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7FB30" w14:textId="77777777" w:rsidR="00EC4740" w:rsidRDefault="00EC4740" w:rsidP="00EC4740">
      <w:pPr>
        <w:rPr>
          <w:b/>
          <w:sz w:val="52"/>
          <w:szCs w:val="52"/>
        </w:rPr>
      </w:pPr>
      <w:r w:rsidRPr="00F9704D">
        <w:rPr>
          <w:noProof/>
          <w:sz w:val="19"/>
          <w:szCs w:val="19"/>
        </w:rPr>
        <w:drawing>
          <wp:anchor distT="0" distB="0" distL="114300" distR="114300" simplePos="0" relativeHeight="251659264" behindDoc="0" locked="0" layoutInCell="1" allowOverlap="1" wp14:anchorId="1BDBF7DF" wp14:editId="60C0DF8E">
            <wp:simplePos x="0" y="0"/>
            <wp:positionH relativeFrom="margin">
              <wp:posOffset>0</wp:posOffset>
            </wp:positionH>
            <wp:positionV relativeFrom="margin">
              <wp:posOffset>381000</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14:paraId="66FC3F12" w14:textId="77777777" w:rsidR="00EC4740" w:rsidRPr="00F9704D" w:rsidRDefault="00EC4740" w:rsidP="00EC4740">
      <w:pPr>
        <w:jc w:val="center"/>
        <w:rPr>
          <w:color w:val="000000"/>
          <w:sz w:val="31"/>
          <w:szCs w:val="31"/>
        </w:rPr>
      </w:pPr>
    </w:p>
    <w:p w14:paraId="760C7F2F" w14:textId="77777777" w:rsidR="00EC4740" w:rsidRPr="00F9704D" w:rsidRDefault="00EC4740" w:rsidP="00EC4740">
      <w:pPr>
        <w:jc w:val="center"/>
        <w:rPr>
          <w:color w:val="000000"/>
          <w:sz w:val="31"/>
          <w:szCs w:val="31"/>
        </w:rPr>
      </w:pPr>
    </w:p>
    <w:p w14:paraId="5878329F" w14:textId="77777777" w:rsidR="00EC4740" w:rsidRPr="00F9704D" w:rsidRDefault="00EC4740" w:rsidP="00EC4740">
      <w:pPr>
        <w:jc w:val="center"/>
        <w:rPr>
          <w:color w:val="000000"/>
          <w:sz w:val="31"/>
          <w:szCs w:val="31"/>
        </w:rPr>
      </w:pPr>
    </w:p>
    <w:p w14:paraId="163AE40B" w14:textId="77777777" w:rsidR="00EC4740" w:rsidRPr="00F9704D" w:rsidRDefault="00EC4740" w:rsidP="00EC4740">
      <w:pPr>
        <w:jc w:val="center"/>
        <w:rPr>
          <w:color w:val="000000"/>
          <w:sz w:val="31"/>
          <w:szCs w:val="31"/>
        </w:rPr>
      </w:pPr>
    </w:p>
    <w:p w14:paraId="6C4B2B26" w14:textId="77777777" w:rsidR="00EC4740" w:rsidRPr="00F9704D" w:rsidRDefault="00EC4740" w:rsidP="00EC4740">
      <w:pPr>
        <w:jc w:val="center"/>
        <w:rPr>
          <w:color w:val="000000"/>
          <w:sz w:val="31"/>
          <w:szCs w:val="31"/>
        </w:rPr>
      </w:pPr>
    </w:p>
    <w:p w14:paraId="1AC330A4" w14:textId="77777777" w:rsidR="00EC4740" w:rsidRPr="00F9704D" w:rsidRDefault="00EC4740" w:rsidP="00EC4740">
      <w:pPr>
        <w:jc w:val="center"/>
        <w:rPr>
          <w:color w:val="000000"/>
          <w:sz w:val="31"/>
          <w:szCs w:val="31"/>
        </w:rPr>
      </w:pPr>
    </w:p>
    <w:p w14:paraId="4D2DC357" w14:textId="77777777" w:rsidR="00EC4740" w:rsidRPr="00F9704D" w:rsidRDefault="00EC4740" w:rsidP="00EC4740">
      <w:pPr>
        <w:jc w:val="center"/>
        <w:rPr>
          <w:color w:val="000000"/>
          <w:sz w:val="31"/>
          <w:szCs w:val="31"/>
        </w:rPr>
      </w:pPr>
    </w:p>
    <w:p w14:paraId="6FABD08C" w14:textId="77777777" w:rsidR="00EC4740" w:rsidRPr="00F9704D" w:rsidRDefault="00EC4740" w:rsidP="00EC4740">
      <w:pPr>
        <w:jc w:val="center"/>
        <w:rPr>
          <w:color w:val="000000"/>
          <w:sz w:val="31"/>
          <w:szCs w:val="31"/>
        </w:rPr>
      </w:pPr>
    </w:p>
    <w:p w14:paraId="2D6C72F0" w14:textId="77777777" w:rsidR="00EC4740" w:rsidRPr="00F9704D" w:rsidRDefault="00EC4740" w:rsidP="00EC4740">
      <w:pPr>
        <w:jc w:val="center"/>
        <w:rPr>
          <w:color w:val="000000"/>
          <w:sz w:val="31"/>
          <w:szCs w:val="31"/>
        </w:rPr>
      </w:pPr>
    </w:p>
    <w:p w14:paraId="34822034" w14:textId="77777777" w:rsidR="00EC4740" w:rsidRDefault="00EC4740" w:rsidP="00EC4740">
      <w:pPr>
        <w:jc w:val="center"/>
        <w:rPr>
          <w:color w:val="000000"/>
          <w:sz w:val="31"/>
          <w:szCs w:val="31"/>
        </w:rPr>
      </w:pPr>
    </w:p>
    <w:p w14:paraId="7F1A3B83" w14:textId="77777777" w:rsidR="00EC4740" w:rsidRPr="00F9704D" w:rsidRDefault="00EC4740" w:rsidP="00EC4740">
      <w:pPr>
        <w:jc w:val="center"/>
        <w:rPr>
          <w:color w:val="000000"/>
          <w:sz w:val="31"/>
          <w:szCs w:val="31"/>
        </w:rPr>
      </w:pPr>
    </w:p>
    <w:p w14:paraId="2C69FB84" w14:textId="77777777" w:rsidR="00EC4740" w:rsidRPr="00F9704D" w:rsidRDefault="00EC4740" w:rsidP="00EC4740">
      <w:pPr>
        <w:jc w:val="center"/>
        <w:rPr>
          <w:color w:val="000000"/>
          <w:sz w:val="31"/>
          <w:szCs w:val="31"/>
        </w:rPr>
      </w:pPr>
    </w:p>
    <w:p w14:paraId="78E2B238" w14:textId="77777777" w:rsidR="00EC4740" w:rsidRPr="00F9704D" w:rsidRDefault="00EC4740" w:rsidP="00EC4740">
      <w:pPr>
        <w:jc w:val="center"/>
        <w:rPr>
          <w:color w:val="000000"/>
          <w:sz w:val="31"/>
          <w:szCs w:val="31"/>
        </w:rPr>
      </w:pPr>
    </w:p>
    <w:p w14:paraId="2BDC022F" w14:textId="77777777" w:rsidR="00EC4740" w:rsidRPr="00F9704D" w:rsidRDefault="00EC4740" w:rsidP="00EC4740">
      <w:pPr>
        <w:jc w:val="center"/>
        <w:rPr>
          <w:sz w:val="31"/>
          <w:szCs w:val="31"/>
        </w:rPr>
      </w:pPr>
      <w:r>
        <w:rPr>
          <w:color w:val="000000"/>
          <w:sz w:val="31"/>
          <w:szCs w:val="31"/>
        </w:rPr>
        <w:t>Návrh záměru předložit ž</w:t>
      </w:r>
      <w:r w:rsidRPr="00F9704D">
        <w:rPr>
          <w:color w:val="000000"/>
          <w:sz w:val="31"/>
          <w:szCs w:val="31"/>
        </w:rPr>
        <w:t xml:space="preserve">ádost o </w:t>
      </w:r>
      <w:r>
        <w:rPr>
          <w:color w:val="000000"/>
          <w:sz w:val="31"/>
          <w:szCs w:val="31"/>
        </w:rPr>
        <w:t>akreditaci</w:t>
      </w:r>
    </w:p>
    <w:p w14:paraId="324C9805" w14:textId="77777777" w:rsidR="00EC4740" w:rsidRPr="00F9704D" w:rsidRDefault="00EC4740" w:rsidP="00EC4740">
      <w:pPr>
        <w:jc w:val="center"/>
        <w:rPr>
          <w:sz w:val="31"/>
          <w:szCs w:val="31"/>
        </w:rPr>
      </w:pPr>
    </w:p>
    <w:p w14:paraId="3F70D494" w14:textId="77777777" w:rsidR="00EC4740" w:rsidRPr="00F9704D" w:rsidRDefault="00EC4740" w:rsidP="00EC4740">
      <w:pPr>
        <w:jc w:val="center"/>
        <w:rPr>
          <w:sz w:val="31"/>
          <w:szCs w:val="31"/>
        </w:rPr>
      </w:pPr>
      <w:r>
        <w:rPr>
          <w:sz w:val="31"/>
          <w:szCs w:val="31"/>
        </w:rPr>
        <w:t>navazujícího magisterského</w:t>
      </w:r>
      <w:r w:rsidRPr="00F9704D">
        <w:rPr>
          <w:sz w:val="31"/>
          <w:szCs w:val="31"/>
        </w:rPr>
        <w:t xml:space="preserve"> studijního programu</w:t>
      </w:r>
    </w:p>
    <w:p w14:paraId="669806A8" w14:textId="77777777" w:rsidR="00EC4740" w:rsidRPr="00F9704D" w:rsidRDefault="00EC4740" w:rsidP="00EC4740">
      <w:pPr>
        <w:jc w:val="center"/>
        <w:rPr>
          <w:sz w:val="31"/>
          <w:szCs w:val="31"/>
        </w:rPr>
      </w:pPr>
    </w:p>
    <w:p w14:paraId="71445383" w14:textId="77777777" w:rsidR="00EC4740" w:rsidRPr="00F9704D" w:rsidRDefault="00EC4740" w:rsidP="00EC4740">
      <w:pPr>
        <w:jc w:val="center"/>
        <w:rPr>
          <w:b/>
          <w:sz w:val="31"/>
          <w:szCs w:val="31"/>
        </w:rPr>
      </w:pPr>
      <w:r>
        <w:rPr>
          <w:b/>
          <w:sz w:val="31"/>
          <w:szCs w:val="31"/>
        </w:rPr>
        <w:t>ANGLICKÁ FILOLOGIE</w:t>
      </w:r>
    </w:p>
    <w:p w14:paraId="6544CBCA" w14:textId="77777777" w:rsidR="00EC4740" w:rsidRPr="00F9704D" w:rsidRDefault="00EC4740" w:rsidP="00EC4740">
      <w:pPr>
        <w:jc w:val="center"/>
        <w:rPr>
          <w:sz w:val="31"/>
          <w:szCs w:val="31"/>
        </w:rPr>
      </w:pPr>
    </w:p>
    <w:p w14:paraId="1B4AE053" w14:textId="77777777" w:rsidR="00EC4740" w:rsidRPr="00F9704D" w:rsidRDefault="00EC4740" w:rsidP="00EC4740">
      <w:pPr>
        <w:jc w:val="center"/>
        <w:rPr>
          <w:sz w:val="31"/>
          <w:szCs w:val="31"/>
        </w:rPr>
      </w:pPr>
    </w:p>
    <w:p w14:paraId="228C7EC3" w14:textId="77777777" w:rsidR="00EC4740" w:rsidRPr="00F9704D" w:rsidRDefault="00EC4740" w:rsidP="00EC4740">
      <w:pPr>
        <w:jc w:val="center"/>
        <w:rPr>
          <w:sz w:val="31"/>
          <w:szCs w:val="31"/>
        </w:rPr>
      </w:pPr>
      <w:r w:rsidRPr="00F9704D">
        <w:rPr>
          <w:sz w:val="31"/>
          <w:szCs w:val="31"/>
        </w:rPr>
        <w:t>prezenční forma studia</w:t>
      </w:r>
    </w:p>
    <w:p w14:paraId="02E7B192" w14:textId="77777777" w:rsidR="00EC4740" w:rsidRPr="00F9704D" w:rsidRDefault="00EC4740" w:rsidP="00EC4740">
      <w:pPr>
        <w:rPr>
          <w:sz w:val="19"/>
          <w:szCs w:val="19"/>
        </w:rPr>
      </w:pPr>
    </w:p>
    <w:p w14:paraId="0D93E065" w14:textId="77777777" w:rsidR="00EC4740" w:rsidRPr="00F9704D" w:rsidRDefault="00EC4740" w:rsidP="00EC4740">
      <w:pPr>
        <w:rPr>
          <w:sz w:val="19"/>
          <w:szCs w:val="19"/>
        </w:rPr>
      </w:pPr>
    </w:p>
    <w:p w14:paraId="7D143890" w14:textId="77777777" w:rsidR="00EC4740" w:rsidRPr="00F9704D" w:rsidRDefault="00EC4740" w:rsidP="00EC4740">
      <w:pPr>
        <w:rPr>
          <w:sz w:val="19"/>
          <w:szCs w:val="19"/>
        </w:rPr>
      </w:pPr>
    </w:p>
    <w:p w14:paraId="0BCAF429" w14:textId="77777777" w:rsidR="00EC4740" w:rsidRPr="00F9704D" w:rsidRDefault="00EC4740" w:rsidP="00EC4740">
      <w:pPr>
        <w:rPr>
          <w:sz w:val="19"/>
          <w:szCs w:val="19"/>
        </w:rPr>
      </w:pPr>
    </w:p>
    <w:p w14:paraId="04058883" w14:textId="77777777" w:rsidR="00EC4740" w:rsidRPr="00F9704D" w:rsidRDefault="00EC4740" w:rsidP="00EC4740">
      <w:pPr>
        <w:rPr>
          <w:sz w:val="19"/>
          <w:szCs w:val="19"/>
        </w:rPr>
      </w:pPr>
    </w:p>
    <w:p w14:paraId="6352C53B" w14:textId="77777777" w:rsidR="00EC4740" w:rsidRPr="00F9704D" w:rsidRDefault="00EC4740" w:rsidP="00EC4740">
      <w:pPr>
        <w:rPr>
          <w:sz w:val="19"/>
          <w:szCs w:val="19"/>
        </w:rPr>
      </w:pPr>
    </w:p>
    <w:p w14:paraId="796558BF" w14:textId="77777777" w:rsidR="00EC4740" w:rsidRPr="00F9704D" w:rsidRDefault="00EC4740" w:rsidP="00EC4740">
      <w:pPr>
        <w:rPr>
          <w:sz w:val="19"/>
          <w:szCs w:val="19"/>
        </w:rPr>
      </w:pPr>
    </w:p>
    <w:p w14:paraId="400AA24E" w14:textId="77777777" w:rsidR="00EC4740" w:rsidRPr="00F9704D" w:rsidRDefault="00EC4740" w:rsidP="00EC4740">
      <w:pPr>
        <w:rPr>
          <w:sz w:val="19"/>
          <w:szCs w:val="19"/>
        </w:rPr>
      </w:pPr>
    </w:p>
    <w:p w14:paraId="73015B2E" w14:textId="77777777" w:rsidR="00EC4740" w:rsidRDefault="00EC4740" w:rsidP="00EC4740">
      <w:pPr>
        <w:rPr>
          <w:sz w:val="19"/>
          <w:szCs w:val="19"/>
        </w:rPr>
      </w:pPr>
    </w:p>
    <w:p w14:paraId="1613F38B" w14:textId="77777777" w:rsidR="00EC4740" w:rsidRDefault="00EC4740" w:rsidP="00EC4740">
      <w:pPr>
        <w:rPr>
          <w:sz w:val="19"/>
          <w:szCs w:val="19"/>
        </w:rPr>
      </w:pPr>
    </w:p>
    <w:p w14:paraId="1672CA7B" w14:textId="77777777" w:rsidR="00EC4740" w:rsidRDefault="00EC4740" w:rsidP="00EC4740">
      <w:pPr>
        <w:rPr>
          <w:sz w:val="19"/>
          <w:szCs w:val="19"/>
        </w:rPr>
      </w:pPr>
    </w:p>
    <w:p w14:paraId="4CCE7FE3" w14:textId="77777777" w:rsidR="00EC4740" w:rsidRDefault="00EC4740" w:rsidP="00EC4740">
      <w:pPr>
        <w:rPr>
          <w:sz w:val="19"/>
          <w:szCs w:val="19"/>
        </w:rPr>
      </w:pPr>
    </w:p>
    <w:p w14:paraId="290D11F1" w14:textId="77777777" w:rsidR="00EC4740" w:rsidRDefault="00EC4740" w:rsidP="00EC4740">
      <w:pPr>
        <w:rPr>
          <w:sz w:val="19"/>
          <w:szCs w:val="19"/>
        </w:rPr>
      </w:pPr>
    </w:p>
    <w:p w14:paraId="7576024B" w14:textId="77777777" w:rsidR="00EC4740" w:rsidRDefault="00EC4740" w:rsidP="00EC4740">
      <w:pPr>
        <w:rPr>
          <w:sz w:val="19"/>
          <w:szCs w:val="19"/>
        </w:rPr>
      </w:pPr>
    </w:p>
    <w:p w14:paraId="4B42FCD8" w14:textId="77777777" w:rsidR="00EC4740" w:rsidRPr="00F9704D" w:rsidRDefault="00EC4740" w:rsidP="00EC4740">
      <w:pPr>
        <w:rPr>
          <w:sz w:val="19"/>
          <w:szCs w:val="19"/>
        </w:rPr>
      </w:pPr>
    </w:p>
    <w:p w14:paraId="63EABF36" w14:textId="77777777" w:rsidR="00EC4740" w:rsidRDefault="00EC4740" w:rsidP="00EC4740">
      <w:pPr>
        <w:jc w:val="center"/>
        <w:rPr>
          <w:sz w:val="31"/>
          <w:szCs w:val="31"/>
        </w:rPr>
      </w:pPr>
    </w:p>
    <w:p w14:paraId="3FB6652A" w14:textId="77777777" w:rsidR="00EC4740" w:rsidRDefault="00EC4740" w:rsidP="00EC4740">
      <w:pPr>
        <w:jc w:val="center"/>
        <w:rPr>
          <w:sz w:val="31"/>
          <w:szCs w:val="31"/>
        </w:rPr>
      </w:pPr>
    </w:p>
    <w:p w14:paraId="5353E156" w14:textId="77777777" w:rsidR="00EC4740" w:rsidRDefault="00EC4740" w:rsidP="00EC4740">
      <w:pPr>
        <w:jc w:val="center"/>
        <w:rPr>
          <w:sz w:val="31"/>
          <w:szCs w:val="31"/>
        </w:rPr>
      </w:pPr>
    </w:p>
    <w:p w14:paraId="53F87B5B" w14:textId="77777777" w:rsidR="00EC4740" w:rsidRPr="00F9704D" w:rsidRDefault="00EC4740" w:rsidP="00EC4740">
      <w:pPr>
        <w:jc w:val="center"/>
        <w:rPr>
          <w:sz w:val="31"/>
          <w:szCs w:val="31"/>
        </w:rPr>
      </w:pPr>
    </w:p>
    <w:p w14:paraId="7EA12719" w14:textId="77777777" w:rsidR="00EC4740" w:rsidRPr="00F9704D" w:rsidRDefault="00EC4740" w:rsidP="00EC4740">
      <w:pPr>
        <w:jc w:val="center"/>
        <w:rPr>
          <w:sz w:val="31"/>
          <w:szCs w:val="31"/>
        </w:rPr>
      </w:pPr>
      <w:r>
        <w:rPr>
          <w:sz w:val="31"/>
          <w:szCs w:val="31"/>
        </w:rPr>
        <w:t>Zlín 2023</w:t>
      </w:r>
    </w:p>
    <w:p w14:paraId="0765F082" w14:textId="77777777" w:rsidR="004A4D2C" w:rsidRDefault="004A4D2C" w:rsidP="004A4D2C">
      <w:pPr>
        <w:rPr>
          <w:sz w:val="31"/>
          <w:szCs w:val="31"/>
        </w:rPr>
      </w:pPr>
    </w:p>
    <w:p w14:paraId="6CC8599B" w14:textId="77777777" w:rsidR="004A4D2C" w:rsidRDefault="004A4D2C" w:rsidP="004A4D2C">
      <w:pPr>
        <w:rPr>
          <w:b/>
          <w:sz w:val="27"/>
          <w:szCs w:val="27"/>
        </w:rPr>
        <w:sectPr w:rsidR="004A4D2C">
          <w:footerReference w:type="default" r:id="rId9"/>
          <w:pgSz w:w="11906" w:h="16838"/>
          <w:pgMar w:top="1417" w:right="1417" w:bottom="1417" w:left="1417" w:header="708" w:footer="708" w:gutter="0"/>
          <w:cols w:space="708"/>
          <w:docGrid w:linePitch="360"/>
        </w:sectPr>
      </w:pPr>
    </w:p>
    <w:p w14:paraId="49C53980" w14:textId="77777777" w:rsidR="00C23C54" w:rsidRDefault="00C23C54" w:rsidP="004A4D2C">
      <w:pPr>
        <w:jc w:val="center"/>
        <w:rPr>
          <w:sz w:val="27"/>
          <w:szCs w:val="27"/>
        </w:rPr>
      </w:pPr>
    </w:p>
    <w:p w14:paraId="5D2279DB" w14:textId="1275BC4B" w:rsidR="00EC4740" w:rsidRDefault="00EC4740" w:rsidP="004A4D2C">
      <w:pPr>
        <w:jc w:val="center"/>
        <w:rPr>
          <w:sz w:val="27"/>
          <w:szCs w:val="27"/>
        </w:rPr>
      </w:pPr>
      <w:r w:rsidRPr="004A4D2C">
        <w:rPr>
          <w:sz w:val="27"/>
          <w:szCs w:val="27"/>
        </w:rPr>
        <w:t>OBSAH</w:t>
      </w:r>
    </w:p>
    <w:p w14:paraId="40161CB7" w14:textId="04132B50" w:rsidR="004B2E23" w:rsidRDefault="004B2E23">
      <w:pPr>
        <w:spacing w:after="160" w:line="259" w:lineRule="auto"/>
        <w:rPr>
          <w:sz w:val="23"/>
          <w:szCs w:val="23"/>
        </w:rPr>
      </w:pPr>
    </w:p>
    <w:sdt>
      <w:sdtPr>
        <w:rPr>
          <w:rFonts w:ascii="Times New Roman" w:eastAsia="Times New Roman" w:hAnsi="Times New Roman" w:cs="Times New Roman"/>
          <w:color w:val="auto"/>
          <w:sz w:val="20"/>
          <w:szCs w:val="20"/>
        </w:rPr>
        <w:id w:val="-1428578813"/>
        <w:docPartObj>
          <w:docPartGallery w:val="Table of Contents"/>
          <w:docPartUnique/>
        </w:docPartObj>
      </w:sdtPr>
      <w:sdtEndPr>
        <w:rPr>
          <w:b/>
          <w:bCs/>
        </w:rPr>
      </w:sdtEndPr>
      <w:sdtContent>
        <w:p w14:paraId="5FE6D472" w14:textId="7991AE0E" w:rsidR="00B4296E" w:rsidRPr="00C07AFA" w:rsidRDefault="00B4296E">
          <w:pPr>
            <w:pStyle w:val="Nadpisobsahu"/>
            <w:rPr>
              <w:rFonts w:ascii="Times New Roman" w:hAnsi="Times New Roman" w:cs="Times New Roman"/>
              <w:color w:val="auto"/>
              <w:sz w:val="20"/>
              <w:szCs w:val="20"/>
            </w:rPr>
          </w:pPr>
        </w:p>
        <w:p w14:paraId="0C66E147" w14:textId="59902F12" w:rsidR="00C07AFA" w:rsidRPr="00C07AFA" w:rsidRDefault="00B4296E">
          <w:pPr>
            <w:pStyle w:val="Obsah1"/>
            <w:rPr>
              <w:rFonts w:ascii="Times New Roman" w:eastAsiaTheme="minorEastAsia" w:hAnsi="Times New Roman"/>
              <w:noProof/>
            </w:rPr>
          </w:pPr>
          <w:r w:rsidRPr="00C07AFA">
            <w:rPr>
              <w:rFonts w:ascii="Times New Roman" w:hAnsi="Times New Roman"/>
            </w:rPr>
            <w:fldChar w:fldCharType="begin"/>
          </w:r>
          <w:r w:rsidRPr="00C07AFA">
            <w:rPr>
              <w:rFonts w:ascii="Times New Roman" w:hAnsi="Times New Roman"/>
            </w:rPr>
            <w:instrText xml:space="preserve"> TOC \f </w:instrText>
          </w:r>
          <w:r w:rsidRPr="00C07AFA">
            <w:rPr>
              <w:rFonts w:ascii="Times New Roman" w:hAnsi="Times New Roman"/>
            </w:rPr>
            <w:fldChar w:fldCharType="separate"/>
          </w:r>
          <w:r w:rsidR="00C07AFA" w:rsidRPr="00C07AFA">
            <w:rPr>
              <w:rFonts w:ascii="Times New Roman" w:hAnsi="Times New Roman"/>
              <w:noProof/>
            </w:rPr>
            <w:t>A-I – Základní informace o žádosti o akreditaci</w:t>
          </w:r>
          <w:r w:rsidR="00C07AFA" w:rsidRPr="00C07AFA">
            <w:rPr>
              <w:rFonts w:ascii="Times New Roman" w:hAnsi="Times New Roman"/>
              <w:noProof/>
            </w:rPr>
            <w:tab/>
          </w:r>
          <w:r w:rsidR="00C07AFA" w:rsidRPr="00C07AFA">
            <w:rPr>
              <w:rFonts w:ascii="Times New Roman" w:hAnsi="Times New Roman"/>
              <w:noProof/>
            </w:rPr>
            <w:fldChar w:fldCharType="begin"/>
          </w:r>
          <w:r w:rsidR="00C07AFA" w:rsidRPr="00C07AFA">
            <w:rPr>
              <w:rFonts w:ascii="Times New Roman" w:hAnsi="Times New Roman"/>
              <w:noProof/>
            </w:rPr>
            <w:instrText xml:space="preserve"> PAGEREF _Toc126706951 \h </w:instrText>
          </w:r>
          <w:r w:rsidR="00C07AFA" w:rsidRPr="00C07AFA">
            <w:rPr>
              <w:rFonts w:ascii="Times New Roman" w:hAnsi="Times New Roman"/>
              <w:noProof/>
            </w:rPr>
          </w:r>
          <w:r w:rsidR="00C07AFA" w:rsidRPr="00C07AFA">
            <w:rPr>
              <w:rFonts w:ascii="Times New Roman" w:hAnsi="Times New Roman"/>
              <w:noProof/>
            </w:rPr>
            <w:fldChar w:fldCharType="separate"/>
          </w:r>
          <w:r w:rsidR="00631DC5">
            <w:rPr>
              <w:rFonts w:ascii="Times New Roman" w:hAnsi="Times New Roman"/>
              <w:noProof/>
            </w:rPr>
            <w:t>3</w:t>
          </w:r>
          <w:r w:rsidR="00C07AFA" w:rsidRPr="00C07AFA">
            <w:rPr>
              <w:rFonts w:ascii="Times New Roman" w:hAnsi="Times New Roman"/>
              <w:noProof/>
            </w:rPr>
            <w:fldChar w:fldCharType="end"/>
          </w:r>
        </w:p>
        <w:p w14:paraId="61DD067B" w14:textId="155433B2" w:rsidR="00C07AFA" w:rsidRPr="00C07AFA" w:rsidRDefault="00C07AFA">
          <w:pPr>
            <w:pStyle w:val="Obsah1"/>
            <w:rPr>
              <w:rFonts w:ascii="Times New Roman" w:eastAsiaTheme="minorEastAsia" w:hAnsi="Times New Roman"/>
              <w:noProof/>
            </w:rPr>
          </w:pPr>
          <w:r w:rsidRPr="00C07AFA">
            <w:rPr>
              <w:rFonts w:ascii="Times New Roman" w:hAnsi="Times New Roman"/>
              <w:noProof/>
            </w:rPr>
            <w:t>B-I – Charakteristika studijního programu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_Toc126706952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4</w:t>
          </w:r>
          <w:r w:rsidRPr="00C07AFA">
            <w:rPr>
              <w:rFonts w:ascii="Times New Roman" w:hAnsi="Times New Roman"/>
              <w:noProof/>
            </w:rPr>
            <w:fldChar w:fldCharType="end"/>
          </w:r>
        </w:p>
        <w:p w14:paraId="774E8488" w14:textId="4945E083" w:rsidR="00C07AFA" w:rsidRPr="00C07AFA" w:rsidRDefault="00C07AFA">
          <w:pPr>
            <w:pStyle w:val="Obsah1"/>
            <w:rPr>
              <w:rFonts w:ascii="Times New Roman" w:eastAsiaTheme="minorEastAsia" w:hAnsi="Times New Roman"/>
              <w:noProof/>
            </w:rPr>
          </w:pPr>
          <w:r w:rsidRPr="00C07AFA">
            <w:rPr>
              <w:rFonts w:ascii="Times New Roman" w:hAnsi="Times New Roman"/>
              <w:noProof/>
            </w:rPr>
            <w:t>B-IIa – Studijní plány a návrh témat prací (bakalářské a magisterské studijní programy)</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_Toc126706953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7</w:t>
          </w:r>
          <w:r w:rsidRPr="00C07AFA">
            <w:rPr>
              <w:rFonts w:ascii="Times New Roman" w:hAnsi="Times New Roman"/>
              <w:noProof/>
            </w:rPr>
            <w:fldChar w:fldCharType="end"/>
          </w:r>
        </w:p>
        <w:p w14:paraId="1A3F4C2C" w14:textId="0899636B" w:rsidR="00C07AFA" w:rsidRPr="00C07AFA" w:rsidRDefault="00C07AFA">
          <w:pPr>
            <w:pStyle w:val="Obsah1"/>
            <w:rPr>
              <w:rFonts w:ascii="Times New Roman" w:eastAsiaTheme="minorEastAsia" w:hAnsi="Times New Roman"/>
              <w:noProof/>
            </w:rPr>
          </w:pPr>
          <w:r w:rsidRPr="00C07AFA">
            <w:rPr>
              <w:rFonts w:ascii="Times New Roman" w:hAnsi="Times New Roman"/>
              <w:noProof/>
            </w:rPr>
            <w:t>B-III – Charakteristika studijního předmětu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_Toc126706954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10</w:t>
          </w:r>
          <w:r w:rsidRPr="00C07AFA">
            <w:rPr>
              <w:rFonts w:ascii="Times New Roman" w:hAnsi="Times New Roman"/>
              <w:noProof/>
            </w:rPr>
            <w:fldChar w:fldCharType="end"/>
          </w:r>
        </w:p>
        <w:p w14:paraId="0959E3B8" w14:textId="14348C4B" w:rsidR="00C07AFA" w:rsidRPr="00C07AFA" w:rsidRDefault="00C07AFA">
          <w:pPr>
            <w:pStyle w:val="Obsah1"/>
            <w:rPr>
              <w:rFonts w:ascii="Times New Roman" w:eastAsiaTheme="minorEastAsia" w:hAnsi="Times New Roman"/>
              <w:noProof/>
            </w:rPr>
          </w:pPr>
          <w:r w:rsidRPr="00C07AFA">
            <w:rPr>
              <w:rFonts w:ascii="Times New Roman" w:hAnsi="Times New Roman"/>
              <w:noProof/>
            </w:rPr>
            <w:t>C-I – Personální zabezpečení</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_Toc126706955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104</w:t>
          </w:r>
          <w:r w:rsidRPr="00C07AFA">
            <w:rPr>
              <w:rFonts w:ascii="Times New Roman" w:hAnsi="Times New Roman"/>
              <w:noProof/>
            </w:rPr>
            <w:fldChar w:fldCharType="end"/>
          </w:r>
        </w:p>
        <w:p w14:paraId="5881B201" w14:textId="616F11A6" w:rsidR="00C07AFA" w:rsidRPr="00C07AFA" w:rsidRDefault="00C07AFA">
          <w:pPr>
            <w:pStyle w:val="Obsah1"/>
            <w:rPr>
              <w:rFonts w:ascii="Times New Roman" w:eastAsiaTheme="minorEastAsia" w:hAnsi="Times New Roman"/>
              <w:noProof/>
            </w:rPr>
          </w:pPr>
          <w:r w:rsidRPr="00C07AFA">
            <w:rPr>
              <w:rFonts w:ascii="Times New Roman" w:hAnsi="Times New Roman"/>
              <w:noProof/>
            </w:rPr>
            <w:t>C-II – Související tvůrčí, resp. vědecká a umělecká činnost</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_Toc126706956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133</w:t>
          </w:r>
          <w:r w:rsidRPr="00C07AFA">
            <w:rPr>
              <w:rFonts w:ascii="Times New Roman" w:hAnsi="Times New Roman"/>
              <w:noProof/>
            </w:rPr>
            <w:fldChar w:fldCharType="end"/>
          </w:r>
        </w:p>
        <w:p w14:paraId="0296B7FE" w14:textId="7D04F1EE" w:rsidR="00C07AFA" w:rsidRPr="00C07AFA" w:rsidRDefault="00C07AFA">
          <w:pPr>
            <w:pStyle w:val="Obsah1"/>
            <w:rPr>
              <w:rFonts w:ascii="Times New Roman" w:eastAsiaTheme="minorEastAsia" w:hAnsi="Times New Roman"/>
              <w:noProof/>
            </w:rPr>
          </w:pPr>
          <w:r w:rsidRPr="00C07AFA">
            <w:rPr>
              <w:rFonts w:ascii="Times New Roman" w:hAnsi="Times New Roman"/>
              <w:noProof/>
            </w:rPr>
            <w:t>C-III – Informační zabezpečení studijního programu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_Toc126706957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135</w:t>
          </w:r>
          <w:r w:rsidRPr="00C07AFA">
            <w:rPr>
              <w:rFonts w:ascii="Times New Roman" w:hAnsi="Times New Roman"/>
              <w:noProof/>
            </w:rPr>
            <w:fldChar w:fldCharType="end"/>
          </w:r>
        </w:p>
        <w:p w14:paraId="6B1D46C4" w14:textId="41C2357E" w:rsidR="00C07AFA" w:rsidRPr="00C07AFA" w:rsidRDefault="00C07AFA">
          <w:pPr>
            <w:pStyle w:val="Obsah1"/>
            <w:rPr>
              <w:rFonts w:ascii="Times New Roman" w:eastAsiaTheme="minorEastAsia" w:hAnsi="Times New Roman"/>
              <w:noProof/>
            </w:rPr>
          </w:pPr>
          <w:r w:rsidRPr="00C07AFA">
            <w:rPr>
              <w:rFonts w:ascii="Times New Roman" w:hAnsi="Times New Roman"/>
              <w:noProof/>
            </w:rPr>
            <w:t>C-IV – Materiální zabezpečení studijního programu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_Toc126706958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137</w:t>
          </w:r>
          <w:r w:rsidRPr="00C07AFA">
            <w:rPr>
              <w:rFonts w:ascii="Times New Roman" w:hAnsi="Times New Roman"/>
              <w:noProof/>
            </w:rPr>
            <w:fldChar w:fldCharType="end"/>
          </w:r>
        </w:p>
        <w:p w14:paraId="5D30AF96" w14:textId="528AEA54" w:rsidR="00C07AFA" w:rsidRPr="00C07AFA" w:rsidRDefault="00C07AFA">
          <w:pPr>
            <w:pStyle w:val="Obsah1"/>
            <w:rPr>
              <w:rFonts w:ascii="Times New Roman" w:eastAsiaTheme="minorEastAsia" w:hAnsi="Times New Roman"/>
              <w:noProof/>
            </w:rPr>
          </w:pPr>
          <w:r w:rsidRPr="00C07AFA">
            <w:rPr>
              <w:rFonts w:ascii="Times New Roman" w:hAnsi="Times New Roman"/>
              <w:noProof/>
            </w:rPr>
            <w:t>C-V – Finanční zabezpečení studijního programu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_Toc126706959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138</w:t>
          </w:r>
          <w:r w:rsidRPr="00C07AFA">
            <w:rPr>
              <w:rFonts w:ascii="Times New Roman" w:hAnsi="Times New Roman"/>
              <w:noProof/>
            </w:rPr>
            <w:fldChar w:fldCharType="end"/>
          </w:r>
        </w:p>
        <w:p w14:paraId="2FCCEAEE" w14:textId="364C8443" w:rsidR="00C07AFA" w:rsidRPr="00C07AFA" w:rsidRDefault="00C07AFA">
          <w:pPr>
            <w:pStyle w:val="Obsah1"/>
            <w:rPr>
              <w:rFonts w:ascii="Times New Roman" w:eastAsiaTheme="minorEastAsia" w:hAnsi="Times New Roman"/>
              <w:noProof/>
            </w:rPr>
          </w:pPr>
          <w:r w:rsidRPr="00C07AFA">
            <w:rPr>
              <w:rFonts w:ascii="Times New Roman" w:hAnsi="Times New Roman"/>
              <w:noProof/>
            </w:rPr>
            <w:t>D-I – Záměr rozvoje studijního programu a další údaje ke studijnímu programu</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_Toc126706960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139</w:t>
          </w:r>
          <w:r w:rsidRPr="00C07AFA">
            <w:rPr>
              <w:rFonts w:ascii="Times New Roman" w:hAnsi="Times New Roman"/>
              <w:noProof/>
            </w:rPr>
            <w:fldChar w:fldCharType="end"/>
          </w:r>
        </w:p>
        <w:p w14:paraId="635D7357" w14:textId="307ADFD3" w:rsidR="00C07AFA" w:rsidRPr="00C07AFA" w:rsidRDefault="00C07AFA">
          <w:pPr>
            <w:pStyle w:val="Obsah1"/>
            <w:rPr>
              <w:rFonts w:ascii="Times New Roman" w:eastAsiaTheme="minorEastAsia" w:hAnsi="Times New Roman"/>
              <w:noProof/>
            </w:rPr>
          </w:pPr>
          <w:r w:rsidRPr="00C07AFA">
            <w:rPr>
              <w:rFonts w:ascii="Times New Roman" w:hAnsi="Times New Roman"/>
              <w:noProof/>
              <w:lang w:bidi="hi-IN"/>
            </w:rPr>
            <w:t>Sebehodnotící zpráva pro akreditaci studijního programu Anglická filologie</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_Toc126706961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140</w:t>
          </w:r>
          <w:r w:rsidRPr="00C07AFA">
            <w:rPr>
              <w:rFonts w:ascii="Times New Roman" w:hAnsi="Times New Roman"/>
              <w:noProof/>
            </w:rPr>
            <w:fldChar w:fldCharType="end"/>
          </w:r>
        </w:p>
        <w:p w14:paraId="131ECA5E" w14:textId="74E96130" w:rsidR="00C07AFA" w:rsidRPr="00C07AFA" w:rsidRDefault="00C07AFA">
          <w:pPr>
            <w:pStyle w:val="Obsah1"/>
            <w:rPr>
              <w:rFonts w:ascii="Times New Roman" w:eastAsiaTheme="minorEastAsia" w:hAnsi="Times New Roman"/>
              <w:noProof/>
            </w:rPr>
          </w:pPr>
          <w:r w:rsidRPr="00C07AFA">
            <w:rPr>
              <w:rFonts w:ascii="Times New Roman" w:hAnsi="Times New Roman"/>
              <w:bCs/>
              <w:noProof/>
            </w:rPr>
            <w:t>Navržené tematické okruhy ke státní závěrečné zkoušce</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_Toc126706962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160</w:t>
          </w:r>
          <w:r w:rsidRPr="00C07AFA">
            <w:rPr>
              <w:rFonts w:ascii="Times New Roman" w:hAnsi="Times New Roman"/>
              <w:noProof/>
            </w:rPr>
            <w:fldChar w:fldCharType="end"/>
          </w:r>
        </w:p>
        <w:p w14:paraId="1F4631FF" w14:textId="38426FD7" w:rsidR="00C07AFA" w:rsidRPr="00C07AFA" w:rsidRDefault="00C07AFA">
          <w:pPr>
            <w:pStyle w:val="Obsah1"/>
            <w:rPr>
              <w:rFonts w:ascii="Times New Roman" w:eastAsiaTheme="minorEastAsia" w:hAnsi="Times New Roman"/>
              <w:noProof/>
            </w:rPr>
          </w:pPr>
          <w:r w:rsidRPr="00C07AFA">
            <w:rPr>
              <w:rFonts w:ascii="Times New Roman" w:hAnsi="Times New Roman"/>
              <w:noProof/>
            </w:rPr>
            <w:t>Analýza uplatnitelnosti absolventa SP</w:t>
          </w:r>
          <w:r w:rsidRPr="00C07AFA">
            <w:rPr>
              <w:rFonts w:ascii="Times New Roman" w:hAnsi="Times New Roman"/>
              <w:noProof/>
            </w:rPr>
            <w:tab/>
          </w:r>
          <w:r w:rsidRPr="00C07AFA">
            <w:rPr>
              <w:rFonts w:ascii="Times New Roman" w:hAnsi="Times New Roman"/>
              <w:noProof/>
            </w:rPr>
            <w:fldChar w:fldCharType="begin"/>
          </w:r>
          <w:r w:rsidRPr="00C07AFA">
            <w:rPr>
              <w:rFonts w:ascii="Times New Roman" w:hAnsi="Times New Roman"/>
              <w:noProof/>
            </w:rPr>
            <w:instrText xml:space="preserve"> PAGEREF _Toc126706963 \h </w:instrText>
          </w:r>
          <w:r w:rsidRPr="00C07AFA">
            <w:rPr>
              <w:rFonts w:ascii="Times New Roman" w:hAnsi="Times New Roman"/>
              <w:noProof/>
            </w:rPr>
          </w:r>
          <w:r w:rsidRPr="00C07AFA">
            <w:rPr>
              <w:rFonts w:ascii="Times New Roman" w:hAnsi="Times New Roman"/>
              <w:noProof/>
            </w:rPr>
            <w:fldChar w:fldCharType="separate"/>
          </w:r>
          <w:r w:rsidR="00631DC5">
            <w:rPr>
              <w:rFonts w:ascii="Times New Roman" w:hAnsi="Times New Roman"/>
              <w:noProof/>
            </w:rPr>
            <w:t>161</w:t>
          </w:r>
          <w:r w:rsidRPr="00C07AFA">
            <w:rPr>
              <w:rFonts w:ascii="Times New Roman" w:hAnsi="Times New Roman"/>
              <w:noProof/>
            </w:rPr>
            <w:fldChar w:fldCharType="end"/>
          </w:r>
        </w:p>
        <w:p w14:paraId="35710F6D" w14:textId="6BD95A37" w:rsidR="00B4296E" w:rsidRDefault="00B4296E">
          <w:r w:rsidRPr="00C07AFA">
            <w:rPr>
              <w:bCs/>
            </w:rPr>
            <w:fldChar w:fldCharType="end"/>
          </w:r>
        </w:p>
      </w:sdtContent>
    </w:sdt>
    <w:p w14:paraId="6E7140DA" w14:textId="77777777" w:rsidR="00CF01B7" w:rsidRDefault="00CF01B7">
      <w:pPr>
        <w:spacing w:after="160" w:line="259" w:lineRule="auto"/>
        <w:rPr>
          <w:sz w:val="23"/>
          <w:szCs w:val="23"/>
        </w:rPr>
      </w:pPr>
    </w:p>
    <w:p w14:paraId="33F578D2" w14:textId="62DC7F8D" w:rsidR="00AA18A7" w:rsidRDefault="00AA18A7">
      <w:pPr>
        <w:spacing w:after="160" w:line="259" w:lineRule="auto"/>
        <w:rPr>
          <w:sz w:val="23"/>
          <w:szCs w:val="23"/>
        </w:rPr>
      </w:pPr>
      <w:r>
        <w:rPr>
          <w:sz w:val="23"/>
          <w:szCs w:val="23"/>
        </w:rPr>
        <w:br w:type="page"/>
      </w:r>
    </w:p>
    <w:p w14:paraId="41CF141E" w14:textId="77777777" w:rsidR="00AA18A7" w:rsidRDefault="00AA18A7">
      <w:pPr>
        <w:spacing w:after="160" w:line="259" w:lineRule="auto"/>
        <w:rPr>
          <w:sz w:val="23"/>
          <w:szCs w:val="23"/>
        </w:rPr>
      </w:pPr>
    </w:p>
    <w:p w14:paraId="5AAD25D7" w14:textId="7DDFFB9E" w:rsidR="004A4D2C" w:rsidRDefault="0064141F" w:rsidP="004A4D2C">
      <w:pPr>
        <w:pBdr>
          <w:top w:val="single" w:sz="4" w:space="1" w:color="000000"/>
          <w:left w:val="single" w:sz="4" w:space="4" w:color="000000"/>
          <w:bottom w:val="single" w:sz="4" w:space="1" w:color="000000"/>
          <w:right w:val="single" w:sz="4" w:space="4" w:color="000000"/>
        </w:pBdr>
        <w:shd w:val="clear" w:color="auto" w:fill="BDD6EE"/>
        <w:rPr>
          <w:b/>
          <w:sz w:val="26"/>
          <w:szCs w:val="26"/>
        </w:rPr>
      </w:pPr>
      <w:r>
        <w:rPr>
          <w:b/>
          <w:sz w:val="28"/>
        </w:rPr>
        <w:fldChar w:fldCharType="begin"/>
      </w:r>
      <w:r>
        <w:rPr>
          <w:b/>
          <w:sz w:val="28"/>
        </w:rPr>
        <w:instrText xml:space="preserve"> TC  "</w:instrText>
      </w:r>
      <w:bookmarkStart w:id="0" w:name="_Toc126706951"/>
      <w:r>
        <w:rPr>
          <w:b/>
          <w:sz w:val="28"/>
        </w:rPr>
        <w:instrText>A-I – Základní informace o žádosti o akreditaci</w:instrText>
      </w:r>
      <w:bookmarkEnd w:id="0"/>
      <w:r>
        <w:rPr>
          <w:b/>
          <w:sz w:val="28"/>
        </w:rPr>
        <w:instrText xml:space="preserve">" </w:instrText>
      </w:r>
      <w:r>
        <w:rPr>
          <w:b/>
          <w:sz w:val="28"/>
        </w:rPr>
        <w:fldChar w:fldCharType="end"/>
      </w:r>
      <w:r w:rsidR="004A4D2C">
        <w:rPr>
          <w:b/>
          <w:sz w:val="28"/>
        </w:rPr>
        <w:t xml:space="preserve">A-I – </w:t>
      </w:r>
      <w:r w:rsidR="004A4D2C">
        <w:rPr>
          <w:b/>
          <w:sz w:val="26"/>
          <w:szCs w:val="26"/>
        </w:rPr>
        <w:t>Základní informace o žádosti o akreditaci</w:t>
      </w:r>
    </w:p>
    <w:p w14:paraId="3F919EBF" w14:textId="77777777" w:rsidR="004A4D2C" w:rsidRDefault="004A4D2C" w:rsidP="004A4D2C">
      <w:pPr>
        <w:rPr>
          <w:b/>
          <w:sz w:val="28"/>
        </w:rPr>
      </w:pPr>
    </w:p>
    <w:p w14:paraId="5083CB12" w14:textId="6416B7C8" w:rsidR="004A4D2C" w:rsidRDefault="004A4D2C" w:rsidP="009A29F6">
      <w:pPr>
        <w:tabs>
          <w:tab w:val="left" w:pos="3686"/>
        </w:tabs>
        <w:spacing w:after="240"/>
        <w:rPr>
          <w:sz w:val="26"/>
          <w:szCs w:val="26"/>
        </w:rPr>
      </w:pPr>
      <w:r>
        <w:rPr>
          <w:b/>
          <w:sz w:val="26"/>
          <w:szCs w:val="26"/>
        </w:rPr>
        <w:t>Název vysoké školy:</w:t>
      </w:r>
      <w:r>
        <w:rPr>
          <w:sz w:val="26"/>
          <w:szCs w:val="26"/>
        </w:rPr>
        <w:tab/>
        <w:t>Univerzita Tomáše Bati ve Zlíně</w:t>
      </w:r>
    </w:p>
    <w:p w14:paraId="6B124887" w14:textId="15129475" w:rsidR="004A4D2C" w:rsidRDefault="004A4D2C" w:rsidP="009A29F6">
      <w:pPr>
        <w:tabs>
          <w:tab w:val="left" w:pos="3686"/>
        </w:tabs>
        <w:spacing w:after="240"/>
        <w:rPr>
          <w:sz w:val="26"/>
          <w:szCs w:val="26"/>
        </w:rPr>
      </w:pPr>
      <w:r>
        <w:rPr>
          <w:b/>
          <w:sz w:val="26"/>
          <w:szCs w:val="26"/>
        </w:rPr>
        <w:t>Název součásti vysoké školy:</w:t>
      </w:r>
      <w:r w:rsidR="00EF1172">
        <w:rPr>
          <w:b/>
          <w:sz w:val="26"/>
          <w:szCs w:val="26"/>
        </w:rPr>
        <w:tab/>
      </w:r>
      <w:r>
        <w:rPr>
          <w:sz w:val="26"/>
          <w:szCs w:val="26"/>
        </w:rPr>
        <w:t>Fakulta humanitních studií</w:t>
      </w:r>
    </w:p>
    <w:p w14:paraId="14A3221B" w14:textId="77777777" w:rsidR="009A29F6" w:rsidRDefault="004A4D2C" w:rsidP="009A29F6">
      <w:pPr>
        <w:tabs>
          <w:tab w:val="left" w:pos="3686"/>
        </w:tabs>
        <w:spacing w:after="240"/>
        <w:rPr>
          <w:b/>
          <w:sz w:val="26"/>
          <w:szCs w:val="26"/>
        </w:rPr>
      </w:pPr>
      <w:r>
        <w:rPr>
          <w:b/>
          <w:sz w:val="26"/>
          <w:szCs w:val="26"/>
        </w:rPr>
        <w:t>Název studijního programu:</w:t>
      </w:r>
      <w:r>
        <w:rPr>
          <w:sz w:val="26"/>
          <w:szCs w:val="26"/>
        </w:rPr>
        <w:tab/>
        <w:t>Anglická filologie</w:t>
      </w:r>
    </w:p>
    <w:p w14:paraId="18EA274B" w14:textId="77777777" w:rsidR="009A29F6" w:rsidRDefault="004A4D2C" w:rsidP="009A29F6">
      <w:pPr>
        <w:tabs>
          <w:tab w:val="left" w:pos="3686"/>
        </w:tabs>
        <w:spacing w:after="240"/>
        <w:rPr>
          <w:b/>
          <w:sz w:val="26"/>
          <w:szCs w:val="26"/>
        </w:rPr>
      </w:pPr>
      <w:r>
        <w:rPr>
          <w:b/>
          <w:sz w:val="26"/>
          <w:szCs w:val="26"/>
        </w:rPr>
        <w:t>Typ žádosti o akreditaci:</w:t>
      </w:r>
      <w:r w:rsidR="00EF1172">
        <w:rPr>
          <w:sz w:val="26"/>
          <w:szCs w:val="26"/>
        </w:rPr>
        <w:tab/>
      </w:r>
      <w:r w:rsidR="00571A75">
        <w:rPr>
          <w:sz w:val="26"/>
          <w:szCs w:val="26"/>
        </w:rPr>
        <w:t xml:space="preserve">Udělení </w:t>
      </w:r>
      <w:r>
        <w:rPr>
          <w:sz w:val="26"/>
          <w:szCs w:val="26"/>
        </w:rPr>
        <w:t>akreditace</w:t>
      </w:r>
    </w:p>
    <w:p w14:paraId="5FBA0F20" w14:textId="77777777" w:rsidR="009A29F6" w:rsidRDefault="004A4D2C" w:rsidP="009A29F6">
      <w:pPr>
        <w:tabs>
          <w:tab w:val="left" w:pos="3686"/>
        </w:tabs>
        <w:spacing w:after="240"/>
        <w:rPr>
          <w:b/>
          <w:sz w:val="26"/>
          <w:szCs w:val="26"/>
        </w:rPr>
      </w:pPr>
      <w:r>
        <w:rPr>
          <w:b/>
          <w:sz w:val="26"/>
          <w:szCs w:val="26"/>
        </w:rPr>
        <w:t>Schvalující orgán:</w:t>
      </w:r>
      <w:r>
        <w:rPr>
          <w:b/>
          <w:sz w:val="26"/>
          <w:szCs w:val="26"/>
        </w:rPr>
        <w:tab/>
      </w:r>
      <w:r>
        <w:rPr>
          <w:sz w:val="26"/>
          <w:szCs w:val="26"/>
        </w:rPr>
        <w:t>Vědecká rada FHS</w:t>
      </w:r>
    </w:p>
    <w:p w14:paraId="2BAB1758" w14:textId="77777777" w:rsidR="009A29F6" w:rsidRDefault="004A4D2C" w:rsidP="009A29F6">
      <w:pPr>
        <w:tabs>
          <w:tab w:val="left" w:pos="3686"/>
        </w:tabs>
        <w:spacing w:after="240"/>
        <w:rPr>
          <w:b/>
          <w:sz w:val="26"/>
          <w:szCs w:val="26"/>
        </w:rPr>
      </w:pPr>
      <w:r>
        <w:rPr>
          <w:sz w:val="26"/>
          <w:szCs w:val="26"/>
        </w:rPr>
        <w:tab/>
        <w:t>Rada pro vnitřní hodnocení UTB</w:t>
      </w:r>
    </w:p>
    <w:p w14:paraId="2E2BAEDA" w14:textId="12784992" w:rsidR="00183C0A" w:rsidRPr="009A29F6" w:rsidRDefault="00183C0A" w:rsidP="009A29F6">
      <w:pPr>
        <w:tabs>
          <w:tab w:val="left" w:pos="3686"/>
        </w:tabs>
        <w:spacing w:after="240"/>
        <w:rPr>
          <w:b/>
          <w:sz w:val="26"/>
          <w:szCs w:val="26"/>
        </w:rPr>
      </w:pPr>
      <w:r>
        <w:rPr>
          <w:sz w:val="26"/>
          <w:szCs w:val="26"/>
        </w:rPr>
        <w:tab/>
        <w:t>Národní akreditační úřad pro vysoké školství</w:t>
      </w:r>
    </w:p>
    <w:p w14:paraId="5CDFA049" w14:textId="77777777" w:rsidR="004A4D2C" w:rsidRPr="007567F5" w:rsidRDefault="004A4D2C" w:rsidP="009A29F6">
      <w:pPr>
        <w:tabs>
          <w:tab w:val="left" w:pos="3686"/>
        </w:tabs>
        <w:ind w:left="3544" w:hanging="3544"/>
        <w:rPr>
          <w:b/>
          <w:sz w:val="26"/>
          <w:szCs w:val="26"/>
        </w:rPr>
      </w:pPr>
    </w:p>
    <w:p w14:paraId="0A14E81D" w14:textId="7E62C465" w:rsidR="004A4D2C" w:rsidRDefault="004A4D2C" w:rsidP="009A29F6">
      <w:pPr>
        <w:tabs>
          <w:tab w:val="left" w:pos="3686"/>
        </w:tabs>
        <w:spacing w:after="240"/>
        <w:jc w:val="both"/>
        <w:rPr>
          <w:sz w:val="26"/>
          <w:szCs w:val="26"/>
        </w:rPr>
      </w:pPr>
      <w:r>
        <w:rPr>
          <w:b/>
          <w:sz w:val="26"/>
          <w:szCs w:val="26"/>
        </w:rPr>
        <w:t>Datum schválení žádosti:</w:t>
      </w:r>
      <w:r>
        <w:rPr>
          <w:sz w:val="26"/>
          <w:szCs w:val="26"/>
        </w:rPr>
        <w:tab/>
      </w:r>
      <w:r w:rsidRPr="009F79D9">
        <w:rPr>
          <w:sz w:val="26"/>
          <w:szCs w:val="26"/>
        </w:rPr>
        <w:t xml:space="preserve">Schváleno Vědeckou radou FHS UTB </w:t>
      </w:r>
      <w:r w:rsidR="003E410D">
        <w:rPr>
          <w:sz w:val="26"/>
          <w:szCs w:val="26"/>
        </w:rPr>
        <w:t>22. 2. 2023</w:t>
      </w:r>
      <w:r w:rsidR="003E410D" w:rsidRPr="009F79D9">
        <w:rPr>
          <w:sz w:val="26"/>
          <w:szCs w:val="26"/>
        </w:rPr>
        <w:t xml:space="preserve">, </w:t>
      </w:r>
    </w:p>
    <w:p w14:paraId="5F1960F9" w14:textId="3FC508A5" w:rsidR="004A4D2C" w:rsidRPr="002038B4" w:rsidRDefault="00EF1172" w:rsidP="009A29F6">
      <w:pPr>
        <w:tabs>
          <w:tab w:val="left" w:pos="3686"/>
        </w:tabs>
        <w:spacing w:after="240"/>
        <w:jc w:val="both"/>
        <w:rPr>
          <w:b/>
          <w:sz w:val="26"/>
          <w:szCs w:val="26"/>
        </w:rPr>
      </w:pPr>
      <w:r>
        <w:rPr>
          <w:sz w:val="26"/>
          <w:szCs w:val="26"/>
        </w:rPr>
        <w:tab/>
      </w:r>
      <w:r w:rsidR="004A4D2C" w:rsidRPr="009F79D9">
        <w:rPr>
          <w:sz w:val="26"/>
          <w:szCs w:val="26"/>
        </w:rPr>
        <w:t>Radou pro vnitřní hodnocení UTB …</w:t>
      </w:r>
    </w:p>
    <w:p w14:paraId="6BAA1263" w14:textId="77777777" w:rsidR="004A4D2C" w:rsidRDefault="004A4D2C" w:rsidP="004A4D2C">
      <w:pPr>
        <w:spacing w:after="240"/>
        <w:rPr>
          <w:sz w:val="26"/>
          <w:szCs w:val="26"/>
        </w:rPr>
      </w:pPr>
      <w:r>
        <w:rPr>
          <w:b/>
          <w:sz w:val="26"/>
          <w:szCs w:val="26"/>
        </w:rPr>
        <w:t>Odkaz na elektronickou podobu žádosti:</w:t>
      </w:r>
      <w:r>
        <w:rPr>
          <w:sz w:val="26"/>
          <w:szCs w:val="26"/>
        </w:rPr>
        <w:tab/>
        <w:t>xxx</w:t>
      </w:r>
    </w:p>
    <w:p w14:paraId="76904950" w14:textId="77777777" w:rsidR="004A4D2C" w:rsidRDefault="004A4D2C" w:rsidP="004A4D2C">
      <w:pPr>
        <w:spacing w:after="240"/>
        <w:rPr>
          <w:b/>
          <w:sz w:val="26"/>
          <w:szCs w:val="26"/>
        </w:rPr>
      </w:pPr>
      <w:bookmarkStart w:id="1" w:name="_Hlk99433506"/>
      <w:r>
        <w:rPr>
          <w:b/>
          <w:sz w:val="26"/>
          <w:szCs w:val="26"/>
        </w:rPr>
        <w:t>Odkaz na studijní opory pro kombinovanou/distanční formu studia:</w:t>
      </w:r>
      <w:bookmarkEnd w:id="1"/>
      <w:r>
        <w:rPr>
          <w:b/>
          <w:sz w:val="26"/>
          <w:szCs w:val="26"/>
        </w:rPr>
        <w:t xml:space="preserve"> ---</w:t>
      </w:r>
    </w:p>
    <w:p w14:paraId="18596AE4" w14:textId="77777777" w:rsidR="004A4D2C" w:rsidRDefault="004A4D2C" w:rsidP="004A4D2C">
      <w:pPr>
        <w:spacing w:after="240"/>
        <w:rPr>
          <w:b/>
          <w:sz w:val="26"/>
          <w:szCs w:val="26"/>
        </w:rPr>
      </w:pPr>
      <w:r>
        <w:rPr>
          <w:b/>
          <w:sz w:val="26"/>
          <w:szCs w:val="26"/>
        </w:rPr>
        <w:t>Odkaz na příklady smluv o zajištění odborné praxe: ---</w:t>
      </w:r>
    </w:p>
    <w:p w14:paraId="396664CD" w14:textId="77777777" w:rsidR="004A4D2C" w:rsidRDefault="004A4D2C" w:rsidP="004A4D2C">
      <w:pPr>
        <w:spacing w:after="240"/>
        <w:rPr>
          <w:b/>
          <w:sz w:val="26"/>
          <w:szCs w:val="26"/>
        </w:rPr>
      </w:pPr>
      <w:r>
        <w:rPr>
          <w:b/>
          <w:sz w:val="26"/>
          <w:szCs w:val="26"/>
        </w:rPr>
        <w:t>Odkazy na relevantní vnitřní předpisy:</w:t>
      </w:r>
    </w:p>
    <w:p w14:paraId="2835DA40" w14:textId="77777777" w:rsidR="004A4D2C" w:rsidRDefault="004A4D2C" w:rsidP="004A4D2C">
      <w:pPr>
        <w:spacing w:after="240"/>
        <w:rPr>
          <w:sz w:val="26"/>
          <w:szCs w:val="26"/>
        </w:rPr>
      </w:pPr>
      <w:r>
        <w:rPr>
          <w:sz w:val="26"/>
          <w:szCs w:val="26"/>
        </w:rPr>
        <w:t xml:space="preserve">Vnitřní předpisy UTB: </w:t>
      </w:r>
      <w:hyperlink r:id="rId10" w:history="1">
        <w:r w:rsidRPr="00552889">
          <w:rPr>
            <w:rStyle w:val="Hypertextovodkaz"/>
            <w:sz w:val="26"/>
            <w:szCs w:val="26"/>
          </w:rPr>
          <w:t>https://www.utb.cz/univerzita/uredni-deska/vnitrni-normy-a-predpisy/vnitrni-predpisy/</w:t>
        </w:r>
      </w:hyperlink>
    </w:p>
    <w:p w14:paraId="3502918F" w14:textId="77777777" w:rsidR="004A4D2C" w:rsidRDefault="004A4D2C" w:rsidP="004A4D2C">
      <w:pPr>
        <w:spacing w:after="240"/>
        <w:rPr>
          <w:sz w:val="26"/>
          <w:szCs w:val="26"/>
        </w:rPr>
      </w:pPr>
      <w:r>
        <w:rPr>
          <w:sz w:val="26"/>
          <w:szCs w:val="26"/>
        </w:rPr>
        <w:t xml:space="preserve">Vnitřní předpisy FHS UTB: </w:t>
      </w:r>
      <w:hyperlink r:id="rId11" w:history="1">
        <w:r w:rsidRPr="00552889">
          <w:rPr>
            <w:rStyle w:val="Hypertextovodkaz"/>
            <w:sz w:val="26"/>
            <w:szCs w:val="26"/>
          </w:rPr>
          <w:t>https://fhs.utb.cz/o-fakulte/uredni-deska/vnitrni-normy-a-predpisy/vnitrni-predpisy-utb-a-fhs/</w:t>
        </w:r>
      </w:hyperlink>
    </w:p>
    <w:p w14:paraId="3E96D94A" w14:textId="77777777" w:rsidR="004A4D2C" w:rsidRDefault="004A4D2C" w:rsidP="004A4D2C">
      <w:pPr>
        <w:spacing w:after="240"/>
      </w:pPr>
      <w:bookmarkStart w:id="2" w:name="_Hlk99433640"/>
      <w:r>
        <w:rPr>
          <w:b/>
          <w:sz w:val="26"/>
          <w:szCs w:val="26"/>
        </w:rPr>
        <w:t>Odkaz na poslední zprávu o vnitřním hodnocení vysoké školy</w:t>
      </w:r>
      <w:bookmarkEnd w:id="2"/>
      <w:r>
        <w:rPr>
          <w:b/>
          <w:sz w:val="26"/>
          <w:szCs w:val="26"/>
        </w:rPr>
        <w:t>:</w:t>
      </w:r>
    </w:p>
    <w:p w14:paraId="3C1ACA85" w14:textId="77777777" w:rsidR="004A4D2C" w:rsidRDefault="0097123F" w:rsidP="004A4D2C">
      <w:pPr>
        <w:spacing w:after="240"/>
        <w:rPr>
          <w:sz w:val="26"/>
          <w:szCs w:val="26"/>
        </w:rPr>
      </w:pPr>
      <w:hyperlink r:id="rId12" w:history="1">
        <w:r w:rsidR="004A4D2C" w:rsidRPr="00552889">
          <w:rPr>
            <w:rStyle w:val="Hypertextovodkaz"/>
            <w:sz w:val="26"/>
            <w:szCs w:val="26"/>
          </w:rPr>
          <w:t>https://www.utb.cz/mdocs-posts/zprava-o-vnitrnim-hodnoceni-kvality-vzdelavaci-tvurci-a-s-nimi-souvisejicich-cinnosti-utb-ve-zline-2021-</w:t>
        </w:r>
        <w:bookmarkStart w:id="3" w:name="_GoBack"/>
        <w:r w:rsidR="004A4D2C" w:rsidRPr="00552889">
          <w:rPr>
            <w:rStyle w:val="Hypertextovodkaz"/>
            <w:sz w:val="26"/>
            <w:szCs w:val="26"/>
          </w:rPr>
          <w:t>2025</w:t>
        </w:r>
        <w:bookmarkEnd w:id="3"/>
        <w:r w:rsidR="004A4D2C" w:rsidRPr="00552889">
          <w:rPr>
            <w:rStyle w:val="Hypertextovodkaz"/>
            <w:sz w:val="26"/>
            <w:szCs w:val="26"/>
          </w:rPr>
          <w:t>/</w:t>
        </w:r>
      </w:hyperlink>
    </w:p>
    <w:p w14:paraId="7E49F25D" w14:textId="731BA0C1" w:rsidR="000806F2" w:rsidRDefault="000806F2" w:rsidP="004A4D2C">
      <w:pPr>
        <w:spacing w:after="240"/>
        <w:rPr>
          <w:b/>
          <w:sz w:val="26"/>
          <w:szCs w:val="26"/>
        </w:rPr>
      </w:pPr>
      <w:r w:rsidRPr="000806F2">
        <w:rPr>
          <w:b/>
          <w:sz w:val="26"/>
          <w:szCs w:val="26"/>
        </w:rPr>
        <w:t>https://www.utb.cz/mdocs-posts/dodatek-zpravy-o-vnitrnim-hodnoceni-za-rok-2022/</w:t>
      </w:r>
    </w:p>
    <w:p w14:paraId="6AD8139A" w14:textId="6AC0B76E" w:rsidR="004A4D2C" w:rsidRPr="008010AA" w:rsidRDefault="004A4D2C" w:rsidP="004A4D2C">
      <w:pPr>
        <w:spacing w:after="240"/>
        <w:rPr>
          <w:sz w:val="26"/>
          <w:szCs w:val="26"/>
        </w:rPr>
      </w:pPr>
      <w:r w:rsidRPr="008010AA">
        <w:rPr>
          <w:b/>
          <w:sz w:val="26"/>
          <w:szCs w:val="26"/>
        </w:rPr>
        <w:t>ISCED F a stručné zdůvodnění:</w:t>
      </w:r>
      <w:r w:rsidRPr="008010AA">
        <w:rPr>
          <w:sz w:val="26"/>
          <w:szCs w:val="26"/>
        </w:rPr>
        <w:t xml:space="preserve"> 023</w:t>
      </w:r>
      <w:r w:rsidR="00017A1B">
        <w:rPr>
          <w:sz w:val="26"/>
          <w:szCs w:val="26"/>
        </w:rPr>
        <w:t xml:space="preserve"> </w:t>
      </w:r>
      <w:r w:rsidR="005C7DBD">
        <w:rPr>
          <w:sz w:val="26"/>
          <w:szCs w:val="26"/>
        </w:rPr>
        <w:t>Jazyky</w:t>
      </w:r>
    </w:p>
    <w:p w14:paraId="0B95E14C" w14:textId="491B5BA4" w:rsidR="004A4D2C" w:rsidRDefault="004A4D2C">
      <w:pPr>
        <w:spacing w:after="160" w:line="259" w:lineRule="auto"/>
      </w:pPr>
      <w:r w:rsidRPr="008010AA">
        <w:rPr>
          <w:sz w:val="26"/>
          <w:szCs w:val="26"/>
        </w:rPr>
        <w:t>Zařazení je dle Metodiky ke Klasifikaci oborů (ISCED-F 2013) dostupné na:</w:t>
      </w:r>
      <w:r>
        <w:rPr>
          <w:sz w:val="26"/>
          <w:szCs w:val="26"/>
        </w:rPr>
        <w:t xml:space="preserve"> </w:t>
      </w:r>
      <w:hyperlink r:id="rId13" w:history="1">
        <w:r w:rsidRPr="008010AA">
          <w:rPr>
            <w:rStyle w:val="Hypertextovodkaz"/>
            <w:sz w:val="26"/>
            <w:szCs w:val="26"/>
          </w:rPr>
          <w:t>https://www.czso.cz/csu/czso/klasifikace-oboru-vzdelani-cz-isced-f-2013</w:t>
        </w:r>
      </w:hyperlink>
      <w:r>
        <w:br w:type="page"/>
      </w:r>
    </w:p>
    <w:tbl>
      <w:tblPr>
        <w:tblW w:w="9285" w:type="dxa"/>
        <w:tblInd w:w="-38" w:type="dxa"/>
        <w:tblCellMar>
          <w:left w:w="70" w:type="dxa"/>
          <w:right w:w="70" w:type="dxa"/>
        </w:tblCellMar>
        <w:tblLook w:val="01E0" w:firstRow="1" w:lastRow="1" w:firstColumn="1" w:lastColumn="1" w:noHBand="0" w:noVBand="0"/>
      </w:tblPr>
      <w:tblGrid>
        <w:gridCol w:w="3169"/>
        <w:gridCol w:w="1543"/>
        <w:gridCol w:w="2834"/>
        <w:gridCol w:w="1739"/>
      </w:tblGrid>
      <w:tr w:rsidR="004A4D2C" w14:paraId="26F66B4B" w14:textId="77777777" w:rsidTr="00D50BE2">
        <w:tc>
          <w:tcPr>
            <w:tcW w:w="9284" w:type="dxa"/>
            <w:gridSpan w:val="4"/>
            <w:tcBorders>
              <w:top w:val="single" w:sz="4" w:space="0" w:color="000000"/>
              <w:left w:val="single" w:sz="4" w:space="0" w:color="000000"/>
              <w:bottom w:val="double" w:sz="4" w:space="0" w:color="000000"/>
              <w:right w:val="single" w:sz="4" w:space="0" w:color="000000"/>
            </w:tcBorders>
            <w:shd w:val="clear" w:color="auto" w:fill="BDD6EE"/>
          </w:tcPr>
          <w:p w14:paraId="0FF0E10D" w14:textId="494E51B2" w:rsidR="004A4D2C" w:rsidRDefault="0064141F" w:rsidP="00D50BE2">
            <w:pPr>
              <w:jc w:val="both"/>
              <w:rPr>
                <w:b/>
                <w:sz w:val="28"/>
              </w:rPr>
            </w:pPr>
            <w:r>
              <w:rPr>
                <w:b/>
                <w:sz w:val="28"/>
              </w:rPr>
              <w:fldChar w:fldCharType="begin"/>
            </w:r>
            <w:r>
              <w:rPr>
                <w:b/>
                <w:sz w:val="28"/>
              </w:rPr>
              <w:instrText xml:space="preserve"> TC  "</w:instrText>
            </w:r>
            <w:bookmarkStart w:id="4" w:name="_Toc126706952"/>
            <w:r>
              <w:rPr>
                <w:b/>
                <w:sz w:val="28"/>
              </w:rPr>
              <w:instrText>B-I – Charakteristika studijního programu</w:instrText>
            </w:r>
            <w:bookmarkEnd w:id="4"/>
            <w:r>
              <w:rPr>
                <w:b/>
                <w:sz w:val="28"/>
              </w:rPr>
              <w:instrText xml:space="preserve">" </w:instrText>
            </w:r>
            <w:r>
              <w:rPr>
                <w:b/>
                <w:sz w:val="28"/>
              </w:rPr>
              <w:fldChar w:fldCharType="end"/>
            </w:r>
            <w:r w:rsidR="004A4D2C">
              <w:rPr>
                <w:b/>
                <w:sz w:val="28"/>
              </w:rPr>
              <w:t xml:space="preserve">B-I – </w:t>
            </w:r>
            <w:r w:rsidR="004A4D2C">
              <w:rPr>
                <w:b/>
                <w:sz w:val="26"/>
                <w:szCs w:val="26"/>
              </w:rPr>
              <w:t>Charakteristika studijního programu</w:t>
            </w:r>
          </w:p>
        </w:tc>
      </w:tr>
      <w:tr w:rsidR="004A4D2C" w14:paraId="21B7D97F"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567EDF3B" w14:textId="77777777" w:rsidR="004A4D2C" w:rsidRDefault="004A4D2C" w:rsidP="00D50BE2">
            <w:pPr>
              <w:jc w:val="both"/>
              <w:rPr>
                <w:b/>
              </w:rPr>
            </w:pPr>
            <w:r>
              <w:rPr>
                <w:b/>
              </w:rPr>
              <w:t>Název studijního programu</w:t>
            </w:r>
          </w:p>
        </w:tc>
        <w:tc>
          <w:tcPr>
            <w:tcW w:w="6116" w:type="dxa"/>
            <w:gridSpan w:val="3"/>
            <w:tcBorders>
              <w:top w:val="single" w:sz="4" w:space="0" w:color="000000"/>
              <w:left w:val="single" w:sz="4" w:space="0" w:color="000000"/>
              <w:bottom w:val="single" w:sz="2" w:space="0" w:color="000000"/>
              <w:right w:val="single" w:sz="4" w:space="0" w:color="000000"/>
            </w:tcBorders>
          </w:tcPr>
          <w:p w14:paraId="5C46C31B" w14:textId="77777777" w:rsidR="004A4D2C" w:rsidRDefault="004A4D2C" w:rsidP="00D50BE2">
            <w:r>
              <w:t>Anglická filologie</w:t>
            </w:r>
          </w:p>
        </w:tc>
      </w:tr>
      <w:tr w:rsidR="004A4D2C" w14:paraId="44BC38E8"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251FAC30" w14:textId="77777777" w:rsidR="004A4D2C" w:rsidRDefault="004A4D2C" w:rsidP="00D50BE2">
            <w:pPr>
              <w:jc w:val="both"/>
              <w:rPr>
                <w:b/>
              </w:rPr>
            </w:pPr>
            <w:r>
              <w:rPr>
                <w:b/>
              </w:rPr>
              <w:t>Typ studijního programu</w:t>
            </w:r>
          </w:p>
        </w:tc>
        <w:tc>
          <w:tcPr>
            <w:tcW w:w="6116" w:type="dxa"/>
            <w:gridSpan w:val="3"/>
            <w:tcBorders>
              <w:top w:val="single" w:sz="4" w:space="0" w:color="000000"/>
              <w:left w:val="single" w:sz="4" w:space="0" w:color="000000"/>
              <w:bottom w:val="single" w:sz="2" w:space="0" w:color="000000"/>
              <w:right w:val="single" w:sz="4" w:space="0" w:color="000000"/>
            </w:tcBorders>
          </w:tcPr>
          <w:p w14:paraId="4B1D791D" w14:textId="77777777" w:rsidR="004A4D2C" w:rsidRDefault="004A4D2C" w:rsidP="00D50BE2">
            <w:r>
              <w:t xml:space="preserve">navazující magisterský </w:t>
            </w:r>
          </w:p>
        </w:tc>
      </w:tr>
      <w:tr w:rsidR="004A4D2C" w14:paraId="247E4FED"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03E0014A" w14:textId="77777777" w:rsidR="004A4D2C" w:rsidRDefault="004A4D2C" w:rsidP="00D50BE2">
            <w:pPr>
              <w:jc w:val="both"/>
              <w:rPr>
                <w:b/>
              </w:rPr>
            </w:pPr>
            <w:r>
              <w:rPr>
                <w:b/>
              </w:rPr>
              <w:t>Profil studijního programu</w:t>
            </w:r>
          </w:p>
        </w:tc>
        <w:tc>
          <w:tcPr>
            <w:tcW w:w="6116" w:type="dxa"/>
            <w:gridSpan w:val="3"/>
            <w:tcBorders>
              <w:top w:val="single" w:sz="4" w:space="0" w:color="000000"/>
              <w:left w:val="single" w:sz="4" w:space="0" w:color="000000"/>
              <w:bottom w:val="single" w:sz="2" w:space="0" w:color="000000"/>
              <w:right w:val="single" w:sz="4" w:space="0" w:color="000000"/>
            </w:tcBorders>
          </w:tcPr>
          <w:p w14:paraId="439E21AA" w14:textId="77777777" w:rsidR="004A4D2C" w:rsidRDefault="004A4D2C" w:rsidP="00D50BE2">
            <w:r>
              <w:t>akademicky zaměřený</w:t>
            </w:r>
          </w:p>
        </w:tc>
      </w:tr>
      <w:tr w:rsidR="004A4D2C" w14:paraId="380884C4"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1CCCF06C" w14:textId="77777777" w:rsidR="004A4D2C" w:rsidRDefault="004A4D2C" w:rsidP="00D50BE2">
            <w:pPr>
              <w:jc w:val="both"/>
              <w:rPr>
                <w:b/>
              </w:rPr>
            </w:pPr>
            <w:r>
              <w:rPr>
                <w:b/>
              </w:rPr>
              <w:t>Forma studia</w:t>
            </w:r>
          </w:p>
        </w:tc>
        <w:tc>
          <w:tcPr>
            <w:tcW w:w="6116" w:type="dxa"/>
            <w:gridSpan w:val="3"/>
            <w:tcBorders>
              <w:top w:val="single" w:sz="4" w:space="0" w:color="000000"/>
              <w:left w:val="single" w:sz="4" w:space="0" w:color="000000"/>
              <w:bottom w:val="single" w:sz="2" w:space="0" w:color="000000"/>
              <w:right w:val="single" w:sz="4" w:space="0" w:color="000000"/>
            </w:tcBorders>
          </w:tcPr>
          <w:p w14:paraId="7D3010FC" w14:textId="77777777" w:rsidR="004A4D2C" w:rsidRDefault="004A4D2C" w:rsidP="00D50BE2">
            <w:r>
              <w:t xml:space="preserve">prezenční </w:t>
            </w:r>
          </w:p>
        </w:tc>
      </w:tr>
      <w:tr w:rsidR="004A4D2C" w14:paraId="43ADDFB0"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39DA185D" w14:textId="77777777" w:rsidR="004A4D2C" w:rsidRDefault="004A4D2C" w:rsidP="00D50BE2">
            <w:pPr>
              <w:jc w:val="both"/>
              <w:rPr>
                <w:b/>
              </w:rPr>
            </w:pPr>
            <w:r>
              <w:rPr>
                <w:b/>
              </w:rPr>
              <w:t>Standardní doba studia</w:t>
            </w:r>
          </w:p>
        </w:tc>
        <w:tc>
          <w:tcPr>
            <w:tcW w:w="6116" w:type="dxa"/>
            <w:gridSpan w:val="3"/>
            <w:tcBorders>
              <w:top w:val="single" w:sz="4" w:space="0" w:color="000000"/>
              <w:left w:val="single" w:sz="4" w:space="0" w:color="000000"/>
              <w:bottom w:val="single" w:sz="2" w:space="0" w:color="000000"/>
              <w:right w:val="single" w:sz="4" w:space="0" w:color="000000"/>
            </w:tcBorders>
          </w:tcPr>
          <w:p w14:paraId="7EE5745C" w14:textId="77777777" w:rsidR="004A4D2C" w:rsidRDefault="004A4D2C" w:rsidP="00D50BE2">
            <w:r>
              <w:t>2 roky</w:t>
            </w:r>
          </w:p>
        </w:tc>
      </w:tr>
      <w:tr w:rsidR="004A4D2C" w14:paraId="6DEC03E6"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006B3CEE" w14:textId="77777777" w:rsidR="004A4D2C" w:rsidRDefault="004A4D2C" w:rsidP="00D50BE2">
            <w:pPr>
              <w:jc w:val="both"/>
              <w:rPr>
                <w:b/>
              </w:rPr>
            </w:pPr>
            <w:r>
              <w:rPr>
                <w:b/>
              </w:rPr>
              <w:t>Jazyk studia</w:t>
            </w:r>
          </w:p>
        </w:tc>
        <w:tc>
          <w:tcPr>
            <w:tcW w:w="6116" w:type="dxa"/>
            <w:gridSpan w:val="3"/>
            <w:tcBorders>
              <w:top w:val="single" w:sz="4" w:space="0" w:color="000000"/>
              <w:left w:val="single" w:sz="4" w:space="0" w:color="000000"/>
              <w:bottom w:val="single" w:sz="2" w:space="0" w:color="000000"/>
              <w:right w:val="single" w:sz="4" w:space="0" w:color="000000"/>
            </w:tcBorders>
          </w:tcPr>
          <w:p w14:paraId="2D0D2FB5" w14:textId="77777777" w:rsidR="004A4D2C" w:rsidRDefault="004A4D2C" w:rsidP="00D50BE2">
            <w:r>
              <w:t>český</w:t>
            </w:r>
          </w:p>
        </w:tc>
      </w:tr>
      <w:tr w:rsidR="004A4D2C" w14:paraId="078DD134"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125E8F66" w14:textId="77777777" w:rsidR="004A4D2C" w:rsidRDefault="004A4D2C" w:rsidP="00D50BE2">
            <w:pPr>
              <w:jc w:val="both"/>
              <w:rPr>
                <w:b/>
              </w:rPr>
            </w:pPr>
            <w:r>
              <w:rPr>
                <w:b/>
              </w:rPr>
              <w:t>Udělovaný akademický titul</w:t>
            </w:r>
          </w:p>
        </w:tc>
        <w:tc>
          <w:tcPr>
            <w:tcW w:w="6116" w:type="dxa"/>
            <w:gridSpan w:val="3"/>
            <w:tcBorders>
              <w:top w:val="single" w:sz="4" w:space="0" w:color="000000"/>
              <w:left w:val="single" w:sz="4" w:space="0" w:color="000000"/>
              <w:bottom w:val="single" w:sz="2" w:space="0" w:color="000000"/>
              <w:right w:val="single" w:sz="4" w:space="0" w:color="000000"/>
            </w:tcBorders>
          </w:tcPr>
          <w:p w14:paraId="50AFE916" w14:textId="77777777" w:rsidR="004A4D2C" w:rsidRDefault="004A4D2C" w:rsidP="00D50BE2">
            <w:r>
              <w:t>Mgr.</w:t>
            </w:r>
          </w:p>
        </w:tc>
      </w:tr>
      <w:tr w:rsidR="004A4D2C" w14:paraId="784F5F3E"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669F740E" w14:textId="77777777" w:rsidR="004A4D2C" w:rsidRDefault="004A4D2C" w:rsidP="00D50BE2">
            <w:pPr>
              <w:jc w:val="both"/>
              <w:rPr>
                <w:b/>
              </w:rPr>
            </w:pPr>
            <w:r>
              <w:rPr>
                <w:b/>
              </w:rPr>
              <w:t>Rigorózní řízení</w:t>
            </w:r>
          </w:p>
        </w:tc>
        <w:tc>
          <w:tcPr>
            <w:tcW w:w="1543" w:type="dxa"/>
            <w:tcBorders>
              <w:top w:val="single" w:sz="4" w:space="0" w:color="000000"/>
              <w:left w:val="single" w:sz="4" w:space="0" w:color="000000"/>
              <w:bottom w:val="single" w:sz="2" w:space="0" w:color="000000"/>
              <w:right w:val="single" w:sz="4" w:space="0" w:color="000000"/>
            </w:tcBorders>
          </w:tcPr>
          <w:p w14:paraId="0E3437D2" w14:textId="77777777" w:rsidR="004A4D2C" w:rsidRDefault="004A4D2C" w:rsidP="00D50BE2">
            <w:r>
              <w:t>ne</w:t>
            </w:r>
          </w:p>
        </w:tc>
        <w:tc>
          <w:tcPr>
            <w:tcW w:w="2834" w:type="dxa"/>
            <w:tcBorders>
              <w:top w:val="single" w:sz="4" w:space="0" w:color="000000"/>
              <w:left w:val="single" w:sz="4" w:space="0" w:color="000000"/>
              <w:bottom w:val="single" w:sz="2" w:space="0" w:color="000000"/>
              <w:right w:val="single" w:sz="4" w:space="0" w:color="000000"/>
            </w:tcBorders>
            <w:shd w:val="clear" w:color="auto" w:fill="F7CAAC"/>
          </w:tcPr>
          <w:p w14:paraId="044E3B00" w14:textId="77777777" w:rsidR="004A4D2C" w:rsidRDefault="004A4D2C" w:rsidP="00D50BE2">
            <w:pPr>
              <w:rPr>
                <w:b/>
                <w:bCs/>
              </w:rPr>
            </w:pPr>
            <w:r>
              <w:rPr>
                <w:b/>
                <w:bCs/>
              </w:rPr>
              <w:t>Udělovaný akademický titul</w:t>
            </w:r>
          </w:p>
        </w:tc>
        <w:tc>
          <w:tcPr>
            <w:tcW w:w="1739" w:type="dxa"/>
            <w:tcBorders>
              <w:top w:val="single" w:sz="4" w:space="0" w:color="000000"/>
              <w:left w:val="single" w:sz="4" w:space="0" w:color="000000"/>
              <w:bottom w:val="single" w:sz="2" w:space="0" w:color="000000"/>
              <w:right w:val="single" w:sz="4" w:space="0" w:color="000000"/>
            </w:tcBorders>
          </w:tcPr>
          <w:p w14:paraId="483A1BF5" w14:textId="77777777" w:rsidR="004A4D2C" w:rsidRDefault="004A4D2C" w:rsidP="00D50BE2"/>
        </w:tc>
      </w:tr>
      <w:tr w:rsidR="004A4D2C" w14:paraId="374618F0" w14:textId="77777777" w:rsidTr="00D50BE2">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1805B42E" w14:textId="77777777" w:rsidR="004A4D2C" w:rsidRDefault="004A4D2C" w:rsidP="00D50BE2">
            <w:pPr>
              <w:jc w:val="both"/>
              <w:rPr>
                <w:b/>
              </w:rPr>
            </w:pPr>
            <w:r>
              <w:rPr>
                <w:b/>
              </w:rPr>
              <w:t>Garant studijního programu</w:t>
            </w:r>
          </w:p>
        </w:tc>
        <w:tc>
          <w:tcPr>
            <w:tcW w:w="6116" w:type="dxa"/>
            <w:gridSpan w:val="3"/>
            <w:tcBorders>
              <w:top w:val="single" w:sz="4" w:space="0" w:color="000000"/>
              <w:left w:val="single" w:sz="4" w:space="0" w:color="000000"/>
              <w:bottom w:val="single" w:sz="2" w:space="0" w:color="000000"/>
              <w:right w:val="single" w:sz="4" w:space="0" w:color="000000"/>
            </w:tcBorders>
          </w:tcPr>
          <w:p w14:paraId="2DDDF67E" w14:textId="77777777" w:rsidR="004A4D2C" w:rsidRDefault="004A4D2C" w:rsidP="00D50BE2">
            <w:r>
              <w:t>doc. Mgr. Roman Trušník, Ph.D.</w:t>
            </w:r>
          </w:p>
        </w:tc>
      </w:tr>
      <w:tr w:rsidR="004A4D2C" w14:paraId="094691D8" w14:textId="77777777" w:rsidTr="00D50BE2">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17378EE0" w14:textId="77777777" w:rsidR="004A4D2C" w:rsidRDefault="004A4D2C" w:rsidP="00D50BE2">
            <w:pPr>
              <w:jc w:val="both"/>
              <w:rPr>
                <w:b/>
              </w:rPr>
            </w:pPr>
            <w:r>
              <w:rPr>
                <w:b/>
              </w:rPr>
              <w:t>Zaměření na přípravu k výkonu regulovaného povolání</w:t>
            </w:r>
          </w:p>
        </w:tc>
        <w:tc>
          <w:tcPr>
            <w:tcW w:w="6116" w:type="dxa"/>
            <w:gridSpan w:val="3"/>
            <w:tcBorders>
              <w:top w:val="single" w:sz="2" w:space="0" w:color="000000"/>
              <w:left w:val="single" w:sz="2" w:space="0" w:color="000000"/>
              <w:bottom w:val="single" w:sz="2" w:space="0" w:color="000000"/>
              <w:right w:val="single" w:sz="2" w:space="0" w:color="000000"/>
            </w:tcBorders>
          </w:tcPr>
          <w:p w14:paraId="4970D921" w14:textId="77777777" w:rsidR="004A4D2C" w:rsidRDefault="004A4D2C" w:rsidP="00D50BE2">
            <w:r>
              <w:t>ne</w:t>
            </w:r>
          </w:p>
        </w:tc>
      </w:tr>
      <w:tr w:rsidR="004A4D2C" w14:paraId="1D515744" w14:textId="77777777" w:rsidTr="00D50BE2">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7355D08D" w14:textId="77777777" w:rsidR="004A4D2C" w:rsidRDefault="004A4D2C" w:rsidP="00D50BE2">
            <w:pPr>
              <w:jc w:val="both"/>
              <w:rPr>
                <w:b/>
              </w:rPr>
            </w:pPr>
            <w:r>
              <w:rPr>
                <w:b/>
              </w:rPr>
              <w:t xml:space="preserve">Zaměření na přípravu odborníků z oblasti bezpečnosti České republiky </w:t>
            </w:r>
          </w:p>
        </w:tc>
        <w:tc>
          <w:tcPr>
            <w:tcW w:w="6116" w:type="dxa"/>
            <w:gridSpan w:val="3"/>
            <w:tcBorders>
              <w:top w:val="single" w:sz="2" w:space="0" w:color="000000"/>
              <w:left w:val="single" w:sz="2" w:space="0" w:color="000000"/>
              <w:bottom w:val="single" w:sz="2" w:space="0" w:color="000000"/>
              <w:right w:val="single" w:sz="2" w:space="0" w:color="000000"/>
            </w:tcBorders>
          </w:tcPr>
          <w:p w14:paraId="3E2E9D32" w14:textId="77777777" w:rsidR="004A4D2C" w:rsidRDefault="004A4D2C" w:rsidP="00D50BE2">
            <w:r>
              <w:t>ne</w:t>
            </w:r>
          </w:p>
        </w:tc>
      </w:tr>
      <w:tr w:rsidR="004A4D2C" w14:paraId="4F9F2E42" w14:textId="77777777" w:rsidTr="00D50BE2">
        <w:trPr>
          <w:trHeight w:val="438"/>
        </w:trPr>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548D85D9" w14:textId="77777777" w:rsidR="004A4D2C" w:rsidRDefault="004A4D2C" w:rsidP="00D50BE2">
            <w:pPr>
              <w:jc w:val="both"/>
              <w:rPr>
                <w:b/>
              </w:rPr>
            </w:pPr>
            <w:r>
              <w:rPr>
                <w:b/>
              </w:rPr>
              <w:t>Uznávací orgán</w:t>
            </w:r>
          </w:p>
        </w:tc>
        <w:tc>
          <w:tcPr>
            <w:tcW w:w="6116" w:type="dxa"/>
            <w:gridSpan w:val="3"/>
            <w:tcBorders>
              <w:top w:val="single" w:sz="2" w:space="0" w:color="000000"/>
              <w:left w:val="single" w:sz="2" w:space="0" w:color="000000"/>
              <w:bottom w:val="single" w:sz="2" w:space="0" w:color="000000"/>
              <w:right w:val="single" w:sz="2" w:space="0" w:color="000000"/>
            </w:tcBorders>
          </w:tcPr>
          <w:p w14:paraId="5454ADDF" w14:textId="77777777" w:rsidR="004A4D2C" w:rsidRDefault="004A4D2C" w:rsidP="00D50BE2"/>
        </w:tc>
      </w:tr>
      <w:tr w:rsidR="004A4D2C" w14:paraId="30AF8518" w14:textId="77777777" w:rsidTr="00D50BE2">
        <w:tc>
          <w:tcPr>
            <w:tcW w:w="9284" w:type="dxa"/>
            <w:gridSpan w:val="4"/>
            <w:tcBorders>
              <w:top w:val="single" w:sz="2" w:space="0" w:color="000000"/>
              <w:left w:val="single" w:sz="4" w:space="0" w:color="000000"/>
              <w:bottom w:val="single" w:sz="4" w:space="0" w:color="000000"/>
              <w:right w:val="single" w:sz="4" w:space="0" w:color="000000"/>
            </w:tcBorders>
            <w:shd w:val="clear" w:color="auto" w:fill="F7CAAC"/>
          </w:tcPr>
          <w:p w14:paraId="28BE898C" w14:textId="77777777" w:rsidR="004A4D2C" w:rsidRDefault="004A4D2C" w:rsidP="00D50BE2">
            <w:pPr>
              <w:jc w:val="both"/>
            </w:pPr>
            <w:r>
              <w:rPr>
                <w:b/>
              </w:rPr>
              <w:t>Oblast(i) vzdělávání a u kombinovaného studijního programu podíl jednotlivých oblastí vzdělávání v %</w:t>
            </w:r>
          </w:p>
        </w:tc>
      </w:tr>
      <w:tr w:rsidR="004A4D2C" w14:paraId="6A16A17B" w14:textId="77777777" w:rsidTr="00D50BE2">
        <w:trPr>
          <w:trHeight w:val="2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5891BD43" w14:textId="77777777" w:rsidR="004A4D2C" w:rsidRDefault="004A4D2C" w:rsidP="00D50BE2">
            <w:r>
              <w:t>Filologie</w:t>
            </w:r>
          </w:p>
        </w:tc>
      </w:tr>
      <w:tr w:rsidR="004A4D2C" w14:paraId="3FA0745C" w14:textId="77777777" w:rsidTr="00D50BE2">
        <w:trPr>
          <w:trHeight w:val="7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013DEC57" w14:textId="77777777" w:rsidR="004A4D2C" w:rsidRDefault="004A4D2C" w:rsidP="00D50BE2">
            <w:r>
              <w:rPr>
                <w:b/>
              </w:rPr>
              <w:t>Cíle studia ve studijním programu</w:t>
            </w:r>
          </w:p>
        </w:tc>
      </w:tr>
      <w:tr w:rsidR="004A4D2C" w14:paraId="6D271072" w14:textId="77777777" w:rsidTr="00D50BE2">
        <w:trPr>
          <w:trHeight w:val="2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099CD474" w14:textId="707C6B7E" w:rsidR="004A4D2C" w:rsidRDefault="004A4D2C" w:rsidP="00D50BE2">
            <w:r>
              <w:t xml:space="preserve">Cílem studia v navazujícím magisterském programu Anglická filologie je navázat na znalosti příslušných kardinálních </w:t>
            </w:r>
            <w:r w:rsidR="001D6D70">
              <w:t>filologických</w:t>
            </w:r>
            <w:r>
              <w:t xml:space="preserve"> disciplín získané v bakalářském stupni a dále je upevnit a rozvinout. Studijní program na základě teoretických poznatků rozvíjí především schopnost komplexní práce s texty, a to jak v oblasti analýzy, interpretace, tak i jejich tvorby. Rozvíjí schopnost aktivního využití textů a práce s informacemi, praktické využití příslušného jazyka v psané i mluvené formě, poskytuje velmi dobrou orientaci v příslušné literatuře, dějinách a kultuře, základy literárněhistorické a literárněteoretické práce aplikované nejen na textech v anglickém jazyce. Zároveň nabízí povinně volitelné předměty, které studentům umožní profilovat se dle svého zájmu a jako absolventům jim usnadní uplatnění na trhu práce.</w:t>
            </w:r>
          </w:p>
          <w:p w14:paraId="608F1BB6" w14:textId="77777777" w:rsidR="004A4D2C" w:rsidRDefault="004A4D2C" w:rsidP="00D50BE2"/>
        </w:tc>
      </w:tr>
      <w:tr w:rsidR="004A4D2C" w14:paraId="668EF170" w14:textId="77777777" w:rsidTr="00D50BE2">
        <w:trPr>
          <w:trHeight w:val="187"/>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0EAEE4DF" w14:textId="77777777" w:rsidR="004A4D2C" w:rsidRDefault="004A4D2C" w:rsidP="00D50BE2">
            <w:pPr>
              <w:jc w:val="both"/>
            </w:pPr>
            <w:r>
              <w:rPr>
                <w:b/>
              </w:rPr>
              <w:t>Profil absolventa studijního programu</w:t>
            </w:r>
          </w:p>
        </w:tc>
      </w:tr>
      <w:tr w:rsidR="004A4D2C" w14:paraId="46BD319E" w14:textId="77777777" w:rsidTr="00D50BE2">
        <w:trPr>
          <w:trHeight w:val="2694"/>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14D138E5" w14:textId="70B9C58A" w:rsidR="004A4D2C" w:rsidRDefault="004A4D2C" w:rsidP="00D50BE2">
            <w:r>
              <w:t>Absolvent programu Anglická filologie je důkladně vzdělán v oblasti příslušných kardinálních lingvistických a literárněvědných disciplín. Je schopen komplexní práce s texty podpořené hlubokými znalostmi na poli lingvistické a literárněvědné teorie, ale i znalostmi anglofonních literatur a historiografie. Je vybaven znalostí základních principů překladu a správné interpretace originálního textu. Absolventi získají následující odborné znalosti a dovednosti stanovené v souladu s Národním kvalifikačním rámcem terciárního vzdělá</w:t>
            </w:r>
            <w:r w:rsidR="00EF6BE4">
              <w:t>vá</w:t>
            </w:r>
            <w:r>
              <w:t>ní pro oblast filologie:</w:t>
            </w:r>
          </w:p>
          <w:p w14:paraId="39806F8D" w14:textId="77777777" w:rsidR="004A4D2C" w:rsidRDefault="004A4D2C" w:rsidP="00D50BE2">
            <w:r>
              <w:t xml:space="preserve"> </w:t>
            </w:r>
          </w:p>
          <w:p w14:paraId="0F443D35" w14:textId="77777777" w:rsidR="004A4D2C" w:rsidRDefault="004A4D2C" w:rsidP="00D50BE2">
            <w:r>
              <w:t>Odborné znalosti:</w:t>
            </w:r>
          </w:p>
          <w:p w14:paraId="47ECCA95" w14:textId="77777777" w:rsidR="004A4D2C" w:rsidRDefault="004A4D2C" w:rsidP="00D50BE2">
            <w:pPr>
              <w:pStyle w:val="Odstavecseseznamem"/>
              <w:numPr>
                <w:ilvl w:val="0"/>
                <w:numId w:val="2"/>
              </w:numPr>
            </w:pPr>
            <w:r>
              <w:t>prokazují znalosti speciálních disciplín anglické filologie a jejich metodologických přístupů;</w:t>
            </w:r>
          </w:p>
          <w:p w14:paraId="62249609" w14:textId="77777777" w:rsidR="004A4D2C" w:rsidRDefault="004A4D2C" w:rsidP="00D50BE2">
            <w:pPr>
              <w:pStyle w:val="Odstavecseseznamem"/>
              <w:numPr>
                <w:ilvl w:val="0"/>
                <w:numId w:val="2"/>
              </w:numPr>
            </w:pPr>
            <w:r>
              <w:t>prokazují specializaci v jedné z disciplín anglické filologie;</w:t>
            </w:r>
          </w:p>
          <w:p w14:paraId="309CC44B" w14:textId="77777777" w:rsidR="004A4D2C" w:rsidRDefault="004A4D2C" w:rsidP="00D50BE2">
            <w:pPr>
              <w:pStyle w:val="Odstavecseseznamem"/>
              <w:numPr>
                <w:ilvl w:val="0"/>
                <w:numId w:val="2"/>
              </w:numPr>
            </w:pPr>
            <w:r>
              <w:t>prokazují hluboké praktické znalosti anglického jazyka (výstupní úroveň C2);</w:t>
            </w:r>
          </w:p>
          <w:p w14:paraId="09232FBD" w14:textId="77777777" w:rsidR="004A4D2C" w:rsidRDefault="004A4D2C" w:rsidP="00D50BE2">
            <w:pPr>
              <w:pStyle w:val="Odstavecseseznamem"/>
              <w:numPr>
                <w:ilvl w:val="0"/>
                <w:numId w:val="2"/>
              </w:numPr>
            </w:pPr>
            <w:r>
              <w:t>prokazují hlubokou znalost anglofonní literatury, založenou na vlastním detailním studiu i analýze vybraných segmentů dané literatury i na studiu široké příslušné sekundární literatury;</w:t>
            </w:r>
          </w:p>
          <w:p w14:paraId="25EB2BDF" w14:textId="6D822A5A" w:rsidR="004A4D2C" w:rsidRDefault="004A4D2C" w:rsidP="00D50BE2">
            <w:pPr>
              <w:pStyle w:val="Odstavecseseznamem"/>
              <w:numPr>
                <w:ilvl w:val="0"/>
                <w:numId w:val="2"/>
              </w:numPr>
            </w:pPr>
            <w:r>
              <w:t>prokazují komplexní znalosti na úrovni soudobého stavu poznání v anglické filologii umožňující originální využívání a rozvíjení myšlenek.</w:t>
            </w:r>
          </w:p>
          <w:p w14:paraId="49FEC50E" w14:textId="77777777" w:rsidR="004A4D2C" w:rsidRDefault="004A4D2C" w:rsidP="00D50BE2"/>
          <w:p w14:paraId="4DDA8905" w14:textId="77777777" w:rsidR="004A4D2C" w:rsidRDefault="004A4D2C" w:rsidP="00D50BE2">
            <w:r>
              <w:t>Odborné dovednosti:</w:t>
            </w:r>
          </w:p>
          <w:p w14:paraId="53C763F9" w14:textId="77777777" w:rsidR="004A4D2C" w:rsidRDefault="004A4D2C" w:rsidP="00D50BE2">
            <w:pPr>
              <w:pStyle w:val="Odstavecseseznamem"/>
              <w:numPr>
                <w:ilvl w:val="0"/>
                <w:numId w:val="1"/>
              </w:numPr>
            </w:pPr>
            <w:r>
              <w:t>umějí samostatně vymezit komplexní praktický nebo teoretický problém a řešit jej tvůrčím způsobem s využitím vybraných teorií, konceptů a metod příslušné filologické disciplíny včetně kritické reflexe;</w:t>
            </w:r>
          </w:p>
          <w:p w14:paraId="23533B86" w14:textId="77777777" w:rsidR="004A4D2C" w:rsidRDefault="004A4D2C" w:rsidP="00D50BE2">
            <w:pPr>
              <w:pStyle w:val="Odstavecseseznamem"/>
              <w:numPr>
                <w:ilvl w:val="0"/>
                <w:numId w:val="1"/>
              </w:numPr>
            </w:pPr>
            <w:r>
              <w:t>umějí použít základní výzkumné postupy v příslušné filologii způsobem umožňujícím získávat nové, původní informace;</w:t>
            </w:r>
          </w:p>
          <w:p w14:paraId="4B1F4504" w14:textId="77777777" w:rsidR="004A4D2C" w:rsidRDefault="004A4D2C" w:rsidP="00D50BE2">
            <w:pPr>
              <w:pStyle w:val="Odstavecseseznamem"/>
              <w:numPr>
                <w:ilvl w:val="0"/>
                <w:numId w:val="1"/>
              </w:numPr>
            </w:pPr>
            <w:r>
              <w:t>umějí písemně zpracovat zadané téma s použitím samostatně zvolené metody;</w:t>
            </w:r>
          </w:p>
          <w:p w14:paraId="09A79348" w14:textId="77777777" w:rsidR="004A4D2C" w:rsidRDefault="004A4D2C" w:rsidP="00D50BE2">
            <w:pPr>
              <w:pStyle w:val="Odstavecseseznamem"/>
              <w:numPr>
                <w:ilvl w:val="0"/>
                <w:numId w:val="1"/>
              </w:numPr>
            </w:pPr>
            <w:r>
              <w:t>umějí posuzovat jazykové a literární dějiny v základních mezioborových souvislostech a v kontextech kulturologických a mediálních.</w:t>
            </w:r>
          </w:p>
          <w:p w14:paraId="4D051F71" w14:textId="77777777" w:rsidR="009A29F6" w:rsidRDefault="009A29F6" w:rsidP="00D50BE2"/>
          <w:p w14:paraId="02317F8C" w14:textId="77777777" w:rsidR="009A29F6" w:rsidRDefault="009A29F6" w:rsidP="00D50BE2"/>
          <w:p w14:paraId="605B946E" w14:textId="77777777" w:rsidR="009A29F6" w:rsidRDefault="009A29F6" w:rsidP="00D50BE2"/>
          <w:p w14:paraId="4CDC9E99" w14:textId="4A70B1A3" w:rsidR="009A29F6" w:rsidRDefault="009A29F6" w:rsidP="00D50BE2"/>
        </w:tc>
      </w:tr>
      <w:tr w:rsidR="004A4D2C" w14:paraId="29E11C8D" w14:textId="77777777" w:rsidTr="00D50BE2">
        <w:trPr>
          <w:trHeight w:val="187"/>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632552AA" w14:textId="77777777" w:rsidR="004A4D2C" w:rsidRDefault="004A4D2C" w:rsidP="00D50BE2">
            <w:pPr>
              <w:jc w:val="both"/>
              <w:rPr>
                <w:b/>
                <w:bCs/>
              </w:rPr>
            </w:pPr>
            <w:r>
              <w:rPr>
                <w:b/>
                <w:bCs/>
              </w:rPr>
              <w:t>Předpokládaná uplatnitelnost absolventů na trhu práce</w:t>
            </w:r>
          </w:p>
        </w:tc>
      </w:tr>
      <w:tr w:rsidR="004A4D2C" w14:paraId="69A0F4BF" w14:textId="77777777" w:rsidTr="00D50BE2">
        <w:trPr>
          <w:trHeight w:val="1188"/>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3C110A11" w14:textId="3D98CF65" w:rsidR="004A4D2C" w:rsidRDefault="004A4D2C" w:rsidP="00D50BE2">
            <w:r>
              <w:t xml:space="preserve">Absolvent programu se může uplatnit v odborně či jazykově orientovaných pracích (např. korektury) v knižních nakladatelstvích, v knihkupectvích a v různých médiích a v neposlední řadě také v diplomacii. Nalezne uplatnění i jako pedagog na vysokých školách, v humanitně orientovaných ústavech Akademie věd, archivech, knihovnách a muzeích. Jeho komparativní výhodou na trhu práce je nejen to, že </w:t>
            </w:r>
            <w:r w:rsidR="00F61731">
              <w:t xml:space="preserve">perfektně </w:t>
            </w:r>
            <w:r>
              <w:t xml:space="preserve">ovládá anglický jazyk a má znalosti kultury s tímto jazykem spojené, ale především fakt, že si </w:t>
            </w:r>
            <w:r w:rsidR="000B6517">
              <w:t>osvojil</w:t>
            </w:r>
            <w:r>
              <w:t xml:space="preserve"> obecné principy studia jazyka a může se tak snadno naučit jazyku dalšímu</w:t>
            </w:r>
            <w:r w:rsidR="00FA49D1">
              <w:t>. J</w:t>
            </w:r>
            <w:r>
              <w:t xml:space="preserve">e rovněž zdatný v analýze a produkci </w:t>
            </w:r>
            <w:r w:rsidR="00F61731">
              <w:t>diskurzů</w:t>
            </w:r>
            <w:r>
              <w:t>, a tudíž v komunikaci obecně. Regulované profese se u filologů nepředpokládají.</w:t>
            </w:r>
          </w:p>
          <w:p w14:paraId="74BBF488" w14:textId="77777777" w:rsidR="004A4D2C" w:rsidRDefault="004A4D2C" w:rsidP="00D50BE2"/>
        </w:tc>
      </w:tr>
      <w:tr w:rsidR="004A4D2C" w14:paraId="75ECCEB3" w14:textId="77777777" w:rsidTr="00D50BE2">
        <w:trPr>
          <w:trHeight w:val="185"/>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5EDA4097" w14:textId="77777777" w:rsidR="004A4D2C" w:rsidRDefault="004A4D2C" w:rsidP="00D50BE2">
            <w:r>
              <w:rPr>
                <w:b/>
              </w:rPr>
              <w:t>Pravidla a podmínky pro tvorbu studijních plánů</w:t>
            </w:r>
          </w:p>
        </w:tc>
      </w:tr>
      <w:tr w:rsidR="004A4D2C" w14:paraId="779105CD" w14:textId="77777777" w:rsidTr="00D50BE2">
        <w:trPr>
          <w:trHeight w:val="2651"/>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18C28DCF" w14:textId="77777777" w:rsidR="004A4D2C" w:rsidRDefault="004A4D2C" w:rsidP="00A430B5">
            <w:pPr>
              <w:widowControl w:val="0"/>
            </w:pPr>
            <w:r>
              <w:t>Studijní plán se skládá z povinných a povinně volitelných předmětů. Povinné předměty se dělí na základní teoretické předměty, předměty profilujícího základu a ostatní.</w:t>
            </w:r>
          </w:p>
          <w:p w14:paraId="7AC6FD83" w14:textId="77777777" w:rsidR="004A4D2C" w:rsidRDefault="004A4D2C" w:rsidP="00D50BE2">
            <w:pPr>
              <w:widowControl w:val="0"/>
              <w:jc w:val="both"/>
            </w:pPr>
          </w:p>
          <w:p w14:paraId="3EF87716" w14:textId="0C60A9E6" w:rsidR="004A4D2C" w:rsidRDefault="00D20E5D" w:rsidP="00A430B5">
            <w:pPr>
              <w:widowControl w:val="0"/>
            </w:pPr>
            <w:r>
              <w:t>Student si zapisuje</w:t>
            </w:r>
            <w:r w:rsidR="004A4D2C">
              <w:t xml:space="preserve"> předměty v pořadí dle tabulky B-IIa. V prvním semestru studia (1/</w:t>
            </w:r>
            <w:r w:rsidR="00BD4417">
              <w:t>ZS</w:t>
            </w:r>
            <w:r w:rsidR="004A4D2C">
              <w:t>) si student zapisuje pouze povinné předměty, které společně vytvářejí teoretický a metodologický rámec pro další studium. Ve druhém (1/</w:t>
            </w:r>
            <w:r w:rsidR="00BD4417">
              <w:t>LS</w:t>
            </w:r>
            <w:r w:rsidR="004A4D2C">
              <w:t>) a třetím (2/</w:t>
            </w:r>
            <w:r w:rsidR="00BD4417">
              <w:t>ZS</w:t>
            </w:r>
            <w:r w:rsidR="004A4D2C">
              <w:t xml:space="preserve">) semestru si student vedle povinných předmětů z nabídky ústavu vybírá a zapisuje celkem sedm povinně volitelných předmětů skupiny 1, tzn. filologických předmětů, v libovolné skladbě. Tímto způsobem se může student profilovat dle svého </w:t>
            </w:r>
            <w:r w:rsidR="00850473">
              <w:t>plánovaného</w:t>
            </w:r>
            <w:r w:rsidR="004A4D2C">
              <w:t xml:space="preserve"> uplatnění v budoucnu buď jako univerzalista, nebo se specializovat, např. na překladatelské předměty, nebo na lingvistické či literární předměty jako přípravu na doktorské studium. Ve čtvrtém semestru</w:t>
            </w:r>
            <w:r w:rsidR="00FA32FF">
              <w:t xml:space="preserve"> (2/L</w:t>
            </w:r>
            <w:r w:rsidR="00BD4417">
              <w:t>S</w:t>
            </w:r>
            <w:r w:rsidR="00FA32FF">
              <w:t>)</w:t>
            </w:r>
            <w:r w:rsidR="004A4D2C">
              <w:t xml:space="preserve"> vypracovává student diplomovou práci, </w:t>
            </w:r>
            <w:r w:rsidR="00850473">
              <w:t xml:space="preserve">tj. </w:t>
            </w:r>
            <w:r w:rsidR="004A4D2C">
              <w:t xml:space="preserve">zapisuje </w:t>
            </w:r>
            <w:r w:rsidR="00850473">
              <w:t xml:space="preserve">si </w:t>
            </w:r>
            <w:r w:rsidR="004A4D2C">
              <w:t>předmět Teze diplomové práce</w:t>
            </w:r>
            <w:r w:rsidR="00850473">
              <w:t>,</w:t>
            </w:r>
            <w:r w:rsidR="004A4D2C">
              <w:t xml:space="preserve"> a </w:t>
            </w:r>
            <w:r w:rsidR="00FA32FF">
              <w:t xml:space="preserve">vybírá </w:t>
            </w:r>
            <w:r w:rsidR="004A4D2C">
              <w:t>dva povinně volitelné předměty skupiny 2, které mají za cíl posílit</w:t>
            </w:r>
            <w:r w:rsidR="00FA32FF">
              <w:t xml:space="preserve"> a rozšířit</w:t>
            </w:r>
            <w:r w:rsidR="004A4D2C">
              <w:t xml:space="preserve"> možnosti uplatnění absolventa v praxi. </w:t>
            </w:r>
          </w:p>
          <w:p w14:paraId="5CFD616E" w14:textId="0A079121" w:rsidR="004A4D2C" w:rsidRDefault="004A4D2C" w:rsidP="00A430B5">
            <w:pPr>
              <w:widowControl w:val="0"/>
              <w:spacing w:before="240"/>
            </w:pPr>
            <w:r>
              <w:t>Během studia musí student splnit veškeré studijní povinnosti</w:t>
            </w:r>
            <w:r w:rsidR="002343DE">
              <w:t xml:space="preserve"> vymezené </w:t>
            </w:r>
            <w:r>
              <w:t xml:space="preserve">studijním plánem, tj. absolvovat požadované zápočty, klasifikované zápočty a zkoušky. Tím dosáhne požadovaného počtu kreditů, tj. min. </w:t>
            </w:r>
            <w:r>
              <w:rPr>
                <w:bCs/>
              </w:rPr>
              <w:t xml:space="preserve">120 kreditů za celé studium </w:t>
            </w:r>
            <w:r>
              <w:t>v předepsané struktuře.</w:t>
            </w:r>
          </w:p>
          <w:p w14:paraId="7F8F9C03" w14:textId="77777777" w:rsidR="004A4D2C" w:rsidRDefault="004A4D2C" w:rsidP="00A430B5">
            <w:pPr>
              <w:widowControl w:val="0"/>
              <w:spacing w:before="240"/>
            </w:pPr>
            <w:r>
              <w:t>Využívá se kreditový systém ECTS. Jeden kredit představuje 1/60 průměrné roční zátěže studenta (počet kreditů za jeden akademický rok je 60), při standardní době studia. Každému předmětu je přiřazen počet kreditů, který vyjadřuje relativní míru zátěže studenta nutnou pro úspěšné ukončení daného předmětu.</w:t>
            </w:r>
          </w:p>
          <w:p w14:paraId="4361243D" w14:textId="2E154853" w:rsidR="004A4D2C" w:rsidRDefault="004A4D2C" w:rsidP="00A430B5">
            <w:pPr>
              <w:widowControl w:val="0"/>
              <w:spacing w:before="240"/>
            </w:pPr>
            <w:r>
              <w:t xml:space="preserve">Zakončením předmětu </w:t>
            </w:r>
            <w:r w:rsidR="00A67944">
              <w:t xml:space="preserve">– </w:t>
            </w:r>
            <w:r>
              <w:t>zápočtem, klasifikovaným zápočtem, zkouškou</w:t>
            </w:r>
            <w:r w:rsidR="00A67944">
              <w:t xml:space="preserve"> </w:t>
            </w:r>
            <w:r>
              <w:t xml:space="preserve">– získá </w:t>
            </w:r>
            <w:r w:rsidR="00FA32FF">
              <w:t xml:space="preserve">student </w:t>
            </w:r>
            <w:r>
              <w:t>počet kreditů přiřazených danému předmětu, přičemž kredity získané v rámci jednoho studijního programu se sčítají. Počet získaných kreditů je nástrojem pro kontrolu studia. Hodnota 1 kreditu je 25–30 hodin práce studenta.</w:t>
            </w:r>
          </w:p>
          <w:p w14:paraId="00B80976" w14:textId="77777777" w:rsidR="004A4D2C" w:rsidRDefault="004A4D2C" w:rsidP="00A430B5">
            <w:pPr>
              <w:widowControl w:val="0"/>
              <w:spacing w:before="240"/>
            </w:pPr>
            <w:r>
              <w:t>Vyučovací hodina trvá 50 minut.</w:t>
            </w:r>
          </w:p>
          <w:p w14:paraId="2F4FAA6B" w14:textId="38D68ED0" w:rsidR="004A4D2C" w:rsidRDefault="004A4D2C" w:rsidP="00D50BE2">
            <w:pPr>
              <w:widowControl w:val="0"/>
              <w:spacing w:before="240"/>
            </w:pPr>
            <w:r>
              <w:t>Zásady pro postup do dalšího roku studia:</w:t>
            </w:r>
          </w:p>
          <w:p w14:paraId="6357DC5F" w14:textId="77777777" w:rsidR="00A430B5" w:rsidRDefault="00A430B5" w:rsidP="00A430B5">
            <w:pPr>
              <w:pStyle w:val="Textkomente"/>
            </w:pPr>
          </w:p>
          <w:p w14:paraId="11876A4B" w14:textId="4D2EA542" w:rsidR="00A430B5" w:rsidRDefault="00A430B5" w:rsidP="00A430B5">
            <w:pPr>
              <w:pStyle w:val="Textkomente"/>
            </w:pPr>
            <w:r>
              <w:t>Podmínkou pro pokračování ve 2. roku</w:t>
            </w:r>
            <w:r w:rsidR="00736534">
              <w:t xml:space="preserve"> navazujícího</w:t>
            </w:r>
            <w:r>
              <w:t xml:space="preserve"> magisterského studijního programu je v souladu se studijním programem získání alespoň 40 kreditů za 1. rok studia tohoto studijního programu. Pokud student splnil tuto podmínku, zapíše si do 2. roku v souladu s dokumentací studijního programu evidovanou v IS/STAG: </w:t>
            </w:r>
          </w:p>
          <w:p w14:paraId="68CBEFF8" w14:textId="685E61EC" w:rsidR="00A430B5" w:rsidRDefault="00A430B5" w:rsidP="00A430B5">
            <w:pPr>
              <w:pStyle w:val="Textkomente"/>
            </w:pPr>
            <w:r>
              <w:t>– všechny neukončené povinné předměty 1. ročníku</w:t>
            </w:r>
            <w:r w:rsidR="00736534">
              <w:t xml:space="preserve"> navazujícího</w:t>
            </w:r>
            <w:r>
              <w:t xml:space="preserve"> magisterského programu (pokud tak neučiní sám, jsou mu na základě jeho žádosti zapsány studijním oddělením do IS/STAG), </w:t>
            </w:r>
          </w:p>
          <w:p w14:paraId="2DC435F1" w14:textId="77777777" w:rsidR="00A430B5" w:rsidRDefault="00A430B5" w:rsidP="00A430B5">
            <w:pPr>
              <w:pStyle w:val="Textkomente"/>
            </w:pPr>
            <w:r>
              <w:t xml:space="preserve">– všechny povinné a vybrané povinně volitelné předměty 2. ročníku tohoto studijního programu, </w:t>
            </w:r>
          </w:p>
          <w:p w14:paraId="133AD761" w14:textId="3C413CBF" w:rsidR="00A430B5" w:rsidRDefault="00A430B5" w:rsidP="00A430B5">
            <w:pPr>
              <w:pStyle w:val="Textkomente"/>
            </w:pPr>
            <w:r>
              <w:t>– vybrané volitelné předměty.</w:t>
            </w:r>
          </w:p>
          <w:p w14:paraId="45BDF041" w14:textId="77777777" w:rsidR="00A430B5" w:rsidRDefault="00A430B5" w:rsidP="00A430B5">
            <w:pPr>
              <w:pStyle w:val="Textkomente"/>
            </w:pPr>
          </w:p>
          <w:p w14:paraId="3EE7C5D6" w14:textId="433EBD5B" w:rsidR="00874503" w:rsidRDefault="00A430B5" w:rsidP="00A430B5">
            <w:pPr>
              <w:pStyle w:val="Textkomente"/>
            </w:pPr>
            <w:r>
              <w:t xml:space="preserve">Pokud student neukončil </w:t>
            </w:r>
            <w:r w:rsidR="00736534">
              <w:t xml:space="preserve">navazující </w:t>
            </w:r>
            <w:r>
              <w:t>magisterský studijní program ve 2. roce a dosáhl za 2 roky</w:t>
            </w:r>
            <w:r w:rsidR="00736534">
              <w:t xml:space="preserve"> navazujícího</w:t>
            </w:r>
            <w:r>
              <w:t xml:space="preserve"> magisterského studia minimálně 80 kreditů, zapíše si do 3. roku studia tohoto studijního programu všechny neukončené předměty z předchozího ročníku </w:t>
            </w:r>
            <w:r w:rsidR="00736534">
              <w:t xml:space="preserve">navazujícího </w:t>
            </w:r>
            <w:r>
              <w:t xml:space="preserve">magisterského studijního programu. </w:t>
            </w:r>
            <w:r w:rsidR="007F0F67">
              <w:t>Podmínkou pro konání státní závěrečné zkoušky je d</w:t>
            </w:r>
            <w:r>
              <w:t>osažení minimálně 120 kreditů v předepsané skladbě. Pokud student tohoto počtu kreditů nedosáhl, děkan mu ukončí studium pro nesplnění požadavku podle § 56 odst. 1 písm. b) zákona.</w:t>
            </w:r>
          </w:p>
          <w:p w14:paraId="0AA503D7" w14:textId="775CD1C1" w:rsidR="00FE5415" w:rsidRDefault="00FE5415" w:rsidP="00A430B5">
            <w:pPr>
              <w:pStyle w:val="Textkomente"/>
            </w:pPr>
          </w:p>
        </w:tc>
      </w:tr>
      <w:tr w:rsidR="004A4D2C" w14:paraId="21965E3D" w14:textId="77777777" w:rsidTr="00D50BE2">
        <w:trPr>
          <w:trHeight w:val="258"/>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11987A3E" w14:textId="77777777" w:rsidR="004A4D2C" w:rsidRDefault="004A4D2C" w:rsidP="00D50BE2">
            <w:r>
              <w:rPr>
                <w:b/>
              </w:rPr>
              <w:t xml:space="preserve"> Podmínky k přijetí ke studiu</w:t>
            </w:r>
          </w:p>
        </w:tc>
      </w:tr>
      <w:tr w:rsidR="004A4D2C" w14:paraId="4F405220" w14:textId="77777777" w:rsidTr="00FE5415">
        <w:trPr>
          <w:trHeight w:val="2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23E61135" w14:textId="6212B8BE" w:rsidR="004A4D2C" w:rsidRDefault="004A4D2C" w:rsidP="00EF1172">
            <w:pPr>
              <w:widowControl w:val="0"/>
            </w:pPr>
            <w:r>
              <w:t xml:space="preserve">Uchazeči o studium jsou přijímáni na základě výsledků přijímacího řízení, jehož podmínky každoročně </w:t>
            </w:r>
            <w:r w:rsidR="00A430B5" w:rsidRPr="00A430B5">
              <w:t xml:space="preserve">upravuje vnitřní norma fakulty (zde: </w:t>
            </w:r>
            <w:hyperlink r:id="rId14" w:history="1">
              <w:r w:rsidR="00A430B5" w:rsidRPr="00FE5415">
                <w:rPr>
                  <w:rStyle w:val="Hypertextovodkaz"/>
                </w:rPr>
                <w:t>https://fhs.utb.cz/studium/prijimaci-rizeni/smernice-k-prijimacimu-rizeni/</w:t>
              </w:r>
            </w:hyperlink>
            <w:r w:rsidR="00A430B5" w:rsidRPr="00A430B5">
              <w:t>)</w:t>
            </w:r>
            <w:r>
              <w:t>. Ke studiu mohou být přijati pouze uchazeči s bakalářským vzděláním, získaným do stanovenéh</w:t>
            </w:r>
            <w:r w:rsidR="00C651C7">
              <w:t>o termínu zápisu do studia, v </w:t>
            </w:r>
            <w:r>
              <w:t xml:space="preserve">oboru anglický jazyk v rámci filologického či pedagogického studijního programu, příp. programu příbuzného. Příbuznost programu posoudí garant studijního programu na základě přehledu absolvovaných předmětů na jiné vysoké škole. </w:t>
            </w:r>
            <w:r w:rsidR="00FE5415" w:rsidRPr="00FE5415">
              <w:t xml:space="preserve">Přijímací zkouška je písemná a obsahuje otázky z </w:t>
            </w:r>
            <w:r w:rsidR="00FE5415">
              <w:t xml:space="preserve">filologických </w:t>
            </w:r>
            <w:r w:rsidR="00FE5415" w:rsidRPr="00FE5415">
              <w:t xml:space="preserve">předmětů státní závěrečné zkoušky bakalářského studijního programu </w:t>
            </w:r>
            <w:r w:rsidR="00FE5415">
              <w:t>Anglický jazyk pro manažerskou praxi</w:t>
            </w:r>
            <w:r w:rsidR="00FE5415" w:rsidRPr="00FE5415">
              <w:t xml:space="preserve"> uskutečňovaného na fakultě.</w:t>
            </w:r>
            <w:r w:rsidR="00FE5415">
              <w:t xml:space="preserve"> Předpokládaná jazyková kompetence uchazečů odpovídá stupni C1 podle Společného evropského </w:t>
            </w:r>
            <w:r w:rsidR="00FE5415" w:rsidRPr="00FE5415">
              <w:t>referenčního rámce pro jazyky.</w:t>
            </w:r>
          </w:p>
          <w:p w14:paraId="362BF41A" w14:textId="48133506" w:rsidR="00FE5415" w:rsidRDefault="00FE5415" w:rsidP="00FE5415">
            <w:pPr>
              <w:rPr>
                <w:b/>
              </w:rPr>
            </w:pPr>
          </w:p>
        </w:tc>
      </w:tr>
      <w:tr w:rsidR="004A4D2C" w14:paraId="7429AD3A" w14:textId="77777777" w:rsidTr="00D50BE2">
        <w:trPr>
          <w:trHeight w:val="258"/>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719B76CE" w14:textId="77777777" w:rsidR="004A4D2C" w:rsidRDefault="004A4D2C" w:rsidP="00D50BE2">
            <w:pPr>
              <w:rPr>
                <w:rFonts w:eastAsia="Calibri"/>
                <w:sz w:val="24"/>
                <w:szCs w:val="24"/>
              </w:rPr>
            </w:pPr>
            <w:r>
              <w:rPr>
                <w:b/>
              </w:rPr>
              <w:t>Předpokládaný počet uchazečů zapsaných ke studiu ve studijním programu</w:t>
            </w:r>
            <w:r>
              <w:rPr>
                <w:rFonts w:eastAsia="Calibri"/>
                <w:sz w:val="24"/>
                <w:szCs w:val="24"/>
              </w:rPr>
              <w:t xml:space="preserve"> </w:t>
            </w:r>
          </w:p>
        </w:tc>
      </w:tr>
      <w:tr w:rsidR="004A4D2C" w14:paraId="339714DF" w14:textId="77777777" w:rsidTr="00D50BE2">
        <w:trPr>
          <w:trHeight w:val="504"/>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7DE77597" w14:textId="77777777" w:rsidR="004A4D2C" w:rsidRPr="00210FC5" w:rsidRDefault="004A4D2C" w:rsidP="00D50BE2">
            <w:r>
              <w:t>Předpokládaný počet uchazečů zapsaných do prvního ročníku je 50.</w:t>
            </w:r>
          </w:p>
        </w:tc>
      </w:tr>
      <w:tr w:rsidR="004A4D2C" w14:paraId="4F6E70C4" w14:textId="77777777" w:rsidTr="00D50BE2">
        <w:trPr>
          <w:trHeight w:val="268"/>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7CAAC"/>
          </w:tcPr>
          <w:p w14:paraId="460881F5" w14:textId="77777777" w:rsidR="004A4D2C" w:rsidRDefault="004A4D2C" w:rsidP="00D50BE2">
            <w:pPr>
              <w:rPr>
                <w:b/>
              </w:rPr>
            </w:pPr>
            <w:r>
              <w:rPr>
                <w:b/>
              </w:rPr>
              <w:t>Návaznost na další typy studijních programů</w:t>
            </w:r>
          </w:p>
        </w:tc>
      </w:tr>
      <w:tr w:rsidR="004A4D2C" w14:paraId="52CE58BA" w14:textId="77777777" w:rsidTr="00D50BE2">
        <w:trPr>
          <w:trHeight w:val="20"/>
        </w:trPr>
        <w:tc>
          <w:tcPr>
            <w:tcW w:w="9284"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E8E418" w14:textId="1349D8D9" w:rsidR="004A4D2C" w:rsidRDefault="0038489F" w:rsidP="00D50BE2">
            <w:pPr>
              <w:widowControl w:val="0"/>
            </w:pPr>
            <w:r>
              <w:t xml:space="preserve">Předkládaný studijní program navazuje na fakultou uskutečňovaný bakalářský studijní program Anglický jazyk pro manažerskou praxi v prezenční formě. Absolventi mohou </w:t>
            </w:r>
            <w:r w:rsidR="004A4D2C">
              <w:t xml:space="preserve">pokračovat ve studiu v doktorském studijním programu v oblasti filologie (např. anglická filologie, anglická a americká literatura, literatury v angličtině, příp. obecná jazykověda či teorie literatury) v České republice nebo v zahraničí. V návaznosti na aktuální platnou legislativu si </w:t>
            </w:r>
            <w:r>
              <w:t xml:space="preserve">mohou </w:t>
            </w:r>
            <w:r w:rsidR="004A4D2C">
              <w:t xml:space="preserve">doplnit pedagogické vzdělání, které </w:t>
            </w:r>
            <w:r>
              <w:t xml:space="preserve">je </w:t>
            </w:r>
            <w:r w:rsidR="004A4D2C">
              <w:t xml:space="preserve">bude opravňovat k výuce anglického jazyka na základních a středních školách a na jazykových školách </w:t>
            </w:r>
            <w:r w:rsidR="004A4D2C" w:rsidRPr="0035261D">
              <w:t>s právem státní jazykové zkoušky</w:t>
            </w:r>
            <w:r w:rsidR="004A4D2C">
              <w:t>.</w:t>
            </w:r>
          </w:p>
          <w:p w14:paraId="33836534" w14:textId="77777777" w:rsidR="004A4D2C" w:rsidRDefault="004A4D2C" w:rsidP="00D50BE2"/>
        </w:tc>
      </w:tr>
    </w:tbl>
    <w:p w14:paraId="512EB36F" w14:textId="77777777" w:rsidR="004A4D2C" w:rsidRDefault="004A4D2C" w:rsidP="004A4D2C"/>
    <w:p w14:paraId="07A67754" w14:textId="77777777" w:rsidR="004A4D2C" w:rsidRDefault="004A4D2C" w:rsidP="004A4D2C">
      <w:pPr>
        <w:spacing w:after="160" w:line="259" w:lineRule="auto"/>
      </w:pPr>
      <w:r>
        <w:br w:type="page"/>
      </w:r>
    </w:p>
    <w:tbl>
      <w:tblPr>
        <w:tblW w:w="9285" w:type="dxa"/>
        <w:tblInd w:w="-38" w:type="dxa"/>
        <w:tblCellMar>
          <w:left w:w="70" w:type="dxa"/>
          <w:right w:w="70" w:type="dxa"/>
        </w:tblCellMar>
        <w:tblLook w:val="01E0" w:firstRow="1" w:lastRow="1" w:firstColumn="1" w:lastColumn="1" w:noHBand="0" w:noVBand="0"/>
      </w:tblPr>
      <w:tblGrid>
        <w:gridCol w:w="2390"/>
        <w:gridCol w:w="382"/>
        <w:gridCol w:w="1378"/>
        <w:gridCol w:w="767"/>
        <w:gridCol w:w="623"/>
        <w:gridCol w:w="2231"/>
        <w:gridCol w:w="912"/>
        <w:gridCol w:w="602"/>
      </w:tblGrid>
      <w:tr w:rsidR="004A4D2C" w14:paraId="65483020" w14:textId="77777777" w:rsidTr="00D50BE2">
        <w:tc>
          <w:tcPr>
            <w:tcW w:w="928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83C885E" w14:textId="5EBD14E9" w:rsidR="004A4D2C" w:rsidRDefault="0064141F" w:rsidP="00D50BE2">
            <w:pPr>
              <w:pageBreakBefore/>
              <w:jc w:val="both"/>
              <w:rPr>
                <w:b/>
                <w:sz w:val="28"/>
              </w:rPr>
            </w:pPr>
            <w:r>
              <w:rPr>
                <w:b/>
                <w:sz w:val="28"/>
              </w:rPr>
              <w:fldChar w:fldCharType="begin"/>
            </w:r>
            <w:r>
              <w:rPr>
                <w:b/>
                <w:sz w:val="28"/>
              </w:rPr>
              <w:instrText xml:space="preserve"> TC  "</w:instrText>
            </w:r>
            <w:bookmarkStart w:id="5" w:name="_Toc126706953"/>
            <w:r>
              <w:rPr>
                <w:b/>
                <w:sz w:val="28"/>
              </w:rPr>
              <w:instrText>B-IIa – Studijní plány a návrh témat prací (bakalářské a magisterské studijní programy)</w:instrText>
            </w:r>
            <w:bookmarkEnd w:id="5"/>
            <w:r>
              <w:rPr>
                <w:b/>
                <w:sz w:val="28"/>
              </w:rPr>
              <w:instrText xml:space="preserve">" </w:instrText>
            </w:r>
            <w:r>
              <w:rPr>
                <w:b/>
                <w:sz w:val="28"/>
              </w:rPr>
              <w:fldChar w:fldCharType="end"/>
            </w:r>
            <w:r w:rsidR="004A4D2C">
              <w:rPr>
                <w:b/>
                <w:sz w:val="28"/>
              </w:rPr>
              <w:t>B-IIa – Studijní plány a návrh témat prací (bakalářské a magisterské studijní programy)</w:t>
            </w:r>
          </w:p>
        </w:tc>
      </w:tr>
      <w:tr w:rsidR="004A4D2C" w14:paraId="5C44EFAB" w14:textId="77777777" w:rsidTr="00213606">
        <w:tc>
          <w:tcPr>
            <w:tcW w:w="2390" w:type="dxa"/>
            <w:tcBorders>
              <w:top w:val="single" w:sz="4" w:space="0" w:color="000000"/>
              <w:left w:val="single" w:sz="4" w:space="0" w:color="000000"/>
              <w:bottom w:val="single" w:sz="4" w:space="0" w:color="000000"/>
              <w:right w:val="single" w:sz="4" w:space="0" w:color="000000"/>
            </w:tcBorders>
            <w:shd w:val="clear" w:color="auto" w:fill="F7CAAC"/>
          </w:tcPr>
          <w:p w14:paraId="1D6B1B63" w14:textId="77777777" w:rsidR="004A4D2C" w:rsidRDefault="004A4D2C" w:rsidP="00D50BE2">
            <w:pPr>
              <w:rPr>
                <w:b/>
                <w:sz w:val="22"/>
              </w:rPr>
            </w:pPr>
            <w:r>
              <w:rPr>
                <w:b/>
                <w:sz w:val="22"/>
              </w:rPr>
              <w:t>Označení studijního plánu</w:t>
            </w:r>
          </w:p>
        </w:tc>
        <w:tc>
          <w:tcPr>
            <w:tcW w:w="6895" w:type="dxa"/>
            <w:gridSpan w:val="7"/>
            <w:tcBorders>
              <w:top w:val="single" w:sz="4" w:space="0" w:color="000000"/>
              <w:left w:val="single" w:sz="4" w:space="0" w:color="000000"/>
              <w:bottom w:val="single" w:sz="4" w:space="0" w:color="000000"/>
              <w:right w:val="single" w:sz="4" w:space="0" w:color="000000"/>
            </w:tcBorders>
          </w:tcPr>
          <w:p w14:paraId="31065DB0" w14:textId="77777777" w:rsidR="004A4D2C" w:rsidRDefault="004A4D2C" w:rsidP="00D50BE2">
            <w:pPr>
              <w:rPr>
                <w:sz w:val="22"/>
              </w:rPr>
            </w:pPr>
            <w:r>
              <w:rPr>
                <w:sz w:val="22"/>
              </w:rPr>
              <w:t>Anglická filologie</w:t>
            </w:r>
          </w:p>
        </w:tc>
      </w:tr>
      <w:tr w:rsidR="004A4D2C" w14:paraId="58662C00" w14:textId="77777777" w:rsidTr="00D50BE2">
        <w:tc>
          <w:tcPr>
            <w:tcW w:w="9285" w:type="dxa"/>
            <w:gridSpan w:val="8"/>
            <w:tcBorders>
              <w:top w:val="single" w:sz="4" w:space="0" w:color="000000"/>
              <w:left w:val="single" w:sz="4" w:space="0" w:color="000000"/>
              <w:bottom w:val="single" w:sz="4" w:space="0" w:color="000000"/>
              <w:right w:val="single" w:sz="4" w:space="0" w:color="000000"/>
            </w:tcBorders>
            <w:shd w:val="clear" w:color="auto" w:fill="F7CAAC"/>
          </w:tcPr>
          <w:p w14:paraId="5BAB5EF1" w14:textId="77777777" w:rsidR="004A4D2C" w:rsidRDefault="004A4D2C" w:rsidP="00D50BE2">
            <w:pPr>
              <w:jc w:val="center"/>
              <w:rPr>
                <w:b/>
                <w:sz w:val="22"/>
              </w:rPr>
            </w:pPr>
            <w:r>
              <w:rPr>
                <w:b/>
                <w:sz w:val="22"/>
              </w:rPr>
              <w:t>Povinné předměty</w:t>
            </w:r>
          </w:p>
        </w:tc>
      </w:tr>
      <w:tr w:rsidR="004A4D2C" w14:paraId="061AD94B" w14:textId="77777777" w:rsidTr="00213606">
        <w:tc>
          <w:tcPr>
            <w:tcW w:w="277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2B2DDC8" w14:textId="77777777" w:rsidR="004A4D2C" w:rsidRDefault="004A4D2C" w:rsidP="00D50BE2">
            <w:pPr>
              <w:jc w:val="both"/>
              <w:rPr>
                <w:b/>
                <w:sz w:val="16"/>
                <w:szCs w:val="16"/>
              </w:rPr>
            </w:pPr>
            <w:r>
              <w:rPr>
                <w:b/>
                <w:sz w:val="16"/>
                <w:szCs w:val="16"/>
              </w:rPr>
              <w:t>Název předmětu</w:t>
            </w:r>
          </w:p>
        </w:tc>
        <w:tc>
          <w:tcPr>
            <w:tcW w:w="1378" w:type="dxa"/>
            <w:tcBorders>
              <w:top w:val="single" w:sz="4" w:space="0" w:color="000000"/>
              <w:left w:val="single" w:sz="4" w:space="0" w:color="000000"/>
              <w:bottom w:val="single" w:sz="4" w:space="0" w:color="000000"/>
              <w:right w:val="single" w:sz="4" w:space="0" w:color="000000"/>
            </w:tcBorders>
            <w:shd w:val="clear" w:color="auto" w:fill="F7CAAC"/>
          </w:tcPr>
          <w:p w14:paraId="02F31D13" w14:textId="77777777" w:rsidR="004A4D2C" w:rsidRDefault="004A4D2C" w:rsidP="00D50BE2">
            <w:pPr>
              <w:jc w:val="both"/>
              <w:rPr>
                <w:b/>
                <w:sz w:val="16"/>
                <w:szCs w:val="16"/>
              </w:rPr>
            </w:pPr>
            <w:r>
              <w:rPr>
                <w:b/>
                <w:sz w:val="16"/>
                <w:szCs w:val="16"/>
              </w:rPr>
              <w:t>rozsah</w:t>
            </w:r>
          </w:p>
        </w:tc>
        <w:tc>
          <w:tcPr>
            <w:tcW w:w="767" w:type="dxa"/>
            <w:tcBorders>
              <w:top w:val="single" w:sz="4" w:space="0" w:color="000000"/>
              <w:left w:val="single" w:sz="4" w:space="0" w:color="000000"/>
              <w:bottom w:val="single" w:sz="4" w:space="0" w:color="000000"/>
              <w:right w:val="single" w:sz="4" w:space="0" w:color="000000"/>
            </w:tcBorders>
            <w:shd w:val="clear" w:color="auto" w:fill="F7CAAC"/>
          </w:tcPr>
          <w:p w14:paraId="43AF0618" w14:textId="77777777" w:rsidR="004A4D2C" w:rsidRDefault="004A4D2C" w:rsidP="00D50BE2">
            <w:pPr>
              <w:jc w:val="both"/>
              <w:rPr>
                <w:b/>
                <w:sz w:val="16"/>
                <w:szCs w:val="16"/>
              </w:rPr>
            </w:pPr>
            <w:r>
              <w:rPr>
                <w:b/>
                <w:sz w:val="16"/>
                <w:szCs w:val="16"/>
              </w:rPr>
              <w:t>způsob  ověř.</w:t>
            </w:r>
          </w:p>
        </w:tc>
        <w:tc>
          <w:tcPr>
            <w:tcW w:w="623" w:type="dxa"/>
            <w:tcBorders>
              <w:top w:val="single" w:sz="4" w:space="0" w:color="000000"/>
              <w:left w:val="single" w:sz="4" w:space="0" w:color="000000"/>
              <w:bottom w:val="single" w:sz="4" w:space="0" w:color="000000"/>
              <w:right w:val="single" w:sz="4" w:space="0" w:color="000000"/>
            </w:tcBorders>
            <w:shd w:val="clear" w:color="auto" w:fill="F7CAAC"/>
          </w:tcPr>
          <w:p w14:paraId="2C89964C" w14:textId="77777777" w:rsidR="004A4D2C" w:rsidRDefault="004A4D2C" w:rsidP="00D50BE2">
            <w:pPr>
              <w:jc w:val="both"/>
              <w:rPr>
                <w:b/>
                <w:sz w:val="16"/>
                <w:szCs w:val="16"/>
              </w:rPr>
            </w:pPr>
            <w:r>
              <w:rPr>
                <w:b/>
                <w:sz w:val="16"/>
                <w:szCs w:val="16"/>
              </w:rPr>
              <w:t xml:space="preserve"> počet kred.</w:t>
            </w:r>
          </w:p>
        </w:tc>
        <w:tc>
          <w:tcPr>
            <w:tcW w:w="2231" w:type="dxa"/>
            <w:tcBorders>
              <w:top w:val="single" w:sz="4" w:space="0" w:color="000000"/>
              <w:left w:val="single" w:sz="4" w:space="0" w:color="000000"/>
              <w:bottom w:val="single" w:sz="4" w:space="0" w:color="000000"/>
              <w:right w:val="single" w:sz="4" w:space="0" w:color="000000"/>
            </w:tcBorders>
            <w:shd w:val="clear" w:color="auto" w:fill="F7CAAC"/>
          </w:tcPr>
          <w:p w14:paraId="3557A858" w14:textId="225EFA34" w:rsidR="004A4D2C" w:rsidRDefault="004A4D2C" w:rsidP="00D50BE2">
            <w:pPr>
              <w:jc w:val="both"/>
              <w:rPr>
                <w:b/>
                <w:sz w:val="16"/>
                <w:szCs w:val="16"/>
              </w:rPr>
            </w:pPr>
            <w:r>
              <w:rPr>
                <w:b/>
                <w:sz w:val="16"/>
                <w:szCs w:val="16"/>
              </w:rPr>
              <w:t>vyučující</w:t>
            </w:r>
            <w:r w:rsidR="0018091F">
              <w:rPr>
                <w:b/>
                <w:sz w:val="16"/>
                <w:szCs w:val="16"/>
              </w:rPr>
              <w:t>*</w:t>
            </w:r>
          </w:p>
        </w:tc>
        <w:tc>
          <w:tcPr>
            <w:tcW w:w="912" w:type="dxa"/>
            <w:tcBorders>
              <w:top w:val="single" w:sz="4" w:space="0" w:color="000000"/>
              <w:left w:val="single" w:sz="4" w:space="0" w:color="000000"/>
              <w:bottom w:val="single" w:sz="4" w:space="0" w:color="000000"/>
              <w:right w:val="single" w:sz="4" w:space="0" w:color="000000"/>
            </w:tcBorders>
            <w:shd w:val="clear" w:color="auto" w:fill="F7CAAC"/>
          </w:tcPr>
          <w:p w14:paraId="7EE1FD6C" w14:textId="77777777" w:rsidR="004A4D2C" w:rsidRDefault="004A4D2C" w:rsidP="00D50BE2">
            <w:pPr>
              <w:jc w:val="both"/>
              <w:rPr>
                <w:b/>
                <w:color w:val="FF0000"/>
                <w:sz w:val="16"/>
                <w:szCs w:val="16"/>
              </w:rPr>
            </w:pPr>
            <w:r>
              <w:rPr>
                <w:b/>
                <w:sz w:val="16"/>
                <w:szCs w:val="16"/>
              </w:rPr>
              <w:t>dop. roč./sem.</w:t>
            </w:r>
          </w:p>
        </w:tc>
        <w:tc>
          <w:tcPr>
            <w:tcW w:w="602" w:type="dxa"/>
            <w:tcBorders>
              <w:top w:val="single" w:sz="4" w:space="0" w:color="000000"/>
              <w:left w:val="single" w:sz="4" w:space="0" w:color="000000"/>
              <w:bottom w:val="single" w:sz="4" w:space="0" w:color="000000"/>
              <w:right w:val="single" w:sz="4" w:space="0" w:color="000000"/>
            </w:tcBorders>
            <w:shd w:val="clear" w:color="auto" w:fill="F7CAAC"/>
          </w:tcPr>
          <w:p w14:paraId="3EC4270C" w14:textId="77777777" w:rsidR="004A4D2C" w:rsidRDefault="004A4D2C" w:rsidP="00D50BE2">
            <w:pPr>
              <w:jc w:val="both"/>
              <w:rPr>
                <w:b/>
                <w:sz w:val="16"/>
                <w:szCs w:val="16"/>
              </w:rPr>
            </w:pPr>
            <w:r>
              <w:rPr>
                <w:b/>
                <w:sz w:val="16"/>
                <w:szCs w:val="16"/>
              </w:rPr>
              <w:t>profil. základ</w:t>
            </w:r>
          </w:p>
        </w:tc>
      </w:tr>
      <w:tr w:rsidR="004A4D2C" w14:paraId="14574FAB"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F0ED53B" w14:textId="77777777" w:rsidR="004A4D2C" w:rsidRDefault="004A4D2C" w:rsidP="00D50BE2">
            <w:r>
              <w:t>Jazykové praktikum 1</w:t>
            </w:r>
          </w:p>
        </w:tc>
        <w:tc>
          <w:tcPr>
            <w:tcW w:w="1378" w:type="dxa"/>
            <w:tcBorders>
              <w:top w:val="single" w:sz="4" w:space="0" w:color="000000"/>
              <w:left w:val="single" w:sz="4" w:space="0" w:color="000000"/>
              <w:bottom w:val="single" w:sz="4" w:space="0" w:color="000000"/>
              <w:right w:val="single" w:sz="4" w:space="0" w:color="000000"/>
            </w:tcBorders>
          </w:tcPr>
          <w:p w14:paraId="0717211D"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1D5DFF7F" w14:textId="4361EB35" w:rsidR="004A4D2C" w:rsidRDefault="00A36A73" w:rsidP="00D50BE2">
            <w:r>
              <w:t>Z</w:t>
            </w:r>
          </w:p>
        </w:tc>
        <w:tc>
          <w:tcPr>
            <w:tcW w:w="623" w:type="dxa"/>
            <w:tcBorders>
              <w:top w:val="single" w:sz="4" w:space="0" w:color="000000"/>
              <w:left w:val="single" w:sz="4" w:space="0" w:color="000000"/>
              <w:bottom w:val="single" w:sz="4" w:space="0" w:color="000000"/>
              <w:right w:val="single" w:sz="4" w:space="0" w:color="000000"/>
            </w:tcBorders>
          </w:tcPr>
          <w:p w14:paraId="3A1F7A30"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649F4F1D" w14:textId="245F747A" w:rsidR="004A4D2C" w:rsidRDefault="004A4D2C" w:rsidP="00D50BE2">
            <w:r>
              <w:t>Daniel Paul Sampey, MFA (100</w:t>
            </w:r>
            <w:r w:rsidR="00A231E9">
              <w:t xml:space="preserve"> </w:t>
            </w:r>
            <w:r>
              <w:t>%)</w:t>
            </w:r>
          </w:p>
        </w:tc>
        <w:tc>
          <w:tcPr>
            <w:tcW w:w="912" w:type="dxa"/>
            <w:tcBorders>
              <w:top w:val="single" w:sz="4" w:space="0" w:color="000000"/>
              <w:left w:val="single" w:sz="4" w:space="0" w:color="000000"/>
              <w:bottom w:val="single" w:sz="4" w:space="0" w:color="000000"/>
              <w:right w:val="single" w:sz="4" w:space="0" w:color="000000"/>
            </w:tcBorders>
          </w:tcPr>
          <w:p w14:paraId="4EAAF6E8"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0FCF074A" w14:textId="77777777" w:rsidR="004A4D2C" w:rsidRDefault="004A4D2C" w:rsidP="00D50BE2"/>
        </w:tc>
      </w:tr>
      <w:tr w:rsidR="004A4D2C" w14:paraId="46CB1D8E"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49805EB" w14:textId="77777777" w:rsidR="004A4D2C" w:rsidRDefault="004A4D2C" w:rsidP="00D50BE2">
            <w:r>
              <w:t>Varianty angličtiny</w:t>
            </w:r>
          </w:p>
        </w:tc>
        <w:tc>
          <w:tcPr>
            <w:tcW w:w="1378" w:type="dxa"/>
            <w:tcBorders>
              <w:top w:val="single" w:sz="4" w:space="0" w:color="000000"/>
              <w:left w:val="single" w:sz="4" w:space="0" w:color="000000"/>
              <w:bottom w:val="single" w:sz="4" w:space="0" w:color="000000"/>
              <w:right w:val="single" w:sz="4" w:space="0" w:color="000000"/>
            </w:tcBorders>
          </w:tcPr>
          <w:p w14:paraId="07280E6C" w14:textId="77777777" w:rsidR="004A4D2C" w:rsidRDefault="004A4D2C" w:rsidP="00D50BE2">
            <w:r>
              <w:t>14p + 14s</w:t>
            </w:r>
          </w:p>
        </w:tc>
        <w:tc>
          <w:tcPr>
            <w:tcW w:w="767" w:type="dxa"/>
            <w:tcBorders>
              <w:top w:val="single" w:sz="4" w:space="0" w:color="000000"/>
              <w:left w:val="single" w:sz="4" w:space="0" w:color="000000"/>
              <w:bottom w:val="single" w:sz="4" w:space="0" w:color="000000"/>
              <w:right w:val="single" w:sz="4" w:space="0" w:color="000000"/>
            </w:tcBorders>
          </w:tcPr>
          <w:p w14:paraId="26BDF710" w14:textId="5F9617C4"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60BBF2A2"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2558182E" w14:textId="141841CB" w:rsidR="004A4D2C" w:rsidRDefault="004A4D2C" w:rsidP="00D50BE2">
            <w:r>
              <w:t>prof. PaedDr. Zdena Kráľová,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FA462B2"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206B132B" w14:textId="77777777" w:rsidR="004A4D2C" w:rsidRDefault="004A4D2C" w:rsidP="00D50BE2">
            <w:r>
              <w:t>ZT</w:t>
            </w:r>
          </w:p>
        </w:tc>
      </w:tr>
      <w:tr w:rsidR="004A4D2C" w14:paraId="4595C542"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939AE9E" w14:textId="77777777" w:rsidR="004A4D2C" w:rsidRDefault="004A4D2C" w:rsidP="00D50BE2">
            <w:r>
              <w:t>Analýza diskurzu</w:t>
            </w:r>
          </w:p>
        </w:tc>
        <w:tc>
          <w:tcPr>
            <w:tcW w:w="1378" w:type="dxa"/>
            <w:tcBorders>
              <w:top w:val="single" w:sz="4" w:space="0" w:color="000000"/>
              <w:left w:val="single" w:sz="4" w:space="0" w:color="000000"/>
              <w:bottom w:val="single" w:sz="4" w:space="0" w:color="000000"/>
              <w:right w:val="single" w:sz="4" w:space="0" w:color="000000"/>
            </w:tcBorders>
          </w:tcPr>
          <w:p w14:paraId="34ECE207"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7EA7FF7B" w14:textId="56160FA4"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0E0102D4"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57D63D48" w14:textId="1123EA9B" w:rsidR="004A4D2C" w:rsidRDefault="004A4D2C" w:rsidP="00D50BE2">
            <w:r>
              <w:t>Mgr. Svitlana Shurma, Ph.D.</w:t>
            </w:r>
            <w:r w:rsidR="00731D93">
              <w:t xml:space="preserve"> (100 %)</w:t>
            </w:r>
          </w:p>
        </w:tc>
        <w:tc>
          <w:tcPr>
            <w:tcW w:w="912" w:type="dxa"/>
            <w:tcBorders>
              <w:top w:val="single" w:sz="4" w:space="0" w:color="000000"/>
              <w:left w:val="single" w:sz="4" w:space="0" w:color="000000"/>
              <w:bottom w:val="single" w:sz="4" w:space="0" w:color="000000"/>
              <w:right w:val="single" w:sz="4" w:space="0" w:color="000000"/>
            </w:tcBorders>
          </w:tcPr>
          <w:p w14:paraId="50F9CAD2"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19E6C810" w14:textId="2586FAD1" w:rsidR="004A4D2C" w:rsidRDefault="00213606" w:rsidP="00D50BE2">
            <w:r>
              <w:t>PZ</w:t>
            </w:r>
          </w:p>
        </w:tc>
      </w:tr>
      <w:tr w:rsidR="004A4D2C" w14:paraId="40455740"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DBD5EB4" w14:textId="77777777" w:rsidR="004A4D2C" w:rsidRDefault="004A4D2C" w:rsidP="00D50BE2">
            <w:r>
              <w:t>Teorie literatury</w:t>
            </w:r>
          </w:p>
        </w:tc>
        <w:tc>
          <w:tcPr>
            <w:tcW w:w="1378" w:type="dxa"/>
            <w:tcBorders>
              <w:top w:val="single" w:sz="4" w:space="0" w:color="000000"/>
              <w:left w:val="single" w:sz="4" w:space="0" w:color="000000"/>
              <w:bottom w:val="single" w:sz="4" w:space="0" w:color="000000"/>
              <w:right w:val="single" w:sz="4" w:space="0" w:color="000000"/>
            </w:tcBorders>
          </w:tcPr>
          <w:p w14:paraId="04E6DE2F" w14:textId="559164DE" w:rsidR="004A4D2C" w:rsidRDefault="004A4D2C" w:rsidP="00571A75">
            <w:r>
              <w:t>14p + 14s</w:t>
            </w:r>
          </w:p>
        </w:tc>
        <w:tc>
          <w:tcPr>
            <w:tcW w:w="767" w:type="dxa"/>
            <w:tcBorders>
              <w:top w:val="single" w:sz="4" w:space="0" w:color="000000"/>
              <w:left w:val="single" w:sz="4" w:space="0" w:color="000000"/>
              <w:bottom w:val="single" w:sz="4" w:space="0" w:color="000000"/>
              <w:right w:val="single" w:sz="4" w:space="0" w:color="000000"/>
            </w:tcBorders>
          </w:tcPr>
          <w:p w14:paraId="27E66CCB" w14:textId="2C7CFEDA"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4DE878AB"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6A6A188D" w14:textId="0BD833DB" w:rsidR="004A4D2C" w:rsidRDefault="004A4D2C" w:rsidP="00D50BE2">
            <w:r>
              <w:t>doc. Mgr. Roman Trušník,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33CD0AA"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4F1DAB66" w14:textId="77777777" w:rsidR="004A4D2C" w:rsidRDefault="004A4D2C" w:rsidP="00D50BE2">
            <w:r>
              <w:t>ZT</w:t>
            </w:r>
          </w:p>
        </w:tc>
      </w:tr>
      <w:tr w:rsidR="004A4D2C" w14:paraId="6C9474FF"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3F311202" w14:textId="51A728FF" w:rsidR="004A4D2C" w:rsidRDefault="007447C5" w:rsidP="00D50BE2">
            <w:r>
              <w:t>Principy a praxe překladu</w:t>
            </w:r>
          </w:p>
        </w:tc>
        <w:tc>
          <w:tcPr>
            <w:tcW w:w="1378" w:type="dxa"/>
            <w:tcBorders>
              <w:top w:val="single" w:sz="4" w:space="0" w:color="000000"/>
              <w:left w:val="single" w:sz="4" w:space="0" w:color="000000"/>
              <w:bottom w:val="single" w:sz="4" w:space="0" w:color="000000"/>
              <w:right w:val="single" w:sz="4" w:space="0" w:color="000000"/>
            </w:tcBorders>
          </w:tcPr>
          <w:p w14:paraId="588CB5CF"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2927B34C" w14:textId="2174A93E"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73163011"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353EE4A0" w14:textId="60C770D4" w:rsidR="004A4D2C" w:rsidRDefault="004A4D2C" w:rsidP="00A231E9">
            <w:r>
              <w:t>PhDr. Katarína Nemčoková,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8D5B00E"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48CFF26F" w14:textId="2EB546E5" w:rsidR="004A4D2C" w:rsidRDefault="00213606" w:rsidP="00D50BE2">
            <w:r>
              <w:t>PZ</w:t>
            </w:r>
          </w:p>
        </w:tc>
      </w:tr>
      <w:tr w:rsidR="004A4D2C" w14:paraId="6D4ABF7D"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6595153" w14:textId="77777777" w:rsidR="004A4D2C" w:rsidRDefault="004A4D2C" w:rsidP="00D50BE2">
            <w:r>
              <w:t>Digital Humanities</w:t>
            </w:r>
          </w:p>
        </w:tc>
        <w:tc>
          <w:tcPr>
            <w:tcW w:w="1378" w:type="dxa"/>
            <w:tcBorders>
              <w:top w:val="single" w:sz="4" w:space="0" w:color="000000"/>
              <w:left w:val="single" w:sz="4" w:space="0" w:color="000000"/>
              <w:bottom w:val="single" w:sz="4" w:space="0" w:color="000000"/>
              <w:right w:val="single" w:sz="4" w:space="0" w:color="000000"/>
            </w:tcBorders>
          </w:tcPr>
          <w:p w14:paraId="7B91AC33" w14:textId="77777777" w:rsidR="004A4D2C" w:rsidRDefault="004A4D2C" w:rsidP="00D50BE2">
            <w:r>
              <w:t>14p + 14s</w:t>
            </w:r>
          </w:p>
        </w:tc>
        <w:tc>
          <w:tcPr>
            <w:tcW w:w="767" w:type="dxa"/>
            <w:tcBorders>
              <w:top w:val="single" w:sz="4" w:space="0" w:color="000000"/>
              <w:left w:val="single" w:sz="4" w:space="0" w:color="000000"/>
              <w:bottom w:val="single" w:sz="4" w:space="0" w:color="000000"/>
              <w:right w:val="single" w:sz="4" w:space="0" w:color="000000"/>
            </w:tcBorders>
          </w:tcPr>
          <w:p w14:paraId="1E881292" w14:textId="1C0E60B5" w:rsidR="004A4D2C" w:rsidRDefault="00937EA2" w:rsidP="00D50BE2">
            <w:r>
              <w:t xml:space="preserve">Z, </w:t>
            </w:r>
            <w:r w:rsidR="00BB24CA">
              <w:t>Zk</w:t>
            </w:r>
          </w:p>
        </w:tc>
        <w:tc>
          <w:tcPr>
            <w:tcW w:w="623" w:type="dxa"/>
            <w:tcBorders>
              <w:top w:val="single" w:sz="4" w:space="0" w:color="000000"/>
              <w:left w:val="single" w:sz="4" w:space="0" w:color="000000"/>
              <w:bottom w:val="single" w:sz="4" w:space="0" w:color="000000"/>
              <w:right w:val="single" w:sz="4" w:space="0" w:color="000000"/>
            </w:tcBorders>
          </w:tcPr>
          <w:p w14:paraId="653D3032"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776EE11A" w14:textId="64A0D29D" w:rsidR="004A4D2C" w:rsidRDefault="004A4D2C" w:rsidP="00D50BE2">
            <w:r>
              <w:t>doc. Mgr. Roman Trušník,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73BE94B5" w14:textId="77777777" w:rsidR="004A4D2C" w:rsidRDefault="004A4D2C" w:rsidP="00D50BE2">
            <w:r>
              <w:t>1/ZS</w:t>
            </w:r>
          </w:p>
        </w:tc>
        <w:tc>
          <w:tcPr>
            <w:tcW w:w="602" w:type="dxa"/>
            <w:tcBorders>
              <w:top w:val="single" w:sz="4" w:space="0" w:color="000000"/>
              <w:left w:val="single" w:sz="4" w:space="0" w:color="000000"/>
              <w:bottom w:val="single" w:sz="4" w:space="0" w:color="000000"/>
              <w:right w:val="single" w:sz="4" w:space="0" w:color="000000"/>
            </w:tcBorders>
          </w:tcPr>
          <w:p w14:paraId="715BE41A" w14:textId="20C81545" w:rsidR="004A4D2C" w:rsidRDefault="00BB24CA" w:rsidP="00D50BE2">
            <w:r>
              <w:t>ZT</w:t>
            </w:r>
          </w:p>
        </w:tc>
      </w:tr>
      <w:tr w:rsidR="004A4D2C" w14:paraId="6A62DAE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7A11CF6" w14:textId="77777777" w:rsidR="004A4D2C" w:rsidRDefault="004A4D2C" w:rsidP="00D50BE2">
            <w:r>
              <w:t>Jazykové praktikum 2</w:t>
            </w:r>
          </w:p>
        </w:tc>
        <w:tc>
          <w:tcPr>
            <w:tcW w:w="1378" w:type="dxa"/>
            <w:tcBorders>
              <w:top w:val="single" w:sz="4" w:space="0" w:color="000000"/>
              <w:left w:val="single" w:sz="4" w:space="0" w:color="000000"/>
              <w:bottom w:val="single" w:sz="4" w:space="0" w:color="000000"/>
              <w:right w:val="single" w:sz="4" w:space="0" w:color="000000"/>
            </w:tcBorders>
          </w:tcPr>
          <w:p w14:paraId="2AE101A1"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1508456C" w14:textId="48C5A6FB" w:rsidR="004A4D2C" w:rsidRDefault="00A36A73" w:rsidP="00D50BE2">
            <w:r>
              <w:t>Z</w:t>
            </w:r>
          </w:p>
        </w:tc>
        <w:tc>
          <w:tcPr>
            <w:tcW w:w="623" w:type="dxa"/>
            <w:tcBorders>
              <w:top w:val="single" w:sz="4" w:space="0" w:color="000000"/>
              <w:left w:val="single" w:sz="4" w:space="0" w:color="000000"/>
              <w:bottom w:val="single" w:sz="4" w:space="0" w:color="000000"/>
              <w:right w:val="single" w:sz="4" w:space="0" w:color="000000"/>
            </w:tcBorders>
          </w:tcPr>
          <w:p w14:paraId="795C0218" w14:textId="77777777" w:rsidR="004A4D2C" w:rsidRDefault="004A4D2C" w:rsidP="00D50BE2">
            <w:r>
              <w:t>4</w:t>
            </w:r>
          </w:p>
        </w:tc>
        <w:tc>
          <w:tcPr>
            <w:tcW w:w="2231" w:type="dxa"/>
            <w:tcBorders>
              <w:top w:val="single" w:sz="4" w:space="0" w:color="000000"/>
              <w:left w:val="single" w:sz="4" w:space="0" w:color="000000"/>
              <w:bottom w:val="single" w:sz="4" w:space="0" w:color="000000"/>
              <w:right w:val="single" w:sz="4" w:space="0" w:color="000000"/>
            </w:tcBorders>
          </w:tcPr>
          <w:p w14:paraId="59C945F5" w14:textId="77C0A1B4" w:rsidR="004A4D2C" w:rsidRDefault="004A4D2C" w:rsidP="00D50BE2">
            <w:r>
              <w:t>Daniel Paul Sampey, MFA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198DAFEF" w14:textId="77777777" w:rsidR="004A4D2C" w:rsidRDefault="004A4D2C" w:rsidP="00D50BE2">
            <w:r>
              <w:t>1/LS</w:t>
            </w:r>
          </w:p>
        </w:tc>
        <w:tc>
          <w:tcPr>
            <w:tcW w:w="602" w:type="dxa"/>
            <w:tcBorders>
              <w:top w:val="single" w:sz="4" w:space="0" w:color="000000"/>
              <w:left w:val="single" w:sz="4" w:space="0" w:color="000000"/>
              <w:bottom w:val="single" w:sz="4" w:space="0" w:color="000000"/>
              <w:right w:val="single" w:sz="4" w:space="0" w:color="000000"/>
            </w:tcBorders>
          </w:tcPr>
          <w:p w14:paraId="6BA314D3" w14:textId="77777777" w:rsidR="004A4D2C" w:rsidRDefault="004A4D2C" w:rsidP="00D50BE2"/>
        </w:tc>
      </w:tr>
      <w:tr w:rsidR="004A4D2C" w14:paraId="63F85EE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D750B03" w14:textId="77777777" w:rsidR="004A4D2C" w:rsidRDefault="004A4D2C" w:rsidP="00D50BE2">
            <w:r>
              <w:t>Pragmatika</w:t>
            </w:r>
          </w:p>
        </w:tc>
        <w:tc>
          <w:tcPr>
            <w:tcW w:w="1378" w:type="dxa"/>
            <w:tcBorders>
              <w:top w:val="single" w:sz="4" w:space="0" w:color="000000"/>
              <w:left w:val="single" w:sz="4" w:space="0" w:color="000000"/>
              <w:bottom w:val="single" w:sz="4" w:space="0" w:color="000000"/>
              <w:right w:val="single" w:sz="4" w:space="0" w:color="000000"/>
            </w:tcBorders>
          </w:tcPr>
          <w:p w14:paraId="3E346149"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7A84F646" w14:textId="652B6909"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59E8C394"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51A3F130" w14:textId="070E612B" w:rsidR="004A4D2C" w:rsidRDefault="004A4D2C" w:rsidP="00D50BE2">
            <w:r>
              <w:t>PhDr. Katarína Nemčoková,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196891E9" w14:textId="77777777" w:rsidR="004A4D2C" w:rsidRDefault="004A4D2C" w:rsidP="00D50BE2">
            <w:r>
              <w:t>1/LS</w:t>
            </w:r>
          </w:p>
        </w:tc>
        <w:tc>
          <w:tcPr>
            <w:tcW w:w="602" w:type="dxa"/>
            <w:tcBorders>
              <w:top w:val="single" w:sz="4" w:space="0" w:color="000000"/>
              <w:left w:val="single" w:sz="4" w:space="0" w:color="000000"/>
              <w:bottom w:val="single" w:sz="4" w:space="0" w:color="000000"/>
              <w:right w:val="single" w:sz="4" w:space="0" w:color="000000"/>
            </w:tcBorders>
          </w:tcPr>
          <w:p w14:paraId="5BB25875" w14:textId="5A7DE23D" w:rsidR="004A4D2C" w:rsidRDefault="005A5009" w:rsidP="00D50BE2">
            <w:r>
              <w:t>PZ</w:t>
            </w:r>
          </w:p>
        </w:tc>
      </w:tr>
      <w:tr w:rsidR="004A4D2C" w14:paraId="26770154"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A5E0BC0" w14:textId="77777777" w:rsidR="004A4D2C" w:rsidRDefault="004A4D2C" w:rsidP="00D50BE2">
            <w:r>
              <w:t>Anglofonní literatury 1</w:t>
            </w:r>
          </w:p>
        </w:tc>
        <w:tc>
          <w:tcPr>
            <w:tcW w:w="1378" w:type="dxa"/>
            <w:tcBorders>
              <w:top w:val="single" w:sz="4" w:space="0" w:color="000000"/>
              <w:left w:val="single" w:sz="4" w:space="0" w:color="000000"/>
              <w:bottom w:val="single" w:sz="4" w:space="0" w:color="000000"/>
              <w:right w:val="single" w:sz="4" w:space="0" w:color="000000"/>
            </w:tcBorders>
          </w:tcPr>
          <w:p w14:paraId="14F5AF4D" w14:textId="77777777" w:rsidR="004A4D2C" w:rsidRDefault="004A4D2C" w:rsidP="00D50BE2">
            <w:r>
              <w:t>14p + 14s</w:t>
            </w:r>
          </w:p>
        </w:tc>
        <w:tc>
          <w:tcPr>
            <w:tcW w:w="767" w:type="dxa"/>
            <w:tcBorders>
              <w:top w:val="single" w:sz="4" w:space="0" w:color="000000"/>
              <w:left w:val="single" w:sz="4" w:space="0" w:color="000000"/>
              <w:bottom w:val="single" w:sz="4" w:space="0" w:color="000000"/>
              <w:right w:val="single" w:sz="4" w:space="0" w:color="000000"/>
            </w:tcBorders>
          </w:tcPr>
          <w:p w14:paraId="3052DBB0" w14:textId="567BE24E" w:rsidR="004A4D2C" w:rsidRDefault="00937EA2"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75C2CA0C"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4CCE29C4" w14:textId="395396D2" w:rsidR="004A4D2C" w:rsidRDefault="004A4D2C" w:rsidP="00D50BE2">
            <w:r>
              <w:t>prof. dr.</w:t>
            </w:r>
            <w:r w:rsidR="00043CE8">
              <w:t xml:space="preserve"> phil. habil.</w:t>
            </w:r>
            <w:r>
              <w:t xml:space="preserve"> Ewald Mengel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1C252457" w14:textId="77777777" w:rsidR="004A4D2C" w:rsidRDefault="004A4D2C" w:rsidP="00D50BE2">
            <w:r>
              <w:t>1/LS</w:t>
            </w:r>
          </w:p>
        </w:tc>
        <w:tc>
          <w:tcPr>
            <w:tcW w:w="602" w:type="dxa"/>
            <w:tcBorders>
              <w:top w:val="single" w:sz="4" w:space="0" w:color="000000"/>
              <w:left w:val="single" w:sz="4" w:space="0" w:color="000000"/>
              <w:bottom w:val="single" w:sz="4" w:space="0" w:color="000000"/>
              <w:right w:val="single" w:sz="4" w:space="0" w:color="000000"/>
            </w:tcBorders>
          </w:tcPr>
          <w:p w14:paraId="57EFD2CE" w14:textId="77777777" w:rsidR="004A4D2C" w:rsidRDefault="004A4D2C" w:rsidP="00D50BE2">
            <w:r>
              <w:t>PZ</w:t>
            </w:r>
          </w:p>
        </w:tc>
      </w:tr>
      <w:tr w:rsidR="004A4D2C" w14:paraId="1BFD975C"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CF928D2" w14:textId="77777777" w:rsidR="004A4D2C" w:rsidRDefault="004A4D2C" w:rsidP="00D50BE2">
            <w:r>
              <w:t>Jazykové praktikum 3</w:t>
            </w:r>
          </w:p>
        </w:tc>
        <w:tc>
          <w:tcPr>
            <w:tcW w:w="1378" w:type="dxa"/>
            <w:tcBorders>
              <w:top w:val="single" w:sz="4" w:space="0" w:color="000000"/>
              <w:left w:val="single" w:sz="4" w:space="0" w:color="000000"/>
              <w:bottom w:val="single" w:sz="4" w:space="0" w:color="000000"/>
              <w:right w:val="single" w:sz="4" w:space="0" w:color="000000"/>
            </w:tcBorders>
          </w:tcPr>
          <w:p w14:paraId="5D9FF254"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5C206BE3" w14:textId="5EF3F7F4" w:rsidR="004A4D2C" w:rsidRDefault="006E686F" w:rsidP="00D50BE2">
            <w:r>
              <w:t>Z</w:t>
            </w:r>
            <w:r w:rsidR="004A4D2C">
              <w:t>, Zk</w:t>
            </w:r>
          </w:p>
        </w:tc>
        <w:tc>
          <w:tcPr>
            <w:tcW w:w="623" w:type="dxa"/>
            <w:tcBorders>
              <w:top w:val="single" w:sz="4" w:space="0" w:color="000000"/>
              <w:left w:val="single" w:sz="4" w:space="0" w:color="000000"/>
              <w:bottom w:val="single" w:sz="4" w:space="0" w:color="000000"/>
              <w:right w:val="single" w:sz="4" w:space="0" w:color="000000"/>
            </w:tcBorders>
          </w:tcPr>
          <w:p w14:paraId="62D7C877" w14:textId="44813583" w:rsidR="004A4D2C" w:rsidRDefault="00F9643E"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0B3277BE" w14:textId="76D82961" w:rsidR="004A4D2C" w:rsidRDefault="004A4D2C" w:rsidP="00D50BE2">
            <w:r>
              <w:t>Daniel Paul Sampey, MFA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A2866D4"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6AFD8C55" w14:textId="77777777" w:rsidR="004A4D2C" w:rsidRDefault="004A4D2C" w:rsidP="00D50BE2"/>
        </w:tc>
      </w:tr>
      <w:tr w:rsidR="004A4D2C" w14:paraId="14A61D4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AA46F46" w14:textId="4E670F28" w:rsidR="004A4D2C" w:rsidRDefault="004A4D2C" w:rsidP="0050757A">
            <w:r>
              <w:t>Sociolingvistika</w:t>
            </w:r>
          </w:p>
        </w:tc>
        <w:tc>
          <w:tcPr>
            <w:tcW w:w="1378" w:type="dxa"/>
            <w:tcBorders>
              <w:top w:val="single" w:sz="4" w:space="0" w:color="000000"/>
              <w:left w:val="single" w:sz="4" w:space="0" w:color="000000"/>
              <w:bottom w:val="single" w:sz="4" w:space="0" w:color="000000"/>
              <w:right w:val="single" w:sz="4" w:space="0" w:color="000000"/>
            </w:tcBorders>
          </w:tcPr>
          <w:p w14:paraId="414DBBE1" w14:textId="77777777" w:rsidR="004A4D2C" w:rsidRDefault="004A4D2C" w:rsidP="00D50BE2">
            <w:r>
              <w:t>0p + 28s</w:t>
            </w:r>
          </w:p>
        </w:tc>
        <w:tc>
          <w:tcPr>
            <w:tcW w:w="767" w:type="dxa"/>
            <w:tcBorders>
              <w:top w:val="single" w:sz="4" w:space="0" w:color="000000"/>
              <w:left w:val="single" w:sz="4" w:space="0" w:color="000000"/>
              <w:bottom w:val="single" w:sz="4" w:space="0" w:color="000000"/>
              <w:right w:val="single" w:sz="4" w:space="0" w:color="000000"/>
            </w:tcBorders>
          </w:tcPr>
          <w:p w14:paraId="5E2D6C58" w14:textId="0FBCFE48" w:rsidR="004A4D2C" w:rsidRDefault="0031105B" w:rsidP="00D50BE2">
            <w:r>
              <w:t xml:space="preserve">Z, </w:t>
            </w:r>
            <w:r w:rsidR="004A4D2C">
              <w:t>Zk</w:t>
            </w:r>
          </w:p>
        </w:tc>
        <w:tc>
          <w:tcPr>
            <w:tcW w:w="623" w:type="dxa"/>
            <w:tcBorders>
              <w:top w:val="single" w:sz="4" w:space="0" w:color="000000"/>
              <w:left w:val="single" w:sz="4" w:space="0" w:color="000000"/>
              <w:bottom w:val="single" w:sz="4" w:space="0" w:color="000000"/>
              <w:right w:val="single" w:sz="4" w:space="0" w:color="000000"/>
            </w:tcBorders>
          </w:tcPr>
          <w:p w14:paraId="0FA2625C"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63A41699" w14:textId="2D3608FF" w:rsidR="004A4D2C" w:rsidRDefault="004A4D2C" w:rsidP="00D50BE2">
            <w:r>
              <w:t>Jeffrey Keith Parrott,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903C7BF"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1112ADE6" w14:textId="701BFCED" w:rsidR="004A4D2C" w:rsidRDefault="003F02E3" w:rsidP="00D50BE2">
            <w:r>
              <w:t>PZ</w:t>
            </w:r>
          </w:p>
        </w:tc>
      </w:tr>
      <w:tr w:rsidR="004A4D2C" w14:paraId="78D9B6E5"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3BE2CFF" w14:textId="77777777" w:rsidR="004A4D2C" w:rsidRDefault="004A4D2C" w:rsidP="00D50BE2">
            <w:r>
              <w:t>Anglofonní literatury 2</w:t>
            </w:r>
          </w:p>
        </w:tc>
        <w:tc>
          <w:tcPr>
            <w:tcW w:w="1378" w:type="dxa"/>
            <w:tcBorders>
              <w:top w:val="single" w:sz="4" w:space="0" w:color="000000"/>
              <w:left w:val="single" w:sz="4" w:space="0" w:color="000000"/>
              <w:bottom w:val="single" w:sz="4" w:space="0" w:color="000000"/>
              <w:right w:val="single" w:sz="4" w:space="0" w:color="000000"/>
            </w:tcBorders>
          </w:tcPr>
          <w:p w14:paraId="71D1044E" w14:textId="77777777" w:rsidR="004A4D2C" w:rsidRDefault="004A4D2C" w:rsidP="00D50BE2">
            <w:r>
              <w:t>14p + 14s</w:t>
            </w:r>
          </w:p>
        </w:tc>
        <w:tc>
          <w:tcPr>
            <w:tcW w:w="767" w:type="dxa"/>
            <w:tcBorders>
              <w:top w:val="single" w:sz="4" w:space="0" w:color="000000"/>
              <w:left w:val="single" w:sz="4" w:space="0" w:color="000000"/>
              <w:bottom w:val="single" w:sz="4" w:space="0" w:color="000000"/>
              <w:right w:val="single" w:sz="4" w:space="0" w:color="000000"/>
            </w:tcBorders>
          </w:tcPr>
          <w:p w14:paraId="7A9F2416" w14:textId="77777777" w:rsidR="004A4D2C" w:rsidRDefault="004A4D2C" w:rsidP="00D50BE2">
            <w:r>
              <w:t>Zk</w:t>
            </w:r>
          </w:p>
        </w:tc>
        <w:tc>
          <w:tcPr>
            <w:tcW w:w="623" w:type="dxa"/>
            <w:tcBorders>
              <w:top w:val="single" w:sz="4" w:space="0" w:color="000000"/>
              <w:left w:val="single" w:sz="4" w:space="0" w:color="000000"/>
              <w:bottom w:val="single" w:sz="4" w:space="0" w:color="000000"/>
              <w:right w:val="single" w:sz="4" w:space="0" w:color="000000"/>
            </w:tcBorders>
          </w:tcPr>
          <w:p w14:paraId="463854A8" w14:textId="77777777" w:rsidR="004A4D2C" w:rsidRDefault="004A4D2C" w:rsidP="00D50BE2">
            <w:r>
              <w:t>5</w:t>
            </w:r>
          </w:p>
        </w:tc>
        <w:tc>
          <w:tcPr>
            <w:tcW w:w="2231" w:type="dxa"/>
            <w:tcBorders>
              <w:top w:val="single" w:sz="4" w:space="0" w:color="000000"/>
              <w:left w:val="single" w:sz="4" w:space="0" w:color="000000"/>
              <w:bottom w:val="single" w:sz="4" w:space="0" w:color="000000"/>
              <w:right w:val="single" w:sz="4" w:space="0" w:color="000000"/>
            </w:tcBorders>
          </w:tcPr>
          <w:p w14:paraId="7A1483D3" w14:textId="0D953E78" w:rsidR="004A4D2C" w:rsidRDefault="00043CE8" w:rsidP="00D50BE2">
            <w:r>
              <w:t xml:space="preserve">prof. dr. phil. habil. </w:t>
            </w:r>
            <w:r w:rsidR="004A4D2C">
              <w:t>Ewald Mengel (</w:t>
            </w:r>
            <w:r w:rsidR="00A231E9">
              <w:t>100 %</w:t>
            </w:r>
            <w:r w:rsidR="004A4D2C">
              <w:t>)</w:t>
            </w:r>
          </w:p>
        </w:tc>
        <w:tc>
          <w:tcPr>
            <w:tcW w:w="912" w:type="dxa"/>
            <w:tcBorders>
              <w:top w:val="single" w:sz="4" w:space="0" w:color="000000"/>
              <w:left w:val="single" w:sz="4" w:space="0" w:color="000000"/>
              <w:bottom w:val="single" w:sz="4" w:space="0" w:color="000000"/>
              <w:right w:val="single" w:sz="4" w:space="0" w:color="000000"/>
            </w:tcBorders>
          </w:tcPr>
          <w:p w14:paraId="00122AD8"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5402573E" w14:textId="77777777" w:rsidR="004A4D2C" w:rsidRDefault="004A4D2C" w:rsidP="00D50BE2">
            <w:r>
              <w:t>PZ</w:t>
            </w:r>
          </w:p>
        </w:tc>
      </w:tr>
      <w:tr w:rsidR="004A4D2C" w14:paraId="09FFD6EC"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34A60B5" w14:textId="77777777" w:rsidR="004A4D2C" w:rsidRDefault="004A4D2C" w:rsidP="00D50BE2">
            <w:r>
              <w:t>Diplomový seminář</w:t>
            </w:r>
          </w:p>
        </w:tc>
        <w:tc>
          <w:tcPr>
            <w:tcW w:w="1378" w:type="dxa"/>
            <w:tcBorders>
              <w:top w:val="single" w:sz="4" w:space="0" w:color="000000"/>
              <w:left w:val="single" w:sz="4" w:space="0" w:color="000000"/>
              <w:bottom w:val="single" w:sz="4" w:space="0" w:color="000000"/>
              <w:right w:val="single" w:sz="4" w:space="0" w:color="000000"/>
            </w:tcBorders>
          </w:tcPr>
          <w:p w14:paraId="676CE0C9" w14:textId="242F47F6" w:rsidR="004A4D2C" w:rsidRDefault="004A4D2C" w:rsidP="00762F13">
            <w:r>
              <w:t xml:space="preserve">0p + </w:t>
            </w:r>
            <w:r w:rsidR="00762F13">
              <w:t>28s</w:t>
            </w:r>
          </w:p>
        </w:tc>
        <w:tc>
          <w:tcPr>
            <w:tcW w:w="767" w:type="dxa"/>
            <w:tcBorders>
              <w:top w:val="single" w:sz="4" w:space="0" w:color="000000"/>
              <w:left w:val="single" w:sz="4" w:space="0" w:color="000000"/>
              <w:bottom w:val="single" w:sz="4" w:space="0" w:color="000000"/>
              <w:right w:val="single" w:sz="4" w:space="0" w:color="000000"/>
            </w:tcBorders>
          </w:tcPr>
          <w:p w14:paraId="56F86179" w14:textId="58AE404A" w:rsidR="004A4D2C" w:rsidRDefault="006E686F" w:rsidP="00D50BE2">
            <w:r>
              <w:t>K</w:t>
            </w:r>
            <w:r w:rsidR="004A4D2C">
              <w:t>lz</w:t>
            </w:r>
          </w:p>
        </w:tc>
        <w:tc>
          <w:tcPr>
            <w:tcW w:w="623" w:type="dxa"/>
            <w:tcBorders>
              <w:top w:val="single" w:sz="4" w:space="0" w:color="000000"/>
              <w:left w:val="single" w:sz="4" w:space="0" w:color="000000"/>
              <w:bottom w:val="single" w:sz="4" w:space="0" w:color="000000"/>
              <w:right w:val="single" w:sz="4" w:space="0" w:color="000000"/>
            </w:tcBorders>
          </w:tcPr>
          <w:p w14:paraId="11C052B9" w14:textId="39BC0BEE" w:rsidR="004A4D2C" w:rsidRDefault="00F9643E" w:rsidP="00D50BE2">
            <w:r>
              <w:t>3</w:t>
            </w:r>
          </w:p>
        </w:tc>
        <w:tc>
          <w:tcPr>
            <w:tcW w:w="2231" w:type="dxa"/>
            <w:tcBorders>
              <w:top w:val="single" w:sz="4" w:space="0" w:color="000000"/>
              <w:left w:val="single" w:sz="4" w:space="0" w:color="000000"/>
              <w:bottom w:val="single" w:sz="4" w:space="0" w:color="000000"/>
              <w:right w:val="single" w:sz="4" w:space="0" w:color="000000"/>
            </w:tcBorders>
          </w:tcPr>
          <w:p w14:paraId="1A324F09" w14:textId="33DEA0FC" w:rsidR="004A4D2C" w:rsidRDefault="004A4D2C" w:rsidP="00D50BE2">
            <w:r>
              <w:t xml:space="preserve">doc. Mgr. Roman Trušník, Ph.D. </w:t>
            </w:r>
            <w:r w:rsidR="00762F13">
              <w:t>(100 %)</w:t>
            </w:r>
          </w:p>
        </w:tc>
        <w:tc>
          <w:tcPr>
            <w:tcW w:w="912" w:type="dxa"/>
            <w:tcBorders>
              <w:top w:val="single" w:sz="4" w:space="0" w:color="000000"/>
              <w:left w:val="single" w:sz="4" w:space="0" w:color="000000"/>
              <w:bottom w:val="single" w:sz="4" w:space="0" w:color="000000"/>
              <w:right w:val="single" w:sz="4" w:space="0" w:color="000000"/>
            </w:tcBorders>
          </w:tcPr>
          <w:p w14:paraId="170EDF38"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30961DBE" w14:textId="15C39C98" w:rsidR="004A4D2C" w:rsidRDefault="004A4D2C" w:rsidP="00D50BE2"/>
        </w:tc>
      </w:tr>
      <w:tr w:rsidR="004A4D2C" w14:paraId="71C97296"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0BF057CE" w14:textId="77777777" w:rsidR="004A4D2C" w:rsidRDefault="004A4D2C" w:rsidP="00D50BE2">
            <w:r>
              <w:t>Teze diplomové práce</w:t>
            </w:r>
          </w:p>
        </w:tc>
        <w:tc>
          <w:tcPr>
            <w:tcW w:w="1378" w:type="dxa"/>
            <w:tcBorders>
              <w:top w:val="single" w:sz="4" w:space="0" w:color="000000"/>
              <w:left w:val="single" w:sz="4" w:space="0" w:color="000000"/>
              <w:bottom w:val="single" w:sz="4" w:space="0" w:color="000000"/>
              <w:right w:val="single" w:sz="4" w:space="0" w:color="000000"/>
            </w:tcBorders>
          </w:tcPr>
          <w:p w14:paraId="1E652C1D" w14:textId="77777777" w:rsidR="004A4D2C" w:rsidRDefault="004A4D2C" w:rsidP="00D50BE2">
            <w:pPr>
              <w:rPr>
                <w:i/>
              </w:rPr>
            </w:pPr>
            <w:r>
              <w:rPr>
                <w:i/>
              </w:rPr>
              <w:t>konzultace</w:t>
            </w:r>
          </w:p>
        </w:tc>
        <w:tc>
          <w:tcPr>
            <w:tcW w:w="767" w:type="dxa"/>
            <w:tcBorders>
              <w:top w:val="single" w:sz="4" w:space="0" w:color="000000"/>
              <w:left w:val="single" w:sz="4" w:space="0" w:color="000000"/>
              <w:bottom w:val="single" w:sz="4" w:space="0" w:color="000000"/>
              <w:right w:val="single" w:sz="4" w:space="0" w:color="000000"/>
            </w:tcBorders>
          </w:tcPr>
          <w:p w14:paraId="2A5A29CE" w14:textId="0B383EBF" w:rsidR="004A4D2C" w:rsidRDefault="006E686F" w:rsidP="00D50BE2">
            <w:r>
              <w:t>Z</w:t>
            </w:r>
          </w:p>
        </w:tc>
        <w:tc>
          <w:tcPr>
            <w:tcW w:w="623" w:type="dxa"/>
            <w:tcBorders>
              <w:top w:val="single" w:sz="4" w:space="0" w:color="000000"/>
              <w:left w:val="single" w:sz="4" w:space="0" w:color="000000"/>
              <w:bottom w:val="single" w:sz="4" w:space="0" w:color="000000"/>
              <w:right w:val="single" w:sz="4" w:space="0" w:color="000000"/>
            </w:tcBorders>
          </w:tcPr>
          <w:p w14:paraId="6002926F" w14:textId="77777777" w:rsidR="004A4D2C" w:rsidRDefault="004A4D2C" w:rsidP="00D50BE2">
            <w:r>
              <w:t>24</w:t>
            </w:r>
          </w:p>
        </w:tc>
        <w:tc>
          <w:tcPr>
            <w:tcW w:w="2231" w:type="dxa"/>
            <w:tcBorders>
              <w:top w:val="single" w:sz="4" w:space="0" w:color="000000"/>
              <w:left w:val="single" w:sz="4" w:space="0" w:color="000000"/>
              <w:bottom w:val="single" w:sz="4" w:space="0" w:color="000000"/>
              <w:right w:val="single" w:sz="4" w:space="0" w:color="000000"/>
            </w:tcBorders>
          </w:tcPr>
          <w:p w14:paraId="5DB89AEB" w14:textId="6F742720" w:rsidR="004A4D2C" w:rsidRDefault="004A4D2C" w:rsidP="00D50BE2">
            <w:pPr>
              <w:rPr>
                <w:i/>
              </w:rPr>
            </w:pPr>
            <w:r>
              <w:rPr>
                <w:i/>
              </w:rPr>
              <w:t>vedoucí diplomové práce</w:t>
            </w:r>
            <w:r w:rsidR="007025A8">
              <w:rPr>
                <w:i/>
              </w:rPr>
              <w:t xml:space="preserve"> </w:t>
            </w:r>
            <w:r w:rsidR="007025A8">
              <w:t>(100 %)</w:t>
            </w:r>
          </w:p>
        </w:tc>
        <w:tc>
          <w:tcPr>
            <w:tcW w:w="912" w:type="dxa"/>
            <w:tcBorders>
              <w:top w:val="single" w:sz="4" w:space="0" w:color="000000"/>
              <w:left w:val="single" w:sz="4" w:space="0" w:color="000000"/>
              <w:bottom w:val="single" w:sz="4" w:space="0" w:color="000000"/>
              <w:right w:val="single" w:sz="4" w:space="0" w:color="000000"/>
            </w:tcBorders>
          </w:tcPr>
          <w:p w14:paraId="0E1C071C" w14:textId="77777777" w:rsidR="004A4D2C" w:rsidRDefault="004A4D2C" w:rsidP="00D50BE2">
            <w:r>
              <w:t>2/LS</w:t>
            </w:r>
          </w:p>
        </w:tc>
        <w:tc>
          <w:tcPr>
            <w:tcW w:w="602" w:type="dxa"/>
            <w:tcBorders>
              <w:top w:val="single" w:sz="4" w:space="0" w:color="000000"/>
              <w:left w:val="single" w:sz="4" w:space="0" w:color="000000"/>
              <w:bottom w:val="single" w:sz="4" w:space="0" w:color="000000"/>
              <w:right w:val="single" w:sz="4" w:space="0" w:color="000000"/>
            </w:tcBorders>
          </w:tcPr>
          <w:p w14:paraId="64497990" w14:textId="51D89959" w:rsidR="004A4D2C" w:rsidRDefault="004A4D2C" w:rsidP="00D50BE2"/>
        </w:tc>
      </w:tr>
      <w:tr w:rsidR="004A4D2C" w14:paraId="48D446F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C697364" w14:textId="77777777" w:rsidR="004A4D2C" w:rsidRDefault="004A4D2C" w:rsidP="00D50BE2"/>
        </w:tc>
        <w:tc>
          <w:tcPr>
            <w:tcW w:w="1378" w:type="dxa"/>
            <w:tcBorders>
              <w:top w:val="single" w:sz="4" w:space="0" w:color="000000"/>
              <w:left w:val="single" w:sz="4" w:space="0" w:color="000000"/>
              <w:bottom w:val="single" w:sz="4" w:space="0" w:color="000000"/>
              <w:right w:val="single" w:sz="4" w:space="0" w:color="000000"/>
            </w:tcBorders>
          </w:tcPr>
          <w:p w14:paraId="147C83C5" w14:textId="77777777" w:rsidR="004A4D2C" w:rsidRDefault="004A4D2C" w:rsidP="00D50BE2"/>
        </w:tc>
        <w:tc>
          <w:tcPr>
            <w:tcW w:w="767" w:type="dxa"/>
            <w:tcBorders>
              <w:top w:val="single" w:sz="4" w:space="0" w:color="000000"/>
              <w:left w:val="single" w:sz="4" w:space="0" w:color="000000"/>
              <w:bottom w:val="single" w:sz="4" w:space="0" w:color="000000"/>
              <w:right w:val="single" w:sz="4" w:space="0" w:color="000000"/>
            </w:tcBorders>
          </w:tcPr>
          <w:p w14:paraId="07D7D823" w14:textId="77777777" w:rsidR="004A4D2C" w:rsidRDefault="004A4D2C" w:rsidP="00D50BE2"/>
        </w:tc>
        <w:tc>
          <w:tcPr>
            <w:tcW w:w="623" w:type="dxa"/>
            <w:tcBorders>
              <w:top w:val="single" w:sz="4" w:space="0" w:color="000000"/>
              <w:left w:val="single" w:sz="4" w:space="0" w:color="000000"/>
              <w:bottom w:val="single" w:sz="4" w:space="0" w:color="000000"/>
              <w:right w:val="single" w:sz="4" w:space="0" w:color="000000"/>
            </w:tcBorders>
          </w:tcPr>
          <w:p w14:paraId="7E8B79B2" w14:textId="77777777" w:rsidR="004A4D2C" w:rsidRDefault="004A4D2C" w:rsidP="00D50BE2"/>
        </w:tc>
        <w:tc>
          <w:tcPr>
            <w:tcW w:w="2231" w:type="dxa"/>
            <w:tcBorders>
              <w:top w:val="single" w:sz="4" w:space="0" w:color="000000"/>
              <w:left w:val="single" w:sz="4" w:space="0" w:color="000000"/>
              <w:bottom w:val="single" w:sz="4" w:space="0" w:color="000000"/>
              <w:right w:val="single" w:sz="4" w:space="0" w:color="000000"/>
            </w:tcBorders>
          </w:tcPr>
          <w:p w14:paraId="47C8B0B4" w14:textId="77777777" w:rsidR="004A4D2C" w:rsidRDefault="004A4D2C" w:rsidP="00D50BE2"/>
        </w:tc>
        <w:tc>
          <w:tcPr>
            <w:tcW w:w="912" w:type="dxa"/>
            <w:tcBorders>
              <w:top w:val="single" w:sz="4" w:space="0" w:color="000000"/>
              <w:left w:val="single" w:sz="4" w:space="0" w:color="000000"/>
              <w:bottom w:val="single" w:sz="4" w:space="0" w:color="000000"/>
              <w:right w:val="single" w:sz="4" w:space="0" w:color="000000"/>
            </w:tcBorders>
          </w:tcPr>
          <w:p w14:paraId="792FB9C9" w14:textId="77777777" w:rsidR="004A4D2C" w:rsidRDefault="004A4D2C" w:rsidP="00D50BE2"/>
        </w:tc>
        <w:tc>
          <w:tcPr>
            <w:tcW w:w="602" w:type="dxa"/>
            <w:tcBorders>
              <w:top w:val="single" w:sz="4" w:space="0" w:color="000000"/>
              <w:left w:val="single" w:sz="4" w:space="0" w:color="000000"/>
              <w:bottom w:val="single" w:sz="4" w:space="0" w:color="000000"/>
              <w:right w:val="single" w:sz="4" w:space="0" w:color="000000"/>
            </w:tcBorders>
          </w:tcPr>
          <w:p w14:paraId="36F75067" w14:textId="77777777" w:rsidR="004A4D2C" w:rsidRDefault="004A4D2C" w:rsidP="00D50BE2"/>
        </w:tc>
      </w:tr>
      <w:tr w:rsidR="004A4D2C" w14:paraId="11956E60" w14:textId="77777777" w:rsidTr="00D50BE2">
        <w:tc>
          <w:tcPr>
            <w:tcW w:w="928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2B3AA35" w14:textId="77777777" w:rsidR="004A4D2C" w:rsidRDefault="004A4D2C" w:rsidP="00D50BE2">
            <w:pPr>
              <w:jc w:val="center"/>
              <w:rPr>
                <w:b/>
                <w:sz w:val="22"/>
              </w:rPr>
            </w:pPr>
            <w:r>
              <w:rPr>
                <w:b/>
                <w:sz w:val="22"/>
              </w:rPr>
              <w:t>Povinně volitelné předměty – skupina 1</w:t>
            </w:r>
          </w:p>
        </w:tc>
      </w:tr>
      <w:tr w:rsidR="004A4D2C" w14:paraId="1CB4CE6A"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2CB8186A" w14:textId="77777777" w:rsidR="004A4D2C" w:rsidRPr="00972F4E" w:rsidRDefault="004A4D2C" w:rsidP="00D50BE2">
            <w:pPr>
              <w:jc w:val="both"/>
            </w:pPr>
          </w:p>
        </w:tc>
        <w:tc>
          <w:tcPr>
            <w:tcW w:w="1378" w:type="dxa"/>
            <w:tcBorders>
              <w:top w:val="single" w:sz="4" w:space="0" w:color="000000"/>
              <w:left w:val="single" w:sz="4" w:space="0" w:color="000000"/>
              <w:bottom w:val="single" w:sz="4" w:space="0" w:color="000000"/>
              <w:right w:val="single" w:sz="4" w:space="0" w:color="000000"/>
            </w:tcBorders>
          </w:tcPr>
          <w:p w14:paraId="2D8D758C" w14:textId="77777777" w:rsidR="004A4D2C" w:rsidRDefault="004A4D2C" w:rsidP="00D50BE2">
            <w:pPr>
              <w:jc w:val="both"/>
            </w:pPr>
          </w:p>
        </w:tc>
        <w:tc>
          <w:tcPr>
            <w:tcW w:w="767" w:type="dxa"/>
            <w:tcBorders>
              <w:top w:val="single" w:sz="4" w:space="0" w:color="000000"/>
              <w:left w:val="single" w:sz="4" w:space="0" w:color="000000"/>
              <w:bottom w:val="single" w:sz="4" w:space="0" w:color="000000"/>
              <w:right w:val="single" w:sz="4" w:space="0" w:color="000000"/>
            </w:tcBorders>
          </w:tcPr>
          <w:p w14:paraId="26E349F0" w14:textId="77777777" w:rsidR="004A4D2C" w:rsidRDefault="004A4D2C" w:rsidP="00D50BE2">
            <w:pPr>
              <w:jc w:val="both"/>
            </w:pPr>
          </w:p>
        </w:tc>
        <w:tc>
          <w:tcPr>
            <w:tcW w:w="623" w:type="dxa"/>
            <w:tcBorders>
              <w:top w:val="single" w:sz="4" w:space="0" w:color="000000"/>
              <w:left w:val="single" w:sz="4" w:space="0" w:color="000000"/>
              <w:bottom w:val="single" w:sz="4" w:space="0" w:color="000000"/>
              <w:right w:val="single" w:sz="4" w:space="0" w:color="000000"/>
            </w:tcBorders>
          </w:tcPr>
          <w:p w14:paraId="78983A00" w14:textId="77777777" w:rsidR="004A4D2C" w:rsidRDefault="004A4D2C" w:rsidP="00D50BE2">
            <w:pPr>
              <w:jc w:val="both"/>
            </w:pPr>
          </w:p>
        </w:tc>
        <w:tc>
          <w:tcPr>
            <w:tcW w:w="2231" w:type="dxa"/>
            <w:tcBorders>
              <w:top w:val="single" w:sz="4" w:space="0" w:color="000000"/>
              <w:left w:val="single" w:sz="4" w:space="0" w:color="000000"/>
              <w:bottom w:val="single" w:sz="4" w:space="0" w:color="000000"/>
              <w:right w:val="single" w:sz="4" w:space="0" w:color="000000"/>
            </w:tcBorders>
          </w:tcPr>
          <w:p w14:paraId="02F60C96" w14:textId="77777777" w:rsidR="004A4D2C" w:rsidRDefault="004A4D2C" w:rsidP="00D50BE2"/>
        </w:tc>
        <w:tc>
          <w:tcPr>
            <w:tcW w:w="912" w:type="dxa"/>
            <w:tcBorders>
              <w:top w:val="single" w:sz="4" w:space="0" w:color="000000"/>
              <w:left w:val="single" w:sz="4" w:space="0" w:color="000000"/>
              <w:bottom w:val="single" w:sz="4" w:space="0" w:color="000000"/>
              <w:right w:val="single" w:sz="4" w:space="0" w:color="000000"/>
            </w:tcBorders>
          </w:tcPr>
          <w:p w14:paraId="344D9043" w14:textId="77777777" w:rsidR="004A4D2C" w:rsidRDefault="004A4D2C" w:rsidP="00D50BE2">
            <w:pPr>
              <w:jc w:val="both"/>
            </w:pPr>
          </w:p>
        </w:tc>
        <w:tc>
          <w:tcPr>
            <w:tcW w:w="602" w:type="dxa"/>
            <w:tcBorders>
              <w:top w:val="single" w:sz="4" w:space="0" w:color="000000"/>
              <w:left w:val="single" w:sz="4" w:space="0" w:color="000000"/>
              <w:bottom w:val="single" w:sz="4" w:space="0" w:color="000000"/>
              <w:right w:val="single" w:sz="4" w:space="0" w:color="000000"/>
            </w:tcBorders>
          </w:tcPr>
          <w:p w14:paraId="1EA435E8" w14:textId="77777777" w:rsidR="004A4D2C" w:rsidRDefault="004A4D2C" w:rsidP="00D50BE2">
            <w:pPr>
              <w:jc w:val="both"/>
            </w:pPr>
          </w:p>
        </w:tc>
      </w:tr>
      <w:tr w:rsidR="004A4D2C" w14:paraId="776DD3B3"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F5F76C6" w14:textId="77777777" w:rsidR="004A4D2C" w:rsidRDefault="004A4D2C" w:rsidP="00D50BE2">
            <w:pPr>
              <w:jc w:val="both"/>
            </w:pPr>
            <w:r>
              <w:t>Vývoj lingvistického myšlení</w:t>
            </w:r>
          </w:p>
        </w:tc>
        <w:tc>
          <w:tcPr>
            <w:tcW w:w="1378" w:type="dxa"/>
            <w:tcBorders>
              <w:top w:val="single" w:sz="4" w:space="0" w:color="000000"/>
              <w:left w:val="single" w:sz="4" w:space="0" w:color="000000"/>
              <w:bottom w:val="single" w:sz="4" w:space="0" w:color="000000"/>
              <w:right w:val="single" w:sz="4" w:space="0" w:color="000000"/>
            </w:tcBorders>
          </w:tcPr>
          <w:p w14:paraId="6C5C6198"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2F18F1FD" w14:textId="0EAB2587"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B0854CB"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39A9E070" w14:textId="18B502D4" w:rsidR="004A4D2C" w:rsidRDefault="004A4D2C" w:rsidP="00A220D7">
            <w:r>
              <w:t>Mgr. Dagmar Masár Machová,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51409B8" w14:textId="77777777" w:rsidR="004A4D2C" w:rsidRDefault="004A4D2C" w:rsidP="00D50BE2">
            <w:pPr>
              <w:jc w:val="both"/>
            </w:pPr>
            <w:r>
              <w:t>1/LS</w:t>
            </w:r>
          </w:p>
          <w:p w14:paraId="2CC5BA4D"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3888E960" w14:textId="77777777" w:rsidR="004A4D2C" w:rsidRDefault="004A4D2C" w:rsidP="00D50BE2">
            <w:pPr>
              <w:jc w:val="both"/>
            </w:pPr>
          </w:p>
        </w:tc>
      </w:tr>
      <w:tr w:rsidR="004A4D2C" w14:paraId="1168830E"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B5F7356" w14:textId="77777777" w:rsidR="004A4D2C" w:rsidRDefault="004A4D2C" w:rsidP="00D50BE2">
            <w:pPr>
              <w:jc w:val="both"/>
            </w:pPr>
            <w:r w:rsidRPr="008C04F2">
              <w:t>Angličtina jako lingua franca</w:t>
            </w:r>
          </w:p>
        </w:tc>
        <w:tc>
          <w:tcPr>
            <w:tcW w:w="1378" w:type="dxa"/>
            <w:tcBorders>
              <w:top w:val="single" w:sz="4" w:space="0" w:color="000000"/>
              <w:left w:val="single" w:sz="4" w:space="0" w:color="000000"/>
              <w:bottom w:val="single" w:sz="4" w:space="0" w:color="000000"/>
              <w:right w:val="single" w:sz="4" w:space="0" w:color="000000"/>
            </w:tcBorders>
          </w:tcPr>
          <w:p w14:paraId="27D88715"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8C2E621" w14:textId="52028FA9"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28034DFE"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1D3C020" w14:textId="37B41BB1" w:rsidR="004A4D2C" w:rsidRDefault="004A4D2C" w:rsidP="00A220D7">
            <w:r>
              <w:t>Mgr. Lenka Drábková,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537E3D9A" w14:textId="77777777" w:rsidR="004A4D2C" w:rsidRDefault="004A4D2C" w:rsidP="00D50BE2">
            <w:pPr>
              <w:jc w:val="both"/>
            </w:pPr>
            <w:r>
              <w:t>1/LS</w:t>
            </w:r>
          </w:p>
          <w:p w14:paraId="2D0E1CB5"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170047A" w14:textId="77777777" w:rsidR="004A4D2C" w:rsidRDefault="004A4D2C" w:rsidP="00D50BE2">
            <w:pPr>
              <w:jc w:val="both"/>
            </w:pPr>
          </w:p>
        </w:tc>
      </w:tr>
      <w:tr w:rsidR="004A4D2C" w14:paraId="6EEAF158"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178758B" w14:textId="29D36168" w:rsidR="004A4D2C" w:rsidRDefault="004A4D2C" w:rsidP="006559CF">
            <w:pPr>
              <w:jc w:val="both"/>
            </w:pPr>
            <w:r w:rsidRPr="008C04F2">
              <w:t xml:space="preserve">Fonetická analýza </w:t>
            </w:r>
            <w:r w:rsidR="006559CF">
              <w:t>diskurzu</w:t>
            </w:r>
          </w:p>
        </w:tc>
        <w:tc>
          <w:tcPr>
            <w:tcW w:w="1378" w:type="dxa"/>
            <w:tcBorders>
              <w:top w:val="single" w:sz="4" w:space="0" w:color="000000"/>
              <w:left w:val="single" w:sz="4" w:space="0" w:color="000000"/>
              <w:bottom w:val="single" w:sz="4" w:space="0" w:color="000000"/>
              <w:right w:val="single" w:sz="4" w:space="0" w:color="000000"/>
            </w:tcBorders>
          </w:tcPr>
          <w:p w14:paraId="35423DF2"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94F4ED8" w14:textId="1E2E4D54"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2909DD2"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0103439B" w14:textId="2A499DF3" w:rsidR="004A4D2C" w:rsidRDefault="004A4D2C" w:rsidP="00A220D7">
            <w:r>
              <w:t>prof. PaedDr. Zdena Kráľová,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75453B45" w14:textId="77777777" w:rsidR="004A4D2C" w:rsidRDefault="004A4D2C" w:rsidP="00D50BE2">
            <w:pPr>
              <w:jc w:val="both"/>
            </w:pPr>
            <w:r>
              <w:t>1/LS</w:t>
            </w:r>
          </w:p>
          <w:p w14:paraId="7BFFAC1C"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A7AAA7B" w14:textId="77777777" w:rsidR="004A4D2C" w:rsidRDefault="004A4D2C" w:rsidP="00D50BE2">
            <w:pPr>
              <w:jc w:val="both"/>
            </w:pPr>
          </w:p>
        </w:tc>
      </w:tr>
      <w:tr w:rsidR="004A4D2C" w14:paraId="19070237"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639B3CE" w14:textId="77777777" w:rsidR="004A4D2C" w:rsidRDefault="004A4D2C" w:rsidP="00D50BE2">
            <w:r w:rsidRPr="008C04F2">
              <w:t>Psycholingvist</w:t>
            </w:r>
            <w:r>
              <w:t>i</w:t>
            </w:r>
            <w:r w:rsidRPr="008C04F2">
              <w:t>ka porozumění diskurzu</w:t>
            </w:r>
          </w:p>
        </w:tc>
        <w:tc>
          <w:tcPr>
            <w:tcW w:w="1378" w:type="dxa"/>
            <w:tcBorders>
              <w:top w:val="single" w:sz="4" w:space="0" w:color="000000"/>
              <w:left w:val="single" w:sz="4" w:space="0" w:color="000000"/>
              <w:bottom w:val="single" w:sz="4" w:space="0" w:color="000000"/>
              <w:right w:val="single" w:sz="4" w:space="0" w:color="000000"/>
            </w:tcBorders>
          </w:tcPr>
          <w:p w14:paraId="2EB3C2F9"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14B9BD4" w14:textId="0C09724E"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CA5F7E6"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5623EAE6" w14:textId="21ED3D98" w:rsidR="004A4D2C" w:rsidRDefault="004A4D2C" w:rsidP="00A220D7">
            <w:r>
              <w:t>prof. PaedDr. Zdena Kráľová,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AF76A2C" w14:textId="77777777" w:rsidR="004A4D2C" w:rsidRDefault="004A4D2C" w:rsidP="00D50BE2">
            <w:pPr>
              <w:jc w:val="both"/>
            </w:pPr>
            <w:r>
              <w:t>1/LS</w:t>
            </w:r>
          </w:p>
          <w:p w14:paraId="40B0F40C"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5F8F56EF" w14:textId="77777777" w:rsidR="004A4D2C" w:rsidRDefault="004A4D2C" w:rsidP="00D50BE2">
            <w:pPr>
              <w:jc w:val="both"/>
            </w:pPr>
          </w:p>
        </w:tc>
      </w:tr>
      <w:tr w:rsidR="004A4D2C" w14:paraId="1D383DCD"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3CECC754" w14:textId="77777777" w:rsidR="004A4D2C" w:rsidRDefault="004A4D2C" w:rsidP="00D50BE2">
            <w:pPr>
              <w:jc w:val="both"/>
            </w:pPr>
            <w:r w:rsidRPr="008C04F2">
              <w:t>Pokročilá morfosyntax</w:t>
            </w:r>
          </w:p>
        </w:tc>
        <w:tc>
          <w:tcPr>
            <w:tcW w:w="1378" w:type="dxa"/>
            <w:tcBorders>
              <w:top w:val="single" w:sz="4" w:space="0" w:color="000000"/>
              <w:left w:val="single" w:sz="4" w:space="0" w:color="000000"/>
              <w:bottom w:val="single" w:sz="4" w:space="0" w:color="000000"/>
              <w:right w:val="single" w:sz="4" w:space="0" w:color="000000"/>
            </w:tcBorders>
          </w:tcPr>
          <w:p w14:paraId="62A7C911"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59D96C10" w14:textId="0E98DBDB"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5138851"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5961517C" w14:textId="1FD77623" w:rsidR="004A4D2C" w:rsidRDefault="004A4D2C" w:rsidP="00A220D7">
            <w:r>
              <w:t>Jeffrey Keith Parrott,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57FD585" w14:textId="77777777" w:rsidR="004A4D2C" w:rsidRDefault="004A4D2C" w:rsidP="00D50BE2">
            <w:pPr>
              <w:jc w:val="both"/>
            </w:pPr>
            <w:r>
              <w:t>1/LS</w:t>
            </w:r>
          </w:p>
          <w:p w14:paraId="142F1022"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6C8AA065" w14:textId="77777777" w:rsidR="004A4D2C" w:rsidRDefault="004A4D2C" w:rsidP="00D50BE2">
            <w:pPr>
              <w:jc w:val="both"/>
            </w:pPr>
          </w:p>
        </w:tc>
      </w:tr>
      <w:tr w:rsidR="004A4D2C" w14:paraId="74E08BF6"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1A7A5BC" w14:textId="77777777" w:rsidR="004A4D2C" w:rsidRDefault="004A4D2C" w:rsidP="00D50BE2">
            <w:pPr>
              <w:jc w:val="both"/>
            </w:pPr>
            <w:r w:rsidRPr="0033409B">
              <w:t>Afroamerická angličtina</w:t>
            </w:r>
          </w:p>
        </w:tc>
        <w:tc>
          <w:tcPr>
            <w:tcW w:w="1378" w:type="dxa"/>
            <w:tcBorders>
              <w:top w:val="single" w:sz="4" w:space="0" w:color="000000"/>
              <w:left w:val="single" w:sz="4" w:space="0" w:color="000000"/>
              <w:bottom w:val="single" w:sz="4" w:space="0" w:color="000000"/>
              <w:right w:val="single" w:sz="4" w:space="0" w:color="000000"/>
            </w:tcBorders>
          </w:tcPr>
          <w:p w14:paraId="678DE2FA"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9498E2D" w14:textId="7175AA06"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25E029C5"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3AF20BE" w14:textId="1F398108" w:rsidR="004A4D2C" w:rsidRDefault="004A4D2C" w:rsidP="00A220D7">
            <w:r>
              <w:t>Jeffrey Keith Parrott,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1087D904" w14:textId="77777777" w:rsidR="004A4D2C" w:rsidRDefault="004A4D2C" w:rsidP="00D50BE2">
            <w:pPr>
              <w:jc w:val="both"/>
            </w:pPr>
            <w:r>
              <w:t>1/LS</w:t>
            </w:r>
          </w:p>
          <w:p w14:paraId="469D2693"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5DDB11E" w14:textId="77777777" w:rsidR="004A4D2C" w:rsidRDefault="004A4D2C" w:rsidP="00D50BE2">
            <w:pPr>
              <w:jc w:val="both"/>
            </w:pPr>
          </w:p>
        </w:tc>
      </w:tr>
      <w:tr w:rsidR="004A4D2C" w14:paraId="79245A06"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56641D1" w14:textId="77777777" w:rsidR="004A4D2C" w:rsidRDefault="004A4D2C" w:rsidP="00D50BE2">
            <w:pPr>
              <w:jc w:val="both"/>
            </w:pPr>
            <w:r w:rsidRPr="008C04F2">
              <w:t>Anglické sloveso</w:t>
            </w:r>
          </w:p>
        </w:tc>
        <w:tc>
          <w:tcPr>
            <w:tcW w:w="1378" w:type="dxa"/>
            <w:tcBorders>
              <w:top w:val="single" w:sz="4" w:space="0" w:color="000000"/>
              <w:left w:val="single" w:sz="4" w:space="0" w:color="000000"/>
              <w:bottom w:val="single" w:sz="4" w:space="0" w:color="000000"/>
              <w:right w:val="single" w:sz="4" w:space="0" w:color="000000"/>
            </w:tcBorders>
          </w:tcPr>
          <w:p w14:paraId="1EF7ED08"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284D1A48" w14:textId="48A68F8E"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0F615D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6BB0E991" w14:textId="25ED1C85" w:rsidR="004A4D2C" w:rsidRDefault="004A4D2C" w:rsidP="00A220D7">
            <w:r>
              <w:t>Mgr. Dagmar Masár Machová,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7CFD414E" w14:textId="77777777" w:rsidR="004A4D2C" w:rsidRDefault="004A4D2C" w:rsidP="00D50BE2">
            <w:pPr>
              <w:jc w:val="both"/>
            </w:pPr>
            <w:r>
              <w:t>1/LS</w:t>
            </w:r>
          </w:p>
          <w:p w14:paraId="1ABF4141"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36370E17" w14:textId="77777777" w:rsidR="004A4D2C" w:rsidRDefault="004A4D2C" w:rsidP="00D50BE2">
            <w:pPr>
              <w:jc w:val="both"/>
            </w:pPr>
          </w:p>
        </w:tc>
      </w:tr>
      <w:tr w:rsidR="004A4D2C" w14:paraId="412DF767"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029E97F0" w14:textId="01846110" w:rsidR="004A4D2C" w:rsidRDefault="004A4D2C" w:rsidP="00D50BE2">
            <w:r w:rsidRPr="008C04F2">
              <w:t>Ideologie a propaganda v</w:t>
            </w:r>
            <w:r w:rsidR="00D77877">
              <w:t> </w:t>
            </w:r>
            <w:r w:rsidRPr="008C04F2">
              <w:t>textech</w:t>
            </w:r>
          </w:p>
        </w:tc>
        <w:tc>
          <w:tcPr>
            <w:tcW w:w="1378" w:type="dxa"/>
            <w:tcBorders>
              <w:top w:val="single" w:sz="4" w:space="0" w:color="000000"/>
              <w:left w:val="single" w:sz="4" w:space="0" w:color="000000"/>
              <w:bottom w:val="single" w:sz="4" w:space="0" w:color="000000"/>
              <w:right w:val="single" w:sz="4" w:space="0" w:color="000000"/>
            </w:tcBorders>
          </w:tcPr>
          <w:p w14:paraId="19377A21"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0054F05A" w14:textId="3CA275AC"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55956531"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5F57E0FE" w14:textId="1CD5BC61" w:rsidR="004A4D2C" w:rsidRDefault="004A4D2C" w:rsidP="00A220D7">
            <w:r>
              <w:t>Mgr. Svitlana Shurma,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95F507B" w14:textId="77777777" w:rsidR="004A4D2C" w:rsidRDefault="004A4D2C" w:rsidP="00D50BE2">
            <w:pPr>
              <w:jc w:val="both"/>
            </w:pPr>
            <w:r>
              <w:t>1/LS</w:t>
            </w:r>
          </w:p>
          <w:p w14:paraId="689F6136"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45614F5A" w14:textId="77777777" w:rsidR="004A4D2C" w:rsidRDefault="004A4D2C" w:rsidP="00D50BE2">
            <w:pPr>
              <w:jc w:val="both"/>
            </w:pPr>
          </w:p>
        </w:tc>
      </w:tr>
      <w:tr w:rsidR="004A4D2C" w14:paraId="021E0986"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B78FDBE" w14:textId="77777777" w:rsidR="004A4D2C" w:rsidRDefault="004A4D2C" w:rsidP="00D50BE2">
            <w:pPr>
              <w:jc w:val="both"/>
            </w:pPr>
            <w:r w:rsidRPr="008C04F2">
              <w:t>Rétorika</w:t>
            </w:r>
          </w:p>
        </w:tc>
        <w:tc>
          <w:tcPr>
            <w:tcW w:w="1378" w:type="dxa"/>
            <w:tcBorders>
              <w:top w:val="single" w:sz="4" w:space="0" w:color="000000"/>
              <w:left w:val="single" w:sz="4" w:space="0" w:color="000000"/>
              <w:bottom w:val="single" w:sz="4" w:space="0" w:color="000000"/>
              <w:right w:val="single" w:sz="4" w:space="0" w:color="000000"/>
            </w:tcBorders>
          </w:tcPr>
          <w:p w14:paraId="0BAB14E7"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D4DA235" w14:textId="0B181B98"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6549F3F"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576E257A" w14:textId="166D6720" w:rsidR="004A4D2C" w:rsidRDefault="004A4D2C" w:rsidP="00A220D7">
            <w:r>
              <w:t>Mgr. Svitlana Shurma,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7A0A13F" w14:textId="77777777" w:rsidR="004A4D2C" w:rsidRDefault="004A4D2C" w:rsidP="00D50BE2">
            <w:pPr>
              <w:jc w:val="both"/>
            </w:pPr>
            <w:r>
              <w:t>1/LS</w:t>
            </w:r>
          </w:p>
          <w:p w14:paraId="2856C541"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23DA2083" w14:textId="77777777" w:rsidR="004A4D2C" w:rsidRDefault="004A4D2C" w:rsidP="00D50BE2">
            <w:pPr>
              <w:jc w:val="both"/>
            </w:pPr>
          </w:p>
        </w:tc>
      </w:tr>
      <w:tr w:rsidR="004A4D2C" w14:paraId="7503932E"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5601B8A" w14:textId="77777777" w:rsidR="004A4D2C" w:rsidRDefault="004A4D2C" w:rsidP="00D50BE2">
            <w:pPr>
              <w:jc w:val="both"/>
            </w:pPr>
            <w:r w:rsidRPr="008C04F2">
              <w:t>Korpusová lingvistika</w:t>
            </w:r>
          </w:p>
        </w:tc>
        <w:tc>
          <w:tcPr>
            <w:tcW w:w="1378" w:type="dxa"/>
            <w:tcBorders>
              <w:top w:val="single" w:sz="4" w:space="0" w:color="000000"/>
              <w:left w:val="single" w:sz="4" w:space="0" w:color="000000"/>
              <w:bottom w:val="single" w:sz="4" w:space="0" w:color="000000"/>
              <w:right w:val="single" w:sz="4" w:space="0" w:color="000000"/>
            </w:tcBorders>
          </w:tcPr>
          <w:p w14:paraId="630D7060"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159CEB4B" w14:textId="63C08F4A"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FFB5C9C"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91CA7A3" w14:textId="57A36343" w:rsidR="004A4D2C" w:rsidRDefault="004A4D2C" w:rsidP="00A220D7">
            <w:r>
              <w:t>Mgr. Lenka Drábková,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B57DF52" w14:textId="77777777" w:rsidR="004A4D2C" w:rsidRDefault="004A4D2C" w:rsidP="00D50BE2">
            <w:pPr>
              <w:jc w:val="both"/>
            </w:pPr>
            <w:r>
              <w:t>1/LS</w:t>
            </w:r>
          </w:p>
          <w:p w14:paraId="051F3518"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9448734" w14:textId="77777777" w:rsidR="004A4D2C" w:rsidRDefault="004A4D2C" w:rsidP="00D50BE2">
            <w:pPr>
              <w:jc w:val="both"/>
            </w:pPr>
          </w:p>
        </w:tc>
      </w:tr>
      <w:tr w:rsidR="004A4D2C" w14:paraId="6A7B86D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25323BE1" w14:textId="77777777" w:rsidR="004A4D2C" w:rsidRDefault="004A4D2C" w:rsidP="00D50BE2">
            <w:pPr>
              <w:jc w:val="both"/>
            </w:pPr>
            <w:r w:rsidRPr="008C04F2">
              <w:t>Etika pro filology</w:t>
            </w:r>
          </w:p>
        </w:tc>
        <w:tc>
          <w:tcPr>
            <w:tcW w:w="1378" w:type="dxa"/>
            <w:tcBorders>
              <w:top w:val="single" w:sz="4" w:space="0" w:color="000000"/>
              <w:left w:val="single" w:sz="4" w:space="0" w:color="000000"/>
              <w:bottom w:val="single" w:sz="4" w:space="0" w:color="000000"/>
              <w:right w:val="single" w:sz="4" w:space="0" w:color="000000"/>
            </w:tcBorders>
          </w:tcPr>
          <w:p w14:paraId="132FFD6F"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31A44DF" w14:textId="2F2F4B82"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11D0E5AC"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1607B5FA" w14:textId="1BD8F89C" w:rsidR="004A4D2C" w:rsidRDefault="004A4D2C" w:rsidP="00A220D7">
            <w:r>
              <w:t>Mgr. Michal Rubáš,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0DCFE07" w14:textId="77777777" w:rsidR="004A4D2C" w:rsidRDefault="004A4D2C" w:rsidP="00D50BE2">
            <w:pPr>
              <w:jc w:val="both"/>
            </w:pPr>
            <w:r>
              <w:t>1/LS</w:t>
            </w:r>
          </w:p>
          <w:p w14:paraId="790A33F2"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777D037" w14:textId="77777777" w:rsidR="004A4D2C" w:rsidRDefault="004A4D2C" w:rsidP="00D50BE2">
            <w:pPr>
              <w:jc w:val="both"/>
            </w:pPr>
          </w:p>
        </w:tc>
      </w:tr>
      <w:tr w:rsidR="004A4D2C" w14:paraId="70006298"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FF12DDE" w14:textId="111EE58A" w:rsidR="004A4D2C" w:rsidRDefault="004A4D2C" w:rsidP="00F93AB2">
            <w:pPr>
              <w:jc w:val="both"/>
            </w:pPr>
            <w:r w:rsidRPr="008C04F2">
              <w:t xml:space="preserve">Anglosaská </w:t>
            </w:r>
            <w:r w:rsidR="00F93AB2">
              <w:t>filozofie</w:t>
            </w:r>
            <w:r w:rsidR="00F93AB2" w:rsidRPr="008C04F2">
              <w:t xml:space="preserve"> </w:t>
            </w:r>
            <w:r w:rsidRPr="008C04F2">
              <w:t>jazyka</w:t>
            </w:r>
          </w:p>
        </w:tc>
        <w:tc>
          <w:tcPr>
            <w:tcW w:w="1378" w:type="dxa"/>
            <w:tcBorders>
              <w:top w:val="single" w:sz="4" w:space="0" w:color="000000"/>
              <w:left w:val="single" w:sz="4" w:space="0" w:color="000000"/>
              <w:bottom w:val="single" w:sz="4" w:space="0" w:color="000000"/>
              <w:right w:val="single" w:sz="4" w:space="0" w:color="000000"/>
            </w:tcBorders>
          </w:tcPr>
          <w:p w14:paraId="02795ADE"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049FB97D" w14:textId="2A83492A"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7E9BA4C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340DA294" w14:textId="7F76C872" w:rsidR="004A4D2C" w:rsidRDefault="004A4D2C" w:rsidP="00A220D7">
            <w:r>
              <w:t>Mgr. Michal Rubáš,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A22E428" w14:textId="77777777" w:rsidR="004A4D2C" w:rsidRDefault="004A4D2C" w:rsidP="00D50BE2">
            <w:pPr>
              <w:jc w:val="both"/>
            </w:pPr>
            <w:r>
              <w:t>1/LS</w:t>
            </w:r>
          </w:p>
          <w:p w14:paraId="77978495"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0AC62EDC" w14:textId="77777777" w:rsidR="004A4D2C" w:rsidRDefault="004A4D2C" w:rsidP="00D50BE2">
            <w:pPr>
              <w:jc w:val="both"/>
            </w:pPr>
          </w:p>
        </w:tc>
      </w:tr>
      <w:tr w:rsidR="004A4D2C" w14:paraId="62E6D284"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9D355A8" w14:textId="080B4FE9" w:rsidR="004A4D2C" w:rsidRDefault="004A4D2C" w:rsidP="00D50BE2">
            <w:pPr>
              <w:jc w:val="both"/>
            </w:pPr>
          </w:p>
        </w:tc>
        <w:tc>
          <w:tcPr>
            <w:tcW w:w="1378" w:type="dxa"/>
            <w:tcBorders>
              <w:top w:val="single" w:sz="4" w:space="0" w:color="000000"/>
              <w:left w:val="single" w:sz="4" w:space="0" w:color="000000"/>
              <w:bottom w:val="single" w:sz="4" w:space="0" w:color="000000"/>
              <w:right w:val="single" w:sz="4" w:space="0" w:color="000000"/>
            </w:tcBorders>
          </w:tcPr>
          <w:p w14:paraId="1B89F25D" w14:textId="77777777" w:rsidR="004A4D2C" w:rsidRDefault="004A4D2C" w:rsidP="00D50BE2">
            <w:pPr>
              <w:jc w:val="both"/>
            </w:pPr>
          </w:p>
        </w:tc>
        <w:tc>
          <w:tcPr>
            <w:tcW w:w="767" w:type="dxa"/>
            <w:tcBorders>
              <w:top w:val="single" w:sz="4" w:space="0" w:color="000000"/>
              <w:left w:val="single" w:sz="4" w:space="0" w:color="000000"/>
              <w:bottom w:val="single" w:sz="4" w:space="0" w:color="000000"/>
              <w:right w:val="single" w:sz="4" w:space="0" w:color="000000"/>
            </w:tcBorders>
          </w:tcPr>
          <w:p w14:paraId="16239595" w14:textId="77777777" w:rsidR="004A4D2C" w:rsidRDefault="004A4D2C" w:rsidP="00D50BE2">
            <w:pPr>
              <w:jc w:val="both"/>
            </w:pPr>
          </w:p>
        </w:tc>
        <w:tc>
          <w:tcPr>
            <w:tcW w:w="623" w:type="dxa"/>
            <w:tcBorders>
              <w:top w:val="single" w:sz="4" w:space="0" w:color="000000"/>
              <w:left w:val="single" w:sz="4" w:space="0" w:color="000000"/>
              <w:bottom w:val="single" w:sz="4" w:space="0" w:color="000000"/>
              <w:right w:val="single" w:sz="4" w:space="0" w:color="000000"/>
            </w:tcBorders>
          </w:tcPr>
          <w:p w14:paraId="6E2E26A7" w14:textId="77777777" w:rsidR="004A4D2C" w:rsidRDefault="004A4D2C" w:rsidP="00D50BE2">
            <w:pPr>
              <w:jc w:val="both"/>
            </w:pPr>
          </w:p>
        </w:tc>
        <w:tc>
          <w:tcPr>
            <w:tcW w:w="2231" w:type="dxa"/>
            <w:tcBorders>
              <w:top w:val="single" w:sz="4" w:space="0" w:color="000000"/>
              <w:left w:val="single" w:sz="4" w:space="0" w:color="000000"/>
              <w:bottom w:val="single" w:sz="4" w:space="0" w:color="000000"/>
              <w:right w:val="single" w:sz="4" w:space="0" w:color="000000"/>
            </w:tcBorders>
          </w:tcPr>
          <w:p w14:paraId="7B8DD757" w14:textId="77777777" w:rsidR="004A4D2C" w:rsidRDefault="004A4D2C" w:rsidP="00D50BE2">
            <w:pPr>
              <w:jc w:val="both"/>
            </w:pPr>
          </w:p>
        </w:tc>
        <w:tc>
          <w:tcPr>
            <w:tcW w:w="912" w:type="dxa"/>
            <w:tcBorders>
              <w:top w:val="single" w:sz="4" w:space="0" w:color="000000"/>
              <w:left w:val="single" w:sz="4" w:space="0" w:color="000000"/>
              <w:bottom w:val="single" w:sz="4" w:space="0" w:color="000000"/>
              <w:right w:val="single" w:sz="4" w:space="0" w:color="000000"/>
            </w:tcBorders>
          </w:tcPr>
          <w:p w14:paraId="0B8B1C6B" w14:textId="77777777" w:rsidR="004A4D2C" w:rsidRDefault="004A4D2C" w:rsidP="00D50BE2">
            <w:pPr>
              <w:jc w:val="both"/>
            </w:pPr>
          </w:p>
        </w:tc>
        <w:tc>
          <w:tcPr>
            <w:tcW w:w="602" w:type="dxa"/>
            <w:tcBorders>
              <w:top w:val="single" w:sz="4" w:space="0" w:color="000000"/>
              <w:left w:val="single" w:sz="4" w:space="0" w:color="000000"/>
              <w:bottom w:val="single" w:sz="4" w:space="0" w:color="000000"/>
              <w:right w:val="single" w:sz="4" w:space="0" w:color="000000"/>
            </w:tcBorders>
          </w:tcPr>
          <w:p w14:paraId="72CDF96D" w14:textId="77777777" w:rsidR="004A4D2C" w:rsidRDefault="004A4D2C" w:rsidP="00D50BE2">
            <w:pPr>
              <w:jc w:val="both"/>
            </w:pPr>
          </w:p>
        </w:tc>
      </w:tr>
      <w:tr w:rsidR="004A4D2C" w14:paraId="717DF71D"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C26FEF9" w14:textId="77777777" w:rsidR="004A4D2C" w:rsidRDefault="004A4D2C" w:rsidP="00D50BE2">
            <w:pPr>
              <w:jc w:val="both"/>
            </w:pPr>
            <w:r>
              <w:t>Odborný překlad</w:t>
            </w:r>
          </w:p>
        </w:tc>
        <w:tc>
          <w:tcPr>
            <w:tcW w:w="1378" w:type="dxa"/>
            <w:tcBorders>
              <w:top w:val="single" w:sz="4" w:space="0" w:color="000000"/>
              <w:left w:val="single" w:sz="4" w:space="0" w:color="000000"/>
              <w:bottom w:val="single" w:sz="4" w:space="0" w:color="000000"/>
              <w:right w:val="single" w:sz="4" w:space="0" w:color="000000"/>
            </w:tcBorders>
          </w:tcPr>
          <w:p w14:paraId="0F107B50"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06577246" w14:textId="0B712A4B"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3C7A27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7CB0DAE3" w14:textId="0AA980B0" w:rsidR="004A4D2C" w:rsidRDefault="004A4D2C" w:rsidP="00A220D7">
            <w:r>
              <w:t>PhDr. Katarína Nemčoková,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7CA3BFD" w14:textId="77777777" w:rsidR="004A4D2C" w:rsidRDefault="004A4D2C" w:rsidP="00D50BE2">
            <w:pPr>
              <w:jc w:val="both"/>
            </w:pPr>
            <w:r>
              <w:t>1/LS</w:t>
            </w:r>
          </w:p>
          <w:p w14:paraId="146C26C3"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1417D61E" w14:textId="77777777" w:rsidR="004A4D2C" w:rsidRDefault="004A4D2C" w:rsidP="00D50BE2">
            <w:pPr>
              <w:jc w:val="both"/>
            </w:pPr>
          </w:p>
        </w:tc>
      </w:tr>
      <w:tr w:rsidR="004A4D2C" w14:paraId="76BB966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087E18E9" w14:textId="77777777" w:rsidR="004A4D2C" w:rsidRDefault="004A4D2C" w:rsidP="00D50BE2">
            <w:pPr>
              <w:jc w:val="both"/>
            </w:pPr>
            <w:r>
              <w:t>Umělecký překlad</w:t>
            </w:r>
          </w:p>
        </w:tc>
        <w:tc>
          <w:tcPr>
            <w:tcW w:w="1378" w:type="dxa"/>
            <w:tcBorders>
              <w:top w:val="single" w:sz="4" w:space="0" w:color="000000"/>
              <w:left w:val="single" w:sz="4" w:space="0" w:color="000000"/>
              <w:bottom w:val="single" w:sz="4" w:space="0" w:color="000000"/>
              <w:right w:val="single" w:sz="4" w:space="0" w:color="000000"/>
            </w:tcBorders>
          </w:tcPr>
          <w:p w14:paraId="688E6268"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9621FBA" w14:textId="6170112F"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467E44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0AD8376" w14:textId="02FCE0A2" w:rsidR="004A4D2C" w:rsidRDefault="004A4D2C" w:rsidP="00A220D7">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B990F86" w14:textId="77777777" w:rsidR="004A4D2C" w:rsidRDefault="004A4D2C" w:rsidP="00D50BE2">
            <w:pPr>
              <w:jc w:val="both"/>
            </w:pPr>
            <w:r>
              <w:t>1/LS</w:t>
            </w:r>
          </w:p>
          <w:p w14:paraId="79F5505B"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5318BA9A" w14:textId="77777777" w:rsidR="004A4D2C" w:rsidRDefault="004A4D2C" w:rsidP="00D50BE2">
            <w:pPr>
              <w:jc w:val="both"/>
            </w:pPr>
          </w:p>
        </w:tc>
      </w:tr>
      <w:tr w:rsidR="004A4D2C" w14:paraId="5E394965"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5862CA3" w14:textId="77777777" w:rsidR="004A4D2C" w:rsidRDefault="004A4D2C" w:rsidP="00D50BE2">
            <w:pPr>
              <w:jc w:val="both"/>
            </w:pPr>
            <w:r>
              <w:t>Audiovizuální překlad</w:t>
            </w:r>
          </w:p>
        </w:tc>
        <w:tc>
          <w:tcPr>
            <w:tcW w:w="1378" w:type="dxa"/>
            <w:tcBorders>
              <w:top w:val="single" w:sz="4" w:space="0" w:color="000000"/>
              <w:left w:val="single" w:sz="4" w:space="0" w:color="000000"/>
              <w:bottom w:val="single" w:sz="4" w:space="0" w:color="000000"/>
              <w:right w:val="single" w:sz="4" w:space="0" w:color="000000"/>
            </w:tcBorders>
          </w:tcPr>
          <w:p w14:paraId="576B31AB"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65D5FC3" w14:textId="53C0392D"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72F923C"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4709CBD5" w14:textId="5081F5BA" w:rsidR="004A4D2C" w:rsidRDefault="004A4D2C" w:rsidP="00A220D7">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5DDD8185" w14:textId="77777777" w:rsidR="004A4D2C" w:rsidRDefault="004A4D2C" w:rsidP="00D50BE2">
            <w:pPr>
              <w:jc w:val="both"/>
            </w:pPr>
            <w:r>
              <w:t>1/LS</w:t>
            </w:r>
          </w:p>
          <w:p w14:paraId="15BEAEAD"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4F3FD0C7" w14:textId="77777777" w:rsidR="004A4D2C" w:rsidRDefault="004A4D2C" w:rsidP="00D50BE2">
            <w:pPr>
              <w:jc w:val="both"/>
            </w:pPr>
          </w:p>
        </w:tc>
      </w:tr>
      <w:tr w:rsidR="004A4D2C" w14:paraId="3AFF91A1"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6C17F22" w14:textId="77777777" w:rsidR="004A4D2C" w:rsidRDefault="004A4D2C" w:rsidP="00D50BE2">
            <w:pPr>
              <w:jc w:val="both"/>
            </w:pPr>
            <w:r>
              <w:t>Počítačem podporovaný překlad</w:t>
            </w:r>
          </w:p>
        </w:tc>
        <w:tc>
          <w:tcPr>
            <w:tcW w:w="1378" w:type="dxa"/>
            <w:tcBorders>
              <w:top w:val="single" w:sz="4" w:space="0" w:color="000000"/>
              <w:left w:val="single" w:sz="4" w:space="0" w:color="000000"/>
              <w:bottom w:val="single" w:sz="4" w:space="0" w:color="000000"/>
              <w:right w:val="single" w:sz="4" w:space="0" w:color="000000"/>
            </w:tcBorders>
          </w:tcPr>
          <w:p w14:paraId="58371437"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540F6C27" w14:textId="0E78E875"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EB4FCC4"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3051DAEC" w14:textId="3603F0FC" w:rsidR="004A4D2C" w:rsidRDefault="004A4D2C" w:rsidP="00A220D7">
            <w:r>
              <w:t>Mgr. Lenka Drábková,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F4862FB" w14:textId="77777777" w:rsidR="004A4D2C" w:rsidRDefault="004A4D2C" w:rsidP="00D50BE2">
            <w:pPr>
              <w:jc w:val="both"/>
            </w:pPr>
            <w:r>
              <w:t>1/LS</w:t>
            </w:r>
          </w:p>
          <w:p w14:paraId="270A0975"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471991EA" w14:textId="77777777" w:rsidR="004A4D2C" w:rsidRDefault="004A4D2C" w:rsidP="00D50BE2">
            <w:pPr>
              <w:jc w:val="both"/>
            </w:pPr>
          </w:p>
        </w:tc>
      </w:tr>
      <w:tr w:rsidR="004A4D2C" w14:paraId="5C4F3538"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9829C3C" w14:textId="77777777" w:rsidR="004A4D2C" w:rsidRDefault="004A4D2C" w:rsidP="00D50BE2">
            <w:pPr>
              <w:jc w:val="both"/>
            </w:pPr>
            <w:r>
              <w:t>Základy tlumočení</w:t>
            </w:r>
          </w:p>
        </w:tc>
        <w:tc>
          <w:tcPr>
            <w:tcW w:w="1378" w:type="dxa"/>
            <w:tcBorders>
              <w:top w:val="single" w:sz="4" w:space="0" w:color="000000"/>
              <w:left w:val="single" w:sz="4" w:space="0" w:color="000000"/>
              <w:bottom w:val="single" w:sz="4" w:space="0" w:color="000000"/>
              <w:right w:val="single" w:sz="4" w:space="0" w:color="000000"/>
            </w:tcBorders>
          </w:tcPr>
          <w:p w14:paraId="22B0A654"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6DE9BA28" w14:textId="2831DC5C"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A9781F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61620798" w14:textId="562548E4" w:rsidR="004A4D2C" w:rsidRDefault="004A4D2C" w:rsidP="00A220D7">
            <w:r>
              <w:t>PhDr. Katarína Nemčoková,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8CA3FC5" w14:textId="77777777" w:rsidR="004A4D2C" w:rsidRDefault="004A4D2C" w:rsidP="00D50BE2">
            <w:pPr>
              <w:jc w:val="both"/>
            </w:pPr>
            <w:r>
              <w:t>1/LS</w:t>
            </w:r>
          </w:p>
          <w:p w14:paraId="51FD0B1C" w14:textId="77777777" w:rsidR="004A4D2C" w:rsidRDefault="004A4D2C" w:rsidP="00D50BE2">
            <w:pPr>
              <w:jc w:val="both"/>
            </w:pPr>
            <w:r>
              <w:t>2/ZS</w:t>
            </w:r>
          </w:p>
        </w:tc>
        <w:tc>
          <w:tcPr>
            <w:tcW w:w="602" w:type="dxa"/>
            <w:tcBorders>
              <w:top w:val="single" w:sz="4" w:space="0" w:color="000000"/>
              <w:left w:val="single" w:sz="4" w:space="0" w:color="000000"/>
              <w:bottom w:val="single" w:sz="4" w:space="0" w:color="000000"/>
              <w:right w:val="single" w:sz="4" w:space="0" w:color="000000"/>
            </w:tcBorders>
          </w:tcPr>
          <w:p w14:paraId="73A000E5" w14:textId="77777777" w:rsidR="004A4D2C" w:rsidRDefault="004A4D2C" w:rsidP="00D50BE2">
            <w:pPr>
              <w:jc w:val="both"/>
            </w:pPr>
          </w:p>
        </w:tc>
      </w:tr>
      <w:tr w:rsidR="004A4D2C" w14:paraId="725555E1"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5B99210" w14:textId="77777777" w:rsidR="004A4D2C" w:rsidRDefault="004A4D2C" w:rsidP="00D50BE2"/>
        </w:tc>
        <w:tc>
          <w:tcPr>
            <w:tcW w:w="1378" w:type="dxa"/>
            <w:tcBorders>
              <w:top w:val="single" w:sz="4" w:space="0" w:color="000000"/>
              <w:left w:val="single" w:sz="4" w:space="0" w:color="000000"/>
              <w:bottom w:val="single" w:sz="4" w:space="0" w:color="000000"/>
              <w:right w:val="single" w:sz="4" w:space="0" w:color="000000"/>
            </w:tcBorders>
          </w:tcPr>
          <w:p w14:paraId="1B255F29" w14:textId="77777777" w:rsidR="004A4D2C" w:rsidRDefault="004A4D2C" w:rsidP="00D50BE2"/>
        </w:tc>
        <w:tc>
          <w:tcPr>
            <w:tcW w:w="767" w:type="dxa"/>
            <w:tcBorders>
              <w:top w:val="single" w:sz="4" w:space="0" w:color="000000"/>
              <w:left w:val="single" w:sz="4" w:space="0" w:color="000000"/>
              <w:bottom w:val="single" w:sz="4" w:space="0" w:color="000000"/>
              <w:right w:val="single" w:sz="4" w:space="0" w:color="000000"/>
            </w:tcBorders>
          </w:tcPr>
          <w:p w14:paraId="03C0583A" w14:textId="77777777" w:rsidR="004A4D2C" w:rsidRDefault="004A4D2C" w:rsidP="00D50BE2"/>
        </w:tc>
        <w:tc>
          <w:tcPr>
            <w:tcW w:w="623" w:type="dxa"/>
            <w:tcBorders>
              <w:top w:val="single" w:sz="4" w:space="0" w:color="000000"/>
              <w:left w:val="single" w:sz="4" w:space="0" w:color="000000"/>
              <w:bottom w:val="single" w:sz="4" w:space="0" w:color="000000"/>
              <w:right w:val="single" w:sz="4" w:space="0" w:color="000000"/>
            </w:tcBorders>
          </w:tcPr>
          <w:p w14:paraId="0505629F" w14:textId="77777777" w:rsidR="004A4D2C" w:rsidRDefault="004A4D2C" w:rsidP="00D50BE2"/>
        </w:tc>
        <w:tc>
          <w:tcPr>
            <w:tcW w:w="2231" w:type="dxa"/>
            <w:tcBorders>
              <w:top w:val="single" w:sz="4" w:space="0" w:color="000000"/>
              <w:left w:val="single" w:sz="4" w:space="0" w:color="000000"/>
              <w:bottom w:val="single" w:sz="4" w:space="0" w:color="000000"/>
              <w:right w:val="single" w:sz="4" w:space="0" w:color="000000"/>
            </w:tcBorders>
          </w:tcPr>
          <w:p w14:paraId="3AA50E0E" w14:textId="77777777" w:rsidR="004A4D2C" w:rsidRDefault="004A4D2C" w:rsidP="00D50BE2"/>
        </w:tc>
        <w:tc>
          <w:tcPr>
            <w:tcW w:w="912" w:type="dxa"/>
            <w:tcBorders>
              <w:top w:val="single" w:sz="4" w:space="0" w:color="000000"/>
              <w:left w:val="single" w:sz="4" w:space="0" w:color="000000"/>
              <w:bottom w:val="single" w:sz="4" w:space="0" w:color="000000"/>
              <w:right w:val="single" w:sz="4" w:space="0" w:color="000000"/>
            </w:tcBorders>
          </w:tcPr>
          <w:p w14:paraId="691913F0" w14:textId="77777777" w:rsidR="004A4D2C" w:rsidRDefault="004A4D2C" w:rsidP="00D50BE2"/>
        </w:tc>
        <w:tc>
          <w:tcPr>
            <w:tcW w:w="602" w:type="dxa"/>
            <w:tcBorders>
              <w:top w:val="single" w:sz="4" w:space="0" w:color="000000"/>
              <w:left w:val="single" w:sz="4" w:space="0" w:color="000000"/>
              <w:bottom w:val="single" w:sz="4" w:space="0" w:color="000000"/>
              <w:right w:val="single" w:sz="4" w:space="0" w:color="000000"/>
            </w:tcBorders>
          </w:tcPr>
          <w:p w14:paraId="021ECAC3" w14:textId="77777777" w:rsidR="004A4D2C" w:rsidRDefault="004A4D2C" w:rsidP="00D50BE2"/>
        </w:tc>
      </w:tr>
      <w:tr w:rsidR="004A4D2C" w14:paraId="7504B5A2"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ECC9E0A" w14:textId="77777777" w:rsidR="004A4D2C" w:rsidRDefault="004A4D2C" w:rsidP="00D50BE2">
            <w:r>
              <w:t>Současný jihoafrický román</w:t>
            </w:r>
          </w:p>
        </w:tc>
        <w:tc>
          <w:tcPr>
            <w:tcW w:w="1378" w:type="dxa"/>
            <w:tcBorders>
              <w:top w:val="single" w:sz="4" w:space="0" w:color="000000"/>
              <w:left w:val="single" w:sz="4" w:space="0" w:color="000000"/>
              <w:bottom w:val="single" w:sz="4" w:space="0" w:color="000000"/>
              <w:right w:val="single" w:sz="4" w:space="0" w:color="000000"/>
            </w:tcBorders>
          </w:tcPr>
          <w:p w14:paraId="1AD7B56F"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605827F5" w14:textId="68B06438"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101CA88"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CC385CB" w14:textId="4A83414A" w:rsidR="004A4D2C" w:rsidRDefault="004A4D2C" w:rsidP="00D50BE2">
            <w:r>
              <w:t>prof. dr. phil. habil. Ewald Mengel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63F09409" w14:textId="77777777" w:rsidR="004A4D2C" w:rsidRDefault="004A4D2C" w:rsidP="00D50BE2">
            <w:pPr>
              <w:jc w:val="both"/>
            </w:pPr>
            <w:r>
              <w:t>1/LS</w:t>
            </w:r>
          </w:p>
          <w:p w14:paraId="1F6C0E90"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F77765E" w14:textId="77777777" w:rsidR="004A4D2C" w:rsidRDefault="004A4D2C" w:rsidP="00D50BE2"/>
        </w:tc>
      </w:tr>
      <w:tr w:rsidR="004A4D2C" w14:paraId="1D6937B4"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0B8FE9D" w14:textId="77777777" w:rsidR="004A4D2C" w:rsidRDefault="004A4D2C" w:rsidP="00D50BE2">
            <w:r>
              <w:t>Vybrané kapitoly z kanadské literatury</w:t>
            </w:r>
          </w:p>
        </w:tc>
        <w:tc>
          <w:tcPr>
            <w:tcW w:w="1378" w:type="dxa"/>
            <w:tcBorders>
              <w:top w:val="single" w:sz="4" w:space="0" w:color="000000"/>
              <w:left w:val="single" w:sz="4" w:space="0" w:color="000000"/>
              <w:bottom w:val="single" w:sz="4" w:space="0" w:color="000000"/>
              <w:right w:val="single" w:sz="4" w:space="0" w:color="000000"/>
            </w:tcBorders>
          </w:tcPr>
          <w:p w14:paraId="640CA320"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53DAF783" w14:textId="24CCFEA8"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12564438"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1283D3D7" w14:textId="319623F6" w:rsidR="004A4D2C" w:rsidRDefault="004A4D2C" w:rsidP="00D50BE2">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66629B1F" w14:textId="77777777" w:rsidR="004A4D2C" w:rsidRDefault="004A4D2C" w:rsidP="00D50BE2">
            <w:pPr>
              <w:jc w:val="both"/>
            </w:pPr>
            <w:r>
              <w:t>1/LS</w:t>
            </w:r>
          </w:p>
          <w:p w14:paraId="6FE5E10E"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60F7CC65" w14:textId="77777777" w:rsidR="004A4D2C" w:rsidRDefault="004A4D2C" w:rsidP="00D50BE2"/>
        </w:tc>
      </w:tr>
      <w:tr w:rsidR="004A4D2C" w14:paraId="78A52C38"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88AB547" w14:textId="77777777" w:rsidR="004A4D2C" w:rsidRDefault="004A4D2C" w:rsidP="00D50BE2">
            <w:r>
              <w:t>Koloniální a postkoloniální povídka</w:t>
            </w:r>
          </w:p>
        </w:tc>
        <w:tc>
          <w:tcPr>
            <w:tcW w:w="1378" w:type="dxa"/>
            <w:tcBorders>
              <w:top w:val="single" w:sz="4" w:space="0" w:color="000000"/>
              <w:left w:val="single" w:sz="4" w:space="0" w:color="000000"/>
              <w:bottom w:val="single" w:sz="4" w:space="0" w:color="000000"/>
              <w:right w:val="single" w:sz="4" w:space="0" w:color="000000"/>
            </w:tcBorders>
          </w:tcPr>
          <w:p w14:paraId="2C594A2C"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787F4A9B" w14:textId="598FED60"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465E073B"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0484411" w14:textId="4B454549" w:rsidR="004A4D2C" w:rsidRDefault="004A4D2C" w:rsidP="00D50BE2">
            <w:r>
              <w:t>prof. dr. phil. habil. Ewald Mengel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F680DA8" w14:textId="77777777" w:rsidR="004A4D2C" w:rsidRDefault="004A4D2C" w:rsidP="00D50BE2">
            <w:pPr>
              <w:jc w:val="both"/>
            </w:pPr>
            <w:r>
              <w:t>1/LS</w:t>
            </w:r>
          </w:p>
          <w:p w14:paraId="25E09277"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335FAE0E" w14:textId="77777777" w:rsidR="004A4D2C" w:rsidRDefault="004A4D2C" w:rsidP="00D50BE2"/>
        </w:tc>
      </w:tr>
      <w:tr w:rsidR="004A4D2C" w14:paraId="1AFD2731"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39E5814" w14:textId="77777777" w:rsidR="004A4D2C" w:rsidRDefault="004A4D2C" w:rsidP="00D50BE2">
            <w:r>
              <w:t>Region a regionalita v literatuře</w:t>
            </w:r>
          </w:p>
        </w:tc>
        <w:tc>
          <w:tcPr>
            <w:tcW w:w="1378" w:type="dxa"/>
            <w:tcBorders>
              <w:top w:val="single" w:sz="4" w:space="0" w:color="000000"/>
              <w:left w:val="single" w:sz="4" w:space="0" w:color="000000"/>
              <w:bottom w:val="single" w:sz="4" w:space="0" w:color="000000"/>
              <w:right w:val="single" w:sz="4" w:space="0" w:color="000000"/>
            </w:tcBorders>
          </w:tcPr>
          <w:p w14:paraId="1CA5DB4C"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21DAB8F8" w14:textId="66F1D383"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5EF6CB13"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3CD96E98" w14:textId="3DADAD67" w:rsidR="004A4D2C" w:rsidRDefault="004A4D2C" w:rsidP="00D50BE2">
            <w:r>
              <w:t>Mgr. Libor Marek,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7C749D20" w14:textId="77777777" w:rsidR="004A4D2C" w:rsidRDefault="004A4D2C" w:rsidP="00D50BE2">
            <w:pPr>
              <w:jc w:val="both"/>
            </w:pPr>
            <w:r>
              <w:t>1/LS</w:t>
            </w:r>
          </w:p>
          <w:p w14:paraId="20BCC1A6"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45DBBE0" w14:textId="77777777" w:rsidR="004A4D2C" w:rsidRDefault="004A4D2C" w:rsidP="00D50BE2"/>
        </w:tc>
      </w:tr>
      <w:tr w:rsidR="004A4D2C" w14:paraId="5ACC9689"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CD539B8" w14:textId="2E4B4FF2" w:rsidR="0075368B" w:rsidRDefault="00071898" w:rsidP="00D50BE2">
            <w:r w:rsidRPr="00071898">
              <w:t>Prostor a čas v literární moderně</w:t>
            </w:r>
          </w:p>
        </w:tc>
        <w:tc>
          <w:tcPr>
            <w:tcW w:w="1378" w:type="dxa"/>
            <w:tcBorders>
              <w:top w:val="single" w:sz="4" w:space="0" w:color="000000"/>
              <w:left w:val="single" w:sz="4" w:space="0" w:color="000000"/>
              <w:bottom w:val="single" w:sz="4" w:space="0" w:color="000000"/>
              <w:right w:val="single" w:sz="4" w:space="0" w:color="000000"/>
            </w:tcBorders>
          </w:tcPr>
          <w:p w14:paraId="1B144D85"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74EE9C96" w14:textId="13A91DE4"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0FA2C51"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1882E2CA" w14:textId="02B38B6D" w:rsidR="004A4D2C" w:rsidRDefault="004A4D2C" w:rsidP="00D50BE2">
            <w:r>
              <w:t>Mgr. Libor Marek,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70431E2C" w14:textId="77777777" w:rsidR="004A4D2C" w:rsidRDefault="004A4D2C" w:rsidP="00D50BE2">
            <w:pPr>
              <w:jc w:val="both"/>
            </w:pPr>
            <w:r>
              <w:t>1/LS</w:t>
            </w:r>
          </w:p>
          <w:p w14:paraId="59E96B91"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6AD0795B" w14:textId="77777777" w:rsidR="004A4D2C" w:rsidRDefault="004A4D2C" w:rsidP="00D50BE2"/>
        </w:tc>
      </w:tr>
      <w:tr w:rsidR="004A4D2C" w14:paraId="6743E6F7"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5B7F6FC" w14:textId="77777777" w:rsidR="004A4D2C" w:rsidRDefault="004A4D2C" w:rsidP="00D50BE2">
            <w:r>
              <w:t>Trauma a literatura</w:t>
            </w:r>
          </w:p>
        </w:tc>
        <w:tc>
          <w:tcPr>
            <w:tcW w:w="1378" w:type="dxa"/>
            <w:tcBorders>
              <w:top w:val="single" w:sz="4" w:space="0" w:color="000000"/>
              <w:left w:val="single" w:sz="4" w:space="0" w:color="000000"/>
              <w:bottom w:val="single" w:sz="4" w:space="0" w:color="000000"/>
              <w:right w:val="single" w:sz="4" w:space="0" w:color="000000"/>
            </w:tcBorders>
          </w:tcPr>
          <w:p w14:paraId="2D8B0CFF"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A7E5865" w14:textId="5E328246"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C11F8A6"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087CEFF8" w14:textId="1442F98A" w:rsidR="004A4D2C" w:rsidRDefault="004A4D2C" w:rsidP="00D50BE2">
            <w:r>
              <w:t>prof. dr. phil. habil. Ewald Mengel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C0EB3B8" w14:textId="77777777" w:rsidR="004A4D2C" w:rsidRDefault="004A4D2C" w:rsidP="00D50BE2">
            <w:pPr>
              <w:jc w:val="both"/>
            </w:pPr>
            <w:r>
              <w:t>1/LS</w:t>
            </w:r>
          </w:p>
          <w:p w14:paraId="1B115D48"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43458EB" w14:textId="77777777" w:rsidR="004A4D2C" w:rsidRDefault="004A4D2C" w:rsidP="00D50BE2"/>
        </w:tc>
      </w:tr>
      <w:tr w:rsidR="004A4D2C" w14:paraId="5040DEC8"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33008964" w14:textId="77777777" w:rsidR="004A4D2C" w:rsidRDefault="004A4D2C" w:rsidP="00D50BE2">
            <w:r>
              <w:t>Literatura pro mládež</w:t>
            </w:r>
          </w:p>
        </w:tc>
        <w:tc>
          <w:tcPr>
            <w:tcW w:w="1378" w:type="dxa"/>
            <w:tcBorders>
              <w:top w:val="single" w:sz="4" w:space="0" w:color="000000"/>
              <w:left w:val="single" w:sz="4" w:space="0" w:color="000000"/>
              <w:bottom w:val="single" w:sz="4" w:space="0" w:color="000000"/>
              <w:right w:val="single" w:sz="4" w:space="0" w:color="000000"/>
            </w:tcBorders>
          </w:tcPr>
          <w:p w14:paraId="36A39E3D"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DFA6CFE" w14:textId="278830F4"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4B341627"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2842B3C1" w14:textId="3BD3C1F6" w:rsidR="004A4D2C" w:rsidRDefault="004A4D2C" w:rsidP="00D50BE2">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1F6C7EF" w14:textId="77777777" w:rsidR="004A4D2C" w:rsidRDefault="004A4D2C" w:rsidP="00D50BE2">
            <w:pPr>
              <w:jc w:val="both"/>
            </w:pPr>
            <w:r>
              <w:t>1/LS</w:t>
            </w:r>
          </w:p>
          <w:p w14:paraId="1360E6FB"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789E5C8" w14:textId="77777777" w:rsidR="004A4D2C" w:rsidRDefault="004A4D2C" w:rsidP="00D50BE2"/>
        </w:tc>
      </w:tr>
      <w:tr w:rsidR="004A4D2C" w14:paraId="50367AA0"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63AF702D" w14:textId="77777777" w:rsidR="004A4D2C" w:rsidRDefault="004A4D2C" w:rsidP="00D50BE2">
            <w:r>
              <w:t>Populární literatura</w:t>
            </w:r>
          </w:p>
        </w:tc>
        <w:tc>
          <w:tcPr>
            <w:tcW w:w="1378" w:type="dxa"/>
            <w:tcBorders>
              <w:top w:val="single" w:sz="4" w:space="0" w:color="000000"/>
              <w:left w:val="single" w:sz="4" w:space="0" w:color="000000"/>
              <w:bottom w:val="single" w:sz="4" w:space="0" w:color="000000"/>
              <w:right w:val="single" w:sz="4" w:space="0" w:color="000000"/>
            </w:tcBorders>
          </w:tcPr>
          <w:p w14:paraId="5C6F602A"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37C901BA" w14:textId="37409173"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5540793"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73B3656C" w14:textId="05F2674C" w:rsidR="004A4D2C" w:rsidRDefault="004A4D2C" w:rsidP="00D50BE2">
            <w:r>
              <w:t>doc. Mgr. Roman Trušník,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4446C3F7" w14:textId="77777777" w:rsidR="004A4D2C" w:rsidRDefault="004A4D2C" w:rsidP="00D50BE2">
            <w:pPr>
              <w:jc w:val="both"/>
            </w:pPr>
            <w:r>
              <w:t>1/LS</w:t>
            </w:r>
          </w:p>
          <w:p w14:paraId="69D8AB93"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383B263B" w14:textId="77777777" w:rsidR="004A4D2C" w:rsidRDefault="004A4D2C" w:rsidP="00D50BE2"/>
        </w:tc>
      </w:tr>
      <w:tr w:rsidR="004A4D2C" w14:paraId="07928475"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550B3A1E" w14:textId="77777777" w:rsidR="004A4D2C" w:rsidRDefault="004A4D2C" w:rsidP="00D50BE2">
            <w:r>
              <w:t>Britská queer literatura a kultura</w:t>
            </w:r>
          </w:p>
        </w:tc>
        <w:tc>
          <w:tcPr>
            <w:tcW w:w="1378" w:type="dxa"/>
            <w:tcBorders>
              <w:top w:val="single" w:sz="4" w:space="0" w:color="000000"/>
              <w:left w:val="single" w:sz="4" w:space="0" w:color="000000"/>
              <w:bottom w:val="single" w:sz="4" w:space="0" w:color="000000"/>
              <w:right w:val="single" w:sz="4" w:space="0" w:color="000000"/>
            </w:tcBorders>
          </w:tcPr>
          <w:p w14:paraId="2AC1839E"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5CE2FB65" w14:textId="294AC96C"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0AD337F9"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6416FC9C" w14:textId="1A54986D" w:rsidR="004A4D2C" w:rsidRDefault="004A4D2C" w:rsidP="00D50BE2">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60E5CC81" w14:textId="77777777" w:rsidR="004A4D2C" w:rsidRDefault="004A4D2C" w:rsidP="00D50BE2">
            <w:pPr>
              <w:jc w:val="both"/>
            </w:pPr>
            <w:r>
              <w:t>1/LS</w:t>
            </w:r>
          </w:p>
          <w:p w14:paraId="6AE356EA"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2E8A37FC" w14:textId="77777777" w:rsidR="004A4D2C" w:rsidRDefault="004A4D2C" w:rsidP="00D50BE2"/>
        </w:tc>
      </w:tr>
      <w:tr w:rsidR="004A4D2C" w14:paraId="0A4C0E8F"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1AF0420A" w14:textId="645714AA" w:rsidR="004A4D2C" w:rsidRDefault="004A4D2C" w:rsidP="00342BCE">
            <w:r>
              <w:t xml:space="preserve">Americká </w:t>
            </w:r>
            <w:r w:rsidR="00342BCE">
              <w:t>queer</w:t>
            </w:r>
            <w:r>
              <w:t xml:space="preserve"> literatura</w:t>
            </w:r>
          </w:p>
        </w:tc>
        <w:tc>
          <w:tcPr>
            <w:tcW w:w="1378" w:type="dxa"/>
            <w:tcBorders>
              <w:top w:val="single" w:sz="4" w:space="0" w:color="000000"/>
              <w:left w:val="single" w:sz="4" w:space="0" w:color="000000"/>
              <w:bottom w:val="single" w:sz="4" w:space="0" w:color="000000"/>
              <w:right w:val="single" w:sz="4" w:space="0" w:color="000000"/>
            </w:tcBorders>
          </w:tcPr>
          <w:p w14:paraId="0E2242B1"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53653799" w14:textId="5D006138"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D12C45E"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0404378C" w14:textId="69350C02" w:rsidR="004A4D2C" w:rsidRDefault="004A4D2C" w:rsidP="00D50BE2">
            <w:r>
              <w:t>doc. Mgr. Roman Trušník,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0D3B0D4" w14:textId="77777777" w:rsidR="004A4D2C" w:rsidRDefault="004A4D2C" w:rsidP="00D50BE2">
            <w:pPr>
              <w:jc w:val="both"/>
            </w:pPr>
            <w:r>
              <w:t>1/LS</w:t>
            </w:r>
          </w:p>
          <w:p w14:paraId="44338CFB"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8B45C78" w14:textId="77777777" w:rsidR="004A4D2C" w:rsidRDefault="004A4D2C" w:rsidP="00D50BE2"/>
        </w:tc>
      </w:tr>
      <w:tr w:rsidR="004A4D2C" w14:paraId="7D8A2945"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22D748CF" w14:textId="77777777" w:rsidR="004A4D2C" w:rsidRDefault="004A4D2C" w:rsidP="00D50BE2">
            <w:r>
              <w:t>Literatura ve filmu</w:t>
            </w:r>
          </w:p>
        </w:tc>
        <w:tc>
          <w:tcPr>
            <w:tcW w:w="1378" w:type="dxa"/>
            <w:tcBorders>
              <w:top w:val="single" w:sz="4" w:space="0" w:color="000000"/>
              <w:left w:val="single" w:sz="4" w:space="0" w:color="000000"/>
              <w:bottom w:val="single" w:sz="4" w:space="0" w:color="000000"/>
              <w:right w:val="single" w:sz="4" w:space="0" w:color="000000"/>
            </w:tcBorders>
          </w:tcPr>
          <w:p w14:paraId="38110444"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7FDD8116" w14:textId="47EDC8F5"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6FAE27C5"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0738974C" w14:textId="13FC2D0B" w:rsidR="004A4D2C" w:rsidRDefault="004A4D2C" w:rsidP="00D50BE2">
            <w:r>
              <w:t>Mgr. Vladimíra Fonfárová,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110F349" w14:textId="77777777" w:rsidR="004A4D2C" w:rsidRDefault="004A4D2C" w:rsidP="00D50BE2">
            <w:pPr>
              <w:jc w:val="both"/>
            </w:pPr>
            <w:r>
              <w:t>1/LS</w:t>
            </w:r>
          </w:p>
          <w:p w14:paraId="22520599"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3FAD7C66" w14:textId="77777777" w:rsidR="004A4D2C" w:rsidRDefault="004A4D2C" w:rsidP="00D50BE2"/>
        </w:tc>
      </w:tr>
      <w:tr w:rsidR="004A4D2C" w14:paraId="59FDE7C3"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385E4290" w14:textId="77777777" w:rsidR="004A4D2C" w:rsidRDefault="004A4D2C" w:rsidP="00D50BE2"/>
        </w:tc>
        <w:tc>
          <w:tcPr>
            <w:tcW w:w="1378" w:type="dxa"/>
            <w:tcBorders>
              <w:top w:val="single" w:sz="4" w:space="0" w:color="000000"/>
              <w:left w:val="single" w:sz="4" w:space="0" w:color="000000"/>
              <w:bottom w:val="single" w:sz="4" w:space="0" w:color="000000"/>
              <w:right w:val="single" w:sz="4" w:space="0" w:color="000000"/>
            </w:tcBorders>
          </w:tcPr>
          <w:p w14:paraId="132C69F4" w14:textId="77777777" w:rsidR="004A4D2C" w:rsidRDefault="004A4D2C" w:rsidP="00D50BE2"/>
        </w:tc>
        <w:tc>
          <w:tcPr>
            <w:tcW w:w="767" w:type="dxa"/>
            <w:tcBorders>
              <w:top w:val="single" w:sz="4" w:space="0" w:color="000000"/>
              <w:left w:val="single" w:sz="4" w:space="0" w:color="000000"/>
              <w:bottom w:val="single" w:sz="4" w:space="0" w:color="000000"/>
              <w:right w:val="single" w:sz="4" w:space="0" w:color="000000"/>
            </w:tcBorders>
          </w:tcPr>
          <w:p w14:paraId="29E96EBD" w14:textId="77777777" w:rsidR="004A4D2C" w:rsidRDefault="004A4D2C" w:rsidP="00D50BE2"/>
        </w:tc>
        <w:tc>
          <w:tcPr>
            <w:tcW w:w="623" w:type="dxa"/>
            <w:tcBorders>
              <w:top w:val="single" w:sz="4" w:space="0" w:color="000000"/>
              <w:left w:val="single" w:sz="4" w:space="0" w:color="000000"/>
              <w:bottom w:val="single" w:sz="4" w:space="0" w:color="000000"/>
              <w:right w:val="single" w:sz="4" w:space="0" w:color="000000"/>
            </w:tcBorders>
          </w:tcPr>
          <w:p w14:paraId="7B4A0BDE" w14:textId="77777777" w:rsidR="004A4D2C" w:rsidRDefault="004A4D2C" w:rsidP="00D50BE2"/>
        </w:tc>
        <w:tc>
          <w:tcPr>
            <w:tcW w:w="2231" w:type="dxa"/>
            <w:tcBorders>
              <w:top w:val="single" w:sz="4" w:space="0" w:color="000000"/>
              <w:left w:val="single" w:sz="4" w:space="0" w:color="000000"/>
              <w:bottom w:val="single" w:sz="4" w:space="0" w:color="000000"/>
              <w:right w:val="single" w:sz="4" w:space="0" w:color="000000"/>
            </w:tcBorders>
          </w:tcPr>
          <w:p w14:paraId="62B6413A" w14:textId="77777777" w:rsidR="004A4D2C" w:rsidRDefault="004A4D2C" w:rsidP="00D50BE2"/>
        </w:tc>
        <w:tc>
          <w:tcPr>
            <w:tcW w:w="912" w:type="dxa"/>
            <w:tcBorders>
              <w:top w:val="single" w:sz="4" w:space="0" w:color="000000"/>
              <w:left w:val="single" w:sz="4" w:space="0" w:color="000000"/>
              <w:bottom w:val="single" w:sz="4" w:space="0" w:color="000000"/>
              <w:right w:val="single" w:sz="4" w:space="0" w:color="000000"/>
            </w:tcBorders>
          </w:tcPr>
          <w:p w14:paraId="04F13866" w14:textId="77777777" w:rsidR="004A4D2C" w:rsidRDefault="004A4D2C" w:rsidP="00D50BE2"/>
        </w:tc>
        <w:tc>
          <w:tcPr>
            <w:tcW w:w="602" w:type="dxa"/>
            <w:tcBorders>
              <w:top w:val="single" w:sz="4" w:space="0" w:color="000000"/>
              <w:left w:val="single" w:sz="4" w:space="0" w:color="000000"/>
              <w:bottom w:val="single" w:sz="4" w:space="0" w:color="000000"/>
              <w:right w:val="single" w:sz="4" w:space="0" w:color="000000"/>
            </w:tcBorders>
          </w:tcPr>
          <w:p w14:paraId="350D4ADE" w14:textId="77777777" w:rsidR="004A4D2C" w:rsidRDefault="004A4D2C" w:rsidP="00D50BE2"/>
        </w:tc>
      </w:tr>
      <w:tr w:rsidR="004A4D2C" w14:paraId="694CF4FA"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7CB0F7C2" w14:textId="77777777" w:rsidR="004A4D2C" w:rsidRDefault="004A4D2C" w:rsidP="00D50BE2">
            <w:r>
              <w:t>Copywriting</w:t>
            </w:r>
          </w:p>
        </w:tc>
        <w:tc>
          <w:tcPr>
            <w:tcW w:w="1378" w:type="dxa"/>
            <w:tcBorders>
              <w:top w:val="single" w:sz="4" w:space="0" w:color="000000"/>
              <w:left w:val="single" w:sz="4" w:space="0" w:color="000000"/>
              <w:bottom w:val="single" w:sz="4" w:space="0" w:color="000000"/>
              <w:right w:val="single" w:sz="4" w:space="0" w:color="000000"/>
            </w:tcBorders>
          </w:tcPr>
          <w:p w14:paraId="2C1DB81A"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0B2C8335" w14:textId="167281F0"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45B23FDA"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62485F7E" w14:textId="2D84D6AD" w:rsidR="004A4D2C" w:rsidRDefault="004A4D2C" w:rsidP="00D50BE2">
            <w:r>
              <w:t>Mgr. Svitlana Shurma,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D8441B0" w14:textId="77777777" w:rsidR="004A4D2C" w:rsidRDefault="004A4D2C" w:rsidP="00D50BE2">
            <w:pPr>
              <w:jc w:val="both"/>
            </w:pPr>
            <w:r>
              <w:t>1/LS</w:t>
            </w:r>
          </w:p>
          <w:p w14:paraId="25D8B968"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064D94AA" w14:textId="77777777" w:rsidR="004A4D2C" w:rsidRDefault="004A4D2C" w:rsidP="00D50BE2"/>
        </w:tc>
      </w:tr>
      <w:tr w:rsidR="004A4D2C" w14:paraId="624FF506"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85F1601" w14:textId="77777777" w:rsidR="004A4D2C" w:rsidRDefault="004A4D2C" w:rsidP="00D50BE2">
            <w:r>
              <w:t>Akademické psaní</w:t>
            </w:r>
          </w:p>
        </w:tc>
        <w:tc>
          <w:tcPr>
            <w:tcW w:w="1378" w:type="dxa"/>
            <w:tcBorders>
              <w:top w:val="single" w:sz="4" w:space="0" w:color="000000"/>
              <w:left w:val="single" w:sz="4" w:space="0" w:color="000000"/>
              <w:bottom w:val="single" w:sz="4" w:space="0" w:color="000000"/>
              <w:right w:val="single" w:sz="4" w:space="0" w:color="000000"/>
            </w:tcBorders>
          </w:tcPr>
          <w:p w14:paraId="02DBEF85"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4A807BE9" w14:textId="1C3D218E"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3E1E7522"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318081E1" w14:textId="4F723B8A" w:rsidR="004A4D2C" w:rsidRDefault="004A4D2C" w:rsidP="00D50BE2">
            <w:r>
              <w:t>PhDr. Katarína Nemčoková,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2A035720" w14:textId="77777777" w:rsidR="004A4D2C" w:rsidRDefault="004A4D2C" w:rsidP="00D50BE2">
            <w:pPr>
              <w:jc w:val="both"/>
            </w:pPr>
            <w:r>
              <w:t>1/LS</w:t>
            </w:r>
          </w:p>
          <w:p w14:paraId="5D323DEA"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6B7E2B4C" w14:textId="77777777" w:rsidR="004A4D2C" w:rsidRDefault="004A4D2C" w:rsidP="00D50BE2"/>
        </w:tc>
      </w:tr>
      <w:tr w:rsidR="004A4D2C" w14:paraId="56936577"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3077CF1B" w14:textId="77777777" w:rsidR="004A4D2C" w:rsidRDefault="004A4D2C" w:rsidP="00D50BE2">
            <w:r>
              <w:t>Samostatné studium</w:t>
            </w:r>
          </w:p>
        </w:tc>
        <w:tc>
          <w:tcPr>
            <w:tcW w:w="1378" w:type="dxa"/>
            <w:tcBorders>
              <w:top w:val="single" w:sz="4" w:space="0" w:color="000000"/>
              <w:left w:val="single" w:sz="4" w:space="0" w:color="000000"/>
              <w:bottom w:val="single" w:sz="4" w:space="0" w:color="000000"/>
              <w:right w:val="single" w:sz="4" w:space="0" w:color="000000"/>
            </w:tcBorders>
          </w:tcPr>
          <w:p w14:paraId="7F51162C" w14:textId="77777777" w:rsidR="004A4D2C" w:rsidRDefault="004A4D2C" w:rsidP="00D50BE2">
            <w:pPr>
              <w:jc w:val="both"/>
            </w:pPr>
            <w:r>
              <w:t>0p + 28s</w:t>
            </w:r>
          </w:p>
        </w:tc>
        <w:tc>
          <w:tcPr>
            <w:tcW w:w="767" w:type="dxa"/>
            <w:tcBorders>
              <w:top w:val="single" w:sz="4" w:space="0" w:color="000000"/>
              <w:left w:val="single" w:sz="4" w:space="0" w:color="000000"/>
              <w:bottom w:val="single" w:sz="4" w:space="0" w:color="000000"/>
              <w:right w:val="single" w:sz="4" w:space="0" w:color="000000"/>
            </w:tcBorders>
          </w:tcPr>
          <w:p w14:paraId="64CC8E3E" w14:textId="6F52C07B" w:rsidR="004A4D2C" w:rsidRDefault="006E686F" w:rsidP="00D50BE2">
            <w:pPr>
              <w:jc w:val="both"/>
            </w:pPr>
            <w:r>
              <w:t>Klz</w:t>
            </w:r>
          </w:p>
        </w:tc>
        <w:tc>
          <w:tcPr>
            <w:tcW w:w="623" w:type="dxa"/>
            <w:tcBorders>
              <w:top w:val="single" w:sz="4" w:space="0" w:color="000000"/>
              <w:left w:val="single" w:sz="4" w:space="0" w:color="000000"/>
              <w:bottom w:val="single" w:sz="4" w:space="0" w:color="000000"/>
              <w:right w:val="single" w:sz="4" w:space="0" w:color="000000"/>
            </w:tcBorders>
          </w:tcPr>
          <w:p w14:paraId="1679CEE5" w14:textId="77777777" w:rsidR="004A4D2C" w:rsidRDefault="004A4D2C" w:rsidP="00D50BE2">
            <w:pPr>
              <w:jc w:val="both"/>
            </w:pPr>
            <w:r>
              <w:t>4</w:t>
            </w:r>
          </w:p>
        </w:tc>
        <w:tc>
          <w:tcPr>
            <w:tcW w:w="2231" w:type="dxa"/>
            <w:tcBorders>
              <w:top w:val="single" w:sz="4" w:space="0" w:color="000000"/>
              <w:left w:val="single" w:sz="4" w:space="0" w:color="000000"/>
              <w:bottom w:val="single" w:sz="4" w:space="0" w:color="000000"/>
              <w:right w:val="single" w:sz="4" w:space="0" w:color="000000"/>
            </w:tcBorders>
          </w:tcPr>
          <w:p w14:paraId="5A02F005" w14:textId="43783AC4" w:rsidR="004A4D2C" w:rsidRDefault="004A4D2C" w:rsidP="00D50BE2">
            <w:r>
              <w:t>doc. Mgr. Roman Trušník,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3DBEDEEF" w14:textId="77777777" w:rsidR="004A4D2C" w:rsidRDefault="004A4D2C" w:rsidP="00D50BE2">
            <w:pPr>
              <w:jc w:val="both"/>
            </w:pPr>
            <w:r>
              <w:t>1/LS</w:t>
            </w:r>
          </w:p>
          <w:p w14:paraId="5E7B5EF9" w14:textId="77777777" w:rsidR="004A4D2C" w:rsidRDefault="004A4D2C" w:rsidP="00D50BE2">
            <w:r>
              <w:t>2/ZS</w:t>
            </w:r>
          </w:p>
        </w:tc>
        <w:tc>
          <w:tcPr>
            <w:tcW w:w="602" w:type="dxa"/>
            <w:tcBorders>
              <w:top w:val="single" w:sz="4" w:space="0" w:color="000000"/>
              <w:left w:val="single" w:sz="4" w:space="0" w:color="000000"/>
              <w:bottom w:val="single" w:sz="4" w:space="0" w:color="000000"/>
              <w:right w:val="single" w:sz="4" w:space="0" w:color="000000"/>
            </w:tcBorders>
          </w:tcPr>
          <w:p w14:paraId="3DF762BB" w14:textId="77777777" w:rsidR="004A4D2C" w:rsidRDefault="004A4D2C" w:rsidP="00D50BE2"/>
        </w:tc>
      </w:tr>
      <w:tr w:rsidR="004A4D2C" w14:paraId="2746E53A" w14:textId="77777777" w:rsidTr="00D50BE2">
        <w:trPr>
          <w:trHeight w:val="678"/>
        </w:trPr>
        <w:tc>
          <w:tcPr>
            <w:tcW w:w="9285" w:type="dxa"/>
            <w:gridSpan w:val="8"/>
            <w:tcBorders>
              <w:top w:val="single" w:sz="4" w:space="0" w:color="000000"/>
              <w:left w:val="single" w:sz="4" w:space="0" w:color="000000"/>
              <w:bottom w:val="single" w:sz="4" w:space="0" w:color="000000"/>
              <w:right w:val="single" w:sz="4" w:space="0" w:color="000000"/>
            </w:tcBorders>
          </w:tcPr>
          <w:p w14:paraId="563A9A22" w14:textId="2EFCB249" w:rsidR="0018091F" w:rsidRPr="00C12454" w:rsidRDefault="0018091F" w:rsidP="0018091F">
            <w:pPr>
              <w:jc w:val="both"/>
            </w:pPr>
            <w:r w:rsidRPr="00C12454">
              <w:t>*</w:t>
            </w:r>
            <w:r w:rsidR="00C12454">
              <w:t xml:space="preserve"> je-li uveden jen jeden vyučující, je </w:t>
            </w:r>
            <w:r w:rsidRPr="00C12454">
              <w:t>současně garant</w:t>
            </w:r>
            <w:r w:rsidR="00C12454">
              <w:t>em</w:t>
            </w:r>
            <w:r w:rsidRPr="00C12454">
              <w:t xml:space="preserve"> předmět</w:t>
            </w:r>
            <w:r w:rsidR="00C12454">
              <w:t>u</w:t>
            </w:r>
          </w:p>
          <w:p w14:paraId="110BEC2F" w14:textId="77777777" w:rsidR="0018091F" w:rsidRDefault="0018091F" w:rsidP="00D50BE2">
            <w:pPr>
              <w:jc w:val="both"/>
              <w:rPr>
                <w:b/>
              </w:rPr>
            </w:pPr>
          </w:p>
          <w:p w14:paraId="6FA875A5" w14:textId="62812F99" w:rsidR="004A4D2C" w:rsidRDefault="004A4D2C" w:rsidP="00D50BE2">
            <w:pPr>
              <w:jc w:val="both"/>
              <w:rPr>
                <w:b/>
              </w:rPr>
            </w:pPr>
            <w:r>
              <w:rPr>
                <w:b/>
              </w:rPr>
              <w:t>Podmínka pro splnění této skupiny předmětů:</w:t>
            </w:r>
          </w:p>
          <w:p w14:paraId="10CD45A7" w14:textId="3BC69E54" w:rsidR="00C90DF0" w:rsidRDefault="00C90DF0" w:rsidP="00CD3420">
            <w:r>
              <w:t>V letním semestru 1. ročníku si s</w:t>
            </w:r>
            <w:r w:rsidR="004A4D2C" w:rsidRPr="00A93712">
              <w:t xml:space="preserve">tudent </w:t>
            </w:r>
            <w:r w:rsidR="004A4D2C">
              <w:t xml:space="preserve">z aktuální nabídky </w:t>
            </w:r>
            <w:r w:rsidR="00CD3420">
              <w:t>povinně volitelných předmětů</w:t>
            </w:r>
            <w:r w:rsidR="004A4D2C">
              <w:t xml:space="preserve"> skupiny 1 dle svého zájmu volí </w:t>
            </w:r>
            <w:r>
              <w:t>čtyři předměty.</w:t>
            </w:r>
          </w:p>
          <w:p w14:paraId="756DE1EB" w14:textId="050BDBE3" w:rsidR="00C90DF0" w:rsidRDefault="00C90DF0" w:rsidP="00CD3420">
            <w:r>
              <w:t>V zimním semestru 2. ročníku si s</w:t>
            </w:r>
            <w:r w:rsidRPr="00A93712">
              <w:t xml:space="preserve">tudent </w:t>
            </w:r>
            <w:r>
              <w:t xml:space="preserve">z aktuální nabídky </w:t>
            </w:r>
            <w:r w:rsidR="00CD3420">
              <w:t xml:space="preserve">povinně volitelných předmětů </w:t>
            </w:r>
            <w:r>
              <w:t>skupiny 1 dle svého zájmu volí tři předměty.</w:t>
            </w:r>
          </w:p>
          <w:p w14:paraId="14311973" w14:textId="3AC12767" w:rsidR="001610E4" w:rsidRDefault="001610E4" w:rsidP="00D50BE2">
            <w:pPr>
              <w:jc w:val="both"/>
              <w:rPr>
                <w:b/>
              </w:rPr>
            </w:pPr>
          </w:p>
          <w:p w14:paraId="3AAA0321" w14:textId="77777777" w:rsidR="004A4D2C" w:rsidRDefault="004A4D2C" w:rsidP="00D50BE2">
            <w:pPr>
              <w:jc w:val="both"/>
            </w:pPr>
          </w:p>
        </w:tc>
      </w:tr>
      <w:tr w:rsidR="004A4D2C" w14:paraId="2AEC65D4" w14:textId="77777777" w:rsidTr="00D50BE2">
        <w:tc>
          <w:tcPr>
            <w:tcW w:w="928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5D4AC8C" w14:textId="77777777" w:rsidR="004A4D2C" w:rsidRDefault="004A4D2C" w:rsidP="00D50BE2">
            <w:pPr>
              <w:jc w:val="center"/>
            </w:pPr>
            <w:r>
              <w:rPr>
                <w:b/>
                <w:sz w:val="22"/>
              </w:rPr>
              <w:t>Povinně volitelné předměty – skupina 2</w:t>
            </w:r>
          </w:p>
        </w:tc>
      </w:tr>
      <w:tr w:rsidR="004A4D2C" w14:paraId="6250AFFC"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A0B503B" w14:textId="77777777" w:rsidR="004A4D2C" w:rsidRDefault="004A4D2C" w:rsidP="00D50BE2">
            <w:pPr>
              <w:jc w:val="both"/>
            </w:pPr>
            <w:r>
              <w:t>Úvod do didaktiky angličtiny</w:t>
            </w:r>
          </w:p>
        </w:tc>
        <w:tc>
          <w:tcPr>
            <w:tcW w:w="1378" w:type="dxa"/>
            <w:tcBorders>
              <w:top w:val="single" w:sz="4" w:space="0" w:color="000000"/>
              <w:left w:val="single" w:sz="4" w:space="0" w:color="000000"/>
              <w:bottom w:val="single" w:sz="4" w:space="0" w:color="000000"/>
              <w:right w:val="single" w:sz="4" w:space="0" w:color="000000"/>
            </w:tcBorders>
          </w:tcPr>
          <w:p w14:paraId="2F11B596" w14:textId="77777777" w:rsidR="004A4D2C" w:rsidRDefault="004A4D2C" w:rsidP="00D50BE2">
            <w:pPr>
              <w:jc w:val="both"/>
            </w:pPr>
            <w:r>
              <w:t>0p + 20s</w:t>
            </w:r>
          </w:p>
        </w:tc>
        <w:tc>
          <w:tcPr>
            <w:tcW w:w="767" w:type="dxa"/>
            <w:tcBorders>
              <w:top w:val="single" w:sz="4" w:space="0" w:color="000000"/>
              <w:left w:val="single" w:sz="4" w:space="0" w:color="000000"/>
              <w:bottom w:val="single" w:sz="4" w:space="0" w:color="000000"/>
              <w:right w:val="single" w:sz="4" w:space="0" w:color="000000"/>
            </w:tcBorders>
          </w:tcPr>
          <w:p w14:paraId="55700046" w14:textId="7C50549B" w:rsidR="004A4D2C" w:rsidRDefault="006E686F" w:rsidP="006E686F">
            <w:pPr>
              <w:jc w:val="both"/>
            </w:pPr>
            <w:r>
              <w:t>K</w:t>
            </w:r>
            <w:r w:rsidR="004A4D2C">
              <w:t>lz</w:t>
            </w:r>
          </w:p>
        </w:tc>
        <w:tc>
          <w:tcPr>
            <w:tcW w:w="623" w:type="dxa"/>
            <w:tcBorders>
              <w:top w:val="single" w:sz="4" w:space="0" w:color="000000"/>
              <w:left w:val="single" w:sz="4" w:space="0" w:color="000000"/>
              <w:bottom w:val="single" w:sz="4" w:space="0" w:color="000000"/>
              <w:right w:val="single" w:sz="4" w:space="0" w:color="000000"/>
            </w:tcBorders>
          </w:tcPr>
          <w:p w14:paraId="44C773E4" w14:textId="77777777" w:rsidR="004A4D2C" w:rsidRDefault="004A4D2C" w:rsidP="00D50BE2">
            <w:pPr>
              <w:jc w:val="both"/>
            </w:pPr>
            <w:r>
              <w:t>3</w:t>
            </w:r>
          </w:p>
        </w:tc>
        <w:tc>
          <w:tcPr>
            <w:tcW w:w="2231" w:type="dxa"/>
            <w:tcBorders>
              <w:top w:val="single" w:sz="4" w:space="0" w:color="000000"/>
              <w:left w:val="single" w:sz="4" w:space="0" w:color="000000"/>
              <w:bottom w:val="single" w:sz="4" w:space="0" w:color="000000"/>
              <w:right w:val="single" w:sz="4" w:space="0" w:color="000000"/>
            </w:tcBorders>
          </w:tcPr>
          <w:p w14:paraId="32B5D256" w14:textId="6EA0474A" w:rsidR="004A4D2C" w:rsidRDefault="004A4D2C" w:rsidP="008871A8">
            <w:r>
              <w:t>prof. PaedDr. Zdena Kráľová, PhD. (</w:t>
            </w:r>
            <w:r w:rsidR="00A231E9">
              <w:t>100 %</w:t>
            </w:r>
            <w:r>
              <w:t>)</w:t>
            </w:r>
          </w:p>
        </w:tc>
        <w:tc>
          <w:tcPr>
            <w:tcW w:w="912" w:type="dxa"/>
            <w:tcBorders>
              <w:top w:val="single" w:sz="4" w:space="0" w:color="000000"/>
              <w:left w:val="single" w:sz="4" w:space="0" w:color="000000"/>
              <w:bottom w:val="single" w:sz="4" w:space="0" w:color="000000"/>
              <w:right w:val="single" w:sz="4" w:space="0" w:color="000000"/>
            </w:tcBorders>
          </w:tcPr>
          <w:p w14:paraId="04530549" w14:textId="77777777" w:rsidR="004A4D2C" w:rsidRDefault="004A4D2C" w:rsidP="00D50BE2">
            <w:pPr>
              <w:jc w:val="both"/>
            </w:pPr>
            <w:r>
              <w:t>2/LS</w:t>
            </w:r>
          </w:p>
        </w:tc>
        <w:tc>
          <w:tcPr>
            <w:tcW w:w="602" w:type="dxa"/>
            <w:tcBorders>
              <w:top w:val="single" w:sz="4" w:space="0" w:color="000000"/>
              <w:left w:val="single" w:sz="4" w:space="0" w:color="000000"/>
              <w:bottom w:val="single" w:sz="4" w:space="0" w:color="000000"/>
              <w:right w:val="single" w:sz="4" w:space="0" w:color="000000"/>
            </w:tcBorders>
          </w:tcPr>
          <w:p w14:paraId="7FFE8567" w14:textId="77777777" w:rsidR="004A4D2C" w:rsidRDefault="004A4D2C" w:rsidP="00D50BE2">
            <w:pPr>
              <w:jc w:val="both"/>
            </w:pPr>
          </w:p>
        </w:tc>
      </w:tr>
      <w:tr w:rsidR="004A4D2C" w14:paraId="3667E01E"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C7C4238" w14:textId="77777777" w:rsidR="004A4D2C" w:rsidRDefault="004A4D2C" w:rsidP="00D50BE2">
            <w:pPr>
              <w:jc w:val="both"/>
            </w:pPr>
            <w:r>
              <w:t>Úvod do knihovnictví</w:t>
            </w:r>
          </w:p>
        </w:tc>
        <w:tc>
          <w:tcPr>
            <w:tcW w:w="1378" w:type="dxa"/>
            <w:tcBorders>
              <w:top w:val="single" w:sz="4" w:space="0" w:color="000000"/>
              <w:left w:val="single" w:sz="4" w:space="0" w:color="000000"/>
              <w:bottom w:val="single" w:sz="4" w:space="0" w:color="000000"/>
              <w:right w:val="single" w:sz="4" w:space="0" w:color="000000"/>
            </w:tcBorders>
          </w:tcPr>
          <w:p w14:paraId="560538DB" w14:textId="77777777" w:rsidR="004A4D2C" w:rsidRDefault="004A4D2C" w:rsidP="00D50BE2">
            <w:pPr>
              <w:jc w:val="both"/>
            </w:pPr>
            <w:r>
              <w:t>0p + 20s</w:t>
            </w:r>
          </w:p>
        </w:tc>
        <w:tc>
          <w:tcPr>
            <w:tcW w:w="767" w:type="dxa"/>
            <w:tcBorders>
              <w:top w:val="single" w:sz="4" w:space="0" w:color="000000"/>
              <w:left w:val="single" w:sz="4" w:space="0" w:color="000000"/>
              <w:bottom w:val="single" w:sz="4" w:space="0" w:color="000000"/>
              <w:right w:val="single" w:sz="4" w:space="0" w:color="000000"/>
            </w:tcBorders>
          </w:tcPr>
          <w:p w14:paraId="21631396" w14:textId="5E1A3919" w:rsidR="004A4D2C" w:rsidRDefault="006E686F" w:rsidP="00D50BE2">
            <w:pPr>
              <w:jc w:val="both"/>
            </w:pPr>
            <w:r>
              <w:t>K</w:t>
            </w:r>
            <w:r w:rsidR="004A4D2C">
              <w:t>lz</w:t>
            </w:r>
          </w:p>
        </w:tc>
        <w:tc>
          <w:tcPr>
            <w:tcW w:w="623" w:type="dxa"/>
            <w:tcBorders>
              <w:top w:val="single" w:sz="4" w:space="0" w:color="000000"/>
              <w:left w:val="single" w:sz="4" w:space="0" w:color="000000"/>
              <w:bottom w:val="single" w:sz="4" w:space="0" w:color="000000"/>
              <w:right w:val="single" w:sz="4" w:space="0" w:color="000000"/>
            </w:tcBorders>
          </w:tcPr>
          <w:p w14:paraId="70F315CA" w14:textId="77777777" w:rsidR="004A4D2C" w:rsidRDefault="004A4D2C" w:rsidP="00D50BE2">
            <w:pPr>
              <w:jc w:val="both"/>
            </w:pPr>
            <w:r>
              <w:t>3</w:t>
            </w:r>
          </w:p>
        </w:tc>
        <w:tc>
          <w:tcPr>
            <w:tcW w:w="2231" w:type="dxa"/>
            <w:tcBorders>
              <w:top w:val="single" w:sz="4" w:space="0" w:color="000000"/>
              <w:left w:val="single" w:sz="4" w:space="0" w:color="000000"/>
              <w:bottom w:val="single" w:sz="4" w:space="0" w:color="000000"/>
              <w:right w:val="single" w:sz="4" w:space="0" w:color="000000"/>
            </w:tcBorders>
          </w:tcPr>
          <w:p w14:paraId="3897DE58" w14:textId="79D1426B" w:rsidR="004A4D2C" w:rsidRDefault="004A4D2C" w:rsidP="00D50BE2">
            <w:r w:rsidRPr="0025318B">
              <w:t xml:space="preserve">PhDr. Ondřej Fabián </w:t>
            </w:r>
            <w:r>
              <w:t>(</w:t>
            </w:r>
            <w:r w:rsidR="0025318B">
              <w:t xml:space="preserve">garant, </w:t>
            </w:r>
            <w:r>
              <w:t>50</w:t>
            </w:r>
            <w:r w:rsidR="00A231E9">
              <w:t> </w:t>
            </w:r>
            <w:r>
              <w:t>%), Mgr. Pavel Holík (50</w:t>
            </w:r>
            <w:r w:rsidR="00A231E9">
              <w:t> </w:t>
            </w:r>
            <w:r>
              <w:t>%) (odborníci z praxe)</w:t>
            </w:r>
          </w:p>
        </w:tc>
        <w:tc>
          <w:tcPr>
            <w:tcW w:w="912" w:type="dxa"/>
            <w:tcBorders>
              <w:top w:val="single" w:sz="4" w:space="0" w:color="000000"/>
              <w:left w:val="single" w:sz="4" w:space="0" w:color="000000"/>
              <w:bottom w:val="single" w:sz="4" w:space="0" w:color="000000"/>
              <w:right w:val="single" w:sz="4" w:space="0" w:color="000000"/>
            </w:tcBorders>
          </w:tcPr>
          <w:p w14:paraId="3539A877" w14:textId="77777777" w:rsidR="004A4D2C" w:rsidRDefault="004A4D2C" w:rsidP="00D50BE2">
            <w:pPr>
              <w:jc w:val="both"/>
            </w:pPr>
            <w:r>
              <w:t>2/LS</w:t>
            </w:r>
          </w:p>
        </w:tc>
        <w:tc>
          <w:tcPr>
            <w:tcW w:w="602" w:type="dxa"/>
            <w:tcBorders>
              <w:top w:val="single" w:sz="4" w:space="0" w:color="000000"/>
              <w:left w:val="single" w:sz="4" w:space="0" w:color="000000"/>
              <w:bottom w:val="single" w:sz="4" w:space="0" w:color="000000"/>
              <w:right w:val="single" w:sz="4" w:space="0" w:color="000000"/>
            </w:tcBorders>
          </w:tcPr>
          <w:p w14:paraId="0000B68D" w14:textId="77777777" w:rsidR="004A4D2C" w:rsidRDefault="004A4D2C" w:rsidP="00D50BE2">
            <w:pPr>
              <w:jc w:val="both"/>
            </w:pPr>
          </w:p>
        </w:tc>
      </w:tr>
      <w:tr w:rsidR="004A4D2C" w14:paraId="4457ED8F" w14:textId="77777777" w:rsidTr="00213606">
        <w:tc>
          <w:tcPr>
            <w:tcW w:w="2772" w:type="dxa"/>
            <w:gridSpan w:val="2"/>
            <w:tcBorders>
              <w:top w:val="single" w:sz="4" w:space="0" w:color="000000"/>
              <w:left w:val="single" w:sz="4" w:space="0" w:color="000000"/>
              <w:bottom w:val="single" w:sz="4" w:space="0" w:color="000000"/>
              <w:right w:val="single" w:sz="4" w:space="0" w:color="000000"/>
            </w:tcBorders>
          </w:tcPr>
          <w:p w14:paraId="4A0DAEC6" w14:textId="77777777" w:rsidR="004A4D2C" w:rsidRDefault="004A4D2C" w:rsidP="00D50BE2">
            <w:pPr>
              <w:jc w:val="both"/>
            </w:pPr>
            <w:r>
              <w:t>Základy podnikání</w:t>
            </w:r>
          </w:p>
        </w:tc>
        <w:tc>
          <w:tcPr>
            <w:tcW w:w="1378" w:type="dxa"/>
            <w:tcBorders>
              <w:top w:val="single" w:sz="4" w:space="0" w:color="000000"/>
              <w:left w:val="single" w:sz="4" w:space="0" w:color="000000"/>
              <w:bottom w:val="single" w:sz="4" w:space="0" w:color="000000"/>
              <w:right w:val="single" w:sz="4" w:space="0" w:color="000000"/>
            </w:tcBorders>
          </w:tcPr>
          <w:p w14:paraId="09F6BB53" w14:textId="77777777" w:rsidR="004A4D2C" w:rsidRDefault="004A4D2C" w:rsidP="00D50BE2">
            <w:pPr>
              <w:jc w:val="both"/>
            </w:pPr>
            <w:r>
              <w:t>0p + 20s</w:t>
            </w:r>
          </w:p>
        </w:tc>
        <w:tc>
          <w:tcPr>
            <w:tcW w:w="767" w:type="dxa"/>
            <w:tcBorders>
              <w:top w:val="single" w:sz="4" w:space="0" w:color="000000"/>
              <w:left w:val="single" w:sz="4" w:space="0" w:color="000000"/>
              <w:bottom w:val="single" w:sz="4" w:space="0" w:color="000000"/>
              <w:right w:val="single" w:sz="4" w:space="0" w:color="000000"/>
            </w:tcBorders>
          </w:tcPr>
          <w:p w14:paraId="597D0703" w14:textId="18BA9D15" w:rsidR="004A4D2C" w:rsidRDefault="006E686F" w:rsidP="00D50BE2">
            <w:pPr>
              <w:jc w:val="both"/>
            </w:pPr>
            <w:r>
              <w:t>K</w:t>
            </w:r>
            <w:r w:rsidR="004A4D2C">
              <w:t>lz</w:t>
            </w:r>
          </w:p>
        </w:tc>
        <w:tc>
          <w:tcPr>
            <w:tcW w:w="623" w:type="dxa"/>
            <w:tcBorders>
              <w:top w:val="single" w:sz="4" w:space="0" w:color="000000"/>
              <w:left w:val="single" w:sz="4" w:space="0" w:color="000000"/>
              <w:bottom w:val="single" w:sz="4" w:space="0" w:color="000000"/>
              <w:right w:val="single" w:sz="4" w:space="0" w:color="000000"/>
            </w:tcBorders>
          </w:tcPr>
          <w:p w14:paraId="2C82F035" w14:textId="77777777" w:rsidR="004A4D2C" w:rsidRDefault="004A4D2C" w:rsidP="00D50BE2">
            <w:pPr>
              <w:jc w:val="both"/>
            </w:pPr>
            <w:r>
              <w:t>3</w:t>
            </w:r>
          </w:p>
        </w:tc>
        <w:tc>
          <w:tcPr>
            <w:tcW w:w="2231" w:type="dxa"/>
            <w:tcBorders>
              <w:top w:val="single" w:sz="4" w:space="0" w:color="000000"/>
              <w:left w:val="single" w:sz="4" w:space="0" w:color="000000"/>
              <w:bottom w:val="single" w:sz="4" w:space="0" w:color="000000"/>
              <w:right w:val="single" w:sz="4" w:space="0" w:color="000000"/>
            </w:tcBorders>
          </w:tcPr>
          <w:p w14:paraId="3645ED3B" w14:textId="5A296A64" w:rsidR="004A4D2C" w:rsidRDefault="004A4D2C" w:rsidP="008871A8">
            <w:r>
              <w:t>doc. Ing. Petr Novák, Ph.D. (100</w:t>
            </w:r>
            <w:r w:rsidR="00A231E9">
              <w:t> </w:t>
            </w:r>
            <w:r>
              <w:t>%)</w:t>
            </w:r>
          </w:p>
        </w:tc>
        <w:tc>
          <w:tcPr>
            <w:tcW w:w="912" w:type="dxa"/>
            <w:tcBorders>
              <w:top w:val="single" w:sz="4" w:space="0" w:color="000000"/>
              <w:left w:val="single" w:sz="4" w:space="0" w:color="000000"/>
              <w:bottom w:val="single" w:sz="4" w:space="0" w:color="000000"/>
              <w:right w:val="single" w:sz="4" w:space="0" w:color="000000"/>
            </w:tcBorders>
          </w:tcPr>
          <w:p w14:paraId="33AAD151" w14:textId="77777777" w:rsidR="004A4D2C" w:rsidRDefault="004A4D2C" w:rsidP="00D50BE2">
            <w:pPr>
              <w:jc w:val="both"/>
            </w:pPr>
            <w:r>
              <w:t>2/LS</w:t>
            </w:r>
          </w:p>
        </w:tc>
        <w:tc>
          <w:tcPr>
            <w:tcW w:w="602" w:type="dxa"/>
            <w:tcBorders>
              <w:top w:val="single" w:sz="4" w:space="0" w:color="000000"/>
              <w:left w:val="single" w:sz="4" w:space="0" w:color="000000"/>
              <w:bottom w:val="single" w:sz="4" w:space="0" w:color="000000"/>
              <w:right w:val="single" w:sz="4" w:space="0" w:color="000000"/>
            </w:tcBorders>
          </w:tcPr>
          <w:p w14:paraId="3B2CE4F2" w14:textId="77777777" w:rsidR="004A4D2C" w:rsidRDefault="004A4D2C" w:rsidP="00D50BE2">
            <w:pPr>
              <w:jc w:val="both"/>
            </w:pPr>
          </w:p>
        </w:tc>
      </w:tr>
      <w:tr w:rsidR="004A4D2C" w14:paraId="0BD9178D" w14:textId="77777777" w:rsidTr="00D50BE2">
        <w:trPr>
          <w:trHeight w:val="747"/>
        </w:trPr>
        <w:tc>
          <w:tcPr>
            <w:tcW w:w="9285" w:type="dxa"/>
            <w:gridSpan w:val="8"/>
            <w:tcBorders>
              <w:top w:val="single" w:sz="4" w:space="0" w:color="000000"/>
              <w:left w:val="single" w:sz="4" w:space="0" w:color="000000"/>
              <w:bottom w:val="single" w:sz="4" w:space="0" w:color="000000"/>
              <w:right w:val="single" w:sz="4" w:space="0" w:color="000000"/>
            </w:tcBorders>
          </w:tcPr>
          <w:p w14:paraId="7C415206" w14:textId="77777777" w:rsidR="004A4D2C" w:rsidRDefault="004A4D2C" w:rsidP="00D50BE2">
            <w:pPr>
              <w:jc w:val="both"/>
              <w:rPr>
                <w:b/>
              </w:rPr>
            </w:pPr>
            <w:r>
              <w:rPr>
                <w:b/>
              </w:rPr>
              <w:t>Podmínka pro splnění této skupiny předmětů:</w:t>
            </w:r>
          </w:p>
          <w:p w14:paraId="03E37C4A" w14:textId="4F88AB1D" w:rsidR="00C90DF0" w:rsidRDefault="00C90DF0" w:rsidP="00C90DF0">
            <w:pPr>
              <w:jc w:val="both"/>
            </w:pPr>
            <w:r>
              <w:t>V letním semestru 2. ročníku si s</w:t>
            </w:r>
            <w:r w:rsidRPr="00A93712">
              <w:t xml:space="preserve">tudent </w:t>
            </w:r>
            <w:r>
              <w:t xml:space="preserve">z aktuální nabídky </w:t>
            </w:r>
            <w:r w:rsidR="00CD3420">
              <w:t xml:space="preserve">povinně volitelných předmětů </w:t>
            </w:r>
            <w:r>
              <w:t>skupiny 2 dle svého zájmu volí dva předměty.</w:t>
            </w:r>
          </w:p>
          <w:p w14:paraId="76253116" w14:textId="77777777" w:rsidR="004A4D2C" w:rsidRPr="00A93712" w:rsidRDefault="004A4D2C" w:rsidP="00D50BE2">
            <w:pPr>
              <w:jc w:val="both"/>
            </w:pPr>
          </w:p>
        </w:tc>
      </w:tr>
      <w:tr w:rsidR="004A4D2C" w14:paraId="6F074F01" w14:textId="77777777" w:rsidTr="00213606">
        <w:tc>
          <w:tcPr>
            <w:tcW w:w="41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226927C2" w14:textId="77777777" w:rsidR="004A4D2C" w:rsidRDefault="004A4D2C" w:rsidP="00D50BE2">
            <w:pPr>
              <w:jc w:val="both"/>
              <w:rPr>
                <w:b/>
              </w:rPr>
            </w:pPr>
            <w:r>
              <w:rPr>
                <w:b/>
              </w:rPr>
              <w:t xml:space="preserve"> Součásti SZZ a jejich obsah</w:t>
            </w:r>
          </w:p>
        </w:tc>
        <w:tc>
          <w:tcPr>
            <w:tcW w:w="5135" w:type="dxa"/>
            <w:gridSpan w:val="5"/>
            <w:tcBorders>
              <w:top w:val="single" w:sz="4" w:space="0" w:color="000000"/>
              <w:left w:val="single" w:sz="4" w:space="0" w:color="000000"/>
              <w:right w:val="single" w:sz="4" w:space="0" w:color="000000"/>
            </w:tcBorders>
          </w:tcPr>
          <w:p w14:paraId="37270569" w14:textId="77777777" w:rsidR="004A4D2C" w:rsidRDefault="004A4D2C" w:rsidP="00D50BE2">
            <w:pPr>
              <w:jc w:val="both"/>
            </w:pPr>
          </w:p>
        </w:tc>
      </w:tr>
      <w:tr w:rsidR="004A4D2C" w14:paraId="5314FF70" w14:textId="77777777" w:rsidTr="00D50BE2">
        <w:trPr>
          <w:trHeight w:val="20"/>
        </w:trPr>
        <w:tc>
          <w:tcPr>
            <w:tcW w:w="9285" w:type="dxa"/>
            <w:gridSpan w:val="8"/>
            <w:tcBorders>
              <w:left w:val="single" w:sz="4" w:space="0" w:color="000000"/>
              <w:bottom w:val="single" w:sz="4" w:space="0" w:color="000000"/>
              <w:right w:val="single" w:sz="4" w:space="0" w:color="000000"/>
            </w:tcBorders>
          </w:tcPr>
          <w:p w14:paraId="63AC17DE" w14:textId="0D6EF6B5" w:rsidR="004A4D2C" w:rsidRDefault="004A4D2C" w:rsidP="00D50BE2">
            <w:r>
              <w:t xml:space="preserve">V souladu s vnitřními předpisy </w:t>
            </w:r>
            <w:r w:rsidR="002776C9">
              <w:t>UTB</w:t>
            </w:r>
            <w:r>
              <w:t xml:space="preserve"> ve Zlíně </w:t>
            </w:r>
            <w:r w:rsidR="002776C9">
              <w:t xml:space="preserve">a FHS UTB ve Zlíně </w:t>
            </w:r>
            <w:r w:rsidR="004A5222">
              <w:t>obsahuje</w:t>
            </w:r>
            <w:r>
              <w:t xml:space="preserve"> SZZ </w:t>
            </w:r>
            <w:r w:rsidR="004A5222">
              <w:t>dvě části</w:t>
            </w:r>
            <w:r>
              <w:t xml:space="preserve">: </w:t>
            </w:r>
          </w:p>
          <w:p w14:paraId="74FB31C0" w14:textId="77777777" w:rsidR="004A5222" w:rsidRDefault="004A5222" w:rsidP="00D50BE2"/>
          <w:p w14:paraId="5C1C9D60" w14:textId="77777777" w:rsidR="004A4D2C" w:rsidRDefault="004A4D2C" w:rsidP="00D50BE2">
            <w:r>
              <w:t>I. Obhajoba diplomové práce</w:t>
            </w:r>
          </w:p>
          <w:p w14:paraId="50CE6422" w14:textId="77777777" w:rsidR="004A4D2C" w:rsidRDefault="004A4D2C" w:rsidP="00D50BE2">
            <w:r>
              <w:t>II. Odborná rozprava: předmět Anglická filologie</w:t>
            </w:r>
          </w:p>
          <w:p w14:paraId="18E45AA6" w14:textId="77777777" w:rsidR="004A4D2C" w:rsidRDefault="004A4D2C" w:rsidP="00D50BE2"/>
          <w:p w14:paraId="0B76542C" w14:textId="70D03A5A" w:rsidR="004A4D2C" w:rsidRDefault="004A5222" w:rsidP="00D50BE2">
            <w:r>
              <w:t xml:space="preserve">Součástí odborné rozpravy jsou poznatky </w:t>
            </w:r>
            <w:r w:rsidR="004A4D2C">
              <w:t xml:space="preserve">z předmětů Varianty angličtiny, Analýza diskurzu, Pragmatika, Sociolingvistika, </w:t>
            </w:r>
            <w:r w:rsidR="00412E3C">
              <w:t>Principy</w:t>
            </w:r>
            <w:r>
              <w:t xml:space="preserve"> a praxe překladu</w:t>
            </w:r>
            <w:r w:rsidR="004A4D2C">
              <w:t xml:space="preserve">, </w:t>
            </w:r>
            <w:r w:rsidR="00A3502E">
              <w:t xml:space="preserve">Teorie literatury, </w:t>
            </w:r>
            <w:r w:rsidR="004A4D2C">
              <w:t>Anglofonní literatury 1 a 2 a Digital Humanities. Jako východisko pro rozpravu student předkládá seznam šesti prostudovaných titulů odborné literatury, přičemž tři tituly vybírá z</w:t>
            </w:r>
            <w:r w:rsidR="000E14B7">
              <w:t> </w:t>
            </w:r>
            <w:r w:rsidR="004A4D2C">
              <w:t xml:space="preserve">předepsané základní literatury v absolvovaných předmětech a tři tituly volí dle svého odborného zájmu. Titulem se rozumí jedna knižní publikace, nebo soubor odborných článků v rozsahu nejméně 200 stran. Součástí </w:t>
            </w:r>
            <w:r w:rsidR="00317107">
              <w:t>klasifikace</w:t>
            </w:r>
            <w:r w:rsidR="004A4D2C">
              <w:t xml:space="preserve"> z odborné rozpravy je i hodnocení studentovy jazykové kompetence.</w:t>
            </w:r>
          </w:p>
          <w:p w14:paraId="543D69E9" w14:textId="36E97231" w:rsidR="004A4D2C" w:rsidRDefault="004A4D2C" w:rsidP="003930F0"/>
        </w:tc>
      </w:tr>
      <w:tr w:rsidR="004A4D2C" w14:paraId="538A766F" w14:textId="77777777" w:rsidTr="00213606">
        <w:tc>
          <w:tcPr>
            <w:tcW w:w="41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679845D3" w14:textId="77777777" w:rsidR="004A4D2C" w:rsidRDefault="004A4D2C" w:rsidP="00D50BE2">
            <w:pPr>
              <w:jc w:val="both"/>
              <w:rPr>
                <w:b/>
              </w:rPr>
            </w:pPr>
            <w:r>
              <w:rPr>
                <w:b/>
              </w:rPr>
              <w:t>Další studijní povinnosti</w:t>
            </w:r>
          </w:p>
        </w:tc>
        <w:tc>
          <w:tcPr>
            <w:tcW w:w="5135" w:type="dxa"/>
            <w:gridSpan w:val="5"/>
            <w:tcBorders>
              <w:top w:val="single" w:sz="4" w:space="0" w:color="000000"/>
              <w:left w:val="single" w:sz="4" w:space="0" w:color="000000"/>
              <w:right w:val="single" w:sz="4" w:space="0" w:color="000000"/>
            </w:tcBorders>
          </w:tcPr>
          <w:p w14:paraId="57BB9D32" w14:textId="77777777" w:rsidR="004A4D2C" w:rsidRDefault="004A4D2C" w:rsidP="00D50BE2">
            <w:pPr>
              <w:jc w:val="both"/>
            </w:pPr>
          </w:p>
        </w:tc>
      </w:tr>
      <w:tr w:rsidR="004A4D2C" w14:paraId="2E81C064" w14:textId="77777777" w:rsidTr="00D50BE2">
        <w:trPr>
          <w:trHeight w:val="20"/>
        </w:trPr>
        <w:tc>
          <w:tcPr>
            <w:tcW w:w="9285" w:type="dxa"/>
            <w:gridSpan w:val="8"/>
            <w:tcBorders>
              <w:left w:val="single" w:sz="4" w:space="0" w:color="000000"/>
              <w:bottom w:val="single" w:sz="4" w:space="0" w:color="000000"/>
              <w:right w:val="single" w:sz="4" w:space="0" w:color="000000"/>
            </w:tcBorders>
          </w:tcPr>
          <w:p w14:paraId="01EE500D" w14:textId="359607B0" w:rsidR="004A4D2C" w:rsidRDefault="004A4D2C" w:rsidP="00D50BE2">
            <w:pPr>
              <w:jc w:val="both"/>
            </w:pPr>
          </w:p>
        </w:tc>
      </w:tr>
      <w:tr w:rsidR="004A4D2C" w14:paraId="6913B678" w14:textId="77777777" w:rsidTr="00213606">
        <w:tc>
          <w:tcPr>
            <w:tcW w:w="41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42BE829D" w14:textId="77777777" w:rsidR="004A4D2C" w:rsidRDefault="004A4D2C" w:rsidP="00D50BE2">
            <w:pPr>
              <w:rPr>
                <w:b/>
              </w:rPr>
            </w:pPr>
            <w:r>
              <w:rPr>
                <w:b/>
              </w:rPr>
              <w:t xml:space="preserve">Návrh témat kvalifikačních prací /témata obhájených </w:t>
            </w:r>
            <w:r w:rsidRPr="00DC375C">
              <w:rPr>
                <w:b/>
              </w:rPr>
              <w:t>prací a přístup k obhájeným kvalifikačním pracím</w:t>
            </w:r>
          </w:p>
        </w:tc>
        <w:tc>
          <w:tcPr>
            <w:tcW w:w="5135" w:type="dxa"/>
            <w:gridSpan w:val="5"/>
            <w:tcBorders>
              <w:top w:val="single" w:sz="4" w:space="0" w:color="000000"/>
              <w:left w:val="single" w:sz="4" w:space="0" w:color="000000"/>
              <w:right w:val="single" w:sz="4" w:space="0" w:color="000000"/>
            </w:tcBorders>
          </w:tcPr>
          <w:p w14:paraId="21A59A0D" w14:textId="77777777" w:rsidR="004A4D2C" w:rsidRDefault="004A4D2C" w:rsidP="00D50BE2">
            <w:pPr>
              <w:jc w:val="both"/>
            </w:pPr>
          </w:p>
        </w:tc>
      </w:tr>
      <w:tr w:rsidR="004A4D2C" w14:paraId="1ABE5C81" w14:textId="77777777" w:rsidTr="00D50BE2">
        <w:trPr>
          <w:trHeight w:val="842"/>
        </w:trPr>
        <w:tc>
          <w:tcPr>
            <w:tcW w:w="9285" w:type="dxa"/>
            <w:gridSpan w:val="8"/>
            <w:tcBorders>
              <w:left w:val="single" w:sz="4" w:space="0" w:color="000000"/>
              <w:bottom w:val="single" w:sz="4" w:space="0" w:color="000000"/>
              <w:right w:val="single" w:sz="4" w:space="0" w:color="000000"/>
            </w:tcBorders>
          </w:tcPr>
          <w:p w14:paraId="61C0CFBE" w14:textId="77777777" w:rsidR="004A4D2C" w:rsidRPr="00C40E09" w:rsidRDefault="004A4D2C" w:rsidP="00D50BE2">
            <w:pPr>
              <w:spacing w:before="40"/>
              <w:rPr>
                <w:lang w:val="en-US"/>
              </w:rPr>
            </w:pPr>
            <w:r w:rsidRPr="00C40E09">
              <w:rPr>
                <w:lang w:val="en-US"/>
              </w:rPr>
              <w:t>Gender and Its Influence on Communication and Persuasion in Political Discourse</w:t>
            </w:r>
          </w:p>
          <w:p w14:paraId="3CEE9E84" w14:textId="77777777" w:rsidR="004A4D2C" w:rsidRPr="00C40E09" w:rsidRDefault="004A4D2C" w:rsidP="00D50BE2">
            <w:pPr>
              <w:spacing w:before="40"/>
              <w:rPr>
                <w:lang w:val="en-US"/>
              </w:rPr>
            </w:pPr>
            <w:r w:rsidRPr="00C40E09">
              <w:rPr>
                <w:lang w:val="en-US"/>
              </w:rPr>
              <w:t>New Written Genres: Blogs, Emails and Text Messages</w:t>
            </w:r>
          </w:p>
          <w:p w14:paraId="2943F669" w14:textId="77777777" w:rsidR="004A4D2C" w:rsidRPr="00C40E09" w:rsidRDefault="004A4D2C" w:rsidP="00D50BE2">
            <w:pPr>
              <w:spacing w:before="40"/>
              <w:rPr>
                <w:lang w:val="en-US"/>
              </w:rPr>
            </w:pPr>
            <w:r w:rsidRPr="00C40E09">
              <w:rPr>
                <w:lang w:val="en-US"/>
              </w:rPr>
              <w:t>Power Asymmetry in Institutional Discourse</w:t>
            </w:r>
          </w:p>
          <w:p w14:paraId="2F50E66C" w14:textId="77777777" w:rsidR="004A4D2C" w:rsidRPr="00C40E09" w:rsidRDefault="004A4D2C" w:rsidP="00D50BE2">
            <w:pPr>
              <w:spacing w:before="40"/>
              <w:rPr>
                <w:lang w:val="en-US"/>
              </w:rPr>
            </w:pPr>
            <w:r w:rsidRPr="00C40E09">
              <w:rPr>
                <w:color w:val="000000"/>
                <w:lang w:val="en-US"/>
              </w:rPr>
              <w:t>The Pragmatics of Humour in Sitcoms</w:t>
            </w:r>
          </w:p>
          <w:p w14:paraId="4DA493A0" w14:textId="77777777" w:rsidR="004A4D2C" w:rsidRPr="00C40E09" w:rsidRDefault="004A4D2C" w:rsidP="00D50BE2">
            <w:pPr>
              <w:spacing w:before="40"/>
              <w:rPr>
                <w:lang w:val="en-US"/>
              </w:rPr>
            </w:pPr>
            <w:r w:rsidRPr="00C40E09">
              <w:rPr>
                <w:color w:val="000000"/>
                <w:lang w:val="en-US"/>
              </w:rPr>
              <w:t>Face-threatening Acts in Political Discourse</w:t>
            </w:r>
          </w:p>
          <w:p w14:paraId="3DC04B86" w14:textId="6BDDE02A" w:rsidR="004A4D2C" w:rsidRDefault="004A4D2C" w:rsidP="00D50BE2">
            <w:pPr>
              <w:spacing w:before="40"/>
              <w:rPr>
                <w:color w:val="000000"/>
                <w:lang w:val="en-US"/>
              </w:rPr>
            </w:pPr>
            <w:r w:rsidRPr="00C40E09">
              <w:rPr>
                <w:color w:val="000000"/>
                <w:lang w:val="en-US"/>
              </w:rPr>
              <w:t>Modality in the Language of Legal Documents</w:t>
            </w:r>
          </w:p>
          <w:p w14:paraId="070E0F99" w14:textId="228A043C" w:rsidR="00540AE5" w:rsidRDefault="00540AE5" w:rsidP="00DD48BF">
            <w:pPr>
              <w:spacing w:before="40"/>
              <w:rPr>
                <w:lang w:val="en-US"/>
              </w:rPr>
            </w:pPr>
            <w:r>
              <w:rPr>
                <w:lang w:val="en-US"/>
              </w:rPr>
              <w:t>Translations of YA Literature into Czech</w:t>
            </w:r>
          </w:p>
          <w:p w14:paraId="5B605145" w14:textId="132C182B" w:rsidR="00DD48BF" w:rsidRDefault="00540AE5" w:rsidP="00DD48BF">
            <w:pPr>
              <w:spacing w:before="40"/>
              <w:rPr>
                <w:lang w:val="en-US"/>
              </w:rPr>
            </w:pPr>
            <w:r>
              <w:rPr>
                <w:lang w:val="en-US"/>
              </w:rPr>
              <w:t xml:space="preserve">Translation of Creative Texts: A Comparison of a Machine and </w:t>
            </w:r>
            <w:r w:rsidR="009F3BF5">
              <w:rPr>
                <w:lang w:val="en-US"/>
              </w:rPr>
              <w:t>Human</w:t>
            </w:r>
            <w:r>
              <w:rPr>
                <w:lang w:val="en-US"/>
              </w:rPr>
              <w:t xml:space="preserve"> Translation</w:t>
            </w:r>
            <w:r w:rsidR="009F3BF5">
              <w:rPr>
                <w:lang w:val="en-US"/>
              </w:rPr>
              <w:t>s</w:t>
            </w:r>
          </w:p>
          <w:p w14:paraId="151E2AD3" w14:textId="77777777" w:rsidR="004A4D2C" w:rsidRDefault="004A4D2C" w:rsidP="00D50BE2">
            <w:pPr>
              <w:spacing w:before="40"/>
              <w:rPr>
                <w:lang w:val="en-US"/>
              </w:rPr>
            </w:pPr>
            <w:r w:rsidRPr="00C40E09">
              <w:rPr>
                <w:lang w:val="en-US"/>
              </w:rPr>
              <w:t>Macroanalysis of the Development of a Literary Genre</w:t>
            </w:r>
          </w:p>
          <w:p w14:paraId="415D9DA5" w14:textId="77777777" w:rsidR="004A4D2C" w:rsidRDefault="004A4D2C" w:rsidP="00D50BE2">
            <w:pPr>
              <w:spacing w:before="40"/>
              <w:rPr>
                <w:lang w:val="en-US"/>
              </w:rPr>
            </w:pPr>
            <w:r>
              <w:rPr>
                <w:lang w:val="en-US"/>
              </w:rPr>
              <w:t>Queer Young-Adult Literature across the English-Speaking World</w:t>
            </w:r>
          </w:p>
          <w:p w14:paraId="3004A110" w14:textId="1A92DC75" w:rsidR="00812504" w:rsidRDefault="004A4D2C" w:rsidP="00C14746">
            <w:pPr>
              <w:spacing w:before="40"/>
              <w:rPr>
                <w:lang w:val="en-US"/>
              </w:rPr>
            </w:pPr>
            <w:r>
              <w:rPr>
                <w:lang w:val="en-US"/>
              </w:rPr>
              <w:t>Regionality in the Works of a Selected Author</w:t>
            </w:r>
          </w:p>
          <w:p w14:paraId="7B4C4F1F" w14:textId="430AA59E" w:rsidR="00664344" w:rsidRDefault="00664344" w:rsidP="00C14746">
            <w:pPr>
              <w:spacing w:before="40"/>
              <w:rPr>
                <w:lang w:val="en-US"/>
              </w:rPr>
            </w:pPr>
          </w:p>
          <w:p w14:paraId="0A807ACA" w14:textId="7550B69F" w:rsidR="00664344" w:rsidRDefault="00664344" w:rsidP="00C14746">
            <w:pPr>
              <w:spacing w:before="40"/>
              <w:rPr>
                <w:lang w:val="en-US"/>
              </w:rPr>
            </w:pPr>
            <w:r>
              <w:rPr>
                <w:lang w:val="en-US"/>
              </w:rPr>
              <w:t xml:space="preserve">Obhájené práce jsou přístupné v </w:t>
            </w:r>
            <w:r w:rsidR="006C2FE3">
              <w:rPr>
                <w:lang w:val="en-US"/>
              </w:rPr>
              <w:t>IS/STAG</w:t>
            </w:r>
            <w:r>
              <w:rPr>
                <w:lang w:val="en-US"/>
              </w:rPr>
              <w:t xml:space="preserve">: </w:t>
            </w:r>
            <w:hyperlink r:id="rId15" w:history="1">
              <w:r w:rsidRPr="00664344">
                <w:rPr>
                  <w:rStyle w:val="Hypertextovodkaz"/>
                  <w:lang w:val="en-US"/>
                </w:rPr>
                <w:t>https://stag.utb.cz</w:t>
              </w:r>
            </w:hyperlink>
          </w:p>
          <w:p w14:paraId="7EC9B1FE" w14:textId="3DC0FF08" w:rsidR="00C14746" w:rsidRPr="00C14746" w:rsidRDefault="00C14746" w:rsidP="00C14746">
            <w:pPr>
              <w:spacing w:before="40"/>
              <w:rPr>
                <w:lang w:val="en-US"/>
              </w:rPr>
            </w:pPr>
          </w:p>
        </w:tc>
      </w:tr>
      <w:tr w:rsidR="004A4D2C" w14:paraId="0A272022" w14:textId="77777777" w:rsidTr="00213606">
        <w:tc>
          <w:tcPr>
            <w:tcW w:w="41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13EF84D4" w14:textId="77777777" w:rsidR="004A4D2C" w:rsidRDefault="004A4D2C" w:rsidP="00D50BE2">
            <w:r>
              <w:rPr>
                <w:b/>
              </w:rPr>
              <w:t xml:space="preserve">Návrh témat rigorózních prací /témata obhájených </w:t>
            </w:r>
            <w:r w:rsidRPr="00DC375C">
              <w:rPr>
                <w:b/>
              </w:rPr>
              <w:t>prací a přístup k obhájeným rigorózním pracím</w:t>
            </w:r>
          </w:p>
        </w:tc>
        <w:tc>
          <w:tcPr>
            <w:tcW w:w="5135" w:type="dxa"/>
            <w:gridSpan w:val="5"/>
            <w:tcBorders>
              <w:top w:val="single" w:sz="4" w:space="0" w:color="000000"/>
              <w:left w:val="single" w:sz="4" w:space="0" w:color="000000"/>
              <w:right w:val="single" w:sz="4" w:space="0" w:color="000000"/>
            </w:tcBorders>
            <w:shd w:val="clear" w:color="auto" w:fill="FFFFFF"/>
          </w:tcPr>
          <w:p w14:paraId="66C762D3" w14:textId="77777777" w:rsidR="004A4D2C" w:rsidRDefault="004A4D2C" w:rsidP="00D50BE2">
            <w:pPr>
              <w:jc w:val="center"/>
            </w:pPr>
          </w:p>
        </w:tc>
      </w:tr>
      <w:tr w:rsidR="004A4D2C" w14:paraId="4F3A5FE7" w14:textId="77777777" w:rsidTr="00217EE5">
        <w:trPr>
          <w:trHeight w:val="20"/>
        </w:trPr>
        <w:tc>
          <w:tcPr>
            <w:tcW w:w="9285" w:type="dxa"/>
            <w:gridSpan w:val="8"/>
            <w:tcBorders>
              <w:left w:val="single" w:sz="4" w:space="0" w:color="000000"/>
              <w:bottom w:val="single" w:sz="4" w:space="0" w:color="000000"/>
              <w:right w:val="single" w:sz="4" w:space="0" w:color="000000"/>
            </w:tcBorders>
          </w:tcPr>
          <w:p w14:paraId="1A0865E9" w14:textId="3C5974B1" w:rsidR="004A4D2C" w:rsidRDefault="004A4D2C" w:rsidP="00D50BE2">
            <w:pPr>
              <w:jc w:val="both"/>
            </w:pPr>
          </w:p>
        </w:tc>
      </w:tr>
      <w:tr w:rsidR="004A4D2C" w14:paraId="7D742C9F" w14:textId="77777777" w:rsidTr="00213606">
        <w:tc>
          <w:tcPr>
            <w:tcW w:w="41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0D7E0CF8" w14:textId="77777777" w:rsidR="004A4D2C" w:rsidRDefault="004A4D2C" w:rsidP="00D50BE2">
            <w:r>
              <w:rPr>
                <w:b/>
              </w:rPr>
              <w:t xml:space="preserve"> Součásti SRZ a jejich obsah</w:t>
            </w:r>
          </w:p>
        </w:tc>
        <w:tc>
          <w:tcPr>
            <w:tcW w:w="5135" w:type="dxa"/>
            <w:gridSpan w:val="5"/>
            <w:tcBorders>
              <w:top w:val="single" w:sz="4" w:space="0" w:color="000000"/>
              <w:left w:val="single" w:sz="4" w:space="0" w:color="000000"/>
              <w:right w:val="single" w:sz="4" w:space="0" w:color="000000"/>
            </w:tcBorders>
            <w:shd w:val="clear" w:color="auto" w:fill="FFFFFF"/>
          </w:tcPr>
          <w:p w14:paraId="37C436B9" w14:textId="77777777" w:rsidR="004A4D2C" w:rsidRDefault="004A4D2C" w:rsidP="00D50BE2">
            <w:pPr>
              <w:jc w:val="center"/>
            </w:pPr>
          </w:p>
        </w:tc>
      </w:tr>
      <w:tr w:rsidR="004A4D2C" w14:paraId="07FE83D3" w14:textId="77777777" w:rsidTr="00217EE5">
        <w:trPr>
          <w:trHeight w:val="20"/>
        </w:trPr>
        <w:tc>
          <w:tcPr>
            <w:tcW w:w="9285" w:type="dxa"/>
            <w:gridSpan w:val="8"/>
            <w:tcBorders>
              <w:left w:val="single" w:sz="4" w:space="0" w:color="000000"/>
              <w:bottom w:val="single" w:sz="4" w:space="0" w:color="000000"/>
              <w:right w:val="single" w:sz="4" w:space="0" w:color="000000"/>
            </w:tcBorders>
          </w:tcPr>
          <w:p w14:paraId="6CE0D2A9" w14:textId="0620A4F9" w:rsidR="004A4D2C" w:rsidRDefault="004A4D2C" w:rsidP="00D50BE2">
            <w:pPr>
              <w:jc w:val="both"/>
            </w:pPr>
          </w:p>
        </w:tc>
      </w:tr>
    </w:tbl>
    <w:p w14:paraId="7D60E70C" w14:textId="05543C4C" w:rsidR="0093755D" w:rsidRDefault="0093755D" w:rsidP="006B3C33">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1686932B" w14:textId="77777777" w:rsidTr="00C07AFA">
        <w:tc>
          <w:tcPr>
            <w:tcW w:w="9855" w:type="dxa"/>
            <w:gridSpan w:val="7"/>
            <w:tcBorders>
              <w:bottom w:val="double" w:sz="4" w:space="0" w:color="auto"/>
            </w:tcBorders>
            <w:shd w:val="clear" w:color="auto" w:fill="BDD6EE"/>
          </w:tcPr>
          <w:p w14:paraId="55EA3F2D" w14:textId="1FD0906D" w:rsidR="00C56C3A" w:rsidRDefault="0064141F" w:rsidP="00C07AFA">
            <w:pPr>
              <w:rPr>
                <w:b/>
                <w:sz w:val="28"/>
              </w:rPr>
            </w:pPr>
            <w:r>
              <w:fldChar w:fldCharType="begin"/>
            </w:r>
            <w:r>
              <w:instrText xml:space="preserve"> TC  "</w:instrText>
            </w:r>
            <w:bookmarkStart w:id="6" w:name="_Toc126706954"/>
            <w:r>
              <w:instrText>B-III – Charakteristika studijního předmětu</w:instrText>
            </w:r>
            <w:bookmarkEnd w:id="6"/>
            <w:r>
              <w:instrText xml:space="preserve">" </w:instrText>
            </w:r>
            <w:r>
              <w:fldChar w:fldCharType="end"/>
            </w:r>
            <w:r w:rsidR="00C56C3A">
              <w:br w:type="page"/>
            </w:r>
            <w:r w:rsidR="00C56C3A">
              <w:rPr>
                <w:b/>
                <w:sz w:val="28"/>
              </w:rPr>
              <w:t>B-III – Charakteristika studijního předmětu</w:t>
            </w:r>
          </w:p>
        </w:tc>
      </w:tr>
      <w:tr w:rsidR="00C56C3A" w14:paraId="3EFF646C" w14:textId="77777777" w:rsidTr="00C07AFA">
        <w:tc>
          <w:tcPr>
            <w:tcW w:w="3086" w:type="dxa"/>
            <w:tcBorders>
              <w:top w:val="double" w:sz="4" w:space="0" w:color="auto"/>
            </w:tcBorders>
            <w:shd w:val="clear" w:color="auto" w:fill="F7CAAC"/>
          </w:tcPr>
          <w:p w14:paraId="43C888BA"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7F321292" w14:textId="77777777" w:rsidR="00C56C3A" w:rsidRDefault="00C56C3A" w:rsidP="00C07AFA">
            <w:r>
              <w:t>Jazykové praktikum 1</w:t>
            </w:r>
          </w:p>
        </w:tc>
      </w:tr>
      <w:tr w:rsidR="00C56C3A" w14:paraId="285DFCEB" w14:textId="77777777" w:rsidTr="00C07AFA">
        <w:tc>
          <w:tcPr>
            <w:tcW w:w="3086" w:type="dxa"/>
            <w:shd w:val="clear" w:color="auto" w:fill="F7CAAC"/>
          </w:tcPr>
          <w:p w14:paraId="66BC66F6" w14:textId="77777777" w:rsidR="00C56C3A" w:rsidRDefault="00C56C3A" w:rsidP="00C07AFA">
            <w:pPr>
              <w:rPr>
                <w:b/>
              </w:rPr>
            </w:pPr>
            <w:r>
              <w:rPr>
                <w:b/>
              </w:rPr>
              <w:t>Typ předmětu</w:t>
            </w:r>
          </w:p>
        </w:tc>
        <w:tc>
          <w:tcPr>
            <w:tcW w:w="3406" w:type="dxa"/>
            <w:gridSpan w:val="3"/>
          </w:tcPr>
          <w:p w14:paraId="64C6E280" w14:textId="3773EDDD" w:rsidR="00C56C3A" w:rsidRDefault="00620367" w:rsidP="00C07AFA">
            <w:r>
              <w:t>pp</w:t>
            </w:r>
          </w:p>
        </w:tc>
        <w:tc>
          <w:tcPr>
            <w:tcW w:w="2695" w:type="dxa"/>
            <w:gridSpan w:val="2"/>
            <w:shd w:val="clear" w:color="auto" w:fill="F7CAAC"/>
          </w:tcPr>
          <w:p w14:paraId="3CEC415C" w14:textId="77777777" w:rsidR="00C56C3A" w:rsidRDefault="00C56C3A" w:rsidP="00C07AFA">
            <w:r>
              <w:rPr>
                <w:b/>
              </w:rPr>
              <w:t>doporučený ročník / semestr</w:t>
            </w:r>
          </w:p>
        </w:tc>
        <w:tc>
          <w:tcPr>
            <w:tcW w:w="668" w:type="dxa"/>
          </w:tcPr>
          <w:p w14:paraId="4E943FBC" w14:textId="77777777" w:rsidR="00C56C3A" w:rsidRDefault="00C56C3A" w:rsidP="00C07AFA">
            <w:r>
              <w:t>1/ZS</w:t>
            </w:r>
          </w:p>
        </w:tc>
      </w:tr>
      <w:tr w:rsidR="00C56C3A" w14:paraId="39406DFA" w14:textId="77777777" w:rsidTr="00C07AFA">
        <w:tc>
          <w:tcPr>
            <w:tcW w:w="3086" w:type="dxa"/>
            <w:shd w:val="clear" w:color="auto" w:fill="F7CAAC"/>
          </w:tcPr>
          <w:p w14:paraId="38BC933F" w14:textId="77777777" w:rsidR="00C56C3A" w:rsidRDefault="00C56C3A" w:rsidP="00C07AFA">
            <w:pPr>
              <w:rPr>
                <w:b/>
              </w:rPr>
            </w:pPr>
            <w:r>
              <w:rPr>
                <w:b/>
              </w:rPr>
              <w:t>Rozsah studijního předmětu</w:t>
            </w:r>
          </w:p>
        </w:tc>
        <w:tc>
          <w:tcPr>
            <w:tcW w:w="1701" w:type="dxa"/>
          </w:tcPr>
          <w:p w14:paraId="3569A37E" w14:textId="77777777" w:rsidR="00C56C3A" w:rsidRDefault="00C56C3A" w:rsidP="00C07AFA">
            <w:r>
              <w:t>0p + 28s</w:t>
            </w:r>
          </w:p>
        </w:tc>
        <w:tc>
          <w:tcPr>
            <w:tcW w:w="889" w:type="dxa"/>
            <w:shd w:val="clear" w:color="auto" w:fill="F7CAAC"/>
          </w:tcPr>
          <w:p w14:paraId="30B1D6D1" w14:textId="77777777" w:rsidR="00C56C3A" w:rsidRDefault="00C56C3A" w:rsidP="00C07AFA">
            <w:pPr>
              <w:rPr>
                <w:b/>
              </w:rPr>
            </w:pPr>
            <w:r>
              <w:rPr>
                <w:b/>
              </w:rPr>
              <w:t xml:space="preserve">hod. </w:t>
            </w:r>
          </w:p>
        </w:tc>
        <w:tc>
          <w:tcPr>
            <w:tcW w:w="816" w:type="dxa"/>
          </w:tcPr>
          <w:p w14:paraId="318AD2B0" w14:textId="77777777" w:rsidR="00C56C3A" w:rsidRDefault="00C56C3A" w:rsidP="00C07AFA">
            <w:r>
              <w:t>28</w:t>
            </w:r>
          </w:p>
        </w:tc>
        <w:tc>
          <w:tcPr>
            <w:tcW w:w="2156" w:type="dxa"/>
            <w:shd w:val="clear" w:color="auto" w:fill="F7CAAC"/>
          </w:tcPr>
          <w:p w14:paraId="35C17DB5" w14:textId="77777777" w:rsidR="00C56C3A" w:rsidRDefault="00C56C3A" w:rsidP="00C07AFA">
            <w:pPr>
              <w:rPr>
                <w:b/>
              </w:rPr>
            </w:pPr>
            <w:r>
              <w:rPr>
                <w:b/>
              </w:rPr>
              <w:t>kreditů</w:t>
            </w:r>
          </w:p>
        </w:tc>
        <w:tc>
          <w:tcPr>
            <w:tcW w:w="1207" w:type="dxa"/>
            <w:gridSpan w:val="2"/>
          </w:tcPr>
          <w:p w14:paraId="5B006570" w14:textId="77777777" w:rsidR="00C56C3A" w:rsidRDefault="00C56C3A" w:rsidP="00C07AFA">
            <w:r>
              <w:t>5</w:t>
            </w:r>
          </w:p>
        </w:tc>
      </w:tr>
      <w:tr w:rsidR="00C56C3A" w14:paraId="6E2FECF6" w14:textId="77777777" w:rsidTr="00C07AFA">
        <w:tc>
          <w:tcPr>
            <w:tcW w:w="3086" w:type="dxa"/>
            <w:shd w:val="clear" w:color="auto" w:fill="F7CAAC"/>
          </w:tcPr>
          <w:p w14:paraId="77C7E60F" w14:textId="77777777" w:rsidR="00C56C3A" w:rsidRDefault="00C56C3A" w:rsidP="00C07AFA">
            <w:pPr>
              <w:rPr>
                <w:b/>
                <w:sz w:val="22"/>
              </w:rPr>
            </w:pPr>
            <w:r>
              <w:rPr>
                <w:b/>
              </w:rPr>
              <w:t>Prerekvizity, korekvizity, ekvivalence</w:t>
            </w:r>
          </w:p>
        </w:tc>
        <w:tc>
          <w:tcPr>
            <w:tcW w:w="6769" w:type="dxa"/>
            <w:gridSpan w:val="6"/>
          </w:tcPr>
          <w:p w14:paraId="4AD1D046" w14:textId="77777777" w:rsidR="00C56C3A" w:rsidRDefault="00C56C3A" w:rsidP="00C07AFA"/>
        </w:tc>
      </w:tr>
      <w:tr w:rsidR="00C56C3A" w14:paraId="14AC6877" w14:textId="77777777" w:rsidTr="00C07AFA">
        <w:tc>
          <w:tcPr>
            <w:tcW w:w="3086" w:type="dxa"/>
            <w:shd w:val="clear" w:color="auto" w:fill="F7CAAC"/>
          </w:tcPr>
          <w:p w14:paraId="3FA289E9" w14:textId="77777777" w:rsidR="00C56C3A" w:rsidRDefault="00C56C3A" w:rsidP="00C07AFA">
            <w:pPr>
              <w:rPr>
                <w:b/>
              </w:rPr>
            </w:pPr>
            <w:r>
              <w:rPr>
                <w:b/>
              </w:rPr>
              <w:t>Způsob ověření studijních výsledků</w:t>
            </w:r>
          </w:p>
        </w:tc>
        <w:tc>
          <w:tcPr>
            <w:tcW w:w="3406" w:type="dxa"/>
            <w:gridSpan w:val="3"/>
          </w:tcPr>
          <w:p w14:paraId="599182E3" w14:textId="77777777" w:rsidR="00C56C3A" w:rsidRDefault="00C56C3A" w:rsidP="00C07AFA">
            <w:r>
              <w:t>Klz</w:t>
            </w:r>
          </w:p>
          <w:p w14:paraId="3E57371A" w14:textId="77777777" w:rsidR="00C56C3A" w:rsidRDefault="00C56C3A" w:rsidP="00C07AFA"/>
        </w:tc>
        <w:tc>
          <w:tcPr>
            <w:tcW w:w="2156" w:type="dxa"/>
            <w:shd w:val="clear" w:color="auto" w:fill="F7CAAC"/>
          </w:tcPr>
          <w:p w14:paraId="32E9A4DB" w14:textId="77777777" w:rsidR="00C56C3A" w:rsidRDefault="00C56C3A" w:rsidP="00C07AFA">
            <w:pPr>
              <w:rPr>
                <w:b/>
              </w:rPr>
            </w:pPr>
            <w:r>
              <w:rPr>
                <w:b/>
              </w:rPr>
              <w:t>Forma výuky</w:t>
            </w:r>
          </w:p>
        </w:tc>
        <w:tc>
          <w:tcPr>
            <w:tcW w:w="1207" w:type="dxa"/>
            <w:gridSpan w:val="2"/>
          </w:tcPr>
          <w:p w14:paraId="4866392E" w14:textId="77777777" w:rsidR="00C56C3A" w:rsidRDefault="00C56C3A" w:rsidP="00C07AFA">
            <w:r>
              <w:t>seminář</w:t>
            </w:r>
          </w:p>
        </w:tc>
      </w:tr>
      <w:tr w:rsidR="00C56C3A" w14:paraId="0ACECA4F" w14:textId="77777777" w:rsidTr="00C07AFA">
        <w:tc>
          <w:tcPr>
            <w:tcW w:w="3086" w:type="dxa"/>
            <w:shd w:val="clear" w:color="auto" w:fill="F7CAAC"/>
          </w:tcPr>
          <w:p w14:paraId="35304D09"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190827C4" w14:textId="77777777" w:rsidR="00C56C3A" w:rsidRPr="005D4D22" w:rsidRDefault="00C56C3A" w:rsidP="00C07AFA">
            <w:pPr>
              <w:rPr>
                <w:b/>
              </w:rPr>
            </w:pPr>
            <w:r w:rsidRPr="005D4D22">
              <w:rPr>
                <w:b/>
              </w:rPr>
              <w:t>Požadavky k zápočtu:</w:t>
            </w:r>
          </w:p>
          <w:p w14:paraId="68EA4758" w14:textId="77777777" w:rsidR="00C56C3A" w:rsidRDefault="00C56C3A" w:rsidP="00C07AFA">
            <w:r>
              <w:t>Aktivní účast na seminářích (80 %)</w:t>
            </w:r>
          </w:p>
          <w:p w14:paraId="7EBFDD32" w14:textId="77777777" w:rsidR="00C56C3A" w:rsidRDefault="00C56C3A" w:rsidP="00C07AFA">
            <w:r>
              <w:t>Plnění zadaných úkolů</w:t>
            </w:r>
          </w:p>
          <w:p w14:paraId="2195CC64" w14:textId="77777777" w:rsidR="00C56C3A" w:rsidRDefault="00C56C3A" w:rsidP="00C07AFA">
            <w:r>
              <w:t>Úspěšné absolvování závěrečného testu s písemnou a ústní částí</w:t>
            </w:r>
          </w:p>
        </w:tc>
      </w:tr>
      <w:tr w:rsidR="00C56C3A" w14:paraId="75DB61CD" w14:textId="77777777" w:rsidTr="00C07AFA">
        <w:trPr>
          <w:trHeight w:val="20"/>
        </w:trPr>
        <w:tc>
          <w:tcPr>
            <w:tcW w:w="9855" w:type="dxa"/>
            <w:gridSpan w:val="7"/>
            <w:tcBorders>
              <w:top w:val="nil"/>
            </w:tcBorders>
          </w:tcPr>
          <w:p w14:paraId="3A33F218" w14:textId="77777777" w:rsidR="00C56C3A" w:rsidRDefault="00C56C3A" w:rsidP="00C07AFA"/>
        </w:tc>
      </w:tr>
      <w:tr w:rsidR="00C56C3A" w14:paraId="6880B0A9" w14:textId="77777777" w:rsidTr="00C07AFA">
        <w:trPr>
          <w:trHeight w:val="197"/>
        </w:trPr>
        <w:tc>
          <w:tcPr>
            <w:tcW w:w="3086" w:type="dxa"/>
            <w:tcBorders>
              <w:top w:val="nil"/>
            </w:tcBorders>
            <w:shd w:val="clear" w:color="auto" w:fill="F7CAAC"/>
          </w:tcPr>
          <w:p w14:paraId="7C43E291" w14:textId="77777777" w:rsidR="00C56C3A" w:rsidRDefault="00C56C3A" w:rsidP="00C07AFA">
            <w:pPr>
              <w:rPr>
                <w:b/>
              </w:rPr>
            </w:pPr>
            <w:r>
              <w:rPr>
                <w:b/>
              </w:rPr>
              <w:t>Garant předmětu</w:t>
            </w:r>
          </w:p>
        </w:tc>
        <w:tc>
          <w:tcPr>
            <w:tcW w:w="6769" w:type="dxa"/>
            <w:gridSpan w:val="6"/>
            <w:tcBorders>
              <w:top w:val="nil"/>
            </w:tcBorders>
          </w:tcPr>
          <w:p w14:paraId="5357C07F" w14:textId="77777777" w:rsidR="00C56C3A" w:rsidRDefault="00C56C3A" w:rsidP="00C07AFA">
            <w:r>
              <w:t>Daniel Sampey, MFA</w:t>
            </w:r>
          </w:p>
        </w:tc>
      </w:tr>
      <w:tr w:rsidR="00C56C3A" w14:paraId="1EB71D3A" w14:textId="77777777" w:rsidTr="00C07AFA">
        <w:trPr>
          <w:trHeight w:val="243"/>
        </w:trPr>
        <w:tc>
          <w:tcPr>
            <w:tcW w:w="3086" w:type="dxa"/>
            <w:tcBorders>
              <w:top w:val="nil"/>
            </w:tcBorders>
            <w:shd w:val="clear" w:color="auto" w:fill="F7CAAC"/>
          </w:tcPr>
          <w:p w14:paraId="2C062C25" w14:textId="77777777" w:rsidR="00C56C3A" w:rsidRDefault="00C56C3A" w:rsidP="00C07AFA">
            <w:pPr>
              <w:rPr>
                <w:b/>
              </w:rPr>
            </w:pPr>
            <w:r>
              <w:rPr>
                <w:b/>
              </w:rPr>
              <w:t>Zapojení garanta do výuky předmětu</w:t>
            </w:r>
          </w:p>
        </w:tc>
        <w:tc>
          <w:tcPr>
            <w:tcW w:w="6769" w:type="dxa"/>
            <w:gridSpan w:val="6"/>
            <w:tcBorders>
              <w:top w:val="nil"/>
            </w:tcBorders>
          </w:tcPr>
          <w:p w14:paraId="03D85EBD" w14:textId="77777777" w:rsidR="00C56C3A" w:rsidRDefault="00C56C3A" w:rsidP="00C07AFA">
            <w:r>
              <w:t>100 %</w:t>
            </w:r>
          </w:p>
        </w:tc>
      </w:tr>
      <w:tr w:rsidR="00C56C3A" w14:paraId="7EC31814" w14:textId="77777777" w:rsidTr="00C07AFA">
        <w:tc>
          <w:tcPr>
            <w:tcW w:w="3086" w:type="dxa"/>
            <w:shd w:val="clear" w:color="auto" w:fill="F7CAAC"/>
          </w:tcPr>
          <w:p w14:paraId="71E9061F" w14:textId="77777777" w:rsidR="00C56C3A" w:rsidRDefault="00C56C3A" w:rsidP="00C07AFA">
            <w:pPr>
              <w:rPr>
                <w:b/>
              </w:rPr>
            </w:pPr>
            <w:r>
              <w:rPr>
                <w:b/>
              </w:rPr>
              <w:t>Vyučující</w:t>
            </w:r>
          </w:p>
        </w:tc>
        <w:tc>
          <w:tcPr>
            <w:tcW w:w="6769" w:type="dxa"/>
            <w:gridSpan w:val="6"/>
            <w:tcBorders>
              <w:bottom w:val="nil"/>
            </w:tcBorders>
          </w:tcPr>
          <w:p w14:paraId="139CBB1E" w14:textId="77777777" w:rsidR="00C56C3A" w:rsidRDefault="00C56C3A" w:rsidP="00C07AFA">
            <w:r>
              <w:t>Daniel Sampey, MFA</w:t>
            </w:r>
          </w:p>
        </w:tc>
      </w:tr>
      <w:tr w:rsidR="00C56C3A" w14:paraId="493256F5" w14:textId="77777777" w:rsidTr="00C07AFA">
        <w:trPr>
          <w:trHeight w:val="20"/>
        </w:trPr>
        <w:tc>
          <w:tcPr>
            <w:tcW w:w="9855" w:type="dxa"/>
            <w:gridSpan w:val="7"/>
            <w:tcBorders>
              <w:top w:val="nil"/>
            </w:tcBorders>
          </w:tcPr>
          <w:p w14:paraId="1D7FC196" w14:textId="77777777" w:rsidR="00C56C3A" w:rsidRDefault="00C56C3A" w:rsidP="00C07AFA"/>
        </w:tc>
      </w:tr>
      <w:tr w:rsidR="00C56C3A" w14:paraId="08D492E4" w14:textId="77777777" w:rsidTr="00C07AFA">
        <w:tc>
          <w:tcPr>
            <w:tcW w:w="3086" w:type="dxa"/>
            <w:shd w:val="clear" w:color="auto" w:fill="F7CAAC"/>
          </w:tcPr>
          <w:p w14:paraId="2B3EC913" w14:textId="77777777" w:rsidR="00C56C3A" w:rsidRDefault="00C56C3A" w:rsidP="00C07AFA">
            <w:pPr>
              <w:rPr>
                <w:b/>
              </w:rPr>
            </w:pPr>
            <w:r>
              <w:rPr>
                <w:b/>
              </w:rPr>
              <w:t>Stručná anotace předmětu</w:t>
            </w:r>
          </w:p>
        </w:tc>
        <w:tc>
          <w:tcPr>
            <w:tcW w:w="6769" w:type="dxa"/>
            <w:gridSpan w:val="6"/>
            <w:tcBorders>
              <w:bottom w:val="nil"/>
            </w:tcBorders>
          </w:tcPr>
          <w:p w14:paraId="22B4B01A" w14:textId="77777777" w:rsidR="00C56C3A" w:rsidRDefault="00C56C3A" w:rsidP="00C07AFA"/>
        </w:tc>
      </w:tr>
      <w:tr w:rsidR="00C56C3A" w14:paraId="69714571" w14:textId="77777777" w:rsidTr="00C07AFA">
        <w:trPr>
          <w:trHeight w:val="3938"/>
        </w:trPr>
        <w:tc>
          <w:tcPr>
            <w:tcW w:w="9855" w:type="dxa"/>
            <w:gridSpan w:val="7"/>
            <w:tcBorders>
              <w:top w:val="nil"/>
              <w:bottom w:val="single" w:sz="12" w:space="0" w:color="auto"/>
            </w:tcBorders>
          </w:tcPr>
          <w:p w14:paraId="5E13E634" w14:textId="77777777" w:rsidR="00C56C3A" w:rsidRDefault="00C56C3A" w:rsidP="00C07AFA">
            <w:r w:rsidRPr="002618AB">
              <w:t xml:space="preserve">Cílem </w:t>
            </w:r>
            <w:r>
              <w:t xml:space="preserve">předmětu </w:t>
            </w:r>
            <w:r w:rsidRPr="002618AB">
              <w:t xml:space="preserve">je osvojit si široké spektrum jazykových prostředků a naučit se je adekvátně používat v konkrétních situacích. Těžiště kurzu spočívá v upevňování a prohlubování gramatických a lexikálních prostředků. Konečným cílem seminářů </w:t>
            </w:r>
            <w:r>
              <w:t>Jazykové praktikum</w:t>
            </w:r>
            <w:r w:rsidRPr="002618AB">
              <w:t xml:space="preserve"> 1-3 je znalost jazyka na úrovni SERR C2.</w:t>
            </w:r>
          </w:p>
          <w:p w14:paraId="3C734DA1" w14:textId="77777777" w:rsidR="00C56C3A" w:rsidRDefault="00C56C3A" w:rsidP="00C07AFA"/>
          <w:p w14:paraId="70E2B937" w14:textId="39976BC9" w:rsidR="002B6C35" w:rsidRDefault="00C56C3A" w:rsidP="00C07AFA">
            <w:r>
              <w:t xml:space="preserve">Předmět je zaměřen na všestranný rozvoj komunikativní kompetence studentů v anglickém jazyce. Důraz je kladen na rozvíjení schopnosti studentů používat cizí jazyk jako prostředek komunikace v mluveném i psaném projevu. Součástí kurzu je také procvičování a prohlubování poslechových dovedností na úrovni SERR </w:t>
            </w:r>
            <w:r w:rsidR="005205C5">
              <w:t>C1</w:t>
            </w:r>
            <w:r>
              <w:t xml:space="preserve">. </w:t>
            </w:r>
            <w:r w:rsidR="00F81184">
              <w:t>D</w:t>
            </w:r>
            <w:r w:rsidR="00EA27B0">
              <w:t>ůraz je kladen na práci s </w:t>
            </w:r>
            <w:r w:rsidR="00F81184">
              <w:t xml:space="preserve">autentickým jazykovým materiálem odpovídající úrovně. </w:t>
            </w:r>
          </w:p>
          <w:p w14:paraId="3825BA9E" w14:textId="77777777" w:rsidR="002B6C35" w:rsidRDefault="002B6C35" w:rsidP="00C07AFA"/>
          <w:p w14:paraId="7DFEEF71" w14:textId="62BDEEFB" w:rsidR="00C56C3A" w:rsidRDefault="00F81184" w:rsidP="00C07AFA">
            <w:r>
              <w:t xml:space="preserve">Obsah </w:t>
            </w:r>
            <w:r w:rsidR="002B6C35">
              <w:t>předmětu:</w:t>
            </w:r>
          </w:p>
          <w:p w14:paraId="3834CA0C" w14:textId="77777777" w:rsidR="00C56C3A" w:rsidRDefault="00C56C3A" w:rsidP="00C56C3A">
            <w:pPr>
              <w:pStyle w:val="Odstavecseseznamem"/>
              <w:numPr>
                <w:ilvl w:val="0"/>
                <w:numId w:val="3"/>
              </w:numPr>
              <w:suppressAutoHyphens w:val="0"/>
            </w:pPr>
            <w:r>
              <w:t>Přehled pokročilé anglické gramatiky a slovní zásoby</w:t>
            </w:r>
          </w:p>
          <w:p w14:paraId="5C37FBE9" w14:textId="77777777" w:rsidR="00C56C3A" w:rsidRDefault="00C56C3A" w:rsidP="00C56C3A">
            <w:pPr>
              <w:pStyle w:val="Odstavecseseznamem"/>
              <w:numPr>
                <w:ilvl w:val="0"/>
                <w:numId w:val="3"/>
              </w:numPr>
              <w:suppressAutoHyphens w:val="0"/>
            </w:pPr>
            <w:r>
              <w:t>Zájmena</w:t>
            </w:r>
          </w:p>
          <w:p w14:paraId="6AC7F368" w14:textId="77777777" w:rsidR="00C56C3A" w:rsidRDefault="00C56C3A" w:rsidP="00C56C3A">
            <w:pPr>
              <w:pStyle w:val="Odstavecseseznamem"/>
              <w:numPr>
                <w:ilvl w:val="0"/>
                <w:numId w:val="3"/>
              </w:numPr>
              <w:suppressAutoHyphens w:val="0"/>
            </w:pPr>
            <w:r>
              <w:t>Vysvětlení, procvičování a volné používání gramatických jevů</w:t>
            </w:r>
          </w:p>
          <w:p w14:paraId="13D1CDDA" w14:textId="77777777" w:rsidR="00C56C3A" w:rsidRDefault="00C56C3A" w:rsidP="00C56C3A">
            <w:pPr>
              <w:pStyle w:val="Odstavecseseznamem"/>
              <w:numPr>
                <w:ilvl w:val="0"/>
                <w:numId w:val="3"/>
              </w:numPr>
              <w:suppressAutoHyphens w:val="0"/>
            </w:pPr>
            <w:r>
              <w:t>Systém času, rodu a vidu anglických sloves</w:t>
            </w:r>
          </w:p>
          <w:p w14:paraId="72D2DB6A" w14:textId="2B85FAA0" w:rsidR="00C56C3A" w:rsidRDefault="00C56C3A" w:rsidP="00C56C3A">
            <w:pPr>
              <w:pStyle w:val="Odstavecseseznamem"/>
              <w:numPr>
                <w:ilvl w:val="0"/>
                <w:numId w:val="3"/>
              </w:numPr>
              <w:suppressAutoHyphens w:val="0"/>
            </w:pPr>
            <w:r>
              <w:t xml:space="preserve">Diskurzní markery </w:t>
            </w:r>
            <w:r w:rsidR="00F81184">
              <w:t xml:space="preserve">– </w:t>
            </w:r>
            <w:r>
              <w:t>spojovací prostředky, příslovce, adverbiální výrazy</w:t>
            </w:r>
          </w:p>
          <w:p w14:paraId="1E386CB1" w14:textId="4DEC896A" w:rsidR="00C56C3A" w:rsidRDefault="00C56C3A" w:rsidP="00C56C3A">
            <w:pPr>
              <w:pStyle w:val="Odstavecseseznamem"/>
              <w:numPr>
                <w:ilvl w:val="0"/>
                <w:numId w:val="3"/>
              </w:numPr>
              <w:suppressAutoHyphens w:val="0"/>
            </w:pPr>
            <w:r>
              <w:t xml:space="preserve">Systém modálních sloves včetně jejich využití </w:t>
            </w:r>
            <w:r w:rsidR="00D52A8D">
              <w:t xml:space="preserve">pro vyjádření </w:t>
            </w:r>
            <w:r>
              <w:t>minulosti a budoucnosti</w:t>
            </w:r>
          </w:p>
          <w:p w14:paraId="75AE8D73" w14:textId="77777777" w:rsidR="00C56C3A" w:rsidRDefault="00C56C3A" w:rsidP="00C07AFA"/>
          <w:p w14:paraId="44757C19" w14:textId="77777777" w:rsidR="00C56C3A" w:rsidRDefault="00C56C3A" w:rsidP="00C07AFA">
            <w:r>
              <w:t>Odborné znalosti – po absolvování předmětu prokazuje student znalosti:</w:t>
            </w:r>
          </w:p>
          <w:p w14:paraId="6A26A6B8" w14:textId="77777777" w:rsidR="00C56C3A" w:rsidRDefault="00C56C3A" w:rsidP="00C56C3A">
            <w:pPr>
              <w:pStyle w:val="Odstavecseseznamem"/>
              <w:numPr>
                <w:ilvl w:val="0"/>
                <w:numId w:val="4"/>
              </w:numPr>
              <w:suppressAutoHyphens w:val="0"/>
            </w:pPr>
            <w:r>
              <w:t>identifikovat základní anglickou terminologii týkající se gramatiky, slovní zásoby a výslovnosti</w:t>
            </w:r>
          </w:p>
          <w:p w14:paraId="67D6C04D" w14:textId="77777777" w:rsidR="00C56C3A" w:rsidRDefault="00C56C3A" w:rsidP="00C56C3A">
            <w:pPr>
              <w:pStyle w:val="Odstavecseseznamem"/>
              <w:numPr>
                <w:ilvl w:val="0"/>
                <w:numId w:val="4"/>
              </w:numPr>
              <w:suppressAutoHyphens w:val="0"/>
            </w:pPr>
            <w:r>
              <w:t>rozvíjet slovní zásobu používanou v učebnici a na seminářích</w:t>
            </w:r>
          </w:p>
          <w:p w14:paraId="349C338C" w14:textId="77777777" w:rsidR="00C56C3A" w:rsidRDefault="00C56C3A" w:rsidP="00C56C3A">
            <w:pPr>
              <w:pStyle w:val="Odstavecseseznamem"/>
              <w:numPr>
                <w:ilvl w:val="0"/>
                <w:numId w:val="4"/>
              </w:numPr>
              <w:suppressAutoHyphens w:val="0"/>
            </w:pPr>
            <w:r>
              <w:t>vysvětlit správné použití gramatiky probrané na seminářích</w:t>
            </w:r>
          </w:p>
          <w:p w14:paraId="67725913" w14:textId="77777777" w:rsidR="00C56C3A" w:rsidRDefault="00C56C3A" w:rsidP="00C56C3A">
            <w:pPr>
              <w:pStyle w:val="Odstavecseseznamem"/>
              <w:numPr>
                <w:ilvl w:val="0"/>
                <w:numId w:val="4"/>
              </w:numPr>
              <w:suppressAutoHyphens w:val="0"/>
            </w:pPr>
            <w:r>
              <w:t>vysvětlit rozdíly mezi registry angličtiny na různých úrovních formálnosti</w:t>
            </w:r>
          </w:p>
          <w:p w14:paraId="28D0183A" w14:textId="77777777" w:rsidR="00C56C3A" w:rsidRDefault="00C56C3A" w:rsidP="00C07AFA"/>
          <w:p w14:paraId="523E393E" w14:textId="77777777" w:rsidR="00C56C3A" w:rsidRDefault="00C56C3A" w:rsidP="00C07AFA">
            <w:r>
              <w:t>Odborné dovednosti – po absolvování předmětu prokazuje student dovednosti:</w:t>
            </w:r>
          </w:p>
          <w:p w14:paraId="3826E700" w14:textId="066097AE" w:rsidR="00C56C3A" w:rsidRDefault="00C56C3A" w:rsidP="00C56C3A">
            <w:pPr>
              <w:pStyle w:val="Odstavecseseznamem"/>
              <w:numPr>
                <w:ilvl w:val="0"/>
                <w:numId w:val="5"/>
              </w:numPr>
              <w:suppressAutoHyphens w:val="0"/>
            </w:pPr>
            <w:r>
              <w:t xml:space="preserve">umět komunikovat v angličtině na úrovni SERR </w:t>
            </w:r>
            <w:r w:rsidR="00BC6E64">
              <w:t xml:space="preserve">C1 </w:t>
            </w:r>
            <w:r>
              <w:t>v mluveném i psaném režimu</w:t>
            </w:r>
          </w:p>
          <w:p w14:paraId="4778BEEB" w14:textId="77777777" w:rsidR="00C56C3A" w:rsidRDefault="00C56C3A" w:rsidP="00C56C3A">
            <w:pPr>
              <w:pStyle w:val="Odstavecseseznamem"/>
              <w:numPr>
                <w:ilvl w:val="0"/>
                <w:numId w:val="5"/>
              </w:numPr>
              <w:suppressAutoHyphens w:val="0"/>
            </w:pPr>
            <w:r>
              <w:t>umět v praxi správně používat základní anglickou terminologii týkající se gramatiky, slovní zásoby a výslovnosti</w:t>
            </w:r>
          </w:p>
          <w:p w14:paraId="7E4127FE" w14:textId="77777777" w:rsidR="00C56C3A" w:rsidRDefault="00C56C3A" w:rsidP="00C56C3A">
            <w:pPr>
              <w:pStyle w:val="Odstavecseseznamem"/>
              <w:numPr>
                <w:ilvl w:val="0"/>
                <w:numId w:val="5"/>
              </w:numPr>
              <w:suppressAutoHyphens w:val="0"/>
            </w:pPr>
            <w:r>
              <w:t>umět zahájit a pokračovat v konverzaci na témata probíraná v učebnici a na seminářích</w:t>
            </w:r>
          </w:p>
          <w:p w14:paraId="24A82752" w14:textId="77777777" w:rsidR="00C56C3A" w:rsidRDefault="00C56C3A" w:rsidP="00C56C3A">
            <w:pPr>
              <w:pStyle w:val="Odstavecseseznamem"/>
              <w:numPr>
                <w:ilvl w:val="0"/>
                <w:numId w:val="5"/>
              </w:numPr>
              <w:suppressAutoHyphens w:val="0"/>
            </w:pPr>
            <w:r>
              <w:t>umět správně používat gramatické struktury a slovní zásobu probíranou v učebnicových jednotkách a na seminářích</w:t>
            </w:r>
          </w:p>
          <w:p w14:paraId="61F94BEE" w14:textId="77777777" w:rsidR="00C56C3A" w:rsidRDefault="00C56C3A" w:rsidP="00C56C3A">
            <w:pPr>
              <w:pStyle w:val="Odstavecseseznamem"/>
              <w:numPr>
                <w:ilvl w:val="0"/>
                <w:numId w:val="5"/>
              </w:numPr>
              <w:suppressAutoHyphens w:val="0"/>
            </w:pPr>
            <w:r>
              <w:t>umět správně vyslovovat slovní zásobu odpovídající úrovni studia i novou slovní zásobu probíranou v učebnici a na seminářích</w:t>
            </w:r>
          </w:p>
          <w:p w14:paraId="33E2CCD1" w14:textId="77777777" w:rsidR="00C56C3A" w:rsidRDefault="00C56C3A" w:rsidP="00C56C3A">
            <w:pPr>
              <w:pStyle w:val="Odstavecseseznamem"/>
              <w:numPr>
                <w:ilvl w:val="0"/>
                <w:numId w:val="5"/>
              </w:numPr>
              <w:suppressAutoHyphens w:val="0"/>
            </w:pPr>
            <w:r>
              <w:t>umět souvisle vyjadřovat vlastní myšlenky a názory v angličtině</w:t>
            </w:r>
          </w:p>
          <w:p w14:paraId="1ED84239" w14:textId="77777777" w:rsidR="00C56C3A" w:rsidRDefault="00C56C3A" w:rsidP="00C07AFA"/>
        </w:tc>
      </w:tr>
    </w:tbl>
    <w:p w14:paraId="3981FDDB"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DF2FE61" w14:textId="77777777" w:rsidTr="00C07AFA">
        <w:trPr>
          <w:trHeight w:val="265"/>
        </w:trPr>
        <w:tc>
          <w:tcPr>
            <w:tcW w:w="3653" w:type="dxa"/>
            <w:tcBorders>
              <w:top w:val="single" w:sz="4" w:space="0" w:color="auto"/>
            </w:tcBorders>
            <w:shd w:val="clear" w:color="auto" w:fill="F7CAAC"/>
          </w:tcPr>
          <w:p w14:paraId="4AF4936C"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23C88069" w14:textId="77777777" w:rsidR="00C56C3A" w:rsidRDefault="00C56C3A" w:rsidP="00C07AFA"/>
        </w:tc>
      </w:tr>
      <w:tr w:rsidR="00C56C3A" w14:paraId="4E3D16F8" w14:textId="77777777" w:rsidTr="00C07AFA">
        <w:trPr>
          <w:trHeight w:val="1497"/>
        </w:trPr>
        <w:tc>
          <w:tcPr>
            <w:tcW w:w="9855" w:type="dxa"/>
            <w:gridSpan w:val="4"/>
            <w:tcBorders>
              <w:top w:val="nil"/>
            </w:tcBorders>
          </w:tcPr>
          <w:p w14:paraId="4E15BEF5" w14:textId="77777777" w:rsidR="00C56C3A" w:rsidRDefault="00C56C3A" w:rsidP="00C07AFA">
            <w:pPr>
              <w:rPr>
                <w:b/>
                <w:bCs/>
              </w:rPr>
            </w:pPr>
            <w:r>
              <w:rPr>
                <w:b/>
                <w:bCs/>
              </w:rPr>
              <w:t>Základní literatura:</w:t>
            </w:r>
          </w:p>
          <w:p w14:paraId="334B902D" w14:textId="42A79E77" w:rsidR="00C56C3A" w:rsidRDefault="00C56C3A" w:rsidP="00C07AFA">
            <w:pPr>
              <w:pStyle w:val="bb"/>
            </w:pPr>
            <w:r w:rsidRPr="003D1103">
              <w:t>Latham-Koenig</w:t>
            </w:r>
            <w:r>
              <w:t>,</w:t>
            </w:r>
            <w:r w:rsidRPr="003D1103">
              <w:t xml:space="preserve"> C. et al. </w:t>
            </w:r>
            <w:r w:rsidRPr="003D1103">
              <w:rPr>
                <w:i/>
              </w:rPr>
              <w:t xml:space="preserve">English File Advanced </w:t>
            </w:r>
            <w:r w:rsidR="004B3D0D">
              <w:rPr>
                <w:i/>
              </w:rPr>
              <w:t xml:space="preserve">Plus </w:t>
            </w:r>
            <w:r w:rsidRPr="003D1103">
              <w:rPr>
                <w:i/>
              </w:rPr>
              <w:t>Student's Book</w:t>
            </w:r>
            <w:r>
              <w:t>.</w:t>
            </w:r>
            <w:r w:rsidRPr="003D1103">
              <w:t xml:space="preserve"> 4th </w:t>
            </w:r>
            <w:r>
              <w:t xml:space="preserve">ed. </w:t>
            </w:r>
            <w:r w:rsidRPr="003D1103">
              <w:t>Oxford</w:t>
            </w:r>
            <w:r>
              <w:t>: Oxford University Press, 202</w:t>
            </w:r>
            <w:r w:rsidR="004B3D0D">
              <w:t>1</w:t>
            </w:r>
            <w:r>
              <w:t>.</w:t>
            </w:r>
          </w:p>
          <w:p w14:paraId="74E6D9A6" w14:textId="3377142C" w:rsidR="00C56C3A" w:rsidRDefault="00C56C3A" w:rsidP="00C07AFA">
            <w:pPr>
              <w:pStyle w:val="bb"/>
            </w:pPr>
            <w:r w:rsidRPr="003D1103">
              <w:t>Latham-Koenig</w:t>
            </w:r>
            <w:r>
              <w:t>,</w:t>
            </w:r>
            <w:r w:rsidRPr="003D1103">
              <w:t xml:space="preserve"> C. et al. </w:t>
            </w:r>
            <w:r w:rsidRPr="003D1103">
              <w:rPr>
                <w:i/>
              </w:rPr>
              <w:t xml:space="preserve">English File Advanced </w:t>
            </w:r>
            <w:r w:rsidR="004B3D0D">
              <w:rPr>
                <w:i/>
              </w:rPr>
              <w:t xml:space="preserve">Plus </w:t>
            </w:r>
            <w:r>
              <w:rPr>
                <w:i/>
              </w:rPr>
              <w:t>Workbook</w:t>
            </w:r>
            <w:r>
              <w:t>.</w:t>
            </w:r>
            <w:r w:rsidRPr="003D1103">
              <w:t xml:space="preserve"> 4th </w:t>
            </w:r>
            <w:r>
              <w:t xml:space="preserve">ed. </w:t>
            </w:r>
            <w:r w:rsidRPr="003D1103">
              <w:t>Oxford</w:t>
            </w:r>
            <w:r>
              <w:t xml:space="preserve">: Oxford University Press, </w:t>
            </w:r>
            <w:r w:rsidR="004B3D0D">
              <w:t>2021</w:t>
            </w:r>
            <w:r>
              <w:t>.</w:t>
            </w:r>
          </w:p>
          <w:p w14:paraId="5738A433" w14:textId="392649AF" w:rsidR="00C56C3A" w:rsidRDefault="00C56C3A" w:rsidP="00C07AFA">
            <w:pPr>
              <w:pStyle w:val="bb"/>
            </w:pPr>
            <w:r w:rsidRPr="008E336B">
              <w:t>McIntosh, C.</w:t>
            </w:r>
            <w:r>
              <w:rPr>
                <w:i/>
              </w:rPr>
              <w:t xml:space="preserve"> </w:t>
            </w:r>
            <w:r w:rsidRPr="00255BB6">
              <w:rPr>
                <w:i/>
              </w:rPr>
              <w:t>Cambridge Advanced Learners Dictionary</w:t>
            </w:r>
            <w:r>
              <w:t>.</w:t>
            </w:r>
            <w:r>
              <w:rPr>
                <w:i/>
              </w:rPr>
              <w:t xml:space="preserve"> </w:t>
            </w:r>
            <w:r>
              <w:t>4th</w:t>
            </w:r>
            <w:r w:rsidRPr="00A52A19">
              <w:t xml:space="preserve"> </w:t>
            </w:r>
            <w:r>
              <w:t>ed. Cambridge: Cambridge University Press, 2014.</w:t>
            </w:r>
          </w:p>
          <w:p w14:paraId="62DFEDB7" w14:textId="77777777" w:rsidR="00274534" w:rsidRPr="00255BB6" w:rsidRDefault="00274534" w:rsidP="00274534">
            <w:pPr>
              <w:pStyle w:val="bb"/>
              <w:rPr>
                <w:i/>
              </w:rPr>
            </w:pPr>
            <w:r>
              <w:t>Autentický jazykový materiál.</w:t>
            </w:r>
          </w:p>
          <w:p w14:paraId="33000BC6" w14:textId="77777777" w:rsidR="00C56C3A" w:rsidRDefault="00C56C3A" w:rsidP="00C07AFA">
            <w:pPr>
              <w:rPr>
                <w:lang w:val="en-US"/>
              </w:rPr>
            </w:pPr>
          </w:p>
          <w:p w14:paraId="23D07D34" w14:textId="77777777" w:rsidR="00C56C3A" w:rsidRDefault="00C56C3A" w:rsidP="00C07AFA">
            <w:pPr>
              <w:rPr>
                <w:b/>
              </w:rPr>
            </w:pPr>
            <w:r>
              <w:rPr>
                <w:b/>
              </w:rPr>
              <w:t>Doporučená literatura:</w:t>
            </w:r>
          </w:p>
          <w:p w14:paraId="41BC6426" w14:textId="284BD0C0" w:rsidR="00F35BC4" w:rsidRDefault="00F35BC4" w:rsidP="00C07AFA">
            <w:pPr>
              <w:pStyle w:val="bb"/>
            </w:pPr>
            <w:r w:rsidRPr="00F35BC4">
              <w:t xml:space="preserve">Depraetere, Ilse – Langford, Chad. </w:t>
            </w:r>
            <w:r w:rsidRPr="00C9509E">
              <w:rPr>
                <w:i/>
              </w:rPr>
              <w:t>Advanced English Grammar: A Linguistic Approach</w:t>
            </w:r>
            <w:r w:rsidRPr="00F35BC4">
              <w:t>. 2nd ed. London: Bloomsbury Academic, 2019.</w:t>
            </w:r>
          </w:p>
          <w:p w14:paraId="105FF84E" w14:textId="63A624EC" w:rsidR="00C56C3A" w:rsidRDefault="00C56C3A" w:rsidP="00C07AFA">
            <w:pPr>
              <w:pStyle w:val="bb"/>
            </w:pPr>
            <w:r w:rsidRPr="00A52A19">
              <w:t>Hewings, M.</w:t>
            </w:r>
            <w:r>
              <w:t xml:space="preserve"> </w:t>
            </w:r>
            <w:r w:rsidRPr="007B77B7">
              <w:rPr>
                <w:i/>
              </w:rPr>
              <w:t>Advanced Grammar in Use with Answers: A Self-Study Reference and Practice Book for Advanced Learners of English</w:t>
            </w:r>
            <w:r>
              <w:t>.</w:t>
            </w:r>
            <w:r w:rsidRPr="00A52A19">
              <w:t xml:space="preserve"> 3rd </w:t>
            </w:r>
            <w:r>
              <w:t>ed. Cambridge: Cambridge University Press, 2013.</w:t>
            </w:r>
          </w:p>
          <w:p w14:paraId="77E35B28" w14:textId="67500C0E" w:rsidR="009674E6" w:rsidRPr="00A52A19" w:rsidRDefault="009674E6" w:rsidP="00C07AFA">
            <w:pPr>
              <w:pStyle w:val="bb"/>
            </w:pPr>
            <w:r w:rsidRPr="009674E6">
              <w:t xml:space="preserve">McCarthy, Michael – O’Dell, Felicity. </w:t>
            </w:r>
            <w:r w:rsidRPr="00C9509E">
              <w:rPr>
                <w:i/>
              </w:rPr>
              <w:t>English Vocabulary in Use: Advanced</w:t>
            </w:r>
            <w:r w:rsidRPr="009674E6">
              <w:t>. 3rd ed. Cambridge: Cambridge University Press, 2017.</w:t>
            </w:r>
          </w:p>
          <w:p w14:paraId="4CC57598" w14:textId="77777777" w:rsidR="00C56C3A" w:rsidRDefault="00C56C3A" w:rsidP="00C07AFA"/>
        </w:tc>
      </w:tr>
      <w:tr w:rsidR="00C56C3A" w14:paraId="597525D5"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8A6FE44" w14:textId="77777777" w:rsidR="00C56C3A" w:rsidRDefault="00C56C3A" w:rsidP="00C07AFA">
            <w:pPr>
              <w:jc w:val="center"/>
              <w:rPr>
                <w:b/>
              </w:rPr>
            </w:pPr>
            <w:r>
              <w:rPr>
                <w:b/>
              </w:rPr>
              <w:t>Informace ke kombinované nebo distanční formě</w:t>
            </w:r>
          </w:p>
        </w:tc>
      </w:tr>
      <w:tr w:rsidR="00C56C3A" w14:paraId="794654CB" w14:textId="77777777" w:rsidTr="00C07AFA">
        <w:tc>
          <w:tcPr>
            <w:tcW w:w="4787" w:type="dxa"/>
            <w:gridSpan w:val="2"/>
            <w:tcBorders>
              <w:top w:val="single" w:sz="2" w:space="0" w:color="auto"/>
            </w:tcBorders>
            <w:shd w:val="clear" w:color="auto" w:fill="F7CAAC"/>
          </w:tcPr>
          <w:p w14:paraId="7E393FE1" w14:textId="77777777" w:rsidR="00C56C3A" w:rsidRDefault="00C56C3A" w:rsidP="00C07AFA">
            <w:r>
              <w:rPr>
                <w:b/>
              </w:rPr>
              <w:t>Rozsah konzultací (soustředění)</w:t>
            </w:r>
          </w:p>
        </w:tc>
        <w:tc>
          <w:tcPr>
            <w:tcW w:w="889" w:type="dxa"/>
            <w:tcBorders>
              <w:top w:val="single" w:sz="2" w:space="0" w:color="auto"/>
            </w:tcBorders>
          </w:tcPr>
          <w:p w14:paraId="7554A354" w14:textId="77777777" w:rsidR="00C56C3A" w:rsidRDefault="00C56C3A" w:rsidP="00C07AFA"/>
        </w:tc>
        <w:tc>
          <w:tcPr>
            <w:tcW w:w="4179" w:type="dxa"/>
            <w:tcBorders>
              <w:top w:val="single" w:sz="2" w:space="0" w:color="auto"/>
            </w:tcBorders>
            <w:shd w:val="clear" w:color="auto" w:fill="F7CAAC"/>
          </w:tcPr>
          <w:p w14:paraId="4B0AD2D0" w14:textId="77777777" w:rsidR="00C56C3A" w:rsidRDefault="00C56C3A" w:rsidP="00C07AFA">
            <w:pPr>
              <w:rPr>
                <w:b/>
              </w:rPr>
            </w:pPr>
            <w:r>
              <w:rPr>
                <w:b/>
              </w:rPr>
              <w:t xml:space="preserve">hodin </w:t>
            </w:r>
          </w:p>
        </w:tc>
      </w:tr>
      <w:tr w:rsidR="00C56C3A" w14:paraId="3B4EB806" w14:textId="77777777" w:rsidTr="00C07AFA">
        <w:tc>
          <w:tcPr>
            <w:tcW w:w="9855" w:type="dxa"/>
            <w:gridSpan w:val="4"/>
            <w:shd w:val="clear" w:color="auto" w:fill="F7CAAC"/>
          </w:tcPr>
          <w:p w14:paraId="1A2FEAC8" w14:textId="77777777" w:rsidR="00C56C3A" w:rsidRDefault="00C56C3A" w:rsidP="00C07AFA">
            <w:pPr>
              <w:rPr>
                <w:b/>
              </w:rPr>
            </w:pPr>
            <w:r>
              <w:rPr>
                <w:b/>
              </w:rPr>
              <w:t>Informace o způsobu kontaktu s vyučujícím</w:t>
            </w:r>
          </w:p>
        </w:tc>
      </w:tr>
      <w:tr w:rsidR="00C56C3A" w14:paraId="6ED6F922" w14:textId="77777777" w:rsidTr="00C07AFA">
        <w:trPr>
          <w:trHeight w:val="1373"/>
        </w:trPr>
        <w:tc>
          <w:tcPr>
            <w:tcW w:w="9855" w:type="dxa"/>
            <w:gridSpan w:val="4"/>
          </w:tcPr>
          <w:p w14:paraId="55F68EF4" w14:textId="77777777" w:rsidR="00C56C3A" w:rsidRDefault="00C56C3A" w:rsidP="00C07AFA"/>
        </w:tc>
      </w:tr>
    </w:tbl>
    <w:p w14:paraId="48208D07" w14:textId="77777777" w:rsidR="00C56C3A" w:rsidRDefault="00C56C3A" w:rsidP="00C56C3A"/>
    <w:p w14:paraId="23CF332A"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6A5ABDF4" w14:textId="77777777" w:rsidTr="00C07AFA">
        <w:tc>
          <w:tcPr>
            <w:tcW w:w="9855" w:type="dxa"/>
            <w:gridSpan w:val="8"/>
            <w:tcBorders>
              <w:bottom w:val="double" w:sz="4" w:space="0" w:color="auto"/>
            </w:tcBorders>
            <w:shd w:val="clear" w:color="auto" w:fill="BDD6EE"/>
          </w:tcPr>
          <w:p w14:paraId="5EEAA221" w14:textId="77777777" w:rsidR="00C56C3A" w:rsidRDefault="00C56C3A" w:rsidP="00C07AFA">
            <w:pPr>
              <w:rPr>
                <w:b/>
                <w:sz w:val="28"/>
              </w:rPr>
            </w:pPr>
            <w:r>
              <w:br w:type="page"/>
            </w:r>
            <w:r>
              <w:rPr>
                <w:b/>
                <w:sz w:val="28"/>
              </w:rPr>
              <w:t>B-III – Charakteristika studijního předmětu</w:t>
            </w:r>
          </w:p>
        </w:tc>
      </w:tr>
      <w:tr w:rsidR="00C56C3A" w14:paraId="7F38FA07" w14:textId="77777777" w:rsidTr="00C07AFA">
        <w:tc>
          <w:tcPr>
            <w:tcW w:w="3086" w:type="dxa"/>
            <w:tcBorders>
              <w:top w:val="double" w:sz="4" w:space="0" w:color="auto"/>
            </w:tcBorders>
            <w:shd w:val="clear" w:color="auto" w:fill="F7CAAC"/>
          </w:tcPr>
          <w:p w14:paraId="36361E0C"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552B751F" w14:textId="77777777" w:rsidR="00C56C3A" w:rsidRDefault="00C56C3A" w:rsidP="00C07AFA">
            <w:r w:rsidRPr="00037546">
              <w:t>Varianty angličtiny</w:t>
            </w:r>
          </w:p>
        </w:tc>
      </w:tr>
      <w:tr w:rsidR="00C56C3A" w14:paraId="47D149DB" w14:textId="77777777" w:rsidTr="00C07AFA">
        <w:tc>
          <w:tcPr>
            <w:tcW w:w="3086" w:type="dxa"/>
            <w:shd w:val="clear" w:color="auto" w:fill="F7CAAC"/>
          </w:tcPr>
          <w:p w14:paraId="47DCE198" w14:textId="77777777" w:rsidR="00C56C3A" w:rsidRDefault="00C56C3A" w:rsidP="00C07AFA">
            <w:pPr>
              <w:rPr>
                <w:b/>
              </w:rPr>
            </w:pPr>
            <w:r>
              <w:rPr>
                <w:b/>
              </w:rPr>
              <w:t>Typ předmětu</w:t>
            </w:r>
          </w:p>
        </w:tc>
        <w:tc>
          <w:tcPr>
            <w:tcW w:w="3406" w:type="dxa"/>
            <w:gridSpan w:val="4"/>
          </w:tcPr>
          <w:p w14:paraId="7FC75237" w14:textId="05918513" w:rsidR="00C56C3A" w:rsidRDefault="00620367" w:rsidP="00C07AFA">
            <w:r>
              <w:t xml:space="preserve">pp, </w:t>
            </w:r>
            <w:r w:rsidR="00C56C3A">
              <w:t>ZT</w:t>
            </w:r>
          </w:p>
        </w:tc>
        <w:tc>
          <w:tcPr>
            <w:tcW w:w="2695" w:type="dxa"/>
            <w:gridSpan w:val="2"/>
            <w:shd w:val="clear" w:color="auto" w:fill="F7CAAC"/>
          </w:tcPr>
          <w:p w14:paraId="1CAA0B8F" w14:textId="77777777" w:rsidR="00C56C3A" w:rsidRDefault="00C56C3A" w:rsidP="00C07AFA">
            <w:r>
              <w:rPr>
                <w:b/>
              </w:rPr>
              <w:t>doporučený ročník / semestr</w:t>
            </w:r>
          </w:p>
        </w:tc>
        <w:tc>
          <w:tcPr>
            <w:tcW w:w="668" w:type="dxa"/>
          </w:tcPr>
          <w:p w14:paraId="428A1EED" w14:textId="77777777" w:rsidR="00C56C3A" w:rsidRDefault="00C56C3A" w:rsidP="00C07AFA">
            <w:r>
              <w:t>1/ZS</w:t>
            </w:r>
          </w:p>
        </w:tc>
      </w:tr>
      <w:tr w:rsidR="00C56C3A" w14:paraId="4077E0BF" w14:textId="77777777" w:rsidTr="00C07AFA">
        <w:tc>
          <w:tcPr>
            <w:tcW w:w="3086" w:type="dxa"/>
            <w:shd w:val="clear" w:color="auto" w:fill="F7CAAC"/>
          </w:tcPr>
          <w:p w14:paraId="430B35A5" w14:textId="77777777" w:rsidR="00C56C3A" w:rsidRDefault="00C56C3A" w:rsidP="00C07AFA">
            <w:pPr>
              <w:rPr>
                <w:b/>
              </w:rPr>
            </w:pPr>
            <w:r>
              <w:rPr>
                <w:b/>
              </w:rPr>
              <w:t>Rozsah studijního předmětu</w:t>
            </w:r>
          </w:p>
        </w:tc>
        <w:tc>
          <w:tcPr>
            <w:tcW w:w="1701" w:type="dxa"/>
            <w:gridSpan w:val="2"/>
          </w:tcPr>
          <w:p w14:paraId="2015C1AD" w14:textId="77777777" w:rsidR="00C56C3A" w:rsidRDefault="00C56C3A" w:rsidP="00C07AFA">
            <w:r>
              <w:t>14p + 14s</w:t>
            </w:r>
          </w:p>
        </w:tc>
        <w:tc>
          <w:tcPr>
            <w:tcW w:w="889" w:type="dxa"/>
            <w:shd w:val="clear" w:color="auto" w:fill="F7CAAC"/>
          </w:tcPr>
          <w:p w14:paraId="7DB3CF4E" w14:textId="77777777" w:rsidR="00C56C3A" w:rsidRDefault="00C56C3A" w:rsidP="00C07AFA">
            <w:pPr>
              <w:rPr>
                <w:b/>
              </w:rPr>
            </w:pPr>
            <w:r>
              <w:rPr>
                <w:b/>
              </w:rPr>
              <w:t xml:space="preserve">hod. </w:t>
            </w:r>
          </w:p>
        </w:tc>
        <w:tc>
          <w:tcPr>
            <w:tcW w:w="816" w:type="dxa"/>
          </w:tcPr>
          <w:p w14:paraId="7624CBC8" w14:textId="77777777" w:rsidR="00C56C3A" w:rsidRDefault="00C56C3A" w:rsidP="00C07AFA">
            <w:r>
              <w:t>28</w:t>
            </w:r>
          </w:p>
        </w:tc>
        <w:tc>
          <w:tcPr>
            <w:tcW w:w="2156" w:type="dxa"/>
            <w:shd w:val="clear" w:color="auto" w:fill="F7CAAC"/>
          </w:tcPr>
          <w:p w14:paraId="7CAABFF3" w14:textId="77777777" w:rsidR="00C56C3A" w:rsidRDefault="00C56C3A" w:rsidP="00C07AFA">
            <w:pPr>
              <w:rPr>
                <w:b/>
              </w:rPr>
            </w:pPr>
            <w:r>
              <w:rPr>
                <w:b/>
              </w:rPr>
              <w:t>kreditů</w:t>
            </w:r>
          </w:p>
        </w:tc>
        <w:tc>
          <w:tcPr>
            <w:tcW w:w="1207" w:type="dxa"/>
            <w:gridSpan w:val="2"/>
          </w:tcPr>
          <w:p w14:paraId="3D92B6B4" w14:textId="77777777" w:rsidR="00C56C3A" w:rsidRDefault="00C56C3A" w:rsidP="00C07AFA">
            <w:r>
              <w:t>5</w:t>
            </w:r>
          </w:p>
        </w:tc>
      </w:tr>
      <w:tr w:rsidR="00C56C3A" w14:paraId="0F071D26" w14:textId="77777777" w:rsidTr="00C07AFA">
        <w:tc>
          <w:tcPr>
            <w:tcW w:w="3086" w:type="dxa"/>
            <w:shd w:val="clear" w:color="auto" w:fill="F7CAAC"/>
          </w:tcPr>
          <w:p w14:paraId="51F5D28E" w14:textId="77777777" w:rsidR="00C56C3A" w:rsidRDefault="00C56C3A" w:rsidP="00C07AFA">
            <w:pPr>
              <w:rPr>
                <w:b/>
                <w:sz w:val="22"/>
              </w:rPr>
            </w:pPr>
            <w:r>
              <w:rPr>
                <w:b/>
              </w:rPr>
              <w:t>Prerekvizity, korekvizity, ekvivalence</w:t>
            </w:r>
          </w:p>
        </w:tc>
        <w:tc>
          <w:tcPr>
            <w:tcW w:w="6769" w:type="dxa"/>
            <w:gridSpan w:val="7"/>
          </w:tcPr>
          <w:p w14:paraId="5E9B8340" w14:textId="77777777" w:rsidR="00C56C3A" w:rsidRDefault="00C56C3A" w:rsidP="00C07AFA"/>
        </w:tc>
      </w:tr>
      <w:tr w:rsidR="00C56C3A" w14:paraId="3FB0C702" w14:textId="77777777" w:rsidTr="00C07AFA">
        <w:tc>
          <w:tcPr>
            <w:tcW w:w="3086" w:type="dxa"/>
            <w:shd w:val="clear" w:color="auto" w:fill="F7CAAC"/>
          </w:tcPr>
          <w:p w14:paraId="1EF5E7B0" w14:textId="77777777" w:rsidR="00C56C3A" w:rsidRDefault="00C56C3A" w:rsidP="00C07AFA">
            <w:pPr>
              <w:rPr>
                <w:b/>
              </w:rPr>
            </w:pPr>
            <w:r>
              <w:rPr>
                <w:b/>
              </w:rPr>
              <w:t>Způsob ověření studijních výsledků</w:t>
            </w:r>
          </w:p>
        </w:tc>
        <w:tc>
          <w:tcPr>
            <w:tcW w:w="3406" w:type="dxa"/>
            <w:gridSpan w:val="4"/>
          </w:tcPr>
          <w:p w14:paraId="5AC61D35" w14:textId="77777777" w:rsidR="00C56C3A" w:rsidRDefault="00C56C3A" w:rsidP="00C07AFA">
            <w:r>
              <w:t>Z, Zk</w:t>
            </w:r>
          </w:p>
        </w:tc>
        <w:tc>
          <w:tcPr>
            <w:tcW w:w="2156" w:type="dxa"/>
            <w:shd w:val="clear" w:color="auto" w:fill="F7CAAC"/>
          </w:tcPr>
          <w:p w14:paraId="7D5B6506" w14:textId="77777777" w:rsidR="00C56C3A" w:rsidRDefault="00C56C3A" w:rsidP="00C07AFA">
            <w:pPr>
              <w:rPr>
                <w:b/>
              </w:rPr>
            </w:pPr>
            <w:r>
              <w:rPr>
                <w:b/>
              </w:rPr>
              <w:t>Forma výuky</w:t>
            </w:r>
          </w:p>
        </w:tc>
        <w:tc>
          <w:tcPr>
            <w:tcW w:w="1207" w:type="dxa"/>
            <w:gridSpan w:val="2"/>
          </w:tcPr>
          <w:p w14:paraId="363F912A" w14:textId="77777777" w:rsidR="00C56C3A" w:rsidRDefault="00C56C3A" w:rsidP="00C07AFA">
            <w:r>
              <w:t>přednáška, seminář</w:t>
            </w:r>
          </w:p>
        </w:tc>
      </w:tr>
      <w:tr w:rsidR="00C56C3A" w14:paraId="2F0C2C8C" w14:textId="77777777" w:rsidTr="00C07AFA">
        <w:tc>
          <w:tcPr>
            <w:tcW w:w="3086" w:type="dxa"/>
            <w:shd w:val="clear" w:color="auto" w:fill="F7CAAC"/>
          </w:tcPr>
          <w:p w14:paraId="7BCF6DE4"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5FB7BFAF" w14:textId="77777777" w:rsidR="00C56C3A" w:rsidRDefault="00C56C3A" w:rsidP="00C07AFA">
            <w:pPr>
              <w:rPr>
                <w:b/>
              </w:rPr>
            </w:pPr>
            <w:r>
              <w:rPr>
                <w:b/>
              </w:rPr>
              <w:t>Požadavky k zápočtu:</w:t>
            </w:r>
          </w:p>
          <w:p w14:paraId="27418028" w14:textId="77777777" w:rsidR="00C56C3A" w:rsidRDefault="00C56C3A" w:rsidP="00C07AFA">
            <w:r>
              <w:t>Aktivní účast na seminářích (80 %)</w:t>
            </w:r>
          </w:p>
          <w:p w14:paraId="16DE415F" w14:textId="77777777" w:rsidR="00C56C3A" w:rsidRDefault="00C56C3A" w:rsidP="00C07AFA">
            <w:r w:rsidRPr="003B7D10">
              <w:t>Prezentace zadan</w:t>
            </w:r>
            <w:r w:rsidRPr="003B7D10">
              <w:rPr>
                <w:rFonts w:hint="cs"/>
              </w:rPr>
              <w:t>é</w:t>
            </w:r>
            <w:r>
              <w:t>ho</w:t>
            </w:r>
            <w:r w:rsidRPr="003B7D10">
              <w:t xml:space="preserve"> t</w:t>
            </w:r>
            <w:r w:rsidRPr="003B7D10">
              <w:rPr>
                <w:rFonts w:hint="cs"/>
              </w:rPr>
              <w:t>é</w:t>
            </w:r>
            <w:r>
              <w:t>matu</w:t>
            </w:r>
          </w:p>
          <w:p w14:paraId="677E8DE2" w14:textId="77777777" w:rsidR="00C56C3A" w:rsidRDefault="00C56C3A" w:rsidP="00C07AFA"/>
          <w:p w14:paraId="7D161607" w14:textId="77777777" w:rsidR="00C56C3A" w:rsidRDefault="00C56C3A" w:rsidP="00C07AFA">
            <w:pPr>
              <w:rPr>
                <w:b/>
              </w:rPr>
            </w:pPr>
            <w:r>
              <w:rPr>
                <w:b/>
              </w:rPr>
              <w:t>Požadavky ke zkoušce:</w:t>
            </w:r>
          </w:p>
          <w:p w14:paraId="5357FF35" w14:textId="77777777" w:rsidR="00C56C3A" w:rsidRDefault="00C56C3A" w:rsidP="00C07AFA">
            <w:r>
              <w:t>Znalost zadané primární a sekundární literatury</w:t>
            </w:r>
          </w:p>
          <w:p w14:paraId="71E6670C" w14:textId="77777777" w:rsidR="00C56C3A" w:rsidRDefault="00C56C3A" w:rsidP="00C07AFA"/>
        </w:tc>
      </w:tr>
      <w:tr w:rsidR="00C56C3A" w14:paraId="3D72AF02" w14:textId="77777777" w:rsidTr="00C07AFA">
        <w:trPr>
          <w:trHeight w:val="20"/>
        </w:trPr>
        <w:tc>
          <w:tcPr>
            <w:tcW w:w="9855" w:type="dxa"/>
            <w:gridSpan w:val="8"/>
            <w:tcBorders>
              <w:top w:val="nil"/>
            </w:tcBorders>
          </w:tcPr>
          <w:p w14:paraId="0115D400" w14:textId="77777777" w:rsidR="00C56C3A" w:rsidRDefault="00C56C3A" w:rsidP="00C07AFA"/>
        </w:tc>
      </w:tr>
      <w:tr w:rsidR="00C56C3A" w14:paraId="2758865C" w14:textId="77777777" w:rsidTr="00C07AFA">
        <w:trPr>
          <w:trHeight w:val="197"/>
        </w:trPr>
        <w:tc>
          <w:tcPr>
            <w:tcW w:w="3086" w:type="dxa"/>
            <w:tcBorders>
              <w:top w:val="nil"/>
            </w:tcBorders>
            <w:shd w:val="clear" w:color="auto" w:fill="F7CAAC"/>
          </w:tcPr>
          <w:p w14:paraId="73B0C39B" w14:textId="77777777" w:rsidR="00C56C3A" w:rsidRDefault="00C56C3A" w:rsidP="00C07AFA">
            <w:pPr>
              <w:rPr>
                <w:b/>
              </w:rPr>
            </w:pPr>
            <w:r>
              <w:rPr>
                <w:b/>
              </w:rPr>
              <w:t>Garant předmětu</w:t>
            </w:r>
          </w:p>
        </w:tc>
        <w:tc>
          <w:tcPr>
            <w:tcW w:w="6769" w:type="dxa"/>
            <w:gridSpan w:val="7"/>
            <w:tcBorders>
              <w:top w:val="nil"/>
            </w:tcBorders>
          </w:tcPr>
          <w:p w14:paraId="5F4CFB7B" w14:textId="77777777" w:rsidR="00C56C3A" w:rsidRDefault="00C56C3A" w:rsidP="00C07AFA">
            <w:r>
              <w:t>prof. PaedDr. Zdena Kráľová, PhD.</w:t>
            </w:r>
          </w:p>
        </w:tc>
      </w:tr>
      <w:tr w:rsidR="00C56C3A" w14:paraId="10C0495E" w14:textId="77777777" w:rsidTr="00C07AFA">
        <w:trPr>
          <w:trHeight w:val="243"/>
        </w:trPr>
        <w:tc>
          <w:tcPr>
            <w:tcW w:w="3086" w:type="dxa"/>
            <w:tcBorders>
              <w:top w:val="nil"/>
            </w:tcBorders>
            <w:shd w:val="clear" w:color="auto" w:fill="F7CAAC"/>
          </w:tcPr>
          <w:p w14:paraId="0A2747C0" w14:textId="77777777" w:rsidR="00C56C3A" w:rsidRDefault="00C56C3A" w:rsidP="00C07AFA">
            <w:pPr>
              <w:rPr>
                <w:b/>
              </w:rPr>
            </w:pPr>
            <w:r>
              <w:rPr>
                <w:b/>
              </w:rPr>
              <w:t>Zapojení garanta do výuky předmětu</w:t>
            </w:r>
          </w:p>
        </w:tc>
        <w:tc>
          <w:tcPr>
            <w:tcW w:w="6769" w:type="dxa"/>
            <w:gridSpan w:val="7"/>
            <w:tcBorders>
              <w:top w:val="nil"/>
            </w:tcBorders>
          </w:tcPr>
          <w:p w14:paraId="1FF83970" w14:textId="77777777" w:rsidR="00C56C3A" w:rsidRDefault="00C56C3A" w:rsidP="00C07AFA">
            <w:r>
              <w:t>100 %</w:t>
            </w:r>
          </w:p>
        </w:tc>
      </w:tr>
      <w:tr w:rsidR="00C56C3A" w14:paraId="773E32E9" w14:textId="77777777" w:rsidTr="00C07AFA">
        <w:tc>
          <w:tcPr>
            <w:tcW w:w="3086" w:type="dxa"/>
            <w:shd w:val="clear" w:color="auto" w:fill="F7CAAC"/>
          </w:tcPr>
          <w:p w14:paraId="3BCB6028" w14:textId="77777777" w:rsidR="00C56C3A" w:rsidRDefault="00C56C3A" w:rsidP="00C07AFA">
            <w:pPr>
              <w:rPr>
                <w:b/>
              </w:rPr>
            </w:pPr>
            <w:r>
              <w:rPr>
                <w:b/>
              </w:rPr>
              <w:t>Vyučující</w:t>
            </w:r>
          </w:p>
        </w:tc>
        <w:tc>
          <w:tcPr>
            <w:tcW w:w="6769" w:type="dxa"/>
            <w:gridSpan w:val="7"/>
            <w:tcBorders>
              <w:bottom w:val="nil"/>
            </w:tcBorders>
          </w:tcPr>
          <w:p w14:paraId="0434C38A" w14:textId="77777777" w:rsidR="00C56C3A" w:rsidRDefault="00C56C3A" w:rsidP="00C07AFA">
            <w:r>
              <w:t>prof. PaedDr. Zdena Kráľová, PhD.</w:t>
            </w:r>
          </w:p>
        </w:tc>
      </w:tr>
      <w:tr w:rsidR="00C56C3A" w14:paraId="70F6BBD1" w14:textId="77777777" w:rsidTr="00C07AFA">
        <w:trPr>
          <w:trHeight w:val="20"/>
        </w:trPr>
        <w:tc>
          <w:tcPr>
            <w:tcW w:w="9855" w:type="dxa"/>
            <w:gridSpan w:val="8"/>
            <w:tcBorders>
              <w:top w:val="nil"/>
            </w:tcBorders>
          </w:tcPr>
          <w:p w14:paraId="2834142D" w14:textId="77777777" w:rsidR="00C56C3A" w:rsidRDefault="00C56C3A" w:rsidP="00C07AFA"/>
        </w:tc>
      </w:tr>
      <w:tr w:rsidR="00C56C3A" w14:paraId="11D370B0" w14:textId="77777777" w:rsidTr="00C07AFA">
        <w:tc>
          <w:tcPr>
            <w:tcW w:w="3086" w:type="dxa"/>
            <w:shd w:val="clear" w:color="auto" w:fill="F7CAAC"/>
          </w:tcPr>
          <w:p w14:paraId="449026FA" w14:textId="77777777" w:rsidR="00C56C3A" w:rsidRDefault="00C56C3A" w:rsidP="00C07AFA">
            <w:pPr>
              <w:rPr>
                <w:b/>
              </w:rPr>
            </w:pPr>
            <w:r>
              <w:rPr>
                <w:b/>
              </w:rPr>
              <w:t>Stručná anotace předmětu</w:t>
            </w:r>
          </w:p>
        </w:tc>
        <w:tc>
          <w:tcPr>
            <w:tcW w:w="6769" w:type="dxa"/>
            <w:gridSpan w:val="7"/>
            <w:tcBorders>
              <w:bottom w:val="nil"/>
            </w:tcBorders>
          </w:tcPr>
          <w:p w14:paraId="69342DF1" w14:textId="77777777" w:rsidR="00C56C3A" w:rsidRDefault="00C56C3A" w:rsidP="00C07AFA"/>
        </w:tc>
      </w:tr>
      <w:tr w:rsidR="00C56C3A" w14:paraId="004AFB13" w14:textId="77777777" w:rsidTr="00C07AFA">
        <w:trPr>
          <w:trHeight w:val="3938"/>
        </w:trPr>
        <w:tc>
          <w:tcPr>
            <w:tcW w:w="9855" w:type="dxa"/>
            <w:gridSpan w:val="8"/>
            <w:tcBorders>
              <w:top w:val="nil"/>
              <w:bottom w:val="single" w:sz="12" w:space="0" w:color="auto"/>
            </w:tcBorders>
          </w:tcPr>
          <w:p w14:paraId="6B7E8463" w14:textId="19BF87D7" w:rsidR="00CC0373" w:rsidRDefault="00C56C3A" w:rsidP="00C07AFA">
            <w:r>
              <w:t>Cílem</w:t>
            </w:r>
            <w:r w:rsidRPr="00096B69">
              <w:t xml:space="preserve"> </w:t>
            </w:r>
            <w:r>
              <w:t xml:space="preserve">předmětu </w:t>
            </w:r>
            <w:r w:rsidRPr="00096B69">
              <w:t xml:space="preserve">je </w:t>
            </w:r>
            <w:r>
              <w:t xml:space="preserve">především </w:t>
            </w:r>
            <w:r w:rsidRPr="00096B69">
              <w:t xml:space="preserve">obeznámit </w:t>
            </w:r>
            <w:r w:rsidR="009462D0">
              <w:t xml:space="preserve">studenty </w:t>
            </w:r>
            <w:r w:rsidRPr="00096B69">
              <w:t xml:space="preserve">s </w:t>
            </w:r>
            <w:r w:rsidR="00F25CE6">
              <w:t>problematikou vari</w:t>
            </w:r>
            <w:r w:rsidR="00CC0373">
              <w:t>et</w:t>
            </w:r>
            <w:r w:rsidR="00F25CE6">
              <w:t xml:space="preserve"> </w:t>
            </w:r>
            <w:r w:rsidRPr="00096B69">
              <w:t xml:space="preserve">angličtiny (standardní, regionální, etnické, sociální a kontaktní) </w:t>
            </w:r>
            <w:r w:rsidR="00F25CE6">
              <w:t xml:space="preserve">z diachronního i synchronního pohledu. Důraz je kladen především </w:t>
            </w:r>
            <w:r w:rsidRPr="00096B69">
              <w:t>na zvukovou rovinu</w:t>
            </w:r>
            <w:r w:rsidR="00CC0373">
              <w:t xml:space="preserve"> jak při historickém vývoji standardní britské angličtiny (cf. Great English Vowel Shift), tak v oblasti utváření dalších fonologických variet. </w:t>
            </w:r>
            <w:r w:rsidR="009264AD">
              <w:t>Velká pozornost se věnuje varietám</w:t>
            </w:r>
            <w:r w:rsidR="007F128D">
              <w:t xml:space="preserve"> angličtiny </w:t>
            </w:r>
            <w:r w:rsidR="00081D9D">
              <w:t>používaným</w:t>
            </w:r>
            <w:r w:rsidR="007F128D">
              <w:t xml:space="preserve"> mimo Velkou Británii a Spojené státy americké. </w:t>
            </w:r>
            <w:r w:rsidR="00CC0373">
              <w:t xml:space="preserve">Cílem takto koncipovaného předmětu je, aby student byl na základě svých teoretických znalostí schopen identifikovat </w:t>
            </w:r>
            <w:r w:rsidR="007F128D">
              <w:t>příslušnou varietu a byl schopen jí pozorumět.</w:t>
            </w:r>
          </w:p>
          <w:p w14:paraId="6E40C643" w14:textId="77777777" w:rsidR="00C56C3A" w:rsidRDefault="00C56C3A" w:rsidP="00C07AFA"/>
          <w:p w14:paraId="4602F4F2" w14:textId="4732F2F9" w:rsidR="00C56C3A" w:rsidRDefault="00C56C3A" w:rsidP="00C07AFA">
            <w:r>
              <w:t>Obsah předmětu</w:t>
            </w:r>
            <w:r w:rsidR="001D14BA">
              <w:t>:</w:t>
            </w:r>
          </w:p>
          <w:p w14:paraId="34F10EA0" w14:textId="68BA7B25" w:rsidR="00C56C3A" w:rsidRDefault="007F128D" w:rsidP="007F128D">
            <w:pPr>
              <w:pStyle w:val="Odstavecseseznamem"/>
              <w:numPr>
                <w:ilvl w:val="0"/>
                <w:numId w:val="6"/>
              </w:numPr>
              <w:suppressAutoHyphens w:val="0"/>
            </w:pPr>
            <w:r>
              <w:t>Nástin historického vývoje (o</w:t>
            </w:r>
            <w:r w:rsidR="00C56C3A">
              <w:t>bdobí před angličtinou a stará angličtina</w:t>
            </w:r>
            <w:r>
              <w:t>, s</w:t>
            </w:r>
            <w:r w:rsidR="00C56C3A">
              <w:t>třední angličtina</w:t>
            </w:r>
            <w:r>
              <w:t>, r</w:t>
            </w:r>
            <w:r w:rsidR="00C56C3A">
              <w:t>aná a pozdně moderní angličtina</w:t>
            </w:r>
            <w:r>
              <w:t>)</w:t>
            </w:r>
          </w:p>
          <w:p w14:paraId="1ECAD37D" w14:textId="77777777" w:rsidR="00C56C3A" w:rsidRDefault="00C56C3A" w:rsidP="00C56C3A">
            <w:pPr>
              <w:pStyle w:val="Odstavecseseznamem"/>
              <w:numPr>
                <w:ilvl w:val="0"/>
                <w:numId w:val="6"/>
              </w:numPr>
              <w:suppressAutoHyphens w:val="0"/>
            </w:pPr>
            <w:r>
              <w:t>Standardní britská angličtina</w:t>
            </w:r>
          </w:p>
          <w:p w14:paraId="66202133" w14:textId="77777777" w:rsidR="00C56C3A" w:rsidRDefault="00C56C3A" w:rsidP="00C56C3A">
            <w:pPr>
              <w:pStyle w:val="Odstavecseseznamem"/>
              <w:numPr>
                <w:ilvl w:val="0"/>
                <w:numId w:val="6"/>
              </w:numPr>
              <w:suppressAutoHyphens w:val="0"/>
            </w:pPr>
            <w:r>
              <w:t>Standardní americká angličtina</w:t>
            </w:r>
          </w:p>
          <w:p w14:paraId="79A6839B" w14:textId="77777777" w:rsidR="00C56C3A" w:rsidRDefault="00C56C3A" w:rsidP="00C56C3A">
            <w:pPr>
              <w:pStyle w:val="Odstavecseseznamem"/>
              <w:numPr>
                <w:ilvl w:val="0"/>
                <w:numId w:val="6"/>
              </w:numPr>
              <w:suppressAutoHyphens w:val="0"/>
            </w:pPr>
            <w:r>
              <w:t>Regionální variety britské angličtiny</w:t>
            </w:r>
          </w:p>
          <w:p w14:paraId="0413C899" w14:textId="77777777" w:rsidR="00C56C3A" w:rsidRDefault="00C56C3A" w:rsidP="00C56C3A">
            <w:pPr>
              <w:pStyle w:val="Odstavecseseznamem"/>
              <w:numPr>
                <w:ilvl w:val="0"/>
                <w:numId w:val="6"/>
              </w:numPr>
              <w:suppressAutoHyphens w:val="0"/>
            </w:pPr>
            <w:r>
              <w:t>Regionální variety americké angličtiny</w:t>
            </w:r>
          </w:p>
          <w:p w14:paraId="06034FA8" w14:textId="77777777" w:rsidR="00C56C3A" w:rsidRDefault="00C56C3A" w:rsidP="00C56C3A">
            <w:pPr>
              <w:pStyle w:val="Odstavecseseznamem"/>
              <w:numPr>
                <w:ilvl w:val="0"/>
                <w:numId w:val="6"/>
              </w:numPr>
              <w:suppressAutoHyphens w:val="0"/>
            </w:pPr>
            <w:r>
              <w:t>Received Pronunciation</w:t>
            </w:r>
          </w:p>
          <w:p w14:paraId="48138ABD" w14:textId="77777777" w:rsidR="00C56C3A" w:rsidRDefault="00C56C3A" w:rsidP="00C56C3A">
            <w:pPr>
              <w:pStyle w:val="Odstavecseseznamem"/>
              <w:numPr>
                <w:ilvl w:val="0"/>
                <w:numId w:val="6"/>
              </w:numPr>
              <w:suppressAutoHyphens w:val="0"/>
            </w:pPr>
            <w:r>
              <w:t>Estuary English</w:t>
            </w:r>
          </w:p>
          <w:p w14:paraId="30BE6308" w14:textId="77777777" w:rsidR="00C56C3A" w:rsidRDefault="00C56C3A" w:rsidP="00C56C3A">
            <w:pPr>
              <w:pStyle w:val="Odstavecseseznamem"/>
              <w:numPr>
                <w:ilvl w:val="0"/>
                <w:numId w:val="6"/>
              </w:numPr>
              <w:suppressAutoHyphens w:val="0"/>
            </w:pPr>
            <w:r>
              <w:t>Pidžinové a kreolské jazyky</w:t>
            </w:r>
          </w:p>
          <w:p w14:paraId="12E9F2BD" w14:textId="77777777" w:rsidR="00C56C3A" w:rsidRDefault="00C56C3A" w:rsidP="00C56C3A">
            <w:pPr>
              <w:pStyle w:val="Odstavecseseznamem"/>
              <w:numPr>
                <w:ilvl w:val="0"/>
                <w:numId w:val="6"/>
              </w:numPr>
              <w:suppressAutoHyphens w:val="0"/>
            </w:pPr>
            <w:r>
              <w:t>Fonologické variety angličtiny na Britských ostrovech</w:t>
            </w:r>
          </w:p>
          <w:p w14:paraId="3412056B" w14:textId="77777777" w:rsidR="00C56C3A" w:rsidRDefault="00C56C3A" w:rsidP="00C56C3A">
            <w:pPr>
              <w:pStyle w:val="Odstavecseseznamem"/>
              <w:numPr>
                <w:ilvl w:val="0"/>
                <w:numId w:val="6"/>
              </w:numPr>
              <w:suppressAutoHyphens w:val="0"/>
            </w:pPr>
            <w:r>
              <w:t>Fonologické variety angličtiny v Americe a Karibiku</w:t>
            </w:r>
          </w:p>
          <w:p w14:paraId="32669BA9" w14:textId="77777777" w:rsidR="00C56C3A" w:rsidRDefault="00C56C3A" w:rsidP="00C56C3A">
            <w:pPr>
              <w:pStyle w:val="Odstavecseseznamem"/>
              <w:numPr>
                <w:ilvl w:val="0"/>
                <w:numId w:val="6"/>
              </w:numPr>
              <w:suppressAutoHyphens w:val="0"/>
            </w:pPr>
            <w:r>
              <w:t>Fonologické variety angličtiny v Pacifiku a Australasii</w:t>
            </w:r>
          </w:p>
          <w:p w14:paraId="256E684E" w14:textId="77777777" w:rsidR="00C56C3A" w:rsidRDefault="00C56C3A" w:rsidP="00C56C3A">
            <w:pPr>
              <w:pStyle w:val="Odstavecseseznamem"/>
              <w:numPr>
                <w:ilvl w:val="0"/>
                <w:numId w:val="6"/>
              </w:numPr>
              <w:suppressAutoHyphens w:val="0"/>
            </w:pPr>
            <w:r>
              <w:t>Fonologické variety angličtiny v Africe a Asii</w:t>
            </w:r>
          </w:p>
          <w:p w14:paraId="17A43DDF" w14:textId="77777777" w:rsidR="00C56C3A" w:rsidRDefault="00C56C3A" w:rsidP="00C07AFA"/>
          <w:p w14:paraId="12E65D12" w14:textId="77777777" w:rsidR="00C56C3A" w:rsidRDefault="00C56C3A" w:rsidP="00C07AFA">
            <w:r>
              <w:t>Odborné znalosti – po absolvování předmětu prokazuje student znalosti:</w:t>
            </w:r>
          </w:p>
          <w:p w14:paraId="2A8D32D6" w14:textId="6C164583" w:rsidR="00C56C3A" w:rsidRDefault="00C56C3A" w:rsidP="00C56C3A">
            <w:pPr>
              <w:pStyle w:val="Odstavecseseznamem"/>
              <w:numPr>
                <w:ilvl w:val="0"/>
                <w:numId w:val="7"/>
              </w:numPr>
              <w:suppressAutoHyphens w:val="0"/>
            </w:pPr>
            <w:r>
              <w:t xml:space="preserve">popsat </w:t>
            </w:r>
            <w:r w:rsidR="00C55079">
              <w:t xml:space="preserve">hlavní fáze </w:t>
            </w:r>
            <w:r>
              <w:t>vývojové období angličtiny</w:t>
            </w:r>
          </w:p>
          <w:p w14:paraId="1A678371" w14:textId="77777777" w:rsidR="00C56C3A" w:rsidRDefault="00C56C3A" w:rsidP="00C56C3A">
            <w:pPr>
              <w:pStyle w:val="Odstavecseseznamem"/>
              <w:numPr>
                <w:ilvl w:val="0"/>
                <w:numId w:val="7"/>
              </w:numPr>
              <w:suppressAutoHyphens w:val="0"/>
            </w:pPr>
            <w:r>
              <w:t>definovat tzv. Received Pronunciation</w:t>
            </w:r>
          </w:p>
          <w:p w14:paraId="400D34C8" w14:textId="6C8F5DE0" w:rsidR="00C56C3A" w:rsidRDefault="00C56C3A" w:rsidP="00C55079">
            <w:pPr>
              <w:pStyle w:val="Odstavecseseznamem"/>
              <w:numPr>
                <w:ilvl w:val="0"/>
                <w:numId w:val="7"/>
              </w:numPr>
              <w:suppressAutoHyphens w:val="0"/>
            </w:pPr>
            <w:r>
              <w:t>popsat standardní britskou angličtinu</w:t>
            </w:r>
            <w:r w:rsidR="00C55079">
              <w:t xml:space="preserve"> a </w:t>
            </w:r>
            <w:r>
              <w:t>standardní americkou angličtinu</w:t>
            </w:r>
          </w:p>
          <w:p w14:paraId="1AF883A6" w14:textId="0EBC6F93" w:rsidR="00C55079" w:rsidRDefault="00C55079" w:rsidP="00C55079">
            <w:pPr>
              <w:pStyle w:val="Odstavecseseznamem"/>
              <w:numPr>
                <w:ilvl w:val="0"/>
                <w:numId w:val="7"/>
              </w:numPr>
              <w:suppressAutoHyphens w:val="0"/>
            </w:pPr>
            <w:r>
              <w:t>popsat nejrozšířenější variety angličtiny ve vybraných regionech</w:t>
            </w:r>
          </w:p>
          <w:p w14:paraId="55AEBFEF" w14:textId="77777777" w:rsidR="00C56C3A" w:rsidRDefault="00C56C3A" w:rsidP="00C07AFA"/>
          <w:p w14:paraId="2C062784" w14:textId="77777777" w:rsidR="00C56C3A" w:rsidRDefault="00C56C3A" w:rsidP="00C07AFA">
            <w:r>
              <w:t>Odborné dovednosti – po absolvování předmětu prokazuje student dovednosti:</w:t>
            </w:r>
          </w:p>
          <w:p w14:paraId="0326B7D1" w14:textId="0E63F8E7" w:rsidR="00C56C3A" w:rsidRDefault="00C56C3A" w:rsidP="00C56C3A">
            <w:pPr>
              <w:pStyle w:val="Odstavecseseznamem"/>
              <w:numPr>
                <w:ilvl w:val="0"/>
                <w:numId w:val="8"/>
              </w:numPr>
              <w:suppressAutoHyphens w:val="0"/>
            </w:pPr>
            <w:r>
              <w:t xml:space="preserve">analyzovat regionální variety britské </w:t>
            </w:r>
            <w:r w:rsidR="00C55079">
              <w:t xml:space="preserve">a americké </w:t>
            </w:r>
            <w:r>
              <w:t>angličtiny</w:t>
            </w:r>
          </w:p>
          <w:p w14:paraId="69C731CB" w14:textId="26D65904" w:rsidR="00C56C3A" w:rsidRDefault="00C56C3A" w:rsidP="00C56C3A">
            <w:pPr>
              <w:pStyle w:val="Odstavecseseznamem"/>
              <w:numPr>
                <w:ilvl w:val="0"/>
                <w:numId w:val="8"/>
              </w:numPr>
              <w:suppressAutoHyphens w:val="0"/>
            </w:pPr>
            <w:r>
              <w:t xml:space="preserve">identifikovat fonologické variety britské </w:t>
            </w:r>
            <w:r w:rsidR="00C55079">
              <w:t xml:space="preserve">a americké </w:t>
            </w:r>
            <w:r>
              <w:t>angličtiny</w:t>
            </w:r>
          </w:p>
          <w:p w14:paraId="19CE1669" w14:textId="06A1ECFF" w:rsidR="00C56C3A" w:rsidRDefault="00C55079" w:rsidP="00C56C3A">
            <w:pPr>
              <w:pStyle w:val="Odstavecseseznamem"/>
              <w:numPr>
                <w:ilvl w:val="0"/>
                <w:numId w:val="8"/>
              </w:numPr>
              <w:suppressAutoHyphens w:val="0"/>
            </w:pPr>
            <w:r>
              <w:t>identifikovat a zařadit ne-britské a ne-americké variety angličtiny</w:t>
            </w:r>
          </w:p>
          <w:p w14:paraId="702CF383" w14:textId="7355C127" w:rsidR="00C55079" w:rsidRDefault="00C55079" w:rsidP="00C56C3A">
            <w:pPr>
              <w:pStyle w:val="Odstavecseseznamem"/>
              <w:numPr>
                <w:ilvl w:val="0"/>
                <w:numId w:val="8"/>
              </w:numPr>
              <w:suppressAutoHyphens w:val="0"/>
            </w:pPr>
            <w:r>
              <w:t>na základě teoretických znalostí porozumět širokému spektru variet angličtiny</w:t>
            </w:r>
          </w:p>
          <w:p w14:paraId="123E6F92" w14:textId="77777777" w:rsidR="00C56C3A" w:rsidRDefault="00C56C3A" w:rsidP="00C07AFA"/>
        </w:tc>
      </w:tr>
      <w:tr w:rsidR="00C56C3A" w14:paraId="3B1CB47D" w14:textId="77777777" w:rsidTr="00C9509E">
        <w:trPr>
          <w:trHeight w:val="265"/>
        </w:trPr>
        <w:tc>
          <w:tcPr>
            <w:tcW w:w="3653" w:type="dxa"/>
            <w:gridSpan w:val="2"/>
            <w:tcBorders>
              <w:top w:val="single" w:sz="4" w:space="0" w:color="auto"/>
              <w:bottom w:val="single" w:sz="4" w:space="0" w:color="auto"/>
            </w:tcBorders>
            <w:shd w:val="clear" w:color="auto" w:fill="F7CAAC"/>
          </w:tcPr>
          <w:p w14:paraId="578EC2DF" w14:textId="77777777" w:rsidR="00C56C3A" w:rsidRDefault="00C56C3A" w:rsidP="00C07AFA">
            <w:r>
              <w:rPr>
                <w:b/>
              </w:rPr>
              <w:t>Studijní literatura a studijní pomůcky</w:t>
            </w:r>
          </w:p>
        </w:tc>
        <w:tc>
          <w:tcPr>
            <w:tcW w:w="6202" w:type="dxa"/>
            <w:gridSpan w:val="6"/>
            <w:tcBorders>
              <w:top w:val="single" w:sz="4" w:space="0" w:color="auto"/>
              <w:bottom w:val="single" w:sz="4" w:space="0" w:color="auto"/>
            </w:tcBorders>
          </w:tcPr>
          <w:p w14:paraId="1AD6BCFB" w14:textId="77777777" w:rsidR="00C56C3A" w:rsidRDefault="00C56C3A" w:rsidP="00C07AFA"/>
        </w:tc>
      </w:tr>
      <w:tr w:rsidR="00C56C3A" w14:paraId="1B67BDDF" w14:textId="77777777" w:rsidTr="00C9509E">
        <w:trPr>
          <w:trHeight w:val="1497"/>
        </w:trPr>
        <w:tc>
          <w:tcPr>
            <w:tcW w:w="9855" w:type="dxa"/>
            <w:gridSpan w:val="8"/>
            <w:tcBorders>
              <w:top w:val="single" w:sz="4" w:space="0" w:color="auto"/>
              <w:bottom w:val="single" w:sz="12" w:space="0" w:color="auto"/>
            </w:tcBorders>
          </w:tcPr>
          <w:p w14:paraId="5744E7F1" w14:textId="77777777" w:rsidR="00C56C3A" w:rsidRDefault="00C56C3A" w:rsidP="00C07AFA">
            <w:pPr>
              <w:rPr>
                <w:b/>
                <w:bCs/>
              </w:rPr>
            </w:pPr>
            <w:r>
              <w:rPr>
                <w:b/>
                <w:bCs/>
              </w:rPr>
              <w:t>Základní literatura:</w:t>
            </w:r>
          </w:p>
          <w:p w14:paraId="0982DBCD" w14:textId="77777777" w:rsidR="00C56C3A" w:rsidRDefault="00C56C3A" w:rsidP="00C07AFA">
            <w:pPr>
              <w:pStyle w:val="bb"/>
            </w:pPr>
            <w:r>
              <w:t xml:space="preserve">Bauer, Laurie. </w:t>
            </w:r>
            <w:r w:rsidRPr="00503362">
              <w:rPr>
                <w:i/>
              </w:rPr>
              <w:t>An Introduction to International Varieties of English</w:t>
            </w:r>
            <w:r w:rsidRPr="005413D3">
              <w:rPr>
                <w:i/>
              </w:rPr>
              <w:t>.</w:t>
            </w:r>
            <w:r>
              <w:t xml:space="preserve"> Edinburgh: Edinburgh University Press, 2002.</w:t>
            </w:r>
          </w:p>
          <w:p w14:paraId="7C36F361" w14:textId="77777777" w:rsidR="00C56C3A" w:rsidRDefault="00C56C3A" w:rsidP="00C07AFA">
            <w:pPr>
              <w:pStyle w:val="bb"/>
            </w:pPr>
            <w:r w:rsidRPr="00686896">
              <w:t>Bergs, Alexander</w:t>
            </w:r>
            <w:r>
              <w:t xml:space="preserve"> –</w:t>
            </w:r>
            <w:r w:rsidRPr="00686896">
              <w:t> Brinton, Laurel</w:t>
            </w:r>
            <w:r>
              <w:t xml:space="preserve"> J. </w:t>
            </w:r>
            <w:r>
              <w:rPr>
                <w:i/>
                <w:iCs/>
              </w:rPr>
              <w:t>The History of English. V</w:t>
            </w:r>
            <w:r w:rsidRPr="00686896">
              <w:rPr>
                <w:i/>
                <w:iCs/>
              </w:rPr>
              <w:t>arieties of English</w:t>
            </w:r>
            <w:r w:rsidRPr="0079237F">
              <w:rPr>
                <w:i/>
              </w:rPr>
              <w:t>.</w:t>
            </w:r>
            <w:r w:rsidRPr="00686896">
              <w:t xml:space="preserve"> Berlin: De Gruyter Mouton, 2017.</w:t>
            </w:r>
          </w:p>
          <w:p w14:paraId="6323BB02" w14:textId="77777777" w:rsidR="00C56C3A" w:rsidRDefault="00C56C3A" w:rsidP="00C07AFA">
            <w:pPr>
              <w:pStyle w:val="bb"/>
            </w:pPr>
            <w:r>
              <w:t xml:space="preserve">Freeborn, Dennis – French, Peter – Langford, David. </w:t>
            </w:r>
            <w:r>
              <w:rPr>
                <w:i/>
              </w:rPr>
              <w:t xml:space="preserve">Varieties of English. An Introduction to the Study of Language. </w:t>
            </w:r>
            <w:r>
              <w:t>London: Macmillan Press, 1993.</w:t>
            </w:r>
          </w:p>
          <w:p w14:paraId="6CCA35C8" w14:textId="77777777" w:rsidR="00C56C3A" w:rsidRDefault="00C56C3A" w:rsidP="00C07AFA">
            <w:pPr>
              <w:pStyle w:val="bb"/>
            </w:pPr>
            <w:r w:rsidRPr="000B53ED">
              <w:t xml:space="preserve">Kortmann, Bernd </w:t>
            </w:r>
            <w:r>
              <w:t>–</w:t>
            </w:r>
            <w:r w:rsidRPr="000B53ED">
              <w:t xml:space="preserve"> Schneider, Edgar W. </w:t>
            </w:r>
            <w:r w:rsidRPr="000B53ED">
              <w:rPr>
                <w:i/>
                <w:iCs/>
              </w:rPr>
              <w:t>A Handbook of Varieties of English: A Multimedia Reference Tool. Volume 1: Phonology.</w:t>
            </w:r>
            <w:r w:rsidRPr="000B53ED">
              <w:t xml:space="preserve"> Berlin: De Gruyter Mouton, 2008.</w:t>
            </w:r>
          </w:p>
          <w:p w14:paraId="247E35BD" w14:textId="77777777" w:rsidR="00C56C3A" w:rsidRPr="00FA3D8B" w:rsidRDefault="00C56C3A" w:rsidP="00C07AFA">
            <w:pPr>
              <w:pStyle w:val="bb"/>
            </w:pPr>
            <w:r w:rsidRPr="00FA3D8B">
              <w:t xml:space="preserve">Rautionaho, Paula </w:t>
            </w:r>
            <w:r>
              <w:t xml:space="preserve">– </w:t>
            </w:r>
            <w:r w:rsidRPr="00FA3D8B">
              <w:t xml:space="preserve">Parviainen, Hanna </w:t>
            </w:r>
            <w:r>
              <w:t xml:space="preserve">– </w:t>
            </w:r>
            <w:r w:rsidRPr="00FA3D8B">
              <w:t>Kaunisto, Mark</w:t>
            </w:r>
            <w:r>
              <w:t xml:space="preserve"> – </w:t>
            </w:r>
            <w:r w:rsidRPr="00FA3D8B">
              <w:t>Nurmi</w:t>
            </w:r>
            <w:r>
              <w:t>,</w:t>
            </w:r>
            <w:r w:rsidRPr="00FA3D8B">
              <w:t xml:space="preserve"> Arja</w:t>
            </w:r>
            <w:r>
              <w:t xml:space="preserve">. </w:t>
            </w:r>
            <w:r w:rsidRPr="00FA3D8B">
              <w:rPr>
                <w:i/>
              </w:rPr>
              <w:t>Social and Regional Variation in World Englishes</w:t>
            </w:r>
            <w:r>
              <w:rPr>
                <w:i/>
              </w:rPr>
              <w:t xml:space="preserve">. </w:t>
            </w:r>
            <w:r w:rsidRPr="00FA3D8B">
              <w:rPr>
                <w:i/>
              </w:rPr>
              <w:t>Local and Global Perspectives</w:t>
            </w:r>
            <w:r>
              <w:rPr>
                <w:i/>
              </w:rPr>
              <w:t xml:space="preserve">. </w:t>
            </w:r>
            <w:r>
              <w:t>Abingdon: Routledge, 2022.</w:t>
            </w:r>
          </w:p>
          <w:p w14:paraId="18E065B6" w14:textId="77777777" w:rsidR="00C56C3A" w:rsidRDefault="00C56C3A" w:rsidP="00C07AFA">
            <w:pPr>
              <w:rPr>
                <w:lang w:val="en-US"/>
              </w:rPr>
            </w:pPr>
          </w:p>
          <w:p w14:paraId="73AAA69E" w14:textId="77777777" w:rsidR="00C56C3A" w:rsidRDefault="00C56C3A" w:rsidP="00C07AFA">
            <w:pPr>
              <w:rPr>
                <w:b/>
              </w:rPr>
            </w:pPr>
            <w:r>
              <w:rPr>
                <w:b/>
              </w:rPr>
              <w:t>Doporučená literatura:</w:t>
            </w:r>
          </w:p>
          <w:p w14:paraId="74C701BE" w14:textId="77777777" w:rsidR="00C56C3A" w:rsidRDefault="00C56C3A" w:rsidP="00C07AFA">
            <w:pPr>
              <w:pStyle w:val="bb"/>
            </w:pPr>
            <w:r>
              <w:t xml:space="preserve">Bragg, Melvin. </w:t>
            </w:r>
            <w:r w:rsidRPr="005413D3">
              <w:rPr>
                <w:i/>
              </w:rPr>
              <w:t>The Adventure of English. The Biography of a Language.</w:t>
            </w:r>
            <w:r>
              <w:t xml:space="preserve"> London: Hodder &amp; Stoughton, 2004. </w:t>
            </w:r>
          </w:p>
          <w:p w14:paraId="119ACA17" w14:textId="77777777" w:rsidR="00C56C3A" w:rsidRDefault="00C56C3A" w:rsidP="00C07AFA">
            <w:pPr>
              <w:pStyle w:val="bb"/>
            </w:pPr>
            <w:r>
              <w:t xml:space="preserve">Crystal, David. </w:t>
            </w:r>
            <w:r w:rsidRPr="0079237F">
              <w:rPr>
                <w:i/>
              </w:rPr>
              <w:t>Stories of English.</w:t>
            </w:r>
            <w:r>
              <w:t xml:space="preserve"> London: Penguin Books, 2005.</w:t>
            </w:r>
          </w:p>
          <w:p w14:paraId="7A4795C4" w14:textId="77777777" w:rsidR="00C56C3A" w:rsidRDefault="00C56C3A" w:rsidP="00C07AFA">
            <w:pPr>
              <w:pStyle w:val="bb"/>
            </w:pPr>
            <w:r>
              <w:t xml:space="preserve">Hughes, Arthur – Trutgill, Peter – Watt, Dominic. </w:t>
            </w:r>
            <w:r w:rsidRPr="00FA3D8B">
              <w:rPr>
                <w:i/>
              </w:rPr>
              <w:t>English Accents &amp; Dialects</w:t>
            </w:r>
            <w:r w:rsidRPr="005413D3">
              <w:rPr>
                <w:i/>
              </w:rPr>
              <w:t>.</w:t>
            </w:r>
            <w:r>
              <w:t xml:space="preserve"> Abingdon: Taylor &amp; Francis, 2012.</w:t>
            </w:r>
          </w:p>
          <w:p w14:paraId="27496FFF" w14:textId="77777777" w:rsidR="00C56C3A" w:rsidRDefault="00C56C3A" w:rsidP="00C07AFA">
            <w:pPr>
              <w:pStyle w:val="bb"/>
            </w:pPr>
            <w:r>
              <w:t xml:space="preserve">McCrum, Robert – MacNeil, Robert – Cran William. </w:t>
            </w:r>
            <w:r w:rsidRPr="0030556E">
              <w:rPr>
                <w:i/>
              </w:rPr>
              <w:t>The Story of English</w:t>
            </w:r>
            <w:r w:rsidRPr="005413D3">
              <w:rPr>
                <w:i/>
              </w:rPr>
              <w:t>.</w:t>
            </w:r>
            <w:r>
              <w:t xml:space="preserve"> London: Faber &amp; Faber, 2011.</w:t>
            </w:r>
          </w:p>
          <w:p w14:paraId="475A63C6" w14:textId="77777777" w:rsidR="00C56C3A" w:rsidRDefault="00C56C3A" w:rsidP="00C07AFA">
            <w:pPr>
              <w:pStyle w:val="bb"/>
            </w:pPr>
            <w:r>
              <w:t xml:space="preserve">Seargeant, Philip – Swann, Joan. </w:t>
            </w:r>
            <w:r w:rsidRPr="00503362">
              <w:rPr>
                <w:i/>
              </w:rPr>
              <w:t>English in the World</w:t>
            </w:r>
            <w:r>
              <w:t>. Abingdon: Routledge, 2012.</w:t>
            </w:r>
          </w:p>
          <w:p w14:paraId="71B29079" w14:textId="77777777" w:rsidR="00C56C3A" w:rsidRPr="005413D3" w:rsidRDefault="00C56C3A" w:rsidP="00C07AFA">
            <w:pPr>
              <w:pStyle w:val="bb"/>
            </w:pPr>
          </w:p>
          <w:p w14:paraId="6A5D6139" w14:textId="77777777" w:rsidR="00C56C3A" w:rsidRDefault="00C56C3A" w:rsidP="00C07AFA"/>
        </w:tc>
      </w:tr>
      <w:tr w:rsidR="00C56C3A" w14:paraId="73E31A77" w14:textId="77777777" w:rsidTr="00C9509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EBD8A5" w14:textId="77777777" w:rsidR="00C56C3A" w:rsidRDefault="00C56C3A" w:rsidP="00C07AFA">
            <w:pPr>
              <w:jc w:val="center"/>
              <w:rPr>
                <w:b/>
              </w:rPr>
            </w:pPr>
            <w:r>
              <w:rPr>
                <w:b/>
              </w:rPr>
              <w:t>Informace ke kombinované nebo distanční formě</w:t>
            </w:r>
          </w:p>
        </w:tc>
      </w:tr>
      <w:tr w:rsidR="00C56C3A" w14:paraId="38260365" w14:textId="77777777" w:rsidTr="00C07AFA">
        <w:tc>
          <w:tcPr>
            <w:tcW w:w="4787" w:type="dxa"/>
            <w:gridSpan w:val="3"/>
            <w:tcBorders>
              <w:top w:val="single" w:sz="2" w:space="0" w:color="auto"/>
            </w:tcBorders>
            <w:shd w:val="clear" w:color="auto" w:fill="F7CAAC"/>
          </w:tcPr>
          <w:p w14:paraId="6A7B300E" w14:textId="77777777" w:rsidR="00C56C3A" w:rsidRDefault="00C56C3A" w:rsidP="00C07AFA">
            <w:r>
              <w:rPr>
                <w:b/>
              </w:rPr>
              <w:t>Rozsah konzultací (soustředění)</w:t>
            </w:r>
          </w:p>
        </w:tc>
        <w:tc>
          <w:tcPr>
            <w:tcW w:w="889" w:type="dxa"/>
            <w:tcBorders>
              <w:top w:val="single" w:sz="2" w:space="0" w:color="auto"/>
            </w:tcBorders>
          </w:tcPr>
          <w:p w14:paraId="12EF676C" w14:textId="77777777" w:rsidR="00C56C3A" w:rsidRDefault="00C56C3A" w:rsidP="00C07AFA"/>
        </w:tc>
        <w:tc>
          <w:tcPr>
            <w:tcW w:w="4179" w:type="dxa"/>
            <w:gridSpan w:val="4"/>
            <w:tcBorders>
              <w:top w:val="single" w:sz="2" w:space="0" w:color="auto"/>
            </w:tcBorders>
            <w:shd w:val="clear" w:color="auto" w:fill="F7CAAC"/>
          </w:tcPr>
          <w:p w14:paraId="055F6804" w14:textId="77777777" w:rsidR="00C56C3A" w:rsidRDefault="00C56C3A" w:rsidP="00C07AFA">
            <w:pPr>
              <w:rPr>
                <w:b/>
              </w:rPr>
            </w:pPr>
            <w:r>
              <w:rPr>
                <w:b/>
              </w:rPr>
              <w:t xml:space="preserve">hodin </w:t>
            </w:r>
          </w:p>
        </w:tc>
      </w:tr>
      <w:tr w:rsidR="00C56C3A" w14:paraId="0063E754" w14:textId="77777777" w:rsidTr="00C07AFA">
        <w:tc>
          <w:tcPr>
            <w:tcW w:w="9855" w:type="dxa"/>
            <w:gridSpan w:val="8"/>
            <w:shd w:val="clear" w:color="auto" w:fill="F7CAAC"/>
          </w:tcPr>
          <w:p w14:paraId="255D1E66" w14:textId="77777777" w:rsidR="00C56C3A" w:rsidRDefault="00C56C3A" w:rsidP="00C07AFA">
            <w:pPr>
              <w:rPr>
                <w:b/>
              </w:rPr>
            </w:pPr>
            <w:r>
              <w:rPr>
                <w:b/>
              </w:rPr>
              <w:t>Informace o způsobu kontaktu s vyučujícím</w:t>
            </w:r>
          </w:p>
        </w:tc>
      </w:tr>
      <w:tr w:rsidR="00C56C3A" w14:paraId="1F924AA9" w14:textId="77777777" w:rsidTr="00C07AFA">
        <w:trPr>
          <w:trHeight w:val="1373"/>
        </w:trPr>
        <w:tc>
          <w:tcPr>
            <w:tcW w:w="9855" w:type="dxa"/>
            <w:gridSpan w:val="8"/>
          </w:tcPr>
          <w:p w14:paraId="13AE44CE" w14:textId="77777777" w:rsidR="00C56C3A" w:rsidRDefault="00C56C3A" w:rsidP="00C07AFA"/>
        </w:tc>
      </w:tr>
    </w:tbl>
    <w:p w14:paraId="4A47039A" w14:textId="77777777" w:rsidR="00C56C3A" w:rsidRDefault="00C56C3A" w:rsidP="00C56C3A"/>
    <w:p w14:paraId="2161FE91" w14:textId="77777777" w:rsidR="00C56C3A" w:rsidRDefault="00C56C3A" w:rsidP="00C56C3A"/>
    <w:p w14:paraId="476FCF6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5CC15AB2" w14:textId="77777777" w:rsidTr="00C07AFA">
        <w:tc>
          <w:tcPr>
            <w:tcW w:w="9855" w:type="dxa"/>
            <w:gridSpan w:val="8"/>
            <w:tcBorders>
              <w:bottom w:val="double" w:sz="4" w:space="0" w:color="auto"/>
            </w:tcBorders>
            <w:shd w:val="clear" w:color="auto" w:fill="BDD6EE"/>
          </w:tcPr>
          <w:p w14:paraId="27755EC4" w14:textId="77777777" w:rsidR="00C56C3A" w:rsidRDefault="00C56C3A" w:rsidP="00C07AFA">
            <w:pPr>
              <w:rPr>
                <w:b/>
                <w:sz w:val="28"/>
              </w:rPr>
            </w:pPr>
            <w:r>
              <w:br w:type="page"/>
            </w:r>
            <w:r>
              <w:rPr>
                <w:b/>
                <w:sz w:val="28"/>
              </w:rPr>
              <w:t>B-III – Charakteristika studijního předmětu</w:t>
            </w:r>
          </w:p>
        </w:tc>
      </w:tr>
      <w:tr w:rsidR="00C56C3A" w14:paraId="52FB830E" w14:textId="77777777" w:rsidTr="00C07AFA">
        <w:tc>
          <w:tcPr>
            <w:tcW w:w="3086" w:type="dxa"/>
            <w:tcBorders>
              <w:top w:val="double" w:sz="4" w:space="0" w:color="auto"/>
            </w:tcBorders>
            <w:shd w:val="clear" w:color="auto" w:fill="F7CAAC"/>
          </w:tcPr>
          <w:p w14:paraId="00C1422C"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1144DDB" w14:textId="77777777" w:rsidR="00C56C3A" w:rsidRDefault="00C56C3A" w:rsidP="00C07AFA">
            <w:r w:rsidRPr="00CB6559">
              <w:t>Analýza diskurzu</w:t>
            </w:r>
          </w:p>
        </w:tc>
      </w:tr>
      <w:tr w:rsidR="00C56C3A" w14:paraId="01B70D51" w14:textId="77777777" w:rsidTr="00C07AFA">
        <w:tc>
          <w:tcPr>
            <w:tcW w:w="3086" w:type="dxa"/>
            <w:shd w:val="clear" w:color="auto" w:fill="F7CAAC"/>
          </w:tcPr>
          <w:p w14:paraId="15DF93C8" w14:textId="77777777" w:rsidR="00C56C3A" w:rsidRDefault="00C56C3A" w:rsidP="00C07AFA">
            <w:pPr>
              <w:rPr>
                <w:b/>
              </w:rPr>
            </w:pPr>
            <w:r>
              <w:rPr>
                <w:b/>
              </w:rPr>
              <w:t>Typ předmětu</w:t>
            </w:r>
          </w:p>
        </w:tc>
        <w:tc>
          <w:tcPr>
            <w:tcW w:w="3406" w:type="dxa"/>
            <w:gridSpan w:val="4"/>
          </w:tcPr>
          <w:p w14:paraId="3D3519CD" w14:textId="29E8842B" w:rsidR="00C56C3A" w:rsidRDefault="00620367" w:rsidP="00C07AFA">
            <w:r>
              <w:t xml:space="preserve">pp, </w:t>
            </w:r>
            <w:r w:rsidR="00C56C3A">
              <w:t>PZ</w:t>
            </w:r>
          </w:p>
        </w:tc>
        <w:tc>
          <w:tcPr>
            <w:tcW w:w="2695" w:type="dxa"/>
            <w:gridSpan w:val="2"/>
            <w:shd w:val="clear" w:color="auto" w:fill="F7CAAC"/>
          </w:tcPr>
          <w:p w14:paraId="392BA584" w14:textId="77777777" w:rsidR="00C56C3A" w:rsidRDefault="00C56C3A" w:rsidP="00C07AFA">
            <w:r>
              <w:rPr>
                <w:b/>
              </w:rPr>
              <w:t>doporučený ročník / semestr</w:t>
            </w:r>
          </w:p>
        </w:tc>
        <w:tc>
          <w:tcPr>
            <w:tcW w:w="668" w:type="dxa"/>
          </w:tcPr>
          <w:p w14:paraId="5A797CD6" w14:textId="77777777" w:rsidR="00C56C3A" w:rsidRDefault="00C56C3A" w:rsidP="00C07AFA">
            <w:r>
              <w:t>1/ZS</w:t>
            </w:r>
          </w:p>
        </w:tc>
      </w:tr>
      <w:tr w:rsidR="00C56C3A" w14:paraId="167DA19D" w14:textId="77777777" w:rsidTr="00C07AFA">
        <w:tc>
          <w:tcPr>
            <w:tcW w:w="3086" w:type="dxa"/>
            <w:shd w:val="clear" w:color="auto" w:fill="F7CAAC"/>
          </w:tcPr>
          <w:p w14:paraId="66867B4B" w14:textId="77777777" w:rsidR="00C56C3A" w:rsidRDefault="00C56C3A" w:rsidP="00C07AFA">
            <w:pPr>
              <w:rPr>
                <w:b/>
              </w:rPr>
            </w:pPr>
            <w:r>
              <w:rPr>
                <w:b/>
              </w:rPr>
              <w:t>Rozsah studijního předmětu</w:t>
            </w:r>
          </w:p>
        </w:tc>
        <w:tc>
          <w:tcPr>
            <w:tcW w:w="1701" w:type="dxa"/>
            <w:gridSpan w:val="2"/>
          </w:tcPr>
          <w:p w14:paraId="5034E628" w14:textId="77777777" w:rsidR="00C56C3A" w:rsidRDefault="00C56C3A" w:rsidP="00C07AFA">
            <w:r>
              <w:t>0p + 28s</w:t>
            </w:r>
          </w:p>
        </w:tc>
        <w:tc>
          <w:tcPr>
            <w:tcW w:w="889" w:type="dxa"/>
            <w:shd w:val="clear" w:color="auto" w:fill="F7CAAC"/>
          </w:tcPr>
          <w:p w14:paraId="186E6B51" w14:textId="77777777" w:rsidR="00C56C3A" w:rsidRDefault="00C56C3A" w:rsidP="00C07AFA">
            <w:pPr>
              <w:rPr>
                <w:b/>
              </w:rPr>
            </w:pPr>
            <w:r>
              <w:rPr>
                <w:b/>
              </w:rPr>
              <w:t xml:space="preserve">hod. </w:t>
            </w:r>
          </w:p>
        </w:tc>
        <w:tc>
          <w:tcPr>
            <w:tcW w:w="816" w:type="dxa"/>
          </w:tcPr>
          <w:p w14:paraId="5F17D3A5" w14:textId="77777777" w:rsidR="00C56C3A" w:rsidRDefault="00C56C3A" w:rsidP="00C07AFA">
            <w:r>
              <w:t>28</w:t>
            </w:r>
          </w:p>
        </w:tc>
        <w:tc>
          <w:tcPr>
            <w:tcW w:w="2156" w:type="dxa"/>
            <w:shd w:val="clear" w:color="auto" w:fill="F7CAAC"/>
          </w:tcPr>
          <w:p w14:paraId="301F5D40" w14:textId="77777777" w:rsidR="00C56C3A" w:rsidRDefault="00C56C3A" w:rsidP="00C07AFA">
            <w:pPr>
              <w:rPr>
                <w:b/>
              </w:rPr>
            </w:pPr>
            <w:r>
              <w:rPr>
                <w:b/>
              </w:rPr>
              <w:t>kreditů</w:t>
            </w:r>
          </w:p>
        </w:tc>
        <w:tc>
          <w:tcPr>
            <w:tcW w:w="1207" w:type="dxa"/>
            <w:gridSpan w:val="2"/>
          </w:tcPr>
          <w:p w14:paraId="3E4920D7" w14:textId="77777777" w:rsidR="00C56C3A" w:rsidRDefault="00C56C3A" w:rsidP="00C07AFA">
            <w:r>
              <w:t>5</w:t>
            </w:r>
          </w:p>
        </w:tc>
      </w:tr>
      <w:tr w:rsidR="00C56C3A" w14:paraId="2D207933" w14:textId="77777777" w:rsidTr="00C07AFA">
        <w:tc>
          <w:tcPr>
            <w:tcW w:w="3086" w:type="dxa"/>
            <w:shd w:val="clear" w:color="auto" w:fill="F7CAAC"/>
          </w:tcPr>
          <w:p w14:paraId="6CADBEC7" w14:textId="77777777" w:rsidR="00C56C3A" w:rsidRDefault="00C56C3A" w:rsidP="00C07AFA">
            <w:pPr>
              <w:rPr>
                <w:b/>
                <w:sz w:val="22"/>
              </w:rPr>
            </w:pPr>
            <w:r>
              <w:rPr>
                <w:b/>
              </w:rPr>
              <w:t>Prerekvizity, korekvizity, ekvivalence</w:t>
            </w:r>
          </w:p>
        </w:tc>
        <w:tc>
          <w:tcPr>
            <w:tcW w:w="6769" w:type="dxa"/>
            <w:gridSpan w:val="7"/>
          </w:tcPr>
          <w:p w14:paraId="607CC1B7" w14:textId="77777777" w:rsidR="00C56C3A" w:rsidRDefault="00C56C3A" w:rsidP="00C07AFA"/>
        </w:tc>
      </w:tr>
      <w:tr w:rsidR="00C56C3A" w14:paraId="55A870AC" w14:textId="77777777" w:rsidTr="00C07AFA">
        <w:tc>
          <w:tcPr>
            <w:tcW w:w="3086" w:type="dxa"/>
            <w:shd w:val="clear" w:color="auto" w:fill="F7CAAC"/>
          </w:tcPr>
          <w:p w14:paraId="51D66CB2" w14:textId="77777777" w:rsidR="00C56C3A" w:rsidRDefault="00C56C3A" w:rsidP="00C07AFA">
            <w:pPr>
              <w:rPr>
                <w:b/>
              </w:rPr>
            </w:pPr>
            <w:r>
              <w:rPr>
                <w:b/>
              </w:rPr>
              <w:t>Způsob ověření studijních výsledků</w:t>
            </w:r>
          </w:p>
        </w:tc>
        <w:tc>
          <w:tcPr>
            <w:tcW w:w="3406" w:type="dxa"/>
            <w:gridSpan w:val="4"/>
          </w:tcPr>
          <w:p w14:paraId="2A14DA55" w14:textId="77777777" w:rsidR="00C56C3A" w:rsidRDefault="00C56C3A" w:rsidP="00C07AFA">
            <w:r>
              <w:t>Z, Zk</w:t>
            </w:r>
          </w:p>
        </w:tc>
        <w:tc>
          <w:tcPr>
            <w:tcW w:w="2156" w:type="dxa"/>
            <w:shd w:val="clear" w:color="auto" w:fill="F7CAAC"/>
          </w:tcPr>
          <w:p w14:paraId="7D08B768" w14:textId="77777777" w:rsidR="00C56C3A" w:rsidRDefault="00C56C3A" w:rsidP="00C07AFA">
            <w:pPr>
              <w:rPr>
                <w:b/>
              </w:rPr>
            </w:pPr>
            <w:r>
              <w:rPr>
                <w:b/>
              </w:rPr>
              <w:t>Forma výuky</w:t>
            </w:r>
          </w:p>
        </w:tc>
        <w:tc>
          <w:tcPr>
            <w:tcW w:w="1207" w:type="dxa"/>
            <w:gridSpan w:val="2"/>
          </w:tcPr>
          <w:p w14:paraId="52710A64" w14:textId="77777777" w:rsidR="00C56C3A" w:rsidRDefault="00C56C3A" w:rsidP="00C07AFA">
            <w:r>
              <w:t>seminář</w:t>
            </w:r>
          </w:p>
        </w:tc>
      </w:tr>
      <w:tr w:rsidR="00C56C3A" w14:paraId="4395EED7" w14:textId="77777777" w:rsidTr="00C07AFA">
        <w:tc>
          <w:tcPr>
            <w:tcW w:w="3086" w:type="dxa"/>
            <w:shd w:val="clear" w:color="auto" w:fill="F7CAAC"/>
          </w:tcPr>
          <w:p w14:paraId="39F7683A"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63664891" w14:textId="77777777" w:rsidR="00C56C3A" w:rsidRPr="005E4E2E" w:rsidRDefault="00C56C3A" w:rsidP="00C07AFA">
            <w:pPr>
              <w:rPr>
                <w:b/>
              </w:rPr>
            </w:pPr>
            <w:r w:rsidRPr="005E4E2E">
              <w:rPr>
                <w:b/>
              </w:rPr>
              <w:t>Požadavky k zápočtu:</w:t>
            </w:r>
          </w:p>
          <w:p w14:paraId="65FAD829" w14:textId="77777777" w:rsidR="00C56C3A" w:rsidRDefault="00C56C3A" w:rsidP="00C07AFA">
            <w:r>
              <w:t>Aktivní účast na seminářích (80 %)</w:t>
            </w:r>
          </w:p>
          <w:p w14:paraId="634395E7" w14:textId="77777777" w:rsidR="00C56C3A" w:rsidRDefault="00C56C3A" w:rsidP="00C07AFA">
            <w:r>
              <w:t>Důkladná znalost děl na seznamu četby a klíčových slov</w:t>
            </w:r>
          </w:p>
          <w:p w14:paraId="32DAA62C" w14:textId="77777777" w:rsidR="00C56C3A" w:rsidRDefault="00C56C3A" w:rsidP="00C07AFA">
            <w:r>
              <w:t>Odevzdání seminární práce (esej na vybrané téma a analýza textu a příslušného diskurzu).</w:t>
            </w:r>
          </w:p>
          <w:p w14:paraId="0925A501" w14:textId="77777777" w:rsidR="00C56C3A" w:rsidRDefault="00C56C3A" w:rsidP="00C07AFA"/>
          <w:p w14:paraId="0437C1A0" w14:textId="77777777" w:rsidR="00C56C3A" w:rsidRPr="005E4E2E" w:rsidRDefault="00C56C3A" w:rsidP="00C07AFA">
            <w:pPr>
              <w:rPr>
                <w:b/>
              </w:rPr>
            </w:pPr>
            <w:r w:rsidRPr="005E4E2E">
              <w:rPr>
                <w:b/>
              </w:rPr>
              <w:t>Požadavky ke zkoušce:</w:t>
            </w:r>
          </w:p>
          <w:p w14:paraId="6A0BDBAF" w14:textId="77777777" w:rsidR="00C56C3A" w:rsidRDefault="00C56C3A" w:rsidP="00C07AFA">
            <w:r>
              <w:t>Znalost zadané primární a sekundární literatury</w:t>
            </w:r>
          </w:p>
          <w:p w14:paraId="63F7AA21" w14:textId="77777777" w:rsidR="00C56C3A" w:rsidRDefault="00C56C3A" w:rsidP="00C07AFA">
            <w:r>
              <w:t>Porozumění vlivu kontextu na produkci textů (včetně překladů)</w:t>
            </w:r>
          </w:p>
          <w:p w14:paraId="2F46A0DC" w14:textId="77777777" w:rsidR="00C56C3A" w:rsidRDefault="00C56C3A" w:rsidP="00C07AFA">
            <w:r>
              <w:t>Analýza diskurzu z různých pohledů podle obsahu předmětu</w:t>
            </w:r>
          </w:p>
        </w:tc>
      </w:tr>
      <w:tr w:rsidR="00C56C3A" w14:paraId="7CCF343D" w14:textId="77777777" w:rsidTr="00C07AFA">
        <w:trPr>
          <w:trHeight w:val="20"/>
        </w:trPr>
        <w:tc>
          <w:tcPr>
            <w:tcW w:w="9855" w:type="dxa"/>
            <w:gridSpan w:val="8"/>
            <w:tcBorders>
              <w:top w:val="nil"/>
            </w:tcBorders>
          </w:tcPr>
          <w:p w14:paraId="69F87C8E" w14:textId="77777777" w:rsidR="00C56C3A" w:rsidRDefault="00C56C3A" w:rsidP="00C07AFA"/>
        </w:tc>
      </w:tr>
      <w:tr w:rsidR="00C56C3A" w14:paraId="5AB0A90D" w14:textId="77777777" w:rsidTr="00C07AFA">
        <w:trPr>
          <w:trHeight w:val="197"/>
        </w:trPr>
        <w:tc>
          <w:tcPr>
            <w:tcW w:w="3086" w:type="dxa"/>
            <w:tcBorders>
              <w:top w:val="nil"/>
            </w:tcBorders>
            <w:shd w:val="clear" w:color="auto" w:fill="F7CAAC"/>
          </w:tcPr>
          <w:p w14:paraId="34141480" w14:textId="77777777" w:rsidR="00C56C3A" w:rsidRDefault="00C56C3A" w:rsidP="00C07AFA">
            <w:pPr>
              <w:rPr>
                <w:b/>
              </w:rPr>
            </w:pPr>
            <w:r>
              <w:rPr>
                <w:b/>
              </w:rPr>
              <w:t>Garant předmětu</w:t>
            </w:r>
          </w:p>
        </w:tc>
        <w:tc>
          <w:tcPr>
            <w:tcW w:w="6769" w:type="dxa"/>
            <w:gridSpan w:val="7"/>
            <w:tcBorders>
              <w:top w:val="nil"/>
            </w:tcBorders>
          </w:tcPr>
          <w:p w14:paraId="01635496" w14:textId="77777777" w:rsidR="00C56C3A" w:rsidRDefault="00C56C3A" w:rsidP="00C07AFA">
            <w:r>
              <w:t>Mgr. Svitlana Shurma, Ph.D.</w:t>
            </w:r>
          </w:p>
        </w:tc>
      </w:tr>
      <w:tr w:rsidR="00C56C3A" w14:paraId="6F50F986" w14:textId="77777777" w:rsidTr="00C07AFA">
        <w:trPr>
          <w:trHeight w:val="243"/>
        </w:trPr>
        <w:tc>
          <w:tcPr>
            <w:tcW w:w="3086" w:type="dxa"/>
            <w:tcBorders>
              <w:top w:val="nil"/>
            </w:tcBorders>
            <w:shd w:val="clear" w:color="auto" w:fill="F7CAAC"/>
          </w:tcPr>
          <w:p w14:paraId="46523828" w14:textId="77777777" w:rsidR="00C56C3A" w:rsidRDefault="00C56C3A" w:rsidP="00C07AFA">
            <w:pPr>
              <w:rPr>
                <w:b/>
              </w:rPr>
            </w:pPr>
            <w:r>
              <w:rPr>
                <w:b/>
              </w:rPr>
              <w:t>Zapojení garanta do výuky předmětu</w:t>
            </w:r>
          </w:p>
        </w:tc>
        <w:tc>
          <w:tcPr>
            <w:tcW w:w="6769" w:type="dxa"/>
            <w:gridSpan w:val="7"/>
            <w:tcBorders>
              <w:top w:val="nil"/>
            </w:tcBorders>
          </w:tcPr>
          <w:p w14:paraId="5B413311" w14:textId="77777777" w:rsidR="00C56C3A" w:rsidRDefault="00C56C3A" w:rsidP="00C07AFA">
            <w:r>
              <w:t>100 %</w:t>
            </w:r>
          </w:p>
        </w:tc>
      </w:tr>
      <w:tr w:rsidR="00C56C3A" w14:paraId="6D042E69" w14:textId="77777777" w:rsidTr="00C07AFA">
        <w:tc>
          <w:tcPr>
            <w:tcW w:w="3086" w:type="dxa"/>
            <w:shd w:val="clear" w:color="auto" w:fill="F7CAAC"/>
          </w:tcPr>
          <w:p w14:paraId="10818E88" w14:textId="77777777" w:rsidR="00C56C3A" w:rsidRDefault="00C56C3A" w:rsidP="00C07AFA">
            <w:pPr>
              <w:rPr>
                <w:b/>
              </w:rPr>
            </w:pPr>
            <w:r>
              <w:rPr>
                <w:b/>
              </w:rPr>
              <w:t>Vyučující</w:t>
            </w:r>
          </w:p>
        </w:tc>
        <w:tc>
          <w:tcPr>
            <w:tcW w:w="6769" w:type="dxa"/>
            <w:gridSpan w:val="7"/>
            <w:tcBorders>
              <w:bottom w:val="nil"/>
            </w:tcBorders>
          </w:tcPr>
          <w:p w14:paraId="5545ACD4" w14:textId="77777777" w:rsidR="00C56C3A" w:rsidRDefault="00C56C3A" w:rsidP="00C07AFA">
            <w:r>
              <w:t>Mgr. Svitlana Shurma, Ph.D.</w:t>
            </w:r>
          </w:p>
        </w:tc>
      </w:tr>
      <w:tr w:rsidR="00C56C3A" w14:paraId="3410475D" w14:textId="77777777" w:rsidTr="00C07AFA">
        <w:trPr>
          <w:trHeight w:val="20"/>
        </w:trPr>
        <w:tc>
          <w:tcPr>
            <w:tcW w:w="9855" w:type="dxa"/>
            <w:gridSpan w:val="8"/>
            <w:tcBorders>
              <w:top w:val="nil"/>
            </w:tcBorders>
          </w:tcPr>
          <w:p w14:paraId="5475537A" w14:textId="77777777" w:rsidR="00C56C3A" w:rsidRDefault="00C56C3A" w:rsidP="00C07AFA"/>
        </w:tc>
      </w:tr>
      <w:tr w:rsidR="00C56C3A" w14:paraId="7D4A2C9B" w14:textId="77777777" w:rsidTr="00C9509E">
        <w:tc>
          <w:tcPr>
            <w:tcW w:w="3086" w:type="dxa"/>
            <w:tcBorders>
              <w:bottom w:val="single" w:sz="4" w:space="0" w:color="auto"/>
            </w:tcBorders>
            <w:shd w:val="clear" w:color="auto" w:fill="F7CAAC"/>
          </w:tcPr>
          <w:p w14:paraId="6F8E7EAB" w14:textId="77777777" w:rsidR="00C56C3A" w:rsidRDefault="00C56C3A" w:rsidP="00C07AFA">
            <w:pPr>
              <w:rPr>
                <w:b/>
              </w:rPr>
            </w:pPr>
            <w:r>
              <w:rPr>
                <w:b/>
              </w:rPr>
              <w:t>Stručná anotace předmětu</w:t>
            </w:r>
          </w:p>
        </w:tc>
        <w:tc>
          <w:tcPr>
            <w:tcW w:w="6769" w:type="dxa"/>
            <w:gridSpan w:val="7"/>
            <w:tcBorders>
              <w:bottom w:val="single" w:sz="4" w:space="0" w:color="auto"/>
            </w:tcBorders>
          </w:tcPr>
          <w:p w14:paraId="489E55B0" w14:textId="77777777" w:rsidR="00C56C3A" w:rsidRDefault="00C56C3A" w:rsidP="00C07AFA"/>
        </w:tc>
      </w:tr>
      <w:tr w:rsidR="00C56C3A" w14:paraId="5FAD2DA1" w14:textId="77777777" w:rsidTr="00C9509E">
        <w:trPr>
          <w:trHeight w:val="20"/>
        </w:trPr>
        <w:tc>
          <w:tcPr>
            <w:tcW w:w="9855" w:type="dxa"/>
            <w:gridSpan w:val="8"/>
            <w:tcBorders>
              <w:top w:val="single" w:sz="4" w:space="0" w:color="auto"/>
              <w:bottom w:val="single" w:sz="12" w:space="0" w:color="auto"/>
            </w:tcBorders>
          </w:tcPr>
          <w:p w14:paraId="219E3730" w14:textId="5DF86BBC" w:rsidR="00C56C3A" w:rsidRDefault="00C56C3A" w:rsidP="00C07AFA">
            <w:r w:rsidRPr="00A86B19">
              <w:t xml:space="preserve">Cílem předmětu je seznámit studenty s fungováním diskurzu v prostoru kulturní a mezikulturní komunikace. </w:t>
            </w:r>
            <w:r w:rsidR="002B516F">
              <w:t xml:space="preserve">Tyto znalosti </w:t>
            </w:r>
            <w:r w:rsidRPr="00A86B19">
              <w:t xml:space="preserve">je pak možné aplikovat </w:t>
            </w:r>
            <w:r>
              <w:t>při tvorbě</w:t>
            </w:r>
            <w:r w:rsidRPr="00A86B19">
              <w:t xml:space="preserve"> vlastního textu na určené téma nebo pro překladatelské účely. Anal</w:t>
            </w:r>
            <w:r w:rsidRPr="00A86B19">
              <w:rPr>
                <w:rFonts w:hint="cs"/>
              </w:rPr>
              <w:t>ý</w:t>
            </w:r>
            <w:r w:rsidRPr="00A86B19">
              <w:t xml:space="preserve">za diskurzu </w:t>
            </w:r>
            <w:r>
              <w:t>umožní</w:t>
            </w:r>
            <w:r w:rsidRPr="00A86B19">
              <w:t xml:space="preserve"> studentům správně hodnotit soci</w:t>
            </w:r>
            <w:r w:rsidRPr="00A86B19">
              <w:rPr>
                <w:rFonts w:hint="cs"/>
              </w:rPr>
              <w:t>á</w:t>
            </w:r>
            <w:r w:rsidRPr="00A86B19">
              <w:t>ln</w:t>
            </w:r>
            <w:r w:rsidRPr="00A86B19">
              <w:rPr>
                <w:rFonts w:hint="cs"/>
              </w:rPr>
              <w:t>í</w:t>
            </w:r>
            <w:r>
              <w:t xml:space="preserve"> kontext vzhledem k účelu</w:t>
            </w:r>
            <w:r w:rsidRPr="00A86B19">
              <w:t xml:space="preserve"> a </w:t>
            </w:r>
            <w:r>
              <w:t>účinku</w:t>
            </w:r>
            <w:r w:rsidRPr="00A86B19">
              <w:t xml:space="preserve"> r</w:t>
            </w:r>
            <w:r w:rsidRPr="00A86B19">
              <w:rPr>
                <w:rFonts w:hint="cs"/>
              </w:rPr>
              <w:t>ů</w:t>
            </w:r>
            <w:r w:rsidRPr="00A86B19">
              <w:t>zn</w:t>
            </w:r>
            <w:r w:rsidRPr="00A86B19">
              <w:rPr>
                <w:rFonts w:hint="cs"/>
              </w:rPr>
              <w:t>ý</w:t>
            </w:r>
            <w:r w:rsidRPr="00A86B19">
              <w:t xml:space="preserve">ch </w:t>
            </w:r>
            <w:r>
              <w:t>funkčních stylů</w:t>
            </w:r>
            <w:r w:rsidRPr="00A86B19">
              <w:t>, kulturn</w:t>
            </w:r>
            <w:r w:rsidRPr="00A86B19">
              <w:rPr>
                <w:rFonts w:hint="cs"/>
              </w:rPr>
              <w:t>í</w:t>
            </w:r>
            <w:r w:rsidRPr="00A86B19">
              <w:t>m pravidlům a konvenc</w:t>
            </w:r>
            <w:r>
              <w:t>ím</w:t>
            </w:r>
            <w:r w:rsidRPr="00A86B19">
              <w:t xml:space="preserve"> v komunikaci, </w:t>
            </w:r>
            <w:r>
              <w:t>komunikaci</w:t>
            </w:r>
            <w:r w:rsidRPr="00A86B19">
              <w:t xml:space="preserve"> hodnot, p</w:t>
            </w:r>
            <w:r w:rsidRPr="00A86B19">
              <w:rPr>
                <w:rFonts w:hint="cs"/>
              </w:rPr>
              <w:t>ř</w:t>
            </w:r>
            <w:r w:rsidRPr="00A86B19">
              <w:t>esv</w:t>
            </w:r>
            <w:r w:rsidRPr="00A86B19">
              <w:rPr>
                <w:rFonts w:hint="cs"/>
              </w:rPr>
              <w:t>ě</w:t>
            </w:r>
            <w:r w:rsidRPr="00A86B19">
              <w:t>d</w:t>
            </w:r>
            <w:r w:rsidRPr="00A86B19">
              <w:rPr>
                <w:rFonts w:hint="cs"/>
              </w:rPr>
              <w:t>č</w:t>
            </w:r>
            <w:r w:rsidRPr="00A86B19">
              <w:t>en</w:t>
            </w:r>
            <w:r w:rsidRPr="00A86B19">
              <w:rPr>
                <w:rFonts w:hint="cs"/>
              </w:rPr>
              <w:t>í</w:t>
            </w:r>
            <w:r>
              <w:t>m</w:t>
            </w:r>
            <w:r w:rsidRPr="00A86B19">
              <w:t xml:space="preserve"> a předpokladů</w:t>
            </w:r>
            <w:r>
              <w:t>m</w:t>
            </w:r>
            <w:r w:rsidRPr="00A86B19">
              <w:t>, apod. Student je schopen aplikovat teoretické znalosti o diskur</w:t>
            </w:r>
            <w:r>
              <w:t>z</w:t>
            </w:r>
            <w:r w:rsidRPr="00A86B19">
              <w:t>u při zpracování vytvořených textů nebo ve vlastní textové tvorbě.</w:t>
            </w:r>
          </w:p>
          <w:p w14:paraId="4DB7F019" w14:textId="77777777" w:rsidR="00C56C3A" w:rsidRDefault="00C56C3A" w:rsidP="00C07AFA"/>
          <w:p w14:paraId="2482C9BF" w14:textId="77777777" w:rsidR="00C56C3A" w:rsidRDefault="00C56C3A" w:rsidP="00C07AFA">
            <w:r>
              <w:t>Obsah předmětu:</w:t>
            </w:r>
          </w:p>
          <w:p w14:paraId="488275FC" w14:textId="77777777" w:rsidR="00C56C3A" w:rsidRPr="00A86B19" w:rsidRDefault="00C56C3A" w:rsidP="00C56C3A">
            <w:pPr>
              <w:pStyle w:val="Odstavecseseznamem"/>
              <w:numPr>
                <w:ilvl w:val="0"/>
                <w:numId w:val="9"/>
              </w:numPr>
              <w:suppressAutoHyphens w:val="0"/>
            </w:pPr>
            <w:r>
              <w:t>Diskurz a text v diskurzu</w:t>
            </w:r>
          </w:p>
          <w:p w14:paraId="4FF516F8" w14:textId="77777777" w:rsidR="00C56C3A" w:rsidRPr="00A86B19" w:rsidRDefault="00C56C3A" w:rsidP="00C56C3A">
            <w:pPr>
              <w:pStyle w:val="Odstavecseseznamem"/>
              <w:numPr>
                <w:ilvl w:val="0"/>
                <w:numId w:val="9"/>
              </w:numPr>
              <w:suppressAutoHyphens w:val="0"/>
            </w:pPr>
            <w:r>
              <w:t>Variace a druhy textů</w:t>
            </w:r>
          </w:p>
          <w:p w14:paraId="087EFA72" w14:textId="77777777" w:rsidR="00C56C3A" w:rsidRPr="00A86B19" w:rsidRDefault="00C56C3A" w:rsidP="00C56C3A">
            <w:pPr>
              <w:pStyle w:val="Odstavecseseznamem"/>
              <w:numPr>
                <w:ilvl w:val="0"/>
                <w:numId w:val="9"/>
              </w:numPr>
              <w:suppressAutoHyphens w:val="0"/>
            </w:pPr>
            <w:r>
              <w:t>Struktura informace v diskurzu</w:t>
            </w:r>
          </w:p>
          <w:p w14:paraId="0A5A8C6F" w14:textId="77777777" w:rsidR="00C56C3A" w:rsidRPr="00A86B19" w:rsidRDefault="00C56C3A" w:rsidP="00C56C3A">
            <w:pPr>
              <w:pStyle w:val="Odstavecseseznamem"/>
              <w:numPr>
                <w:ilvl w:val="0"/>
                <w:numId w:val="9"/>
              </w:numPr>
              <w:suppressAutoHyphens w:val="0"/>
            </w:pPr>
            <w:r w:rsidRPr="00A86B19">
              <w:t>Mapov</w:t>
            </w:r>
            <w:r w:rsidRPr="00A86B19">
              <w:rPr>
                <w:rFonts w:hint="cs"/>
              </w:rPr>
              <w:t>á</w:t>
            </w:r>
            <w:r w:rsidRPr="00A86B19">
              <w:t>n</w:t>
            </w:r>
            <w:r w:rsidRPr="00A86B19">
              <w:rPr>
                <w:rFonts w:hint="cs"/>
              </w:rPr>
              <w:t>í</w:t>
            </w:r>
            <w:r w:rsidRPr="00A86B19">
              <w:t xml:space="preserve"> a vrstven</w:t>
            </w:r>
            <w:r w:rsidRPr="00A86B19">
              <w:rPr>
                <w:rFonts w:hint="cs"/>
              </w:rPr>
              <w:t>í</w:t>
            </w:r>
            <w:r w:rsidRPr="00A86B19">
              <w:t xml:space="preserve"> diskurz</w:t>
            </w:r>
            <w:r w:rsidRPr="00A86B19">
              <w:rPr>
                <w:rFonts w:hint="cs"/>
              </w:rPr>
              <w:t>ů</w:t>
            </w:r>
            <w:r>
              <w:t>. Multimodalita</w:t>
            </w:r>
          </w:p>
          <w:p w14:paraId="4ECA2776" w14:textId="77777777" w:rsidR="00C56C3A" w:rsidRPr="00A86B19" w:rsidRDefault="00C56C3A" w:rsidP="00C56C3A">
            <w:pPr>
              <w:pStyle w:val="Odstavecseseznamem"/>
              <w:numPr>
                <w:ilvl w:val="0"/>
                <w:numId w:val="9"/>
              </w:numPr>
              <w:suppressAutoHyphens w:val="0"/>
            </w:pPr>
            <w:r w:rsidRPr="00A86B19">
              <w:t>Umístění a úhel pohledu (positioning and point of view)</w:t>
            </w:r>
          </w:p>
          <w:p w14:paraId="3C58A8FE" w14:textId="77777777" w:rsidR="00C56C3A" w:rsidRPr="00A86B19" w:rsidRDefault="00C56C3A" w:rsidP="00C56C3A">
            <w:pPr>
              <w:pStyle w:val="Odstavecseseznamem"/>
              <w:numPr>
                <w:ilvl w:val="0"/>
                <w:numId w:val="9"/>
              </w:numPr>
              <w:suppressAutoHyphens w:val="0"/>
            </w:pPr>
            <w:r>
              <w:t>Zprostředkování a identita</w:t>
            </w:r>
          </w:p>
          <w:p w14:paraId="3057EAEC" w14:textId="77777777" w:rsidR="00C56C3A" w:rsidRPr="00A86B19" w:rsidRDefault="00C56C3A" w:rsidP="00C56C3A">
            <w:pPr>
              <w:pStyle w:val="Odstavecseseznamem"/>
              <w:numPr>
                <w:ilvl w:val="0"/>
                <w:numId w:val="9"/>
              </w:numPr>
              <w:suppressAutoHyphens w:val="0"/>
            </w:pPr>
            <w:r w:rsidRPr="00A86B19">
              <w:t xml:space="preserve">Diskurz a </w:t>
            </w:r>
            <w:r>
              <w:t>moc</w:t>
            </w:r>
          </w:p>
          <w:p w14:paraId="37DC20A0" w14:textId="77777777" w:rsidR="00C56C3A" w:rsidRPr="00A86B19" w:rsidRDefault="00C56C3A" w:rsidP="00C56C3A">
            <w:pPr>
              <w:pStyle w:val="Odstavecseseznamem"/>
              <w:numPr>
                <w:ilvl w:val="0"/>
                <w:numId w:val="9"/>
              </w:numPr>
              <w:suppressAutoHyphens w:val="0"/>
            </w:pPr>
            <w:r>
              <w:t>Rámování (framing)</w:t>
            </w:r>
          </w:p>
          <w:p w14:paraId="12DC5925" w14:textId="77777777" w:rsidR="00C56C3A" w:rsidRPr="00A86B19" w:rsidRDefault="00C56C3A" w:rsidP="00C56C3A">
            <w:pPr>
              <w:pStyle w:val="Odstavecseseznamem"/>
              <w:numPr>
                <w:ilvl w:val="0"/>
                <w:numId w:val="9"/>
              </w:numPr>
              <w:suppressAutoHyphens w:val="0"/>
            </w:pPr>
            <w:r w:rsidRPr="00A86B19">
              <w:t>Disk</w:t>
            </w:r>
            <w:r>
              <w:t>urz, dynamika a sociální změny</w:t>
            </w:r>
          </w:p>
          <w:p w14:paraId="2A548AB4" w14:textId="77777777" w:rsidR="00C56C3A" w:rsidRDefault="00C56C3A" w:rsidP="00C56C3A">
            <w:pPr>
              <w:pStyle w:val="Odstavecseseznamem"/>
              <w:numPr>
                <w:ilvl w:val="0"/>
                <w:numId w:val="9"/>
              </w:numPr>
              <w:suppressAutoHyphens w:val="0"/>
            </w:pPr>
            <w:r w:rsidRPr="00A86B19">
              <w:t xml:space="preserve">Metody diskurzivní analýzy: </w:t>
            </w:r>
            <w:r>
              <w:t>obsahová</w:t>
            </w:r>
            <w:r w:rsidRPr="00A86B19">
              <w:t xml:space="preserve"> analýza, kritická analýza</w:t>
            </w:r>
            <w:r>
              <w:t xml:space="preserve"> diskurzu</w:t>
            </w:r>
            <w:r w:rsidRPr="00A86B19">
              <w:t>, etnografické metody, narativn</w:t>
            </w:r>
            <w:r>
              <w:t>í sémiotika, funkční pragmatika</w:t>
            </w:r>
          </w:p>
          <w:p w14:paraId="0859DFF4" w14:textId="77777777" w:rsidR="00C56C3A" w:rsidRDefault="00C56C3A" w:rsidP="00C07AFA"/>
          <w:p w14:paraId="7AF14ED5" w14:textId="77777777" w:rsidR="00C56C3A" w:rsidRDefault="00C56C3A" w:rsidP="00C07AFA">
            <w:r>
              <w:t>Odborné znalosti – po absolvování předmětu prokazuje student znalosti:</w:t>
            </w:r>
          </w:p>
          <w:p w14:paraId="166A2E41" w14:textId="77777777" w:rsidR="00C56C3A" w:rsidRDefault="00C56C3A" w:rsidP="00C56C3A">
            <w:pPr>
              <w:pStyle w:val="Odstavecseseznamem"/>
              <w:numPr>
                <w:ilvl w:val="0"/>
                <w:numId w:val="10"/>
              </w:numPr>
              <w:suppressAutoHyphens w:val="0"/>
            </w:pPr>
            <w:r>
              <w:t>definovat diskurz a jeho funkce</w:t>
            </w:r>
          </w:p>
          <w:p w14:paraId="027D243F" w14:textId="77777777" w:rsidR="00C56C3A" w:rsidRDefault="00C56C3A" w:rsidP="00C56C3A">
            <w:pPr>
              <w:pStyle w:val="Odstavecseseznamem"/>
              <w:numPr>
                <w:ilvl w:val="0"/>
                <w:numId w:val="10"/>
              </w:numPr>
              <w:suppressAutoHyphens w:val="0"/>
            </w:pPr>
            <w:r>
              <w:t>popsat způsoby analýzy textu v různých registrech na různých lingvistických úrovních (fonetickém, gramatickém, stylistickém, textovém)</w:t>
            </w:r>
          </w:p>
          <w:p w14:paraId="15E433F2" w14:textId="77777777" w:rsidR="00C56C3A" w:rsidRDefault="00C56C3A" w:rsidP="00C56C3A">
            <w:pPr>
              <w:pStyle w:val="Odstavecseseznamem"/>
              <w:numPr>
                <w:ilvl w:val="0"/>
                <w:numId w:val="10"/>
              </w:numPr>
              <w:suppressAutoHyphens w:val="0"/>
            </w:pPr>
            <w:r>
              <w:t>vysvětlit jak funguje text a kontext</w:t>
            </w:r>
          </w:p>
          <w:p w14:paraId="6EA98116" w14:textId="77777777" w:rsidR="00C56C3A" w:rsidRDefault="00C56C3A" w:rsidP="00C56C3A">
            <w:pPr>
              <w:pStyle w:val="Odstavecseseznamem"/>
              <w:numPr>
                <w:ilvl w:val="0"/>
                <w:numId w:val="10"/>
              </w:numPr>
              <w:suppressAutoHyphens w:val="0"/>
            </w:pPr>
            <w:r>
              <w:t>vymezit různé žánry a style</w:t>
            </w:r>
          </w:p>
          <w:p w14:paraId="77CA2658" w14:textId="77777777" w:rsidR="00C56C3A" w:rsidRDefault="00C56C3A" w:rsidP="00C07AFA"/>
          <w:p w14:paraId="212DF9D4" w14:textId="77777777" w:rsidR="00C56C3A" w:rsidRDefault="00C56C3A" w:rsidP="00C07AFA">
            <w:r>
              <w:t>Odborné dovednosti – po absolvování předmětu prokazuje student dovednosti:</w:t>
            </w:r>
          </w:p>
          <w:p w14:paraId="7BD5F73B" w14:textId="77777777" w:rsidR="00C56C3A" w:rsidRDefault="00C56C3A" w:rsidP="00C56C3A">
            <w:pPr>
              <w:pStyle w:val="Odstavecseseznamem"/>
              <w:numPr>
                <w:ilvl w:val="0"/>
                <w:numId w:val="11"/>
              </w:numPr>
              <w:suppressAutoHyphens w:val="0"/>
            </w:pPr>
            <w:r>
              <w:t>analyzovat a shromažďovat data relevantní pro výzkumný účel a otázky</w:t>
            </w:r>
          </w:p>
          <w:p w14:paraId="5A7A7BA2" w14:textId="77777777" w:rsidR="00C56C3A" w:rsidRDefault="00C56C3A" w:rsidP="00C56C3A">
            <w:pPr>
              <w:pStyle w:val="Odstavecseseznamem"/>
              <w:numPr>
                <w:ilvl w:val="0"/>
                <w:numId w:val="11"/>
              </w:numPr>
              <w:suppressAutoHyphens w:val="0"/>
            </w:pPr>
            <w:r>
              <w:t>aplikovat klíčové pojmy v rámci analýzy diskurzu, stejně jako klíčové myšlenky a principy teorie kritické analýzy diskurzu</w:t>
            </w:r>
          </w:p>
          <w:p w14:paraId="27E5D097" w14:textId="77777777" w:rsidR="00C56C3A" w:rsidRDefault="00C56C3A" w:rsidP="00C56C3A">
            <w:pPr>
              <w:pStyle w:val="Odstavecseseznamem"/>
              <w:numPr>
                <w:ilvl w:val="0"/>
                <w:numId w:val="11"/>
              </w:numPr>
              <w:suppressAutoHyphens w:val="0"/>
            </w:pPr>
            <w:r>
              <w:t>identifikovat a aplikovat diskurzivní teorie na různé typy textů a kriticky je hodnotit jako výzkumné metody v rámci textové analýzy</w:t>
            </w:r>
          </w:p>
          <w:p w14:paraId="3680096C" w14:textId="77777777" w:rsidR="00C56C3A" w:rsidRDefault="00C56C3A" w:rsidP="00C56C3A">
            <w:pPr>
              <w:pStyle w:val="Odstavecseseznamem"/>
              <w:numPr>
                <w:ilvl w:val="0"/>
                <w:numId w:val="11"/>
              </w:numPr>
              <w:suppressAutoHyphens w:val="0"/>
            </w:pPr>
            <w:r>
              <w:t>analyzovat a hodnotit složité problémy diskurzu, vyvozovat odůvodněné závěry a/nebo vytvářet řešení a efektivně sdělovat jejich výsledky</w:t>
            </w:r>
          </w:p>
          <w:p w14:paraId="68F64288" w14:textId="77777777" w:rsidR="00C56C3A" w:rsidRDefault="00C56C3A" w:rsidP="00C56C3A">
            <w:pPr>
              <w:pStyle w:val="Odstavecseseznamem"/>
              <w:numPr>
                <w:ilvl w:val="0"/>
                <w:numId w:val="11"/>
              </w:numPr>
              <w:suppressAutoHyphens w:val="0"/>
            </w:pPr>
            <w:r>
              <w:t>identifikovat a popsat významné vzorce v organizaci hovoru (conversation) a textu</w:t>
            </w:r>
          </w:p>
          <w:p w14:paraId="4A63547D" w14:textId="77777777" w:rsidR="00C56C3A" w:rsidRDefault="00C56C3A" w:rsidP="00C07AFA">
            <w:pPr>
              <w:pStyle w:val="Odstavecseseznamem"/>
            </w:pPr>
          </w:p>
        </w:tc>
      </w:tr>
      <w:tr w:rsidR="00C56C3A" w14:paraId="411DF101" w14:textId="77777777" w:rsidTr="00C07AFA">
        <w:trPr>
          <w:trHeight w:val="265"/>
        </w:trPr>
        <w:tc>
          <w:tcPr>
            <w:tcW w:w="3653" w:type="dxa"/>
            <w:gridSpan w:val="2"/>
            <w:tcBorders>
              <w:top w:val="nil"/>
            </w:tcBorders>
            <w:shd w:val="clear" w:color="auto" w:fill="F7CAAC"/>
          </w:tcPr>
          <w:p w14:paraId="11BC5AC0" w14:textId="77777777" w:rsidR="00C56C3A" w:rsidRDefault="00C56C3A" w:rsidP="00C07AFA">
            <w:r>
              <w:rPr>
                <w:b/>
              </w:rPr>
              <w:t>Studijní literatura a studijní pomůcky</w:t>
            </w:r>
          </w:p>
        </w:tc>
        <w:tc>
          <w:tcPr>
            <w:tcW w:w="6202" w:type="dxa"/>
            <w:gridSpan w:val="6"/>
            <w:tcBorders>
              <w:top w:val="nil"/>
              <w:bottom w:val="nil"/>
            </w:tcBorders>
          </w:tcPr>
          <w:p w14:paraId="01F22263" w14:textId="77777777" w:rsidR="00C56C3A" w:rsidRDefault="00C56C3A" w:rsidP="00C07AFA"/>
        </w:tc>
      </w:tr>
      <w:tr w:rsidR="00C56C3A" w14:paraId="3B75E77E" w14:textId="77777777" w:rsidTr="00C07AFA">
        <w:trPr>
          <w:trHeight w:val="1497"/>
        </w:trPr>
        <w:tc>
          <w:tcPr>
            <w:tcW w:w="9855" w:type="dxa"/>
            <w:gridSpan w:val="8"/>
            <w:tcBorders>
              <w:top w:val="nil"/>
            </w:tcBorders>
          </w:tcPr>
          <w:p w14:paraId="34B38051" w14:textId="77777777" w:rsidR="00C56C3A" w:rsidRDefault="00C56C3A" w:rsidP="00C07AFA">
            <w:pPr>
              <w:rPr>
                <w:b/>
                <w:bCs/>
              </w:rPr>
            </w:pPr>
            <w:r>
              <w:rPr>
                <w:b/>
                <w:bCs/>
              </w:rPr>
              <w:t>Základní literatura:</w:t>
            </w:r>
          </w:p>
          <w:p w14:paraId="654E82CF" w14:textId="77777777" w:rsidR="00C56C3A" w:rsidRDefault="00C56C3A" w:rsidP="00C07AFA">
            <w:pPr>
              <w:pStyle w:val="bb"/>
            </w:pPr>
            <w:r>
              <w:t xml:space="preserve">Bloor, Meriel – Bloor, Thomas. </w:t>
            </w:r>
            <w:r>
              <w:rPr>
                <w:i/>
              </w:rPr>
              <w:t>The Practice of Critical Discourse Analysis: An Introduction</w:t>
            </w:r>
            <w:r>
              <w:t>. New York: Routledge, 2015.</w:t>
            </w:r>
          </w:p>
          <w:p w14:paraId="0FFD21CF" w14:textId="77777777" w:rsidR="00C56C3A" w:rsidRDefault="00C56C3A" w:rsidP="00C07AFA">
            <w:pPr>
              <w:pStyle w:val="bb"/>
            </w:pPr>
            <w:r>
              <w:t xml:space="preserve">Brown, Gillian – Yule, George. </w:t>
            </w:r>
            <w:r>
              <w:rPr>
                <w:i/>
              </w:rPr>
              <w:t>Discourse Analysis.</w:t>
            </w:r>
            <w:r>
              <w:t xml:space="preserve"> Cambridge: Cambridge University Press, 2012.</w:t>
            </w:r>
          </w:p>
          <w:p w14:paraId="7D06B72C" w14:textId="77777777" w:rsidR="00C56C3A" w:rsidRDefault="00C56C3A" w:rsidP="00C07AFA">
            <w:pPr>
              <w:pStyle w:val="bb"/>
            </w:pPr>
            <w:r>
              <w:t xml:space="preserve">D’Angelo, Paul – Kuypers, Jim A. (eds.). </w:t>
            </w:r>
            <w:r w:rsidRPr="007B7542">
              <w:rPr>
                <w:i/>
                <w:iCs/>
              </w:rPr>
              <w:t>Doing News Framing Analysis: Empirical and Theoretical Perspectives</w:t>
            </w:r>
            <w:r>
              <w:t xml:space="preserve">. New York: Routledge, 2010. </w:t>
            </w:r>
          </w:p>
          <w:p w14:paraId="05ADFCF0" w14:textId="77777777" w:rsidR="00C56C3A" w:rsidRDefault="00C56C3A" w:rsidP="00C07AFA">
            <w:pPr>
              <w:pStyle w:val="bb"/>
            </w:pPr>
            <w:r>
              <w:t xml:space="preserve">Renkema, Jan – Schubert, Christoph. </w:t>
            </w:r>
            <w:r w:rsidRPr="007B7542">
              <w:rPr>
                <w:i/>
                <w:iCs/>
              </w:rPr>
              <w:t>Introduction to Discourse Studies</w:t>
            </w:r>
            <w:r>
              <w:t xml:space="preserve">. Amsterdam: John Benjamins, 2018. </w:t>
            </w:r>
          </w:p>
          <w:p w14:paraId="7ECD30AA" w14:textId="77777777" w:rsidR="00C56C3A" w:rsidRDefault="00C56C3A" w:rsidP="00C07AFA">
            <w:pPr>
              <w:pStyle w:val="bb"/>
            </w:pPr>
            <w:r>
              <w:t xml:space="preserve">Titscher, Stefan – Meyer, Michael – Wodak, Ruth – Vetter, Eva. </w:t>
            </w:r>
            <w:r>
              <w:rPr>
                <w:i/>
                <w:iCs/>
              </w:rPr>
              <w:t>Methods of Text and Discourse Analysis</w:t>
            </w:r>
            <w:r>
              <w:t>. London: Sage, 2000.</w:t>
            </w:r>
          </w:p>
          <w:p w14:paraId="20D0F3C7" w14:textId="77777777" w:rsidR="00C56C3A" w:rsidRDefault="00C56C3A" w:rsidP="00C07AFA">
            <w:pPr>
              <w:pStyle w:val="bb"/>
            </w:pPr>
            <w:r>
              <w:t xml:space="preserve">Van Dijk, Teun A. </w:t>
            </w:r>
            <w:r w:rsidRPr="007B7542">
              <w:rPr>
                <w:i/>
                <w:iCs/>
              </w:rPr>
              <w:t>Discourse &amp; Power</w:t>
            </w:r>
            <w:r>
              <w:t xml:space="preserve">. New York: Palgrave Macmillan, 2008. </w:t>
            </w:r>
          </w:p>
          <w:p w14:paraId="0B24E340" w14:textId="77777777" w:rsidR="00C56C3A" w:rsidRDefault="00C56C3A" w:rsidP="00C07AFA">
            <w:pPr>
              <w:rPr>
                <w:lang w:val="en-US"/>
              </w:rPr>
            </w:pPr>
          </w:p>
          <w:p w14:paraId="212ECC71" w14:textId="77777777" w:rsidR="00C56C3A" w:rsidRDefault="00C56C3A" w:rsidP="00C07AFA">
            <w:pPr>
              <w:rPr>
                <w:b/>
              </w:rPr>
            </w:pPr>
            <w:r>
              <w:rPr>
                <w:b/>
              </w:rPr>
              <w:t>Doporučená literatura:</w:t>
            </w:r>
          </w:p>
          <w:p w14:paraId="1B65DBC0" w14:textId="77777777" w:rsidR="00C56C3A" w:rsidRDefault="00C56C3A" w:rsidP="00C07AFA">
            <w:pPr>
              <w:pStyle w:val="bb"/>
            </w:pPr>
            <w:r>
              <w:t xml:space="preserve">Dunn, Kevin C. – Neumann, Iver B. </w:t>
            </w:r>
            <w:r>
              <w:rPr>
                <w:i/>
              </w:rPr>
              <w:t>Undertaking Discourse Analysis for Social Research.</w:t>
            </w:r>
            <w:r>
              <w:t xml:space="preserve"> Ann Arbor: UMP, 2019.</w:t>
            </w:r>
          </w:p>
          <w:p w14:paraId="2DAC2047" w14:textId="77777777" w:rsidR="00C56C3A" w:rsidRDefault="00C56C3A" w:rsidP="00C07AFA">
            <w:pPr>
              <w:pStyle w:val="bb"/>
              <w:rPr>
                <w:lang w:val="en-US"/>
              </w:rPr>
            </w:pPr>
            <w:r>
              <w:t xml:space="preserve">Hart, Christopher – Lukeš, </w:t>
            </w:r>
            <w:r>
              <w:rPr>
                <w:lang w:val="en-US"/>
              </w:rPr>
              <w:t xml:space="preserve">Dominik. </w:t>
            </w:r>
            <w:r w:rsidRPr="005C7CE8">
              <w:rPr>
                <w:i/>
                <w:iCs/>
                <w:lang w:val="en-US"/>
              </w:rPr>
              <w:t>Cognitive Linguistics in Critical Discourse Analysis: Application and Theory</w:t>
            </w:r>
            <w:r>
              <w:rPr>
                <w:lang w:val="en-US"/>
              </w:rPr>
              <w:t xml:space="preserve">. Newcastle upon Tyne: Cambridge Scholars Publishing, 2010. </w:t>
            </w:r>
          </w:p>
          <w:p w14:paraId="3F5F213B" w14:textId="77777777" w:rsidR="00C56C3A" w:rsidRDefault="00C56C3A" w:rsidP="00C07AFA">
            <w:pPr>
              <w:pStyle w:val="bb"/>
              <w:rPr>
                <w:lang w:val="en-US"/>
              </w:rPr>
            </w:pPr>
            <w:r>
              <w:rPr>
                <w:lang w:val="en-US"/>
              </w:rPr>
              <w:t xml:space="preserve">Lemke, Jay L. </w:t>
            </w:r>
            <w:r w:rsidRPr="005C7CE8">
              <w:rPr>
                <w:i/>
                <w:iCs/>
                <w:lang w:val="en-US"/>
              </w:rPr>
              <w:t>Textual Politics: Discourse and Social Dynamics</w:t>
            </w:r>
            <w:r>
              <w:rPr>
                <w:lang w:val="en-US"/>
              </w:rPr>
              <w:t xml:space="preserve">. Abingdon: Taylor &amp; Francis, 2006. </w:t>
            </w:r>
          </w:p>
          <w:p w14:paraId="3F8A9B51" w14:textId="77777777" w:rsidR="00C56C3A" w:rsidRDefault="00C56C3A" w:rsidP="00C07AFA">
            <w:pPr>
              <w:pStyle w:val="bb"/>
              <w:rPr>
                <w:lang w:val="en-US"/>
              </w:rPr>
            </w:pPr>
            <w:r>
              <w:rPr>
                <w:lang w:val="en-US"/>
              </w:rPr>
              <w:t xml:space="preserve">Norris, Sigrid – Jones, Rodney H. (eds.). </w:t>
            </w:r>
            <w:r w:rsidRPr="00877150">
              <w:rPr>
                <w:i/>
                <w:iCs/>
                <w:lang w:val="en-US"/>
              </w:rPr>
              <w:t>Discourse in Action: Introducing Mediated Discourse Analysis</w:t>
            </w:r>
            <w:r>
              <w:rPr>
                <w:lang w:val="en-US"/>
              </w:rPr>
              <w:t xml:space="preserve">. Abingdon: Routledge, 2005. </w:t>
            </w:r>
          </w:p>
          <w:p w14:paraId="437545D2" w14:textId="77777777" w:rsidR="00C56C3A" w:rsidRDefault="00C56C3A" w:rsidP="00C07AFA">
            <w:pPr>
              <w:pStyle w:val="bb"/>
              <w:rPr>
                <w:lang w:val="en-US"/>
              </w:rPr>
            </w:pPr>
            <w:r>
              <w:rPr>
                <w:lang w:val="en-US"/>
              </w:rPr>
              <w:t xml:space="preserve">Sinclair, John McH. </w:t>
            </w:r>
            <w:r w:rsidRPr="00877150">
              <w:rPr>
                <w:i/>
                <w:iCs/>
                <w:lang w:val="en-US"/>
              </w:rPr>
              <w:t>Language, Discourse, Style</w:t>
            </w:r>
            <w:r>
              <w:rPr>
                <w:lang w:val="en-US"/>
              </w:rPr>
              <w:t>. Amsterdam: John Benjamins, 2016.</w:t>
            </w:r>
          </w:p>
          <w:p w14:paraId="05046980" w14:textId="77777777" w:rsidR="00C56C3A" w:rsidRPr="005C7CE8" w:rsidRDefault="00C56C3A" w:rsidP="00C07AFA">
            <w:pPr>
              <w:pStyle w:val="bb"/>
              <w:rPr>
                <w:lang w:val="en-US"/>
              </w:rPr>
            </w:pPr>
            <w:r>
              <w:rPr>
                <w:lang w:val="en-US"/>
              </w:rPr>
              <w:t xml:space="preserve">Flowerdew, John – Richardson, John E. </w:t>
            </w:r>
            <w:r w:rsidRPr="00877150">
              <w:rPr>
                <w:i/>
                <w:iCs/>
                <w:lang w:val="en-US"/>
              </w:rPr>
              <w:t>The Routledge Handbook of Critical Discourse Studies</w:t>
            </w:r>
            <w:r>
              <w:rPr>
                <w:lang w:val="en-US"/>
              </w:rPr>
              <w:t xml:space="preserve">. London: Routledge, 2018. </w:t>
            </w:r>
          </w:p>
          <w:p w14:paraId="15500FAC" w14:textId="77777777" w:rsidR="00C56C3A" w:rsidRDefault="00C56C3A" w:rsidP="00C07AFA"/>
        </w:tc>
      </w:tr>
      <w:tr w:rsidR="00C56C3A" w14:paraId="3CD30601"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3E947B" w14:textId="77777777" w:rsidR="00C56C3A" w:rsidRDefault="00C56C3A" w:rsidP="00C07AFA">
            <w:pPr>
              <w:jc w:val="center"/>
              <w:rPr>
                <w:b/>
              </w:rPr>
            </w:pPr>
            <w:r>
              <w:rPr>
                <w:b/>
              </w:rPr>
              <w:t>Informace ke kombinované nebo distanční formě</w:t>
            </w:r>
          </w:p>
        </w:tc>
      </w:tr>
      <w:tr w:rsidR="00C56C3A" w14:paraId="55C240FE" w14:textId="77777777" w:rsidTr="00C07AFA">
        <w:tc>
          <w:tcPr>
            <w:tcW w:w="4787" w:type="dxa"/>
            <w:gridSpan w:val="3"/>
            <w:tcBorders>
              <w:top w:val="single" w:sz="2" w:space="0" w:color="auto"/>
            </w:tcBorders>
            <w:shd w:val="clear" w:color="auto" w:fill="F7CAAC"/>
          </w:tcPr>
          <w:p w14:paraId="069A2D9B" w14:textId="77777777" w:rsidR="00C56C3A" w:rsidRDefault="00C56C3A" w:rsidP="00C07AFA">
            <w:r>
              <w:rPr>
                <w:b/>
              </w:rPr>
              <w:t>Rozsah konzultací (soustředění)</w:t>
            </w:r>
          </w:p>
        </w:tc>
        <w:tc>
          <w:tcPr>
            <w:tcW w:w="889" w:type="dxa"/>
            <w:tcBorders>
              <w:top w:val="single" w:sz="2" w:space="0" w:color="auto"/>
            </w:tcBorders>
          </w:tcPr>
          <w:p w14:paraId="63D45398" w14:textId="77777777" w:rsidR="00C56C3A" w:rsidRDefault="00C56C3A" w:rsidP="00C07AFA"/>
        </w:tc>
        <w:tc>
          <w:tcPr>
            <w:tcW w:w="4179" w:type="dxa"/>
            <w:gridSpan w:val="4"/>
            <w:tcBorders>
              <w:top w:val="single" w:sz="2" w:space="0" w:color="auto"/>
            </w:tcBorders>
            <w:shd w:val="clear" w:color="auto" w:fill="F7CAAC"/>
          </w:tcPr>
          <w:p w14:paraId="6397E893" w14:textId="77777777" w:rsidR="00C56C3A" w:rsidRDefault="00C56C3A" w:rsidP="00C07AFA">
            <w:pPr>
              <w:rPr>
                <w:b/>
              </w:rPr>
            </w:pPr>
            <w:r>
              <w:rPr>
                <w:b/>
              </w:rPr>
              <w:t xml:space="preserve">hodin </w:t>
            </w:r>
          </w:p>
        </w:tc>
      </w:tr>
      <w:tr w:rsidR="00C56C3A" w14:paraId="0C2CD3E6" w14:textId="77777777" w:rsidTr="00C07AFA">
        <w:tc>
          <w:tcPr>
            <w:tcW w:w="9855" w:type="dxa"/>
            <w:gridSpan w:val="8"/>
            <w:shd w:val="clear" w:color="auto" w:fill="F7CAAC"/>
          </w:tcPr>
          <w:p w14:paraId="18443834" w14:textId="77777777" w:rsidR="00C56C3A" w:rsidRDefault="00C56C3A" w:rsidP="00C07AFA">
            <w:pPr>
              <w:rPr>
                <w:b/>
              </w:rPr>
            </w:pPr>
            <w:r>
              <w:rPr>
                <w:b/>
              </w:rPr>
              <w:t>Informace o způsobu kontaktu s vyučujícím</w:t>
            </w:r>
          </w:p>
        </w:tc>
      </w:tr>
      <w:tr w:rsidR="00C56C3A" w14:paraId="0E5A9C4A" w14:textId="77777777" w:rsidTr="00C07AFA">
        <w:trPr>
          <w:trHeight w:val="1373"/>
        </w:trPr>
        <w:tc>
          <w:tcPr>
            <w:tcW w:w="9855" w:type="dxa"/>
            <w:gridSpan w:val="8"/>
          </w:tcPr>
          <w:p w14:paraId="2EC9CA17" w14:textId="77777777" w:rsidR="00C56C3A" w:rsidRDefault="00C56C3A" w:rsidP="00C07AFA"/>
        </w:tc>
      </w:tr>
    </w:tbl>
    <w:p w14:paraId="452A84BF" w14:textId="77777777" w:rsidR="00C56C3A" w:rsidRDefault="00C56C3A" w:rsidP="00C56C3A"/>
    <w:p w14:paraId="0B33604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3899254" w14:textId="77777777" w:rsidTr="00965C0D">
        <w:tc>
          <w:tcPr>
            <w:tcW w:w="9855" w:type="dxa"/>
            <w:gridSpan w:val="8"/>
            <w:tcBorders>
              <w:bottom w:val="double" w:sz="4" w:space="0" w:color="auto"/>
            </w:tcBorders>
            <w:shd w:val="clear" w:color="auto" w:fill="BDD6EE"/>
          </w:tcPr>
          <w:p w14:paraId="4D00D21D" w14:textId="77777777" w:rsidR="00C56C3A" w:rsidRDefault="00C56C3A" w:rsidP="00C07AFA">
            <w:pPr>
              <w:rPr>
                <w:b/>
                <w:sz w:val="28"/>
              </w:rPr>
            </w:pPr>
            <w:r>
              <w:br w:type="page"/>
            </w:r>
            <w:r>
              <w:rPr>
                <w:b/>
                <w:sz w:val="28"/>
              </w:rPr>
              <w:t>B-III – Charakteristika studijního předmětu</w:t>
            </w:r>
          </w:p>
        </w:tc>
      </w:tr>
      <w:tr w:rsidR="00C56C3A" w14:paraId="0A7F74E4" w14:textId="77777777" w:rsidTr="00965C0D">
        <w:tc>
          <w:tcPr>
            <w:tcW w:w="3086" w:type="dxa"/>
            <w:tcBorders>
              <w:top w:val="double" w:sz="4" w:space="0" w:color="auto"/>
            </w:tcBorders>
            <w:shd w:val="clear" w:color="auto" w:fill="F7CAAC"/>
          </w:tcPr>
          <w:p w14:paraId="3FBF7AA8"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2FD14637" w14:textId="77777777" w:rsidR="00C56C3A" w:rsidRDefault="00C56C3A" w:rsidP="00C07AFA">
            <w:r>
              <w:t>Teorie literatury</w:t>
            </w:r>
          </w:p>
        </w:tc>
      </w:tr>
      <w:tr w:rsidR="00C56C3A" w14:paraId="1825FF91" w14:textId="77777777" w:rsidTr="00965C0D">
        <w:tc>
          <w:tcPr>
            <w:tcW w:w="3086" w:type="dxa"/>
            <w:shd w:val="clear" w:color="auto" w:fill="F7CAAC"/>
          </w:tcPr>
          <w:p w14:paraId="56B3F830" w14:textId="77777777" w:rsidR="00C56C3A" w:rsidRDefault="00C56C3A" w:rsidP="00C07AFA">
            <w:pPr>
              <w:rPr>
                <w:b/>
              </w:rPr>
            </w:pPr>
            <w:r>
              <w:rPr>
                <w:b/>
              </w:rPr>
              <w:t>Typ předmětu</w:t>
            </w:r>
          </w:p>
        </w:tc>
        <w:tc>
          <w:tcPr>
            <w:tcW w:w="3406" w:type="dxa"/>
            <w:gridSpan w:val="4"/>
          </w:tcPr>
          <w:p w14:paraId="51452D77" w14:textId="5B4B461C" w:rsidR="00C56C3A" w:rsidRDefault="00620367" w:rsidP="00C07AFA">
            <w:r>
              <w:t xml:space="preserve">pp, </w:t>
            </w:r>
            <w:r w:rsidR="00C56C3A">
              <w:t>ZT</w:t>
            </w:r>
          </w:p>
        </w:tc>
        <w:tc>
          <w:tcPr>
            <w:tcW w:w="2695" w:type="dxa"/>
            <w:gridSpan w:val="2"/>
            <w:shd w:val="clear" w:color="auto" w:fill="F7CAAC"/>
          </w:tcPr>
          <w:p w14:paraId="65EE1AE0" w14:textId="77777777" w:rsidR="00C56C3A" w:rsidRDefault="00C56C3A" w:rsidP="00C07AFA">
            <w:r>
              <w:rPr>
                <w:b/>
              </w:rPr>
              <w:t>doporučený ročník / semestr</w:t>
            </w:r>
          </w:p>
        </w:tc>
        <w:tc>
          <w:tcPr>
            <w:tcW w:w="668" w:type="dxa"/>
          </w:tcPr>
          <w:p w14:paraId="7A89EBBF" w14:textId="77777777" w:rsidR="00C56C3A" w:rsidRDefault="00C56C3A" w:rsidP="00C07AFA">
            <w:r>
              <w:t>1/ZS</w:t>
            </w:r>
          </w:p>
        </w:tc>
      </w:tr>
      <w:tr w:rsidR="00C56C3A" w14:paraId="58EA70CB" w14:textId="77777777" w:rsidTr="00965C0D">
        <w:tc>
          <w:tcPr>
            <w:tcW w:w="3086" w:type="dxa"/>
            <w:shd w:val="clear" w:color="auto" w:fill="F7CAAC"/>
          </w:tcPr>
          <w:p w14:paraId="04CA16DA" w14:textId="77777777" w:rsidR="00C56C3A" w:rsidRDefault="00C56C3A" w:rsidP="00C07AFA">
            <w:pPr>
              <w:rPr>
                <w:b/>
              </w:rPr>
            </w:pPr>
            <w:r>
              <w:rPr>
                <w:b/>
              </w:rPr>
              <w:t>Rozsah studijního předmětu</w:t>
            </w:r>
          </w:p>
        </w:tc>
        <w:tc>
          <w:tcPr>
            <w:tcW w:w="1701" w:type="dxa"/>
            <w:gridSpan w:val="2"/>
          </w:tcPr>
          <w:p w14:paraId="57DB4D03" w14:textId="77777777" w:rsidR="00C56C3A" w:rsidRDefault="00C56C3A" w:rsidP="00C07AFA">
            <w:r>
              <w:t>14p + 14s</w:t>
            </w:r>
          </w:p>
        </w:tc>
        <w:tc>
          <w:tcPr>
            <w:tcW w:w="889" w:type="dxa"/>
            <w:shd w:val="clear" w:color="auto" w:fill="F7CAAC"/>
          </w:tcPr>
          <w:p w14:paraId="13263F30" w14:textId="77777777" w:rsidR="00C56C3A" w:rsidRDefault="00C56C3A" w:rsidP="00C07AFA">
            <w:pPr>
              <w:rPr>
                <w:b/>
              </w:rPr>
            </w:pPr>
            <w:r>
              <w:rPr>
                <w:b/>
              </w:rPr>
              <w:t xml:space="preserve">hod. </w:t>
            </w:r>
          </w:p>
        </w:tc>
        <w:tc>
          <w:tcPr>
            <w:tcW w:w="816" w:type="dxa"/>
          </w:tcPr>
          <w:p w14:paraId="3D52D8C6" w14:textId="77777777" w:rsidR="00C56C3A" w:rsidRDefault="00C56C3A" w:rsidP="00C07AFA">
            <w:r>
              <w:t>28</w:t>
            </w:r>
          </w:p>
        </w:tc>
        <w:tc>
          <w:tcPr>
            <w:tcW w:w="2156" w:type="dxa"/>
            <w:shd w:val="clear" w:color="auto" w:fill="F7CAAC"/>
          </w:tcPr>
          <w:p w14:paraId="2E52F095" w14:textId="77777777" w:rsidR="00C56C3A" w:rsidRDefault="00C56C3A" w:rsidP="00C07AFA">
            <w:pPr>
              <w:rPr>
                <w:b/>
              </w:rPr>
            </w:pPr>
            <w:r>
              <w:rPr>
                <w:b/>
              </w:rPr>
              <w:t>kreditů</w:t>
            </w:r>
          </w:p>
        </w:tc>
        <w:tc>
          <w:tcPr>
            <w:tcW w:w="1207" w:type="dxa"/>
            <w:gridSpan w:val="2"/>
          </w:tcPr>
          <w:p w14:paraId="3EE45700" w14:textId="77777777" w:rsidR="00C56C3A" w:rsidRDefault="00C56C3A" w:rsidP="00C07AFA">
            <w:r>
              <w:t>5</w:t>
            </w:r>
          </w:p>
        </w:tc>
      </w:tr>
      <w:tr w:rsidR="00C56C3A" w14:paraId="6D2590D9" w14:textId="77777777" w:rsidTr="00965C0D">
        <w:tc>
          <w:tcPr>
            <w:tcW w:w="3086" w:type="dxa"/>
            <w:shd w:val="clear" w:color="auto" w:fill="F7CAAC"/>
          </w:tcPr>
          <w:p w14:paraId="34F5F4C3" w14:textId="77777777" w:rsidR="00C56C3A" w:rsidRDefault="00C56C3A" w:rsidP="00C07AFA">
            <w:pPr>
              <w:rPr>
                <w:b/>
                <w:sz w:val="22"/>
              </w:rPr>
            </w:pPr>
            <w:r>
              <w:rPr>
                <w:b/>
              </w:rPr>
              <w:t>Prerekvizity, korekvizity, ekvivalence</w:t>
            </w:r>
          </w:p>
        </w:tc>
        <w:tc>
          <w:tcPr>
            <w:tcW w:w="6769" w:type="dxa"/>
            <w:gridSpan w:val="7"/>
          </w:tcPr>
          <w:p w14:paraId="5ABBAE96" w14:textId="77777777" w:rsidR="00C56C3A" w:rsidRDefault="00C56C3A" w:rsidP="00C07AFA"/>
        </w:tc>
      </w:tr>
      <w:tr w:rsidR="00C56C3A" w14:paraId="49BC9F4C" w14:textId="77777777" w:rsidTr="00965C0D">
        <w:tc>
          <w:tcPr>
            <w:tcW w:w="3086" w:type="dxa"/>
            <w:shd w:val="clear" w:color="auto" w:fill="F7CAAC"/>
          </w:tcPr>
          <w:p w14:paraId="5532C54C" w14:textId="77777777" w:rsidR="00C56C3A" w:rsidRDefault="00C56C3A" w:rsidP="00C07AFA">
            <w:pPr>
              <w:rPr>
                <w:b/>
              </w:rPr>
            </w:pPr>
            <w:r>
              <w:rPr>
                <w:b/>
              </w:rPr>
              <w:t>Způsob ověření studijních výsledků</w:t>
            </w:r>
          </w:p>
        </w:tc>
        <w:tc>
          <w:tcPr>
            <w:tcW w:w="3406" w:type="dxa"/>
            <w:gridSpan w:val="4"/>
          </w:tcPr>
          <w:p w14:paraId="17C7E72D" w14:textId="77777777" w:rsidR="00C56C3A" w:rsidRDefault="00C56C3A" w:rsidP="00C07AFA">
            <w:r>
              <w:t>Z, Zk</w:t>
            </w:r>
          </w:p>
        </w:tc>
        <w:tc>
          <w:tcPr>
            <w:tcW w:w="2156" w:type="dxa"/>
            <w:shd w:val="clear" w:color="auto" w:fill="F7CAAC"/>
          </w:tcPr>
          <w:p w14:paraId="6AFC78C5" w14:textId="77777777" w:rsidR="00C56C3A" w:rsidRDefault="00C56C3A" w:rsidP="00C07AFA">
            <w:pPr>
              <w:rPr>
                <w:b/>
              </w:rPr>
            </w:pPr>
            <w:r>
              <w:rPr>
                <w:b/>
              </w:rPr>
              <w:t>Forma výuky</w:t>
            </w:r>
          </w:p>
        </w:tc>
        <w:tc>
          <w:tcPr>
            <w:tcW w:w="1207" w:type="dxa"/>
            <w:gridSpan w:val="2"/>
          </w:tcPr>
          <w:p w14:paraId="72B20C15" w14:textId="77777777" w:rsidR="00C56C3A" w:rsidRDefault="00C56C3A" w:rsidP="00C07AFA">
            <w:r>
              <w:t>přednáška,</w:t>
            </w:r>
          </w:p>
          <w:p w14:paraId="33867ED6" w14:textId="77777777" w:rsidR="00C56C3A" w:rsidRDefault="00C56C3A" w:rsidP="00C07AFA">
            <w:r>
              <w:t>seminář</w:t>
            </w:r>
          </w:p>
        </w:tc>
      </w:tr>
      <w:tr w:rsidR="00C56C3A" w14:paraId="09599E6F" w14:textId="77777777" w:rsidTr="00965C0D">
        <w:tc>
          <w:tcPr>
            <w:tcW w:w="3086" w:type="dxa"/>
            <w:shd w:val="clear" w:color="auto" w:fill="F7CAAC"/>
          </w:tcPr>
          <w:p w14:paraId="6438125B"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56250E8A" w14:textId="77777777" w:rsidR="00C56C3A" w:rsidRPr="005E4E2E" w:rsidRDefault="00C56C3A" w:rsidP="00C07AFA">
            <w:pPr>
              <w:rPr>
                <w:b/>
              </w:rPr>
            </w:pPr>
            <w:r w:rsidRPr="005E4E2E">
              <w:rPr>
                <w:b/>
              </w:rPr>
              <w:t>Požadavky k zápočtu:</w:t>
            </w:r>
          </w:p>
          <w:p w14:paraId="66ABAA09" w14:textId="77777777" w:rsidR="00C56C3A" w:rsidRDefault="00C56C3A" w:rsidP="00C07AFA">
            <w:r>
              <w:t>Aktivní účast na seminářích (80 %)</w:t>
            </w:r>
          </w:p>
          <w:p w14:paraId="62A6F64E" w14:textId="1E49ED28" w:rsidR="00C56C3A" w:rsidRDefault="00C56C3A" w:rsidP="00C07AFA">
            <w:r>
              <w:t xml:space="preserve">Důkladná znalost děl na seznamu četby a klíčových </w:t>
            </w:r>
            <w:r w:rsidR="00E92812">
              <w:t>termínů</w:t>
            </w:r>
          </w:p>
          <w:p w14:paraId="3A4402C6" w14:textId="51F32D90" w:rsidR="00C56C3A" w:rsidRDefault="00C56C3A" w:rsidP="00C07AFA">
            <w:r>
              <w:t xml:space="preserve">Odevzdání seminární práce (analýza </w:t>
            </w:r>
            <w:r w:rsidR="00E92812">
              <w:t xml:space="preserve">literárního </w:t>
            </w:r>
            <w:r>
              <w:t>textu)</w:t>
            </w:r>
          </w:p>
          <w:p w14:paraId="5E2B4A1B" w14:textId="77777777" w:rsidR="00C56C3A" w:rsidRDefault="00C56C3A" w:rsidP="00C07AFA"/>
          <w:p w14:paraId="3DC6E864" w14:textId="77777777" w:rsidR="00C56C3A" w:rsidRPr="005E4E2E" w:rsidRDefault="00C56C3A" w:rsidP="00C07AFA">
            <w:pPr>
              <w:rPr>
                <w:b/>
              </w:rPr>
            </w:pPr>
            <w:r w:rsidRPr="005E4E2E">
              <w:rPr>
                <w:b/>
              </w:rPr>
              <w:t>Požadavky ke zkoušce:</w:t>
            </w:r>
          </w:p>
          <w:p w14:paraId="12CE2477" w14:textId="77777777" w:rsidR="00C56C3A" w:rsidRDefault="00C56C3A" w:rsidP="00C07AFA">
            <w:r>
              <w:t>Znalost zadané primární a sekundární literatury</w:t>
            </w:r>
          </w:p>
        </w:tc>
      </w:tr>
      <w:tr w:rsidR="00C56C3A" w14:paraId="3240BB79" w14:textId="77777777" w:rsidTr="00965C0D">
        <w:trPr>
          <w:trHeight w:val="20"/>
        </w:trPr>
        <w:tc>
          <w:tcPr>
            <w:tcW w:w="9855" w:type="dxa"/>
            <w:gridSpan w:val="8"/>
            <w:tcBorders>
              <w:top w:val="nil"/>
            </w:tcBorders>
          </w:tcPr>
          <w:p w14:paraId="4E1FBA73" w14:textId="77777777" w:rsidR="00C56C3A" w:rsidRDefault="00C56C3A" w:rsidP="00C07AFA"/>
        </w:tc>
      </w:tr>
      <w:tr w:rsidR="00C56C3A" w14:paraId="4D9CF792" w14:textId="77777777" w:rsidTr="00965C0D">
        <w:trPr>
          <w:trHeight w:val="197"/>
        </w:trPr>
        <w:tc>
          <w:tcPr>
            <w:tcW w:w="3086" w:type="dxa"/>
            <w:tcBorders>
              <w:top w:val="nil"/>
            </w:tcBorders>
            <w:shd w:val="clear" w:color="auto" w:fill="F7CAAC"/>
          </w:tcPr>
          <w:p w14:paraId="7864E7CC" w14:textId="77777777" w:rsidR="00C56C3A" w:rsidRDefault="00C56C3A" w:rsidP="00C07AFA">
            <w:pPr>
              <w:rPr>
                <w:b/>
              </w:rPr>
            </w:pPr>
            <w:r>
              <w:rPr>
                <w:b/>
              </w:rPr>
              <w:t>Garant předmětu</w:t>
            </w:r>
          </w:p>
        </w:tc>
        <w:tc>
          <w:tcPr>
            <w:tcW w:w="6769" w:type="dxa"/>
            <w:gridSpan w:val="7"/>
            <w:tcBorders>
              <w:top w:val="nil"/>
            </w:tcBorders>
          </w:tcPr>
          <w:p w14:paraId="521D6AF4" w14:textId="77777777" w:rsidR="00C56C3A" w:rsidRDefault="00C56C3A" w:rsidP="00C07AFA">
            <w:r>
              <w:t>doc. Mgr. Roman Trušník, Ph.D.</w:t>
            </w:r>
          </w:p>
        </w:tc>
      </w:tr>
      <w:tr w:rsidR="00C56C3A" w14:paraId="087D5004" w14:textId="77777777" w:rsidTr="00965C0D">
        <w:trPr>
          <w:trHeight w:val="243"/>
        </w:trPr>
        <w:tc>
          <w:tcPr>
            <w:tcW w:w="3086" w:type="dxa"/>
            <w:tcBorders>
              <w:top w:val="nil"/>
            </w:tcBorders>
            <w:shd w:val="clear" w:color="auto" w:fill="F7CAAC"/>
          </w:tcPr>
          <w:p w14:paraId="19D26938" w14:textId="77777777" w:rsidR="00C56C3A" w:rsidRDefault="00C56C3A" w:rsidP="00C07AFA">
            <w:pPr>
              <w:rPr>
                <w:b/>
              </w:rPr>
            </w:pPr>
            <w:r>
              <w:rPr>
                <w:b/>
              </w:rPr>
              <w:t>Zapojení garanta do výuky předmětu</w:t>
            </w:r>
          </w:p>
        </w:tc>
        <w:tc>
          <w:tcPr>
            <w:tcW w:w="6769" w:type="dxa"/>
            <w:gridSpan w:val="7"/>
            <w:tcBorders>
              <w:top w:val="nil"/>
            </w:tcBorders>
          </w:tcPr>
          <w:p w14:paraId="381B4044" w14:textId="77777777" w:rsidR="00C56C3A" w:rsidRDefault="00C56C3A" w:rsidP="00C07AFA">
            <w:r>
              <w:t>100 %</w:t>
            </w:r>
          </w:p>
        </w:tc>
      </w:tr>
      <w:tr w:rsidR="00C56C3A" w14:paraId="4830271E" w14:textId="77777777" w:rsidTr="00965C0D">
        <w:tc>
          <w:tcPr>
            <w:tcW w:w="3086" w:type="dxa"/>
            <w:shd w:val="clear" w:color="auto" w:fill="F7CAAC"/>
          </w:tcPr>
          <w:p w14:paraId="4A735EBA" w14:textId="77777777" w:rsidR="00C56C3A" w:rsidRDefault="00C56C3A" w:rsidP="00C07AFA">
            <w:pPr>
              <w:rPr>
                <w:b/>
              </w:rPr>
            </w:pPr>
            <w:r>
              <w:rPr>
                <w:b/>
              </w:rPr>
              <w:t>Vyučující</w:t>
            </w:r>
          </w:p>
        </w:tc>
        <w:tc>
          <w:tcPr>
            <w:tcW w:w="6769" w:type="dxa"/>
            <w:gridSpan w:val="7"/>
            <w:tcBorders>
              <w:bottom w:val="nil"/>
            </w:tcBorders>
          </w:tcPr>
          <w:p w14:paraId="4705E507" w14:textId="77777777" w:rsidR="00C56C3A" w:rsidRDefault="00C56C3A" w:rsidP="00C07AFA">
            <w:r>
              <w:t>doc. Mgr. Roman Trušník, Ph.D.</w:t>
            </w:r>
          </w:p>
        </w:tc>
      </w:tr>
      <w:tr w:rsidR="00C56C3A" w14:paraId="56BB1FDB" w14:textId="77777777" w:rsidTr="00965C0D">
        <w:trPr>
          <w:trHeight w:val="20"/>
        </w:trPr>
        <w:tc>
          <w:tcPr>
            <w:tcW w:w="9855" w:type="dxa"/>
            <w:gridSpan w:val="8"/>
            <w:tcBorders>
              <w:top w:val="nil"/>
            </w:tcBorders>
          </w:tcPr>
          <w:p w14:paraId="7A59811D" w14:textId="77777777" w:rsidR="00C56C3A" w:rsidRDefault="00C56C3A" w:rsidP="00C07AFA"/>
        </w:tc>
      </w:tr>
      <w:tr w:rsidR="00C56C3A" w14:paraId="1BD2DEFA" w14:textId="77777777" w:rsidTr="00965C0D">
        <w:tc>
          <w:tcPr>
            <w:tcW w:w="3086" w:type="dxa"/>
            <w:shd w:val="clear" w:color="auto" w:fill="F7CAAC"/>
          </w:tcPr>
          <w:p w14:paraId="63C20B2B" w14:textId="77777777" w:rsidR="00C56C3A" w:rsidRDefault="00C56C3A" w:rsidP="00C07AFA">
            <w:pPr>
              <w:rPr>
                <w:b/>
              </w:rPr>
            </w:pPr>
            <w:r>
              <w:rPr>
                <w:b/>
              </w:rPr>
              <w:t>Stručná anotace předmětu</w:t>
            </w:r>
          </w:p>
        </w:tc>
        <w:tc>
          <w:tcPr>
            <w:tcW w:w="6769" w:type="dxa"/>
            <w:gridSpan w:val="7"/>
            <w:tcBorders>
              <w:bottom w:val="nil"/>
            </w:tcBorders>
          </w:tcPr>
          <w:p w14:paraId="26335F11" w14:textId="77777777" w:rsidR="00C56C3A" w:rsidRDefault="00C56C3A" w:rsidP="00C07AFA"/>
        </w:tc>
      </w:tr>
      <w:tr w:rsidR="00C56C3A" w14:paraId="49A54013" w14:textId="77777777" w:rsidTr="00965C0D">
        <w:trPr>
          <w:trHeight w:val="3938"/>
        </w:trPr>
        <w:tc>
          <w:tcPr>
            <w:tcW w:w="9855" w:type="dxa"/>
            <w:gridSpan w:val="8"/>
            <w:tcBorders>
              <w:top w:val="nil"/>
              <w:bottom w:val="single" w:sz="12" w:space="0" w:color="auto"/>
            </w:tcBorders>
          </w:tcPr>
          <w:p w14:paraId="03C0E175" w14:textId="77777777" w:rsidR="00C56C3A" w:rsidRDefault="00C56C3A" w:rsidP="00C07AFA">
            <w:r>
              <w:t>Cílem předmětu je seznámit studenty s možnými teoretickými přístupy k literárnímu dílu. Studenti se seznámí se vztahy mezi disciplínami literární vědy. Prohloubí si své znalosti základních konceptů (narativ, žánr, intertextualita, adaptace) a v historickém přehledu se seznámí se základními směry literárního bádání, zejména ve 20. a 21. století. V seminářích se na případových studiích naučí tyto přístupy aplikovat na vybrané texty.</w:t>
            </w:r>
          </w:p>
          <w:p w14:paraId="199607AB" w14:textId="77777777" w:rsidR="00C56C3A" w:rsidRDefault="00C56C3A" w:rsidP="00C07AFA"/>
          <w:p w14:paraId="2BB0ED82" w14:textId="77777777" w:rsidR="00C56C3A" w:rsidRDefault="00C56C3A" w:rsidP="00C07AFA">
            <w:r>
              <w:t>Obsah předmětu:</w:t>
            </w:r>
          </w:p>
          <w:p w14:paraId="3D946B85" w14:textId="77777777" w:rsidR="00C56C3A" w:rsidRDefault="00C56C3A" w:rsidP="00C56C3A">
            <w:pPr>
              <w:pStyle w:val="Odstavecseseznamem"/>
              <w:numPr>
                <w:ilvl w:val="0"/>
                <w:numId w:val="96"/>
              </w:numPr>
              <w:suppressAutoHyphens w:val="0"/>
            </w:pPr>
            <w:r>
              <w:t>Literární teorie, kritika, historie</w:t>
            </w:r>
          </w:p>
          <w:p w14:paraId="01ED9840" w14:textId="77777777" w:rsidR="00C56C3A" w:rsidRDefault="00C56C3A" w:rsidP="00C56C3A">
            <w:pPr>
              <w:pStyle w:val="Odstavecseseznamem"/>
              <w:numPr>
                <w:ilvl w:val="0"/>
                <w:numId w:val="96"/>
              </w:numPr>
              <w:suppressAutoHyphens w:val="0"/>
            </w:pPr>
            <w:r>
              <w:t>Literární komparatistika</w:t>
            </w:r>
          </w:p>
          <w:p w14:paraId="12F674F1" w14:textId="77777777" w:rsidR="00C56C3A" w:rsidRPr="008721A6" w:rsidRDefault="00C56C3A" w:rsidP="00C56C3A">
            <w:pPr>
              <w:pStyle w:val="Odstavecseseznamem"/>
              <w:numPr>
                <w:ilvl w:val="0"/>
                <w:numId w:val="96"/>
              </w:numPr>
              <w:suppressAutoHyphens w:val="0"/>
            </w:pPr>
            <w:r>
              <w:t>Naratologie</w:t>
            </w:r>
          </w:p>
          <w:p w14:paraId="13F1030B" w14:textId="77777777" w:rsidR="00C56C3A" w:rsidRPr="008721A6" w:rsidRDefault="00C56C3A" w:rsidP="00C56C3A">
            <w:pPr>
              <w:pStyle w:val="Odstavecseseznamem"/>
              <w:numPr>
                <w:ilvl w:val="0"/>
                <w:numId w:val="96"/>
              </w:numPr>
              <w:suppressAutoHyphens w:val="0"/>
            </w:pPr>
            <w:r w:rsidRPr="008721A6">
              <w:t>Teorie žánrů</w:t>
            </w:r>
          </w:p>
          <w:p w14:paraId="200E7E09" w14:textId="77777777" w:rsidR="00C56C3A" w:rsidRPr="008721A6" w:rsidRDefault="00C56C3A" w:rsidP="00C56C3A">
            <w:pPr>
              <w:pStyle w:val="Odstavecseseznamem"/>
              <w:numPr>
                <w:ilvl w:val="0"/>
                <w:numId w:val="96"/>
              </w:numPr>
              <w:suppressAutoHyphens w:val="0"/>
            </w:pPr>
            <w:r w:rsidRPr="008721A6">
              <w:t>Intertextualita</w:t>
            </w:r>
          </w:p>
          <w:p w14:paraId="6705EC38" w14:textId="77777777" w:rsidR="00C56C3A" w:rsidRDefault="00C56C3A" w:rsidP="00C56C3A">
            <w:pPr>
              <w:pStyle w:val="Odstavecseseznamem"/>
              <w:numPr>
                <w:ilvl w:val="0"/>
                <w:numId w:val="96"/>
              </w:numPr>
              <w:suppressAutoHyphens w:val="0"/>
            </w:pPr>
            <w:r>
              <w:t>Adaptace</w:t>
            </w:r>
          </w:p>
          <w:p w14:paraId="69440F16" w14:textId="77777777" w:rsidR="00C56C3A" w:rsidRDefault="00C56C3A" w:rsidP="00C56C3A">
            <w:pPr>
              <w:pStyle w:val="Odstavecseseznamem"/>
              <w:numPr>
                <w:ilvl w:val="0"/>
                <w:numId w:val="96"/>
              </w:numPr>
              <w:suppressAutoHyphens w:val="0"/>
            </w:pPr>
            <w:r>
              <w:t>Teoretické přístupy k literánímu dílu: od formalismu přes Novou kritiku po ekokritiku</w:t>
            </w:r>
          </w:p>
          <w:p w14:paraId="7303AAA9" w14:textId="77777777" w:rsidR="00C56C3A" w:rsidRDefault="00C56C3A" w:rsidP="00C07AFA"/>
          <w:p w14:paraId="6EB71645" w14:textId="77777777" w:rsidR="00C56C3A" w:rsidRDefault="00C56C3A" w:rsidP="00C07AFA">
            <w:r>
              <w:t>Odborné znalosti – po absolvování předmětu prokazuje student znalosti:</w:t>
            </w:r>
          </w:p>
          <w:p w14:paraId="00DE3F18" w14:textId="77777777" w:rsidR="00C56C3A" w:rsidRDefault="00C56C3A" w:rsidP="00C56C3A">
            <w:pPr>
              <w:pStyle w:val="Odstavecseseznamem"/>
              <w:numPr>
                <w:ilvl w:val="0"/>
                <w:numId w:val="97"/>
              </w:numPr>
              <w:suppressAutoHyphens w:val="0"/>
            </w:pPr>
            <w:r>
              <w:t>popsat možné přístupy ke studiu literatury</w:t>
            </w:r>
          </w:p>
          <w:p w14:paraId="69273017" w14:textId="77777777" w:rsidR="00C56C3A" w:rsidRDefault="00C56C3A" w:rsidP="00C56C3A">
            <w:pPr>
              <w:pStyle w:val="Odstavecseseznamem"/>
              <w:numPr>
                <w:ilvl w:val="0"/>
                <w:numId w:val="97"/>
              </w:numPr>
              <w:suppressAutoHyphens w:val="0"/>
            </w:pPr>
            <w:r>
              <w:t>vysvětlit základní literárněvědnou terminologii, zejména v oblasti naratologie, žánrů, intertextuality, adaptace</w:t>
            </w:r>
          </w:p>
          <w:p w14:paraId="1F6CE14A" w14:textId="77777777" w:rsidR="00C56C3A" w:rsidRDefault="00C56C3A" w:rsidP="00C56C3A">
            <w:pPr>
              <w:pStyle w:val="Odstavecseseznamem"/>
              <w:numPr>
                <w:ilvl w:val="0"/>
                <w:numId w:val="97"/>
              </w:numPr>
              <w:suppressAutoHyphens w:val="0"/>
            </w:pPr>
            <w:r>
              <w:t>vysvětlit podstatu jednotlivých teoretických přístupů k literárnímu dílu</w:t>
            </w:r>
          </w:p>
          <w:p w14:paraId="2F0B8749" w14:textId="77777777" w:rsidR="00C56C3A" w:rsidRDefault="00C56C3A" w:rsidP="00C07AFA"/>
          <w:p w14:paraId="6851C639" w14:textId="77777777" w:rsidR="00C56C3A" w:rsidRDefault="00C56C3A" w:rsidP="00C07AFA">
            <w:r>
              <w:t>Odborné dovednosti – po absolvování předmětu prokazuje student dovednosti:</w:t>
            </w:r>
          </w:p>
          <w:p w14:paraId="242E5638" w14:textId="77777777" w:rsidR="00C56C3A" w:rsidRDefault="00C56C3A" w:rsidP="00C56C3A">
            <w:pPr>
              <w:pStyle w:val="Odstavecseseznamem"/>
              <w:numPr>
                <w:ilvl w:val="0"/>
                <w:numId w:val="98"/>
              </w:numPr>
              <w:suppressAutoHyphens w:val="0"/>
            </w:pPr>
            <w:r>
              <w:t>aplikovat jednotlivé přístupy na konkrétní literární dílo</w:t>
            </w:r>
          </w:p>
          <w:p w14:paraId="20AE7032" w14:textId="77777777" w:rsidR="00C56C3A" w:rsidRDefault="00C56C3A" w:rsidP="00C56C3A">
            <w:pPr>
              <w:pStyle w:val="Odstavecseseznamem"/>
              <w:numPr>
                <w:ilvl w:val="0"/>
                <w:numId w:val="98"/>
              </w:numPr>
              <w:suppressAutoHyphens w:val="0"/>
            </w:pPr>
            <w:r>
              <w:t>identifikovat nejvhodnější přístupy k analýze literárního díla</w:t>
            </w:r>
          </w:p>
          <w:p w14:paraId="5F12FD70" w14:textId="77777777" w:rsidR="00C56C3A" w:rsidRDefault="00C56C3A" w:rsidP="00C56C3A">
            <w:pPr>
              <w:pStyle w:val="Odstavecseseznamem"/>
              <w:numPr>
                <w:ilvl w:val="0"/>
                <w:numId w:val="98"/>
              </w:numPr>
              <w:suppressAutoHyphens w:val="0"/>
            </w:pPr>
            <w:r>
              <w:t>vysvětlit silné a slabé stránky jednotlivých přístupů</w:t>
            </w:r>
          </w:p>
          <w:p w14:paraId="76919244" w14:textId="77777777" w:rsidR="00C56C3A" w:rsidRDefault="00C56C3A" w:rsidP="00C07AFA"/>
        </w:tc>
      </w:tr>
      <w:tr w:rsidR="00C56C3A" w14:paraId="2D364020" w14:textId="77777777" w:rsidTr="00C9509E">
        <w:trPr>
          <w:trHeight w:val="265"/>
        </w:trPr>
        <w:tc>
          <w:tcPr>
            <w:tcW w:w="3653" w:type="dxa"/>
            <w:gridSpan w:val="2"/>
            <w:tcBorders>
              <w:top w:val="nil"/>
              <w:bottom w:val="single" w:sz="4" w:space="0" w:color="auto"/>
            </w:tcBorders>
            <w:shd w:val="clear" w:color="auto" w:fill="F7CAAC"/>
          </w:tcPr>
          <w:p w14:paraId="6397FF07" w14:textId="77777777" w:rsidR="00C56C3A" w:rsidRDefault="00C56C3A" w:rsidP="00C07AFA">
            <w:r>
              <w:rPr>
                <w:b/>
              </w:rPr>
              <w:t>Studijní literatura a studijní pomůcky</w:t>
            </w:r>
          </w:p>
        </w:tc>
        <w:tc>
          <w:tcPr>
            <w:tcW w:w="6202" w:type="dxa"/>
            <w:gridSpan w:val="6"/>
            <w:tcBorders>
              <w:top w:val="nil"/>
              <w:bottom w:val="single" w:sz="4" w:space="0" w:color="auto"/>
            </w:tcBorders>
          </w:tcPr>
          <w:p w14:paraId="591F9F7C" w14:textId="77777777" w:rsidR="00C56C3A" w:rsidRDefault="00C56C3A" w:rsidP="00C07AFA"/>
        </w:tc>
      </w:tr>
      <w:tr w:rsidR="00C56C3A" w14:paraId="551C491C" w14:textId="77777777" w:rsidTr="00C9509E">
        <w:trPr>
          <w:trHeight w:val="20"/>
        </w:trPr>
        <w:tc>
          <w:tcPr>
            <w:tcW w:w="9855" w:type="dxa"/>
            <w:gridSpan w:val="8"/>
            <w:tcBorders>
              <w:top w:val="single" w:sz="4" w:space="0" w:color="auto"/>
              <w:bottom w:val="single" w:sz="12" w:space="0" w:color="auto"/>
            </w:tcBorders>
          </w:tcPr>
          <w:p w14:paraId="1546CA91" w14:textId="77777777" w:rsidR="00C56C3A" w:rsidRDefault="00C56C3A" w:rsidP="00C07AFA">
            <w:r w:rsidRPr="008451DE">
              <w:rPr>
                <w:b/>
              </w:rPr>
              <w:t>Základní literatura:</w:t>
            </w:r>
          </w:p>
          <w:p w14:paraId="167937BA" w14:textId="2781A43D" w:rsidR="00965C0D" w:rsidRDefault="00965C0D" w:rsidP="00965C0D">
            <w:pPr>
              <w:pStyle w:val="bb"/>
            </w:pPr>
            <w:r>
              <w:t xml:space="preserve">Frow, John. </w:t>
            </w:r>
            <w:r w:rsidRPr="00246E1C">
              <w:rPr>
                <w:i/>
              </w:rPr>
              <w:t>Genre</w:t>
            </w:r>
            <w:r>
              <w:t>. 2nd ed. London: Routledge, 2014.</w:t>
            </w:r>
          </w:p>
          <w:p w14:paraId="09D23BB6" w14:textId="485F98E4" w:rsidR="00965C0D" w:rsidRDefault="00965C0D" w:rsidP="00965C0D">
            <w:pPr>
              <w:pStyle w:val="bb"/>
            </w:pPr>
            <w:r w:rsidRPr="008F6436">
              <w:t xml:space="preserve">Klages, Mary. </w:t>
            </w:r>
            <w:r w:rsidRPr="008F6436">
              <w:rPr>
                <w:i/>
              </w:rPr>
              <w:t>Literary Theory: The Complete Guide</w:t>
            </w:r>
            <w:r w:rsidRPr="008F6436">
              <w:t>. London: Bloomsbury Academic, 2017.</w:t>
            </w:r>
          </w:p>
          <w:p w14:paraId="57D5E654" w14:textId="77777777" w:rsidR="00C56C3A" w:rsidRDefault="00C56C3A" w:rsidP="00C07AFA">
            <w:pPr>
              <w:pStyle w:val="bb"/>
            </w:pPr>
            <w:r>
              <w:t xml:space="preserve">Parker, Robert Dale. </w:t>
            </w:r>
            <w:r>
              <w:rPr>
                <w:i/>
              </w:rPr>
              <w:t>How to Interpret Literature: Critical Theory for Literary and Cultural Studies</w:t>
            </w:r>
            <w:r>
              <w:t>. 4th ed. New York: Oxford University Press, 2020.</w:t>
            </w:r>
          </w:p>
          <w:p w14:paraId="68F8AE76" w14:textId="5DCC3BF5" w:rsidR="00965C0D" w:rsidRPr="0068314F" w:rsidRDefault="00965C0D" w:rsidP="00C07AFA">
            <w:pPr>
              <w:pStyle w:val="bb"/>
            </w:pPr>
            <w:r w:rsidRPr="00965C0D">
              <w:t xml:space="preserve">Sanders, Julie. </w:t>
            </w:r>
            <w:r w:rsidRPr="00246E1C">
              <w:rPr>
                <w:i/>
              </w:rPr>
              <w:t>Adaptation and Appropriation</w:t>
            </w:r>
            <w:r w:rsidRPr="00965C0D">
              <w:t>. 2nd ed. London: Routledge, 2015.</w:t>
            </w:r>
          </w:p>
          <w:p w14:paraId="38E53622" w14:textId="77777777" w:rsidR="00C56C3A" w:rsidRDefault="00C56C3A" w:rsidP="00C07AFA"/>
          <w:p w14:paraId="4C5A8061" w14:textId="77777777" w:rsidR="00C56C3A" w:rsidRDefault="00C56C3A" w:rsidP="00C07AFA">
            <w:pPr>
              <w:rPr>
                <w:b/>
              </w:rPr>
            </w:pPr>
            <w:r w:rsidRPr="008451DE">
              <w:rPr>
                <w:b/>
              </w:rPr>
              <w:t>Doporučená literatura:</w:t>
            </w:r>
          </w:p>
          <w:p w14:paraId="46FBF4C3" w14:textId="77777777" w:rsidR="00C56C3A" w:rsidRDefault="00C56C3A" w:rsidP="00C07AFA">
            <w:pPr>
              <w:pStyle w:val="bb"/>
            </w:pPr>
            <w:r w:rsidRPr="007C539E">
              <w:t xml:space="preserve">Di Leo, Jeffrey R. </w:t>
            </w:r>
            <w:r w:rsidRPr="007C539E">
              <w:rPr>
                <w:i/>
              </w:rPr>
              <w:t>The Bloomsbury Handbook of Literary and Cultural Theory</w:t>
            </w:r>
            <w:r w:rsidRPr="007C539E">
              <w:t>. London: Bloomsbury Academic, 2019.</w:t>
            </w:r>
          </w:p>
          <w:p w14:paraId="4AE9A96B" w14:textId="77777777" w:rsidR="00C56C3A" w:rsidRDefault="00C56C3A" w:rsidP="00C07AFA">
            <w:pPr>
              <w:pStyle w:val="bb"/>
            </w:pPr>
            <w:r>
              <w:t xml:space="preserve">Gottlieb, Evan. </w:t>
            </w:r>
            <w:r w:rsidRPr="00F84CA7">
              <w:rPr>
                <w:i/>
              </w:rPr>
              <w:t>Contemporary Literary and Critical Theory</w:t>
            </w:r>
            <w:r>
              <w:t>. London: Routledge, 2020.</w:t>
            </w:r>
          </w:p>
          <w:p w14:paraId="011539C7" w14:textId="7B98014C" w:rsidR="00C56C3A" w:rsidRDefault="00C56C3A" w:rsidP="00C07AFA">
            <w:pPr>
              <w:pStyle w:val="bb"/>
            </w:pPr>
            <w:r w:rsidRPr="00A004AB">
              <w:t xml:space="preserve">Richter, David H. (ed.). </w:t>
            </w:r>
            <w:r w:rsidRPr="00A004AB">
              <w:rPr>
                <w:i/>
              </w:rPr>
              <w:t>A Companion to Literary Theory</w:t>
            </w:r>
            <w:r w:rsidRPr="00A004AB">
              <w:t>. Oxford: Blackwell, 2018.</w:t>
            </w:r>
          </w:p>
          <w:p w14:paraId="1176CD2E" w14:textId="554A3368" w:rsidR="00F61137" w:rsidRDefault="00F61137" w:rsidP="00C07AFA">
            <w:pPr>
              <w:pStyle w:val="bb"/>
            </w:pPr>
            <w:r w:rsidRPr="00F61137">
              <w:t xml:space="preserve">Schmid, Wolf. </w:t>
            </w:r>
            <w:r w:rsidRPr="00246E1C">
              <w:rPr>
                <w:i/>
              </w:rPr>
              <w:t>Narratology</w:t>
            </w:r>
            <w:r w:rsidRPr="00F61137">
              <w:t>. Berlin: Walter de Gruyter, 2010.</w:t>
            </w:r>
          </w:p>
          <w:p w14:paraId="26563AD8" w14:textId="77777777" w:rsidR="00C56C3A" w:rsidRPr="00845E8F" w:rsidRDefault="00C56C3A" w:rsidP="00C07AFA">
            <w:pPr>
              <w:pStyle w:val="bb"/>
            </w:pPr>
          </w:p>
        </w:tc>
      </w:tr>
      <w:tr w:rsidR="00C56C3A" w14:paraId="252AD5C3" w14:textId="77777777" w:rsidTr="00C9509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92D97F1" w14:textId="55371B9C" w:rsidR="00C56C3A" w:rsidRDefault="00C56C3A" w:rsidP="00C07AFA">
            <w:pPr>
              <w:jc w:val="center"/>
              <w:rPr>
                <w:b/>
              </w:rPr>
            </w:pPr>
            <w:r>
              <w:rPr>
                <w:b/>
              </w:rPr>
              <w:t>Informace ke kombinované nebo distanční formě</w:t>
            </w:r>
          </w:p>
        </w:tc>
      </w:tr>
      <w:tr w:rsidR="00C56C3A" w14:paraId="3BBBE9C3" w14:textId="77777777" w:rsidTr="00965C0D">
        <w:tc>
          <w:tcPr>
            <w:tcW w:w="4787" w:type="dxa"/>
            <w:gridSpan w:val="3"/>
            <w:tcBorders>
              <w:top w:val="single" w:sz="2" w:space="0" w:color="auto"/>
            </w:tcBorders>
            <w:shd w:val="clear" w:color="auto" w:fill="F7CAAC"/>
          </w:tcPr>
          <w:p w14:paraId="7757722D" w14:textId="77777777" w:rsidR="00C56C3A" w:rsidRDefault="00C56C3A" w:rsidP="00C07AFA">
            <w:r>
              <w:rPr>
                <w:b/>
              </w:rPr>
              <w:t>Rozsah konzultací (soustředění)</w:t>
            </w:r>
          </w:p>
        </w:tc>
        <w:tc>
          <w:tcPr>
            <w:tcW w:w="889" w:type="dxa"/>
            <w:tcBorders>
              <w:top w:val="single" w:sz="2" w:space="0" w:color="auto"/>
            </w:tcBorders>
          </w:tcPr>
          <w:p w14:paraId="70C42E77" w14:textId="77777777" w:rsidR="00C56C3A" w:rsidRDefault="00C56C3A" w:rsidP="00C07AFA"/>
        </w:tc>
        <w:tc>
          <w:tcPr>
            <w:tcW w:w="4179" w:type="dxa"/>
            <w:gridSpan w:val="4"/>
            <w:tcBorders>
              <w:top w:val="single" w:sz="2" w:space="0" w:color="auto"/>
            </w:tcBorders>
            <w:shd w:val="clear" w:color="auto" w:fill="F7CAAC"/>
          </w:tcPr>
          <w:p w14:paraId="313790D4" w14:textId="77777777" w:rsidR="00C56C3A" w:rsidRDefault="00C56C3A" w:rsidP="00C07AFA">
            <w:pPr>
              <w:rPr>
                <w:b/>
              </w:rPr>
            </w:pPr>
            <w:r>
              <w:rPr>
                <w:b/>
              </w:rPr>
              <w:t xml:space="preserve">hodin </w:t>
            </w:r>
          </w:p>
        </w:tc>
      </w:tr>
      <w:tr w:rsidR="00C56C3A" w14:paraId="2D6BA542" w14:textId="77777777" w:rsidTr="00965C0D">
        <w:tc>
          <w:tcPr>
            <w:tcW w:w="9855" w:type="dxa"/>
            <w:gridSpan w:val="8"/>
            <w:shd w:val="clear" w:color="auto" w:fill="F7CAAC"/>
          </w:tcPr>
          <w:p w14:paraId="3303A207" w14:textId="77777777" w:rsidR="00C56C3A" w:rsidRDefault="00C56C3A" w:rsidP="00C07AFA">
            <w:pPr>
              <w:rPr>
                <w:b/>
              </w:rPr>
            </w:pPr>
            <w:r>
              <w:rPr>
                <w:b/>
              </w:rPr>
              <w:t>Informace o způsobu kontaktu s vyučujícím</w:t>
            </w:r>
          </w:p>
        </w:tc>
      </w:tr>
      <w:tr w:rsidR="00C56C3A" w14:paraId="10033767" w14:textId="77777777" w:rsidTr="00965C0D">
        <w:trPr>
          <w:trHeight w:val="1373"/>
        </w:trPr>
        <w:tc>
          <w:tcPr>
            <w:tcW w:w="9855" w:type="dxa"/>
            <w:gridSpan w:val="8"/>
          </w:tcPr>
          <w:p w14:paraId="15AFB018" w14:textId="77777777" w:rsidR="00C56C3A" w:rsidRDefault="00C56C3A" w:rsidP="00C07AFA"/>
        </w:tc>
      </w:tr>
    </w:tbl>
    <w:p w14:paraId="6671241C" w14:textId="77777777" w:rsidR="00C56C3A" w:rsidRDefault="00C56C3A" w:rsidP="00C56C3A"/>
    <w:p w14:paraId="1D834122"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73AB9E7" w14:textId="77777777" w:rsidTr="00C07AFA">
        <w:tc>
          <w:tcPr>
            <w:tcW w:w="9855" w:type="dxa"/>
            <w:gridSpan w:val="7"/>
            <w:tcBorders>
              <w:bottom w:val="double" w:sz="4" w:space="0" w:color="auto"/>
            </w:tcBorders>
            <w:shd w:val="clear" w:color="auto" w:fill="BDD6EE"/>
          </w:tcPr>
          <w:p w14:paraId="4F666B99" w14:textId="77777777" w:rsidR="00C56C3A" w:rsidRDefault="00C56C3A" w:rsidP="00C07AFA">
            <w:pPr>
              <w:rPr>
                <w:b/>
                <w:sz w:val="28"/>
              </w:rPr>
            </w:pPr>
            <w:r>
              <w:br w:type="page"/>
            </w:r>
            <w:r>
              <w:rPr>
                <w:b/>
                <w:sz w:val="28"/>
              </w:rPr>
              <w:t>B-III – Charakteristika studijního předmětu</w:t>
            </w:r>
          </w:p>
        </w:tc>
      </w:tr>
      <w:tr w:rsidR="00C56C3A" w14:paraId="00DC506F" w14:textId="77777777" w:rsidTr="00C07AFA">
        <w:tc>
          <w:tcPr>
            <w:tcW w:w="3086" w:type="dxa"/>
            <w:tcBorders>
              <w:top w:val="double" w:sz="4" w:space="0" w:color="auto"/>
            </w:tcBorders>
            <w:shd w:val="clear" w:color="auto" w:fill="F7CAAC"/>
          </w:tcPr>
          <w:p w14:paraId="12FAAD49"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35D67F3E" w14:textId="77777777" w:rsidR="00C56C3A" w:rsidRDefault="00C56C3A" w:rsidP="00C07AFA">
            <w:r>
              <w:t>Principy a praxe překladu</w:t>
            </w:r>
          </w:p>
        </w:tc>
      </w:tr>
      <w:tr w:rsidR="00C56C3A" w14:paraId="6377DFEF" w14:textId="77777777" w:rsidTr="00C07AFA">
        <w:tc>
          <w:tcPr>
            <w:tcW w:w="3086" w:type="dxa"/>
            <w:shd w:val="clear" w:color="auto" w:fill="F7CAAC"/>
          </w:tcPr>
          <w:p w14:paraId="1F065CD0" w14:textId="77777777" w:rsidR="00C56C3A" w:rsidRDefault="00C56C3A" w:rsidP="00C07AFA">
            <w:pPr>
              <w:rPr>
                <w:b/>
              </w:rPr>
            </w:pPr>
            <w:r>
              <w:rPr>
                <w:b/>
              </w:rPr>
              <w:t>Typ předmětu</w:t>
            </w:r>
          </w:p>
        </w:tc>
        <w:tc>
          <w:tcPr>
            <w:tcW w:w="3406" w:type="dxa"/>
            <w:gridSpan w:val="3"/>
          </w:tcPr>
          <w:p w14:paraId="52234AAA" w14:textId="048C50CB" w:rsidR="00C56C3A" w:rsidRDefault="00620367" w:rsidP="00C07AFA">
            <w:r>
              <w:t xml:space="preserve">pp, </w:t>
            </w:r>
            <w:r w:rsidR="00C56C3A">
              <w:t>PZ</w:t>
            </w:r>
          </w:p>
        </w:tc>
        <w:tc>
          <w:tcPr>
            <w:tcW w:w="2695" w:type="dxa"/>
            <w:gridSpan w:val="2"/>
            <w:shd w:val="clear" w:color="auto" w:fill="F7CAAC"/>
          </w:tcPr>
          <w:p w14:paraId="2EF43C74" w14:textId="77777777" w:rsidR="00C56C3A" w:rsidRDefault="00C56C3A" w:rsidP="00C07AFA">
            <w:r>
              <w:rPr>
                <w:b/>
              </w:rPr>
              <w:t>doporučený ročník / semestr</w:t>
            </w:r>
          </w:p>
        </w:tc>
        <w:tc>
          <w:tcPr>
            <w:tcW w:w="668" w:type="dxa"/>
          </w:tcPr>
          <w:p w14:paraId="6AC00475" w14:textId="77777777" w:rsidR="00C56C3A" w:rsidRDefault="00C56C3A" w:rsidP="00C07AFA">
            <w:r>
              <w:t>1/ZS</w:t>
            </w:r>
          </w:p>
        </w:tc>
      </w:tr>
      <w:tr w:rsidR="00C56C3A" w14:paraId="49C060C8" w14:textId="77777777" w:rsidTr="00C07AFA">
        <w:tc>
          <w:tcPr>
            <w:tcW w:w="3086" w:type="dxa"/>
            <w:shd w:val="clear" w:color="auto" w:fill="F7CAAC"/>
          </w:tcPr>
          <w:p w14:paraId="08D6AF17" w14:textId="77777777" w:rsidR="00C56C3A" w:rsidRDefault="00C56C3A" w:rsidP="00C07AFA">
            <w:pPr>
              <w:rPr>
                <w:b/>
              </w:rPr>
            </w:pPr>
            <w:r>
              <w:rPr>
                <w:b/>
              </w:rPr>
              <w:t>Rozsah studijního předmětu</w:t>
            </w:r>
          </w:p>
        </w:tc>
        <w:tc>
          <w:tcPr>
            <w:tcW w:w="1701" w:type="dxa"/>
          </w:tcPr>
          <w:p w14:paraId="2F07C1F9" w14:textId="7678497B" w:rsidR="00C56C3A" w:rsidRDefault="00EF1172" w:rsidP="00EF1172">
            <w:r>
              <w:t xml:space="preserve">0p </w:t>
            </w:r>
            <w:r w:rsidR="00C56C3A">
              <w:t xml:space="preserve">+ </w:t>
            </w:r>
            <w:r>
              <w:t>28s</w:t>
            </w:r>
          </w:p>
        </w:tc>
        <w:tc>
          <w:tcPr>
            <w:tcW w:w="889" w:type="dxa"/>
            <w:shd w:val="clear" w:color="auto" w:fill="F7CAAC"/>
          </w:tcPr>
          <w:p w14:paraId="57A94546" w14:textId="77777777" w:rsidR="00C56C3A" w:rsidRDefault="00C56C3A" w:rsidP="00C07AFA">
            <w:pPr>
              <w:rPr>
                <w:b/>
              </w:rPr>
            </w:pPr>
            <w:r>
              <w:rPr>
                <w:b/>
              </w:rPr>
              <w:t xml:space="preserve">hod. </w:t>
            </w:r>
          </w:p>
        </w:tc>
        <w:tc>
          <w:tcPr>
            <w:tcW w:w="816" w:type="dxa"/>
          </w:tcPr>
          <w:p w14:paraId="13D363C7" w14:textId="77777777" w:rsidR="00C56C3A" w:rsidRDefault="00C56C3A" w:rsidP="00C07AFA">
            <w:r>
              <w:t>28</w:t>
            </w:r>
          </w:p>
        </w:tc>
        <w:tc>
          <w:tcPr>
            <w:tcW w:w="2156" w:type="dxa"/>
            <w:shd w:val="clear" w:color="auto" w:fill="F7CAAC"/>
          </w:tcPr>
          <w:p w14:paraId="2FA77880" w14:textId="77777777" w:rsidR="00C56C3A" w:rsidRDefault="00C56C3A" w:rsidP="00C07AFA">
            <w:pPr>
              <w:rPr>
                <w:b/>
              </w:rPr>
            </w:pPr>
            <w:r>
              <w:rPr>
                <w:b/>
              </w:rPr>
              <w:t>kreditů</w:t>
            </w:r>
          </w:p>
        </w:tc>
        <w:tc>
          <w:tcPr>
            <w:tcW w:w="1207" w:type="dxa"/>
            <w:gridSpan w:val="2"/>
          </w:tcPr>
          <w:p w14:paraId="46C68A9C" w14:textId="77777777" w:rsidR="00C56C3A" w:rsidRDefault="00C56C3A" w:rsidP="00C07AFA">
            <w:r>
              <w:t>5</w:t>
            </w:r>
          </w:p>
        </w:tc>
      </w:tr>
      <w:tr w:rsidR="00C56C3A" w14:paraId="2F2C3DDE" w14:textId="77777777" w:rsidTr="00C07AFA">
        <w:tc>
          <w:tcPr>
            <w:tcW w:w="3086" w:type="dxa"/>
            <w:shd w:val="clear" w:color="auto" w:fill="F7CAAC"/>
          </w:tcPr>
          <w:p w14:paraId="744DB7E3" w14:textId="77777777" w:rsidR="00C56C3A" w:rsidRDefault="00C56C3A" w:rsidP="00C07AFA">
            <w:pPr>
              <w:rPr>
                <w:b/>
                <w:sz w:val="22"/>
              </w:rPr>
            </w:pPr>
            <w:r>
              <w:rPr>
                <w:b/>
              </w:rPr>
              <w:t>Prerekvizity, korekvizity, ekvivalence</w:t>
            </w:r>
          </w:p>
        </w:tc>
        <w:tc>
          <w:tcPr>
            <w:tcW w:w="6769" w:type="dxa"/>
            <w:gridSpan w:val="6"/>
          </w:tcPr>
          <w:p w14:paraId="64947A7F" w14:textId="77777777" w:rsidR="00C56C3A" w:rsidRDefault="00C56C3A" w:rsidP="00C07AFA"/>
        </w:tc>
      </w:tr>
      <w:tr w:rsidR="00C56C3A" w14:paraId="221A2B1A" w14:textId="77777777" w:rsidTr="00C07AFA">
        <w:tc>
          <w:tcPr>
            <w:tcW w:w="3086" w:type="dxa"/>
            <w:shd w:val="clear" w:color="auto" w:fill="F7CAAC"/>
          </w:tcPr>
          <w:p w14:paraId="4F4E3E6C" w14:textId="77777777" w:rsidR="00C56C3A" w:rsidRDefault="00C56C3A" w:rsidP="00C07AFA">
            <w:pPr>
              <w:rPr>
                <w:b/>
              </w:rPr>
            </w:pPr>
            <w:r>
              <w:rPr>
                <w:b/>
              </w:rPr>
              <w:t>Způsob ověření studijních výsledků</w:t>
            </w:r>
          </w:p>
        </w:tc>
        <w:tc>
          <w:tcPr>
            <w:tcW w:w="3406" w:type="dxa"/>
            <w:gridSpan w:val="3"/>
          </w:tcPr>
          <w:p w14:paraId="07BD87BC" w14:textId="77777777" w:rsidR="00C56C3A" w:rsidRDefault="00C56C3A" w:rsidP="00C07AFA">
            <w:r>
              <w:t>Z, Zk</w:t>
            </w:r>
          </w:p>
        </w:tc>
        <w:tc>
          <w:tcPr>
            <w:tcW w:w="2156" w:type="dxa"/>
            <w:shd w:val="clear" w:color="auto" w:fill="F7CAAC"/>
          </w:tcPr>
          <w:p w14:paraId="0D0CEA40" w14:textId="77777777" w:rsidR="00C56C3A" w:rsidRDefault="00C56C3A" w:rsidP="00C07AFA">
            <w:pPr>
              <w:rPr>
                <w:b/>
              </w:rPr>
            </w:pPr>
            <w:r>
              <w:rPr>
                <w:b/>
              </w:rPr>
              <w:t>Forma výuky</w:t>
            </w:r>
          </w:p>
        </w:tc>
        <w:tc>
          <w:tcPr>
            <w:tcW w:w="1207" w:type="dxa"/>
            <w:gridSpan w:val="2"/>
          </w:tcPr>
          <w:p w14:paraId="43836082" w14:textId="77777777" w:rsidR="00C56C3A" w:rsidRDefault="00C56C3A" w:rsidP="00C07AFA">
            <w:r>
              <w:t>seminář</w:t>
            </w:r>
          </w:p>
        </w:tc>
      </w:tr>
      <w:tr w:rsidR="00C56C3A" w14:paraId="20B8FAB2" w14:textId="77777777" w:rsidTr="00C07AFA">
        <w:tc>
          <w:tcPr>
            <w:tcW w:w="3086" w:type="dxa"/>
            <w:shd w:val="clear" w:color="auto" w:fill="F7CAAC"/>
          </w:tcPr>
          <w:p w14:paraId="60F4500C"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17AFC0C4" w14:textId="77777777" w:rsidR="00C56C3A" w:rsidRDefault="00C56C3A" w:rsidP="00C07AFA">
            <w:pPr>
              <w:rPr>
                <w:b/>
              </w:rPr>
            </w:pPr>
            <w:r>
              <w:rPr>
                <w:b/>
              </w:rPr>
              <w:t>Požadavky k zápočtu:</w:t>
            </w:r>
          </w:p>
          <w:p w14:paraId="4C82E1F7" w14:textId="77777777" w:rsidR="00C56C3A" w:rsidRDefault="00C56C3A" w:rsidP="00C07AFA">
            <w:r>
              <w:t>Aktivní účast na seminářích (80 %)</w:t>
            </w:r>
          </w:p>
          <w:p w14:paraId="54239480" w14:textId="77777777" w:rsidR="00C56C3A" w:rsidRDefault="00C56C3A" w:rsidP="00C07AFA"/>
          <w:p w14:paraId="7404CF2F" w14:textId="77777777" w:rsidR="00C56C3A" w:rsidRDefault="00C56C3A" w:rsidP="00C07AFA">
            <w:pPr>
              <w:rPr>
                <w:b/>
              </w:rPr>
            </w:pPr>
            <w:r>
              <w:rPr>
                <w:b/>
              </w:rPr>
              <w:t>Požadavky ke zkoušce:</w:t>
            </w:r>
          </w:p>
          <w:p w14:paraId="778D325C" w14:textId="77777777" w:rsidR="00C56C3A" w:rsidRDefault="00C56C3A" w:rsidP="00C07AFA">
            <w:r w:rsidRPr="00346432">
              <w:t>Test znalosti teoretických principů a přístupů k překladu.</w:t>
            </w:r>
          </w:p>
          <w:p w14:paraId="7ED1F006" w14:textId="77777777" w:rsidR="00C56C3A" w:rsidRDefault="00C56C3A" w:rsidP="00C07AFA">
            <w:r>
              <w:t>Vypracování analýzy zadaného překladu (písemně)</w:t>
            </w:r>
          </w:p>
          <w:p w14:paraId="56F21914" w14:textId="77777777" w:rsidR="00C56C3A" w:rsidRDefault="00C56C3A" w:rsidP="00C07AFA"/>
        </w:tc>
      </w:tr>
      <w:tr w:rsidR="00C56C3A" w14:paraId="1A2BECB5" w14:textId="77777777" w:rsidTr="00246E1C">
        <w:trPr>
          <w:trHeight w:val="20"/>
        </w:trPr>
        <w:tc>
          <w:tcPr>
            <w:tcW w:w="9855" w:type="dxa"/>
            <w:gridSpan w:val="7"/>
            <w:tcBorders>
              <w:top w:val="nil"/>
            </w:tcBorders>
          </w:tcPr>
          <w:p w14:paraId="73763DC0" w14:textId="77777777" w:rsidR="00C56C3A" w:rsidRDefault="00C56C3A" w:rsidP="00C07AFA"/>
        </w:tc>
      </w:tr>
      <w:tr w:rsidR="00C56C3A" w14:paraId="1A288A2D" w14:textId="77777777" w:rsidTr="00C07AFA">
        <w:trPr>
          <w:trHeight w:val="197"/>
        </w:trPr>
        <w:tc>
          <w:tcPr>
            <w:tcW w:w="3086" w:type="dxa"/>
            <w:tcBorders>
              <w:top w:val="nil"/>
            </w:tcBorders>
            <w:shd w:val="clear" w:color="auto" w:fill="F7CAAC"/>
          </w:tcPr>
          <w:p w14:paraId="22249C45" w14:textId="77777777" w:rsidR="00C56C3A" w:rsidRDefault="00C56C3A" w:rsidP="00C07AFA">
            <w:pPr>
              <w:rPr>
                <w:b/>
              </w:rPr>
            </w:pPr>
            <w:r>
              <w:rPr>
                <w:b/>
              </w:rPr>
              <w:t>Garant předmětu</w:t>
            </w:r>
          </w:p>
        </w:tc>
        <w:tc>
          <w:tcPr>
            <w:tcW w:w="6769" w:type="dxa"/>
            <w:gridSpan w:val="6"/>
            <w:tcBorders>
              <w:top w:val="nil"/>
            </w:tcBorders>
          </w:tcPr>
          <w:p w14:paraId="718BC59A" w14:textId="77777777" w:rsidR="00C56C3A" w:rsidRDefault="00C56C3A" w:rsidP="00C07AFA">
            <w:r>
              <w:t>PhDr. Katarína Nemčoková, Ph.D.</w:t>
            </w:r>
          </w:p>
        </w:tc>
      </w:tr>
      <w:tr w:rsidR="00C56C3A" w14:paraId="4B45C63D" w14:textId="77777777" w:rsidTr="00C07AFA">
        <w:trPr>
          <w:trHeight w:val="243"/>
        </w:trPr>
        <w:tc>
          <w:tcPr>
            <w:tcW w:w="3086" w:type="dxa"/>
            <w:tcBorders>
              <w:top w:val="nil"/>
            </w:tcBorders>
            <w:shd w:val="clear" w:color="auto" w:fill="F7CAAC"/>
          </w:tcPr>
          <w:p w14:paraId="2049A31C" w14:textId="77777777" w:rsidR="00C56C3A" w:rsidRDefault="00C56C3A" w:rsidP="00C07AFA">
            <w:pPr>
              <w:rPr>
                <w:b/>
              </w:rPr>
            </w:pPr>
            <w:r>
              <w:rPr>
                <w:b/>
              </w:rPr>
              <w:t>Zapojení garanta do výuky předmětu</w:t>
            </w:r>
          </w:p>
        </w:tc>
        <w:tc>
          <w:tcPr>
            <w:tcW w:w="6769" w:type="dxa"/>
            <w:gridSpan w:val="6"/>
            <w:tcBorders>
              <w:top w:val="nil"/>
            </w:tcBorders>
          </w:tcPr>
          <w:p w14:paraId="44033CF1" w14:textId="77777777" w:rsidR="00C56C3A" w:rsidRDefault="00C56C3A" w:rsidP="00C07AFA">
            <w:r>
              <w:t>100 %</w:t>
            </w:r>
          </w:p>
        </w:tc>
      </w:tr>
      <w:tr w:rsidR="00C56C3A" w14:paraId="07F01443" w14:textId="77777777" w:rsidTr="00C07AFA">
        <w:tc>
          <w:tcPr>
            <w:tcW w:w="3086" w:type="dxa"/>
            <w:shd w:val="clear" w:color="auto" w:fill="F7CAAC"/>
          </w:tcPr>
          <w:p w14:paraId="4ED2E016" w14:textId="77777777" w:rsidR="00C56C3A" w:rsidRDefault="00C56C3A" w:rsidP="00C07AFA">
            <w:pPr>
              <w:rPr>
                <w:b/>
              </w:rPr>
            </w:pPr>
            <w:r>
              <w:rPr>
                <w:b/>
              </w:rPr>
              <w:t>Vyučující</w:t>
            </w:r>
          </w:p>
        </w:tc>
        <w:tc>
          <w:tcPr>
            <w:tcW w:w="6769" w:type="dxa"/>
            <w:gridSpan w:val="6"/>
            <w:tcBorders>
              <w:bottom w:val="nil"/>
            </w:tcBorders>
          </w:tcPr>
          <w:p w14:paraId="0AEB823D" w14:textId="77777777" w:rsidR="00C56C3A" w:rsidRDefault="00C56C3A" w:rsidP="00C07AFA">
            <w:r>
              <w:t>PhDr. Katarína Nemčoková, Ph.D.</w:t>
            </w:r>
          </w:p>
        </w:tc>
      </w:tr>
      <w:tr w:rsidR="00C56C3A" w14:paraId="39953707" w14:textId="77777777" w:rsidTr="00C07AFA">
        <w:trPr>
          <w:trHeight w:val="20"/>
        </w:trPr>
        <w:tc>
          <w:tcPr>
            <w:tcW w:w="9855" w:type="dxa"/>
            <w:gridSpan w:val="7"/>
            <w:tcBorders>
              <w:top w:val="nil"/>
            </w:tcBorders>
          </w:tcPr>
          <w:p w14:paraId="2046075D" w14:textId="77777777" w:rsidR="00C56C3A" w:rsidRDefault="00C56C3A" w:rsidP="00C07AFA"/>
        </w:tc>
      </w:tr>
      <w:tr w:rsidR="00C56C3A" w14:paraId="495522A2" w14:textId="77777777" w:rsidTr="00C07AFA">
        <w:tc>
          <w:tcPr>
            <w:tcW w:w="3086" w:type="dxa"/>
            <w:shd w:val="clear" w:color="auto" w:fill="F7CAAC"/>
          </w:tcPr>
          <w:p w14:paraId="2C6CE2E2" w14:textId="77777777" w:rsidR="00C56C3A" w:rsidRDefault="00C56C3A" w:rsidP="00C07AFA">
            <w:pPr>
              <w:rPr>
                <w:b/>
              </w:rPr>
            </w:pPr>
            <w:r>
              <w:rPr>
                <w:b/>
              </w:rPr>
              <w:t>Stručná anotace předmětu</w:t>
            </w:r>
          </w:p>
        </w:tc>
        <w:tc>
          <w:tcPr>
            <w:tcW w:w="6769" w:type="dxa"/>
            <w:gridSpan w:val="6"/>
            <w:tcBorders>
              <w:bottom w:val="nil"/>
            </w:tcBorders>
          </w:tcPr>
          <w:p w14:paraId="6848BBAF" w14:textId="77777777" w:rsidR="00C56C3A" w:rsidRDefault="00C56C3A" w:rsidP="00C07AFA"/>
        </w:tc>
      </w:tr>
      <w:tr w:rsidR="00C56C3A" w14:paraId="64DD2C18" w14:textId="77777777" w:rsidTr="00C07AFA">
        <w:trPr>
          <w:trHeight w:val="3938"/>
        </w:trPr>
        <w:tc>
          <w:tcPr>
            <w:tcW w:w="9855" w:type="dxa"/>
            <w:gridSpan w:val="7"/>
            <w:tcBorders>
              <w:top w:val="nil"/>
              <w:bottom w:val="single" w:sz="12" w:space="0" w:color="auto"/>
            </w:tcBorders>
          </w:tcPr>
          <w:p w14:paraId="621E7691" w14:textId="77777777" w:rsidR="00C56C3A" w:rsidRDefault="00C56C3A" w:rsidP="00C07AFA">
            <w:r>
              <w:t xml:space="preserve">Cílem předmětu je </w:t>
            </w:r>
            <w:r w:rsidRPr="00FA18AF">
              <w:t xml:space="preserve">představit základní translatologické principy </w:t>
            </w:r>
            <w:r>
              <w:t xml:space="preserve">a </w:t>
            </w:r>
            <w:r w:rsidRPr="00FA18AF">
              <w:t>postupy jako nástroje pro řešení praktických problémů při odborném překladu. Předmět se zaměří na osvojení si základů teorie překladu, které usnadní pochopení překladu jako multidisciplinární</w:t>
            </w:r>
            <w:r>
              <w:t>ho oboru</w:t>
            </w:r>
            <w:r w:rsidRPr="00FA18AF">
              <w:t>, na praktické postupy při překladu, na studium a vyhodnocení primárních metod výzkumu pro zlepšení budoucího výzkumu a praxe, a na osvojení si nezbytného metajazyka. Ten umožňuje analýzu překladatelského procesu, dosahování efektivních překladatelských rozhodnutí, řešení opakujících se překladatelských problémů a hodnocení přeložených textů.</w:t>
            </w:r>
          </w:p>
          <w:p w14:paraId="45B79116" w14:textId="77777777" w:rsidR="00C56C3A" w:rsidRDefault="00C56C3A" w:rsidP="00C07AFA"/>
          <w:p w14:paraId="2E45CEDD" w14:textId="77777777" w:rsidR="00C56C3A" w:rsidRPr="00EE41AF" w:rsidRDefault="00C56C3A" w:rsidP="00C07AFA">
            <w:r w:rsidRPr="00EE41AF">
              <w:t>Obsah předmětu</w:t>
            </w:r>
            <w:r>
              <w:t>:</w:t>
            </w:r>
          </w:p>
          <w:p w14:paraId="471DADE8" w14:textId="77777777" w:rsidR="00C56C3A" w:rsidRDefault="00C56C3A" w:rsidP="00C56C3A">
            <w:pPr>
              <w:pStyle w:val="Odstavecseseznamem"/>
              <w:numPr>
                <w:ilvl w:val="0"/>
                <w:numId w:val="12"/>
              </w:numPr>
              <w:suppressAutoHyphens w:val="0"/>
            </w:pPr>
            <w:r>
              <w:t>Teorie a paradigmata překladu</w:t>
            </w:r>
          </w:p>
          <w:p w14:paraId="58A56AE8" w14:textId="77777777" w:rsidR="00C56C3A" w:rsidRDefault="00C56C3A" w:rsidP="00C56C3A">
            <w:pPr>
              <w:pStyle w:val="Odstavecseseznamem"/>
              <w:numPr>
                <w:ilvl w:val="0"/>
                <w:numId w:val="12"/>
              </w:numPr>
              <w:suppressAutoHyphens w:val="0"/>
            </w:pPr>
            <w:r>
              <w:t>Překlad jako produkt a proces</w:t>
            </w:r>
          </w:p>
          <w:p w14:paraId="5D032703" w14:textId="77777777" w:rsidR="00C56C3A" w:rsidRDefault="00C56C3A" w:rsidP="00C56C3A">
            <w:pPr>
              <w:pStyle w:val="Odstavecseseznamem"/>
              <w:numPr>
                <w:ilvl w:val="0"/>
                <w:numId w:val="12"/>
              </w:numPr>
              <w:suppressAutoHyphens w:val="0"/>
            </w:pPr>
            <w:r>
              <w:t>Ekvivalence</w:t>
            </w:r>
          </w:p>
          <w:p w14:paraId="5CFC8B09" w14:textId="77777777" w:rsidR="00C56C3A" w:rsidRDefault="00C56C3A" w:rsidP="00C56C3A">
            <w:pPr>
              <w:pStyle w:val="Odstavecseseznamem"/>
              <w:numPr>
                <w:ilvl w:val="0"/>
                <w:numId w:val="12"/>
              </w:numPr>
              <w:suppressAutoHyphens w:val="0"/>
            </w:pPr>
            <w:r>
              <w:t>Funkcionalismus v překladu</w:t>
            </w:r>
          </w:p>
          <w:p w14:paraId="5F6EB627" w14:textId="77777777" w:rsidR="00C56C3A" w:rsidRDefault="00C56C3A" w:rsidP="00C56C3A">
            <w:pPr>
              <w:pStyle w:val="Odstavecseseznamem"/>
              <w:numPr>
                <w:ilvl w:val="0"/>
                <w:numId w:val="12"/>
              </w:numPr>
              <w:suppressAutoHyphens w:val="0"/>
            </w:pPr>
            <w:r>
              <w:t>Deskriptivismus</w:t>
            </w:r>
          </w:p>
          <w:p w14:paraId="354EE6DC" w14:textId="77777777" w:rsidR="00C56C3A" w:rsidRDefault="00C56C3A" w:rsidP="00C56C3A">
            <w:pPr>
              <w:pStyle w:val="Odstavecseseznamem"/>
              <w:numPr>
                <w:ilvl w:val="0"/>
                <w:numId w:val="12"/>
              </w:numPr>
              <w:suppressAutoHyphens w:val="0"/>
            </w:pPr>
            <w:r>
              <w:t>Lokalizace</w:t>
            </w:r>
          </w:p>
          <w:p w14:paraId="2EFB66F5" w14:textId="77777777" w:rsidR="00C56C3A" w:rsidRDefault="00C56C3A" w:rsidP="00C56C3A">
            <w:pPr>
              <w:pStyle w:val="Odstavecseseznamem"/>
              <w:numPr>
                <w:ilvl w:val="0"/>
                <w:numId w:val="12"/>
              </w:numPr>
              <w:suppressAutoHyphens w:val="0"/>
            </w:pPr>
            <w:r>
              <w:t>Kulturní překlad a ideologie</w:t>
            </w:r>
          </w:p>
          <w:p w14:paraId="7DA98118" w14:textId="77777777" w:rsidR="00C56C3A" w:rsidRDefault="00C56C3A" w:rsidP="00C56C3A">
            <w:pPr>
              <w:pStyle w:val="Odstavecseseznamem"/>
              <w:numPr>
                <w:ilvl w:val="0"/>
                <w:numId w:val="12"/>
              </w:numPr>
              <w:suppressAutoHyphens w:val="0"/>
            </w:pPr>
            <w:r>
              <w:t>Role překladatele</w:t>
            </w:r>
          </w:p>
          <w:p w14:paraId="6ACA697B" w14:textId="77777777" w:rsidR="00C56C3A" w:rsidRDefault="00C56C3A" w:rsidP="00C56C3A">
            <w:pPr>
              <w:pStyle w:val="Odstavecseseznamem"/>
              <w:numPr>
                <w:ilvl w:val="0"/>
                <w:numId w:val="12"/>
              </w:numPr>
              <w:suppressAutoHyphens w:val="0"/>
            </w:pPr>
            <w:r>
              <w:t>Překladatelský management</w:t>
            </w:r>
          </w:p>
          <w:p w14:paraId="723D85F2" w14:textId="77777777" w:rsidR="00C56C3A" w:rsidRDefault="00C56C3A" w:rsidP="00C56C3A">
            <w:pPr>
              <w:numPr>
                <w:ilvl w:val="0"/>
                <w:numId w:val="12"/>
              </w:numPr>
            </w:pPr>
            <w:r>
              <w:t>Výzkum v translatologii: metodologie a směry výzkumu</w:t>
            </w:r>
          </w:p>
          <w:p w14:paraId="3D489544" w14:textId="77777777" w:rsidR="00C56C3A" w:rsidRDefault="00C56C3A" w:rsidP="00C07AFA"/>
          <w:p w14:paraId="24933163" w14:textId="77777777" w:rsidR="00C56C3A" w:rsidRDefault="00C56C3A" w:rsidP="00C07AFA">
            <w:r>
              <w:t>Odborné znalosti – po absolvování předmětu prokazuje student znalosti:</w:t>
            </w:r>
          </w:p>
          <w:p w14:paraId="3DDA7B15" w14:textId="77777777" w:rsidR="00C56C3A" w:rsidRDefault="00C56C3A" w:rsidP="00C56C3A">
            <w:pPr>
              <w:pStyle w:val="Odstavecseseznamem"/>
              <w:numPr>
                <w:ilvl w:val="0"/>
                <w:numId w:val="13"/>
              </w:numPr>
              <w:suppressAutoHyphens w:val="0"/>
            </w:pPr>
            <w:r>
              <w:t xml:space="preserve">porovnat základní translatologické teorie </w:t>
            </w:r>
          </w:p>
          <w:p w14:paraId="01B09F7D" w14:textId="77777777" w:rsidR="00C56C3A" w:rsidRDefault="00C56C3A" w:rsidP="00C56C3A">
            <w:pPr>
              <w:pStyle w:val="Odstavecseseznamem"/>
              <w:numPr>
                <w:ilvl w:val="0"/>
                <w:numId w:val="13"/>
              </w:numPr>
              <w:suppressAutoHyphens w:val="0"/>
            </w:pPr>
            <w:r>
              <w:t>popsat specifika základních teorií a přístupů</w:t>
            </w:r>
          </w:p>
          <w:p w14:paraId="6FE31D21" w14:textId="77777777" w:rsidR="00C56C3A" w:rsidRDefault="00C56C3A" w:rsidP="00C56C3A">
            <w:pPr>
              <w:pStyle w:val="Odstavecseseznamem"/>
              <w:numPr>
                <w:ilvl w:val="0"/>
                <w:numId w:val="13"/>
              </w:numPr>
              <w:suppressAutoHyphens w:val="0"/>
            </w:pPr>
            <w:r>
              <w:t>vysvětlit základní pojmy metajazyka překladu</w:t>
            </w:r>
          </w:p>
          <w:p w14:paraId="76E166F6" w14:textId="77777777" w:rsidR="00C56C3A" w:rsidRDefault="00C56C3A" w:rsidP="00C56C3A">
            <w:pPr>
              <w:pStyle w:val="Odstavecseseznamem"/>
              <w:numPr>
                <w:ilvl w:val="0"/>
                <w:numId w:val="13"/>
              </w:numPr>
              <w:suppressAutoHyphens w:val="0"/>
            </w:pPr>
            <w:r>
              <w:t xml:space="preserve">popsat roli překladatele jako interkulturního mediátora </w:t>
            </w:r>
          </w:p>
          <w:p w14:paraId="4037D265" w14:textId="77777777" w:rsidR="00C56C3A" w:rsidRDefault="00C56C3A" w:rsidP="00C56C3A">
            <w:pPr>
              <w:pStyle w:val="Odstavecseseznamem"/>
              <w:numPr>
                <w:ilvl w:val="0"/>
                <w:numId w:val="13"/>
              </w:numPr>
              <w:suppressAutoHyphens w:val="0"/>
            </w:pPr>
            <w:r>
              <w:t>určit vhodné metody získávání nových poznatků v translatologii</w:t>
            </w:r>
          </w:p>
          <w:p w14:paraId="388F3D3D" w14:textId="77777777" w:rsidR="00C56C3A" w:rsidRDefault="00C56C3A" w:rsidP="00C56C3A">
            <w:pPr>
              <w:pStyle w:val="Odstavecseseznamem"/>
              <w:numPr>
                <w:ilvl w:val="0"/>
                <w:numId w:val="13"/>
              </w:numPr>
              <w:suppressAutoHyphens w:val="0"/>
            </w:pPr>
            <w:r>
              <w:t>identifikovat oblasti současného výzkumu v translatologii</w:t>
            </w:r>
          </w:p>
          <w:p w14:paraId="6A2D311D" w14:textId="77777777" w:rsidR="00C56C3A" w:rsidRDefault="00C56C3A" w:rsidP="00C07AFA"/>
          <w:p w14:paraId="62C20B36" w14:textId="77777777" w:rsidR="00C56C3A" w:rsidRDefault="00C56C3A" w:rsidP="00C07AFA">
            <w:r>
              <w:t>Odborné dovednosti – po absolvování předmětu prokazuje student dovednosti:</w:t>
            </w:r>
          </w:p>
          <w:p w14:paraId="4935031D" w14:textId="77777777" w:rsidR="00C56C3A" w:rsidRDefault="00C56C3A" w:rsidP="00C56C3A">
            <w:pPr>
              <w:pStyle w:val="Odstavecseseznamem"/>
              <w:numPr>
                <w:ilvl w:val="0"/>
                <w:numId w:val="14"/>
              </w:numPr>
              <w:suppressAutoHyphens w:val="0"/>
            </w:pPr>
            <w:r>
              <w:t>určit teoretická východiska vhodná pro řešení konkrétních překladatelských problémů</w:t>
            </w:r>
          </w:p>
          <w:p w14:paraId="11C549FA" w14:textId="77777777" w:rsidR="00C56C3A" w:rsidRDefault="00C56C3A" w:rsidP="00C56C3A">
            <w:pPr>
              <w:pStyle w:val="Odstavecseseznamem"/>
              <w:numPr>
                <w:ilvl w:val="0"/>
                <w:numId w:val="14"/>
              </w:numPr>
              <w:suppressAutoHyphens w:val="0"/>
            </w:pPr>
            <w:r>
              <w:t>analyzovat konkrétní překlady vzhledem na použité překladatelské postupy a metody</w:t>
            </w:r>
          </w:p>
          <w:p w14:paraId="58B3B883" w14:textId="77777777" w:rsidR="00C56C3A" w:rsidRDefault="00C56C3A" w:rsidP="00C56C3A">
            <w:pPr>
              <w:pStyle w:val="Odstavecseseznamem"/>
              <w:numPr>
                <w:ilvl w:val="0"/>
                <w:numId w:val="14"/>
              </w:numPr>
              <w:suppressAutoHyphens w:val="0"/>
            </w:pPr>
            <w:r>
              <w:t xml:space="preserve">navrhnout výzkumné téma v oblasti překladu </w:t>
            </w:r>
          </w:p>
          <w:p w14:paraId="01BA5861" w14:textId="77777777" w:rsidR="00C56C3A" w:rsidRDefault="00C56C3A" w:rsidP="00C56C3A">
            <w:pPr>
              <w:pStyle w:val="Odstavecseseznamem"/>
              <w:numPr>
                <w:ilvl w:val="0"/>
                <w:numId w:val="14"/>
              </w:numPr>
              <w:suppressAutoHyphens w:val="0"/>
            </w:pPr>
            <w:r>
              <w:t>určit možné postupy řešení výzkumného problému</w:t>
            </w:r>
          </w:p>
        </w:tc>
      </w:tr>
    </w:tbl>
    <w:p w14:paraId="13F1910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7B23619" w14:textId="77777777" w:rsidTr="00C07AFA">
        <w:trPr>
          <w:trHeight w:val="265"/>
        </w:trPr>
        <w:tc>
          <w:tcPr>
            <w:tcW w:w="3653" w:type="dxa"/>
            <w:tcBorders>
              <w:top w:val="single" w:sz="4" w:space="0" w:color="auto"/>
            </w:tcBorders>
            <w:shd w:val="clear" w:color="auto" w:fill="F7CAAC"/>
          </w:tcPr>
          <w:p w14:paraId="35559123"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2EADAC28" w14:textId="77777777" w:rsidR="00C56C3A" w:rsidRDefault="00C56C3A" w:rsidP="00C07AFA"/>
        </w:tc>
      </w:tr>
      <w:tr w:rsidR="00C56C3A" w14:paraId="6E60B1B9" w14:textId="77777777" w:rsidTr="00C07AFA">
        <w:trPr>
          <w:trHeight w:val="1497"/>
        </w:trPr>
        <w:tc>
          <w:tcPr>
            <w:tcW w:w="9855" w:type="dxa"/>
            <w:gridSpan w:val="4"/>
            <w:tcBorders>
              <w:top w:val="nil"/>
            </w:tcBorders>
          </w:tcPr>
          <w:p w14:paraId="6AD2466E" w14:textId="77777777" w:rsidR="00C56C3A" w:rsidRPr="00EE41AF" w:rsidRDefault="00C56C3A" w:rsidP="00C07AFA">
            <w:pPr>
              <w:rPr>
                <w:b/>
              </w:rPr>
            </w:pPr>
            <w:r>
              <w:rPr>
                <w:b/>
              </w:rPr>
              <w:t>Základní literatura:</w:t>
            </w:r>
          </w:p>
          <w:p w14:paraId="1FE4D2A3" w14:textId="77777777" w:rsidR="00C56C3A" w:rsidRPr="009D0B45" w:rsidRDefault="00C56C3A" w:rsidP="00C07AFA">
            <w:pPr>
              <w:pStyle w:val="bb"/>
              <w:rPr>
                <w:lang w:val="en-US"/>
              </w:rPr>
            </w:pPr>
            <w:r w:rsidRPr="009D0B45">
              <w:rPr>
                <w:lang w:val="en-US"/>
              </w:rPr>
              <w:t xml:space="preserve">Bassnett, Susan. </w:t>
            </w:r>
            <w:r w:rsidRPr="009D0B45">
              <w:rPr>
                <w:i/>
                <w:iCs/>
                <w:lang w:val="en-US"/>
              </w:rPr>
              <w:t>Translation Studies</w:t>
            </w:r>
            <w:r w:rsidRPr="009D0B45">
              <w:rPr>
                <w:lang w:val="en-US"/>
              </w:rPr>
              <w:t>. 4th edition. Abingdon: Routledge, 2013.</w:t>
            </w:r>
          </w:p>
          <w:p w14:paraId="2871879D" w14:textId="77777777" w:rsidR="00C56C3A" w:rsidRPr="009D0B45" w:rsidRDefault="00C56C3A" w:rsidP="00C07AFA">
            <w:pPr>
              <w:pStyle w:val="bb"/>
              <w:rPr>
                <w:lang w:val="en-US"/>
              </w:rPr>
            </w:pPr>
            <w:r w:rsidRPr="009D0B45">
              <w:rPr>
                <w:lang w:val="en-US"/>
              </w:rPr>
              <w:t xml:space="preserve">Gile, Daniel. </w:t>
            </w:r>
            <w:r w:rsidRPr="009D0B45">
              <w:rPr>
                <w:i/>
                <w:iCs/>
                <w:lang w:val="en-US"/>
              </w:rPr>
              <w:t>Basic Concepts and Models for Interpreter and Translator Training</w:t>
            </w:r>
            <w:r w:rsidRPr="009D0B45">
              <w:rPr>
                <w:lang w:val="en-US"/>
              </w:rPr>
              <w:t xml:space="preserve">. Amsterdam: John Benjamins, 2009. </w:t>
            </w:r>
          </w:p>
          <w:p w14:paraId="266C680E" w14:textId="77777777" w:rsidR="00C56C3A" w:rsidRPr="009D0B45" w:rsidRDefault="00C56C3A" w:rsidP="00C07AFA">
            <w:pPr>
              <w:pStyle w:val="bb"/>
              <w:rPr>
                <w:lang w:val="en-US"/>
              </w:rPr>
            </w:pPr>
            <w:r w:rsidRPr="009D0B45">
              <w:rPr>
                <w:lang w:val="en-US"/>
              </w:rPr>
              <w:t xml:space="preserve">Munday, Jeremy. </w:t>
            </w:r>
            <w:r w:rsidRPr="009D0B45">
              <w:rPr>
                <w:i/>
                <w:iCs/>
                <w:lang w:val="en-US"/>
              </w:rPr>
              <w:t>Introducing Translation Studies: Theories and Applications</w:t>
            </w:r>
            <w:r w:rsidRPr="009D0B45">
              <w:rPr>
                <w:lang w:val="en-US"/>
              </w:rPr>
              <w:t xml:space="preserve">. 5th </w:t>
            </w:r>
            <w:r>
              <w:rPr>
                <w:lang w:val="en-US"/>
              </w:rPr>
              <w:t>ed</w:t>
            </w:r>
            <w:r w:rsidRPr="009D0B45">
              <w:rPr>
                <w:lang w:val="en-US"/>
              </w:rPr>
              <w:t>. Abingdon: Routledge, 2022.</w:t>
            </w:r>
          </w:p>
          <w:p w14:paraId="27E0A8A5" w14:textId="77777777" w:rsidR="00C56C3A" w:rsidRPr="009D0B45" w:rsidRDefault="00C56C3A" w:rsidP="00C07AFA">
            <w:pPr>
              <w:pStyle w:val="bb"/>
              <w:rPr>
                <w:lang w:val="en-US"/>
              </w:rPr>
            </w:pPr>
            <w:r w:rsidRPr="009D0B45">
              <w:rPr>
                <w:lang w:val="en-US"/>
              </w:rPr>
              <w:t xml:space="preserve">Nord, Christiane. </w:t>
            </w:r>
            <w:r w:rsidRPr="009D0B45">
              <w:rPr>
                <w:i/>
                <w:iCs/>
                <w:lang w:val="en-US"/>
              </w:rPr>
              <w:t>Translating as a Purposeful Activity: Functionalistic Approaches Explained</w:t>
            </w:r>
            <w:r w:rsidRPr="009D0B45">
              <w:rPr>
                <w:lang w:val="en-US"/>
              </w:rPr>
              <w:t xml:space="preserve">. 2nd </w:t>
            </w:r>
            <w:r>
              <w:rPr>
                <w:lang w:val="en-US"/>
              </w:rPr>
              <w:t>ed</w:t>
            </w:r>
            <w:r w:rsidRPr="009D0B45">
              <w:rPr>
                <w:lang w:val="en-US"/>
              </w:rPr>
              <w:t xml:space="preserve">. Abingdon: Routledge, 2018. </w:t>
            </w:r>
          </w:p>
          <w:p w14:paraId="70B28753" w14:textId="77777777" w:rsidR="00C56C3A" w:rsidRPr="009D0B45" w:rsidRDefault="00C56C3A" w:rsidP="00C07AFA">
            <w:pPr>
              <w:pStyle w:val="bb"/>
              <w:rPr>
                <w:lang w:val="en-US"/>
              </w:rPr>
            </w:pPr>
            <w:r w:rsidRPr="009D0B45">
              <w:rPr>
                <w:lang w:val="en-US"/>
              </w:rPr>
              <w:t xml:space="preserve">Pym, Anthony. </w:t>
            </w:r>
            <w:r w:rsidRPr="009D0B45">
              <w:rPr>
                <w:i/>
                <w:iCs/>
                <w:lang w:val="en-US"/>
              </w:rPr>
              <w:t>Exploring Translation Theories</w:t>
            </w:r>
            <w:r w:rsidRPr="009D0B45">
              <w:rPr>
                <w:lang w:val="en-US"/>
              </w:rPr>
              <w:t xml:space="preserve">. Abingdon: Routledge, 2014. </w:t>
            </w:r>
          </w:p>
          <w:p w14:paraId="0BFE5CA3" w14:textId="77777777" w:rsidR="00C56C3A" w:rsidRPr="009D0B45" w:rsidRDefault="00C56C3A" w:rsidP="00C07AFA">
            <w:pPr>
              <w:pStyle w:val="bb"/>
              <w:rPr>
                <w:lang w:val="en-US"/>
              </w:rPr>
            </w:pPr>
            <w:r w:rsidRPr="009D0B45">
              <w:rPr>
                <w:lang w:val="en-US"/>
              </w:rPr>
              <w:t xml:space="preserve">Saldanha, Gabriela – O’Brien, Shannon. </w:t>
            </w:r>
            <w:r w:rsidRPr="009D0B45">
              <w:rPr>
                <w:i/>
                <w:iCs/>
                <w:lang w:val="en-US"/>
              </w:rPr>
              <w:t>Research Methodologies in Translation Studies</w:t>
            </w:r>
            <w:r w:rsidRPr="009D0B45">
              <w:rPr>
                <w:lang w:val="en-US"/>
              </w:rPr>
              <w:t>. London: Routledge, 2014.</w:t>
            </w:r>
          </w:p>
          <w:p w14:paraId="383498D4" w14:textId="77777777" w:rsidR="00C56C3A" w:rsidRDefault="00C56C3A" w:rsidP="00C07AFA">
            <w:pPr>
              <w:rPr>
                <w:lang w:val="en-US"/>
              </w:rPr>
            </w:pPr>
          </w:p>
          <w:p w14:paraId="54D7DF05" w14:textId="77777777" w:rsidR="00C56C3A" w:rsidRDefault="00C56C3A" w:rsidP="00C07AFA">
            <w:pPr>
              <w:rPr>
                <w:b/>
              </w:rPr>
            </w:pPr>
            <w:r>
              <w:rPr>
                <w:b/>
              </w:rPr>
              <w:t>Doporučená literatura:</w:t>
            </w:r>
          </w:p>
          <w:p w14:paraId="7893B321" w14:textId="77777777" w:rsidR="00C56C3A" w:rsidRPr="005D4261" w:rsidRDefault="00C56C3A" w:rsidP="00C07AFA">
            <w:pPr>
              <w:pStyle w:val="bb"/>
              <w:rPr>
                <w:lang w:val="en-US"/>
              </w:rPr>
            </w:pPr>
            <w:r w:rsidRPr="005D4261">
              <w:rPr>
                <w:lang w:val="en-US"/>
              </w:rPr>
              <w:t xml:space="preserve">Batchelor, Kathryn. </w:t>
            </w:r>
            <w:r w:rsidRPr="005D4261">
              <w:rPr>
                <w:i/>
                <w:iCs/>
                <w:lang w:val="en-US"/>
              </w:rPr>
              <w:t>Translation and Paratexts</w:t>
            </w:r>
            <w:r w:rsidRPr="005D4261">
              <w:rPr>
                <w:lang w:val="en-US"/>
              </w:rPr>
              <w:t>. Abingdon: Routledge, 2018.</w:t>
            </w:r>
          </w:p>
          <w:p w14:paraId="554C03E8" w14:textId="77777777" w:rsidR="00C56C3A" w:rsidRPr="005D4261" w:rsidRDefault="00C56C3A" w:rsidP="00C07AFA">
            <w:pPr>
              <w:pStyle w:val="bb"/>
              <w:rPr>
                <w:lang w:val="en-US"/>
              </w:rPr>
            </w:pPr>
            <w:r w:rsidRPr="005D4261">
              <w:rPr>
                <w:lang w:val="en-US"/>
              </w:rPr>
              <w:t xml:space="preserve">Fawcett, Peter. </w:t>
            </w:r>
            <w:r w:rsidRPr="005D4261">
              <w:rPr>
                <w:i/>
                <w:iCs/>
                <w:lang w:val="en-US"/>
              </w:rPr>
              <w:t>Translation and Language</w:t>
            </w:r>
            <w:r w:rsidRPr="005D4261">
              <w:rPr>
                <w:lang w:val="en-US"/>
              </w:rPr>
              <w:t>. Abingdon: Routledge, 2014.</w:t>
            </w:r>
          </w:p>
          <w:p w14:paraId="603EAC21" w14:textId="77777777" w:rsidR="00C56C3A" w:rsidRPr="005D4261" w:rsidRDefault="00C56C3A" w:rsidP="00C07AFA">
            <w:pPr>
              <w:pStyle w:val="bb"/>
              <w:rPr>
                <w:lang w:val="en-US"/>
              </w:rPr>
            </w:pPr>
            <w:r w:rsidRPr="005D4261">
              <w:rPr>
                <w:lang w:val="en-US"/>
              </w:rPr>
              <w:t xml:space="preserve">Kelly, Nataly – Zetzchen, Jost. </w:t>
            </w:r>
            <w:r w:rsidRPr="005D4261">
              <w:rPr>
                <w:i/>
                <w:iCs/>
                <w:lang w:val="en-US"/>
              </w:rPr>
              <w:t>Found in Translation</w:t>
            </w:r>
            <w:r w:rsidRPr="005D4261">
              <w:rPr>
                <w:lang w:val="en-US"/>
              </w:rPr>
              <w:t xml:space="preserve">. New York: Penguin, 2012. </w:t>
            </w:r>
          </w:p>
          <w:p w14:paraId="5F5E4773" w14:textId="77777777" w:rsidR="00C56C3A" w:rsidRPr="005D4261" w:rsidRDefault="00C56C3A" w:rsidP="00C07AFA">
            <w:pPr>
              <w:pStyle w:val="bb"/>
              <w:rPr>
                <w:lang w:val="en-US"/>
              </w:rPr>
            </w:pPr>
            <w:r w:rsidRPr="005D4261">
              <w:rPr>
                <w:lang w:val="en-US"/>
              </w:rPr>
              <w:t xml:space="preserve">Robinson, Douglas. </w:t>
            </w:r>
            <w:r w:rsidRPr="005D4261">
              <w:rPr>
                <w:i/>
                <w:iCs/>
                <w:lang w:val="en-US"/>
              </w:rPr>
              <w:t>Translation and Empire</w:t>
            </w:r>
            <w:r w:rsidRPr="005D4261">
              <w:rPr>
                <w:lang w:val="en-US"/>
              </w:rPr>
              <w:t>. Abingdon: Routledge, 2014.</w:t>
            </w:r>
          </w:p>
          <w:p w14:paraId="3EE80256" w14:textId="77777777" w:rsidR="00C56C3A" w:rsidRDefault="00C56C3A" w:rsidP="00C07AFA">
            <w:pPr>
              <w:pStyle w:val="bb"/>
              <w:rPr>
                <w:lang w:val="en-US"/>
              </w:rPr>
            </w:pPr>
            <w:r w:rsidRPr="005D4261">
              <w:rPr>
                <w:lang w:val="en-US"/>
              </w:rPr>
              <w:t xml:space="preserve">Venuti, Lawrence. </w:t>
            </w:r>
            <w:r w:rsidRPr="005D4261">
              <w:rPr>
                <w:i/>
                <w:iCs/>
                <w:lang w:val="en-US"/>
              </w:rPr>
              <w:t>The Translation Studies Reader</w:t>
            </w:r>
            <w:r w:rsidRPr="005D4261">
              <w:rPr>
                <w:lang w:val="en-US"/>
              </w:rPr>
              <w:t xml:space="preserve">. 4th </w:t>
            </w:r>
            <w:r>
              <w:rPr>
                <w:lang w:val="en-US"/>
              </w:rPr>
              <w:t>ed</w:t>
            </w:r>
            <w:r w:rsidRPr="005D4261">
              <w:rPr>
                <w:lang w:val="en-US"/>
              </w:rPr>
              <w:t>. Abingdon: Routledge, 2021.</w:t>
            </w:r>
          </w:p>
          <w:p w14:paraId="65AE64DF" w14:textId="77777777" w:rsidR="00C56C3A" w:rsidRDefault="00C56C3A" w:rsidP="00C07AFA"/>
        </w:tc>
      </w:tr>
      <w:tr w:rsidR="00C56C3A" w14:paraId="207CD5E4"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0E8F09EF" w14:textId="77777777" w:rsidR="00C56C3A" w:rsidRDefault="00C56C3A" w:rsidP="00C07AFA">
            <w:pPr>
              <w:jc w:val="center"/>
              <w:rPr>
                <w:b/>
              </w:rPr>
            </w:pPr>
            <w:r>
              <w:rPr>
                <w:b/>
              </w:rPr>
              <w:t>Informace ke kombinované nebo distanční formě</w:t>
            </w:r>
          </w:p>
        </w:tc>
      </w:tr>
      <w:tr w:rsidR="00C56C3A" w14:paraId="3CE2D76C" w14:textId="77777777" w:rsidTr="00C07AFA">
        <w:tc>
          <w:tcPr>
            <w:tcW w:w="4787" w:type="dxa"/>
            <w:gridSpan w:val="2"/>
            <w:tcBorders>
              <w:top w:val="single" w:sz="2" w:space="0" w:color="auto"/>
            </w:tcBorders>
            <w:shd w:val="clear" w:color="auto" w:fill="F7CAAC"/>
          </w:tcPr>
          <w:p w14:paraId="70264AEA" w14:textId="77777777" w:rsidR="00C56C3A" w:rsidRDefault="00C56C3A" w:rsidP="00C07AFA">
            <w:r>
              <w:rPr>
                <w:b/>
              </w:rPr>
              <w:t>Rozsah konzultací (soustředění)</w:t>
            </w:r>
          </w:p>
        </w:tc>
        <w:tc>
          <w:tcPr>
            <w:tcW w:w="889" w:type="dxa"/>
            <w:tcBorders>
              <w:top w:val="single" w:sz="2" w:space="0" w:color="auto"/>
            </w:tcBorders>
          </w:tcPr>
          <w:p w14:paraId="0814F0F7" w14:textId="77777777" w:rsidR="00C56C3A" w:rsidRDefault="00C56C3A" w:rsidP="00C07AFA"/>
        </w:tc>
        <w:tc>
          <w:tcPr>
            <w:tcW w:w="4179" w:type="dxa"/>
            <w:tcBorders>
              <w:top w:val="single" w:sz="2" w:space="0" w:color="auto"/>
            </w:tcBorders>
            <w:shd w:val="clear" w:color="auto" w:fill="F7CAAC"/>
          </w:tcPr>
          <w:p w14:paraId="266CF43F" w14:textId="77777777" w:rsidR="00C56C3A" w:rsidRDefault="00C56C3A" w:rsidP="00C07AFA">
            <w:pPr>
              <w:rPr>
                <w:b/>
              </w:rPr>
            </w:pPr>
            <w:r>
              <w:rPr>
                <w:b/>
              </w:rPr>
              <w:t xml:space="preserve">hodin </w:t>
            </w:r>
          </w:p>
        </w:tc>
      </w:tr>
      <w:tr w:rsidR="00C56C3A" w14:paraId="757CAAEA" w14:textId="77777777" w:rsidTr="00C07AFA">
        <w:tc>
          <w:tcPr>
            <w:tcW w:w="9855" w:type="dxa"/>
            <w:gridSpan w:val="4"/>
            <w:shd w:val="clear" w:color="auto" w:fill="F7CAAC"/>
          </w:tcPr>
          <w:p w14:paraId="656F2F76" w14:textId="77777777" w:rsidR="00C56C3A" w:rsidRDefault="00C56C3A" w:rsidP="00C07AFA">
            <w:pPr>
              <w:rPr>
                <w:b/>
              </w:rPr>
            </w:pPr>
            <w:r>
              <w:rPr>
                <w:b/>
              </w:rPr>
              <w:t>Informace o způsobu kontaktu s vyučujícím</w:t>
            </w:r>
          </w:p>
        </w:tc>
      </w:tr>
      <w:tr w:rsidR="00C56C3A" w14:paraId="3A8066DE" w14:textId="77777777" w:rsidTr="00C07AFA">
        <w:trPr>
          <w:trHeight w:val="1373"/>
        </w:trPr>
        <w:tc>
          <w:tcPr>
            <w:tcW w:w="9855" w:type="dxa"/>
            <w:gridSpan w:val="4"/>
          </w:tcPr>
          <w:p w14:paraId="4AB5C62C" w14:textId="77777777" w:rsidR="00C56C3A" w:rsidRDefault="00C56C3A" w:rsidP="00C07AFA"/>
        </w:tc>
      </w:tr>
    </w:tbl>
    <w:p w14:paraId="6AF7272A" w14:textId="77777777" w:rsidR="00C56C3A" w:rsidRDefault="00C56C3A" w:rsidP="00C56C3A"/>
    <w:p w14:paraId="26A6724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4A26385" w14:textId="77777777" w:rsidTr="00C07AFA">
        <w:tc>
          <w:tcPr>
            <w:tcW w:w="9855" w:type="dxa"/>
            <w:gridSpan w:val="7"/>
            <w:tcBorders>
              <w:bottom w:val="double" w:sz="4" w:space="0" w:color="auto"/>
            </w:tcBorders>
            <w:shd w:val="clear" w:color="auto" w:fill="BDD6EE"/>
          </w:tcPr>
          <w:p w14:paraId="5A7A65DB" w14:textId="77777777" w:rsidR="00C56C3A" w:rsidRDefault="00C56C3A" w:rsidP="00C07AFA">
            <w:pPr>
              <w:rPr>
                <w:b/>
                <w:sz w:val="28"/>
              </w:rPr>
            </w:pPr>
            <w:r>
              <w:br w:type="page"/>
            </w:r>
            <w:r>
              <w:rPr>
                <w:b/>
                <w:sz w:val="28"/>
              </w:rPr>
              <w:t>B-III – Charakteristika studijního předmětu</w:t>
            </w:r>
          </w:p>
        </w:tc>
      </w:tr>
      <w:tr w:rsidR="00C56C3A" w14:paraId="0EEC7CDC" w14:textId="77777777" w:rsidTr="00C07AFA">
        <w:tc>
          <w:tcPr>
            <w:tcW w:w="3086" w:type="dxa"/>
            <w:tcBorders>
              <w:top w:val="double" w:sz="4" w:space="0" w:color="auto"/>
            </w:tcBorders>
            <w:shd w:val="clear" w:color="auto" w:fill="F7CAAC"/>
          </w:tcPr>
          <w:p w14:paraId="04D09A72"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1C1B292" w14:textId="77777777" w:rsidR="00C56C3A" w:rsidRDefault="00C56C3A" w:rsidP="00C07AFA">
            <w:r>
              <w:t>Digital Humanities</w:t>
            </w:r>
          </w:p>
        </w:tc>
      </w:tr>
      <w:tr w:rsidR="00C56C3A" w14:paraId="7A0C375D" w14:textId="77777777" w:rsidTr="00C07AFA">
        <w:tc>
          <w:tcPr>
            <w:tcW w:w="3086" w:type="dxa"/>
            <w:shd w:val="clear" w:color="auto" w:fill="F7CAAC"/>
          </w:tcPr>
          <w:p w14:paraId="217EB407" w14:textId="77777777" w:rsidR="00C56C3A" w:rsidRDefault="00C56C3A" w:rsidP="00C07AFA">
            <w:pPr>
              <w:rPr>
                <w:b/>
              </w:rPr>
            </w:pPr>
            <w:r>
              <w:rPr>
                <w:b/>
              </w:rPr>
              <w:t>Typ předmětu</w:t>
            </w:r>
          </w:p>
        </w:tc>
        <w:tc>
          <w:tcPr>
            <w:tcW w:w="3406" w:type="dxa"/>
            <w:gridSpan w:val="3"/>
          </w:tcPr>
          <w:p w14:paraId="14CD3B8D" w14:textId="6B587322" w:rsidR="00C56C3A" w:rsidRDefault="00620367" w:rsidP="00C07AFA">
            <w:r>
              <w:t xml:space="preserve">pp, </w:t>
            </w:r>
            <w:r w:rsidR="00C56C3A">
              <w:t>ZT</w:t>
            </w:r>
          </w:p>
        </w:tc>
        <w:tc>
          <w:tcPr>
            <w:tcW w:w="2695" w:type="dxa"/>
            <w:gridSpan w:val="2"/>
            <w:shd w:val="clear" w:color="auto" w:fill="F7CAAC"/>
          </w:tcPr>
          <w:p w14:paraId="20723CE2" w14:textId="77777777" w:rsidR="00C56C3A" w:rsidRDefault="00C56C3A" w:rsidP="00C07AFA">
            <w:r>
              <w:rPr>
                <w:b/>
              </w:rPr>
              <w:t>doporučený ročník / semestr</w:t>
            </w:r>
          </w:p>
        </w:tc>
        <w:tc>
          <w:tcPr>
            <w:tcW w:w="668" w:type="dxa"/>
          </w:tcPr>
          <w:p w14:paraId="59966777" w14:textId="77777777" w:rsidR="00C56C3A" w:rsidRDefault="00C56C3A" w:rsidP="00C07AFA">
            <w:r>
              <w:t>1/ZS</w:t>
            </w:r>
          </w:p>
        </w:tc>
      </w:tr>
      <w:tr w:rsidR="00C56C3A" w14:paraId="71513EB8" w14:textId="77777777" w:rsidTr="00C07AFA">
        <w:tc>
          <w:tcPr>
            <w:tcW w:w="3086" w:type="dxa"/>
            <w:shd w:val="clear" w:color="auto" w:fill="F7CAAC"/>
          </w:tcPr>
          <w:p w14:paraId="41B4E3A5" w14:textId="77777777" w:rsidR="00C56C3A" w:rsidRDefault="00C56C3A" w:rsidP="00C07AFA">
            <w:pPr>
              <w:rPr>
                <w:b/>
              </w:rPr>
            </w:pPr>
            <w:r>
              <w:rPr>
                <w:b/>
              </w:rPr>
              <w:t>Rozsah studijního předmětu</w:t>
            </w:r>
          </w:p>
        </w:tc>
        <w:tc>
          <w:tcPr>
            <w:tcW w:w="1701" w:type="dxa"/>
          </w:tcPr>
          <w:p w14:paraId="538E0A54" w14:textId="77777777" w:rsidR="00C56C3A" w:rsidRDefault="00C56C3A" w:rsidP="00C07AFA">
            <w:r>
              <w:t>14p + 14s</w:t>
            </w:r>
          </w:p>
        </w:tc>
        <w:tc>
          <w:tcPr>
            <w:tcW w:w="889" w:type="dxa"/>
            <w:shd w:val="clear" w:color="auto" w:fill="F7CAAC"/>
          </w:tcPr>
          <w:p w14:paraId="0B2F2D1C" w14:textId="77777777" w:rsidR="00C56C3A" w:rsidRDefault="00C56C3A" w:rsidP="00C07AFA">
            <w:pPr>
              <w:rPr>
                <w:b/>
              </w:rPr>
            </w:pPr>
            <w:r>
              <w:rPr>
                <w:b/>
              </w:rPr>
              <w:t xml:space="preserve">hod. </w:t>
            </w:r>
          </w:p>
        </w:tc>
        <w:tc>
          <w:tcPr>
            <w:tcW w:w="816" w:type="dxa"/>
          </w:tcPr>
          <w:p w14:paraId="2BE23090" w14:textId="77777777" w:rsidR="00C56C3A" w:rsidRDefault="00C56C3A" w:rsidP="00C07AFA">
            <w:r>
              <w:t>28</w:t>
            </w:r>
          </w:p>
        </w:tc>
        <w:tc>
          <w:tcPr>
            <w:tcW w:w="2156" w:type="dxa"/>
            <w:shd w:val="clear" w:color="auto" w:fill="F7CAAC"/>
          </w:tcPr>
          <w:p w14:paraId="1F6DD04B" w14:textId="77777777" w:rsidR="00C56C3A" w:rsidRDefault="00C56C3A" w:rsidP="00C07AFA">
            <w:pPr>
              <w:rPr>
                <w:b/>
              </w:rPr>
            </w:pPr>
            <w:r>
              <w:rPr>
                <w:b/>
              </w:rPr>
              <w:t>kreditů</w:t>
            </w:r>
          </w:p>
        </w:tc>
        <w:tc>
          <w:tcPr>
            <w:tcW w:w="1207" w:type="dxa"/>
            <w:gridSpan w:val="2"/>
          </w:tcPr>
          <w:p w14:paraId="52DC87C4" w14:textId="77777777" w:rsidR="00C56C3A" w:rsidRDefault="00C56C3A" w:rsidP="00C07AFA">
            <w:r>
              <w:t>5</w:t>
            </w:r>
          </w:p>
        </w:tc>
      </w:tr>
      <w:tr w:rsidR="00C56C3A" w14:paraId="38D5C94A" w14:textId="77777777" w:rsidTr="00C07AFA">
        <w:tc>
          <w:tcPr>
            <w:tcW w:w="3086" w:type="dxa"/>
            <w:shd w:val="clear" w:color="auto" w:fill="F7CAAC"/>
          </w:tcPr>
          <w:p w14:paraId="54E014D9" w14:textId="77777777" w:rsidR="00C56C3A" w:rsidRDefault="00C56C3A" w:rsidP="00C07AFA">
            <w:pPr>
              <w:rPr>
                <w:b/>
                <w:sz w:val="22"/>
              </w:rPr>
            </w:pPr>
            <w:r>
              <w:rPr>
                <w:b/>
              </w:rPr>
              <w:t>Prerekvizity, korekvizity, ekvivalence</w:t>
            </w:r>
          </w:p>
        </w:tc>
        <w:tc>
          <w:tcPr>
            <w:tcW w:w="6769" w:type="dxa"/>
            <w:gridSpan w:val="6"/>
          </w:tcPr>
          <w:p w14:paraId="338CBA59" w14:textId="77777777" w:rsidR="00C56C3A" w:rsidRDefault="00C56C3A" w:rsidP="00C07AFA"/>
        </w:tc>
      </w:tr>
      <w:tr w:rsidR="00C56C3A" w14:paraId="79B6BBB8" w14:textId="77777777" w:rsidTr="00C07AFA">
        <w:tc>
          <w:tcPr>
            <w:tcW w:w="3086" w:type="dxa"/>
            <w:shd w:val="clear" w:color="auto" w:fill="F7CAAC"/>
          </w:tcPr>
          <w:p w14:paraId="7C97F75E" w14:textId="77777777" w:rsidR="00C56C3A" w:rsidRDefault="00C56C3A" w:rsidP="00C07AFA">
            <w:pPr>
              <w:rPr>
                <w:b/>
              </w:rPr>
            </w:pPr>
            <w:r>
              <w:rPr>
                <w:b/>
              </w:rPr>
              <w:t>Způsob ověření studijních výsledků</w:t>
            </w:r>
          </w:p>
        </w:tc>
        <w:tc>
          <w:tcPr>
            <w:tcW w:w="3406" w:type="dxa"/>
            <w:gridSpan w:val="3"/>
          </w:tcPr>
          <w:p w14:paraId="6CF9C908" w14:textId="77777777" w:rsidR="00C56C3A" w:rsidRDefault="00C56C3A" w:rsidP="00C07AFA">
            <w:r>
              <w:t>Z, Zk</w:t>
            </w:r>
          </w:p>
        </w:tc>
        <w:tc>
          <w:tcPr>
            <w:tcW w:w="2156" w:type="dxa"/>
            <w:shd w:val="clear" w:color="auto" w:fill="F7CAAC"/>
          </w:tcPr>
          <w:p w14:paraId="45A229B9" w14:textId="77777777" w:rsidR="00C56C3A" w:rsidRDefault="00C56C3A" w:rsidP="00C07AFA">
            <w:pPr>
              <w:rPr>
                <w:b/>
              </w:rPr>
            </w:pPr>
            <w:r>
              <w:rPr>
                <w:b/>
              </w:rPr>
              <w:t>Forma výuky</w:t>
            </w:r>
          </w:p>
        </w:tc>
        <w:tc>
          <w:tcPr>
            <w:tcW w:w="1207" w:type="dxa"/>
            <w:gridSpan w:val="2"/>
          </w:tcPr>
          <w:p w14:paraId="792774BF" w14:textId="77777777" w:rsidR="00C56C3A" w:rsidRDefault="00C56C3A" w:rsidP="00C07AFA">
            <w:r>
              <w:t>přednáška, seminář</w:t>
            </w:r>
          </w:p>
        </w:tc>
      </w:tr>
      <w:tr w:rsidR="00C56C3A" w14:paraId="59A321E4" w14:textId="77777777" w:rsidTr="00C07AFA">
        <w:tc>
          <w:tcPr>
            <w:tcW w:w="3086" w:type="dxa"/>
            <w:shd w:val="clear" w:color="auto" w:fill="F7CAAC"/>
          </w:tcPr>
          <w:p w14:paraId="724C7741"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7A87EABA" w14:textId="77777777" w:rsidR="00C56C3A" w:rsidRPr="005E4E2E" w:rsidRDefault="00C56C3A" w:rsidP="00C07AFA">
            <w:pPr>
              <w:rPr>
                <w:b/>
              </w:rPr>
            </w:pPr>
            <w:r w:rsidRPr="005E4E2E">
              <w:rPr>
                <w:b/>
              </w:rPr>
              <w:t>Požadavky k zápočtu:</w:t>
            </w:r>
          </w:p>
          <w:p w14:paraId="4B44D3FC" w14:textId="77777777" w:rsidR="00C56C3A" w:rsidRDefault="00C56C3A" w:rsidP="00C07AFA">
            <w:r>
              <w:t>Aktivní účast na seminářích (80 %)</w:t>
            </w:r>
          </w:p>
          <w:p w14:paraId="2A855279" w14:textId="77777777" w:rsidR="00C56C3A" w:rsidRDefault="00C56C3A" w:rsidP="00C07AFA"/>
          <w:p w14:paraId="57B9C353" w14:textId="77777777" w:rsidR="00C56C3A" w:rsidRPr="005E4E2E" w:rsidRDefault="00C56C3A" w:rsidP="00C07AFA">
            <w:pPr>
              <w:rPr>
                <w:b/>
              </w:rPr>
            </w:pPr>
            <w:r w:rsidRPr="005E4E2E">
              <w:rPr>
                <w:b/>
              </w:rPr>
              <w:t>Požadavky ke zkoušce:</w:t>
            </w:r>
          </w:p>
          <w:p w14:paraId="0C87190D" w14:textId="77777777" w:rsidR="00C56C3A" w:rsidRDefault="00C56C3A" w:rsidP="00C07AFA">
            <w:r>
              <w:t xml:space="preserve">Znalost zadané literatury </w:t>
            </w:r>
          </w:p>
          <w:p w14:paraId="35D8CFA8" w14:textId="77777777" w:rsidR="00C56C3A" w:rsidRDefault="00C56C3A" w:rsidP="00C07AFA">
            <w:r>
              <w:t>Odevzdání a obhájení seminární práce</w:t>
            </w:r>
          </w:p>
        </w:tc>
      </w:tr>
      <w:tr w:rsidR="00C56C3A" w14:paraId="691342F3" w14:textId="77777777" w:rsidTr="00C07AFA">
        <w:trPr>
          <w:trHeight w:val="20"/>
        </w:trPr>
        <w:tc>
          <w:tcPr>
            <w:tcW w:w="9855" w:type="dxa"/>
            <w:gridSpan w:val="7"/>
            <w:tcBorders>
              <w:top w:val="nil"/>
            </w:tcBorders>
          </w:tcPr>
          <w:p w14:paraId="62581B11" w14:textId="77777777" w:rsidR="00C56C3A" w:rsidRDefault="00C56C3A" w:rsidP="00C07AFA"/>
        </w:tc>
      </w:tr>
      <w:tr w:rsidR="00C56C3A" w14:paraId="2CB6AA65" w14:textId="77777777" w:rsidTr="00C07AFA">
        <w:trPr>
          <w:trHeight w:val="197"/>
        </w:trPr>
        <w:tc>
          <w:tcPr>
            <w:tcW w:w="3086" w:type="dxa"/>
            <w:tcBorders>
              <w:top w:val="nil"/>
            </w:tcBorders>
            <w:shd w:val="clear" w:color="auto" w:fill="F7CAAC"/>
          </w:tcPr>
          <w:p w14:paraId="22FC5413" w14:textId="77777777" w:rsidR="00C56C3A" w:rsidRDefault="00C56C3A" w:rsidP="00C07AFA">
            <w:pPr>
              <w:rPr>
                <w:b/>
              </w:rPr>
            </w:pPr>
            <w:r>
              <w:rPr>
                <w:b/>
              </w:rPr>
              <w:t>Garant předmětu</w:t>
            </w:r>
          </w:p>
        </w:tc>
        <w:tc>
          <w:tcPr>
            <w:tcW w:w="6769" w:type="dxa"/>
            <w:gridSpan w:val="6"/>
            <w:tcBorders>
              <w:top w:val="nil"/>
            </w:tcBorders>
          </w:tcPr>
          <w:p w14:paraId="453210AE" w14:textId="77777777" w:rsidR="00C56C3A" w:rsidRDefault="00C56C3A" w:rsidP="00C07AFA">
            <w:r>
              <w:t>doc. Mgr. Roman Trušník, Ph.D.</w:t>
            </w:r>
          </w:p>
        </w:tc>
      </w:tr>
      <w:tr w:rsidR="00C56C3A" w14:paraId="31EE125E" w14:textId="77777777" w:rsidTr="00C07AFA">
        <w:trPr>
          <w:trHeight w:val="243"/>
        </w:trPr>
        <w:tc>
          <w:tcPr>
            <w:tcW w:w="3086" w:type="dxa"/>
            <w:tcBorders>
              <w:top w:val="nil"/>
            </w:tcBorders>
            <w:shd w:val="clear" w:color="auto" w:fill="F7CAAC"/>
          </w:tcPr>
          <w:p w14:paraId="76B3AD98" w14:textId="77777777" w:rsidR="00C56C3A" w:rsidRDefault="00C56C3A" w:rsidP="00C07AFA">
            <w:pPr>
              <w:rPr>
                <w:b/>
              </w:rPr>
            </w:pPr>
            <w:r>
              <w:rPr>
                <w:b/>
              </w:rPr>
              <w:t>Zapojení garanta do výuky předmětu</w:t>
            </w:r>
          </w:p>
        </w:tc>
        <w:tc>
          <w:tcPr>
            <w:tcW w:w="6769" w:type="dxa"/>
            <w:gridSpan w:val="6"/>
            <w:tcBorders>
              <w:top w:val="nil"/>
            </w:tcBorders>
          </w:tcPr>
          <w:p w14:paraId="6617964E" w14:textId="77777777" w:rsidR="00C56C3A" w:rsidRDefault="00C56C3A" w:rsidP="00C07AFA">
            <w:r>
              <w:t>100 %</w:t>
            </w:r>
          </w:p>
        </w:tc>
      </w:tr>
      <w:tr w:rsidR="00C56C3A" w14:paraId="5FD8280E" w14:textId="77777777" w:rsidTr="00C07AFA">
        <w:tc>
          <w:tcPr>
            <w:tcW w:w="3086" w:type="dxa"/>
            <w:shd w:val="clear" w:color="auto" w:fill="F7CAAC"/>
          </w:tcPr>
          <w:p w14:paraId="1543666F" w14:textId="77777777" w:rsidR="00C56C3A" w:rsidRDefault="00C56C3A" w:rsidP="00C07AFA">
            <w:pPr>
              <w:rPr>
                <w:b/>
              </w:rPr>
            </w:pPr>
            <w:r>
              <w:rPr>
                <w:b/>
              </w:rPr>
              <w:t>Vyučující</w:t>
            </w:r>
          </w:p>
        </w:tc>
        <w:tc>
          <w:tcPr>
            <w:tcW w:w="6769" w:type="dxa"/>
            <w:gridSpan w:val="6"/>
            <w:tcBorders>
              <w:bottom w:val="nil"/>
            </w:tcBorders>
          </w:tcPr>
          <w:p w14:paraId="55BD7256" w14:textId="77777777" w:rsidR="00C56C3A" w:rsidRDefault="00C56C3A" w:rsidP="00C07AFA">
            <w:r>
              <w:t>doc. Mgr. Roman Trušník, Ph.D.</w:t>
            </w:r>
          </w:p>
        </w:tc>
      </w:tr>
      <w:tr w:rsidR="00C56C3A" w14:paraId="56A41DF1" w14:textId="77777777" w:rsidTr="00C07AFA">
        <w:trPr>
          <w:trHeight w:val="554"/>
        </w:trPr>
        <w:tc>
          <w:tcPr>
            <w:tcW w:w="9855" w:type="dxa"/>
            <w:gridSpan w:val="7"/>
            <w:tcBorders>
              <w:top w:val="nil"/>
            </w:tcBorders>
          </w:tcPr>
          <w:p w14:paraId="028580A0" w14:textId="77777777" w:rsidR="00C56C3A" w:rsidRDefault="00C56C3A" w:rsidP="00C07AFA"/>
        </w:tc>
      </w:tr>
      <w:tr w:rsidR="00C56C3A" w14:paraId="6B156D99" w14:textId="77777777" w:rsidTr="00C07AFA">
        <w:tc>
          <w:tcPr>
            <w:tcW w:w="3086" w:type="dxa"/>
            <w:shd w:val="clear" w:color="auto" w:fill="F7CAAC"/>
          </w:tcPr>
          <w:p w14:paraId="711D79A5" w14:textId="77777777" w:rsidR="00C56C3A" w:rsidRDefault="00C56C3A" w:rsidP="00C07AFA">
            <w:pPr>
              <w:rPr>
                <w:b/>
              </w:rPr>
            </w:pPr>
            <w:r>
              <w:rPr>
                <w:b/>
              </w:rPr>
              <w:t>Stručná anotace předmětu</w:t>
            </w:r>
          </w:p>
        </w:tc>
        <w:tc>
          <w:tcPr>
            <w:tcW w:w="6769" w:type="dxa"/>
            <w:gridSpan w:val="6"/>
            <w:tcBorders>
              <w:bottom w:val="nil"/>
            </w:tcBorders>
          </w:tcPr>
          <w:p w14:paraId="12D0B0A5" w14:textId="77777777" w:rsidR="00C56C3A" w:rsidRDefault="00C56C3A" w:rsidP="00C07AFA"/>
        </w:tc>
      </w:tr>
      <w:tr w:rsidR="00C56C3A" w14:paraId="5DBCE3DA" w14:textId="77777777" w:rsidTr="00C07AFA">
        <w:trPr>
          <w:trHeight w:val="3938"/>
        </w:trPr>
        <w:tc>
          <w:tcPr>
            <w:tcW w:w="9855" w:type="dxa"/>
            <w:gridSpan w:val="7"/>
            <w:tcBorders>
              <w:top w:val="nil"/>
              <w:bottom w:val="single" w:sz="12" w:space="0" w:color="auto"/>
            </w:tcBorders>
          </w:tcPr>
          <w:p w14:paraId="301A879C" w14:textId="7F251D70" w:rsidR="00C56C3A" w:rsidRDefault="00C56C3A" w:rsidP="00C07AFA">
            <w:r>
              <w:t>Cílem předmětu je seznámit studenty s aktuální problematikou digital humanities, tj. využití digitálních metod a dat v humanitních vědách, zejména ve filologii. Studenti se seznámí jak se zdroji využitelných dat, tak se základními metodologickými přístupy k jejich analýze. Na základě případových studií se pak podrobněji seznámí s vybranými výzkumnými postupy. Systematická pozornost bude věnována i etickým otázkám, zejména při zneužívání metod digital humanities nebo využití či zneužití nevalidních výsledků získaných např. chybnými metodologickými postupy.</w:t>
            </w:r>
          </w:p>
          <w:p w14:paraId="04D13D6C" w14:textId="77777777" w:rsidR="00C56C3A" w:rsidRDefault="00C56C3A" w:rsidP="00C07AFA"/>
          <w:p w14:paraId="6A2E123A" w14:textId="77777777" w:rsidR="00C56C3A" w:rsidRDefault="00C56C3A" w:rsidP="00C07AFA">
            <w:r>
              <w:t>Obsah předmětu:</w:t>
            </w:r>
          </w:p>
          <w:p w14:paraId="047E2B8B" w14:textId="77777777" w:rsidR="00C56C3A" w:rsidRDefault="00C56C3A" w:rsidP="00C56C3A">
            <w:pPr>
              <w:pStyle w:val="Odstavecseseznamem"/>
              <w:numPr>
                <w:ilvl w:val="0"/>
                <w:numId w:val="99"/>
              </w:numPr>
              <w:suppressAutoHyphens w:val="0"/>
            </w:pPr>
            <w:r>
              <w:t>Etablování digital humanities</w:t>
            </w:r>
          </w:p>
          <w:p w14:paraId="77591942" w14:textId="77777777" w:rsidR="00C56C3A" w:rsidRDefault="00C56C3A" w:rsidP="00C56C3A">
            <w:pPr>
              <w:pStyle w:val="Odstavecseseznamem"/>
              <w:numPr>
                <w:ilvl w:val="0"/>
                <w:numId w:val="99"/>
              </w:numPr>
              <w:suppressAutoHyphens w:val="0"/>
            </w:pPr>
            <w:r>
              <w:t>Data: zdroje a korpusy, open data, data mining</w:t>
            </w:r>
          </w:p>
          <w:p w14:paraId="302AE7CC" w14:textId="77777777" w:rsidR="00C56C3A" w:rsidRDefault="00C56C3A" w:rsidP="00C56C3A">
            <w:pPr>
              <w:pStyle w:val="Odstavecseseznamem"/>
              <w:numPr>
                <w:ilvl w:val="0"/>
                <w:numId w:val="99"/>
              </w:numPr>
              <w:suppressAutoHyphens w:val="0"/>
            </w:pPr>
            <w:r>
              <w:t>Metody: analytické přístupy, kvalitativní a kvantitativní metody, vizualizace</w:t>
            </w:r>
          </w:p>
          <w:p w14:paraId="790B4975" w14:textId="77777777" w:rsidR="00C56C3A" w:rsidRDefault="00C56C3A" w:rsidP="00C56C3A">
            <w:pPr>
              <w:pStyle w:val="Odstavecseseznamem"/>
              <w:numPr>
                <w:ilvl w:val="0"/>
                <w:numId w:val="99"/>
              </w:numPr>
              <w:suppressAutoHyphens w:val="0"/>
            </w:pPr>
            <w:r>
              <w:t>Interdisciplinarita</w:t>
            </w:r>
          </w:p>
          <w:p w14:paraId="410E113A" w14:textId="77777777" w:rsidR="00C56C3A" w:rsidRDefault="00C56C3A" w:rsidP="00C56C3A">
            <w:pPr>
              <w:pStyle w:val="Odstavecseseznamem"/>
              <w:numPr>
                <w:ilvl w:val="0"/>
                <w:numId w:val="99"/>
              </w:numPr>
              <w:suppressAutoHyphens w:val="0"/>
            </w:pPr>
            <w:r>
              <w:t>Etika a digital humanities</w:t>
            </w:r>
          </w:p>
          <w:p w14:paraId="53B7C47F" w14:textId="77777777" w:rsidR="00C56C3A" w:rsidRDefault="00C56C3A" w:rsidP="00C56C3A">
            <w:pPr>
              <w:pStyle w:val="Odstavecseseznamem"/>
              <w:numPr>
                <w:ilvl w:val="0"/>
                <w:numId w:val="99"/>
              </w:numPr>
              <w:suppressAutoHyphens w:val="0"/>
            </w:pPr>
            <w:r>
              <w:t>Kritika digital humanities</w:t>
            </w:r>
          </w:p>
          <w:p w14:paraId="4BFA2197" w14:textId="77777777" w:rsidR="00C56C3A" w:rsidRDefault="00C56C3A" w:rsidP="00C56C3A">
            <w:pPr>
              <w:pStyle w:val="Odstavecseseznamem"/>
              <w:numPr>
                <w:ilvl w:val="0"/>
                <w:numId w:val="99"/>
              </w:numPr>
              <w:suppressAutoHyphens w:val="0"/>
            </w:pPr>
            <w:r>
              <w:t>Stylometrie</w:t>
            </w:r>
          </w:p>
          <w:p w14:paraId="55E77572" w14:textId="77777777" w:rsidR="00C56C3A" w:rsidRDefault="00C56C3A" w:rsidP="00C56C3A">
            <w:pPr>
              <w:pStyle w:val="Odstavecseseznamem"/>
              <w:numPr>
                <w:ilvl w:val="0"/>
                <w:numId w:val="99"/>
              </w:numPr>
              <w:suppressAutoHyphens w:val="0"/>
            </w:pPr>
            <w:r>
              <w:t>Analýza sentimentů</w:t>
            </w:r>
          </w:p>
          <w:p w14:paraId="2B917D38" w14:textId="77777777" w:rsidR="00C56C3A" w:rsidRDefault="00C56C3A" w:rsidP="00C56C3A">
            <w:pPr>
              <w:pStyle w:val="Odstavecseseznamem"/>
              <w:numPr>
                <w:ilvl w:val="0"/>
                <w:numId w:val="99"/>
              </w:numPr>
              <w:suppressAutoHyphens w:val="0"/>
            </w:pPr>
            <w:r>
              <w:t>Korpusová lingvistika</w:t>
            </w:r>
          </w:p>
          <w:p w14:paraId="077D88EA" w14:textId="77777777" w:rsidR="00C56C3A" w:rsidRDefault="00C56C3A" w:rsidP="00C56C3A">
            <w:pPr>
              <w:pStyle w:val="Odstavecseseznamem"/>
              <w:numPr>
                <w:ilvl w:val="0"/>
                <w:numId w:val="99"/>
              </w:numPr>
              <w:suppressAutoHyphens w:val="0"/>
            </w:pPr>
            <w:r>
              <w:t>Literární makroanalýza</w:t>
            </w:r>
          </w:p>
          <w:p w14:paraId="75FA3BFE" w14:textId="77777777" w:rsidR="00C56C3A" w:rsidRDefault="00C56C3A" w:rsidP="00C56C3A">
            <w:pPr>
              <w:pStyle w:val="Odstavecseseznamem"/>
              <w:numPr>
                <w:ilvl w:val="0"/>
                <w:numId w:val="99"/>
              </w:numPr>
              <w:suppressAutoHyphens w:val="0"/>
            </w:pPr>
            <w:r>
              <w:t>Lingvistická analýza sociálních médií</w:t>
            </w:r>
          </w:p>
          <w:p w14:paraId="1BDC67F3" w14:textId="77777777" w:rsidR="00C56C3A" w:rsidRDefault="00C56C3A" w:rsidP="00C56C3A">
            <w:pPr>
              <w:pStyle w:val="Odstavecseseznamem"/>
              <w:numPr>
                <w:ilvl w:val="0"/>
                <w:numId w:val="99"/>
              </w:numPr>
              <w:suppressAutoHyphens w:val="0"/>
            </w:pPr>
            <w:r>
              <w:t>Případové studie</w:t>
            </w:r>
          </w:p>
          <w:p w14:paraId="718CA5AC" w14:textId="77777777" w:rsidR="00C56C3A" w:rsidRDefault="00C56C3A" w:rsidP="00C07AFA"/>
          <w:p w14:paraId="3BBCB3DE" w14:textId="77777777" w:rsidR="00C56C3A" w:rsidRDefault="00C56C3A" w:rsidP="00C07AFA">
            <w:r>
              <w:t>Odborné znalosti – po absolvování předmětu prokazuje student znalosti:</w:t>
            </w:r>
          </w:p>
          <w:p w14:paraId="514D1334" w14:textId="77777777" w:rsidR="00C56C3A" w:rsidRDefault="00C56C3A" w:rsidP="00C56C3A">
            <w:pPr>
              <w:pStyle w:val="Odstavecseseznamem"/>
              <w:numPr>
                <w:ilvl w:val="0"/>
                <w:numId w:val="101"/>
              </w:numPr>
              <w:suppressAutoHyphens w:val="0"/>
            </w:pPr>
            <w:r>
              <w:t>popsat historii digital humanities i aktuální trendy</w:t>
            </w:r>
          </w:p>
          <w:p w14:paraId="14E69DA4" w14:textId="77777777" w:rsidR="00C56C3A" w:rsidRDefault="00C56C3A" w:rsidP="00C56C3A">
            <w:pPr>
              <w:pStyle w:val="Odstavecseseznamem"/>
              <w:numPr>
                <w:ilvl w:val="0"/>
                <w:numId w:val="101"/>
              </w:numPr>
              <w:suppressAutoHyphens w:val="0"/>
            </w:pPr>
            <w:r>
              <w:t>vysvětlit základní analytické přístupy</w:t>
            </w:r>
          </w:p>
          <w:p w14:paraId="6E3A57B2" w14:textId="77777777" w:rsidR="00C56C3A" w:rsidRDefault="00C56C3A" w:rsidP="00C56C3A">
            <w:pPr>
              <w:pStyle w:val="Odstavecseseznamem"/>
              <w:numPr>
                <w:ilvl w:val="0"/>
                <w:numId w:val="101"/>
              </w:numPr>
              <w:suppressAutoHyphens w:val="0"/>
            </w:pPr>
            <w:r>
              <w:t>vymezit etické i metodologické limity digital humanities</w:t>
            </w:r>
          </w:p>
          <w:p w14:paraId="4F432D91" w14:textId="77777777" w:rsidR="00C56C3A" w:rsidRDefault="00C56C3A" w:rsidP="00C56C3A">
            <w:pPr>
              <w:pStyle w:val="Odstavecseseznamem"/>
              <w:numPr>
                <w:ilvl w:val="0"/>
                <w:numId w:val="101"/>
              </w:numPr>
              <w:suppressAutoHyphens w:val="0"/>
            </w:pPr>
            <w:r>
              <w:t>popsat principy základních výzkumných přístupů</w:t>
            </w:r>
          </w:p>
          <w:p w14:paraId="5F37EEB6" w14:textId="77777777" w:rsidR="00C56C3A" w:rsidRDefault="00C56C3A" w:rsidP="00C07AFA"/>
          <w:p w14:paraId="7FCDB08D" w14:textId="77777777" w:rsidR="00C56C3A" w:rsidRDefault="00C56C3A" w:rsidP="00C07AFA">
            <w:r>
              <w:t>Odborné dovednosti – po absolvování předmětu prokazuje student dovednosti:</w:t>
            </w:r>
          </w:p>
          <w:p w14:paraId="10FB1BC5" w14:textId="77777777" w:rsidR="00C56C3A" w:rsidRDefault="00C56C3A" w:rsidP="00C56C3A">
            <w:pPr>
              <w:pStyle w:val="Odstavecseseznamem"/>
              <w:numPr>
                <w:ilvl w:val="0"/>
                <w:numId w:val="100"/>
              </w:numPr>
              <w:suppressAutoHyphens w:val="0"/>
            </w:pPr>
            <w:r>
              <w:t>dokázat identifikovat vhodnost či nevhodnost využití digital humanities pro řešení konkrétního výzkumného problému</w:t>
            </w:r>
          </w:p>
          <w:p w14:paraId="0C650280" w14:textId="77777777" w:rsidR="00C56C3A" w:rsidRDefault="00C56C3A" w:rsidP="00C56C3A">
            <w:pPr>
              <w:pStyle w:val="Odstavecseseznamem"/>
              <w:numPr>
                <w:ilvl w:val="0"/>
                <w:numId w:val="100"/>
              </w:numPr>
              <w:suppressAutoHyphens w:val="0"/>
            </w:pPr>
            <w:r>
              <w:t>navrhnout vhodnout metodu pro konkrétní výzkum</w:t>
            </w:r>
          </w:p>
          <w:p w14:paraId="1A1DA93E" w14:textId="77777777" w:rsidR="00C56C3A" w:rsidRDefault="00C56C3A" w:rsidP="00C56C3A">
            <w:pPr>
              <w:pStyle w:val="Odstavecseseznamem"/>
              <w:numPr>
                <w:ilvl w:val="0"/>
                <w:numId w:val="100"/>
              </w:numPr>
              <w:suppressAutoHyphens w:val="0"/>
            </w:pPr>
            <w:r>
              <w:t>identifikovat metodologická či etická pochybení dříve realizovaného výzkumu</w:t>
            </w:r>
          </w:p>
          <w:p w14:paraId="7EF26099" w14:textId="77777777" w:rsidR="00C56C3A" w:rsidRDefault="00C56C3A" w:rsidP="00C56C3A">
            <w:pPr>
              <w:pStyle w:val="Odstavecseseznamem"/>
              <w:numPr>
                <w:ilvl w:val="0"/>
                <w:numId w:val="100"/>
              </w:numPr>
              <w:suppressAutoHyphens w:val="0"/>
            </w:pPr>
            <w:r>
              <w:t>identifikovat možnosti využití a zneužití konkrétního výzkumu</w:t>
            </w:r>
          </w:p>
          <w:p w14:paraId="3370CCD0" w14:textId="77777777" w:rsidR="00C56C3A" w:rsidRDefault="00C56C3A" w:rsidP="00C07AFA"/>
          <w:p w14:paraId="096E0B87" w14:textId="77777777" w:rsidR="00C56C3A" w:rsidRDefault="00C56C3A" w:rsidP="00C07AFA"/>
        </w:tc>
      </w:tr>
    </w:tbl>
    <w:p w14:paraId="327E09A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F3634AE" w14:textId="77777777" w:rsidTr="00C07AFA">
        <w:trPr>
          <w:trHeight w:val="265"/>
        </w:trPr>
        <w:tc>
          <w:tcPr>
            <w:tcW w:w="3653" w:type="dxa"/>
            <w:tcBorders>
              <w:top w:val="single" w:sz="4" w:space="0" w:color="auto"/>
            </w:tcBorders>
            <w:shd w:val="clear" w:color="auto" w:fill="F7CAAC"/>
          </w:tcPr>
          <w:p w14:paraId="2845DF68"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1B985D0B" w14:textId="77777777" w:rsidR="00C56C3A" w:rsidRDefault="00C56C3A" w:rsidP="00C07AFA"/>
        </w:tc>
      </w:tr>
      <w:tr w:rsidR="00C56C3A" w14:paraId="1C747A24" w14:textId="77777777" w:rsidTr="00C07AFA">
        <w:trPr>
          <w:trHeight w:val="20"/>
        </w:trPr>
        <w:tc>
          <w:tcPr>
            <w:tcW w:w="9855" w:type="dxa"/>
            <w:gridSpan w:val="4"/>
            <w:tcBorders>
              <w:top w:val="nil"/>
            </w:tcBorders>
          </w:tcPr>
          <w:p w14:paraId="1D8FCE35" w14:textId="77777777" w:rsidR="00C56C3A" w:rsidRPr="00BD7BB3" w:rsidRDefault="00C56C3A" w:rsidP="00C07AFA">
            <w:pPr>
              <w:pStyle w:val="bb"/>
              <w:rPr>
                <w:b/>
              </w:rPr>
            </w:pPr>
            <w:r w:rsidRPr="00BD7BB3">
              <w:rPr>
                <w:b/>
              </w:rPr>
              <w:t>Základní literatura:</w:t>
            </w:r>
          </w:p>
          <w:p w14:paraId="30E6764F" w14:textId="77777777" w:rsidR="00C56C3A" w:rsidRDefault="00C56C3A" w:rsidP="00C07AFA">
            <w:pPr>
              <w:pStyle w:val="bb"/>
            </w:pPr>
            <w:r>
              <w:t xml:space="preserve">Adolphs, Svenja – Dawn, Knight (eds.). </w:t>
            </w:r>
            <w:r w:rsidRPr="000943BD">
              <w:rPr>
                <w:i/>
              </w:rPr>
              <w:t>The Routledge Handbook of English Language and Digital Humanities</w:t>
            </w:r>
            <w:r>
              <w:t>. London: Routledge, 2020.</w:t>
            </w:r>
          </w:p>
          <w:p w14:paraId="1455913D" w14:textId="77777777" w:rsidR="00C56C3A" w:rsidRDefault="00C56C3A" w:rsidP="00C07AFA">
            <w:pPr>
              <w:pStyle w:val="bb"/>
            </w:pPr>
            <w:r>
              <w:t xml:space="preserve">Jockers, Matthew L. </w:t>
            </w:r>
            <w:r w:rsidRPr="00246E1C">
              <w:rPr>
                <w:i/>
              </w:rPr>
              <w:t>Macroanalysis:</w:t>
            </w:r>
            <w:r>
              <w:t xml:space="preserve"> </w:t>
            </w:r>
            <w:r w:rsidRPr="000943BD">
              <w:rPr>
                <w:i/>
              </w:rPr>
              <w:t>Digital Methods and Literary History</w:t>
            </w:r>
            <w:r>
              <w:t>. Urbana: University of Illinois Press, 2013.</w:t>
            </w:r>
          </w:p>
          <w:p w14:paraId="31B19126" w14:textId="77777777" w:rsidR="00C56C3A" w:rsidRDefault="00C56C3A" w:rsidP="00C07AFA">
            <w:pPr>
              <w:pStyle w:val="bb"/>
            </w:pPr>
            <w:r>
              <w:t xml:space="preserve">Schwan, Anne – Thomson, Tara (eds.). </w:t>
            </w:r>
            <w:r w:rsidRPr="000943BD">
              <w:rPr>
                <w:i/>
              </w:rPr>
              <w:t>The Palgrave Handbook of Digital and Public Humanities</w:t>
            </w:r>
            <w:r>
              <w:t>. Cham: Palgrave Macmillan, 2022.</w:t>
            </w:r>
          </w:p>
          <w:p w14:paraId="041A3D4B" w14:textId="77777777" w:rsidR="00C56C3A" w:rsidRDefault="00C56C3A" w:rsidP="00C07AFA">
            <w:pPr>
              <w:pStyle w:val="bb"/>
            </w:pPr>
          </w:p>
          <w:p w14:paraId="7DAE1B97" w14:textId="77777777" w:rsidR="00C56C3A" w:rsidRPr="00BD7BB3" w:rsidRDefault="00C56C3A" w:rsidP="00C07AFA">
            <w:pPr>
              <w:pStyle w:val="bb"/>
              <w:rPr>
                <w:b/>
              </w:rPr>
            </w:pPr>
            <w:r w:rsidRPr="00BD7BB3">
              <w:rPr>
                <w:b/>
              </w:rPr>
              <w:t>Doporučená literatura:</w:t>
            </w:r>
          </w:p>
          <w:p w14:paraId="1B657CA6" w14:textId="77777777" w:rsidR="00C56C3A" w:rsidRDefault="00C56C3A" w:rsidP="00C07AFA">
            <w:pPr>
              <w:pStyle w:val="bb"/>
            </w:pPr>
            <w:r w:rsidRPr="00103150">
              <w:t xml:space="preserve">Dobson, James E. </w:t>
            </w:r>
            <w:r w:rsidRPr="00103150">
              <w:rPr>
                <w:i/>
              </w:rPr>
              <w:t>Critical Digital Humanities</w:t>
            </w:r>
            <w:r w:rsidRPr="00103150">
              <w:t>. Urbana: University of Illinois Press, 2019.</w:t>
            </w:r>
          </w:p>
          <w:p w14:paraId="1F6BAB79" w14:textId="77777777" w:rsidR="00C56C3A" w:rsidRDefault="00C56C3A" w:rsidP="00C07AFA">
            <w:pPr>
              <w:pStyle w:val="bb"/>
            </w:pPr>
            <w:r w:rsidRPr="000943BD">
              <w:t xml:space="preserve">Fiormonte, Domenico – Chaudhuri, Sukanta – Ricaurte, Paola (eds.). </w:t>
            </w:r>
            <w:r w:rsidRPr="000943BD">
              <w:rPr>
                <w:i/>
              </w:rPr>
              <w:t>Global Debates in the Digital Humanities</w:t>
            </w:r>
            <w:r w:rsidRPr="000943BD">
              <w:t>.</w:t>
            </w:r>
            <w:r>
              <w:t xml:space="preserve"> Minneapolis: University of Minnesota Press, 2022.</w:t>
            </w:r>
          </w:p>
          <w:p w14:paraId="009DF928" w14:textId="77777777" w:rsidR="00C56C3A" w:rsidRDefault="00C56C3A" w:rsidP="00C07AFA">
            <w:pPr>
              <w:pStyle w:val="bb"/>
            </w:pPr>
            <w:r w:rsidRPr="000943BD">
              <w:t xml:space="preserve">Ramsay, Stephen. </w:t>
            </w:r>
            <w:r w:rsidRPr="000943BD">
              <w:rPr>
                <w:i/>
              </w:rPr>
              <w:t>Reading Machines: Toward an Algorithmic Criticism</w:t>
            </w:r>
            <w:r w:rsidRPr="000943BD">
              <w:t>. Urbana: University of Illinois Press, 2011.</w:t>
            </w:r>
          </w:p>
          <w:p w14:paraId="476C2FD9" w14:textId="77777777" w:rsidR="00C56C3A" w:rsidRPr="00BD7BB3" w:rsidRDefault="00C56C3A" w:rsidP="00C07AFA"/>
        </w:tc>
      </w:tr>
      <w:tr w:rsidR="00C56C3A" w14:paraId="7F4E52C6"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B7E8202" w14:textId="77777777" w:rsidR="00C56C3A" w:rsidRDefault="00C56C3A" w:rsidP="00C07AFA">
            <w:pPr>
              <w:jc w:val="center"/>
              <w:rPr>
                <w:b/>
              </w:rPr>
            </w:pPr>
            <w:r>
              <w:rPr>
                <w:b/>
              </w:rPr>
              <w:t>Informace ke kombinované nebo distanční formě</w:t>
            </w:r>
          </w:p>
        </w:tc>
      </w:tr>
      <w:tr w:rsidR="00C56C3A" w14:paraId="23C063D6" w14:textId="77777777" w:rsidTr="00C07AFA">
        <w:tc>
          <w:tcPr>
            <w:tcW w:w="4787" w:type="dxa"/>
            <w:gridSpan w:val="2"/>
            <w:tcBorders>
              <w:top w:val="single" w:sz="2" w:space="0" w:color="auto"/>
            </w:tcBorders>
            <w:shd w:val="clear" w:color="auto" w:fill="F7CAAC"/>
          </w:tcPr>
          <w:p w14:paraId="7ACA8424" w14:textId="77777777" w:rsidR="00C56C3A" w:rsidRDefault="00C56C3A" w:rsidP="00C07AFA">
            <w:r>
              <w:rPr>
                <w:b/>
              </w:rPr>
              <w:t>Rozsah konzultací (soustředění)</w:t>
            </w:r>
          </w:p>
        </w:tc>
        <w:tc>
          <w:tcPr>
            <w:tcW w:w="889" w:type="dxa"/>
            <w:tcBorders>
              <w:top w:val="single" w:sz="2" w:space="0" w:color="auto"/>
            </w:tcBorders>
          </w:tcPr>
          <w:p w14:paraId="463C4FFD" w14:textId="77777777" w:rsidR="00C56C3A" w:rsidRDefault="00C56C3A" w:rsidP="00C07AFA"/>
        </w:tc>
        <w:tc>
          <w:tcPr>
            <w:tcW w:w="4179" w:type="dxa"/>
            <w:tcBorders>
              <w:top w:val="single" w:sz="2" w:space="0" w:color="auto"/>
            </w:tcBorders>
            <w:shd w:val="clear" w:color="auto" w:fill="F7CAAC"/>
          </w:tcPr>
          <w:p w14:paraId="12D580F1" w14:textId="77777777" w:rsidR="00C56C3A" w:rsidRDefault="00C56C3A" w:rsidP="00C07AFA">
            <w:pPr>
              <w:rPr>
                <w:b/>
              </w:rPr>
            </w:pPr>
            <w:r>
              <w:rPr>
                <w:b/>
              </w:rPr>
              <w:t xml:space="preserve">hodin </w:t>
            </w:r>
          </w:p>
        </w:tc>
      </w:tr>
      <w:tr w:rsidR="00C56C3A" w14:paraId="19E928EE" w14:textId="77777777" w:rsidTr="00C07AFA">
        <w:tc>
          <w:tcPr>
            <w:tcW w:w="9855" w:type="dxa"/>
            <w:gridSpan w:val="4"/>
            <w:shd w:val="clear" w:color="auto" w:fill="F7CAAC"/>
          </w:tcPr>
          <w:p w14:paraId="26C2CAC2" w14:textId="77777777" w:rsidR="00C56C3A" w:rsidRDefault="00C56C3A" w:rsidP="00C07AFA">
            <w:pPr>
              <w:rPr>
                <w:b/>
              </w:rPr>
            </w:pPr>
            <w:r>
              <w:rPr>
                <w:b/>
              </w:rPr>
              <w:t>Informace o způsobu kontaktu s vyučujícím</w:t>
            </w:r>
          </w:p>
        </w:tc>
      </w:tr>
      <w:tr w:rsidR="00C56C3A" w14:paraId="7D037007" w14:textId="77777777" w:rsidTr="00C07AFA">
        <w:trPr>
          <w:trHeight w:val="1373"/>
        </w:trPr>
        <w:tc>
          <w:tcPr>
            <w:tcW w:w="9855" w:type="dxa"/>
            <w:gridSpan w:val="4"/>
          </w:tcPr>
          <w:p w14:paraId="20D3EBA2" w14:textId="77777777" w:rsidR="00C56C3A" w:rsidRDefault="00C56C3A" w:rsidP="00C07AFA"/>
        </w:tc>
      </w:tr>
    </w:tbl>
    <w:p w14:paraId="07EDB601" w14:textId="77777777" w:rsidR="00C56C3A" w:rsidRDefault="00C56C3A" w:rsidP="00C56C3A"/>
    <w:p w14:paraId="456C08C6" w14:textId="77777777" w:rsidR="00C56C3A" w:rsidRDefault="00C56C3A" w:rsidP="00C56C3A">
      <w:r>
        <w:br w:type="page"/>
      </w:r>
    </w:p>
    <w:p w14:paraId="5C99678C" w14:textId="77777777" w:rsidR="00C56C3A" w:rsidRDefault="00C56C3A" w:rsidP="00C56C3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E7CD8A0" w14:textId="77777777" w:rsidTr="00C07AFA">
        <w:tc>
          <w:tcPr>
            <w:tcW w:w="9855" w:type="dxa"/>
            <w:gridSpan w:val="7"/>
            <w:tcBorders>
              <w:bottom w:val="double" w:sz="4" w:space="0" w:color="auto"/>
            </w:tcBorders>
            <w:shd w:val="clear" w:color="auto" w:fill="BDD6EE"/>
          </w:tcPr>
          <w:p w14:paraId="04265AFA" w14:textId="77777777" w:rsidR="00C56C3A" w:rsidRDefault="00C56C3A" w:rsidP="00C07AFA">
            <w:pPr>
              <w:rPr>
                <w:b/>
                <w:sz w:val="28"/>
              </w:rPr>
            </w:pPr>
            <w:r>
              <w:br w:type="page"/>
            </w:r>
            <w:r>
              <w:rPr>
                <w:b/>
                <w:sz w:val="28"/>
              </w:rPr>
              <w:t>B-III – Charakteristika studijního předmětu</w:t>
            </w:r>
          </w:p>
        </w:tc>
      </w:tr>
      <w:tr w:rsidR="00C56C3A" w14:paraId="6BC18F26" w14:textId="77777777" w:rsidTr="00C07AFA">
        <w:tc>
          <w:tcPr>
            <w:tcW w:w="3086" w:type="dxa"/>
            <w:tcBorders>
              <w:top w:val="double" w:sz="4" w:space="0" w:color="auto"/>
            </w:tcBorders>
            <w:shd w:val="clear" w:color="auto" w:fill="F7CAAC"/>
          </w:tcPr>
          <w:p w14:paraId="268F479F"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61BB5BE7" w14:textId="77777777" w:rsidR="00C56C3A" w:rsidRDefault="00C56C3A" w:rsidP="00C07AFA">
            <w:r>
              <w:t>Jazykové praktikum 2</w:t>
            </w:r>
          </w:p>
        </w:tc>
      </w:tr>
      <w:tr w:rsidR="00C56C3A" w14:paraId="39F47E6D" w14:textId="77777777" w:rsidTr="00C07AFA">
        <w:tc>
          <w:tcPr>
            <w:tcW w:w="3086" w:type="dxa"/>
            <w:shd w:val="clear" w:color="auto" w:fill="F7CAAC"/>
          </w:tcPr>
          <w:p w14:paraId="7B9D83A9" w14:textId="77777777" w:rsidR="00C56C3A" w:rsidRDefault="00C56C3A" w:rsidP="00C07AFA">
            <w:pPr>
              <w:rPr>
                <w:b/>
              </w:rPr>
            </w:pPr>
            <w:r>
              <w:rPr>
                <w:b/>
              </w:rPr>
              <w:t>Typ předmětu</w:t>
            </w:r>
          </w:p>
        </w:tc>
        <w:tc>
          <w:tcPr>
            <w:tcW w:w="3406" w:type="dxa"/>
            <w:gridSpan w:val="3"/>
          </w:tcPr>
          <w:p w14:paraId="64D0E919" w14:textId="1DDEF6B9" w:rsidR="00C56C3A" w:rsidRDefault="00620367" w:rsidP="00C07AFA">
            <w:r>
              <w:t>pp</w:t>
            </w:r>
          </w:p>
        </w:tc>
        <w:tc>
          <w:tcPr>
            <w:tcW w:w="2695" w:type="dxa"/>
            <w:gridSpan w:val="2"/>
            <w:shd w:val="clear" w:color="auto" w:fill="F7CAAC"/>
          </w:tcPr>
          <w:p w14:paraId="3D8B43EA" w14:textId="77777777" w:rsidR="00C56C3A" w:rsidRDefault="00C56C3A" w:rsidP="00C07AFA">
            <w:r>
              <w:rPr>
                <w:b/>
              </w:rPr>
              <w:t>doporučený ročník / semestr</w:t>
            </w:r>
          </w:p>
        </w:tc>
        <w:tc>
          <w:tcPr>
            <w:tcW w:w="668" w:type="dxa"/>
          </w:tcPr>
          <w:p w14:paraId="22B94E10" w14:textId="77777777" w:rsidR="00C56C3A" w:rsidRDefault="00C56C3A" w:rsidP="00C07AFA">
            <w:r>
              <w:t>1/LS</w:t>
            </w:r>
          </w:p>
        </w:tc>
      </w:tr>
      <w:tr w:rsidR="00C56C3A" w14:paraId="4954854E" w14:textId="77777777" w:rsidTr="00C07AFA">
        <w:tc>
          <w:tcPr>
            <w:tcW w:w="3086" w:type="dxa"/>
            <w:shd w:val="clear" w:color="auto" w:fill="F7CAAC"/>
          </w:tcPr>
          <w:p w14:paraId="73A2E16E" w14:textId="77777777" w:rsidR="00C56C3A" w:rsidRDefault="00C56C3A" w:rsidP="00C07AFA">
            <w:pPr>
              <w:rPr>
                <w:b/>
              </w:rPr>
            </w:pPr>
            <w:r>
              <w:rPr>
                <w:b/>
              </w:rPr>
              <w:t>Rozsah studijního předmětu</w:t>
            </w:r>
          </w:p>
        </w:tc>
        <w:tc>
          <w:tcPr>
            <w:tcW w:w="1701" w:type="dxa"/>
          </w:tcPr>
          <w:p w14:paraId="4AAF1DE4" w14:textId="77777777" w:rsidR="00C56C3A" w:rsidRDefault="00C56C3A" w:rsidP="00C07AFA">
            <w:r>
              <w:t>0p + 28s</w:t>
            </w:r>
          </w:p>
        </w:tc>
        <w:tc>
          <w:tcPr>
            <w:tcW w:w="889" w:type="dxa"/>
            <w:shd w:val="clear" w:color="auto" w:fill="F7CAAC"/>
          </w:tcPr>
          <w:p w14:paraId="3B1A8114" w14:textId="77777777" w:rsidR="00C56C3A" w:rsidRDefault="00C56C3A" w:rsidP="00C07AFA">
            <w:pPr>
              <w:rPr>
                <w:b/>
              </w:rPr>
            </w:pPr>
            <w:r>
              <w:rPr>
                <w:b/>
              </w:rPr>
              <w:t xml:space="preserve">hod. </w:t>
            </w:r>
          </w:p>
        </w:tc>
        <w:tc>
          <w:tcPr>
            <w:tcW w:w="816" w:type="dxa"/>
          </w:tcPr>
          <w:p w14:paraId="02D6C086" w14:textId="77777777" w:rsidR="00C56C3A" w:rsidRDefault="00C56C3A" w:rsidP="00C07AFA">
            <w:r>
              <w:t>28</w:t>
            </w:r>
          </w:p>
        </w:tc>
        <w:tc>
          <w:tcPr>
            <w:tcW w:w="2156" w:type="dxa"/>
            <w:shd w:val="clear" w:color="auto" w:fill="F7CAAC"/>
          </w:tcPr>
          <w:p w14:paraId="03A48982" w14:textId="77777777" w:rsidR="00C56C3A" w:rsidRDefault="00C56C3A" w:rsidP="00C07AFA">
            <w:pPr>
              <w:rPr>
                <w:b/>
              </w:rPr>
            </w:pPr>
            <w:r>
              <w:rPr>
                <w:b/>
              </w:rPr>
              <w:t>kreditů</w:t>
            </w:r>
          </w:p>
        </w:tc>
        <w:tc>
          <w:tcPr>
            <w:tcW w:w="1207" w:type="dxa"/>
            <w:gridSpan w:val="2"/>
          </w:tcPr>
          <w:p w14:paraId="5A3BF5E0" w14:textId="77777777" w:rsidR="00C56C3A" w:rsidRDefault="00C56C3A" w:rsidP="00C07AFA">
            <w:r>
              <w:t>4</w:t>
            </w:r>
          </w:p>
        </w:tc>
      </w:tr>
      <w:tr w:rsidR="00C56C3A" w14:paraId="55CC52DE" w14:textId="77777777" w:rsidTr="00C07AFA">
        <w:tc>
          <w:tcPr>
            <w:tcW w:w="3086" w:type="dxa"/>
            <w:shd w:val="clear" w:color="auto" w:fill="F7CAAC"/>
          </w:tcPr>
          <w:p w14:paraId="4A8AE451" w14:textId="77777777" w:rsidR="00C56C3A" w:rsidRDefault="00C56C3A" w:rsidP="00C07AFA">
            <w:pPr>
              <w:rPr>
                <w:b/>
                <w:sz w:val="22"/>
              </w:rPr>
            </w:pPr>
            <w:r>
              <w:rPr>
                <w:b/>
              </w:rPr>
              <w:t>Prerekvizity, korekvizity, ekvivalence</w:t>
            </w:r>
          </w:p>
        </w:tc>
        <w:tc>
          <w:tcPr>
            <w:tcW w:w="6769" w:type="dxa"/>
            <w:gridSpan w:val="6"/>
          </w:tcPr>
          <w:p w14:paraId="4D65CF3E" w14:textId="77777777" w:rsidR="00C56C3A" w:rsidRDefault="00C56C3A" w:rsidP="00C07AFA"/>
        </w:tc>
      </w:tr>
      <w:tr w:rsidR="00C56C3A" w14:paraId="3A371710" w14:textId="77777777" w:rsidTr="00C07AFA">
        <w:tc>
          <w:tcPr>
            <w:tcW w:w="3086" w:type="dxa"/>
            <w:shd w:val="clear" w:color="auto" w:fill="F7CAAC"/>
          </w:tcPr>
          <w:p w14:paraId="1A93E438" w14:textId="77777777" w:rsidR="00C56C3A" w:rsidRDefault="00C56C3A" w:rsidP="00C07AFA">
            <w:pPr>
              <w:rPr>
                <w:b/>
              </w:rPr>
            </w:pPr>
            <w:r>
              <w:rPr>
                <w:b/>
              </w:rPr>
              <w:t>Způsob ověření studijních výsledků</w:t>
            </w:r>
          </w:p>
        </w:tc>
        <w:tc>
          <w:tcPr>
            <w:tcW w:w="3406" w:type="dxa"/>
            <w:gridSpan w:val="3"/>
          </w:tcPr>
          <w:p w14:paraId="36A6FC74" w14:textId="77777777" w:rsidR="00C56C3A" w:rsidRDefault="00C56C3A" w:rsidP="00C07AFA">
            <w:r>
              <w:t>Klz</w:t>
            </w:r>
          </w:p>
          <w:p w14:paraId="3F2FCC40" w14:textId="77777777" w:rsidR="00C56C3A" w:rsidRDefault="00C56C3A" w:rsidP="00C07AFA"/>
        </w:tc>
        <w:tc>
          <w:tcPr>
            <w:tcW w:w="2156" w:type="dxa"/>
            <w:shd w:val="clear" w:color="auto" w:fill="F7CAAC"/>
          </w:tcPr>
          <w:p w14:paraId="27BB927C" w14:textId="77777777" w:rsidR="00C56C3A" w:rsidRDefault="00C56C3A" w:rsidP="00C07AFA">
            <w:pPr>
              <w:rPr>
                <w:b/>
              </w:rPr>
            </w:pPr>
            <w:r>
              <w:rPr>
                <w:b/>
              </w:rPr>
              <w:t>Forma výuky</w:t>
            </w:r>
          </w:p>
        </w:tc>
        <w:tc>
          <w:tcPr>
            <w:tcW w:w="1207" w:type="dxa"/>
            <w:gridSpan w:val="2"/>
          </w:tcPr>
          <w:p w14:paraId="61EF73B7" w14:textId="77777777" w:rsidR="00C56C3A" w:rsidRDefault="00C56C3A" w:rsidP="00C07AFA">
            <w:r>
              <w:t>seminář</w:t>
            </w:r>
          </w:p>
        </w:tc>
      </w:tr>
      <w:tr w:rsidR="00C56C3A" w14:paraId="5D7B9947" w14:textId="77777777" w:rsidTr="00C07AFA">
        <w:tc>
          <w:tcPr>
            <w:tcW w:w="3086" w:type="dxa"/>
            <w:shd w:val="clear" w:color="auto" w:fill="F7CAAC"/>
          </w:tcPr>
          <w:p w14:paraId="6E7C83A5"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39D3520B" w14:textId="77777777" w:rsidR="00C56C3A" w:rsidRPr="005D4D22" w:rsidRDefault="00C56C3A" w:rsidP="00C07AFA">
            <w:pPr>
              <w:rPr>
                <w:b/>
              </w:rPr>
            </w:pPr>
            <w:r w:rsidRPr="005D4D22">
              <w:rPr>
                <w:b/>
              </w:rPr>
              <w:t>Požadavky k zápočtu:</w:t>
            </w:r>
          </w:p>
          <w:p w14:paraId="7AFF48A2" w14:textId="77777777" w:rsidR="00C56C3A" w:rsidRDefault="00C56C3A" w:rsidP="00C07AFA">
            <w:r>
              <w:t>Aktivní účast na seminářích (80 %)</w:t>
            </w:r>
          </w:p>
          <w:p w14:paraId="2E926A7C" w14:textId="77777777" w:rsidR="00C56C3A" w:rsidRDefault="00C56C3A" w:rsidP="00C07AFA">
            <w:r>
              <w:t>Plnění zadaných úkolů</w:t>
            </w:r>
          </w:p>
          <w:p w14:paraId="420BE5CC" w14:textId="77777777" w:rsidR="00C56C3A" w:rsidRDefault="00C56C3A" w:rsidP="00C07AFA">
            <w:r>
              <w:t>Úspěšné absolvování závěrečného testu s písemnou a ústní částí</w:t>
            </w:r>
          </w:p>
        </w:tc>
      </w:tr>
      <w:tr w:rsidR="00C56C3A" w14:paraId="3B94EA06" w14:textId="77777777" w:rsidTr="00C07AFA">
        <w:trPr>
          <w:trHeight w:val="20"/>
        </w:trPr>
        <w:tc>
          <w:tcPr>
            <w:tcW w:w="9855" w:type="dxa"/>
            <w:gridSpan w:val="7"/>
            <w:tcBorders>
              <w:top w:val="nil"/>
            </w:tcBorders>
          </w:tcPr>
          <w:p w14:paraId="69B40E49" w14:textId="77777777" w:rsidR="00C56C3A" w:rsidRDefault="00C56C3A" w:rsidP="00C07AFA"/>
        </w:tc>
      </w:tr>
      <w:tr w:rsidR="00C56C3A" w14:paraId="34A5E78E" w14:textId="77777777" w:rsidTr="00C07AFA">
        <w:trPr>
          <w:trHeight w:val="197"/>
        </w:trPr>
        <w:tc>
          <w:tcPr>
            <w:tcW w:w="3086" w:type="dxa"/>
            <w:tcBorders>
              <w:top w:val="nil"/>
            </w:tcBorders>
            <w:shd w:val="clear" w:color="auto" w:fill="F7CAAC"/>
          </w:tcPr>
          <w:p w14:paraId="5AE2CA69" w14:textId="77777777" w:rsidR="00C56C3A" w:rsidRDefault="00C56C3A" w:rsidP="00C07AFA">
            <w:pPr>
              <w:rPr>
                <w:b/>
              </w:rPr>
            </w:pPr>
            <w:r>
              <w:rPr>
                <w:b/>
              </w:rPr>
              <w:t>Garant předmětu</w:t>
            </w:r>
          </w:p>
        </w:tc>
        <w:tc>
          <w:tcPr>
            <w:tcW w:w="6769" w:type="dxa"/>
            <w:gridSpan w:val="6"/>
            <w:tcBorders>
              <w:top w:val="nil"/>
            </w:tcBorders>
          </w:tcPr>
          <w:p w14:paraId="497BFD01" w14:textId="77777777" w:rsidR="00C56C3A" w:rsidRDefault="00C56C3A" w:rsidP="00C07AFA">
            <w:r>
              <w:t>Daniel Sampey, MFA</w:t>
            </w:r>
          </w:p>
        </w:tc>
      </w:tr>
      <w:tr w:rsidR="00C56C3A" w14:paraId="58E88527" w14:textId="77777777" w:rsidTr="00C07AFA">
        <w:trPr>
          <w:trHeight w:val="243"/>
        </w:trPr>
        <w:tc>
          <w:tcPr>
            <w:tcW w:w="3086" w:type="dxa"/>
            <w:tcBorders>
              <w:top w:val="nil"/>
            </w:tcBorders>
            <w:shd w:val="clear" w:color="auto" w:fill="F7CAAC"/>
          </w:tcPr>
          <w:p w14:paraId="5BB10468" w14:textId="77777777" w:rsidR="00C56C3A" w:rsidRDefault="00C56C3A" w:rsidP="00C07AFA">
            <w:pPr>
              <w:rPr>
                <w:b/>
              </w:rPr>
            </w:pPr>
            <w:r>
              <w:rPr>
                <w:b/>
              </w:rPr>
              <w:t>Zapojení garanta do výuky předmětu</w:t>
            </w:r>
          </w:p>
        </w:tc>
        <w:tc>
          <w:tcPr>
            <w:tcW w:w="6769" w:type="dxa"/>
            <w:gridSpan w:val="6"/>
            <w:tcBorders>
              <w:top w:val="nil"/>
            </w:tcBorders>
          </w:tcPr>
          <w:p w14:paraId="3102F11C" w14:textId="77777777" w:rsidR="00C56C3A" w:rsidRDefault="00C56C3A" w:rsidP="00C07AFA">
            <w:r>
              <w:t>100 %</w:t>
            </w:r>
          </w:p>
        </w:tc>
      </w:tr>
      <w:tr w:rsidR="00C56C3A" w14:paraId="21BC8AEE" w14:textId="77777777" w:rsidTr="00C07AFA">
        <w:tc>
          <w:tcPr>
            <w:tcW w:w="3086" w:type="dxa"/>
            <w:shd w:val="clear" w:color="auto" w:fill="F7CAAC"/>
          </w:tcPr>
          <w:p w14:paraId="6B491C08" w14:textId="77777777" w:rsidR="00C56C3A" w:rsidRDefault="00C56C3A" w:rsidP="00C07AFA">
            <w:pPr>
              <w:rPr>
                <w:b/>
              </w:rPr>
            </w:pPr>
            <w:r>
              <w:rPr>
                <w:b/>
              </w:rPr>
              <w:t>Vyučující</w:t>
            </w:r>
          </w:p>
        </w:tc>
        <w:tc>
          <w:tcPr>
            <w:tcW w:w="6769" w:type="dxa"/>
            <w:gridSpan w:val="6"/>
            <w:tcBorders>
              <w:bottom w:val="nil"/>
            </w:tcBorders>
          </w:tcPr>
          <w:p w14:paraId="6EC54A33" w14:textId="77777777" w:rsidR="00C56C3A" w:rsidRDefault="00C56C3A" w:rsidP="00C07AFA">
            <w:r>
              <w:t>Daniel Sampey, MFA</w:t>
            </w:r>
          </w:p>
        </w:tc>
      </w:tr>
      <w:tr w:rsidR="00C56C3A" w14:paraId="4E416E72" w14:textId="77777777" w:rsidTr="00C07AFA">
        <w:trPr>
          <w:trHeight w:val="20"/>
        </w:trPr>
        <w:tc>
          <w:tcPr>
            <w:tcW w:w="9855" w:type="dxa"/>
            <w:gridSpan w:val="7"/>
            <w:tcBorders>
              <w:top w:val="nil"/>
            </w:tcBorders>
          </w:tcPr>
          <w:p w14:paraId="592A7E70" w14:textId="77777777" w:rsidR="00C56C3A" w:rsidRDefault="00C56C3A" w:rsidP="00C07AFA"/>
        </w:tc>
      </w:tr>
      <w:tr w:rsidR="00C56C3A" w14:paraId="76EF7E41" w14:textId="77777777" w:rsidTr="00C07AFA">
        <w:tc>
          <w:tcPr>
            <w:tcW w:w="3086" w:type="dxa"/>
            <w:shd w:val="clear" w:color="auto" w:fill="F7CAAC"/>
          </w:tcPr>
          <w:p w14:paraId="3F36EA80" w14:textId="77777777" w:rsidR="00C56C3A" w:rsidRDefault="00C56C3A" w:rsidP="00C07AFA">
            <w:pPr>
              <w:rPr>
                <w:b/>
              </w:rPr>
            </w:pPr>
            <w:r>
              <w:rPr>
                <w:b/>
              </w:rPr>
              <w:t>Stručná anotace předmětu</w:t>
            </w:r>
          </w:p>
        </w:tc>
        <w:tc>
          <w:tcPr>
            <w:tcW w:w="6769" w:type="dxa"/>
            <w:gridSpan w:val="6"/>
            <w:tcBorders>
              <w:bottom w:val="nil"/>
            </w:tcBorders>
          </w:tcPr>
          <w:p w14:paraId="38CEF73C" w14:textId="77777777" w:rsidR="00C56C3A" w:rsidRDefault="00C56C3A" w:rsidP="00C07AFA"/>
        </w:tc>
      </w:tr>
      <w:tr w:rsidR="00C56C3A" w14:paraId="4BECB6D2" w14:textId="77777777" w:rsidTr="00C07AFA">
        <w:trPr>
          <w:trHeight w:val="3938"/>
        </w:trPr>
        <w:tc>
          <w:tcPr>
            <w:tcW w:w="9855" w:type="dxa"/>
            <w:gridSpan w:val="7"/>
            <w:tcBorders>
              <w:top w:val="nil"/>
              <w:bottom w:val="single" w:sz="12" w:space="0" w:color="auto"/>
            </w:tcBorders>
          </w:tcPr>
          <w:p w14:paraId="5CCB6C10" w14:textId="77777777" w:rsidR="00C56C3A" w:rsidRDefault="00C56C3A" w:rsidP="00C07AFA">
            <w:pPr>
              <w:rPr>
                <w:bCs/>
              </w:rPr>
            </w:pPr>
            <w:r w:rsidRPr="00DC6754">
              <w:rPr>
                <w:bCs/>
              </w:rPr>
              <w:t xml:space="preserve">Cílem je osvojit si široké spektrum jazykových prostředků a naučit se je adekvátně používat v konkrétních situacích. Těžiště kurzu spočívá v upevňování a prohlubování gramatických a lexikálních prostředků. Konečným cílem seminářů </w:t>
            </w:r>
            <w:r>
              <w:t xml:space="preserve">Jazyková cvičení 1-3 </w:t>
            </w:r>
            <w:r w:rsidRPr="00DC6754">
              <w:rPr>
                <w:bCs/>
              </w:rPr>
              <w:t xml:space="preserve">je </w:t>
            </w:r>
            <w:r>
              <w:rPr>
                <w:bCs/>
              </w:rPr>
              <w:t>znalost jazyka na úrovni SERR C2</w:t>
            </w:r>
            <w:r w:rsidRPr="00DC6754">
              <w:rPr>
                <w:bCs/>
              </w:rPr>
              <w:t>.</w:t>
            </w:r>
          </w:p>
          <w:p w14:paraId="02FD83BF" w14:textId="77777777" w:rsidR="00C56C3A" w:rsidRDefault="00C56C3A" w:rsidP="00C07AFA">
            <w:pPr>
              <w:rPr>
                <w:bCs/>
              </w:rPr>
            </w:pPr>
          </w:p>
          <w:p w14:paraId="214E21E1" w14:textId="151BD38D" w:rsidR="00F73EB6" w:rsidRDefault="00C56C3A" w:rsidP="00154483">
            <w:r>
              <w:t xml:space="preserve">Předmět je zaměřen na všestranný rozvoj komunikativní kompetence studentů v anglickém jazyce. Důraz je kladen na rozvíjení schopnosti studentů používat cizí jazyk jako prostředek komunikace v mluveném i psaném projevu. Součástí kurzu je také procvičování a prohlubování poslechových dovedností na úrovni </w:t>
            </w:r>
            <w:r>
              <w:rPr>
                <w:bCs/>
              </w:rPr>
              <w:t xml:space="preserve">SERR </w:t>
            </w:r>
            <w:r w:rsidR="00001E45">
              <w:rPr>
                <w:bCs/>
              </w:rPr>
              <w:t>C1+</w:t>
            </w:r>
            <w:r>
              <w:rPr>
                <w:bCs/>
              </w:rPr>
              <w:t xml:space="preserve">. </w:t>
            </w:r>
            <w:r w:rsidR="00154483">
              <w:t>D</w:t>
            </w:r>
            <w:r w:rsidR="00EA27B0">
              <w:t>ůraz je kladen na práci s </w:t>
            </w:r>
            <w:r w:rsidR="00154483">
              <w:t xml:space="preserve">autentickým jazykovým materiálem odpovídající úrovně. </w:t>
            </w:r>
          </w:p>
          <w:p w14:paraId="5DD8759B" w14:textId="77777777" w:rsidR="00F73EB6" w:rsidRDefault="00F73EB6" w:rsidP="00154483"/>
          <w:p w14:paraId="5D729A30" w14:textId="096092FC" w:rsidR="00C56C3A" w:rsidRDefault="00154483" w:rsidP="00C07AFA">
            <w:r>
              <w:t xml:space="preserve">Obsah </w:t>
            </w:r>
            <w:r w:rsidR="00F73EB6">
              <w:t>předmětu</w:t>
            </w:r>
            <w:r>
              <w:t>:</w:t>
            </w:r>
          </w:p>
          <w:p w14:paraId="10920AC4" w14:textId="77777777" w:rsidR="00C56C3A" w:rsidRDefault="00C56C3A" w:rsidP="00C56C3A">
            <w:pPr>
              <w:pStyle w:val="Odstavecseseznamem"/>
              <w:numPr>
                <w:ilvl w:val="0"/>
                <w:numId w:val="15"/>
              </w:numPr>
              <w:suppressAutoHyphens w:val="0"/>
            </w:pPr>
            <w:r>
              <w:t>Slovesné vzory včetně gerundií a infinitivů</w:t>
            </w:r>
          </w:p>
          <w:p w14:paraId="4DB3C730" w14:textId="77777777" w:rsidR="00C56C3A" w:rsidRDefault="00C56C3A" w:rsidP="00C56C3A">
            <w:pPr>
              <w:pStyle w:val="Odstavecseseznamem"/>
              <w:numPr>
                <w:ilvl w:val="0"/>
                <w:numId w:val="15"/>
              </w:numPr>
              <w:suppressAutoHyphens w:val="0"/>
            </w:pPr>
            <w:r>
              <w:t xml:space="preserve">Kondicionály </w:t>
            </w:r>
          </w:p>
          <w:p w14:paraId="04ED48F1" w14:textId="77777777" w:rsidR="00C56C3A" w:rsidRDefault="00C56C3A" w:rsidP="00C56C3A">
            <w:pPr>
              <w:pStyle w:val="Odstavecseseznamem"/>
              <w:numPr>
                <w:ilvl w:val="0"/>
                <w:numId w:val="15"/>
              </w:numPr>
              <w:suppressAutoHyphens w:val="0"/>
            </w:pPr>
            <w:r>
              <w:t>Pokročilé modální slovesné struktury</w:t>
            </w:r>
          </w:p>
          <w:p w14:paraId="1E140A7D" w14:textId="58F379C1" w:rsidR="00C56C3A" w:rsidRDefault="00154483" w:rsidP="00C56C3A">
            <w:pPr>
              <w:pStyle w:val="Odstavecseseznamem"/>
              <w:numPr>
                <w:ilvl w:val="0"/>
                <w:numId w:val="15"/>
              </w:numPr>
              <w:suppressAutoHyphens w:val="0"/>
            </w:pPr>
            <w:r>
              <w:t>Vyjadřování budoucnosti</w:t>
            </w:r>
          </w:p>
          <w:p w14:paraId="01E31516" w14:textId="77777777" w:rsidR="00C56C3A" w:rsidRDefault="00C56C3A" w:rsidP="00C56C3A">
            <w:pPr>
              <w:pStyle w:val="Odstavecseseznamem"/>
              <w:numPr>
                <w:ilvl w:val="0"/>
                <w:numId w:val="15"/>
              </w:numPr>
              <w:suppressAutoHyphens w:val="0"/>
            </w:pPr>
            <w:r>
              <w:t>Složená podstatná jména a přivlastňovací tvary</w:t>
            </w:r>
          </w:p>
          <w:p w14:paraId="7FAC9EE4" w14:textId="77777777" w:rsidR="00C56C3A" w:rsidRDefault="00C56C3A" w:rsidP="00C56C3A">
            <w:pPr>
              <w:pStyle w:val="Odstavecseseznamem"/>
              <w:numPr>
                <w:ilvl w:val="0"/>
                <w:numId w:val="15"/>
              </w:numPr>
              <w:suppressAutoHyphens w:val="0"/>
            </w:pPr>
            <w:r>
              <w:t>Vztažné věty</w:t>
            </w:r>
          </w:p>
          <w:p w14:paraId="1C588FFC" w14:textId="77777777" w:rsidR="00C56C3A" w:rsidRDefault="00C56C3A" w:rsidP="00C56C3A">
            <w:pPr>
              <w:pStyle w:val="Odstavecseseznamem"/>
              <w:numPr>
                <w:ilvl w:val="0"/>
                <w:numId w:val="15"/>
              </w:numPr>
              <w:suppressAutoHyphens w:val="0"/>
            </w:pPr>
            <w:r>
              <w:t>Pokročilé struktury důrazu</w:t>
            </w:r>
          </w:p>
          <w:p w14:paraId="0C988A65" w14:textId="77777777" w:rsidR="00C56C3A" w:rsidRDefault="00C56C3A" w:rsidP="00C07AFA"/>
          <w:p w14:paraId="530201FB" w14:textId="77777777" w:rsidR="00C56C3A" w:rsidRDefault="00C56C3A" w:rsidP="00C07AFA">
            <w:r>
              <w:t>Odborné znalosti – po absolvování předmětu prokazuje student znalosti:</w:t>
            </w:r>
          </w:p>
          <w:p w14:paraId="0F12EA5B" w14:textId="77777777" w:rsidR="00C56C3A" w:rsidRDefault="00C56C3A" w:rsidP="00C56C3A">
            <w:pPr>
              <w:pStyle w:val="Odstavecseseznamem"/>
              <w:numPr>
                <w:ilvl w:val="0"/>
                <w:numId w:val="4"/>
              </w:numPr>
              <w:suppressAutoHyphens w:val="0"/>
            </w:pPr>
            <w:r>
              <w:t>identifikovat základní anglickou terminologii týkající se gramatiky, slovní zásoby a výslovnosti</w:t>
            </w:r>
          </w:p>
          <w:p w14:paraId="63B55550" w14:textId="77777777" w:rsidR="00C56C3A" w:rsidRDefault="00C56C3A" w:rsidP="00C56C3A">
            <w:pPr>
              <w:pStyle w:val="Odstavecseseznamem"/>
              <w:numPr>
                <w:ilvl w:val="0"/>
                <w:numId w:val="4"/>
              </w:numPr>
              <w:suppressAutoHyphens w:val="0"/>
            </w:pPr>
            <w:r>
              <w:t>rozvíjet slovní zásobu používanou v učebnici a na seminářích</w:t>
            </w:r>
          </w:p>
          <w:p w14:paraId="3E96B701" w14:textId="77777777" w:rsidR="00C56C3A" w:rsidRDefault="00C56C3A" w:rsidP="00C56C3A">
            <w:pPr>
              <w:pStyle w:val="Odstavecseseznamem"/>
              <w:numPr>
                <w:ilvl w:val="0"/>
                <w:numId w:val="4"/>
              </w:numPr>
              <w:suppressAutoHyphens w:val="0"/>
            </w:pPr>
            <w:r>
              <w:t>vysvětlit správné použití gramatiky probrané na seminářích</w:t>
            </w:r>
          </w:p>
          <w:p w14:paraId="36F76C25" w14:textId="77777777" w:rsidR="00C56C3A" w:rsidRDefault="00C56C3A" w:rsidP="00C56C3A">
            <w:pPr>
              <w:pStyle w:val="Odstavecseseznamem"/>
              <w:numPr>
                <w:ilvl w:val="0"/>
                <w:numId w:val="4"/>
              </w:numPr>
              <w:suppressAutoHyphens w:val="0"/>
            </w:pPr>
            <w:r>
              <w:t>vysvětlit rozdíly mezi způsoby angličtiny na různých úrovních formálnosti</w:t>
            </w:r>
          </w:p>
          <w:p w14:paraId="4CFC858E" w14:textId="77777777" w:rsidR="00C56C3A" w:rsidRDefault="00C56C3A" w:rsidP="00C07AFA"/>
          <w:p w14:paraId="0E9C88AF" w14:textId="77777777" w:rsidR="00C56C3A" w:rsidRDefault="00C56C3A" w:rsidP="00C07AFA">
            <w:r>
              <w:t>Odborné dovednosti – po absolvování předmětu prokazuje student dovednosti:</w:t>
            </w:r>
          </w:p>
          <w:p w14:paraId="26344ADD" w14:textId="0F92C166" w:rsidR="00C56C3A" w:rsidRDefault="00C56C3A" w:rsidP="00C56C3A">
            <w:pPr>
              <w:pStyle w:val="Odstavecseseznamem"/>
              <w:numPr>
                <w:ilvl w:val="0"/>
                <w:numId w:val="5"/>
              </w:numPr>
              <w:suppressAutoHyphens w:val="0"/>
            </w:pPr>
            <w:r>
              <w:t xml:space="preserve">umět komunikovat v angličtině na úrovni SERR </w:t>
            </w:r>
            <w:r w:rsidR="001E7F8C">
              <w:t xml:space="preserve">C1+ </w:t>
            </w:r>
            <w:r>
              <w:t>v mluveném i psaném režimu</w:t>
            </w:r>
          </w:p>
          <w:p w14:paraId="3F28B6FC" w14:textId="77777777" w:rsidR="00C56C3A" w:rsidRDefault="00C56C3A" w:rsidP="00C56C3A">
            <w:pPr>
              <w:pStyle w:val="Odstavecseseznamem"/>
              <w:numPr>
                <w:ilvl w:val="0"/>
                <w:numId w:val="5"/>
              </w:numPr>
              <w:suppressAutoHyphens w:val="0"/>
            </w:pPr>
            <w:r>
              <w:t>umět v praxi správně používat základní anglickou terminologii týkající se gramatiky, slovní zásoby a výslovnosti</w:t>
            </w:r>
          </w:p>
          <w:p w14:paraId="1800ABF4" w14:textId="77777777" w:rsidR="00C56C3A" w:rsidRDefault="00C56C3A" w:rsidP="00C56C3A">
            <w:pPr>
              <w:pStyle w:val="Odstavecseseznamem"/>
              <w:numPr>
                <w:ilvl w:val="0"/>
                <w:numId w:val="5"/>
              </w:numPr>
              <w:suppressAutoHyphens w:val="0"/>
            </w:pPr>
            <w:r>
              <w:t>umět zahájit a pokračovat v konverzaci na témata probíraná v učebnici a na seminářích</w:t>
            </w:r>
          </w:p>
          <w:p w14:paraId="6CD17147" w14:textId="77777777" w:rsidR="00C56C3A" w:rsidRDefault="00C56C3A" w:rsidP="00C56C3A">
            <w:pPr>
              <w:pStyle w:val="Odstavecseseznamem"/>
              <w:numPr>
                <w:ilvl w:val="0"/>
                <w:numId w:val="5"/>
              </w:numPr>
              <w:suppressAutoHyphens w:val="0"/>
            </w:pPr>
            <w:r>
              <w:t>umět správně používat gramatické struktury a slovní zásobu probíranou v učebnicových jednotkách a na seminářích</w:t>
            </w:r>
          </w:p>
          <w:p w14:paraId="39F38F21" w14:textId="77777777" w:rsidR="00C56C3A" w:rsidRDefault="00C56C3A" w:rsidP="00C56C3A">
            <w:pPr>
              <w:pStyle w:val="Odstavecseseznamem"/>
              <w:numPr>
                <w:ilvl w:val="0"/>
                <w:numId w:val="5"/>
              </w:numPr>
              <w:suppressAutoHyphens w:val="0"/>
            </w:pPr>
            <w:r>
              <w:t>umět správně vyslovovat slovní zásobu odpovídající úrovni studia i novou slovní zásobu probíranou v učebnici a na seminářích</w:t>
            </w:r>
          </w:p>
          <w:p w14:paraId="4FC6B2D7" w14:textId="77777777" w:rsidR="00C56C3A" w:rsidRDefault="00C56C3A" w:rsidP="00C56C3A">
            <w:pPr>
              <w:pStyle w:val="Odstavecseseznamem"/>
              <w:numPr>
                <w:ilvl w:val="0"/>
                <w:numId w:val="5"/>
              </w:numPr>
              <w:suppressAutoHyphens w:val="0"/>
            </w:pPr>
            <w:r>
              <w:t>umět souvisle vyjadřovat vlastní myšlenky a názory v angličtině</w:t>
            </w:r>
          </w:p>
          <w:p w14:paraId="14C7B162" w14:textId="77777777" w:rsidR="00C56C3A" w:rsidRDefault="00C56C3A" w:rsidP="00C07AFA"/>
        </w:tc>
      </w:tr>
    </w:tbl>
    <w:p w14:paraId="532E754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1873D23D" w14:textId="77777777" w:rsidTr="00C07AFA">
        <w:trPr>
          <w:trHeight w:val="265"/>
        </w:trPr>
        <w:tc>
          <w:tcPr>
            <w:tcW w:w="3653" w:type="dxa"/>
            <w:tcBorders>
              <w:top w:val="single" w:sz="4" w:space="0" w:color="auto"/>
            </w:tcBorders>
            <w:shd w:val="clear" w:color="auto" w:fill="F7CAAC"/>
          </w:tcPr>
          <w:p w14:paraId="3856CABD"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74AC7E3D" w14:textId="77777777" w:rsidR="00C56C3A" w:rsidRDefault="00C56C3A" w:rsidP="00C07AFA"/>
        </w:tc>
      </w:tr>
      <w:tr w:rsidR="00C56C3A" w14:paraId="7C83B0CC" w14:textId="77777777" w:rsidTr="00C07AFA">
        <w:trPr>
          <w:trHeight w:val="1497"/>
        </w:trPr>
        <w:tc>
          <w:tcPr>
            <w:tcW w:w="9855" w:type="dxa"/>
            <w:gridSpan w:val="4"/>
            <w:tcBorders>
              <w:top w:val="nil"/>
            </w:tcBorders>
          </w:tcPr>
          <w:p w14:paraId="2E552D2D" w14:textId="77777777" w:rsidR="00C56C3A" w:rsidRDefault="00C56C3A" w:rsidP="00C07AFA">
            <w:pPr>
              <w:rPr>
                <w:b/>
                <w:bCs/>
              </w:rPr>
            </w:pPr>
            <w:r>
              <w:rPr>
                <w:b/>
                <w:bCs/>
              </w:rPr>
              <w:t>Základní literatura:</w:t>
            </w:r>
          </w:p>
          <w:p w14:paraId="14B2E7F9" w14:textId="0C122932" w:rsidR="00C56C3A" w:rsidRDefault="00C56C3A" w:rsidP="00C07AFA">
            <w:pPr>
              <w:pStyle w:val="bb"/>
            </w:pPr>
            <w:r w:rsidRPr="003D1103">
              <w:t>Latham-Koenig</w:t>
            </w:r>
            <w:r>
              <w:t>,</w:t>
            </w:r>
            <w:r w:rsidRPr="003D1103">
              <w:t xml:space="preserve"> C. et al. </w:t>
            </w:r>
            <w:r w:rsidRPr="003D1103">
              <w:rPr>
                <w:i/>
              </w:rPr>
              <w:t xml:space="preserve">English File Advanced </w:t>
            </w:r>
            <w:r w:rsidR="00B42194">
              <w:rPr>
                <w:i/>
              </w:rPr>
              <w:t xml:space="preserve">Plus </w:t>
            </w:r>
            <w:r w:rsidRPr="003D1103">
              <w:rPr>
                <w:i/>
              </w:rPr>
              <w:t>Student's Book</w:t>
            </w:r>
            <w:r>
              <w:t>.</w:t>
            </w:r>
            <w:r w:rsidRPr="003D1103">
              <w:t xml:space="preserve"> 4th </w:t>
            </w:r>
            <w:r>
              <w:t xml:space="preserve">ed. </w:t>
            </w:r>
            <w:r w:rsidRPr="003D1103">
              <w:t>Oxford</w:t>
            </w:r>
            <w:r>
              <w:t xml:space="preserve">: Oxford University Press, </w:t>
            </w:r>
            <w:r w:rsidR="00B42194">
              <w:t>2021</w:t>
            </w:r>
            <w:r>
              <w:t>.</w:t>
            </w:r>
          </w:p>
          <w:p w14:paraId="2E7A0005" w14:textId="2FC30D0D" w:rsidR="00C56C3A" w:rsidRDefault="00C56C3A" w:rsidP="00C07AFA">
            <w:pPr>
              <w:pStyle w:val="bb"/>
            </w:pPr>
            <w:r w:rsidRPr="003D1103">
              <w:t>Latham-Koenig</w:t>
            </w:r>
            <w:r>
              <w:t>,</w:t>
            </w:r>
            <w:r w:rsidRPr="003D1103">
              <w:t xml:space="preserve"> C. et al. </w:t>
            </w:r>
            <w:r w:rsidRPr="003D1103">
              <w:rPr>
                <w:i/>
              </w:rPr>
              <w:t xml:space="preserve">English File Advanced </w:t>
            </w:r>
            <w:r w:rsidR="00B42194">
              <w:rPr>
                <w:i/>
              </w:rPr>
              <w:t xml:space="preserve">Plus </w:t>
            </w:r>
            <w:r>
              <w:rPr>
                <w:i/>
              </w:rPr>
              <w:t>Workbook</w:t>
            </w:r>
            <w:r>
              <w:t>.</w:t>
            </w:r>
            <w:r w:rsidRPr="003D1103">
              <w:t xml:space="preserve"> 4th </w:t>
            </w:r>
            <w:r>
              <w:t xml:space="preserve">ed. </w:t>
            </w:r>
            <w:r w:rsidRPr="003D1103">
              <w:t>Oxford</w:t>
            </w:r>
            <w:r>
              <w:t xml:space="preserve">: Oxford University Press, </w:t>
            </w:r>
            <w:r w:rsidR="00B42194">
              <w:t>2021</w:t>
            </w:r>
            <w:r>
              <w:t>.</w:t>
            </w:r>
          </w:p>
          <w:p w14:paraId="195F7B03" w14:textId="509D5D18" w:rsidR="00C56C3A" w:rsidRDefault="00C56C3A" w:rsidP="00C07AFA">
            <w:pPr>
              <w:pStyle w:val="bb"/>
            </w:pPr>
            <w:r w:rsidRPr="008E336B">
              <w:t>McIntosh, C.</w:t>
            </w:r>
            <w:r>
              <w:rPr>
                <w:i/>
              </w:rPr>
              <w:t xml:space="preserve"> </w:t>
            </w:r>
            <w:r w:rsidRPr="00255BB6">
              <w:rPr>
                <w:i/>
              </w:rPr>
              <w:t>Cambridge Advanced Learners Dictionary</w:t>
            </w:r>
            <w:r>
              <w:t>.</w:t>
            </w:r>
            <w:r>
              <w:rPr>
                <w:i/>
              </w:rPr>
              <w:t xml:space="preserve"> </w:t>
            </w:r>
            <w:r>
              <w:t>4th</w:t>
            </w:r>
            <w:r w:rsidRPr="00A52A19">
              <w:t xml:space="preserve"> </w:t>
            </w:r>
            <w:r>
              <w:t>ed. Cambridge: Cambridge University Press, 2014.</w:t>
            </w:r>
          </w:p>
          <w:p w14:paraId="0423A226" w14:textId="77777777" w:rsidR="00274534" w:rsidRPr="00255BB6" w:rsidRDefault="00274534" w:rsidP="00274534">
            <w:pPr>
              <w:pStyle w:val="bb"/>
              <w:rPr>
                <w:i/>
              </w:rPr>
            </w:pPr>
            <w:r>
              <w:t>Autentický jazykový materiál.</w:t>
            </w:r>
          </w:p>
          <w:p w14:paraId="7EFEE898" w14:textId="77777777" w:rsidR="00C56C3A" w:rsidRDefault="00C56C3A" w:rsidP="00C07AFA">
            <w:pPr>
              <w:rPr>
                <w:lang w:val="en-US"/>
              </w:rPr>
            </w:pPr>
          </w:p>
          <w:p w14:paraId="142E0C80" w14:textId="77777777" w:rsidR="00C56C3A" w:rsidRDefault="00C56C3A" w:rsidP="00C07AFA">
            <w:pPr>
              <w:rPr>
                <w:b/>
              </w:rPr>
            </w:pPr>
            <w:r>
              <w:rPr>
                <w:b/>
              </w:rPr>
              <w:t>Doporučená literatura:</w:t>
            </w:r>
          </w:p>
          <w:p w14:paraId="493265D7" w14:textId="77777777" w:rsidR="003F7399" w:rsidRDefault="003F7399" w:rsidP="003F7399">
            <w:pPr>
              <w:pStyle w:val="bb"/>
            </w:pPr>
            <w:r w:rsidRPr="00F35BC4">
              <w:t xml:space="preserve">Depraetere, Ilse – Langford, Chad. </w:t>
            </w:r>
            <w:r w:rsidRPr="00C83C1E">
              <w:rPr>
                <w:i/>
              </w:rPr>
              <w:t>Advanced English Grammar: A Linguistic Approach</w:t>
            </w:r>
            <w:r w:rsidRPr="00F35BC4">
              <w:t>. 2nd ed. London: Bloomsbury Academic, 2019.</w:t>
            </w:r>
          </w:p>
          <w:p w14:paraId="2D79C62B" w14:textId="77777777" w:rsidR="003F7399" w:rsidRDefault="003F7399" w:rsidP="003F7399">
            <w:pPr>
              <w:pStyle w:val="bb"/>
            </w:pPr>
            <w:r w:rsidRPr="00A52A19">
              <w:t>Hewings, M.</w:t>
            </w:r>
            <w:r>
              <w:t xml:space="preserve"> </w:t>
            </w:r>
            <w:r w:rsidRPr="007B77B7">
              <w:rPr>
                <w:i/>
              </w:rPr>
              <w:t>Advanced Grammar in Use with Answers: A Self-Study Reference and Practice Book for Advanced Learners of English</w:t>
            </w:r>
            <w:r>
              <w:t>.</w:t>
            </w:r>
            <w:r w:rsidRPr="00A52A19">
              <w:t xml:space="preserve"> 3rd </w:t>
            </w:r>
            <w:r>
              <w:t>ed. Cambridge: Cambridge University Press, 2013.</w:t>
            </w:r>
          </w:p>
          <w:p w14:paraId="33B4357D" w14:textId="77777777" w:rsidR="003F7399" w:rsidRPr="00A52A19" w:rsidRDefault="003F7399" w:rsidP="003F7399">
            <w:pPr>
              <w:pStyle w:val="bb"/>
            </w:pPr>
            <w:r w:rsidRPr="009674E6">
              <w:t xml:space="preserve">McCarthy, Michael – O’Dell, Felicity. </w:t>
            </w:r>
            <w:r w:rsidRPr="00C83C1E">
              <w:rPr>
                <w:i/>
              </w:rPr>
              <w:t>English Vocabulary in Use: Advanced</w:t>
            </w:r>
            <w:r w:rsidRPr="009674E6">
              <w:t>. 3rd ed. Cambridge: Cambridge University Press, 2017.</w:t>
            </w:r>
          </w:p>
          <w:p w14:paraId="003B42F0" w14:textId="77777777" w:rsidR="00C56C3A" w:rsidRPr="00BD7BB3" w:rsidRDefault="00C56C3A" w:rsidP="00C07AFA"/>
        </w:tc>
      </w:tr>
      <w:tr w:rsidR="00C56C3A" w14:paraId="3F276906"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3228A7A" w14:textId="77777777" w:rsidR="00C56C3A" w:rsidRDefault="00C56C3A" w:rsidP="00C07AFA">
            <w:pPr>
              <w:jc w:val="center"/>
              <w:rPr>
                <w:b/>
              </w:rPr>
            </w:pPr>
            <w:r>
              <w:rPr>
                <w:b/>
              </w:rPr>
              <w:t>Informace ke kombinované nebo distanční formě</w:t>
            </w:r>
          </w:p>
        </w:tc>
      </w:tr>
      <w:tr w:rsidR="00C56C3A" w14:paraId="2A8D5CB8" w14:textId="77777777" w:rsidTr="00C07AFA">
        <w:tc>
          <w:tcPr>
            <w:tcW w:w="4787" w:type="dxa"/>
            <w:gridSpan w:val="2"/>
            <w:tcBorders>
              <w:top w:val="single" w:sz="2" w:space="0" w:color="auto"/>
            </w:tcBorders>
            <w:shd w:val="clear" w:color="auto" w:fill="F7CAAC"/>
          </w:tcPr>
          <w:p w14:paraId="65F4EAF0" w14:textId="77777777" w:rsidR="00C56C3A" w:rsidRDefault="00C56C3A" w:rsidP="00C07AFA">
            <w:r>
              <w:rPr>
                <w:b/>
              </w:rPr>
              <w:t>Rozsah konzultací (soustředění)</w:t>
            </w:r>
          </w:p>
        </w:tc>
        <w:tc>
          <w:tcPr>
            <w:tcW w:w="889" w:type="dxa"/>
            <w:tcBorders>
              <w:top w:val="single" w:sz="2" w:space="0" w:color="auto"/>
            </w:tcBorders>
          </w:tcPr>
          <w:p w14:paraId="7FE5D845" w14:textId="77777777" w:rsidR="00C56C3A" w:rsidRDefault="00C56C3A" w:rsidP="00C07AFA"/>
        </w:tc>
        <w:tc>
          <w:tcPr>
            <w:tcW w:w="4179" w:type="dxa"/>
            <w:tcBorders>
              <w:top w:val="single" w:sz="2" w:space="0" w:color="auto"/>
            </w:tcBorders>
            <w:shd w:val="clear" w:color="auto" w:fill="F7CAAC"/>
          </w:tcPr>
          <w:p w14:paraId="2FA6BC2A" w14:textId="77777777" w:rsidR="00C56C3A" w:rsidRDefault="00C56C3A" w:rsidP="00C07AFA">
            <w:pPr>
              <w:rPr>
                <w:b/>
              </w:rPr>
            </w:pPr>
            <w:r>
              <w:rPr>
                <w:b/>
              </w:rPr>
              <w:t xml:space="preserve">hodin </w:t>
            </w:r>
          </w:p>
        </w:tc>
      </w:tr>
      <w:tr w:rsidR="00C56C3A" w14:paraId="5F384C3E" w14:textId="77777777" w:rsidTr="00C07AFA">
        <w:tc>
          <w:tcPr>
            <w:tcW w:w="9855" w:type="dxa"/>
            <w:gridSpan w:val="4"/>
            <w:shd w:val="clear" w:color="auto" w:fill="F7CAAC"/>
          </w:tcPr>
          <w:p w14:paraId="0C2AC0EF" w14:textId="77777777" w:rsidR="00C56C3A" w:rsidRDefault="00C56C3A" w:rsidP="00C07AFA">
            <w:pPr>
              <w:rPr>
                <w:b/>
              </w:rPr>
            </w:pPr>
            <w:r>
              <w:rPr>
                <w:b/>
              </w:rPr>
              <w:t>Informace o způsobu kontaktu s vyučujícím</w:t>
            </w:r>
          </w:p>
        </w:tc>
      </w:tr>
      <w:tr w:rsidR="00C56C3A" w14:paraId="4309DEBE" w14:textId="77777777" w:rsidTr="00C07AFA">
        <w:trPr>
          <w:trHeight w:val="20"/>
        </w:trPr>
        <w:tc>
          <w:tcPr>
            <w:tcW w:w="9855" w:type="dxa"/>
            <w:gridSpan w:val="4"/>
          </w:tcPr>
          <w:p w14:paraId="0DD1C1F0" w14:textId="77777777" w:rsidR="00C56C3A" w:rsidRDefault="00C56C3A" w:rsidP="00C07AFA"/>
        </w:tc>
      </w:tr>
    </w:tbl>
    <w:p w14:paraId="6CB2EE98" w14:textId="77777777" w:rsidR="00C56C3A" w:rsidRDefault="00C56C3A" w:rsidP="00C56C3A"/>
    <w:p w14:paraId="277839A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7E6BB401" w14:textId="77777777" w:rsidTr="00C07AFA">
        <w:tc>
          <w:tcPr>
            <w:tcW w:w="9855" w:type="dxa"/>
            <w:gridSpan w:val="8"/>
            <w:tcBorders>
              <w:bottom w:val="double" w:sz="4" w:space="0" w:color="auto"/>
            </w:tcBorders>
            <w:shd w:val="clear" w:color="auto" w:fill="BDD6EE"/>
          </w:tcPr>
          <w:p w14:paraId="4A497072" w14:textId="77777777" w:rsidR="00C56C3A" w:rsidRDefault="00C56C3A" w:rsidP="00C07AFA">
            <w:pPr>
              <w:rPr>
                <w:b/>
                <w:sz w:val="28"/>
              </w:rPr>
            </w:pPr>
            <w:r>
              <w:br w:type="page"/>
            </w:r>
            <w:r>
              <w:rPr>
                <w:b/>
                <w:sz w:val="28"/>
              </w:rPr>
              <w:t>B-III – Charakteristika studijního předmětu</w:t>
            </w:r>
          </w:p>
        </w:tc>
      </w:tr>
      <w:tr w:rsidR="00C56C3A" w14:paraId="42DAC7E8" w14:textId="77777777" w:rsidTr="00C07AFA">
        <w:tc>
          <w:tcPr>
            <w:tcW w:w="3086" w:type="dxa"/>
            <w:tcBorders>
              <w:top w:val="double" w:sz="4" w:space="0" w:color="auto"/>
            </w:tcBorders>
            <w:shd w:val="clear" w:color="auto" w:fill="F7CAAC"/>
          </w:tcPr>
          <w:p w14:paraId="04E58E77"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759727B2" w14:textId="77777777" w:rsidR="00C56C3A" w:rsidRDefault="00C56C3A" w:rsidP="00C07AFA">
            <w:r>
              <w:t>Pragmatika</w:t>
            </w:r>
          </w:p>
        </w:tc>
      </w:tr>
      <w:tr w:rsidR="00C56C3A" w14:paraId="5F8CD931" w14:textId="77777777" w:rsidTr="00C07AFA">
        <w:tc>
          <w:tcPr>
            <w:tcW w:w="3086" w:type="dxa"/>
            <w:shd w:val="clear" w:color="auto" w:fill="F7CAAC"/>
          </w:tcPr>
          <w:p w14:paraId="5E33ED04" w14:textId="77777777" w:rsidR="00C56C3A" w:rsidRDefault="00C56C3A" w:rsidP="00C07AFA">
            <w:pPr>
              <w:rPr>
                <w:b/>
              </w:rPr>
            </w:pPr>
            <w:r>
              <w:rPr>
                <w:b/>
              </w:rPr>
              <w:t>Typ předmětu</w:t>
            </w:r>
          </w:p>
        </w:tc>
        <w:tc>
          <w:tcPr>
            <w:tcW w:w="3406" w:type="dxa"/>
            <w:gridSpan w:val="4"/>
          </w:tcPr>
          <w:p w14:paraId="09189536" w14:textId="498EE4BE" w:rsidR="00C56C3A" w:rsidRDefault="00620367" w:rsidP="00C07AFA">
            <w:r>
              <w:t xml:space="preserve">pp, </w:t>
            </w:r>
            <w:r w:rsidR="00C56C3A">
              <w:t>PZ</w:t>
            </w:r>
          </w:p>
        </w:tc>
        <w:tc>
          <w:tcPr>
            <w:tcW w:w="2695" w:type="dxa"/>
            <w:gridSpan w:val="2"/>
            <w:shd w:val="clear" w:color="auto" w:fill="F7CAAC"/>
          </w:tcPr>
          <w:p w14:paraId="0F20FB88" w14:textId="77777777" w:rsidR="00C56C3A" w:rsidRDefault="00C56C3A" w:rsidP="00C07AFA">
            <w:r>
              <w:rPr>
                <w:b/>
              </w:rPr>
              <w:t>doporučený ročník / semestr</w:t>
            </w:r>
          </w:p>
        </w:tc>
        <w:tc>
          <w:tcPr>
            <w:tcW w:w="668" w:type="dxa"/>
          </w:tcPr>
          <w:p w14:paraId="7F5E4BBF" w14:textId="77777777" w:rsidR="00C56C3A" w:rsidRDefault="00C56C3A" w:rsidP="00C07AFA">
            <w:r>
              <w:t>1/LS</w:t>
            </w:r>
          </w:p>
        </w:tc>
      </w:tr>
      <w:tr w:rsidR="00C56C3A" w14:paraId="025B267D" w14:textId="77777777" w:rsidTr="00C07AFA">
        <w:tc>
          <w:tcPr>
            <w:tcW w:w="3086" w:type="dxa"/>
            <w:shd w:val="clear" w:color="auto" w:fill="F7CAAC"/>
          </w:tcPr>
          <w:p w14:paraId="397521EA" w14:textId="77777777" w:rsidR="00C56C3A" w:rsidRDefault="00C56C3A" w:rsidP="00C07AFA">
            <w:pPr>
              <w:rPr>
                <w:b/>
              </w:rPr>
            </w:pPr>
            <w:r>
              <w:rPr>
                <w:b/>
              </w:rPr>
              <w:t>Rozsah studijního předmětu</w:t>
            </w:r>
          </w:p>
        </w:tc>
        <w:tc>
          <w:tcPr>
            <w:tcW w:w="1701" w:type="dxa"/>
            <w:gridSpan w:val="2"/>
          </w:tcPr>
          <w:p w14:paraId="5DA2E42D" w14:textId="77777777" w:rsidR="00C56C3A" w:rsidRDefault="00C56C3A" w:rsidP="00C07AFA">
            <w:r>
              <w:t>0p + 28s</w:t>
            </w:r>
          </w:p>
        </w:tc>
        <w:tc>
          <w:tcPr>
            <w:tcW w:w="889" w:type="dxa"/>
            <w:shd w:val="clear" w:color="auto" w:fill="F7CAAC"/>
          </w:tcPr>
          <w:p w14:paraId="4D1867D7" w14:textId="77777777" w:rsidR="00C56C3A" w:rsidRDefault="00C56C3A" w:rsidP="00C07AFA">
            <w:pPr>
              <w:rPr>
                <w:b/>
              </w:rPr>
            </w:pPr>
            <w:r>
              <w:rPr>
                <w:b/>
              </w:rPr>
              <w:t xml:space="preserve">hod. </w:t>
            </w:r>
          </w:p>
        </w:tc>
        <w:tc>
          <w:tcPr>
            <w:tcW w:w="816" w:type="dxa"/>
          </w:tcPr>
          <w:p w14:paraId="3C54869C" w14:textId="77777777" w:rsidR="00C56C3A" w:rsidRDefault="00C56C3A" w:rsidP="00C07AFA">
            <w:r>
              <w:t>28</w:t>
            </w:r>
          </w:p>
        </w:tc>
        <w:tc>
          <w:tcPr>
            <w:tcW w:w="2156" w:type="dxa"/>
            <w:shd w:val="clear" w:color="auto" w:fill="F7CAAC"/>
          </w:tcPr>
          <w:p w14:paraId="11BCF0E8" w14:textId="77777777" w:rsidR="00C56C3A" w:rsidRDefault="00C56C3A" w:rsidP="00C07AFA">
            <w:pPr>
              <w:rPr>
                <w:b/>
              </w:rPr>
            </w:pPr>
            <w:r>
              <w:rPr>
                <w:b/>
              </w:rPr>
              <w:t>kreditů</w:t>
            </w:r>
          </w:p>
        </w:tc>
        <w:tc>
          <w:tcPr>
            <w:tcW w:w="1207" w:type="dxa"/>
            <w:gridSpan w:val="2"/>
          </w:tcPr>
          <w:p w14:paraId="1872ACC8" w14:textId="77777777" w:rsidR="00C56C3A" w:rsidRDefault="00C56C3A" w:rsidP="00C07AFA">
            <w:r>
              <w:t>5</w:t>
            </w:r>
          </w:p>
        </w:tc>
      </w:tr>
      <w:tr w:rsidR="00C56C3A" w14:paraId="7CC6C6CE" w14:textId="77777777" w:rsidTr="00C07AFA">
        <w:tc>
          <w:tcPr>
            <w:tcW w:w="3086" w:type="dxa"/>
            <w:shd w:val="clear" w:color="auto" w:fill="F7CAAC"/>
          </w:tcPr>
          <w:p w14:paraId="7DE034DD" w14:textId="77777777" w:rsidR="00C56C3A" w:rsidRDefault="00C56C3A" w:rsidP="00C07AFA">
            <w:pPr>
              <w:rPr>
                <w:b/>
                <w:sz w:val="22"/>
              </w:rPr>
            </w:pPr>
            <w:r>
              <w:rPr>
                <w:b/>
              </w:rPr>
              <w:t>Prerekvizity, korekvizity, ekvivalence</w:t>
            </w:r>
          </w:p>
        </w:tc>
        <w:tc>
          <w:tcPr>
            <w:tcW w:w="6769" w:type="dxa"/>
            <w:gridSpan w:val="7"/>
          </w:tcPr>
          <w:p w14:paraId="1D590FFB" w14:textId="77777777" w:rsidR="00C56C3A" w:rsidRDefault="00C56C3A" w:rsidP="00C07AFA"/>
        </w:tc>
      </w:tr>
      <w:tr w:rsidR="00C56C3A" w14:paraId="0DFD784C" w14:textId="77777777" w:rsidTr="00C07AFA">
        <w:tc>
          <w:tcPr>
            <w:tcW w:w="3086" w:type="dxa"/>
            <w:shd w:val="clear" w:color="auto" w:fill="F7CAAC"/>
          </w:tcPr>
          <w:p w14:paraId="70C5B6A2" w14:textId="77777777" w:rsidR="00C56C3A" w:rsidRDefault="00C56C3A" w:rsidP="00C07AFA">
            <w:pPr>
              <w:rPr>
                <w:b/>
              </w:rPr>
            </w:pPr>
            <w:r>
              <w:rPr>
                <w:b/>
              </w:rPr>
              <w:t>Způsob ověření studijních výsledků</w:t>
            </w:r>
          </w:p>
        </w:tc>
        <w:tc>
          <w:tcPr>
            <w:tcW w:w="3406" w:type="dxa"/>
            <w:gridSpan w:val="4"/>
          </w:tcPr>
          <w:p w14:paraId="6BFC50F9" w14:textId="77777777" w:rsidR="00C56C3A" w:rsidRDefault="00C56C3A" w:rsidP="00C07AFA">
            <w:r>
              <w:t>Z, Zk</w:t>
            </w:r>
          </w:p>
        </w:tc>
        <w:tc>
          <w:tcPr>
            <w:tcW w:w="2156" w:type="dxa"/>
            <w:shd w:val="clear" w:color="auto" w:fill="F7CAAC"/>
          </w:tcPr>
          <w:p w14:paraId="49BB3E7E" w14:textId="77777777" w:rsidR="00C56C3A" w:rsidRDefault="00C56C3A" w:rsidP="00C07AFA">
            <w:pPr>
              <w:rPr>
                <w:b/>
              </w:rPr>
            </w:pPr>
            <w:r>
              <w:rPr>
                <w:b/>
              </w:rPr>
              <w:t>Forma výuky</w:t>
            </w:r>
          </w:p>
        </w:tc>
        <w:tc>
          <w:tcPr>
            <w:tcW w:w="1207" w:type="dxa"/>
            <w:gridSpan w:val="2"/>
          </w:tcPr>
          <w:p w14:paraId="2F59401E" w14:textId="77777777" w:rsidR="00C56C3A" w:rsidRDefault="00C56C3A" w:rsidP="00C07AFA">
            <w:r>
              <w:t>seminář</w:t>
            </w:r>
          </w:p>
        </w:tc>
      </w:tr>
      <w:tr w:rsidR="00C56C3A" w14:paraId="7AFB9CD3" w14:textId="77777777" w:rsidTr="00C07AFA">
        <w:tc>
          <w:tcPr>
            <w:tcW w:w="3086" w:type="dxa"/>
            <w:shd w:val="clear" w:color="auto" w:fill="F7CAAC"/>
          </w:tcPr>
          <w:p w14:paraId="4FFCB454"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2C9EE79D" w14:textId="77777777" w:rsidR="00C56C3A" w:rsidRDefault="00C56C3A" w:rsidP="00C07AFA">
            <w:pPr>
              <w:rPr>
                <w:b/>
              </w:rPr>
            </w:pPr>
            <w:r>
              <w:rPr>
                <w:b/>
              </w:rPr>
              <w:t>Požadavky k zápočtu:</w:t>
            </w:r>
          </w:p>
          <w:p w14:paraId="6728377E" w14:textId="77777777" w:rsidR="00C56C3A" w:rsidRDefault="00C56C3A" w:rsidP="00C07AFA">
            <w:r>
              <w:t>Aktivní účast na seminářích (80 %)</w:t>
            </w:r>
          </w:p>
          <w:p w14:paraId="0CE5C53A" w14:textId="77777777" w:rsidR="00C56C3A" w:rsidRDefault="00C56C3A" w:rsidP="00C07AFA"/>
          <w:p w14:paraId="65CBFD7D" w14:textId="77777777" w:rsidR="00C56C3A" w:rsidRDefault="00C56C3A" w:rsidP="00C07AFA">
            <w:pPr>
              <w:rPr>
                <w:b/>
              </w:rPr>
            </w:pPr>
            <w:r>
              <w:rPr>
                <w:b/>
              </w:rPr>
              <w:t>Požadavky ke zkoušce:</w:t>
            </w:r>
          </w:p>
          <w:p w14:paraId="5DC87FD2" w14:textId="77777777" w:rsidR="00C56C3A" w:rsidRDefault="00C56C3A" w:rsidP="00C07AFA">
            <w:r>
              <w:t>Test z teoretického základu</w:t>
            </w:r>
          </w:p>
          <w:p w14:paraId="6FDC8C34" w14:textId="77777777" w:rsidR="00C56C3A" w:rsidRDefault="00C56C3A" w:rsidP="00C07AFA">
            <w:r>
              <w:t>Vypracování pragmatické analýzy zadaného textu (písemné)</w:t>
            </w:r>
          </w:p>
        </w:tc>
      </w:tr>
      <w:tr w:rsidR="00C56C3A" w14:paraId="4F068B83" w14:textId="77777777" w:rsidTr="00C07AFA">
        <w:trPr>
          <w:trHeight w:val="20"/>
        </w:trPr>
        <w:tc>
          <w:tcPr>
            <w:tcW w:w="9855" w:type="dxa"/>
            <w:gridSpan w:val="8"/>
            <w:tcBorders>
              <w:top w:val="nil"/>
            </w:tcBorders>
          </w:tcPr>
          <w:p w14:paraId="21BC4743" w14:textId="77777777" w:rsidR="00C56C3A" w:rsidRDefault="00C56C3A" w:rsidP="00C07AFA"/>
        </w:tc>
      </w:tr>
      <w:tr w:rsidR="00C56C3A" w14:paraId="032F76FC" w14:textId="77777777" w:rsidTr="00C07AFA">
        <w:trPr>
          <w:trHeight w:val="197"/>
        </w:trPr>
        <w:tc>
          <w:tcPr>
            <w:tcW w:w="3086" w:type="dxa"/>
            <w:tcBorders>
              <w:top w:val="nil"/>
            </w:tcBorders>
            <w:shd w:val="clear" w:color="auto" w:fill="F7CAAC"/>
          </w:tcPr>
          <w:p w14:paraId="492306F1" w14:textId="77777777" w:rsidR="00C56C3A" w:rsidRDefault="00C56C3A" w:rsidP="00C07AFA">
            <w:pPr>
              <w:rPr>
                <w:b/>
              </w:rPr>
            </w:pPr>
            <w:r>
              <w:rPr>
                <w:b/>
              </w:rPr>
              <w:t>Garant předmětu</w:t>
            </w:r>
          </w:p>
        </w:tc>
        <w:tc>
          <w:tcPr>
            <w:tcW w:w="6769" w:type="dxa"/>
            <w:gridSpan w:val="7"/>
            <w:tcBorders>
              <w:top w:val="nil"/>
            </w:tcBorders>
          </w:tcPr>
          <w:p w14:paraId="5FCE2A09" w14:textId="77777777" w:rsidR="00C56C3A" w:rsidRDefault="00C56C3A" w:rsidP="00C07AFA">
            <w:r>
              <w:t>PhDr. Katarína Nemčoková, Ph.D.</w:t>
            </w:r>
          </w:p>
        </w:tc>
      </w:tr>
      <w:tr w:rsidR="00C56C3A" w14:paraId="22205139" w14:textId="77777777" w:rsidTr="00C07AFA">
        <w:trPr>
          <w:trHeight w:val="243"/>
        </w:trPr>
        <w:tc>
          <w:tcPr>
            <w:tcW w:w="3086" w:type="dxa"/>
            <w:tcBorders>
              <w:top w:val="nil"/>
            </w:tcBorders>
            <w:shd w:val="clear" w:color="auto" w:fill="F7CAAC"/>
          </w:tcPr>
          <w:p w14:paraId="4EF4619C" w14:textId="77777777" w:rsidR="00C56C3A" w:rsidRDefault="00C56C3A" w:rsidP="00C07AFA">
            <w:pPr>
              <w:rPr>
                <w:b/>
              </w:rPr>
            </w:pPr>
            <w:r>
              <w:rPr>
                <w:b/>
              </w:rPr>
              <w:t>Zapojení garanta do výuky předmětu</w:t>
            </w:r>
          </w:p>
        </w:tc>
        <w:tc>
          <w:tcPr>
            <w:tcW w:w="6769" w:type="dxa"/>
            <w:gridSpan w:val="7"/>
            <w:tcBorders>
              <w:top w:val="nil"/>
            </w:tcBorders>
          </w:tcPr>
          <w:p w14:paraId="10518321" w14:textId="77777777" w:rsidR="00C56C3A" w:rsidRDefault="00C56C3A" w:rsidP="00C07AFA">
            <w:r>
              <w:t>100 %</w:t>
            </w:r>
          </w:p>
        </w:tc>
      </w:tr>
      <w:tr w:rsidR="00C56C3A" w14:paraId="2BB32A18" w14:textId="77777777" w:rsidTr="00C07AFA">
        <w:tc>
          <w:tcPr>
            <w:tcW w:w="3086" w:type="dxa"/>
            <w:shd w:val="clear" w:color="auto" w:fill="F7CAAC"/>
          </w:tcPr>
          <w:p w14:paraId="4CD8AF14" w14:textId="77777777" w:rsidR="00C56C3A" w:rsidRDefault="00C56C3A" w:rsidP="00C07AFA">
            <w:pPr>
              <w:rPr>
                <w:b/>
              </w:rPr>
            </w:pPr>
            <w:r>
              <w:rPr>
                <w:b/>
              </w:rPr>
              <w:t>Vyučující</w:t>
            </w:r>
          </w:p>
        </w:tc>
        <w:tc>
          <w:tcPr>
            <w:tcW w:w="6769" w:type="dxa"/>
            <w:gridSpan w:val="7"/>
            <w:tcBorders>
              <w:bottom w:val="nil"/>
            </w:tcBorders>
          </w:tcPr>
          <w:p w14:paraId="2FC17506" w14:textId="77777777" w:rsidR="00C56C3A" w:rsidRDefault="00C56C3A" w:rsidP="00C07AFA">
            <w:r>
              <w:t>PhDr. Katarína Nemčoková, Ph.D.</w:t>
            </w:r>
          </w:p>
        </w:tc>
      </w:tr>
      <w:tr w:rsidR="00C56C3A" w14:paraId="4823B842" w14:textId="77777777" w:rsidTr="00C07AFA">
        <w:trPr>
          <w:trHeight w:val="20"/>
        </w:trPr>
        <w:tc>
          <w:tcPr>
            <w:tcW w:w="9855" w:type="dxa"/>
            <w:gridSpan w:val="8"/>
            <w:tcBorders>
              <w:top w:val="nil"/>
            </w:tcBorders>
          </w:tcPr>
          <w:p w14:paraId="13629611" w14:textId="77777777" w:rsidR="00C56C3A" w:rsidRDefault="00C56C3A" w:rsidP="00C07AFA"/>
        </w:tc>
      </w:tr>
      <w:tr w:rsidR="00C56C3A" w14:paraId="6238D943" w14:textId="77777777" w:rsidTr="00C07AFA">
        <w:tc>
          <w:tcPr>
            <w:tcW w:w="3086" w:type="dxa"/>
            <w:shd w:val="clear" w:color="auto" w:fill="F7CAAC"/>
          </w:tcPr>
          <w:p w14:paraId="1D608AA7" w14:textId="77777777" w:rsidR="00C56C3A" w:rsidRDefault="00C56C3A" w:rsidP="00C07AFA">
            <w:pPr>
              <w:rPr>
                <w:b/>
              </w:rPr>
            </w:pPr>
            <w:r>
              <w:rPr>
                <w:b/>
              </w:rPr>
              <w:t>Stručná anotace předmětu</w:t>
            </w:r>
          </w:p>
        </w:tc>
        <w:tc>
          <w:tcPr>
            <w:tcW w:w="6769" w:type="dxa"/>
            <w:gridSpan w:val="7"/>
            <w:tcBorders>
              <w:bottom w:val="nil"/>
            </w:tcBorders>
          </w:tcPr>
          <w:p w14:paraId="1BB3F7DF" w14:textId="77777777" w:rsidR="00C56C3A" w:rsidRDefault="00C56C3A" w:rsidP="00C07AFA"/>
        </w:tc>
      </w:tr>
      <w:tr w:rsidR="00C56C3A" w14:paraId="316B97B8" w14:textId="77777777" w:rsidTr="00C07AFA">
        <w:trPr>
          <w:trHeight w:val="3938"/>
        </w:trPr>
        <w:tc>
          <w:tcPr>
            <w:tcW w:w="9855" w:type="dxa"/>
            <w:gridSpan w:val="8"/>
            <w:tcBorders>
              <w:top w:val="nil"/>
              <w:bottom w:val="single" w:sz="12" w:space="0" w:color="auto"/>
            </w:tcBorders>
          </w:tcPr>
          <w:p w14:paraId="39F3C278" w14:textId="07172EB5" w:rsidR="00C56C3A" w:rsidRDefault="00C56C3A" w:rsidP="00C07AFA">
            <w:r w:rsidRPr="0089516B">
              <w:t xml:space="preserve">Cílem předmětu je obeznámit posluchače s použitím a chápáním jazyka v každodenní komunikaci v širokém spektru společenských a kulturních situací a kontextů. Primárním konceptem je kontextový význam. Předmět uvádí studenty do problematiky cílevědomého efektivního využití jazyka se zřetelem na příjemce komunikovaných vzkazů. Předmět se rovněž zaměřuje na komunikační strategie podle cílů </w:t>
            </w:r>
            <w:r>
              <w:t>mluvčího</w:t>
            </w:r>
            <w:r w:rsidRPr="0089516B">
              <w:t xml:space="preserve">. Studenti jsou obeznámeni s analytickými postupy identifikace a chápání pragmatických jevů, naučí se identifikovat, dešifrovat a popsat implicitní významy promluvy. Předmět posiluje schopnost komparace, analytické myšlení a porozumění </w:t>
            </w:r>
            <w:r w:rsidR="00D65EBE" w:rsidRPr="0089516B">
              <w:t>různý</w:t>
            </w:r>
            <w:r w:rsidR="00D65EBE">
              <w:t>m</w:t>
            </w:r>
            <w:r w:rsidR="00D65EBE" w:rsidRPr="0089516B">
              <w:t xml:space="preserve"> </w:t>
            </w:r>
            <w:r w:rsidRPr="0089516B">
              <w:t>druhů</w:t>
            </w:r>
            <w:r w:rsidR="00D65EBE">
              <w:t>m</w:t>
            </w:r>
            <w:r w:rsidRPr="0089516B">
              <w:t xml:space="preserve"> diskur</w:t>
            </w:r>
            <w:r>
              <w:t>z</w:t>
            </w:r>
            <w:r w:rsidRPr="0089516B">
              <w:t xml:space="preserve">u. </w:t>
            </w:r>
          </w:p>
          <w:p w14:paraId="57785B58" w14:textId="77777777" w:rsidR="00C56C3A" w:rsidRDefault="00C56C3A" w:rsidP="00C07AFA"/>
          <w:p w14:paraId="3F55326F" w14:textId="77777777" w:rsidR="00C56C3A" w:rsidRDefault="00C56C3A" w:rsidP="00C07AFA">
            <w:r>
              <w:t>Obsah předmětu:</w:t>
            </w:r>
          </w:p>
          <w:p w14:paraId="427CA2A4" w14:textId="77777777" w:rsidR="00C56C3A" w:rsidRPr="00FD077F" w:rsidRDefault="00C56C3A" w:rsidP="00C56C3A">
            <w:pPr>
              <w:pStyle w:val="Odstavecseseznamem"/>
              <w:numPr>
                <w:ilvl w:val="0"/>
                <w:numId w:val="16"/>
              </w:numPr>
              <w:suppressAutoHyphens w:val="0"/>
              <w:rPr>
                <w:rFonts w:eastAsiaTheme="minorHAnsi"/>
                <w:lang w:eastAsia="en-US"/>
              </w:rPr>
            </w:pPr>
            <w:r w:rsidRPr="00FD077F">
              <w:rPr>
                <w:rFonts w:eastAsiaTheme="minorHAnsi"/>
                <w:lang w:eastAsia="en-US"/>
              </w:rPr>
              <w:t xml:space="preserve">Základné </w:t>
            </w:r>
            <w:r w:rsidRPr="00091CFC">
              <w:t>koncepty</w:t>
            </w:r>
            <w:r w:rsidRPr="00FD077F">
              <w:rPr>
                <w:rFonts w:eastAsiaTheme="minorHAnsi"/>
                <w:lang w:eastAsia="en-US"/>
              </w:rPr>
              <w:t xml:space="preserve"> a definice pragmati</w:t>
            </w:r>
            <w:r w:rsidRPr="00091CFC">
              <w:t>ky</w:t>
            </w:r>
          </w:p>
          <w:p w14:paraId="42785102" w14:textId="77777777" w:rsidR="00C56C3A" w:rsidRPr="00FD077F" w:rsidRDefault="00C56C3A" w:rsidP="00C56C3A">
            <w:pPr>
              <w:pStyle w:val="Odstavecseseznamem"/>
              <w:numPr>
                <w:ilvl w:val="0"/>
                <w:numId w:val="16"/>
              </w:numPr>
              <w:suppressAutoHyphens w:val="0"/>
              <w:autoSpaceDE w:val="0"/>
              <w:autoSpaceDN w:val="0"/>
              <w:adjustRightInd w:val="0"/>
              <w:jc w:val="both"/>
              <w:rPr>
                <w:rFonts w:eastAsiaTheme="minorHAnsi"/>
                <w:lang w:eastAsia="en-US"/>
              </w:rPr>
            </w:pPr>
            <w:r w:rsidRPr="00FD077F">
              <w:rPr>
                <w:rFonts w:eastAsiaTheme="minorHAnsi"/>
                <w:lang w:eastAsia="en-US"/>
              </w:rPr>
              <w:t>Postavení pragmatiky mezi ostatními lingvistickými disciplínami</w:t>
            </w:r>
          </w:p>
          <w:p w14:paraId="1CC894FE"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091CFC">
              <w:t>Kontext a ko-text</w:t>
            </w:r>
          </w:p>
          <w:p w14:paraId="560890E4"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091CFC">
              <w:t>Griceova implikatura a princip kooperace</w:t>
            </w:r>
          </w:p>
          <w:p w14:paraId="21AB52A5"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091CFC">
              <w:t>Teorie relevance</w:t>
            </w:r>
          </w:p>
          <w:p w14:paraId="448E5949"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091CFC">
              <w:t>Refere</w:t>
            </w:r>
            <w:r>
              <w:t>nce, deixe a proxemika v diskurz</w:t>
            </w:r>
            <w:r w:rsidRPr="00091CFC">
              <w:t>u</w:t>
            </w:r>
          </w:p>
          <w:p w14:paraId="24041B17"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FD077F">
              <w:rPr>
                <w:rFonts w:eastAsiaTheme="minorHAnsi"/>
                <w:lang w:eastAsia="en-US"/>
              </w:rPr>
              <w:t>Presupozice a významový průnik</w:t>
            </w:r>
          </w:p>
          <w:p w14:paraId="4C900577" w14:textId="77777777" w:rsidR="00C56C3A" w:rsidRPr="00FD077F" w:rsidRDefault="00C56C3A" w:rsidP="00C56C3A">
            <w:pPr>
              <w:pStyle w:val="Odstavecseseznamem"/>
              <w:numPr>
                <w:ilvl w:val="0"/>
                <w:numId w:val="16"/>
              </w:numPr>
              <w:suppressAutoHyphens w:val="0"/>
              <w:autoSpaceDE w:val="0"/>
              <w:autoSpaceDN w:val="0"/>
              <w:adjustRightInd w:val="0"/>
              <w:jc w:val="both"/>
              <w:rPr>
                <w:rFonts w:eastAsiaTheme="minorHAnsi"/>
                <w:lang w:eastAsia="en-US"/>
              </w:rPr>
            </w:pPr>
            <w:r w:rsidRPr="00091CFC">
              <w:t>Informační struktura</w:t>
            </w:r>
          </w:p>
          <w:p w14:paraId="4C2E8457" w14:textId="77777777" w:rsidR="00C56C3A" w:rsidRPr="00FD077F" w:rsidRDefault="00C56C3A" w:rsidP="00C56C3A">
            <w:pPr>
              <w:pStyle w:val="Odstavecseseznamem"/>
              <w:numPr>
                <w:ilvl w:val="0"/>
                <w:numId w:val="16"/>
              </w:numPr>
              <w:suppressAutoHyphens w:val="0"/>
              <w:autoSpaceDE w:val="0"/>
              <w:autoSpaceDN w:val="0"/>
              <w:adjustRightInd w:val="0"/>
              <w:jc w:val="both"/>
              <w:rPr>
                <w:rFonts w:eastAsiaTheme="minorHAnsi"/>
                <w:lang w:eastAsia="en-US"/>
              </w:rPr>
            </w:pPr>
            <w:r w:rsidRPr="00091CFC">
              <w:t>Ř</w:t>
            </w:r>
            <w:r w:rsidRPr="00FD077F">
              <w:rPr>
                <w:rFonts w:eastAsiaTheme="minorHAnsi"/>
                <w:lang w:eastAsia="en-US"/>
              </w:rPr>
              <w:t>ečov</w:t>
            </w:r>
            <w:r w:rsidRPr="00091CFC">
              <w:t>é</w:t>
            </w:r>
            <w:r w:rsidRPr="00FD077F">
              <w:rPr>
                <w:rFonts w:eastAsiaTheme="minorHAnsi"/>
                <w:lang w:eastAsia="en-US"/>
              </w:rPr>
              <w:t xml:space="preserve"> akt</w:t>
            </w:r>
            <w:r w:rsidRPr="00091CFC">
              <w:t>y</w:t>
            </w:r>
            <w:r w:rsidRPr="00FD077F">
              <w:rPr>
                <w:rFonts w:eastAsiaTheme="minorHAnsi"/>
                <w:lang w:eastAsia="en-US"/>
              </w:rPr>
              <w:t xml:space="preserve"> a řečové události</w:t>
            </w:r>
          </w:p>
          <w:p w14:paraId="2F97DCD7" w14:textId="77777777" w:rsidR="00C56C3A" w:rsidRPr="00FD077F" w:rsidRDefault="00C56C3A" w:rsidP="00C56C3A">
            <w:pPr>
              <w:pStyle w:val="Odstavecseseznamem"/>
              <w:numPr>
                <w:ilvl w:val="0"/>
                <w:numId w:val="16"/>
              </w:numPr>
              <w:suppressAutoHyphens w:val="0"/>
              <w:autoSpaceDE w:val="0"/>
              <w:autoSpaceDN w:val="0"/>
              <w:adjustRightInd w:val="0"/>
              <w:jc w:val="both"/>
              <w:rPr>
                <w:rFonts w:eastAsiaTheme="minorHAnsi"/>
                <w:lang w:eastAsia="en-US"/>
              </w:rPr>
            </w:pPr>
            <w:r w:rsidRPr="00FD077F">
              <w:rPr>
                <w:rFonts w:eastAsiaTheme="minorHAnsi"/>
                <w:lang w:eastAsia="en-US"/>
              </w:rPr>
              <w:t>Princip zdvořilosti a interakce v komunikaci</w:t>
            </w:r>
          </w:p>
          <w:p w14:paraId="6FFFF8C6" w14:textId="77777777" w:rsidR="00C56C3A" w:rsidRPr="00091CFC" w:rsidRDefault="00C56C3A" w:rsidP="00C56C3A">
            <w:pPr>
              <w:pStyle w:val="Odstavecseseznamem"/>
              <w:numPr>
                <w:ilvl w:val="0"/>
                <w:numId w:val="16"/>
              </w:numPr>
              <w:suppressAutoHyphens w:val="0"/>
              <w:autoSpaceDE w:val="0"/>
              <w:autoSpaceDN w:val="0"/>
              <w:adjustRightInd w:val="0"/>
              <w:jc w:val="both"/>
            </w:pPr>
            <w:r w:rsidRPr="00FD077F">
              <w:rPr>
                <w:rFonts w:eastAsiaTheme="minorHAnsi"/>
                <w:lang w:eastAsia="en-US"/>
              </w:rPr>
              <w:t>Konverzační struktury, řečové vstupy, výměny a (ne)respektovaní (tváře) komunikačního partnera</w:t>
            </w:r>
          </w:p>
          <w:p w14:paraId="49F7A782" w14:textId="77777777" w:rsidR="00C56C3A" w:rsidRPr="00FD077F" w:rsidRDefault="00C56C3A" w:rsidP="00C56C3A">
            <w:pPr>
              <w:pStyle w:val="Odstavecseseznamem"/>
              <w:numPr>
                <w:ilvl w:val="0"/>
                <w:numId w:val="16"/>
              </w:numPr>
              <w:suppressAutoHyphens w:val="0"/>
              <w:autoSpaceDE w:val="0"/>
              <w:autoSpaceDN w:val="0"/>
              <w:adjustRightInd w:val="0"/>
              <w:jc w:val="both"/>
              <w:rPr>
                <w:rFonts w:eastAsiaTheme="minorHAnsi"/>
                <w:lang w:eastAsia="en-US"/>
              </w:rPr>
            </w:pPr>
            <w:r w:rsidRPr="00FD077F">
              <w:rPr>
                <w:rFonts w:eastAsiaTheme="minorHAnsi"/>
                <w:lang w:eastAsia="en-US"/>
              </w:rPr>
              <w:t xml:space="preserve">Pragmatická kompetence </w:t>
            </w:r>
            <w:r>
              <w:rPr>
                <w:rFonts w:eastAsiaTheme="minorHAnsi"/>
                <w:lang w:eastAsia="en-US"/>
              </w:rPr>
              <w:t>mluvčího</w:t>
            </w:r>
            <w:r w:rsidRPr="00FD077F">
              <w:rPr>
                <w:rFonts w:eastAsiaTheme="minorHAnsi"/>
                <w:lang w:eastAsia="en-US"/>
              </w:rPr>
              <w:t>, diskurz a kultura</w:t>
            </w:r>
          </w:p>
          <w:p w14:paraId="3CE20F80" w14:textId="77777777" w:rsidR="00C56C3A" w:rsidRDefault="00C56C3A" w:rsidP="00C07AFA"/>
          <w:p w14:paraId="47798335" w14:textId="77777777" w:rsidR="00C56C3A" w:rsidRDefault="00C56C3A" w:rsidP="00C07AFA">
            <w:r>
              <w:t>Odborné znalosti – po absolvování předmětu prokazuje student znalosti:</w:t>
            </w:r>
          </w:p>
          <w:p w14:paraId="1BAB5CB3" w14:textId="77777777" w:rsidR="00C56C3A" w:rsidRDefault="00C56C3A" w:rsidP="00C56C3A">
            <w:pPr>
              <w:pStyle w:val="Odstavecseseznamem"/>
              <w:numPr>
                <w:ilvl w:val="0"/>
                <w:numId w:val="16"/>
              </w:numPr>
              <w:suppressAutoHyphens w:val="0"/>
              <w:autoSpaceDE w:val="0"/>
              <w:autoSpaceDN w:val="0"/>
              <w:adjustRightInd w:val="0"/>
              <w:jc w:val="both"/>
            </w:pPr>
            <w:r>
              <w:t>definovat klíčové termíny a koncepty pragmatické lingvistiky (kooperační princip, implikatu-ra, řečové akty apod.)</w:t>
            </w:r>
          </w:p>
          <w:p w14:paraId="18100DB4" w14:textId="77777777" w:rsidR="00C56C3A" w:rsidRDefault="00C56C3A" w:rsidP="00C56C3A">
            <w:pPr>
              <w:pStyle w:val="Odstavecseseznamem"/>
              <w:numPr>
                <w:ilvl w:val="0"/>
                <w:numId w:val="16"/>
              </w:numPr>
              <w:suppressAutoHyphens w:val="0"/>
              <w:autoSpaceDE w:val="0"/>
              <w:autoSpaceDN w:val="0"/>
              <w:adjustRightInd w:val="0"/>
              <w:jc w:val="both"/>
            </w:pPr>
            <w:r>
              <w:t>vysvětlit, jak je možné, že říkáme něco a myslíme tím něco jiného</w:t>
            </w:r>
          </w:p>
          <w:p w14:paraId="3AEA8197" w14:textId="77777777" w:rsidR="00C56C3A" w:rsidRDefault="00C56C3A" w:rsidP="00C56C3A">
            <w:pPr>
              <w:pStyle w:val="Odstavecseseznamem"/>
              <w:numPr>
                <w:ilvl w:val="0"/>
                <w:numId w:val="16"/>
              </w:numPr>
              <w:suppressAutoHyphens w:val="0"/>
              <w:autoSpaceDE w:val="0"/>
              <w:autoSpaceDN w:val="0"/>
              <w:adjustRightInd w:val="0"/>
              <w:jc w:val="both"/>
            </w:pPr>
            <w:r>
              <w:t>popsat a porovnat teorii implikatury a teorii relevance</w:t>
            </w:r>
          </w:p>
          <w:p w14:paraId="517A5778" w14:textId="77777777" w:rsidR="00C56C3A" w:rsidRDefault="00C56C3A" w:rsidP="00C56C3A">
            <w:pPr>
              <w:pStyle w:val="Odstavecseseznamem"/>
              <w:numPr>
                <w:ilvl w:val="0"/>
                <w:numId w:val="16"/>
              </w:numPr>
              <w:suppressAutoHyphens w:val="0"/>
              <w:autoSpaceDE w:val="0"/>
              <w:autoSpaceDN w:val="0"/>
              <w:adjustRightInd w:val="0"/>
              <w:jc w:val="both"/>
            </w:pPr>
            <w:r>
              <w:t>popsat teorii řečových aktů</w:t>
            </w:r>
          </w:p>
          <w:p w14:paraId="5D7A79B9" w14:textId="77777777" w:rsidR="00C56C3A" w:rsidRDefault="00C56C3A" w:rsidP="00C56C3A">
            <w:pPr>
              <w:pStyle w:val="Odstavecseseznamem"/>
              <w:numPr>
                <w:ilvl w:val="0"/>
                <w:numId w:val="16"/>
              </w:numPr>
              <w:suppressAutoHyphens w:val="0"/>
              <w:autoSpaceDE w:val="0"/>
              <w:autoSpaceDN w:val="0"/>
              <w:adjustRightInd w:val="0"/>
              <w:jc w:val="both"/>
            </w:pPr>
            <w:r>
              <w:t>analyzovat komunikační strategie použité v komunikačních situacích</w:t>
            </w:r>
          </w:p>
          <w:p w14:paraId="3E9C93F6" w14:textId="77777777" w:rsidR="00C56C3A" w:rsidRDefault="00C56C3A" w:rsidP="00C07AFA"/>
          <w:p w14:paraId="17E51179" w14:textId="77777777" w:rsidR="00C56C3A" w:rsidRDefault="00C56C3A" w:rsidP="00C07AFA">
            <w:r>
              <w:t>Odborné dovednosti – po absolvování předmětu prokazuje student dovednosti:</w:t>
            </w:r>
          </w:p>
          <w:p w14:paraId="49DBFEE9" w14:textId="77777777" w:rsidR="00C56C3A" w:rsidRDefault="00C56C3A" w:rsidP="00C56C3A">
            <w:pPr>
              <w:pStyle w:val="Odstavecseseznamem"/>
              <w:numPr>
                <w:ilvl w:val="0"/>
                <w:numId w:val="17"/>
              </w:numPr>
              <w:suppressAutoHyphens w:val="0"/>
            </w:pPr>
            <w:r>
              <w:t>zhodnotit použité komunikační strategie v promluvě</w:t>
            </w:r>
          </w:p>
          <w:p w14:paraId="17CF1414" w14:textId="77777777" w:rsidR="00C56C3A" w:rsidRDefault="00C56C3A" w:rsidP="00C56C3A">
            <w:pPr>
              <w:pStyle w:val="Odstavecseseznamem"/>
              <w:numPr>
                <w:ilvl w:val="0"/>
                <w:numId w:val="17"/>
              </w:numPr>
              <w:suppressAutoHyphens w:val="0"/>
            </w:pPr>
            <w:r>
              <w:t>s využitím teoretických poznatků navrhnout vhodné komunikační strategie v konkrétních komunikačních situacích</w:t>
            </w:r>
          </w:p>
          <w:p w14:paraId="7E41F829" w14:textId="77777777" w:rsidR="00C56C3A" w:rsidRDefault="00C56C3A" w:rsidP="00C56C3A">
            <w:pPr>
              <w:pStyle w:val="Odstavecseseznamem"/>
              <w:numPr>
                <w:ilvl w:val="0"/>
                <w:numId w:val="17"/>
              </w:numPr>
              <w:suppressAutoHyphens w:val="0"/>
            </w:pPr>
            <w:r>
              <w:t>identifikovat a vysvětlit implikatury v konkrétní promluvě</w:t>
            </w:r>
          </w:p>
          <w:p w14:paraId="43DA463D" w14:textId="77777777" w:rsidR="00C56C3A" w:rsidRDefault="00C56C3A" w:rsidP="00C56C3A">
            <w:pPr>
              <w:pStyle w:val="Odstavecseseznamem"/>
              <w:numPr>
                <w:ilvl w:val="0"/>
                <w:numId w:val="17"/>
              </w:numPr>
              <w:suppressAutoHyphens w:val="0"/>
            </w:pPr>
            <w:r>
              <w:t>rozlišit informace v popředí a pozadí komunikace a vysvětlit jejich umístění</w:t>
            </w:r>
          </w:p>
          <w:p w14:paraId="5B825108" w14:textId="3B91485B" w:rsidR="00C56C3A" w:rsidRDefault="00C56C3A" w:rsidP="00246E1C">
            <w:pPr>
              <w:pStyle w:val="Odstavecseseznamem"/>
              <w:numPr>
                <w:ilvl w:val="0"/>
                <w:numId w:val="17"/>
              </w:numPr>
              <w:suppressAutoHyphens w:val="0"/>
            </w:pPr>
            <w:r>
              <w:t>využít metody pragmatického výzkumu na vyvození závěrů o komunikaci</w:t>
            </w:r>
          </w:p>
        </w:tc>
      </w:tr>
      <w:tr w:rsidR="00C56C3A" w14:paraId="380E2570" w14:textId="77777777" w:rsidTr="00C07AFA">
        <w:trPr>
          <w:trHeight w:val="265"/>
        </w:trPr>
        <w:tc>
          <w:tcPr>
            <w:tcW w:w="3653" w:type="dxa"/>
            <w:gridSpan w:val="2"/>
            <w:tcBorders>
              <w:top w:val="single" w:sz="4" w:space="0" w:color="auto"/>
            </w:tcBorders>
            <w:shd w:val="clear" w:color="auto" w:fill="F7CAAC"/>
          </w:tcPr>
          <w:p w14:paraId="07A83255" w14:textId="77777777" w:rsidR="00C56C3A" w:rsidRDefault="00C56C3A" w:rsidP="00C07AFA">
            <w:r>
              <w:rPr>
                <w:b/>
              </w:rPr>
              <w:t>Studijní literatura a studijní pomůcky</w:t>
            </w:r>
          </w:p>
        </w:tc>
        <w:tc>
          <w:tcPr>
            <w:tcW w:w="6202" w:type="dxa"/>
            <w:gridSpan w:val="6"/>
            <w:tcBorders>
              <w:top w:val="single" w:sz="4" w:space="0" w:color="auto"/>
              <w:bottom w:val="nil"/>
            </w:tcBorders>
          </w:tcPr>
          <w:p w14:paraId="5A9F9B1A" w14:textId="77777777" w:rsidR="00C56C3A" w:rsidRDefault="00C56C3A" w:rsidP="00C07AFA"/>
        </w:tc>
      </w:tr>
      <w:tr w:rsidR="00C56C3A" w14:paraId="63EA68E0" w14:textId="77777777" w:rsidTr="00C07AFA">
        <w:trPr>
          <w:trHeight w:val="1497"/>
        </w:trPr>
        <w:tc>
          <w:tcPr>
            <w:tcW w:w="9855" w:type="dxa"/>
            <w:gridSpan w:val="8"/>
            <w:tcBorders>
              <w:top w:val="nil"/>
            </w:tcBorders>
          </w:tcPr>
          <w:p w14:paraId="11BF103C" w14:textId="77777777" w:rsidR="00C56C3A" w:rsidRPr="00BD7BB3" w:rsidRDefault="00C56C3A" w:rsidP="00C07AFA">
            <w:pPr>
              <w:pStyle w:val="bb"/>
              <w:rPr>
                <w:b/>
              </w:rPr>
            </w:pPr>
            <w:r w:rsidRPr="00BD7BB3">
              <w:rPr>
                <w:b/>
              </w:rPr>
              <w:t>Základní literatura:</w:t>
            </w:r>
          </w:p>
          <w:p w14:paraId="69DE7967" w14:textId="77777777" w:rsidR="00C56C3A" w:rsidRPr="004C4A0E" w:rsidRDefault="00C56C3A" w:rsidP="00C07AFA">
            <w:pPr>
              <w:pStyle w:val="bb"/>
              <w:rPr>
                <w:lang w:val="en-US"/>
              </w:rPr>
            </w:pPr>
            <w:r w:rsidRPr="004C4A0E">
              <w:rPr>
                <w:lang w:val="en-US"/>
              </w:rPr>
              <w:t xml:space="preserve">Barron, Anne, ed. </w:t>
            </w:r>
            <w:r w:rsidRPr="004C4A0E">
              <w:rPr>
                <w:i/>
                <w:iCs/>
                <w:lang w:val="en-US"/>
              </w:rPr>
              <w:t>The Routledge Handbook of Pragmatics</w:t>
            </w:r>
            <w:r w:rsidRPr="004C4A0E">
              <w:rPr>
                <w:lang w:val="en-US"/>
              </w:rPr>
              <w:t>. Abingdon: Routledge, 2020.</w:t>
            </w:r>
          </w:p>
          <w:p w14:paraId="16E459AF" w14:textId="77777777" w:rsidR="00C56C3A" w:rsidRPr="004C4A0E" w:rsidRDefault="00C56C3A" w:rsidP="00C07AFA">
            <w:pPr>
              <w:pStyle w:val="bb"/>
              <w:rPr>
                <w:lang w:val="en-US"/>
              </w:rPr>
            </w:pPr>
            <w:r w:rsidRPr="004C4A0E">
              <w:rPr>
                <w:lang w:val="en-US"/>
              </w:rPr>
              <w:t xml:space="preserve">Birner, Betty J. </w:t>
            </w:r>
            <w:r w:rsidRPr="004C4A0E">
              <w:rPr>
                <w:i/>
                <w:iCs/>
                <w:lang w:val="en-US"/>
              </w:rPr>
              <w:t>Introduction to Pragmatics</w:t>
            </w:r>
            <w:r w:rsidRPr="004C4A0E">
              <w:rPr>
                <w:lang w:val="en-US"/>
              </w:rPr>
              <w:t xml:space="preserve">. Malden: Wiley-Blackwell, 2012. </w:t>
            </w:r>
          </w:p>
          <w:p w14:paraId="51514C50" w14:textId="77777777" w:rsidR="00C56C3A" w:rsidRPr="004C4A0E" w:rsidRDefault="00C56C3A" w:rsidP="00C07AFA">
            <w:pPr>
              <w:pStyle w:val="bb"/>
              <w:rPr>
                <w:lang w:val="en-US"/>
              </w:rPr>
            </w:pPr>
            <w:r w:rsidRPr="004C4A0E">
              <w:rPr>
                <w:lang w:val="en-US"/>
              </w:rPr>
              <w:t xml:space="preserve">Clark, Billy. </w:t>
            </w:r>
            <w:r w:rsidRPr="004C4A0E">
              <w:rPr>
                <w:i/>
                <w:iCs/>
                <w:lang w:val="en-US"/>
              </w:rPr>
              <w:t>Pragmatics: The Basics</w:t>
            </w:r>
            <w:r w:rsidRPr="004C4A0E">
              <w:rPr>
                <w:lang w:val="en-US"/>
              </w:rPr>
              <w:t xml:space="preserve">. Abingdon: Routledge, 2022. </w:t>
            </w:r>
          </w:p>
          <w:p w14:paraId="36E98CAD" w14:textId="77777777" w:rsidR="00C56C3A" w:rsidRPr="004C4A0E" w:rsidRDefault="00C56C3A" w:rsidP="00C07AFA">
            <w:pPr>
              <w:pStyle w:val="bb"/>
              <w:rPr>
                <w:lang w:val="en-US"/>
              </w:rPr>
            </w:pPr>
            <w:r w:rsidRPr="004C4A0E">
              <w:rPr>
                <w:lang w:val="en-US"/>
              </w:rPr>
              <w:t xml:space="preserve">Scott, Kate. </w:t>
            </w:r>
            <w:r w:rsidRPr="004C4A0E">
              <w:rPr>
                <w:i/>
                <w:iCs/>
                <w:lang w:val="en-US"/>
              </w:rPr>
              <w:t>Pragmatics Online: Language and Digital Media</w:t>
            </w:r>
            <w:r w:rsidRPr="004C4A0E">
              <w:rPr>
                <w:lang w:val="en-US"/>
              </w:rPr>
              <w:t xml:space="preserve">. Abingdon: Routledge, 2022. </w:t>
            </w:r>
          </w:p>
          <w:p w14:paraId="38C6AD1A" w14:textId="77777777" w:rsidR="00C56C3A" w:rsidRPr="004C4A0E" w:rsidRDefault="00C56C3A" w:rsidP="00C07AFA">
            <w:pPr>
              <w:pStyle w:val="bb"/>
              <w:rPr>
                <w:lang w:val="en-US"/>
              </w:rPr>
            </w:pPr>
            <w:r w:rsidRPr="004C4A0E">
              <w:rPr>
                <w:lang w:val="en-US"/>
              </w:rPr>
              <w:t xml:space="preserve">Yule, George. </w:t>
            </w:r>
            <w:r w:rsidRPr="004C4A0E">
              <w:rPr>
                <w:i/>
                <w:iCs/>
                <w:lang w:val="en-US"/>
              </w:rPr>
              <w:t>Pragmatics</w:t>
            </w:r>
            <w:r w:rsidRPr="004C4A0E">
              <w:rPr>
                <w:lang w:val="en-US"/>
              </w:rPr>
              <w:t xml:space="preserve">. Oxford: Oxford University Press, 2022. </w:t>
            </w:r>
          </w:p>
          <w:p w14:paraId="38EB99A2" w14:textId="77777777" w:rsidR="00C56C3A" w:rsidRDefault="00C56C3A" w:rsidP="00C07AFA">
            <w:pPr>
              <w:pStyle w:val="bb"/>
            </w:pPr>
          </w:p>
          <w:p w14:paraId="4171B7DD" w14:textId="77777777" w:rsidR="00C56C3A" w:rsidRPr="00BD7BB3" w:rsidRDefault="00C56C3A" w:rsidP="00C07AFA">
            <w:pPr>
              <w:pStyle w:val="bb"/>
              <w:rPr>
                <w:b/>
              </w:rPr>
            </w:pPr>
            <w:r w:rsidRPr="00BD7BB3">
              <w:rPr>
                <w:b/>
              </w:rPr>
              <w:t>Doporučená literatura:</w:t>
            </w:r>
          </w:p>
          <w:p w14:paraId="42A77539" w14:textId="77777777" w:rsidR="00C56C3A" w:rsidRPr="00FF4B45" w:rsidRDefault="00C56C3A" w:rsidP="00C07AFA">
            <w:pPr>
              <w:pStyle w:val="bb"/>
              <w:rPr>
                <w:lang w:val="en-US"/>
              </w:rPr>
            </w:pPr>
            <w:r w:rsidRPr="00FF4B45">
              <w:rPr>
                <w:lang w:val="en-US"/>
              </w:rPr>
              <w:t xml:space="preserve">Cruses, Alan. </w:t>
            </w:r>
            <w:r w:rsidRPr="00FF4B45">
              <w:rPr>
                <w:i/>
                <w:iCs/>
                <w:lang w:val="en-US"/>
              </w:rPr>
              <w:t>Meaning in Language: An Introduction to Semantics and Pragmatics</w:t>
            </w:r>
            <w:r w:rsidRPr="00FF4B45">
              <w:rPr>
                <w:lang w:val="en-US"/>
              </w:rPr>
              <w:t xml:space="preserve">. 3rd </w:t>
            </w:r>
            <w:r>
              <w:rPr>
                <w:lang w:val="en-US"/>
              </w:rPr>
              <w:t>ed</w:t>
            </w:r>
            <w:r w:rsidRPr="00FF4B45">
              <w:rPr>
                <w:lang w:val="en-US"/>
              </w:rPr>
              <w:t xml:space="preserve">. Oxford: Oxford University Press, 2011. </w:t>
            </w:r>
          </w:p>
          <w:p w14:paraId="2D48E0AD" w14:textId="77777777" w:rsidR="00C56C3A" w:rsidRPr="00FF4B45" w:rsidRDefault="00C56C3A" w:rsidP="00C07AFA">
            <w:pPr>
              <w:pStyle w:val="bb"/>
              <w:rPr>
                <w:lang w:val="en-US"/>
              </w:rPr>
            </w:pPr>
            <w:r w:rsidRPr="00FF4B45">
              <w:rPr>
                <w:lang w:val="en-US"/>
              </w:rPr>
              <w:t xml:space="preserve">Huang, Yan. </w:t>
            </w:r>
            <w:r w:rsidRPr="00FF4B45">
              <w:rPr>
                <w:i/>
                <w:iCs/>
                <w:lang w:val="en-US"/>
              </w:rPr>
              <w:t>Pragmatics: Oxford Textbooks in Linguistics</w:t>
            </w:r>
            <w:r w:rsidRPr="00FF4B45">
              <w:rPr>
                <w:lang w:val="en-US"/>
              </w:rPr>
              <w:t xml:space="preserve">. 2nd </w:t>
            </w:r>
            <w:r>
              <w:rPr>
                <w:lang w:val="en-US"/>
              </w:rPr>
              <w:t>ed</w:t>
            </w:r>
            <w:r w:rsidRPr="00FF4B45">
              <w:rPr>
                <w:lang w:val="en-US"/>
              </w:rPr>
              <w:t xml:space="preserve">. Oxford: Oxford University Press, 2014. </w:t>
            </w:r>
          </w:p>
          <w:p w14:paraId="5FE025F0" w14:textId="77777777" w:rsidR="00C56C3A" w:rsidRPr="00FF4B45" w:rsidRDefault="00C56C3A" w:rsidP="00C07AFA">
            <w:pPr>
              <w:pStyle w:val="bb"/>
              <w:rPr>
                <w:lang w:val="en-US"/>
              </w:rPr>
            </w:pPr>
            <w:r w:rsidRPr="00FF4B45">
              <w:rPr>
                <w:lang w:val="en-US"/>
              </w:rPr>
              <w:t xml:space="preserve">Ishihara, Noriko, and Andrew D. Cohen. </w:t>
            </w:r>
            <w:r w:rsidRPr="00FF4B45">
              <w:rPr>
                <w:i/>
                <w:iCs/>
                <w:lang w:val="en-US"/>
              </w:rPr>
              <w:t>Teaching and Learning Pragmatics</w:t>
            </w:r>
            <w:r w:rsidRPr="00FF4B45">
              <w:rPr>
                <w:lang w:val="en-US"/>
              </w:rPr>
              <w:t xml:space="preserve">. 2nd </w:t>
            </w:r>
            <w:r>
              <w:rPr>
                <w:lang w:val="en-US"/>
              </w:rPr>
              <w:t>ed</w:t>
            </w:r>
            <w:r w:rsidRPr="00FF4B45">
              <w:rPr>
                <w:lang w:val="en-US"/>
              </w:rPr>
              <w:t xml:space="preserve">. New York: Routledge, 2022. </w:t>
            </w:r>
          </w:p>
          <w:p w14:paraId="351C40E7" w14:textId="77777777" w:rsidR="00C56C3A" w:rsidRPr="00FF4B45" w:rsidRDefault="00C56C3A" w:rsidP="00C07AFA">
            <w:pPr>
              <w:pStyle w:val="bb"/>
              <w:rPr>
                <w:lang w:val="en-US"/>
              </w:rPr>
            </w:pPr>
            <w:r w:rsidRPr="00FF4B45">
              <w:rPr>
                <w:lang w:val="en-US"/>
              </w:rPr>
              <w:t xml:space="preserve">Panther, Klaus-Uwe. </w:t>
            </w:r>
            <w:r w:rsidRPr="00FF4B45">
              <w:rPr>
                <w:i/>
                <w:iCs/>
                <w:lang w:val="en-US"/>
              </w:rPr>
              <w:t>Introduction to Cognitive Pragmatics</w:t>
            </w:r>
            <w:r w:rsidRPr="00FF4B45">
              <w:rPr>
                <w:lang w:val="en-US"/>
              </w:rPr>
              <w:t xml:space="preserve">. Amsterdam: John Benjamins, 2022. </w:t>
            </w:r>
          </w:p>
          <w:p w14:paraId="17F2BA28" w14:textId="77777777" w:rsidR="00C56C3A" w:rsidRPr="00FF4B45" w:rsidRDefault="00C56C3A" w:rsidP="00C07AFA">
            <w:pPr>
              <w:pStyle w:val="bb"/>
              <w:rPr>
                <w:lang w:val="en-US"/>
              </w:rPr>
            </w:pPr>
            <w:r w:rsidRPr="00FF4B45">
              <w:rPr>
                <w:lang w:val="en-US"/>
              </w:rPr>
              <w:t xml:space="preserve">Roever, Carsten. </w:t>
            </w:r>
            <w:r w:rsidRPr="00FF4B45">
              <w:rPr>
                <w:i/>
                <w:iCs/>
                <w:lang w:val="en-US"/>
              </w:rPr>
              <w:t>Teaching and Testing Second Language Pragmatics and Interaction: A Practical Guide</w:t>
            </w:r>
            <w:r w:rsidRPr="00FF4B45">
              <w:rPr>
                <w:lang w:val="en-US"/>
              </w:rPr>
              <w:t>. Abingdon: Routledge, 2021.</w:t>
            </w:r>
          </w:p>
          <w:p w14:paraId="55DC5B02" w14:textId="77777777" w:rsidR="00C56C3A" w:rsidRDefault="00C56C3A" w:rsidP="00C07AFA">
            <w:pPr>
              <w:pStyle w:val="bb"/>
            </w:pPr>
          </w:p>
          <w:p w14:paraId="019C4AB3" w14:textId="77777777" w:rsidR="00C56C3A" w:rsidRPr="00BD7BB3" w:rsidRDefault="00C56C3A" w:rsidP="00C07AFA"/>
        </w:tc>
      </w:tr>
      <w:tr w:rsidR="00C56C3A" w14:paraId="7CA6F413"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C64DE4" w14:textId="77777777" w:rsidR="00C56C3A" w:rsidRDefault="00C56C3A" w:rsidP="00C07AFA">
            <w:pPr>
              <w:jc w:val="center"/>
              <w:rPr>
                <w:b/>
              </w:rPr>
            </w:pPr>
            <w:r>
              <w:rPr>
                <w:b/>
              </w:rPr>
              <w:t>Informace ke kombinované nebo distanční formě</w:t>
            </w:r>
          </w:p>
        </w:tc>
      </w:tr>
      <w:tr w:rsidR="00C56C3A" w14:paraId="33BA5901" w14:textId="77777777" w:rsidTr="00C07AFA">
        <w:tc>
          <w:tcPr>
            <w:tcW w:w="4787" w:type="dxa"/>
            <w:gridSpan w:val="3"/>
            <w:tcBorders>
              <w:top w:val="single" w:sz="2" w:space="0" w:color="auto"/>
            </w:tcBorders>
            <w:shd w:val="clear" w:color="auto" w:fill="F7CAAC"/>
          </w:tcPr>
          <w:p w14:paraId="2BEE6B59" w14:textId="77777777" w:rsidR="00C56C3A" w:rsidRDefault="00C56C3A" w:rsidP="00C07AFA">
            <w:r>
              <w:rPr>
                <w:b/>
              </w:rPr>
              <w:t>Rozsah konzultací (soustředění)</w:t>
            </w:r>
          </w:p>
        </w:tc>
        <w:tc>
          <w:tcPr>
            <w:tcW w:w="889" w:type="dxa"/>
            <w:tcBorders>
              <w:top w:val="single" w:sz="2" w:space="0" w:color="auto"/>
            </w:tcBorders>
          </w:tcPr>
          <w:p w14:paraId="74990547" w14:textId="77777777" w:rsidR="00C56C3A" w:rsidRDefault="00C56C3A" w:rsidP="00C07AFA"/>
        </w:tc>
        <w:tc>
          <w:tcPr>
            <w:tcW w:w="4179" w:type="dxa"/>
            <w:gridSpan w:val="4"/>
            <w:tcBorders>
              <w:top w:val="single" w:sz="2" w:space="0" w:color="auto"/>
            </w:tcBorders>
            <w:shd w:val="clear" w:color="auto" w:fill="F7CAAC"/>
          </w:tcPr>
          <w:p w14:paraId="2D6C6DBB" w14:textId="77777777" w:rsidR="00C56C3A" w:rsidRDefault="00C56C3A" w:rsidP="00C07AFA">
            <w:pPr>
              <w:rPr>
                <w:b/>
              </w:rPr>
            </w:pPr>
            <w:r>
              <w:rPr>
                <w:b/>
              </w:rPr>
              <w:t xml:space="preserve">hodin </w:t>
            </w:r>
          </w:p>
        </w:tc>
      </w:tr>
      <w:tr w:rsidR="00C56C3A" w14:paraId="73822CB1" w14:textId="77777777" w:rsidTr="00C07AFA">
        <w:tc>
          <w:tcPr>
            <w:tcW w:w="9855" w:type="dxa"/>
            <w:gridSpan w:val="8"/>
            <w:shd w:val="clear" w:color="auto" w:fill="F7CAAC"/>
          </w:tcPr>
          <w:p w14:paraId="0EF54C70" w14:textId="77777777" w:rsidR="00C56C3A" w:rsidRDefault="00C56C3A" w:rsidP="00C07AFA">
            <w:pPr>
              <w:rPr>
                <w:b/>
              </w:rPr>
            </w:pPr>
            <w:r>
              <w:rPr>
                <w:b/>
              </w:rPr>
              <w:t>Informace o způsobu kontaktu s vyučujícím</w:t>
            </w:r>
          </w:p>
        </w:tc>
      </w:tr>
      <w:tr w:rsidR="00C56C3A" w14:paraId="7383DDE4" w14:textId="77777777" w:rsidTr="00C07AFA">
        <w:trPr>
          <w:trHeight w:val="20"/>
        </w:trPr>
        <w:tc>
          <w:tcPr>
            <w:tcW w:w="9855" w:type="dxa"/>
            <w:gridSpan w:val="8"/>
          </w:tcPr>
          <w:p w14:paraId="63F9717E" w14:textId="77777777" w:rsidR="00C56C3A" w:rsidRDefault="00C56C3A" w:rsidP="00C07AFA"/>
        </w:tc>
      </w:tr>
    </w:tbl>
    <w:p w14:paraId="24E45BFB" w14:textId="77777777" w:rsidR="00C56C3A" w:rsidRDefault="00C56C3A" w:rsidP="00C56C3A"/>
    <w:p w14:paraId="67A9723D" w14:textId="77777777" w:rsidR="00C56C3A" w:rsidRDefault="00C56C3A" w:rsidP="00C56C3A"/>
    <w:p w14:paraId="6A9087FE" w14:textId="77777777" w:rsidR="00C56C3A" w:rsidRDefault="00C56C3A" w:rsidP="00C56C3A"/>
    <w:p w14:paraId="45BE0273"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74890A2E" w14:textId="77777777" w:rsidTr="00C07AFA">
        <w:tc>
          <w:tcPr>
            <w:tcW w:w="9855" w:type="dxa"/>
            <w:gridSpan w:val="7"/>
            <w:tcBorders>
              <w:bottom w:val="double" w:sz="4" w:space="0" w:color="auto"/>
            </w:tcBorders>
            <w:shd w:val="clear" w:color="auto" w:fill="BDD6EE"/>
          </w:tcPr>
          <w:p w14:paraId="2570D430" w14:textId="77777777" w:rsidR="00C56C3A" w:rsidRDefault="00C56C3A" w:rsidP="00C07AFA">
            <w:pPr>
              <w:rPr>
                <w:b/>
                <w:sz w:val="28"/>
              </w:rPr>
            </w:pPr>
            <w:r>
              <w:br w:type="page"/>
            </w:r>
            <w:r>
              <w:rPr>
                <w:b/>
                <w:sz w:val="28"/>
              </w:rPr>
              <w:t>B-III – Charakteristika studijního předmětu</w:t>
            </w:r>
          </w:p>
        </w:tc>
      </w:tr>
      <w:tr w:rsidR="00C56C3A" w14:paraId="3C0F71F1" w14:textId="77777777" w:rsidTr="00C07AFA">
        <w:tc>
          <w:tcPr>
            <w:tcW w:w="3086" w:type="dxa"/>
            <w:tcBorders>
              <w:top w:val="double" w:sz="4" w:space="0" w:color="auto"/>
            </w:tcBorders>
            <w:shd w:val="clear" w:color="auto" w:fill="F7CAAC"/>
          </w:tcPr>
          <w:p w14:paraId="48587142"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03FDD635" w14:textId="77777777" w:rsidR="00C56C3A" w:rsidRDefault="00C56C3A" w:rsidP="00C07AFA">
            <w:r>
              <w:t>Anglofonní literatury 1</w:t>
            </w:r>
          </w:p>
        </w:tc>
      </w:tr>
      <w:tr w:rsidR="00C56C3A" w14:paraId="434CBE22" w14:textId="77777777" w:rsidTr="00C07AFA">
        <w:tc>
          <w:tcPr>
            <w:tcW w:w="3086" w:type="dxa"/>
            <w:shd w:val="clear" w:color="auto" w:fill="F7CAAC"/>
          </w:tcPr>
          <w:p w14:paraId="3792F75A" w14:textId="77777777" w:rsidR="00C56C3A" w:rsidRDefault="00C56C3A" w:rsidP="00C07AFA">
            <w:pPr>
              <w:rPr>
                <w:b/>
              </w:rPr>
            </w:pPr>
            <w:r>
              <w:rPr>
                <w:b/>
              </w:rPr>
              <w:t>Typ předmětu</w:t>
            </w:r>
          </w:p>
        </w:tc>
        <w:tc>
          <w:tcPr>
            <w:tcW w:w="3406" w:type="dxa"/>
            <w:gridSpan w:val="3"/>
          </w:tcPr>
          <w:p w14:paraId="1C281881" w14:textId="43FB9A3F" w:rsidR="00C56C3A" w:rsidRDefault="00620367" w:rsidP="00C07AFA">
            <w:r>
              <w:t xml:space="preserve">pp, </w:t>
            </w:r>
            <w:r w:rsidR="00C56C3A">
              <w:t>PZ</w:t>
            </w:r>
          </w:p>
        </w:tc>
        <w:tc>
          <w:tcPr>
            <w:tcW w:w="2695" w:type="dxa"/>
            <w:gridSpan w:val="2"/>
            <w:shd w:val="clear" w:color="auto" w:fill="F7CAAC"/>
          </w:tcPr>
          <w:p w14:paraId="4940DA6A" w14:textId="77777777" w:rsidR="00C56C3A" w:rsidRDefault="00C56C3A" w:rsidP="00C07AFA">
            <w:r>
              <w:rPr>
                <w:b/>
              </w:rPr>
              <w:t>doporučený ročník / semestr</w:t>
            </w:r>
          </w:p>
        </w:tc>
        <w:tc>
          <w:tcPr>
            <w:tcW w:w="668" w:type="dxa"/>
          </w:tcPr>
          <w:p w14:paraId="5807EE45" w14:textId="77777777" w:rsidR="00C56C3A" w:rsidRDefault="00C56C3A" w:rsidP="00C07AFA">
            <w:r>
              <w:t>1/LS</w:t>
            </w:r>
          </w:p>
        </w:tc>
      </w:tr>
      <w:tr w:rsidR="00C56C3A" w14:paraId="6AE49336" w14:textId="77777777" w:rsidTr="00C07AFA">
        <w:tc>
          <w:tcPr>
            <w:tcW w:w="3086" w:type="dxa"/>
            <w:shd w:val="clear" w:color="auto" w:fill="F7CAAC"/>
          </w:tcPr>
          <w:p w14:paraId="7226FBDC" w14:textId="77777777" w:rsidR="00C56C3A" w:rsidRDefault="00C56C3A" w:rsidP="00C07AFA">
            <w:pPr>
              <w:rPr>
                <w:b/>
              </w:rPr>
            </w:pPr>
            <w:r>
              <w:rPr>
                <w:b/>
              </w:rPr>
              <w:t>Rozsah studijního předmětu</w:t>
            </w:r>
          </w:p>
        </w:tc>
        <w:tc>
          <w:tcPr>
            <w:tcW w:w="1701" w:type="dxa"/>
          </w:tcPr>
          <w:p w14:paraId="5C991B22" w14:textId="77777777" w:rsidR="00C56C3A" w:rsidRDefault="00C56C3A" w:rsidP="00C07AFA">
            <w:r>
              <w:t>14p + 14s</w:t>
            </w:r>
          </w:p>
        </w:tc>
        <w:tc>
          <w:tcPr>
            <w:tcW w:w="889" w:type="dxa"/>
            <w:shd w:val="clear" w:color="auto" w:fill="F7CAAC"/>
          </w:tcPr>
          <w:p w14:paraId="78B2DD10" w14:textId="77777777" w:rsidR="00C56C3A" w:rsidRDefault="00C56C3A" w:rsidP="00C07AFA">
            <w:pPr>
              <w:rPr>
                <w:b/>
              </w:rPr>
            </w:pPr>
            <w:r>
              <w:rPr>
                <w:b/>
              </w:rPr>
              <w:t xml:space="preserve">hod. </w:t>
            </w:r>
          </w:p>
        </w:tc>
        <w:tc>
          <w:tcPr>
            <w:tcW w:w="816" w:type="dxa"/>
          </w:tcPr>
          <w:p w14:paraId="00D7965E" w14:textId="77777777" w:rsidR="00C56C3A" w:rsidRDefault="00C56C3A" w:rsidP="00C07AFA">
            <w:r>
              <w:t>28</w:t>
            </w:r>
          </w:p>
        </w:tc>
        <w:tc>
          <w:tcPr>
            <w:tcW w:w="2156" w:type="dxa"/>
            <w:shd w:val="clear" w:color="auto" w:fill="F7CAAC"/>
          </w:tcPr>
          <w:p w14:paraId="69B048D2" w14:textId="77777777" w:rsidR="00C56C3A" w:rsidRDefault="00C56C3A" w:rsidP="00C07AFA">
            <w:pPr>
              <w:rPr>
                <w:b/>
              </w:rPr>
            </w:pPr>
            <w:r>
              <w:rPr>
                <w:b/>
              </w:rPr>
              <w:t>kreditů</w:t>
            </w:r>
          </w:p>
        </w:tc>
        <w:tc>
          <w:tcPr>
            <w:tcW w:w="1207" w:type="dxa"/>
            <w:gridSpan w:val="2"/>
          </w:tcPr>
          <w:p w14:paraId="2AE694BB" w14:textId="77777777" w:rsidR="00C56C3A" w:rsidRDefault="00C56C3A" w:rsidP="00C07AFA">
            <w:r>
              <w:t>5</w:t>
            </w:r>
          </w:p>
        </w:tc>
      </w:tr>
      <w:tr w:rsidR="00C56C3A" w14:paraId="77EAC186" w14:textId="77777777" w:rsidTr="00C07AFA">
        <w:tc>
          <w:tcPr>
            <w:tcW w:w="3086" w:type="dxa"/>
            <w:shd w:val="clear" w:color="auto" w:fill="F7CAAC"/>
          </w:tcPr>
          <w:p w14:paraId="5DF0712E" w14:textId="77777777" w:rsidR="00C56C3A" w:rsidRDefault="00C56C3A" w:rsidP="00C07AFA">
            <w:pPr>
              <w:rPr>
                <w:b/>
                <w:sz w:val="22"/>
              </w:rPr>
            </w:pPr>
            <w:r>
              <w:rPr>
                <w:b/>
              </w:rPr>
              <w:t>Prerekvizity, korekvizity, ekvivalence</w:t>
            </w:r>
          </w:p>
        </w:tc>
        <w:tc>
          <w:tcPr>
            <w:tcW w:w="6769" w:type="dxa"/>
            <w:gridSpan w:val="6"/>
          </w:tcPr>
          <w:p w14:paraId="6C32E792" w14:textId="77777777" w:rsidR="00C56C3A" w:rsidRDefault="00C56C3A" w:rsidP="00C07AFA"/>
        </w:tc>
      </w:tr>
      <w:tr w:rsidR="00C56C3A" w14:paraId="71F2DB94" w14:textId="77777777" w:rsidTr="00C07AFA">
        <w:tc>
          <w:tcPr>
            <w:tcW w:w="3086" w:type="dxa"/>
            <w:shd w:val="clear" w:color="auto" w:fill="F7CAAC"/>
          </w:tcPr>
          <w:p w14:paraId="040F2AB1" w14:textId="77777777" w:rsidR="00C56C3A" w:rsidRDefault="00C56C3A" w:rsidP="00C07AFA">
            <w:pPr>
              <w:rPr>
                <w:b/>
              </w:rPr>
            </w:pPr>
            <w:r>
              <w:rPr>
                <w:b/>
              </w:rPr>
              <w:t>Způsob ověření studijních výsledků</w:t>
            </w:r>
          </w:p>
        </w:tc>
        <w:tc>
          <w:tcPr>
            <w:tcW w:w="3406" w:type="dxa"/>
            <w:gridSpan w:val="3"/>
          </w:tcPr>
          <w:p w14:paraId="54E58943" w14:textId="77777777" w:rsidR="00C56C3A" w:rsidRDefault="00C56C3A" w:rsidP="00C07AFA">
            <w:r>
              <w:t>Z, Zk</w:t>
            </w:r>
          </w:p>
        </w:tc>
        <w:tc>
          <w:tcPr>
            <w:tcW w:w="2156" w:type="dxa"/>
            <w:shd w:val="clear" w:color="auto" w:fill="F7CAAC"/>
          </w:tcPr>
          <w:p w14:paraId="04CFBBB1" w14:textId="77777777" w:rsidR="00C56C3A" w:rsidRDefault="00C56C3A" w:rsidP="00C07AFA">
            <w:pPr>
              <w:rPr>
                <w:b/>
              </w:rPr>
            </w:pPr>
            <w:r>
              <w:rPr>
                <w:b/>
              </w:rPr>
              <w:t>Forma výuky</w:t>
            </w:r>
          </w:p>
        </w:tc>
        <w:tc>
          <w:tcPr>
            <w:tcW w:w="1207" w:type="dxa"/>
            <w:gridSpan w:val="2"/>
          </w:tcPr>
          <w:p w14:paraId="30601B71" w14:textId="77777777" w:rsidR="00C56C3A" w:rsidRDefault="00C56C3A" w:rsidP="00C07AFA">
            <w:r>
              <w:t>přednáška,</w:t>
            </w:r>
          </w:p>
          <w:p w14:paraId="720982FB" w14:textId="77777777" w:rsidR="00C56C3A" w:rsidRDefault="00C56C3A" w:rsidP="00C07AFA">
            <w:r>
              <w:t>seminář</w:t>
            </w:r>
          </w:p>
        </w:tc>
      </w:tr>
      <w:tr w:rsidR="00C56C3A" w14:paraId="76617370" w14:textId="77777777" w:rsidTr="00C07AFA">
        <w:tc>
          <w:tcPr>
            <w:tcW w:w="3086" w:type="dxa"/>
            <w:shd w:val="clear" w:color="auto" w:fill="F7CAAC"/>
          </w:tcPr>
          <w:p w14:paraId="0CDEBB79"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57CACA6D" w14:textId="77777777" w:rsidR="00C56C3A" w:rsidRDefault="00C56C3A" w:rsidP="00C07AFA">
            <w:pPr>
              <w:rPr>
                <w:b/>
              </w:rPr>
            </w:pPr>
            <w:r>
              <w:rPr>
                <w:b/>
              </w:rPr>
              <w:t>Požadavky k zápočtu:</w:t>
            </w:r>
          </w:p>
          <w:p w14:paraId="19C49DA7" w14:textId="77777777" w:rsidR="00C56C3A" w:rsidRDefault="00C56C3A" w:rsidP="00C07AFA">
            <w:r>
              <w:t>Aktivní účast na seminářích (80 %)</w:t>
            </w:r>
          </w:p>
          <w:p w14:paraId="26E0D248" w14:textId="77777777" w:rsidR="00C56C3A" w:rsidRDefault="00C56C3A" w:rsidP="00C07AFA">
            <w:r>
              <w:t>Vypracování seminární práce</w:t>
            </w:r>
          </w:p>
          <w:p w14:paraId="19EFD9FE" w14:textId="77777777" w:rsidR="00C56C3A" w:rsidRDefault="00C56C3A" w:rsidP="00C07AFA"/>
          <w:p w14:paraId="218AA3D7" w14:textId="77777777" w:rsidR="00C56C3A" w:rsidRDefault="00C56C3A" w:rsidP="00C07AFA">
            <w:pPr>
              <w:rPr>
                <w:b/>
              </w:rPr>
            </w:pPr>
            <w:r>
              <w:rPr>
                <w:b/>
              </w:rPr>
              <w:t>Požadavky ke zkoušce:</w:t>
            </w:r>
          </w:p>
          <w:p w14:paraId="5EBC3C48" w14:textId="77777777" w:rsidR="00C56C3A" w:rsidRDefault="00C56C3A" w:rsidP="00C07AFA">
            <w:r>
              <w:t>Znalost zadané primární a sekundární literatury</w:t>
            </w:r>
          </w:p>
        </w:tc>
      </w:tr>
      <w:tr w:rsidR="00C56C3A" w14:paraId="12ECC610" w14:textId="77777777" w:rsidTr="00C07AFA">
        <w:trPr>
          <w:trHeight w:val="20"/>
        </w:trPr>
        <w:tc>
          <w:tcPr>
            <w:tcW w:w="9855" w:type="dxa"/>
            <w:gridSpan w:val="7"/>
            <w:tcBorders>
              <w:top w:val="nil"/>
            </w:tcBorders>
          </w:tcPr>
          <w:p w14:paraId="1396955D" w14:textId="77777777" w:rsidR="00C56C3A" w:rsidRDefault="00C56C3A" w:rsidP="00C07AFA"/>
        </w:tc>
      </w:tr>
      <w:tr w:rsidR="00C56C3A" w14:paraId="6481EDC6" w14:textId="77777777" w:rsidTr="00C07AFA">
        <w:trPr>
          <w:trHeight w:val="197"/>
        </w:trPr>
        <w:tc>
          <w:tcPr>
            <w:tcW w:w="3086" w:type="dxa"/>
            <w:tcBorders>
              <w:top w:val="nil"/>
            </w:tcBorders>
            <w:shd w:val="clear" w:color="auto" w:fill="F7CAAC"/>
          </w:tcPr>
          <w:p w14:paraId="20770CE9" w14:textId="77777777" w:rsidR="00C56C3A" w:rsidRDefault="00C56C3A" w:rsidP="00C07AFA">
            <w:pPr>
              <w:rPr>
                <w:b/>
              </w:rPr>
            </w:pPr>
            <w:r>
              <w:rPr>
                <w:b/>
              </w:rPr>
              <w:t>Garant předmětu</w:t>
            </w:r>
          </w:p>
        </w:tc>
        <w:tc>
          <w:tcPr>
            <w:tcW w:w="6769" w:type="dxa"/>
            <w:gridSpan w:val="6"/>
            <w:tcBorders>
              <w:top w:val="nil"/>
            </w:tcBorders>
          </w:tcPr>
          <w:p w14:paraId="123709DC" w14:textId="77777777" w:rsidR="00C56C3A" w:rsidRDefault="00C56C3A" w:rsidP="00C07AFA">
            <w:r>
              <w:t>prof. dr. phil. habil. Ewald Mengel</w:t>
            </w:r>
          </w:p>
        </w:tc>
      </w:tr>
      <w:tr w:rsidR="00C56C3A" w14:paraId="4929A67F" w14:textId="77777777" w:rsidTr="00C07AFA">
        <w:trPr>
          <w:trHeight w:val="243"/>
        </w:trPr>
        <w:tc>
          <w:tcPr>
            <w:tcW w:w="3086" w:type="dxa"/>
            <w:tcBorders>
              <w:top w:val="nil"/>
            </w:tcBorders>
            <w:shd w:val="clear" w:color="auto" w:fill="F7CAAC"/>
          </w:tcPr>
          <w:p w14:paraId="678BAF40" w14:textId="77777777" w:rsidR="00C56C3A" w:rsidRDefault="00C56C3A" w:rsidP="00C07AFA">
            <w:pPr>
              <w:rPr>
                <w:b/>
              </w:rPr>
            </w:pPr>
            <w:r>
              <w:rPr>
                <w:b/>
              </w:rPr>
              <w:t>Zapojení garanta do výuky předmětu</w:t>
            </w:r>
          </w:p>
        </w:tc>
        <w:tc>
          <w:tcPr>
            <w:tcW w:w="6769" w:type="dxa"/>
            <w:gridSpan w:val="6"/>
            <w:tcBorders>
              <w:top w:val="nil"/>
            </w:tcBorders>
          </w:tcPr>
          <w:p w14:paraId="74CF20C9" w14:textId="77777777" w:rsidR="00C56C3A" w:rsidRDefault="00C56C3A" w:rsidP="00C07AFA">
            <w:r>
              <w:t>100 %</w:t>
            </w:r>
          </w:p>
        </w:tc>
      </w:tr>
      <w:tr w:rsidR="00C56C3A" w14:paraId="574486B1" w14:textId="77777777" w:rsidTr="00C07AFA">
        <w:tc>
          <w:tcPr>
            <w:tcW w:w="3086" w:type="dxa"/>
            <w:shd w:val="clear" w:color="auto" w:fill="F7CAAC"/>
          </w:tcPr>
          <w:p w14:paraId="5DE52A21" w14:textId="77777777" w:rsidR="00C56C3A" w:rsidRDefault="00C56C3A" w:rsidP="00C07AFA">
            <w:pPr>
              <w:rPr>
                <w:b/>
              </w:rPr>
            </w:pPr>
            <w:r>
              <w:rPr>
                <w:b/>
              </w:rPr>
              <w:t>Vyučující</w:t>
            </w:r>
          </w:p>
        </w:tc>
        <w:tc>
          <w:tcPr>
            <w:tcW w:w="6769" w:type="dxa"/>
            <w:gridSpan w:val="6"/>
            <w:tcBorders>
              <w:bottom w:val="nil"/>
            </w:tcBorders>
          </w:tcPr>
          <w:p w14:paraId="3B8E2595" w14:textId="77777777" w:rsidR="00C56C3A" w:rsidRDefault="00C56C3A" w:rsidP="00C07AFA">
            <w:r>
              <w:t>prof. dr. phil. habil. Ewald Mengel</w:t>
            </w:r>
          </w:p>
        </w:tc>
      </w:tr>
      <w:tr w:rsidR="00C56C3A" w14:paraId="65FC7104" w14:textId="77777777" w:rsidTr="00C07AFA">
        <w:trPr>
          <w:trHeight w:val="20"/>
        </w:trPr>
        <w:tc>
          <w:tcPr>
            <w:tcW w:w="9855" w:type="dxa"/>
            <w:gridSpan w:val="7"/>
            <w:tcBorders>
              <w:top w:val="nil"/>
            </w:tcBorders>
          </w:tcPr>
          <w:p w14:paraId="7AF00BAA" w14:textId="77777777" w:rsidR="00C56C3A" w:rsidRDefault="00C56C3A" w:rsidP="00C07AFA"/>
        </w:tc>
      </w:tr>
      <w:tr w:rsidR="00C56C3A" w14:paraId="5E0AFCCD" w14:textId="77777777" w:rsidTr="00C07AFA">
        <w:tc>
          <w:tcPr>
            <w:tcW w:w="3086" w:type="dxa"/>
            <w:shd w:val="clear" w:color="auto" w:fill="F7CAAC"/>
          </w:tcPr>
          <w:p w14:paraId="208894D3" w14:textId="77777777" w:rsidR="00C56C3A" w:rsidRDefault="00C56C3A" w:rsidP="00C07AFA">
            <w:pPr>
              <w:rPr>
                <w:b/>
              </w:rPr>
            </w:pPr>
            <w:r>
              <w:rPr>
                <w:b/>
              </w:rPr>
              <w:t>Stručná anotace předmětu</w:t>
            </w:r>
          </w:p>
        </w:tc>
        <w:tc>
          <w:tcPr>
            <w:tcW w:w="6769" w:type="dxa"/>
            <w:gridSpan w:val="6"/>
            <w:tcBorders>
              <w:bottom w:val="nil"/>
            </w:tcBorders>
          </w:tcPr>
          <w:p w14:paraId="32C22B7C" w14:textId="77777777" w:rsidR="00C56C3A" w:rsidRDefault="00C56C3A" w:rsidP="00C07AFA"/>
        </w:tc>
      </w:tr>
      <w:tr w:rsidR="00C56C3A" w14:paraId="60FA3EF1" w14:textId="77777777" w:rsidTr="00C07AFA">
        <w:trPr>
          <w:trHeight w:val="20"/>
        </w:trPr>
        <w:tc>
          <w:tcPr>
            <w:tcW w:w="9855" w:type="dxa"/>
            <w:gridSpan w:val="7"/>
            <w:tcBorders>
              <w:top w:val="nil"/>
              <w:bottom w:val="single" w:sz="12" w:space="0" w:color="auto"/>
            </w:tcBorders>
          </w:tcPr>
          <w:p w14:paraId="66912C9F" w14:textId="77777777" w:rsidR="00C56C3A" w:rsidRDefault="00C56C3A" w:rsidP="00C07AFA">
            <w:r>
              <w:t>Cílem předmětu je seznámit studenty s počátky anglické a americké literatury a alespoň jedné postkoloniální anglofonní literatury z mezikulturní srovnávací perspektivy. Studenti pochopí podobnosti a rozdíly etablování různých literárních žánrů v „zakladatelském období“</w:t>
            </w:r>
            <w:r w:rsidRPr="00DE1BB4">
              <w:t xml:space="preserve"> </w:t>
            </w:r>
            <w:r>
              <w:t>a jejich následný vývoj. Studenti se seznámí s klíčovými pojmy postkoloniální teorie, jako jsou orientalismus, jiný, subalterní, třetí prostor a hybridita. Tyto koncepty mohou aplikovat na vybrané postkoloniální texty a získat tak vhled do procesů osvojování a adaptace.</w:t>
            </w:r>
          </w:p>
          <w:p w14:paraId="6A69BC08" w14:textId="77777777" w:rsidR="00C56C3A" w:rsidRDefault="00C56C3A" w:rsidP="00C07AFA"/>
          <w:p w14:paraId="755F6ACD" w14:textId="77777777" w:rsidR="00C56C3A" w:rsidRDefault="00C56C3A" w:rsidP="00C07AFA">
            <w:r>
              <w:t>Obsah předmětu:</w:t>
            </w:r>
          </w:p>
          <w:p w14:paraId="689129E4" w14:textId="77777777" w:rsidR="00C56C3A" w:rsidRDefault="00C56C3A" w:rsidP="00C56C3A">
            <w:pPr>
              <w:pStyle w:val="Odstavecseseznamem"/>
              <w:numPr>
                <w:ilvl w:val="0"/>
                <w:numId w:val="113"/>
              </w:numPr>
              <w:suppressAutoHyphens w:val="0"/>
            </w:pPr>
            <w:r>
              <w:t>Anglická literatura</w:t>
            </w:r>
          </w:p>
          <w:p w14:paraId="2400ED91" w14:textId="77777777" w:rsidR="00C56C3A" w:rsidRDefault="00C56C3A" w:rsidP="00C56C3A">
            <w:pPr>
              <w:pStyle w:val="Odstavecseseznamem"/>
              <w:numPr>
                <w:ilvl w:val="1"/>
                <w:numId w:val="113"/>
              </w:numPr>
              <w:suppressAutoHyphens w:val="0"/>
            </w:pPr>
            <w:r>
              <w:t>Staroanglické a středověké období: latinské, řecké, francouzské, anglosaské zdroje</w:t>
            </w:r>
          </w:p>
          <w:p w14:paraId="52A69011" w14:textId="77777777" w:rsidR="00C56C3A" w:rsidRDefault="00C56C3A" w:rsidP="00C56C3A">
            <w:pPr>
              <w:pStyle w:val="Odstavecseseznamem"/>
              <w:numPr>
                <w:ilvl w:val="1"/>
                <w:numId w:val="113"/>
              </w:numPr>
              <w:suppressAutoHyphens w:val="0"/>
            </w:pPr>
            <w:r>
              <w:t>Beowulf</w:t>
            </w:r>
          </w:p>
          <w:p w14:paraId="5AF1C573" w14:textId="77777777" w:rsidR="00C56C3A" w:rsidRDefault="00C56C3A" w:rsidP="00C56C3A">
            <w:pPr>
              <w:pStyle w:val="Odstavecseseznamem"/>
              <w:numPr>
                <w:ilvl w:val="1"/>
                <w:numId w:val="113"/>
              </w:numPr>
              <w:suppressAutoHyphens w:val="0"/>
            </w:pPr>
            <w:r>
              <w:t xml:space="preserve">Geoffrey Chaucer, </w:t>
            </w:r>
            <w:r>
              <w:rPr>
                <w:i/>
              </w:rPr>
              <w:t>The Canterbury Tales</w:t>
            </w:r>
          </w:p>
          <w:p w14:paraId="0830AE7D" w14:textId="77777777" w:rsidR="00C56C3A" w:rsidRDefault="00C56C3A" w:rsidP="00C56C3A">
            <w:pPr>
              <w:pStyle w:val="Odstavecseseznamem"/>
              <w:numPr>
                <w:ilvl w:val="1"/>
                <w:numId w:val="113"/>
              </w:numPr>
              <w:suppressAutoHyphens w:val="0"/>
            </w:pPr>
            <w:r>
              <w:t>Divadlo v středověku</w:t>
            </w:r>
          </w:p>
          <w:p w14:paraId="4EA29F7E" w14:textId="77777777" w:rsidR="00C56C3A" w:rsidRDefault="00C56C3A" w:rsidP="00C56C3A">
            <w:pPr>
              <w:pStyle w:val="Odstavecseseznamem"/>
              <w:numPr>
                <w:ilvl w:val="0"/>
                <w:numId w:val="113"/>
              </w:numPr>
              <w:suppressAutoHyphens w:val="0"/>
            </w:pPr>
            <w:r>
              <w:t>Americká literatura</w:t>
            </w:r>
          </w:p>
          <w:p w14:paraId="4FCD7373" w14:textId="77777777" w:rsidR="00C56C3A" w:rsidRDefault="00C56C3A" w:rsidP="00C56C3A">
            <w:pPr>
              <w:pStyle w:val="Odstavecseseznamem"/>
              <w:numPr>
                <w:ilvl w:val="1"/>
                <w:numId w:val="113"/>
              </w:numPr>
              <w:suppressAutoHyphens w:val="0"/>
            </w:pPr>
            <w:r>
              <w:t>Předkoloniální a koloniální období: cestopisy, vyprávění o zajetí, puritánská literatura</w:t>
            </w:r>
          </w:p>
          <w:p w14:paraId="17D2D1FB" w14:textId="77777777" w:rsidR="00C56C3A" w:rsidRDefault="00C56C3A" w:rsidP="00C56C3A">
            <w:pPr>
              <w:pStyle w:val="Odstavecseseznamem"/>
              <w:numPr>
                <w:ilvl w:val="1"/>
                <w:numId w:val="113"/>
              </w:numPr>
              <w:suppressAutoHyphens w:val="0"/>
            </w:pPr>
            <w:r>
              <w:t>Mary Rowlandson, Benjamin Franklin, Hendrick Aupaumut, Olaudah Equiano</w:t>
            </w:r>
          </w:p>
          <w:p w14:paraId="0DCE3D70" w14:textId="77777777" w:rsidR="00C56C3A" w:rsidRDefault="00C56C3A" w:rsidP="00C56C3A">
            <w:pPr>
              <w:pStyle w:val="Odstavecseseznamem"/>
              <w:numPr>
                <w:ilvl w:val="0"/>
                <w:numId w:val="113"/>
              </w:numPr>
              <w:suppressAutoHyphens w:val="0"/>
            </w:pPr>
            <w:r>
              <w:t>Postkoloniální literatury</w:t>
            </w:r>
          </w:p>
          <w:p w14:paraId="3C17AE74" w14:textId="77777777" w:rsidR="00C56C3A" w:rsidRDefault="00C56C3A" w:rsidP="00C56C3A">
            <w:pPr>
              <w:pStyle w:val="Odstavecseseznamem"/>
              <w:numPr>
                <w:ilvl w:val="1"/>
                <w:numId w:val="113"/>
              </w:numPr>
              <w:suppressAutoHyphens w:val="0"/>
            </w:pPr>
            <w:r>
              <w:t>Postkoloniální anglofonní literatury z celosvětové perspektivy: historické kontexty</w:t>
            </w:r>
          </w:p>
          <w:p w14:paraId="738C7DE4" w14:textId="77777777" w:rsidR="00C56C3A" w:rsidRDefault="00C56C3A" w:rsidP="00C56C3A">
            <w:pPr>
              <w:pStyle w:val="Odstavecseseznamem"/>
              <w:numPr>
                <w:ilvl w:val="1"/>
                <w:numId w:val="113"/>
              </w:numPr>
              <w:suppressAutoHyphens w:val="0"/>
            </w:pPr>
            <w:r>
              <w:t>Prekoloniální a postkoloniální literatura v Africe</w:t>
            </w:r>
          </w:p>
          <w:p w14:paraId="6FC6874A" w14:textId="77777777" w:rsidR="00C56C3A" w:rsidRDefault="00C56C3A" w:rsidP="00C56C3A">
            <w:pPr>
              <w:pStyle w:val="Odstavecseseznamem"/>
              <w:numPr>
                <w:ilvl w:val="1"/>
                <w:numId w:val="113"/>
              </w:numPr>
              <w:suppressAutoHyphens w:val="0"/>
            </w:pPr>
            <w:r>
              <w:t xml:space="preserve">Např.: Amos Tutuola, </w:t>
            </w:r>
            <w:r w:rsidRPr="005E4198">
              <w:rPr>
                <w:i/>
              </w:rPr>
              <w:t>The Palm-Wine Drinkard</w:t>
            </w:r>
            <w:r>
              <w:t xml:space="preserve">, Chinua Achebe, </w:t>
            </w:r>
            <w:r w:rsidRPr="005E4198">
              <w:rPr>
                <w:i/>
              </w:rPr>
              <w:t>Things Fall Apart</w:t>
            </w:r>
          </w:p>
          <w:p w14:paraId="2E411EA4" w14:textId="77777777" w:rsidR="00C56C3A" w:rsidRDefault="00C56C3A" w:rsidP="00C07AFA"/>
          <w:p w14:paraId="13413DB1" w14:textId="77777777" w:rsidR="00C56C3A" w:rsidRDefault="00C56C3A" w:rsidP="00C07AFA">
            <w:r>
              <w:t>Odborné znalosti – po absolvování předmětu prokazuje student znalosti:</w:t>
            </w:r>
          </w:p>
          <w:p w14:paraId="48E8670C" w14:textId="77777777" w:rsidR="00C56C3A" w:rsidRDefault="00C56C3A" w:rsidP="00C56C3A">
            <w:pPr>
              <w:pStyle w:val="Odstavecseseznamem"/>
              <w:numPr>
                <w:ilvl w:val="0"/>
                <w:numId w:val="114"/>
              </w:numPr>
              <w:suppressAutoHyphens w:val="0"/>
            </w:pPr>
            <w:r>
              <w:t>identifikovat počátky vybraných národních literatur</w:t>
            </w:r>
          </w:p>
          <w:p w14:paraId="16C61699" w14:textId="77777777" w:rsidR="00C56C3A" w:rsidRDefault="00C56C3A" w:rsidP="00C56C3A">
            <w:pPr>
              <w:pStyle w:val="Odstavecseseznamem"/>
              <w:numPr>
                <w:ilvl w:val="0"/>
                <w:numId w:val="114"/>
              </w:numPr>
              <w:suppressAutoHyphens w:val="0"/>
            </w:pPr>
            <w:r>
              <w:t>popsat nejvýznamnějí žánry a jejich vznik v historickém kontextu</w:t>
            </w:r>
          </w:p>
          <w:p w14:paraId="485D99E3" w14:textId="77777777" w:rsidR="00C56C3A" w:rsidRDefault="00C56C3A" w:rsidP="00C56C3A">
            <w:pPr>
              <w:pStyle w:val="Odstavecseseznamem"/>
              <w:numPr>
                <w:ilvl w:val="0"/>
                <w:numId w:val="114"/>
              </w:numPr>
              <w:suppressAutoHyphens w:val="0"/>
            </w:pPr>
            <w:r>
              <w:t>chápat základní koncepty postkoloniálního myšlení</w:t>
            </w:r>
          </w:p>
          <w:p w14:paraId="49E57D0B" w14:textId="77777777" w:rsidR="00C56C3A" w:rsidRDefault="00C56C3A" w:rsidP="00C07AFA"/>
          <w:p w14:paraId="03FAF833" w14:textId="77777777" w:rsidR="00C56C3A" w:rsidRDefault="00C56C3A" w:rsidP="00C07AFA">
            <w:r>
              <w:t>Odborné dovednosti – po absolvování předmětu prokazuje student dovednosti:</w:t>
            </w:r>
          </w:p>
          <w:p w14:paraId="4E1070E7" w14:textId="77777777" w:rsidR="00C56C3A" w:rsidRDefault="00C56C3A" w:rsidP="00C56C3A">
            <w:pPr>
              <w:pStyle w:val="Odstavecseseznamem"/>
              <w:numPr>
                <w:ilvl w:val="0"/>
                <w:numId w:val="115"/>
              </w:numPr>
              <w:suppressAutoHyphens w:val="0"/>
            </w:pPr>
            <w:r>
              <w:t>interpretovat základní texty národních literatur</w:t>
            </w:r>
          </w:p>
          <w:p w14:paraId="67C8267B" w14:textId="77777777" w:rsidR="00C56C3A" w:rsidRDefault="00C56C3A" w:rsidP="00C56C3A">
            <w:pPr>
              <w:pStyle w:val="Odstavecseseznamem"/>
              <w:numPr>
                <w:ilvl w:val="0"/>
                <w:numId w:val="115"/>
              </w:numPr>
              <w:suppressAutoHyphens w:val="0"/>
            </w:pPr>
            <w:r>
              <w:t>relativizovat západní pohled posunem z centra do periferie</w:t>
            </w:r>
          </w:p>
          <w:p w14:paraId="0479315A" w14:textId="77777777" w:rsidR="00C56C3A" w:rsidRDefault="00C56C3A" w:rsidP="00C56C3A">
            <w:pPr>
              <w:pStyle w:val="Odstavecseseznamem"/>
              <w:numPr>
                <w:ilvl w:val="0"/>
                <w:numId w:val="115"/>
              </w:numPr>
              <w:suppressAutoHyphens w:val="0"/>
            </w:pPr>
            <w:r>
              <w:t>pohlížet na náš svět očima Jiného</w:t>
            </w:r>
          </w:p>
          <w:p w14:paraId="3866F60E" w14:textId="77777777" w:rsidR="00C56C3A" w:rsidRDefault="00C56C3A" w:rsidP="00C07AFA"/>
        </w:tc>
      </w:tr>
    </w:tbl>
    <w:p w14:paraId="06857311" w14:textId="77777777" w:rsidR="00AC178F" w:rsidRDefault="00AC178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0215C7A5" w14:textId="77777777" w:rsidTr="00985873">
        <w:trPr>
          <w:trHeight w:val="265"/>
        </w:trPr>
        <w:tc>
          <w:tcPr>
            <w:tcW w:w="3653" w:type="dxa"/>
            <w:tcBorders>
              <w:top w:val="single" w:sz="4" w:space="0" w:color="auto"/>
            </w:tcBorders>
            <w:shd w:val="clear" w:color="auto" w:fill="F7CAAC"/>
          </w:tcPr>
          <w:p w14:paraId="7B4D84CE" w14:textId="727B7D5E" w:rsidR="00C56C3A" w:rsidRDefault="00C56C3A" w:rsidP="00C07AFA">
            <w:r>
              <w:rPr>
                <w:b/>
              </w:rPr>
              <w:t>Studijní literatura a studijní pomůcky</w:t>
            </w:r>
          </w:p>
        </w:tc>
        <w:tc>
          <w:tcPr>
            <w:tcW w:w="6202" w:type="dxa"/>
            <w:gridSpan w:val="3"/>
            <w:tcBorders>
              <w:top w:val="single" w:sz="4" w:space="0" w:color="auto"/>
              <w:bottom w:val="nil"/>
            </w:tcBorders>
          </w:tcPr>
          <w:p w14:paraId="67ECCA32" w14:textId="77777777" w:rsidR="00C56C3A" w:rsidRDefault="00C56C3A" w:rsidP="00C07AFA"/>
        </w:tc>
      </w:tr>
      <w:tr w:rsidR="00C56C3A" w14:paraId="7DFC2A26" w14:textId="77777777" w:rsidTr="00C07AFA">
        <w:trPr>
          <w:trHeight w:val="1497"/>
        </w:trPr>
        <w:tc>
          <w:tcPr>
            <w:tcW w:w="9855" w:type="dxa"/>
            <w:gridSpan w:val="4"/>
            <w:tcBorders>
              <w:top w:val="nil"/>
            </w:tcBorders>
          </w:tcPr>
          <w:p w14:paraId="1898B280" w14:textId="77777777" w:rsidR="00C56C3A" w:rsidRPr="00BD7BB3" w:rsidRDefault="00C56C3A" w:rsidP="00C07AFA">
            <w:pPr>
              <w:pStyle w:val="bb"/>
              <w:rPr>
                <w:b/>
              </w:rPr>
            </w:pPr>
            <w:r w:rsidRPr="00BD7BB3">
              <w:rPr>
                <w:b/>
              </w:rPr>
              <w:t>Základní literatura:</w:t>
            </w:r>
          </w:p>
          <w:p w14:paraId="35049CC3" w14:textId="77777777" w:rsidR="00C56C3A" w:rsidRPr="009639B0" w:rsidRDefault="00C56C3A" w:rsidP="00C07AFA">
            <w:pPr>
              <w:pStyle w:val="bb"/>
            </w:pPr>
            <w:r w:rsidRPr="009639B0">
              <w:t xml:space="preserve">Ashcroft, Bill, et al. </w:t>
            </w:r>
            <w:r w:rsidRPr="009639B0">
              <w:rPr>
                <w:i/>
              </w:rPr>
              <w:t>The Empire Writes Back. Theory and Practice in Postcolonial Literatures</w:t>
            </w:r>
            <w:r w:rsidRPr="009639B0">
              <w:t>. London: Routledge, 2002.</w:t>
            </w:r>
          </w:p>
          <w:p w14:paraId="0CFEC188" w14:textId="77777777" w:rsidR="00C56C3A" w:rsidRPr="009639B0" w:rsidRDefault="00C56C3A" w:rsidP="00C07AFA">
            <w:pPr>
              <w:pStyle w:val="bb"/>
            </w:pPr>
            <w:r w:rsidRPr="009639B0">
              <w:t xml:space="preserve">Elliott, Emory. </w:t>
            </w:r>
            <w:r w:rsidRPr="009639B0">
              <w:rPr>
                <w:i/>
              </w:rPr>
              <w:t>The Cambridge Introduction to Early American Literature</w:t>
            </w:r>
            <w:r w:rsidRPr="009639B0">
              <w:t xml:space="preserve">. Cambridge; </w:t>
            </w:r>
            <w:r>
              <w:t>Cambridge University Press</w:t>
            </w:r>
            <w:r w:rsidRPr="009639B0">
              <w:t>, 2009.</w:t>
            </w:r>
          </w:p>
          <w:p w14:paraId="245325F8" w14:textId="77777777" w:rsidR="00C56C3A" w:rsidRPr="009639B0" w:rsidRDefault="00C56C3A" w:rsidP="00C07AFA">
            <w:pPr>
              <w:pStyle w:val="bb"/>
            </w:pPr>
            <w:r w:rsidRPr="009639B0">
              <w:t xml:space="preserve">Grady, Frank, ed. </w:t>
            </w:r>
            <w:r w:rsidRPr="00934689">
              <w:rPr>
                <w:i/>
              </w:rPr>
              <w:t>The Cambridge Companion to the Canterbury Tales</w:t>
            </w:r>
            <w:r w:rsidRPr="009639B0">
              <w:t xml:space="preserve">. Cambridge: </w:t>
            </w:r>
            <w:r>
              <w:t>Cambridge University Press</w:t>
            </w:r>
            <w:r w:rsidRPr="009639B0">
              <w:t>, 2020.</w:t>
            </w:r>
          </w:p>
          <w:p w14:paraId="24E47157" w14:textId="77777777" w:rsidR="00C56C3A" w:rsidRPr="009639B0" w:rsidRDefault="00C56C3A" w:rsidP="00C07AFA">
            <w:pPr>
              <w:pStyle w:val="bb"/>
            </w:pPr>
            <w:r w:rsidRPr="009639B0">
              <w:t xml:space="preserve">Happe, Peter. </w:t>
            </w:r>
            <w:r w:rsidRPr="009639B0">
              <w:rPr>
                <w:i/>
              </w:rPr>
              <w:t xml:space="preserve">English Drama </w:t>
            </w:r>
            <w:r>
              <w:rPr>
                <w:i/>
              </w:rPr>
              <w:t>b</w:t>
            </w:r>
            <w:r w:rsidRPr="009639B0">
              <w:rPr>
                <w:i/>
              </w:rPr>
              <w:t>efore Shakespeare</w:t>
            </w:r>
            <w:r w:rsidRPr="009639B0">
              <w:t>. London: Routledge, 1999.</w:t>
            </w:r>
          </w:p>
          <w:p w14:paraId="6ADCCCB4" w14:textId="77777777" w:rsidR="00C56C3A" w:rsidRPr="009639B0" w:rsidRDefault="00C56C3A" w:rsidP="00C07AFA">
            <w:pPr>
              <w:pStyle w:val="bb"/>
            </w:pPr>
            <w:r w:rsidRPr="009639B0">
              <w:t>Young, Robert J.</w:t>
            </w:r>
            <w:r>
              <w:t xml:space="preserve"> </w:t>
            </w:r>
            <w:r w:rsidRPr="009639B0">
              <w:t xml:space="preserve">C. </w:t>
            </w:r>
            <w:r w:rsidRPr="00934689">
              <w:rPr>
                <w:i/>
              </w:rPr>
              <w:t>Postcolonialism: A Very Short Introduction</w:t>
            </w:r>
            <w:r w:rsidRPr="009639B0">
              <w:t xml:space="preserve">. Oxford: </w:t>
            </w:r>
            <w:r>
              <w:t>Oxford University Press</w:t>
            </w:r>
            <w:r w:rsidRPr="009639B0">
              <w:t>, 2020.</w:t>
            </w:r>
          </w:p>
          <w:p w14:paraId="33A5F4C7" w14:textId="77777777" w:rsidR="00C56C3A" w:rsidRDefault="00C56C3A" w:rsidP="00C07AFA">
            <w:pPr>
              <w:pStyle w:val="bb"/>
            </w:pPr>
          </w:p>
          <w:p w14:paraId="00AC329D" w14:textId="77777777" w:rsidR="00C56C3A" w:rsidRPr="00BD7BB3" w:rsidRDefault="00C56C3A" w:rsidP="00C07AFA">
            <w:pPr>
              <w:pStyle w:val="bb"/>
              <w:rPr>
                <w:b/>
              </w:rPr>
            </w:pPr>
            <w:r w:rsidRPr="00BD7BB3">
              <w:rPr>
                <w:b/>
              </w:rPr>
              <w:t>Doporučená literatura:</w:t>
            </w:r>
          </w:p>
          <w:p w14:paraId="691E6CFA" w14:textId="77777777" w:rsidR="00C56C3A" w:rsidRDefault="00C56C3A" w:rsidP="00C07AFA">
            <w:pPr>
              <w:pStyle w:val="bb"/>
            </w:pPr>
            <w:r>
              <w:t xml:space="preserve">Ashcroft, Bill – Griffiths, Gareth – Tiffin, Helen. </w:t>
            </w:r>
            <w:r w:rsidRPr="00934689">
              <w:rPr>
                <w:i/>
              </w:rPr>
              <w:t>Postcolonial Studies: The Key Concepts</w:t>
            </w:r>
            <w:r>
              <w:t>. 3rd ed. London: Routledge, 2013.</w:t>
            </w:r>
          </w:p>
          <w:p w14:paraId="4F4798A6" w14:textId="77777777" w:rsidR="00C56C3A" w:rsidRDefault="00C56C3A" w:rsidP="00C07AFA">
            <w:pPr>
              <w:pStyle w:val="bb"/>
            </w:pPr>
            <w:r>
              <w:t xml:space="preserve">Delbanco, Andrew. </w:t>
            </w:r>
            <w:r w:rsidRPr="00934689">
              <w:rPr>
                <w:i/>
              </w:rPr>
              <w:t>The Puritan Ordeal</w:t>
            </w:r>
            <w:r>
              <w:t>. Cambridge, MA.: Harvard University Press, 1989.</w:t>
            </w:r>
          </w:p>
          <w:p w14:paraId="08B7F7D8" w14:textId="77777777" w:rsidR="00C56C3A" w:rsidRDefault="00C56C3A" w:rsidP="00C07AFA">
            <w:pPr>
              <w:pStyle w:val="bb"/>
            </w:pPr>
            <w:r>
              <w:t xml:space="preserve">Elliott, Emory. </w:t>
            </w:r>
            <w:r w:rsidRPr="00934689">
              <w:rPr>
                <w:i/>
              </w:rPr>
              <w:t>Revolutionary Writers</w:t>
            </w:r>
            <w:r>
              <w:t>. Oxford: Oxford University Press, 1982.</w:t>
            </w:r>
          </w:p>
          <w:p w14:paraId="14ABBD4A" w14:textId="77777777" w:rsidR="00C56C3A" w:rsidRDefault="00C56C3A" w:rsidP="00C07AFA">
            <w:pPr>
              <w:pStyle w:val="bb"/>
            </w:pPr>
            <w:r>
              <w:t xml:space="preserve">Gray, Richard. </w:t>
            </w:r>
            <w:r w:rsidRPr="00934689">
              <w:rPr>
                <w:i/>
              </w:rPr>
              <w:t>A History of American Literature</w:t>
            </w:r>
            <w:r>
              <w:t>. 2nd ed. Chichester: Wiley-Blackwell, 2012.</w:t>
            </w:r>
          </w:p>
          <w:p w14:paraId="1B896C9E" w14:textId="77777777" w:rsidR="00C56C3A" w:rsidRDefault="00C56C3A" w:rsidP="00C07AFA">
            <w:pPr>
              <w:pStyle w:val="bb"/>
            </w:pPr>
            <w:r>
              <w:t xml:space="preserve">Pulsiano, Phillip – Treharne, Elaine. </w:t>
            </w:r>
            <w:r w:rsidRPr="00934689">
              <w:rPr>
                <w:i/>
              </w:rPr>
              <w:t>A Companion to Anglo-Saxon Literature</w:t>
            </w:r>
            <w:r>
              <w:t>. Oxford: Blackwell, 2001.</w:t>
            </w:r>
          </w:p>
          <w:p w14:paraId="0218ADBD" w14:textId="77777777" w:rsidR="00C56C3A" w:rsidRDefault="00C56C3A" w:rsidP="00C07AFA">
            <w:pPr>
              <w:pStyle w:val="bb"/>
            </w:pPr>
            <w:r>
              <w:t xml:space="preserve">Sanders, Andrew. </w:t>
            </w:r>
            <w:r w:rsidRPr="00934689">
              <w:rPr>
                <w:i/>
              </w:rPr>
              <w:t>The Short Oxford History of English Literature</w:t>
            </w:r>
            <w:r>
              <w:t>. 3rd ed. Oxford: Oxford University Press, 2004.</w:t>
            </w:r>
          </w:p>
          <w:p w14:paraId="07CDD1F4" w14:textId="77777777" w:rsidR="00C56C3A" w:rsidRPr="00BD7BB3" w:rsidRDefault="00C56C3A" w:rsidP="00C07AFA"/>
        </w:tc>
      </w:tr>
      <w:tr w:rsidR="00C56C3A" w14:paraId="2059E809"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4DE9E097" w14:textId="77777777" w:rsidR="00C56C3A" w:rsidRDefault="00C56C3A" w:rsidP="00C07AFA">
            <w:pPr>
              <w:jc w:val="center"/>
              <w:rPr>
                <w:b/>
              </w:rPr>
            </w:pPr>
            <w:r>
              <w:rPr>
                <w:b/>
              </w:rPr>
              <w:t>Informace ke kombinované nebo distanční formě</w:t>
            </w:r>
          </w:p>
        </w:tc>
      </w:tr>
      <w:tr w:rsidR="00C56C3A" w14:paraId="2BC337B3" w14:textId="77777777" w:rsidTr="00C07AFA">
        <w:tc>
          <w:tcPr>
            <w:tcW w:w="4787" w:type="dxa"/>
            <w:gridSpan w:val="2"/>
            <w:tcBorders>
              <w:top w:val="single" w:sz="2" w:space="0" w:color="auto"/>
            </w:tcBorders>
            <w:shd w:val="clear" w:color="auto" w:fill="F7CAAC"/>
          </w:tcPr>
          <w:p w14:paraId="34275951" w14:textId="77777777" w:rsidR="00C56C3A" w:rsidRDefault="00C56C3A" w:rsidP="00C07AFA">
            <w:r>
              <w:rPr>
                <w:b/>
              </w:rPr>
              <w:t>Rozsah konzultací (soustředění)</w:t>
            </w:r>
          </w:p>
        </w:tc>
        <w:tc>
          <w:tcPr>
            <w:tcW w:w="889" w:type="dxa"/>
            <w:tcBorders>
              <w:top w:val="single" w:sz="2" w:space="0" w:color="auto"/>
            </w:tcBorders>
          </w:tcPr>
          <w:p w14:paraId="649A4D2B" w14:textId="77777777" w:rsidR="00C56C3A" w:rsidRDefault="00C56C3A" w:rsidP="00C07AFA"/>
        </w:tc>
        <w:tc>
          <w:tcPr>
            <w:tcW w:w="4179" w:type="dxa"/>
            <w:tcBorders>
              <w:top w:val="single" w:sz="2" w:space="0" w:color="auto"/>
            </w:tcBorders>
            <w:shd w:val="clear" w:color="auto" w:fill="F7CAAC"/>
          </w:tcPr>
          <w:p w14:paraId="0E8F552C" w14:textId="77777777" w:rsidR="00C56C3A" w:rsidRDefault="00C56C3A" w:rsidP="00C07AFA">
            <w:pPr>
              <w:rPr>
                <w:b/>
              </w:rPr>
            </w:pPr>
            <w:r>
              <w:rPr>
                <w:b/>
              </w:rPr>
              <w:t xml:space="preserve">hodin </w:t>
            </w:r>
          </w:p>
        </w:tc>
      </w:tr>
      <w:tr w:rsidR="00C56C3A" w14:paraId="61319F1F" w14:textId="77777777" w:rsidTr="00C07AFA">
        <w:tc>
          <w:tcPr>
            <w:tcW w:w="9855" w:type="dxa"/>
            <w:gridSpan w:val="4"/>
            <w:shd w:val="clear" w:color="auto" w:fill="F7CAAC"/>
          </w:tcPr>
          <w:p w14:paraId="7B3CA923" w14:textId="77777777" w:rsidR="00C56C3A" w:rsidRDefault="00C56C3A" w:rsidP="00C07AFA">
            <w:pPr>
              <w:rPr>
                <w:b/>
              </w:rPr>
            </w:pPr>
            <w:r>
              <w:rPr>
                <w:b/>
              </w:rPr>
              <w:t>Informace o způsobu kontaktu s vyučujícím</w:t>
            </w:r>
          </w:p>
        </w:tc>
      </w:tr>
      <w:tr w:rsidR="00C56C3A" w14:paraId="1D902642" w14:textId="77777777" w:rsidTr="00C07AFA">
        <w:trPr>
          <w:trHeight w:val="20"/>
        </w:trPr>
        <w:tc>
          <w:tcPr>
            <w:tcW w:w="9855" w:type="dxa"/>
            <w:gridSpan w:val="4"/>
          </w:tcPr>
          <w:p w14:paraId="47B24865" w14:textId="77777777" w:rsidR="00C56C3A" w:rsidRDefault="00C56C3A" w:rsidP="00C07AFA"/>
        </w:tc>
      </w:tr>
    </w:tbl>
    <w:p w14:paraId="3E18641B" w14:textId="77777777" w:rsidR="00C56C3A" w:rsidRDefault="00C56C3A" w:rsidP="00C56C3A"/>
    <w:p w14:paraId="48C52724" w14:textId="77777777" w:rsidR="00C56C3A" w:rsidRDefault="00C56C3A" w:rsidP="00C56C3A"/>
    <w:p w14:paraId="4E7B66EB"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7441A9C2" w14:textId="77777777" w:rsidTr="00C07AFA">
        <w:tc>
          <w:tcPr>
            <w:tcW w:w="9855" w:type="dxa"/>
            <w:gridSpan w:val="7"/>
            <w:tcBorders>
              <w:bottom w:val="double" w:sz="4" w:space="0" w:color="auto"/>
            </w:tcBorders>
            <w:shd w:val="clear" w:color="auto" w:fill="BDD6EE"/>
          </w:tcPr>
          <w:p w14:paraId="6F283337" w14:textId="77777777" w:rsidR="00C56C3A" w:rsidRDefault="00C56C3A" w:rsidP="00C07AFA">
            <w:pPr>
              <w:rPr>
                <w:b/>
                <w:sz w:val="28"/>
              </w:rPr>
            </w:pPr>
            <w:r>
              <w:br w:type="page"/>
            </w:r>
            <w:r>
              <w:rPr>
                <w:b/>
                <w:sz w:val="28"/>
              </w:rPr>
              <w:t>B-III – Charakteristika studijního předmětu</w:t>
            </w:r>
          </w:p>
        </w:tc>
      </w:tr>
      <w:tr w:rsidR="00C56C3A" w14:paraId="6E6E6D10" w14:textId="77777777" w:rsidTr="00C07AFA">
        <w:tc>
          <w:tcPr>
            <w:tcW w:w="3086" w:type="dxa"/>
            <w:tcBorders>
              <w:top w:val="double" w:sz="4" w:space="0" w:color="auto"/>
            </w:tcBorders>
            <w:shd w:val="clear" w:color="auto" w:fill="F7CAAC"/>
          </w:tcPr>
          <w:p w14:paraId="161A5D28"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0C748DBE" w14:textId="77777777" w:rsidR="00C56C3A" w:rsidRDefault="00C56C3A" w:rsidP="00C07AFA">
            <w:r>
              <w:t>Jazykové praktikum 3</w:t>
            </w:r>
          </w:p>
        </w:tc>
      </w:tr>
      <w:tr w:rsidR="00C56C3A" w14:paraId="3CBEA242" w14:textId="77777777" w:rsidTr="00C07AFA">
        <w:tc>
          <w:tcPr>
            <w:tcW w:w="3086" w:type="dxa"/>
            <w:shd w:val="clear" w:color="auto" w:fill="F7CAAC"/>
          </w:tcPr>
          <w:p w14:paraId="1D5B041D" w14:textId="77777777" w:rsidR="00C56C3A" w:rsidRDefault="00C56C3A" w:rsidP="00C07AFA">
            <w:pPr>
              <w:rPr>
                <w:b/>
              </w:rPr>
            </w:pPr>
            <w:r>
              <w:rPr>
                <w:b/>
              </w:rPr>
              <w:t>Typ předmětu</w:t>
            </w:r>
          </w:p>
        </w:tc>
        <w:tc>
          <w:tcPr>
            <w:tcW w:w="3406" w:type="dxa"/>
            <w:gridSpan w:val="3"/>
          </w:tcPr>
          <w:p w14:paraId="47B98568" w14:textId="6CA57703" w:rsidR="00C56C3A" w:rsidRDefault="00620367" w:rsidP="00C07AFA">
            <w:r>
              <w:t>pp</w:t>
            </w:r>
          </w:p>
        </w:tc>
        <w:tc>
          <w:tcPr>
            <w:tcW w:w="2695" w:type="dxa"/>
            <w:gridSpan w:val="2"/>
            <w:shd w:val="clear" w:color="auto" w:fill="F7CAAC"/>
          </w:tcPr>
          <w:p w14:paraId="333FBB74" w14:textId="77777777" w:rsidR="00C56C3A" w:rsidRDefault="00C56C3A" w:rsidP="00C07AFA">
            <w:r>
              <w:rPr>
                <w:b/>
              </w:rPr>
              <w:t>doporučený ročník / semestr</w:t>
            </w:r>
          </w:p>
        </w:tc>
        <w:tc>
          <w:tcPr>
            <w:tcW w:w="668" w:type="dxa"/>
          </w:tcPr>
          <w:p w14:paraId="2F070E5C" w14:textId="77777777" w:rsidR="00C56C3A" w:rsidRDefault="00C56C3A" w:rsidP="00C07AFA"/>
        </w:tc>
      </w:tr>
      <w:tr w:rsidR="00C56C3A" w14:paraId="16B65C40" w14:textId="77777777" w:rsidTr="00C07AFA">
        <w:tc>
          <w:tcPr>
            <w:tcW w:w="3086" w:type="dxa"/>
            <w:shd w:val="clear" w:color="auto" w:fill="F7CAAC"/>
          </w:tcPr>
          <w:p w14:paraId="786398B6" w14:textId="77777777" w:rsidR="00C56C3A" w:rsidRDefault="00C56C3A" w:rsidP="00C07AFA">
            <w:pPr>
              <w:rPr>
                <w:b/>
              </w:rPr>
            </w:pPr>
            <w:r>
              <w:rPr>
                <w:b/>
              </w:rPr>
              <w:t>Rozsah studijního předmětu</w:t>
            </w:r>
          </w:p>
        </w:tc>
        <w:tc>
          <w:tcPr>
            <w:tcW w:w="1701" w:type="dxa"/>
          </w:tcPr>
          <w:p w14:paraId="1FE67D0C" w14:textId="77777777" w:rsidR="00C56C3A" w:rsidRDefault="00C56C3A" w:rsidP="00C07AFA">
            <w:r>
              <w:t>0p + 28s</w:t>
            </w:r>
          </w:p>
        </w:tc>
        <w:tc>
          <w:tcPr>
            <w:tcW w:w="889" w:type="dxa"/>
            <w:shd w:val="clear" w:color="auto" w:fill="F7CAAC"/>
          </w:tcPr>
          <w:p w14:paraId="685803CF" w14:textId="77777777" w:rsidR="00C56C3A" w:rsidRDefault="00C56C3A" w:rsidP="00C07AFA">
            <w:pPr>
              <w:rPr>
                <w:b/>
              </w:rPr>
            </w:pPr>
            <w:r>
              <w:rPr>
                <w:b/>
              </w:rPr>
              <w:t xml:space="preserve">hod. </w:t>
            </w:r>
          </w:p>
        </w:tc>
        <w:tc>
          <w:tcPr>
            <w:tcW w:w="816" w:type="dxa"/>
          </w:tcPr>
          <w:p w14:paraId="1396FCDC" w14:textId="77777777" w:rsidR="00C56C3A" w:rsidRDefault="00C56C3A" w:rsidP="00C07AFA">
            <w:r>
              <w:t>28</w:t>
            </w:r>
          </w:p>
        </w:tc>
        <w:tc>
          <w:tcPr>
            <w:tcW w:w="2156" w:type="dxa"/>
            <w:shd w:val="clear" w:color="auto" w:fill="F7CAAC"/>
          </w:tcPr>
          <w:p w14:paraId="226F438A" w14:textId="77777777" w:rsidR="00C56C3A" w:rsidRDefault="00C56C3A" w:rsidP="00C07AFA">
            <w:pPr>
              <w:rPr>
                <w:b/>
              </w:rPr>
            </w:pPr>
            <w:r>
              <w:rPr>
                <w:b/>
              </w:rPr>
              <w:t>kreditů</w:t>
            </w:r>
          </w:p>
        </w:tc>
        <w:tc>
          <w:tcPr>
            <w:tcW w:w="1207" w:type="dxa"/>
            <w:gridSpan w:val="2"/>
          </w:tcPr>
          <w:p w14:paraId="217EC0C7" w14:textId="77777777" w:rsidR="00C56C3A" w:rsidRDefault="00C56C3A" w:rsidP="00C07AFA">
            <w:r>
              <w:t>2/ZS</w:t>
            </w:r>
          </w:p>
        </w:tc>
      </w:tr>
      <w:tr w:rsidR="00C56C3A" w14:paraId="490B7D5A" w14:textId="77777777" w:rsidTr="00C07AFA">
        <w:tc>
          <w:tcPr>
            <w:tcW w:w="3086" w:type="dxa"/>
            <w:shd w:val="clear" w:color="auto" w:fill="F7CAAC"/>
          </w:tcPr>
          <w:p w14:paraId="6CFDC170" w14:textId="77777777" w:rsidR="00C56C3A" w:rsidRDefault="00C56C3A" w:rsidP="00C07AFA">
            <w:pPr>
              <w:rPr>
                <w:b/>
                <w:sz w:val="22"/>
              </w:rPr>
            </w:pPr>
            <w:r>
              <w:rPr>
                <w:b/>
              </w:rPr>
              <w:t>Prerekvizity, korekvizity, ekvivalence</w:t>
            </w:r>
          </w:p>
        </w:tc>
        <w:tc>
          <w:tcPr>
            <w:tcW w:w="6769" w:type="dxa"/>
            <w:gridSpan w:val="6"/>
          </w:tcPr>
          <w:p w14:paraId="5DF2DCBF" w14:textId="77777777" w:rsidR="00C56C3A" w:rsidRDefault="00C56C3A" w:rsidP="00C07AFA"/>
        </w:tc>
      </w:tr>
      <w:tr w:rsidR="00C56C3A" w14:paraId="73512B63" w14:textId="77777777" w:rsidTr="00C07AFA">
        <w:tc>
          <w:tcPr>
            <w:tcW w:w="3086" w:type="dxa"/>
            <w:shd w:val="clear" w:color="auto" w:fill="F7CAAC"/>
          </w:tcPr>
          <w:p w14:paraId="58D4CA19" w14:textId="77777777" w:rsidR="00C56C3A" w:rsidRDefault="00C56C3A" w:rsidP="00C07AFA">
            <w:pPr>
              <w:rPr>
                <w:b/>
              </w:rPr>
            </w:pPr>
            <w:r>
              <w:rPr>
                <w:b/>
              </w:rPr>
              <w:t>Způsob ověření studijních výsledků</w:t>
            </w:r>
          </w:p>
        </w:tc>
        <w:tc>
          <w:tcPr>
            <w:tcW w:w="3406" w:type="dxa"/>
            <w:gridSpan w:val="3"/>
          </w:tcPr>
          <w:p w14:paraId="765A0A34" w14:textId="77777777" w:rsidR="00C56C3A" w:rsidRDefault="00C56C3A" w:rsidP="00C07AFA">
            <w:r>
              <w:t>Z, Zk</w:t>
            </w:r>
          </w:p>
        </w:tc>
        <w:tc>
          <w:tcPr>
            <w:tcW w:w="2156" w:type="dxa"/>
            <w:shd w:val="clear" w:color="auto" w:fill="F7CAAC"/>
          </w:tcPr>
          <w:p w14:paraId="77466705" w14:textId="77777777" w:rsidR="00C56C3A" w:rsidRDefault="00C56C3A" w:rsidP="00C07AFA">
            <w:pPr>
              <w:rPr>
                <w:b/>
              </w:rPr>
            </w:pPr>
            <w:r>
              <w:rPr>
                <w:b/>
              </w:rPr>
              <w:t>Forma výuky</w:t>
            </w:r>
          </w:p>
        </w:tc>
        <w:tc>
          <w:tcPr>
            <w:tcW w:w="1207" w:type="dxa"/>
            <w:gridSpan w:val="2"/>
          </w:tcPr>
          <w:p w14:paraId="62EB2E04" w14:textId="77777777" w:rsidR="00C56C3A" w:rsidRDefault="00C56C3A" w:rsidP="00C07AFA">
            <w:r>
              <w:t>seminář</w:t>
            </w:r>
          </w:p>
        </w:tc>
      </w:tr>
      <w:tr w:rsidR="00C56C3A" w14:paraId="20E6BD75" w14:textId="77777777" w:rsidTr="00C07AFA">
        <w:tc>
          <w:tcPr>
            <w:tcW w:w="3086" w:type="dxa"/>
            <w:shd w:val="clear" w:color="auto" w:fill="F7CAAC"/>
          </w:tcPr>
          <w:p w14:paraId="0BFA704D"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1B2ECDA" w14:textId="77777777" w:rsidR="00C56C3A" w:rsidRPr="005D4D22" w:rsidRDefault="00C56C3A" w:rsidP="00C07AFA">
            <w:pPr>
              <w:rPr>
                <w:b/>
              </w:rPr>
            </w:pPr>
            <w:r w:rsidRPr="005D4D22">
              <w:rPr>
                <w:b/>
              </w:rPr>
              <w:t>Požadavky k zápočtu:</w:t>
            </w:r>
          </w:p>
          <w:p w14:paraId="6835277B" w14:textId="77777777" w:rsidR="00C56C3A" w:rsidRDefault="00C56C3A" w:rsidP="00C07AFA">
            <w:r>
              <w:t>Aktivní účast na seminářích (80 %)</w:t>
            </w:r>
          </w:p>
          <w:p w14:paraId="5A38940A" w14:textId="77777777" w:rsidR="00C56C3A" w:rsidRDefault="00C56C3A" w:rsidP="00C07AFA">
            <w:r>
              <w:t>Plnění zadaných úkolů</w:t>
            </w:r>
          </w:p>
          <w:p w14:paraId="47943539" w14:textId="77777777" w:rsidR="00C56C3A" w:rsidRDefault="00C56C3A" w:rsidP="00C07AFA">
            <w:r>
              <w:t>Úspěšné absolvování závěrečného testu s písemnou a ústní částí</w:t>
            </w:r>
          </w:p>
          <w:p w14:paraId="1BCAB3A3" w14:textId="77777777" w:rsidR="00C56C3A" w:rsidRDefault="00C56C3A" w:rsidP="00C07AFA"/>
          <w:p w14:paraId="4A5A2538" w14:textId="77777777" w:rsidR="00C56C3A" w:rsidRPr="00656A96" w:rsidRDefault="00C56C3A" w:rsidP="00C07AFA">
            <w:pPr>
              <w:rPr>
                <w:b/>
              </w:rPr>
            </w:pPr>
            <w:r w:rsidRPr="00656A96">
              <w:rPr>
                <w:b/>
              </w:rPr>
              <w:t>Požadavky ke zkoušce:</w:t>
            </w:r>
          </w:p>
          <w:p w14:paraId="7F52A73D" w14:textId="77777777" w:rsidR="00C56C3A" w:rsidRDefault="00C56C3A" w:rsidP="00C07AFA">
            <w:r>
              <w:t>Jazykové znalosti a dovednosti na úrovni SERR C2</w:t>
            </w:r>
          </w:p>
        </w:tc>
      </w:tr>
      <w:tr w:rsidR="00C56C3A" w14:paraId="25CB2A07" w14:textId="77777777" w:rsidTr="00C07AFA">
        <w:trPr>
          <w:trHeight w:val="20"/>
        </w:trPr>
        <w:tc>
          <w:tcPr>
            <w:tcW w:w="9855" w:type="dxa"/>
            <w:gridSpan w:val="7"/>
            <w:tcBorders>
              <w:top w:val="nil"/>
            </w:tcBorders>
          </w:tcPr>
          <w:p w14:paraId="4EFEF35E" w14:textId="77777777" w:rsidR="00C56C3A" w:rsidRDefault="00C56C3A" w:rsidP="00C07AFA"/>
        </w:tc>
      </w:tr>
      <w:tr w:rsidR="00C56C3A" w14:paraId="4A0FC376" w14:textId="77777777" w:rsidTr="00C07AFA">
        <w:trPr>
          <w:trHeight w:val="197"/>
        </w:trPr>
        <w:tc>
          <w:tcPr>
            <w:tcW w:w="3086" w:type="dxa"/>
            <w:tcBorders>
              <w:top w:val="nil"/>
            </w:tcBorders>
            <w:shd w:val="clear" w:color="auto" w:fill="F7CAAC"/>
          </w:tcPr>
          <w:p w14:paraId="7E180FF4" w14:textId="77777777" w:rsidR="00C56C3A" w:rsidRDefault="00C56C3A" w:rsidP="00C07AFA">
            <w:pPr>
              <w:rPr>
                <w:b/>
              </w:rPr>
            </w:pPr>
            <w:r>
              <w:rPr>
                <w:b/>
              </w:rPr>
              <w:t>Garant předmětu</w:t>
            </w:r>
          </w:p>
        </w:tc>
        <w:tc>
          <w:tcPr>
            <w:tcW w:w="6769" w:type="dxa"/>
            <w:gridSpan w:val="6"/>
            <w:tcBorders>
              <w:top w:val="nil"/>
            </w:tcBorders>
          </w:tcPr>
          <w:p w14:paraId="7C28F36E" w14:textId="77777777" w:rsidR="00C56C3A" w:rsidRDefault="00C56C3A" w:rsidP="00C07AFA">
            <w:r>
              <w:t>Daniel Sampey, MFA</w:t>
            </w:r>
          </w:p>
        </w:tc>
      </w:tr>
      <w:tr w:rsidR="00C56C3A" w14:paraId="680A861F" w14:textId="77777777" w:rsidTr="00C07AFA">
        <w:trPr>
          <w:trHeight w:val="243"/>
        </w:trPr>
        <w:tc>
          <w:tcPr>
            <w:tcW w:w="3086" w:type="dxa"/>
            <w:tcBorders>
              <w:top w:val="nil"/>
            </w:tcBorders>
            <w:shd w:val="clear" w:color="auto" w:fill="F7CAAC"/>
          </w:tcPr>
          <w:p w14:paraId="59CA737C" w14:textId="77777777" w:rsidR="00C56C3A" w:rsidRDefault="00C56C3A" w:rsidP="00C07AFA">
            <w:pPr>
              <w:rPr>
                <w:b/>
              </w:rPr>
            </w:pPr>
            <w:r>
              <w:rPr>
                <w:b/>
              </w:rPr>
              <w:t>Zapojení garanta do výuky předmětu</w:t>
            </w:r>
          </w:p>
        </w:tc>
        <w:tc>
          <w:tcPr>
            <w:tcW w:w="6769" w:type="dxa"/>
            <w:gridSpan w:val="6"/>
            <w:tcBorders>
              <w:top w:val="nil"/>
            </w:tcBorders>
          </w:tcPr>
          <w:p w14:paraId="46BD5249" w14:textId="77777777" w:rsidR="00C56C3A" w:rsidRDefault="00C56C3A" w:rsidP="00C07AFA">
            <w:r>
              <w:t>100 %</w:t>
            </w:r>
          </w:p>
        </w:tc>
      </w:tr>
      <w:tr w:rsidR="00C56C3A" w14:paraId="477A7AF2" w14:textId="77777777" w:rsidTr="00C07AFA">
        <w:tc>
          <w:tcPr>
            <w:tcW w:w="3086" w:type="dxa"/>
            <w:shd w:val="clear" w:color="auto" w:fill="F7CAAC"/>
          </w:tcPr>
          <w:p w14:paraId="76C837AA" w14:textId="77777777" w:rsidR="00C56C3A" w:rsidRDefault="00C56C3A" w:rsidP="00C07AFA">
            <w:pPr>
              <w:rPr>
                <w:b/>
              </w:rPr>
            </w:pPr>
            <w:r>
              <w:rPr>
                <w:b/>
              </w:rPr>
              <w:t>Vyučující</w:t>
            </w:r>
          </w:p>
        </w:tc>
        <w:tc>
          <w:tcPr>
            <w:tcW w:w="6769" w:type="dxa"/>
            <w:gridSpan w:val="6"/>
            <w:tcBorders>
              <w:bottom w:val="nil"/>
            </w:tcBorders>
          </w:tcPr>
          <w:p w14:paraId="7A0C5DE1" w14:textId="77777777" w:rsidR="00C56C3A" w:rsidRDefault="00C56C3A" w:rsidP="00C07AFA">
            <w:r>
              <w:t>Daniel Sampey, MFA</w:t>
            </w:r>
          </w:p>
        </w:tc>
      </w:tr>
      <w:tr w:rsidR="00C56C3A" w14:paraId="59067FB7" w14:textId="77777777" w:rsidTr="00C07AFA">
        <w:trPr>
          <w:trHeight w:val="20"/>
        </w:trPr>
        <w:tc>
          <w:tcPr>
            <w:tcW w:w="9855" w:type="dxa"/>
            <w:gridSpan w:val="7"/>
            <w:tcBorders>
              <w:top w:val="nil"/>
            </w:tcBorders>
          </w:tcPr>
          <w:p w14:paraId="40CB79A5" w14:textId="77777777" w:rsidR="00C56C3A" w:rsidRDefault="00C56C3A" w:rsidP="00C07AFA"/>
        </w:tc>
      </w:tr>
      <w:tr w:rsidR="00C56C3A" w14:paraId="3BF03EF9" w14:textId="77777777" w:rsidTr="00C07AFA">
        <w:tc>
          <w:tcPr>
            <w:tcW w:w="3086" w:type="dxa"/>
            <w:shd w:val="clear" w:color="auto" w:fill="F7CAAC"/>
          </w:tcPr>
          <w:p w14:paraId="695E61F9" w14:textId="77777777" w:rsidR="00C56C3A" w:rsidRDefault="00C56C3A" w:rsidP="00C07AFA">
            <w:pPr>
              <w:rPr>
                <w:b/>
              </w:rPr>
            </w:pPr>
            <w:r>
              <w:rPr>
                <w:b/>
              </w:rPr>
              <w:t>Stručná anotace předmětu</w:t>
            </w:r>
          </w:p>
        </w:tc>
        <w:tc>
          <w:tcPr>
            <w:tcW w:w="6769" w:type="dxa"/>
            <w:gridSpan w:val="6"/>
            <w:tcBorders>
              <w:bottom w:val="nil"/>
            </w:tcBorders>
          </w:tcPr>
          <w:p w14:paraId="64E18D22" w14:textId="77777777" w:rsidR="00C56C3A" w:rsidRDefault="00C56C3A" w:rsidP="00C07AFA"/>
        </w:tc>
      </w:tr>
      <w:tr w:rsidR="00C56C3A" w14:paraId="45231245" w14:textId="77777777" w:rsidTr="00C07AFA">
        <w:trPr>
          <w:trHeight w:val="3938"/>
        </w:trPr>
        <w:tc>
          <w:tcPr>
            <w:tcW w:w="9855" w:type="dxa"/>
            <w:gridSpan w:val="7"/>
            <w:tcBorders>
              <w:top w:val="nil"/>
              <w:bottom w:val="single" w:sz="12" w:space="0" w:color="auto"/>
            </w:tcBorders>
          </w:tcPr>
          <w:p w14:paraId="0AACA656" w14:textId="77777777" w:rsidR="00C56C3A" w:rsidRDefault="00C56C3A" w:rsidP="00C07AFA">
            <w:r>
              <w:t>Cílem předmětu je osvojit si široké spektrum jazykových prostředků a naučit se je adekvátně používat v konkrétních situacích. Těžiště kurzu spočívá v upevňování a prohlubování gramatických a lexikálních prostředků. Konečným cílem seminářů Jazyková praktika 1-3 je znalost jazyka na úrovni SERR C2.</w:t>
            </w:r>
          </w:p>
          <w:p w14:paraId="1C75D67C" w14:textId="77777777" w:rsidR="00C56C3A" w:rsidRDefault="00C56C3A" w:rsidP="00C07AFA"/>
          <w:p w14:paraId="6BC13CE9" w14:textId="6AF5E1F1" w:rsidR="00F85980" w:rsidRDefault="00C56C3A" w:rsidP="00C9509E">
            <w:r>
              <w:t xml:space="preserve">Předmět je zaměřen na všestranný rozvoj komunikativní kompetence studentů v anglickém jazyce. Důraz je kladen na rozvíjení schopnosti studentů používat cizí jazyk jako prostředek komunikace v mluveném i psaném projevu. Součástí kurzu je také procvičování a prohlubování poslechových dovedností na úrovni SERR C2. </w:t>
            </w:r>
            <w:r w:rsidR="004A5B19">
              <w:t>D</w:t>
            </w:r>
            <w:r w:rsidR="00F64D5A">
              <w:t>ůraz je kladen na práci s </w:t>
            </w:r>
            <w:r w:rsidR="004A5B19">
              <w:t xml:space="preserve">autentickým jazykovým materiálem odpovídající úrovně. </w:t>
            </w:r>
          </w:p>
          <w:p w14:paraId="407CA018" w14:textId="77777777" w:rsidR="00F85980" w:rsidRDefault="00F85980" w:rsidP="00C9509E"/>
          <w:p w14:paraId="6CB160F5" w14:textId="1BB4EDB5" w:rsidR="004A5B19" w:rsidRDefault="004A5B19" w:rsidP="00C9509E">
            <w:r>
              <w:t xml:space="preserve">Obsah </w:t>
            </w:r>
            <w:r w:rsidR="00F85980">
              <w:t>předmětu</w:t>
            </w:r>
            <w:r>
              <w:t>:</w:t>
            </w:r>
          </w:p>
          <w:p w14:paraId="302EECBF" w14:textId="77777777" w:rsidR="00C56C3A" w:rsidRDefault="00C56C3A" w:rsidP="00C9509E">
            <w:pPr>
              <w:pStyle w:val="Odstavecseseznamem"/>
              <w:numPr>
                <w:ilvl w:val="0"/>
                <w:numId w:val="136"/>
              </w:numPr>
            </w:pPr>
            <w:r>
              <w:t>Nepřímá řeč a akademické větné struktury</w:t>
            </w:r>
          </w:p>
          <w:p w14:paraId="133D18AE" w14:textId="77777777" w:rsidR="00C56C3A" w:rsidRDefault="00C56C3A" w:rsidP="00C9509E">
            <w:pPr>
              <w:pStyle w:val="Odstavecseseznamem"/>
              <w:numPr>
                <w:ilvl w:val="0"/>
                <w:numId w:val="136"/>
              </w:numPr>
              <w:suppressAutoHyphens w:val="0"/>
            </w:pPr>
            <w:r>
              <w:t>Redukované vedlejší věty</w:t>
            </w:r>
          </w:p>
          <w:p w14:paraId="29E89504" w14:textId="77777777" w:rsidR="00C56C3A" w:rsidRDefault="00C56C3A" w:rsidP="00C56C3A">
            <w:pPr>
              <w:pStyle w:val="Odstavecseseznamem"/>
              <w:numPr>
                <w:ilvl w:val="0"/>
                <w:numId w:val="18"/>
              </w:numPr>
              <w:suppressAutoHyphens w:val="0"/>
            </w:pPr>
            <w:r>
              <w:t>Smíšené kondicionály</w:t>
            </w:r>
          </w:p>
          <w:p w14:paraId="5AA99112" w14:textId="77777777" w:rsidR="00C56C3A" w:rsidRDefault="00C56C3A" w:rsidP="00C56C3A">
            <w:pPr>
              <w:pStyle w:val="Odstavecseseznamem"/>
              <w:numPr>
                <w:ilvl w:val="0"/>
                <w:numId w:val="18"/>
              </w:numPr>
              <w:suppressAutoHyphens w:val="0"/>
            </w:pPr>
            <w:r>
              <w:t>Pasivní formy v akademickém psaní</w:t>
            </w:r>
          </w:p>
          <w:p w14:paraId="362F387B" w14:textId="77777777" w:rsidR="00C56C3A" w:rsidRDefault="00C56C3A" w:rsidP="00C56C3A">
            <w:pPr>
              <w:pStyle w:val="Odstavecseseznamem"/>
              <w:numPr>
                <w:ilvl w:val="0"/>
                <w:numId w:val="18"/>
              </w:numPr>
              <w:suppressAutoHyphens w:val="0"/>
            </w:pPr>
            <w:r>
              <w:t>Doplnění sloves</w:t>
            </w:r>
          </w:p>
          <w:p w14:paraId="4C969176" w14:textId="77777777" w:rsidR="00C56C3A" w:rsidRDefault="00C56C3A" w:rsidP="00C56C3A">
            <w:pPr>
              <w:pStyle w:val="Odstavecseseznamem"/>
              <w:numPr>
                <w:ilvl w:val="0"/>
                <w:numId w:val="18"/>
              </w:numPr>
              <w:suppressAutoHyphens w:val="0"/>
            </w:pPr>
            <w:r>
              <w:t>Využití diskurzních markerů v akademické řeči a psaní</w:t>
            </w:r>
          </w:p>
          <w:p w14:paraId="47574059" w14:textId="77777777" w:rsidR="00C56C3A" w:rsidRDefault="00C56C3A" w:rsidP="00C56C3A">
            <w:pPr>
              <w:pStyle w:val="Odstavecseseznamem"/>
              <w:numPr>
                <w:ilvl w:val="0"/>
                <w:numId w:val="18"/>
              </w:numPr>
              <w:suppressAutoHyphens w:val="0"/>
            </w:pPr>
            <w:r>
              <w:t>Složitá souvětí s více vedlejšími větami</w:t>
            </w:r>
          </w:p>
          <w:p w14:paraId="794C600F" w14:textId="77777777" w:rsidR="00C56C3A" w:rsidRDefault="00C56C3A" w:rsidP="00C07AFA"/>
          <w:p w14:paraId="020E1577" w14:textId="77777777" w:rsidR="00C56C3A" w:rsidRDefault="00C56C3A" w:rsidP="00C07AFA">
            <w:r>
              <w:t>Odborné znalosti – po absolvování předmětu prokazuje student znalosti:</w:t>
            </w:r>
          </w:p>
          <w:p w14:paraId="715A2D00" w14:textId="77777777" w:rsidR="00C56C3A" w:rsidRDefault="00C56C3A" w:rsidP="00C56C3A">
            <w:pPr>
              <w:pStyle w:val="Odstavecseseznamem"/>
              <w:numPr>
                <w:ilvl w:val="0"/>
                <w:numId w:val="4"/>
              </w:numPr>
              <w:suppressAutoHyphens w:val="0"/>
            </w:pPr>
            <w:r>
              <w:t>identifikovat základní anglickou terminologii týkající se gramatiky, slovní zásoby a výslovnosti</w:t>
            </w:r>
          </w:p>
          <w:p w14:paraId="2B7D50BD" w14:textId="77777777" w:rsidR="00C56C3A" w:rsidRDefault="00C56C3A" w:rsidP="00C56C3A">
            <w:pPr>
              <w:pStyle w:val="Odstavecseseznamem"/>
              <w:numPr>
                <w:ilvl w:val="0"/>
                <w:numId w:val="4"/>
              </w:numPr>
              <w:suppressAutoHyphens w:val="0"/>
            </w:pPr>
            <w:r>
              <w:t>rozvíjet slovní zásobu používanou v učebnici a na seminářích</w:t>
            </w:r>
          </w:p>
          <w:p w14:paraId="018F3742" w14:textId="77777777" w:rsidR="00C56C3A" w:rsidRDefault="00C56C3A" w:rsidP="00C56C3A">
            <w:pPr>
              <w:pStyle w:val="Odstavecseseznamem"/>
              <w:numPr>
                <w:ilvl w:val="0"/>
                <w:numId w:val="4"/>
              </w:numPr>
              <w:suppressAutoHyphens w:val="0"/>
            </w:pPr>
            <w:r>
              <w:t>vysvětlit správné použití gramatiky probrané na seminářích</w:t>
            </w:r>
          </w:p>
          <w:p w14:paraId="6E479539" w14:textId="77777777" w:rsidR="00C56C3A" w:rsidRDefault="00C56C3A" w:rsidP="00C56C3A">
            <w:pPr>
              <w:pStyle w:val="Odstavecseseznamem"/>
              <w:numPr>
                <w:ilvl w:val="0"/>
                <w:numId w:val="4"/>
              </w:numPr>
              <w:suppressAutoHyphens w:val="0"/>
            </w:pPr>
            <w:r>
              <w:t>vysvětlit rozdíly mezi způsoby angličtiny na různých úrovních formálnosti</w:t>
            </w:r>
          </w:p>
          <w:p w14:paraId="4B349907" w14:textId="77777777" w:rsidR="00C56C3A" w:rsidRDefault="00C56C3A" w:rsidP="00C07AFA"/>
          <w:p w14:paraId="3BDF8785" w14:textId="77777777" w:rsidR="00C56C3A" w:rsidRDefault="00C56C3A" w:rsidP="00C07AFA">
            <w:r>
              <w:t>Odborné dovednosti – po absolvování předmětu prokazuje student dovednosti:</w:t>
            </w:r>
          </w:p>
          <w:p w14:paraId="095EDB54" w14:textId="77777777" w:rsidR="00C56C3A" w:rsidRDefault="00C56C3A" w:rsidP="00C56C3A">
            <w:pPr>
              <w:pStyle w:val="Odstavecseseznamem"/>
              <w:numPr>
                <w:ilvl w:val="0"/>
                <w:numId w:val="5"/>
              </w:numPr>
              <w:suppressAutoHyphens w:val="0"/>
            </w:pPr>
            <w:r>
              <w:t>umět komunikovat v angličtině na úrovni SERR C2 v mluveném i psaném režimu</w:t>
            </w:r>
          </w:p>
          <w:p w14:paraId="1710C91C" w14:textId="77777777" w:rsidR="00C56C3A" w:rsidRDefault="00C56C3A" w:rsidP="00C56C3A">
            <w:pPr>
              <w:pStyle w:val="Odstavecseseznamem"/>
              <w:numPr>
                <w:ilvl w:val="0"/>
                <w:numId w:val="5"/>
              </w:numPr>
              <w:suppressAutoHyphens w:val="0"/>
            </w:pPr>
            <w:r>
              <w:t>umět v praxi správně používat základní anglickou terminologii týkající se gramatiky, slovní zásoby a výslovnosti</w:t>
            </w:r>
          </w:p>
          <w:p w14:paraId="79FFF55C" w14:textId="77777777" w:rsidR="00C56C3A" w:rsidRDefault="00C56C3A" w:rsidP="00C56C3A">
            <w:pPr>
              <w:pStyle w:val="Odstavecseseznamem"/>
              <w:numPr>
                <w:ilvl w:val="0"/>
                <w:numId w:val="5"/>
              </w:numPr>
              <w:suppressAutoHyphens w:val="0"/>
            </w:pPr>
            <w:r>
              <w:t>umět zahájit a pokračovat v konverzaci na témata probíraná v učebnici a na seminářích</w:t>
            </w:r>
          </w:p>
          <w:p w14:paraId="6B74C17B" w14:textId="77777777" w:rsidR="00C56C3A" w:rsidRDefault="00C56C3A" w:rsidP="00C56C3A">
            <w:pPr>
              <w:pStyle w:val="Odstavecseseznamem"/>
              <w:numPr>
                <w:ilvl w:val="0"/>
                <w:numId w:val="5"/>
              </w:numPr>
              <w:suppressAutoHyphens w:val="0"/>
            </w:pPr>
            <w:r>
              <w:t>umět správně používat gramatické struktury a slovní zásobu probíranou v učebnicových jednotkách a na seminářích</w:t>
            </w:r>
          </w:p>
          <w:p w14:paraId="792F7DA5" w14:textId="77777777" w:rsidR="00C56C3A" w:rsidRDefault="00C56C3A" w:rsidP="00C56C3A">
            <w:pPr>
              <w:pStyle w:val="Odstavecseseznamem"/>
              <w:numPr>
                <w:ilvl w:val="0"/>
                <w:numId w:val="5"/>
              </w:numPr>
              <w:suppressAutoHyphens w:val="0"/>
            </w:pPr>
            <w:r>
              <w:t>umět správně vyslovovat slovní zásobu odpovídající úrovni studia i novou slovní zásobu probíranou v učebnici a na seminářích</w:t>
            </w:r>
          </w:p>
          <w:p w14:paraId="0B8D41D4" w14:textId="35D8BF51" w:rsidR="00C56C3A" w:rsidRDefault="00C56C3A" w:rsidP="00C9509E">
            <w:pPr>
              <w:pStyle w:val="Odstavecseseznamem"/>
              <w:numPr>
                <w:ilvl w:val="0"/>
                <w:numId w:val="5"/>
              </w:numPr>
              <w:suppressAutoHyphens w:val="0"/>
            </w:pPr>
            <w:r>
              <w:t>umět souvisle vyjadřovat vlastní myšlenky a názory v angličtině</w:t>
            </w:r>
          </w:p>
        </w:tc>
      </w:tr>
    </w:tbl>
    <w:p w14:paraId="6D80BA01"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1601F84" w14:textId="77777777" w:rsidTr="00C07AFA">
        <w:trPr>
          <w:trHeight w:val="265"/>
        </w:trPr>
        <w:tc>
          <w:tcPr>
            <w:tcW w:w="3653" w:type="dxa"/>
            <w:tcBorders>
              <w:top w:val="single" w:sz="4" w:space="0" w:color="auto"/>
            </w:tcBorders>
            <w:shd w:val="clear" w:color="auto" w:fill="F7CAAC"/>
          </w:tcPr>
          <w:p w14:paraId="7E6CA980"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29AF9E7E" w14:textId="77777777" w:rsidR="00C56C3A" w:rsidRDefault="00C56C3A" w:rsidP="00C07AFA"/>
        </w:tc>
      </w:tr>
      <w:tr w:rsidR="00C56C3A" w14:paraId="298D592E" w14:textId="77777777" w:rsidTr="00C07AFA">
        <w:trPr>
          <w:trHeight w:val="1497"/>
        </w:trPr>
        <w:tc>
          <w:tcPr>
            <w:tcW w:w="9855" w:type="dxa"/>
            <w:gridSpan w:val="4"/>
            <w:tcBorders>
              <w:top w:val="nil"/>
            </w:tcBorders>
          </w:tcPr>
          <w:p w14:paraId="6FA5D953" w14:textId="77777777" w:rsidR="00C56C3A" w:rsidRDefault="00C56C3A" w:rsidP="00C07AFA">
            <w:pPr>
              <w:rPr>
                <w:b/>
                <w:bCs/>
              </w:rPr>
            </w:pPr>
            <w:r>
              <w:rPr>
                <w:b/>
                <w:bCs/>
              </w:rPr>
              <w:t>Základní literatura:</w:t>
            </w:r>
          </w:p>
          <w:p w14:paraId="488F4534" w14:textId="57305C71" w:rsidR="00C56C3A" w:rsidRDefault="00C56C3A" w:rsidP="00C07AFA">
            <w:pPr>
              <w:pStyle w:val="bb"/>
            </w:pPr>
            <w:r w:rsidRPr="003D1103">
              <w:t>Latham-Koenig</w:t>
            </w:r>
            <w:r>
              <w:t>,</w:t>
            </w:r>
            <w:r w:rsidRPr="003D1103">
              <w:t xml:space="preserve"> C. et al. </w:t>
            </w:r>
            <w:r w:rsidRPr="003D1103">
              <w:rPr>
                <w:i/>
              </w:rPr>
              <w:t xml:space="preserve">English File Advanced </w:t>
            </w:r>
            <w:r w:rsidR="00193A4E">
              <w:rPr>
                <w:i/>
              </w:rPr>
              <w:t xml:space="preserve">Plus </w:t>
            </w:r>
            <w:r w:rsidRPr="003D1103">
              <w:rPr>
                <w:i/>
              </w:rPr>
              <w:t>Student's Book</w:t>
            </w:r>
            <w:r>
              <w:t>.</w:t>
            </w:r>
            <w:r w:rsidRPr="003D1103">
              <w:t xml:space="preserve"> 4th </w:t>
            </w:r>
            <w:r>
              <w:t xml:space="preserve">ed. </w:t>
            </w:r>
            <w:r w:rsidRPr="003D1103">
              <w:t>Oxford</w:t>
            </w:r>
            <w:r>
              <w:t xml:space="preserve">: </w:t>
            </w:r>
            <w:r w:rsidRPr="00A32DAA">
              <w:t>Oxford University Press</w:t>
            </w:r>
            <w:r>
              <w:t xml:space="preserve">, </w:t>
            </w:r>
            <w:r w:rsidR="00193A4E">
              <w:t>2021</w:t>
            </w:r>
            <w:r>
              <w:t>.</w:t>
            </w:r>
          </w:p>
          <w:p w14:paraId="3B5EC611" w14:textId="755748F8" w:rsidR="00C56C3A" w:rsidRDefault="00C56C3A" w:rsidP="00C07AFA">
            <w:pPr>
              <w:pStyle w:val="bb"/>
            </w:pPr>
            <w:r w:rsidRPr="003D1103">
              <w:t>Latham-Koenig</w:t>
            </w:r>
            <w:r>
              <w:t>,</w:t>
            </w:r>
            <w:r w:rsidRPr="003D1103">
              <w:t xml:space="preserve"> C. et al. </w:t>
            </w:r>
            <w:r w:rsidRPr="003D1103">
              <w:rPr>
                <w:i/>
              </w:rPr>
              <w:t xml:space="preserve">English File Advanced </w:t>
            </w:r>
            <w:r w:rsidR="00193A4E">
              <w:rPr>
                <w:i/>
              </w:rPr>
              <w:t xml:space="preserve">Plus </w:t>
            </w:r>
            <w:r>
              <w:rPr>
                <w:i/>
              </w:rPr>
              <w:t>Workbook</w:t>
            </w:r>
            <w:r>
              <w:t>.</w:t>
            </w:r>
            <w:r w:rsidRPr="003D1103">
              <w:t xml:space="preserve"> 4th </w:t>
            </w:r>
            <w:r>
              <w:t xml:space="preserve">ed. </w:t>
            </w:r>
            <w:r w:rsidRPr="003D1103">
              <w:t>Oxford</w:t>
            </w:r>
            <w:r>
              <w:t xml:space="preserve">: </w:t>
            </w:r>
            <w:r w:rsidRPr="00A32DAA">
              <w:t>Oxford University Press</w:t>
            </w:r>
            <w:r>
              <w:t xml:space="preserve">, </w:t>
            </w:r>
            <w:r w:rsidR="00193A4E">
              <w:t>2021</w:t>
            </w:r>
            <w:r>
              <w:t>.</w:t>
            </w:r>
          </w:p>
          <w:p w14:paraId="3DE13C6A" w14:textId="20C415CD" w:rsidR="00C56C3A" w:rsidRDefault="00C56C3A" w:rsidP="00C07AFA">
            <w:pPr>
              <w:pStyle w:val="bb"/>
            </w:pPr>
            <w:r w:rsidRPr="008E336B">
              <w:t>McIntosh, C.</w:t>
            </w:r>
            <w:r>
              <w:rPr>
                <w:i/>
              </w:rPr>
              <w:t xml:space="preserve"> </w:t>
            </w:r>
            <w:r w:rsidRPr="00255BB6">
              <w:rPr>
                <w:i/>
              </w:rPr>
              <w:t>Cambridge Advanced Learners Dictionary</w:t>
            </w:r>
            <w:r>
              <w:t>.</w:t>
            </w:r>
            <w:r>
              <w:rPr>
                <w:i/>
              </w:rPr>
              <w:t xml:space="preserve"> </w:t>
            </w:r>
            <w:r>
              <w:t>4th</w:t>
            </w:r>
            <w:r w:rsidRPr="00A52A19">
              <w:t xml:space="preserve"> </w:t>
            </w:r>
            <w:r>
              <w:t>ed. Cambridge: Cambridge University Press, 2014.</w:t>
            </w:r>
          </w:p>
          <w:p w14:paraId="1D851604" w14:textId="033BF556" w:rsidR="00274534" w:rsidRPr="00255BB6" w:rsidRDefault="00274534" w:rsidP="00C07AFA">
            <w:pPr>
              <w:pStyle w:val="bb"/>
              <w:rPr>
                <w:i/>
              </w:rPr>
            </w:pPr>
            <w:r>
              <w:t>Autentický jazykový materiál.</w:t>
            </w:r>
          </w:p>
          <w:p w14:paraId="04D777DE" w14:textId="77777777" w:rsidR="00C56C3A" w:rsidRDefault="00C56C3A" w:rsidP="00C07AFA">
            <w:pPr>
              <w:rPr>
                <w:lang w:val="en-US"/>
              </w:rPr>
            </w:pPr>
          </w:p>
          <w:p w14:paraId="591E2C74" w14:textId="77777777" w:rsidR="00C56C3A" w:rsidRDefault="00C56C3A" w:rsidP="00C07AFA">
            <w:pPr>
              <w:rPr>
                <w:b/>
              </w:rPr>
            </w:pPr>
            <w:r>
              <w:rPr>
                <w:b/>
              </w:rPr>
              <w:t>Doporučená literatura:</w:t>
            </w:r>
          </w:p>
          <w:p w14:paraId="0D94F94E" w14:textId="77777777" w:rsidR="003F7399" w:rsidRDefault="003F7399" w:rsidP="003F7399">
            <w:pPr>
              <w:pStyle w:val="bb"/>
            </w:pPr>
            <w:r w:rsidRPr="00F35BC4">
              <w:t xml:space="preserve">Depraetere, Ilse – Langford, Chad. </w:t>
            </w:r>
            <w:r w:rsidRPr="00C83C1E">
              <w:rPr>
                <w:i/>
              </w:rPr>
              <w:t>Advanced English Grammar: A Linguistic Approach</w:t>
            </w:r>
            <w:r w:rsidRPr="00F35BC4">
              <w:t>. 2nd ed. London: Bloomsbury Academic, 2019.</w:t>
            </w:r>
          </w:p>
          <w:p w14:paraId="272CEF84" w14:textId="77777777" w:rsidR="003F7399" w:rsidRDefault="003F7399" w:rsidP="003F7399">
            <w:pPr>
              <w:pStyle w:val="bb"/>
            </w:pPr>
            <w:r w:rsidRPr="00A52A19">
              <w:t>Hewings, M.</w:t>
            </w:r>
            <w:r>
              <w:t xml:space="preserve"> </w:t>
            </w:r>
            <w:r w:rsidRPr="007B77B7">
              <w:rPr>
                <w:i/>
              </w:rPr>
              <w:t>Advanced Grammar in Use with Answers: A Self-Study Reference and Practice Book for Advanced Learners of English</w:t>
            </w:r>
            <w:r>
              <w:t>.</w:t>
            </w:r>
            <w:r w:rsidRPr="00A52A19">
              <w:t xml:space="preserve"> 3rd </w:t>
            </w:r>
            <w:r>
              <w:t>ed. Cambridge: Cambridge University Press, 2013.</w:t>
            </w:r>
          </w:p>
          <w:p w14:paraId="01ED6E0D" w14:textId="77777777" w:rsidR="003F7399" w:rsidRPr="00A52A19" w:rsidRDefault="003F7399" w:rsidP="003F7399">
            <w:pPr>
              <w:pStyle w:val="bb"/>
            </w:pPr>
            <w:r w:rsidRPr="009674E6">
              <w:t xml:space="preserve">McCarthy, Michael – O’Dell, Felicity. </w:t>
            </w:r>
            <w:r w:rsidRPr="00C83C1E">
              <w:rPr>
                <w:i/>
              </w:rPr>
              <w:t>English Vocabulary in Use: Advanced</w:t>
            </w:r>
            <w:r w:rsidRPr="009674E6">
              <w:t>. 3rd ed. Cambridge: Cambridge University Press, 2017.</w:t>
            </w:r>
          </w:p>
          <w:p w14:paraId="08AE80BC" w14:textId="77777777" w:rsidR="00C56C3A" w:rsidRPr="00BD7BB3" w:rsidRDefault="00C56C3A" w:rsidP="00C07AFA">
            <w:pPr>
              <w:pStyle w:val="bb"/>
            </w:pPr>
          </w:p>
        </w:tc>
      </w:tr>
      <w:tr w:rsidR="00C56C3A" w14:paraId="400F86F5"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2EA30BFC" w14:textId="77777777" w:rsidR="00C56C3A" w:rsidRDefault="00C56C3A" w:rsidP="00C07AFA">
            <w:pPr>
              <w:jc w:val="center"/>
              <w:rPr>
                <w:b/>
              </w:rPr>
            </w:pPr>
            <w:r>
              <w:rPr>
                <w:b/>
              </w:rPr>
              <w:t>Informace ke kombinované nebo distanční formě</w:t>
            </w:r>
          </w:p>
        </w:tc>
      </w:tr>
      <w:tr w:rsidR="00C56C3A" w14:paraId="532E34FD" w14:textId="77777777" w:rsidTr="00C07AFA">
        <w:tc>
          <w:tcPr>
            <w:tcW w:w="4787" w:type="dxa"/>
            <w:gridSpan w:val="2"/>
            <w:tcBorders>
              <w:top w:val="single" w:sz="2" w:space="0" w:color="auto"/>
            </w:tcBorders>
            <w:shd w:val="clear" w:color="auto" w:fill="F7CAAC"/>
          </w:tcPr>
          <w:p w14:paraId="2EB938A0" w14:textId="77777777" w:rsidR="00C56C3A" w:rsidRDefault="00C56C3A" w:rsidP="00C07AFA">
            <w:r>
              <w:rPr>
                <w:b/>
              </w:rPr>
              <w:t>Rozsah konzultací (soustředění)</w:t>
            </w:r>
          </w:p>
        </w:tc>
        <w:tc>
          <w:tcPr>
            <w:tcW w:w="889" w:type="dxa"/>
            <w:tcBorders>
              <w:top w:val="single" w:sz="2" w:space="0" w:color="auto"/>
            </w:tcBorders>
          </w:tcPr>
          <w:p w14:paraId="12BE20E1" w14:textId="77777777" w:rsidR="00C56C3A" w:rsidRDefault="00C56C3A" w:rsidP="00C07AFA"/>
        </w:tc>
        <w:tc>
          <w:tcPr>
            <w:tcW w:w="4179" w:type="dxa"/>
            <w:tcBorders>
              <w:top w:val="single" w:sz="2" w:space="0" w:color="auto"/>
            </w:tcBorders>
            <w:shd w:val="clear" w:color="auto" w:fill="F7CAAC"/>
          </w:tcPr>
          <w:p w14:paraId="2300078B" w14:textId="77777777" w:rsidR="00C56C3A" w:rsidRDefault="00C56C3A" w:rsidP="00C07AFA">
            <w:pPr>
              <w:rPr>
                <w:b/>
              </w:rPr>
            </w:pPr>
            <w:r>
              <w:rPr>
                <w:b/>
              </w:rPr>
              <w:t xml:space="preserve">hodin </w:t>
            </w:r>
          </w:p>
        </w:tc>
      </w:tr>
      <w:tr w:rsidR="00C56C3A" w14:paraId="3EAA11BD" w14:textId="77777777" w:rsidTr="00C07AFA">
        <w:tc>
          <w:tcPr>
            <w:tcW w:w="9855" w:type="dxa"/>
            <w:gridSpan w:val="4"/>
            <w:shd w:val="clear" w:color="auto" w:fill="F7CAAC"/>
          </w:tcPr>
          <w:p w14:paraId="2EB3B16B" w14:textId="77777777" w:rsidR="00C56C3A" w:rsidRDefault="00C56C3A" w:rsidP="00C07AFA">
            <w:pPr>
              <w:rPr>
                <w:b/>
              </w:rPr>
            </w:pPr>
            <w:r>
              <w:rPr>
                <w:b/>
              </w:rPr>
              <w:t>Informace o způsobu kontaktu s vyučujícím</w:t>
            </w:r>
          </w:p>
        </w:tc>
      </w:tr>
      <w:tr w:rsidR="00C56C3A" w14:paraId="0771EC83" w14:textId="77777777" w:rsidTr="00C07AFA">
        <w:trPr>
          <w:trHeight w:val="20"/>
        </w:trPr>
        <w:tc>
          <w:tcPr>
            <w:tcW w:w="9855" w:type="dxa"/>
            <w:gridSpan w:val="4"/>
          </w:tcPr>
          <w:p w14:paraId="1D775E86" w14:textId="77777777" w:rsidR="00C56C3A" w:rsidRDefault="00C56C3A" w:rsidP="00C07AFA"/>
        </w:tc>
      </w:tr>
    </w:tbl>
    <w:p w14:paraId="388B090D" w14:textId="77777777" w:rsidR="00C56C3A" w:rsidRDefault="00C56C3A" w:rsidP="00C56C3A"/>
    <w:p w14:paraId="48E6F8AF" w14:textId="77777777" w:rsidR="00C56C3A" w:rsidRDefault="00C56C3A" w:rsidP="00C56C3A"/>
    <w:p w14:paraId="5FDF3DEB"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B211018" w14:textId="77777777" w:rsidTr="00C07AFA">
        <w:tc>
          <w:tcPr>
            <w:tcW w:w="9855" w:type="dxa"/>
            <w:gridSpan w:val="8"/>
            <w:tcBorders>
              <w:bottom w:val="double" w:sz="4" w:space="0" w:color="auto"/>
            </w:tcBorders>
            <w:shd w:val="clear" w:color="auto" w:fill="BDD6EE"/>
          </w:tcPr>
          <w:p w14:paraId="1257533D" w14:textId="77777777" w:rsidR="00C56C3A" w:rsidRDefault="00C56C3A" w:rsidP="00C07AFA">
            <w:pPr>
              <w:rPr>
                <w:b/>
                <w:sz w:val="28"/>
              </w:rPr>
            </w:pPr>
            <w:r>
              <w:br w:type="page"/>
            </w:r>
            <w:r>
              <w:rPr>
                <w:b/>
                <w:sz w:val="28"/>
              </w:rPr>
              <w:t>B-III – Charakteristika studijního předmětu</w:t>
            </w:r>
          </w:p>
        </w:tc>
      </w:tr>
      <w:tr w:rsidR="00C56C3A" w14:paraId="498F8C2E" w14:textId="77777777" w:rsidTr="00C07AFA">
        <w:tc>
          <w:tcPr>
            <w:tcW w:w="3086" w:type="dxa"/>
            <w:tcBorders>
              <w:top w:val="double" w:sz="4" w:space="0" w:color="auto"/>
            </w:tcBorders>
            <w:shd w:val="clear" w:color="auto" w:fill="F7CAAC"/>
          </w:tcPr>
          <w:p w14:paraId="7E7346C0"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276E3261" w14:textId="77777777" w:rsidR="00C56C3A" w:rsidRDefault="00C56C3A" w:rsidP="00C07AFA">
            <w:r>
              <w:t>Sociolingvistika</w:t>
            </w:r>
          </w:p>
        </w:tc>
      </w:tr>
      <w:tr w:rsidR="00C56C3A" w14:paraId="75A91DB7" w14:textId="77777777" w:rsidTr="00C07AFA">
        <w:tc>
          <w:tcPr>
            <w:tcW w:w="3086" w:type="dxa"/>
            <w:shd w:val="clear" w:color="auto" w:fill="F7CAAC"/>
          </w:tcPr>
          <w:p w14:paraId="23018B7E" w14:textId="77777777" w:rsidR="00C56C3A" w:rsidRDefault="00C56C3A" w:rsidP="00C07AFA">
            <w:pPr>
              <w:rPr>
                <w:b/>
              </w:rPr>
            </w:pPr>
            <w:r>
              <w:rPr>
                <w:b/>
              </w:rPr>
              <w:t>Typ předmětu</w:t>
            </w:r>
          </w:p>
        </w:tc>
        <w:tc>
          <w:tcPr>
            <w:tcW w:w="3406" w:type="dxa"/>
            <w:gridSpan w:val="4"/>
          </w:tcPr>
          <w:p w14:paraId="0D511EE4" w14:textId="53A916CA" w:rsidR="00C56C3A" w:rsidRDefault="00620367" w:rsidP="00C07AFA">
            <w:r>
              <w:t xml:space="preserve">pp, </w:t>
            </w:r>
            <w:r w:rsidR="00C56C3A">
              <w:t>PZ</w:t>
            </w:r>
          </w:p>
        </w:tc>
        <w:tc>
          <w:tcPr>
            <w:tcW w:w="2695" w:type="dxa"/>
            <w:gridSpan w:val="2"/>
            <w:shd w:val="clear" w:color="auto" w:fill="F7CAAC"/>
          </w:tcPr>
          <w:p w14:paraId="7C1ADA8E" w14:textId="77777777" w:rsidR="00C56C3A" w:rsidRDefault="00C56C3A" w:rsidP="00C07AFA">
            <w:r>
              <w:rPr>
                <w:b/>
              </w:rPr>
              <w:t>doporučený ročník / semestr</w:t>
            </w:r>
          </w:p>
        </w:tc>
        <w:tc>
          <w:tcPr>
            <w:tcW w:w="668" w:type="dxa"/>
          </w:tcPr>
          <w:p w14:paraId="2D3F6F99" w14:textId="77777777" w:rsidR="00C56C3A" w:rsidRDefault="00C56C3A" w:rsidP="00C07AFA">
            <w:r>
              <w:t>2/ZS</w:t>
            </w:r>
          </w:p>
        </w:tc>
      </w:tr>
      <w:tr w:rsidR="00C56C3A" w14:paraId="3015C211" w14:textId="77777777" w:rsidTr="00C07AFA">
        <w:tc>
          <w:tcPr>
            <w:tcW w:w="3086" w:type="dxa"/>
            <w:shd w:val="clear" w:color="auto" w:fill="F7CAAC"/>
          </w:tcPr>
          <w:p w14:paraId="73E5ED37" w14:textId="77777777" w:rsidR="00C56C3A" w:rsidRDefault="00C56C3A" w:rsidP="00C07AFA">
            <w:pPr>
              <w:rPr>
                <w:b/>
              </w:rPr>
            </w:pPr>
            <w:r>
              <w:rPr>
                <w:b/>
              </w:rPr>
              <w:t>Rozsah studijního předmětu</w:t>
            </w:r>
          </w:p>
        </w:tc>
        <w:tc>
          <w:tcPr>
            <w:tcW w:w="1701" w:type="dxa"/>
            <w:gridSpan w:val="2"/>
          </w:tcPr>
          <w:p w14:paraId="56CA3B02" w14:textId="77777777" w:rsidR="00C56C3A" w:rsidRDefault="00C56C3A" w:rsidP="00C07AFA">
            <w:r>
              <w:t>0p + 28s</w:t>
            </w:r>
          </w:p>
        </w:tc>
        <w:tc>
          <w:tcPr>
            <w:tcW w:w="889" w:type="dxa"/>
            <w:shd w:val="clear" w:color="auto" w:fill="F7CAAC"/>
          </w:tcPr>
          <w:p w14:paraId="2746A873" w14:textId="77777777" w:rsidR="00C56C3A" w:rsidRDefault="00C56C3A" w:rsidP="00C07AFA">
            <w:pPr>
              <w:rPr>
                <w:b/>
              </w:rPr>
            </w:pPr>
            <w:r>
              <w:rPr>
                <w:b/>
              </w:rPr>
              <w:t xml:space="preserve">hod. </w:t>
            </w:r>
          </w:p>
        </w:tc>
        <w:tc>
          <w:tcPr>
            <w:tcW w:w="816" w:type="dxa"/>
          </w:tcPr>
          <w:p w14:paraId="5CB90CC2" w14:textId="77777777" w:rsidR="00C56C3A" w:rsidRDefault="00C56C3A" w:rsidP="00C07AFA">
            <w:r>
              <w:t>28</w:t>
            </w:r>
          </w:p>
        </w:tc>
        <w:tc>
          <w:tcPr>
            <w:tcW w:w="2156" w:type="dxa"/>
            <w:shd w:val="clear" w:color="auto" w:fill="F7CAAC"/>
          </w:tcPr>
          <w:p w14:paraId="422B452B" w14:textId="77777777" w:rsidR="00C56C3A" w:rsidRDefault="00C56C3A" w:rsidP="00C07AFA">
            <w:pPr>
              <w:rPr>
                <w:b/>
              </w:rPr>
            </w:pPr>
            <w:r>
              <w:rPr>
                <w:b/>
              </w:rPr>
              <w:t>kreditů</w:t>
            </w:r>
          </w:p>
        </w:tc>
        <w:tc>
          <w:tcPr>
            <w:tcW w:w="1207" w:type="dxa"/>
            <w:gridSpan w:val="2"/>
          </w:tcPr>
          <w:p w14:paraId="11096288" w14:textId="77777777" w:rsidR="00C56C3A" w:rsidRDefault="00C56C3A" w:rsidP="00C07AFA">
            <w:r>
              <w:t>5</w:t>
            </w:r>
          </w:p>
        </w:tc>
      </w:tr>
      <w:tr w:rsidR="00C56C3A" w14:paraId="3FD069EC" w14:textId="77777777" w:rsidTr="00C07AFA">
        <w:tc>
          <w:tcPr>
            <w:tcW w:w="3086" w:type="dxa"/>
            <w:shd w:val="clear" w:color="auto" w:fill="F7CAAC"/>
          </w:tcPr>
          <w:p w14:paraId="4DC2C4AA" w14:textId="77777777" w:rsidR="00C56C3A" w:rsidRDefault="00C56C3A" w:rsidP="00C07AFA">
            <w:pPr>
              <w:rPr>
                <w:b/>
                <w:sz w:val="22"/>
              </w:rPr>
            </w:pPr>
            <w:r>
              <w:rPr>
                <w:b/>
              </w:rPr>
              <w:t>Prerekvizity, korekvizity, ekvivalence</w:t>
            </w:r>
          </w:p>
        </w:tc>
        <w:tc>
          <w:tcPr>
            <w:tcW w:w="6769" w:type="dxa"/>
            <w:gridSpan w:val="7"/>
          </w:tcPr>
          <w:p w14:paraId="43FF9A54" w14:textId="77777777" w:rsidR="00C56C3A" w:rsidRDefault="00C56C3A" w:rsidP="00C07AFA"/>
        </w:tc>
      </w:tr>
      <w:tr w:rsidR="00C56C3A" w14:paraId="7EB71CAB" w14:textId="77777777" w:rsidTr="00C07AFA">
        <w:tc>
          <w:tcPr>
            <w:tcW w:w="3086" w:type="dxa"/>
            <w:shd w:val="clear" w:color="auto" w:fill="F7CAAC"/>
          </w:tcPr>
          <w:p w14:paraId="397C61AB" w14:textId="77777777" w:rsidR="00C56C3A" w:rsidRDefault="00C56C3A" w:rsidP="00C07AFA">
            <w:pPr>
              <w:rPr>
                <w:b/>
              </w:rPr>
            </w:pPr>
            <w:r>
              <w:rPr>
                <w:b/>
              </w:rPr>
              <w:t>Způsob ověření studijních výsledků</w:t>
            </w:r>
          </w:p>
        </w:tc>
        <w:tc>
          <w:tcPr>
            <w:tcW w:w="3406" w:type="dxa"/>
            <w:gridSpan w:val="4"/>
          </w:tcPr>
          <w:p w14:paraId="73BBBC47" w14:textId="77777777" w:rsidR="00C56C3A" w:rsidRDefault="00C56C3A" w:rsidP="00C07AFA">
            <w:r>
              <w:t>Z, Zk</w:t>
            </w:r>
          </w:p>
        </w:tc>
        <w:tc>
          <w:tcPr>
            <w:tcW w:w="2156" w:type="dxa"/>
            <w:shd w:val="clear" w:color="auto" w:fill="F7CAAC"/>
          </w:tcPr>
          <w:p w14:paraId="0432E3DC" w14:textId="77777777" w:rsidR="00C56C3A" w:rsidRDefault="00C56C3A" w:rsidP="00C07AFA">
            <w:pPr>
              <w:rPr>
                <w:b/>
              </w:rPr>
            </w:pPr>
            <w:r>
              <w:rPr>
                <w:b/>
              </w:rPr>
              <w:t>Forma výuky</w:t>
            </w:r>
          </w:p>
        </w:tc>
        <w:tc>
          <w:tcPr>
            <w:tcW w:w="1207" w:type="dxa"/>
            <w:gridSpan w:val="2"/>
          </w:tcPr>
          <w:p w14:paraId="2F5C3056" w14:textId="77777777" w:rsidR="00C56C3A" w:rsidRDefault="00C56C3A" w:rsidP="00C07AFA">
            <w:r>
              <w:t>seminář</w:t>
            </w:r>
          </w:p>
        </w:tc>
      </w:tr>
      <w:tr w:rsidR="00C56C3A" w14:paraId="5B0290BD" w14:textId="77777777" w:rsidTr="00C07AFA">
        <w:tc>
          <w:tcPr>
            <w:tcW w:w="3086" w:type="dxa"/>
            <w:shd w:val="clear" w:color="auto" w:fill="F7CAAC"/>
          </w:tcPr>
          <w:p w14:paraId="51D3CC9F"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455DDD62" w14:textId="77777777" w:rsidR="00C56C3A" w:rsidRDefault="00C56C3A" w:rsidP="00C07AFA">
            <w:pPr>
              <w:rPr>
                <w:b/>
              </w:rPr>
            </w:pPr>
            <w:r>
              <w:rPr>
                <w:b/>
              </w:rPr>
              <w:t>Požadavky k zápočtu:</w:t>
            </w:r>
          </w:p>
          <w:p w14:paraId="3D02C87A" w14:textId="77777777" w:rsidR="00C56C3A" w:rsidRDefault="00C56C3A" w:rsidP="00C07AFA">
            <w:r>
              <w:t>Aktivní účast na seminářích (80 %)</w:t>
            </w:r>
          </w:p>
          <w:p w14:paraId="2ED1BBED" w14:textId="77777777" w:rsidR="00C56C3A" w:rsidRDefault="00C56C3A" w:rsidP="00C07AFA">
            <w:r>
              <w:t>Prezentace a diskuse o vybrané literatuře ve třídě</w:t>
            </w:r>
          </w:p>
          <w:p w14:paraId="3F233123" w14:textId="77777777" w:rsidR="00C56C3A" w:rsidRDefault="00C56C3A" w:rsidP="00C07AFA">
            <w:r>
              <w:t>Závěrečná práce zahrnující literaturu a prezentující její analýzu</w:t>
            </w:r>
          </w:p>
          <w:p w14:paraId="4420F4D7" w14:textId="77777777" w:rsidR="00C56C3A" w:rsidRDefault="00C56C3A" w:rsidP="00C07AFA"/>
          <w:p w14:paraId="3F5DAFE0" w14:textId="77777777" w:rsidR="00C56C3A" w:rsidRDefault="00C56C3A" w:rsidP="00C07AFA">
            <w:pPr>
              <w:rPr>
                <w:b/>
              </w:rPr>
            </w:pPr>
            <w:r>
              <w:rPr>
                <w:b/>
              </w:rPr>
              <w:t>Požadavky ke zkoušce:</w:t>
            </w:r>
          </w:p>
          <w:p w14:paraId="08310111" w14:textId="77777777" w:rsidR="00C56C3A" w:rsidRDefault="00C56C3A" w:rsidP="00C07AFA">
            <w:r w:rsidRPr="004407D7">
              <w:t>Písemná zkouška ze zadané literatury</w:t>
            </w:r>
          </w:p>
        </w:tc>
      </w:tr>
      <w:tr w:rsidR="00C56C3A" w14:paraId="5E661261" w14:textId="77777777" w:rsidTr="00C07AFA">
        <w:trPr>
          <w:trHeight w:val="20"/>
        </w:trPr>
        <w:tc>
          <w:tcPr>
            <w:tcW w:w="9855" w:type="dxa"/>
            <w:gridSpan w:val="8"/>
            <w:tcBorders>
              <w:top w:val="nil"/>
            </w:tcBorders>
          </w:tcPr>
          <w:p w14:paraId="0C7778E8" w14:textId="77777777" w:rsidR="00C56C3A" w:rsidRDefault="00C56C3A" w:rsidP="00C07AFA"/>
        </w:tc>
      </w:tr>
      <w:tr w:rsidR="00C56C3A" w14:paraId="72D0117C" w14:textId="77777777" w:rsidTr="00C07AFA">
        <w:trPr>
          <w:trHeight w:val="197"/>
        </w:trPr>
        <w:tc>
          <w:tcPr>
            <w:tcW w:w="3086" w:type="dxa"/>
            <w:tcBorders>
              <w:top w:val="nil"/>
            </w:tcBorders>
            <w:shd w:val="clear" w:color="auto" w:fill="F7CAAC"/>
          </w:tcPr>
          <w:p w14:paraId="0CDBF2A0" w14:textId="77777777" w:rsidR="00C56C3A" w:rsidRDefault="00C56C3A" w:rsidP="00C07AFA">
            <w:pPr>
              <w:rPr>
                <w:b/>
              </w:rPr>
            </w:pPr>
            <w:r>
              <w:rPr>
                <w:b/>
              </w:rPr>
              <w:t>Garant předmětu</w:t>
            </w:r>
          </w:p>
        </w:tc>
        <w:tc>
          <w:tcPr>
            <w:tcW w:w="6769" w:type="dxa"/>
            <w:gridSpan w:val="7"/>
            <w:tcBorders>
              <w:top w:val="nil"/>
            </w:tcBorders>
          </w:tcPr>
          <w:p w14:paraId="6CF7A05D" w14:textId="77777777" w:rsidR="00C56C3A" w:rsidRDefault="00C56C3A" w:rsidP="00C07AFA">
            <w:r w:rsidRPr="00E8667A">
              <w:t>Jeffrey Keith Parrott</w:t>
            </w:r>
            <w:r>
              <w:t>, Ph.D.</w:t>
            </w:r>
          </w:p>
        </w:tc>
      </w:tr>
      <w:tr w:rsidR="00C56C3A" w14:paraId="5A81C15B" w14:textId="77777777" w:rsidTr="00C07AFA">
        <w:trPr>
          <w:trHeight w:val="243"/>
        </w:trPr>
        <w:tc>
          <w:tcPr>
            <w:tcW w:w="3086" w:type="dxa"/>
            <w:tcBorders>
              <w:top w:val="nil"/>
            </w:tcBorders>
            <w:shd w:val="clear" w:color="auto" w:fill="F7CAAC"/>
          </w:tcPr>
          <w:p w14:paraId="333BAC12" w14:textId="77777777" w:rsidR="00C56C3A" w:rsidRDefault="00C56C3A" w:rsidP="00C07AFA">
            <w:pPr>
              <w:rPr>
                <w:b/>
              </w:rPr>
            </w:pPr>
            <w:r>
              <w:rPr>
                <w:b/>
              </w:rPr>
              <w:t>Zapojení garanta do výuky předmětu</w:t>
            </w:r>
          </w:p>
        </w:tc>
        <w:tc>
          <w:tcPr>
            <w:tcW w:w="6769" w:type="dxa"/>
            <w:gridSpan w:val="7"/>
            <w:tcBorders>
              <w:top w:val="nil"/>
            </w:tcBorders>
          </w:tcPr>
          <w:p w14:paraId="13450948" w14:textId="77777777" w:rsidR="00C56C3A" w:rsidRDefault="00C56C3A" w:rsidP="00C07AFA">
            <w:r>
              <w:t>100 %</w:t>
            </w:r>
          </w:p>
        </w:tc>
      </w:tr>
      <w:tr w:rsidR="00C56C3A" w14:paraId="46394551" w14:textId="77777777" w:rsidTr="00C07AFA">
        <w:tc>
          <w:tcPr>
            <w:tcW w:w="3086" w:type="dxa"/>
            <w:shd w:val="clear" w:color="auto" w:fill="F7CAAC"/>
          </w:tcPr>
          <w:p w14:paraId="3EE3B4B9" w14:textId="77777777" w:rsidR="00C56C3A" w:rsidRDefault="00C56C3A" w:rsidP="00C07AFA">
            <w:pPr>
              <w:rPr>
                <w:b/>
              </w:rPr>
            </w:pPr>
            <w:r>
              <w:rPr>
                <w:b/>
              </w:rPr>
              <w:t>Vyučující</w:t>
            </w:r>
          </w:p>
        </w:tc>
        <w:tc>
          <w:tcPr>
            <w:tcW w:w="6769" w:type="dxa"/>
            <w:gridSpan w:val="7"/>
            <w:tcBorders>
              <w:bottom w:val="nil"/>
            </w:tcBorders>
          </w:tcPr>
          <w:p w14:paraId="4098EFEE" w14:textId="77777777" w:rsidR="00C56C3A" w:rsidRDefault="00C56C3A" w:rsidP="00C07AFA">
            <w:r w:rsidRPr="00E8667A">
              <w:t>Jeffrey Keith Parrott, Ph.D.</w:t>
            </w:r>
          </w:p>
        </w:tc>
      </w:tr>
      <w:tr w:rsidR="00C56C3A" w14:paraId="0FBDAB93" w14:textId="77777777" w:rsidTr="00C07AFA">
        <w:trPr>
          <w:trHeight w:val="20"/>
        </w:trPr>
        <w:tc>
          <w:tcPr>
            <w:tcW w:w="9855" w:type="dxa"/>
            <w:gridSpan w:val="8"/>
            <w:tcBorders>
              <w:top w:val="nil"/>
            </w:tcBorders>
          </w:tcPr>
          <w:p w14:paraId="1E2515AF" w14:textId="77777777" w:rsidR="00C56C3A" w:rsidRDefault="00C56C3A" w:rsidP="00C07AFA"/>
        </w:tc>
      </w:tr>
      <w:tr w:rsidR="00C56C3A" w14:paraId="000599D3" w14:textId="77777777" w:rsidTr="00C07AFA">
        <w:tc>
          <w:tcPr>
            <w:tcW w:w="3086" w:type="dxa"/>
            <w:shd w:val="clear" w:color="auto" w:fill="F7CAAC"/>
          </w:tcPr>
          <w:p w14:paraId="7A6BE770" w14:textId="77777777" w:rsidR="00C56C3A" w:rsidRDefault="00C56C3A" w:rsidP="00C07AFA">
            <w:pPr>
              <w:rPr>
                <w:b/>
              </w:rPr>
            </w:pPr>
            <w:r>
              <w:rPr>
                <w:b/>
              </w:rPr>
              <w:t>Stručná anotace předmětu</w:t>
            </w:r>
          </w:p>
        </w:tc>
        <w:tc>
          <w:tcPr>
            <w:tcW w:w="6769" w:type="dxa"/>
            <w:gridSpan w:val="7"/>
            <w:tcBorders>
              <w:bottom w:val="nil"/>
            </w:tcBorders>
          </w:tcPr>
          <w:p w14:paraId="189AA701" w14:textId="77777777" w:rsidR="00C56C3A" w:rsidRDefault="00C56C3A" w:rsidP="00C07AFA"/>
        </w:tc>
      </w:tr>
      <w:tr w:rsidR="00C56C3A" w14:paraId="3ACF4864" w14:textId="77777777" w:rsidTr="00C07AFA">
        <w:trPr>
          <w:trHeight w:val="3938"/>
        </w:trPr>
        <w:tc>
          <w:tcPr>
            <w:tcW w:w="9855" w:type="dxa"/>
            <w:gridSpan w:val="8"/>
            <w:tcBorders>
              <w:top w:val="nil"/>
              <w:bottom w:val="single" w:sz="12" w:space="0" w:color="auto"/>
            </w:tcBorders>
          </w:tcPr>
          <w:p w14:paraId="71EAD990" w14:textId="6CE5D734" w:rsidR="00C56C3A" w:rsidRDefault="00C56C3A" w:rsidP="00C07AFA">
            <w:r>
              <w:t xml:space="preserve">Cílem předmětu je seznámit </w:t>
            </w:r>
            <w:r w:rsidRPr="00F05DBC">
              <w:t xml:space="preserve">studenty se sociolingvistikou, oborem, který </w:t>
            </w:r>
            <w:r w:rsidRPr="006C635D">
              <w:t>zkoumá používání jazyka různých sociálních vrstev a skupin</w:t>
            </w:r>
            <w:r w:rsidRPr="00F05DBC">
              <w:t xml:space="preserve">. Zaměřuje se na </w:t>
            </w:r>
            <w:r w:rsidR="00492791">
              <w:t>základní jev</w:t>
            </w:r>
            <w:r w:rsidR="00012802">
              <w:t>y</w:t>
            </w:r>
            <w:r w:rsidR="00492791">
              <w:t xml:space="preserve"> </w:t>
            </w:r>
            <w:r w:rsidRPr="00F05DBC">
              <w:t>jazykové intraindividuální variability, na pozorování a kvantifikaci fonologických a morfosyntaktických proměnných, na sociální faktory, které korelují s pravděpodobností variantního užití, a na souvislost mezi sociolingvistickou variabilitou a jazykovými změnami v reálném i zdánlivém čase. Sociolingvistické teoretické koncepty a empirické poznatky budou ilustrovány na základě literatury zabývající se převážně severoamerickou angličtinou a také na vybrané případové studii z výzkumu vyučujícího týkající se malé, skomírající variety americké angličtiny, kterou se mluví na Smith Islandu v Marylandu. Hodnocení bude založeno na kombinaci seminárních prezentací, písemné zkoušky a závěrečné práce.</w:t>
            </w:r>
          </w:p>
          <w:p w14:paraId="59A96611" w14:textId="77777777" w:rsidR="00C56C3A" w:rsidRDefault="00C56C3A" w:rsidP="00C07AFA"/>
          <w:p w14:paraId="52BD926F" w14:textId="77777777" w:rsidR="00C56C3A" w:rsidRDefault="00C56C3A" w:rsidP="00C07AFA">
            <w:r>
              <w:t>Obsah předmětu:</w:t>
            </w:r>
          </w:p>
          <w:p w14:paraId="4DA79A9E" w14:textId="487DCA25" w:rsidR="00C56C3A" w:rsidRDefault="00D04CF0" w:rsidP="00C56C3A">
            <w:pPr>
              <w:pStyle w:val="Odstavecseseznamem"/>
              <w:numPr>
                <w:ilvl w:val="0"/>
                <w:numId w:val="19"/>
              </w:numPr>
              <w:suppressAutoHyphens w:val="0"/>
            </w:pPr>
            <w:r>
              <w:t>Jazykové skutečnosti</w:t>
            </w:r>
          </w:p>
          <w:p w14:paraId="31E387A0" w14:textId="77777777" w:rsidR="00C56C3A" w:rsidRDefault="00C56C3A" w:rsidP="00C56C3A">
            <w:pPr>
              <w:pStyle w:val="Odstavecseseznamem"/>
              <w:numPr>
                <w:ilvl w:val="0"/>
                <w:numId w:val="19"/>
              </w:numPr>
              <w:suppressAutoHyphens w:val="0"/>
            </w:pPr>
            <w:r>
              <w:t>Sociolingvistická variabilita a proměnné</w:t>
            </w:r>
          </w:p>
          <w:p w14:paraId="00D6D201" w14:textId="77777777" w:rsidR="00C56C3A" w:rsidRDefault="00C56C3A" w:rsidP="00C56C3A">
            <w:pPr>
              <w:pStyle w:val="Odstavecseseznamem"/>
              <w:numPr>
                <w:ilvl w:val="0"/>
                <w:numId w:val="19"/>
              </w:numPr>
              <w:suppressAutoHyphens w:val="0"/>
            </w:pPr>
            <w:r>
              <w:t>Pozorování variability v terénu</w:t>
            </w:r>
          </w:p>
          <w:p w14:paraId="4C4331C6" w14:textId="77777777" w:rsidR="00C56C3A" w:rsidRDefault="00C56C3A" w:rsidP="00C56C3A">
            <w:pPr>
              <w:pStyle w:val="Odstavecseseznamem"/>
              <w:numPr>
                <w:ilvl w:val="0"/>
                <w:numId w:val="19"/>
              </w:numPr>
              <w:suppressAutoHyphens w:val="0"/>
            </w:pPr>
            <w:r>
              <w:t xml:space="preserve">Případová studie: Smith Island, MD </w:t>
            </w:r>
          </w:p>
          <w:p w14:paraId="48D968B9" w14:textId="77777777" w:rsidR="00C56C3A" w:rsidRDefault="00C56C3A" w:rsidP="00C56C3A">
            <w:pPr>
              <w:pStyle w:val="Odstavecseseznamem"/>
              <w:numPr>
                <w:ilvl w:val="0"/>
                <w:numId w:val="19"/>
              </w:numPr>
              <w:suppressAutoHyphens w:val="0"/>
            </w:pPr>
            <w:r>
              <w:t xml:space="preserve">Kvantifikace variability </w:t>
            </w:r>
          </w:p>
          <w:p w14:paraId="579366CF" w14:textId="77777777" w:rsidR="00C56C3A" w:rsidRDefault="00C56C3A" w:rsidP="00C56C3A">
            <w:pPr>
              <w:pStyle w:val="Odstavecseseznamem"/>
              <w:numPr>
                <w:ilvl w:val="0"/>
                <w:numId w:val="19"/>
              </w:numPr>
              <w:suppressAutoHyphens w:val="0"/>
            </w:pPr>
            <w:r>
              <w:t>Případová studie: Fonologické a morfosyntaktické proměnné na ostrově Smith Island</w:t>
            </w:r>
          </w:p>
          <w:p w14:paraId="4CDBF8BA" w14:textId="77777777" w:rsidR="00C56C3A" w:rsidRDefault="00C56C3A" w:rsidP="00C56C3A">
            <w:pPr>
              <w:pStyle w:val="Odstavecseseznamem"/>
              <w:numPr>
                <w:ilvl w:val="0"/>
                <w:numId w:val="19"/>
              </w:numPr>
              <w:suppressAutoHyphens w:val="0"/>
            </w:pPr>
            <w:r>
              <w:t xml:space="preserve">Sociální faktory v korelaci s použitím variant </w:t>
            </w:r>
          </w:p>
          <w:p w14:paraId="2DE1D622" w14:textId="1CC0C8C8" w:rsidR="00C56C3A" w:rsidRDefault="00C56C3A" w:rsidP="00C56C3A">
            <w:pPr>
              <w:pStyle w:val="Odstavecseseznamem"/>
              <w:numPr>
                <w:ilvl w:val="0"/>
                <w:numId w:val="19"/>
              </w:numPr>
              <w:suppressAutoHyphens w:val="0"/>
            </w:pPr>
            <w:r>
              <w:t>Variace a jazykové změny</w:t>
            </w:r>
          </w:p>
          <w:p w14:paraId="4BE092AB" w14:textId="77777777" w:rsidR="00C56C3A" w:rsidRDefault="00C56C3A" w:rsidP="00C56C3A">
            <w:pPr>
              <w:pStyle w:val="Odstavecseseznamem"/>
              <w:numPr>
                <w:ilvl w:val="0"/>
                <w:numId w:val="19"/>
              </w:numPr>
              <w:suppressAutoHyphens w:val="0"/>
            </w:pPr>
            <w:r>
              <w:t>Skutečný vs. zdánlivý čas</w:t>
            </w:r>
          </w:p>
          <w:p w14:paraId="01678C6E" w14:textId="77777777" w:rsidR="00C56C3A" w:rsidRDefault="00C56C3A" w:rsidP="00C56C3A">
            <w:pPr>
              <w:pStyle w:val="Odstavecseseznamem"/>
              <w:numPr>
                <w:ilvl w:val="0"/>
                <w:numId w:val="19"/>
              </w:numPr>
              <w:suppressAutoHyphens w:val="0"/>
            </w:pPr>
            <w:r>
              <w:t>Případová studie: Jazykové změny na ostrově Smith Island</w:t>
            </w:r>
          </w:p>
          <w:p w14:paraId="7C83176C" w14:textId="77777777" w:rsidR="00C56C3A" w:rsidRDefault="00C56C3A" w:rsidP="00C56C3A">
            <w:pPr>
              <w:pStyle w:val="Odstavecseseznamem"/>
              <w:numPr>
                <w:ilvl w:val="0"/>
                <w:numId w:val="19"/>
              </w:numPr>
              <w:suppressAutoHyphens w:val="0"/>
            </w:pPr>
            <w:r w:rsidRPr="00BF3363">
              <w:t>Případová studie: koncentrace vs. rozptyl</w:t>
            </w:r>
          </w:p>
          <w:p w14:paraId="4C2684AB" w14:textId="77777777" w:rsidR="00C56C3A" w:rsidRDefault="00C56C3A" w:rsidP="00C07AFA"/>
          <w:p w14:paraId="7CBC71DA" w14:textId="77777777" w:rsidR="00C56C3A" w:rsidRDefault="00C56C3A" w:rsidP="00C07AFA">
            <w:r>
              <w:t>Odborné znalosti – po absolvování předmětu prokazuje student znalosti:</w:t>
            </w:r>
          </w:p>
          <w:p w14:paraId="6468C150" w14:textId="77777777" w:rsidR="00C56C3A" w:rsidRDefault="00C56C3A" w:rsidP="00C56C3A">
            <w:pPr>
              <w:pStyle w:val="Odstavecseseznamem"/>
              <w:numPr>
                <w:ilvl w:val="0"/>
                <w:numId w:val="20"/>
              </w:numPr>
              <w:suppressAutoHyphens w:val="0"/>
            </w:pPr>
            <w:r>
              <w:t>vymezit vědecký popis jazykových variací oproti preskriptivním ideologiím</w:t>
            </w:r>
          </w:p>
          <w:p w14:paraId="21CD037D" w14:textId="77777777" w:rsidR="00C56C3A" w:rsidRDefault="00C56C3A" w:rsidP="00C56C3A">
            <w:pPr>
              <w:pStyle w:val="Odstavecseseznamem"/>
              <w:numPr>
                <w:ilvl w:val="0"/>
                <w:numId w:val="20"/>
              </w:numPr>
              <w:suppressAutoHyphens w:val="0"/>
            </w:pPr>
            <w:r>
              <w:t xml:space="preserve">rozlišit alofonii/alomorfii, interindividuální variabilitu a intraindividuální variabilitu </w:t>
            </w:r>
          </w:p>
          <w:p w14:paraId="510B9BB0" w14:textId="77777777" w:rsidR="00C56C3A" w:rsidRDefault="00C56C3A" w:rsidP="00C56C3A">
            <w:pPr>
              <w:pStyle w:val="Odstavecseseznamem"/>
              <w:numPr>
                <w:ilvl w:val="0"/>
                <w:numId w:val="20"/>
              </w:numPr>
              <w:suppressAutoHyphens w:val="0"/>
            </w:pPr>
            <w:r>
              <w:t xml:space="preserve">popsat příklady sociolingvistické variability v angličtině </w:t>
            </w:r>
          </w:p>
          <w:p w14:paraId="4560A181" w14:textId="77777777" w:rsidR="00C56C3A" w:rsidRDefault="00C56C3A" w:rsidP="00C56C3A">
            <w:pPr>
              <w:pStyle w:val="Odstavecseseznamem"/>
              <w:numPr>
                <w:ilvl w:val="0"/>
                <w:numId w:val="20"/>
              </w:numPr>
              <w:suppressAutoHyphens w:val="0"/>
            </w:pPr>
            <w:r>
              <w:t xml:space="preserve">vysvětlit sociální faktory, které ovlivňují sociolingvistickou variabilitu </w:t>
            </w:r>
          </w:p>
          <w:p w14:paraId="2720A14A" w14:textId="77777777" w:rsidR="00C56C3A" w:rsidRDefault="00C56C3A" w:rsidP="00C56C3A">
            <w:pPr>
              <w:pStyle w:val="Odstavecseseznamem"/>
              <w:numPr>
                <w:ilvl w:val="0"/>
                <w:numId w:val="20"/>
              </w:numPr>
              <w:suppressAutoHyphens w:val="0"/>
            </w:pPr>
            <w:r>
              <w:t>definovat reálný čas, zdánlivý čas a věkové třídění</w:t>
            </w:r>
          </w:p>
          <w:p w14:paraId="29D85C0A" w14:textId="77777777" w:rsidR="00C56C3A" w:rsidRDefault="00C56C3A" w:rsidP="00C07AFA"/>
          <w:p w14:paraId="6C4FC266" w14:textId="77777777" w:rsidR="00C56C3A" w:rsidRDefault="00C56C3A" w:rsidP="00C07AFA">
            <w:r>
              <w:t>Odborné dovednosti – po absolvování předmětu prokazuje student dovednosti:</w:t>
            </w:r>
          </w:p>
          <w:p w14:paraId="4AE1A9EE" w14:textId="77777777" w:rsidR="00C56C3A" w:rsidRDefault="00C56C3A" w:rsidP="00C56C3A">
            <w:pPr>
              <w:pStyle w:val="Odstavecseseznamem"/>
              <w:numPr>
                <w:ilvl w:val="0"/>
                <w:numId w:val="21"/>
              </w:numPr>
              <w:suppressAutoHyphens w:val="0"/>
            </w:pPr>
            <w:r>
              <w:t>aplikovat sociolingvistické teoretické koncepty na jazyková data</w:t>
            </w:r>
          </w:p>
          <w:p w14:paraId="4E40F86F" w14:textId="77777777" w:rsidR="00C56C3A" w:rsidRDefault="00C56C3A" w:rsidP="00C56C3A">
            <w:pPr>
              <w:pStyle w:val="Odstavecseseznamem"/>
              <w:numPr>
                <w:ilvl w:val="0"/>
                <w:numId w:val="21"/>
              </w:numPr>
              <w:suppressAutoHyphens w:val="0"/>
            </w:pPr>
            <w:r>
              <w:t xml:space="preserve">analyzovat kvantitativní vzorce sociolingvistické variability </w:t>
            </w:r>
          </w:p>
          <w:p w14:paraId="2D87A686" w14:textId="77777777" w:rsidR="00C56C3A" w:rsidRDefault="00C56C3A" w:rsidP="00C56C3A">
            <w:pPr>
              <w:pStyle w:val="Odstavecseseznamem"/>
              <w:numPr>
                <w:ilvl w:val="0"/>
                <w:numId w:val="21"/>
              </w:numPr>
              <w:suppressAutoHyphens w:val="0"/>
            </w:pPr>
            <w:r>
              <w:t xml:space="preserve">vyhodnocovat tvrzení o sociolingvistické variabilitě a změnách </w:t>
            </w:r>
          </w:p>
          <w:p w14:paraId="480C213F" w14:textId="77777777" w:rsidR="00C56C3A" w:rsidRDefault="00C56C3A" w:rsidP="00C56C3A">
            <w:pPr>
              <w:pStyle w:val="Odstavecseseznamem"/>
              <w:numPr>
                <w:ilvl w:val="0"/>
                <w:numId w:val="21"/>
              </w:numPr>
              <w:suppressAutoHyphens w:val="0"/>
            </w:pPr>
            <w:r>
              <w:t>prezentovat sociolingvistické teoretické koncepty a empirická zjištění</w:t>
            </w:r>
          </w:p>
          <w:p w14:paraId="643AB219" w14:textId="6EF6DED5" w:rsidR="00C56C3A" w:rsidRDefault="00C56C3A" w:rsidP="00985873">
            <w:pPr>
              <w:pStyle w:val="Odstavecseseznamem"/>
              <w:numPr>
                <w:ilvl w:val="0"/>
                <w:numId w:val="21"/>
              </w:numPr>
              <w:suppressAutoHyphens w:val="0"/>
            </w:pPr>
            <w:r>
              <w:t>napsat akademickou esej na sociolingvistické téma</w:t>
            </w:r>
          </w:p>
        </w:tc>
      </w:tr>
      <w:tr w:rsidR="00C56C3A" w14:paraId="11C8C904" w14:textId="77777777" w:rsidTr="00C07AFA">
        <w:trPr>
          <w:trHeight w:val="265"/>
        </w:trPr>
        <w:tc>
          <w:tcPr>
            <w:tcW w:w="3653" w:type="dxa"/>
            <w:gridSpan w:val="2"/>
            <w:tcBorders>
              <w:top w:val="single" w:sz="4" w:space="0" w:color="auto"/>
            </w:tcBorders>
            <w:shd w:val="clear" w:color="auto" w:fill="F7CAAC"/>
          </w:tcPr>
          <w:p w14:paraId="3D18FFF7" w14:textId="77777777" w:rsidR="00C56C3A" w:rsidRDefault="00C56C3A" w:rsidP="00C07AFA">
            <w:r>
              <w:rPr>
                <w:b/>
              </w:rPr>
              <w:t>Studijní literatura a studijní pomůcky</w:t>
            </w:r>
          </w:p>
        </w:tc>
        <w:tc>
          <w:tcPr>
            <w:tcW w:w="6202" w:type="dxa"/>
            <w:gridSpan w:val="6"/>
            <w:tcBorders>
              <w:top w:val="single" w:sz="4" w:space="0" w:color="auto"/>
              <w:bottom w:val="nil"/>
            </w:tcBorders>
          </w:tcPr>
          <w:p w14:paraId="03208631" w14:textId="77777777" w:rsidR="00C56C3A" w:rsidRDefault="00C56C3A" w:rsidP="00C07AFA"/>
        </w:tc>
      </w:tr>
      <w:tr w:rsidR="00C56C3A" w14:paraId="7EB8EE25" w14:textId="77777777" w:rsidTr="00C07AFA">
        <w:trPr>
          <w:trHeight w:val="1497"/>
        </w:trPr>
        <w:tc>
          <w:tcPr>
            <w:tcW w:w="9855" w:type="dxa"/>
            <w:gridSpan w:val="8"/>
            <w:tcBorders>
              <w:top w:val="nil"/>
            </w:tcBorders>
          </w:tcPr>
          <w:p w14:paraId="5ED44F4F" w14:textId="77777777" w:rsidR="00C56C3A" w:rsidRPr="00BD7BB3" w:rsidRDefault="00C56C3A" w:rsidP="00C07AFA">
            <w:pPr>
              <w:pStyle w:val="bb"/>
              <w:rPr>
                <w:b/>
              </w:rPr>
            </w:pPr>
            <w:r w:rsidRPr="00BD7BB3">
              <w:rPr>
                <w:b/>
              </w:rPr>
              <w:t>Základní literatura:</w:t>
            </w:r>
          </w:p>
          <w:p w14:paraId="11F364AA" w14:textId="77777777" w:rsidR="00C56C3A" w:rsidRPr="00046DEC" w:rsidRDefault="00C56C3A" w:rsidP="00C07AFA">
            <w:pPr>
              <w:ind w:left="720" w:hanging="720"/>
              <w:rPr>
                <w:rFonts w:eastAsia="Calibri"/>
                <w:noProof/>
                <w:szCs w:val="22"/>
                <w:lang w:val="en-US" w:eastAsia="en-US"/>
              </w:rPr>
            </w:pPr>
            <w:bookmarkStart w:id="7" w:name="_Hlk119885180"/>
            <w:r w:rsidRPr="00046DEC">
              <w:rPr>
                <w:rFonts w:eastAsia="Calibri"/>
                <w:noProof/>
                <w:szCs w:val="22"/>
                <w:lang w:val="en-US" w:eastAsia="en-US"/>
              </w:rPr>
              <w:t>Chambers, J. K.</w:t>
            </w:r>
            <w:r>
              <w:rPr>
                <w:rFonts w:eastAsia="Calibri"/>
                <w:noProof/>
                <w:szCs w:val="22"/>
                <w:lang w:val="en-US" w:eastAsia="en-US"/>
              </w:rPr>
              <w:t xml:space="preserve"> – Schilling, Natalie (eds</w:t>
            </w:r>
            <w:r w:rsidRPr="00046DEC">
              <w:rPr>
                <w:rFonts w:eastAsia="Calibri"/>
                <w:noProof/>
                <w:szCs w:val="22"/>
                <w:lang w:val="en-US" w:eastAsia="en-US"/>
              </w:rPr>
              <w:t>.</w:t>
            </w:r>
            <w:r>
              <w:rPr>
                <w:rFonts w:eastAsia="Calibri"/>
                <w:noProof/>
                <w:szCs w:val="22"/>
                <w:lang w:val="en-US" w:eastAsia="en-US"/>
              </w:rPr>
              <w:t xml:space="preserve">). </w:t>
            </w:r>
            <w:r w:rsidRPr="00046DEC">
              <w:rPr>
                <w:rFonts w:eastAsia="Calibri"/>
                <w:i/>
                <w:noProof/>
                <w:szCs w:val="22"/>
                <w:lang w:val="en-US" w:eastAsia="en-US"/>
              </w:rPr>
              <w:t>The Handbook of Language Variation and Change</w:t>
            </w:r>
            <w:r>
              <w:rPr>
                <w:rFonts w:eastAsia="Calibri"/>
                <w:noProof/>
                <w:szCs w:val="22"/>
                <w:lang w:val="en-US" w:eastAsia="en-US"/>
              </w:rPr>
              <w:t xml:space="preserve">. 2nd ed. </w:t>
            </w:r>
            <w:r w:rsidRPr="00046DEC">
              <w:rPr>
                <w:rFonts w:eastAsia="Calibri"/>
                <w:noProof/>
                <w:szCs w:val="22"/>
                <w:lang w:val="en-US" w:eastAsia="en-US"/>
              </w:rPr>
              <w:t>Oxfo</w:t>
            </w:r>
            <w:r>
              <w:rPr>
                <w:rFonts w:eastAsia="Calibri"/>
                <w:noProof/>
                <w:szCs w:val="22"/>
                <w:lang w:val="en-US" w:eastAsia="en-US"/>
              </w:rPr>
              <w:t xml:space="preserve">rd: Wiley Blackwell, </w:t>
            </w:r>
            <w:r w:rsidRPr="00A715A0">
              <w:rPr>
                <w:rFonts w:eastAsia="Calibri"/>
                <w:noProof/>
                <w:szCs w:val="22"/>
                <w:lang w:val="en-US" w:eastAsia="en-US"/>
              </w:rPr>
              <w:t>2018</w:t>
            </w:r>
            <w:r>
              <w:rPr>
                <w:rFonts w:eastAsia="Calibri"/>
                <w:noProof/>
                <w:szCs w:val="22"/>
                <w:lang w:val="en-US" w:eastAsia="en-US"/>
              </w:rPr>
              <w:t>.</w:t>
            </w:r>
          </w:p>
          <w:p w14:paraId="416994DD"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 xml:space="preserve">Lippi-Green, Rosina. </w:t>
            </w:r>
            <w:r w:rsidRPr="00046DEC">
              <w:rPr>
                <w:rFonts w:eastAsia="Calibri"/>
                <w:i/>
                <w:noProof/>
                <w:szCs w:val="22"/>
                <w:lang w:val="en-US" w:eastAsia="en-US"/>
              </w:rPr>
              <w:t>English with an Accent: Language, Ideology, and Discrimination in the United States</w:t>
            </w:r>
            <w:r>
              <w:rPr>
                <w:rFonts w:eastAsia="Calibri"/>
                <w:noProof/>
                <w:szCs w:val="22"/>
                <w:lang w:val="en-US" w:eastAsia="en-US"/>
              </w:rPr>
              <w:t xml:space="preserve">. 2nd ed. </w:t>
            </w:r>
            <w:r w:rsidRPr="00046DEC">
              <w:rPr>
                <w:rFonts w:eastAsia="Calibri"/>
                <w:noProof/>
                <w:szCs w:val="22"/>
                <w:lang w:val="en-US" w:eastAsia="en-US"/>
              </w:rPr>
              <w:t>London</w:t>
            </w:r>
            <w:r>
              <w:rPr>
                <w:rFonts w:eastAsia="Calibri"/>
                <w:noProof/>
                <w:szCs w:val="22"/>
                <w:lang w:val="en-US" w:eastAsia="en-US"/>
              </w:rPr>
              <w:t xml:space="preserve">: Routledge, </w:t>
            </w:r>
            <w:r w:rsidRPr="00A715A0">
              <w:rPr>
                <w:rFonts w:eastAsia="Calibri"/>
                <w:noProof/>
                <w:szCs w:val="22"/>
                <w:lang w:val="en-US" w:eastAsia="en-US"/>
              </w:rPr>
              <w:t>2012</w:t>
            </w:r>
            <w:r>
              <w:rPr>
                <w:rFonts w:eastAsia="Calibri"/>
                <w:noProof/>
                <w:szCs w:val="22"/>
                <w:lang w:val="en-US" w:eastAsia="en-US"/>
              </w:rPr>
              <w:t>.</w:t>
            </w:r>
          </w:p>
          <w:p w14:paraId="0A80CA97"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Nevins, Andrew</w:t>
            </w:r>
            <w:r>
              <w:rPr>
                <w:rFonts w:eastAsia="Calibri"/>
                <w:noProof/>
                <w:szCs w:val="22"/>
                <w:lang w:val="en-US" w:eastAsia="en-US"/>
              </w:rPr>
              <w:t xml:space="preserve"> – </w:t>
            </w:r>
            <w:r w:rsidRPr="00046DEC">
              <w:rPr>
                <w:rFonts w:eastAsia="Calibri"/>
                <w:noProof/>
                <w:szCs w:val="22"/>
                <w:lang w:val="en-US" w:eastAsia="en-US"/>
              </w:rPr>
              <w:t xml:space="preserve">Parrott, Jeffrey K. “Variable </w:t>
            </w:r>
            <w:r>
              <w:rPr>
                <w:rFonts w:eastAsia="Calibri"/>
                <w:noProof/>
                <w:szCs w:val="22"/>
                <w:lang w:val="en-US" w:eastAsia="en-US"/>
              </w:rPr>
              <w:t>R</w:t>
            </w:r>
            <w:r w:rsidRPr="00046DEC">
              <w:rPr>
                <w:rFonts w:eastAsia="Calibri"/>
                <w:noProof/>
                <w:szCs w:val="22"/>
                <w:lang w:val="en-US" w:eastAsia="en-US"/>
              </w:rPr>
              <w:t xml:space="preserve">ules </w:t>
            </w:r>
            <w:r>
              <w:rPr>
                <w:rFonts w:eastAsia="Calibri"/>
                <w:noProof/>
                <w:szCs w:val="22"/>
                <w:lang w:val="en-US" w:eastAsia="en-US"/>
              </w:rPr>
              <w:t>M</w:t>
            </w:r>
            <w:r w:rsidRPr="00046DEC">
              <w:rPr>
                <w:rFonts w:eastAsia="Calibri"/>
                <w:noProof/>
                <w:szCs w:val="22"/>
                <w:lang w:val="en-US" w:eastAsia="en-US"/>
              </w:rPr>
              <w:t xml:space="preserve">eet Impoverishment </w:t>
            </w:r>
            <w:r>
              <w:rPr>
                <w:rFonts w:eastAsia="Calibri"/>
                <w:noProof/>
                <w:szCs w:val="22"/>
                <w:lang w:val="en-US" w:eastAsia="en-US"/>
              </w:rPr>
              <w:t>T</w:t>
            </w:r>
            <w:r w:rsidRPr="00046DEC">
              <w:rPr>
                <w:rFonts w:eastAsia="Calibri"/>
                <w:noProof/>
                <w:szCs w:val="22"/>
                <w:lang w:val="en-US" w:eastAsia="en-US"/>
              </w:rPr>
              <w:t xml:space="preserve">heory: Patterns of </w:t>
            </w:r>
            <w:r>
              <w:rPr>
                <w:rFonts w:eastAsia="Calibri"/>
                <w:noProof/>
                <w:szCs w:val="22"/>
                <w:lang w:val="en-US" w:eastAsia="en-US"/>
              </w:rPr>
              <w:t>A</w:t>
            </w:r>
            <w:r w:rsidRPr="00046DEC">
              <w:rPr>
                <w:rFonts w:eastAsia="Calibri"/>
                <w:noProof/>
                <w:szCs w:val="22"/>
                <w:lang w:val="en-US" w:eastAsia="en-US"/>
              </w:rPr>
              <w:t xml:space="preserve">greement </w:t>
            </w:r>
            <w:r>
              <w:rPr>
                <w:rFonts w:eastAsia="Calibri"/>
                <w:noProof/>
                <w:szCs w:val="22"/>
                <w:lang w:val="en-US" w:eastAsia="en-US"/>
              </w:rPr>
              <w:t>L</w:t>
            </w:r>
            <w:r w:rsidRPr="00046DEC">
              <w:rPr>
                <w:rFonts w:eastAsia="Calibri"/>
                <w:noProof/>
                <w:szCs w:val="22"/>
                <w:lang w:val="en-US" w:eastAsia="en-US"/>
              </w:rPr>
              <w:t xml:space="preserve">eveling in English </w:t>
            </w:r>
            <w:r>
              <w:rPr>
                <w:rFonts w:eastAsia="Calibri"/>
                <w:noProof/>
                <w:szCs w:val="22"/>
                <w:lang w:val="en-US" w:eastAsia="en-US"/>
              </w:rPr>
              <w:t>V</w:t>
            </w:r>
            <w:r w:rsidRPr="00046DEC">
              <w:rPr>
                <w:rFonts w:eastAsia="Calibri"/>
                <w:noProof/>
                <w:szCs w:val="22"/>
                <w:lang w:val="en-US" w:eastAsia="en-US"/>
              </w:rPr>
              <w:t xml:space="preserve">arieties.” </w:t>
            </w:r>
            <w:r w:rsidRPr="00046DEC">
              <w:rPr>
                <w:rFonts w:eastAsia="Calibri"/>
                <w:i/>
                <w:noProof/>
                <w:szCs w:val="22"/>
                <w:lang w:val="en-US" w:eastAsia="en-US"/>
              </w:rPr>
              <w:t>Lingua</w:t>
            </w:r>
            <w:r w:rsidRPr="00046DEC">
              <w:rPr>
                <w:rFonts w:eastAsia="Calibri"/>
                <w:noProof/>
                <w:szCs w:val="22"/>
                <w:lang w:val="en-US" w:eastAsia="en-US"/>
              </w:rPr>
              <w:t xml:space="preserve"> 120</w:t>
            </w:r>
            <w:r>
              <w:rPr>
                <w:rFonts w:eastAsia="Calibri"/>
                <w:noProof/>
                <w:szCs w:val="22"/>
                <w:lang w:val="en-US" w:eastAsia="en-US"/>
              </w:rPr>
              <w:t xml:space="preserve"> (</w:t>
            </w:r>
            <w:r w:rsidRPr="00A715A0">
              <w:rPr>
                <w:rFonts w:eastAsia="Calibri"/>
                <w:noProof/>
                <w:szCs w:val="22"/>
                <w:lang w:val="en-US" w:eastAsia="en-US"/>
              </w:rPr>
              <w:t>2010</w:t>
            </w:r>
            <w:r>
              <w:rPr>
                <w:rFonts w:eastAsia="Calibri"/>
                <w:noProof/>
                <w:szCs w:val="22"/>
                <w:lang w:val="en-US" w:eastAsia="en-US"/>
              </w:rPr>
              <w:t>)</w:t>
            </w:r>
            <w:r w:rsidRPr="00046DEC">
              <w:rPr>
                <w:rFonts w:eastAsia="Calibri"/>
                <w:noProof/>
                <w:szCs w:val="22"/>
                <w:lang w:val="en-US" w:eastAsia="en-US"/>
              </w:rPr>
              <w:t>: 1135</w:t>
            </w:r>
            <w:r>
              <w:rPr>
                <w:rFonts w:eastAsia="Calibri"/>
                <w:noProof/>
                <w:szCs w:val="22"/>
                <w:lang w:val="en-US" w:eastAsia="en-US"/>
              </w:rPr>
              <w:t>–</w:t>
            </w:r>
            <w:r w:rsidRPr="00046DEC">
              <w:rPr>
                <w:rFonts w:eastAsia="Calibri"/>
                <w:noProof/>
                <w:szCs w:val="22"/>
                <w:lang w:val="en-US" w:eastAsia="en-US"/>
              </w:rPr>
              <w:t>1159.</w:t>
            </w:r>
          </w:p>
          <w:p w14:paraId="09E8B057"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 xml:space="preserve">Parrott, Jeffrey K. “A Minimalist, Distributed Morphology Approach to Intra-Individual Variation: Expletives and Agreement in an Insular English Variety.” </w:t>
            </w:r>
            <w:r w:rsidRPr="00046DEC">
              <w:rPr>
                <w:rFonts w:eastAsia="Calibri"/>
                <w:i/>
                <w:noProof/>
                <w:szCs w:val="22"/>
                <w:lang w:val="en-US" w:eastAsia="en-US"/>
              </w:rPr>
              <w:t>Linguistic Analysis</w:t>
            </w:r>
            <w:r w:rsidRPr="00046DEC">
              <w:rPr>
                <w:rFonts w:eastAsia="Calibri"/>
                <w:noProof/>
                <w:szCs w:val="22"/>
                <w:lang w:val="en-US" w:eastAsia="en-US"/>
              </w:rPr>
              <w:t xml:space="preserve"> 35</w:t>
            </w:r>
            <w:r>
              <w:rPr>
                <w:rFonts w:eastAsia="Calibri"/>
                <w:noProof/>
                <w:szCs w:val="22"/>
                <w:lang w:val="en-US" w:eastAsia="en-US"/>
              </w:rPr>
              <w:t xml:space="preserve"> (</w:t>
            </w:r>
            <w:r w:rsidRPr="00046DEC">
              <w:rPr>
                <w:rFonts w:eastAsia="Calibri"/>
                <w:noProof/>
                <w:szCs w:val="22"/>
                <w:lang w:val="en-US" w:eastAsia="en-US"/>
              </w:rPr>
              <w:t>2009</w:t>
            </w:r>
            <w:r>
              <w:rPr>
                <w:rFonts w:eastAsia="Calibri"/>
                <w:noProof/>
                <w:szCs w:val="22"/>
                <w:lang w:val="en-US" w:eastAsia="en-US"/>
              </w:rPr>
              <w:t>)</w:t>
            </w:r>
            <w:r w:rsidRPr="00046DEC">
              <w:rPr>
                <w:rFonts w:eastAsia="Calibri"/>
                <w:noProof/>
                <w:szCs w:val="22"/>
                <w:lang w:val="en-US" w:eastAsia="en-US"/>
              </w:rPr>
              <w:t>: 197</w:t>
            </w:r>
            <w:r>
              <w:rPr>
                <w:rFonts w:eastAsia="Calibri"/>
                <w:noProof/>
                <w:szCs w:val="22"/>
                <w:lang w:val="en-US" w:eastAsia="en-US"/>
              </w:rPr>
              <w:t>–</w:t>
            </w:r>
            <w:r w:rsidRPr="00046DEC">
              <w:rPr>
                <w:rFonts w:eastAsia="Calibri"/>
                <w:noProof/>
                <w:szCs w:val="22"/>
                <w:lang w:val="en-US" w:eastAsia="en-US"/>
              </w:rPr>
              <w:t>254.</w:t>
            </w:r>
          </w:p>
          <w:p w14:paraId="3EC1B6E6"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Schilling-Estes, Natalie</w:t>
            </w:r>
            <w:r>
              <w:rPr>
                <w:rFonts w:eastAsia="Calibri"/>
                <w:noProof/>
                <w:szCs w:val="22"/>
                <w:lang w:val="en-US" w:eastAsia="en-US"/>
              </w:rPr>
              <w:t xml:space="preserve"> – </w:t>
            </w:r>
            <w:r w:rsidRPr="00046DEC">
              <w:rPr>
                <w:rFonts w:eastAsia="Calibri"/>
                <w:noProof/>
                <w:szCs w:val="22"/>
                <w:lang w:val="en-US" w:eastAsia="en-US"/>
              </w:rPr>
              <w:t xml:space="preserve">Wolfram, Walt. “Convergent </w:t>
            </w:r>
            <w:r>
              <w:rPr>
                <w:rFonts w:eastAsia="Calibri"/>
                <w:noProof/>
                <w:szCs w:val="22"/>
                <w:lang w:val="en-US" w:eastAsia="en-US"/>
              </w:rPr>
              <w:t>E</w:t>
            </w:r>
            <w:r w:rsidRPr="00046DEC">
              <w:rPr>
                <w:rFonts w:eastAsia="Calibri"/>
                <w:noProof/>
                <w:szCs w:val="22"/>
                <w:lang w:val="en-US" w:eastAsia="en-US"/>
              </w:rPr>
              <w:t xml:space="preserve">xplanation and </w:t>
            </w:r>
            <w:r>
              <w:rPr>
                <w:rFonts w:eastAsia="Calibri"/>
                <w:noProof/>
                <w:szCs w:val="22"/>
                <w:lang w:val="en-US" w:eastAsia="en-US"/>
              </w:rPr>
              <w:t>A</w:t>
            </w:r>
            <w:r w:rsidRPr="00046DEC">
              <w:rPr>
                <w:rFonts w:eastAsia="Calibri"/>
                <w:noProof/>
                <w:szCs w:val="22"/>
                <w:lang w:val="en-US" w:eastAsia="en-US"/>
              </w:rPr>
              <w:t xml:space="preserve">lternative </w:t>
            </w:r>
            <w:r>
              <w:rPr>
                <w:rFonts w:eastAsia="Calibri"/>
                <w:noProof/>
                <w:szCs w:val="22"/>
                <w:lang w:val="en-US" w:eastAsia="en-US"/>
              </w:rPr>
              <w:t>R</w:t>
            </w:r>
            <w:r w:rsidRPr="00046DEC">
              <w:rPr>
                <w:rFonts w:eastAsia="Calibri"/>
                <w:noProof/>
                <w:szCs w:val="22"/>
                <w:lang w:val="en-US" w:eastAsia="en-US"/>
              </w:rPr>
              <w:t xml:space="preserve">egularization </w:t>
            </w:r>
            <w:r>
              <w:rPr>
                <w:rFonts w:eastAsia="Calibri"/>
                <w:noProof/>
                <w:szCs w:val="22"/>
                <w:lang w:val="en-US" w:eastAsia="en-US"/>
              </w:rPr>
              <w:t>P</w:t>
            </w:r>
            <w:r w:rsidRPr="00046DEC">
              <w:rPr>
                <w:rFonts w:eastAsia="Calibri"/>
                <w:noProof/>
                <w:szCs w:val="22"/>
                <w:lang w:val="en-US" w:eastAsia="en-US"/>
              </w:rPr>
              <w:t xml:space="preserve">atterns: </w:t>
            </w:r>
            <w:r w:rsidRPr="00046DEC">
              <w:rPr>
                <w:rFonts w:eastAsia="Calibri"/>
                <w:i/>
                <w:noProof/>
                <w:szCs w:val="22"/>
                <w:lang w:val="en-US" w:eastAsia="en-US"/>
              </w:rPr>
              <w:t>Were</w:t>
            </w:r>
            <w:r w:rsidRPr="00046DEC">
              <w:rPr>
                <w:rFonts w:eastAsia="Calibri"/>
                <w:noProof/>
                <w:szCs w:val="22"/>
                <w:lang w:val="en-US" w:eastAsia="en-US"/>
              </w:rPr>
              <w:t>/</w:t>
            </w:r>
            <w:r w:rsidRPr="00046DEC">
              <w:rPr>
                <w:rFonts w:eastAsia="Calibri"/>
                <w:i/>
                <w:noProof/>
                <w:szCs w:val="22"/>
                <w:lang w:val="en-US" w:eastAsia="en-US"/>
              </w:rPr>
              <w:t>weren't</w:t>
            </w:r>
            <w:r w:rsidRPr="00046DEC">
              <w:rPr>
                <w:rFonts w:eastAsia="Calibri"/>
                <w:noProof/>
                <w:szCs w:val="22"/>
                <w:lang w:val="en-US" w:eastAsia="en-US"/>
              </w:rPr>
              <w:t xml:space="preserve"> </w:t>
            </w:r>
            <w:r>
              <w:rPr>
                <w:rFonts w:eastAsia="Calibri"/>
                <w:noProof/>
                <w:szCs w:val="22"/>
                <w:lang w:val="en-US" w:eastAsia="en-US"/>
              </w:rPr>
              <w:t>L</w:t>
            </w:r>
            <w:r w:rsidRPr="00046DEC">
              <w:rPr>
                <w:rFonts w:eastAsia="Calibri"/>
                <w:noProof/>
                <w:szCs w:val="22"/>
                <w:lang w:val="en-US" w:eastAsia="en-US"/>
              </w:rPr>
              <w:t xml:space="preserve">eveling in a </w:t>
            </w:r>
            <w:r>
              <w:rPr>
                <w:rFonts w:eastAsia="Calibri"/>
                <w:noProof/>
                <w:szCs w:val="22"/>
                <w:lang w:val="en-US" w:eastAsia="en-US"/>
              </w:rPr>
              <w:t>V</w:t>
            </w:r>
            <w:r w:rsidRPr="00046DEC">
              <w:rPr>
                <w:rFonts w:eastAsia="Calibri"/>
                <w:noProof/>
                <w:szCs w:val="22"/>
                <w:lang w:val="en-US" w:eastAsia="en-US"/>
              </w:rPr>
              <w:t xml:space="preserve">ernacular English </w:t>
            </w:r>
            <w:r>
              <w:rPr>
                <w:rFonts w:eastAsia="Calibri"/>
                <w:noProof/>
                <w:szCs w:val="22"/>
                <w:lang w:val="en-US" w:eastAsia="en-US"/>
              </w:rPr>
              <w:t>V</w:t>
            </w:r>
            <w:r w:rsidRPr="00046DEC">
              <w:rPr>
                <w:rFonts w:eastAsia="Calibri"/>
                <w:noProof/>
                <w:szCs w:val="22"/>
                <w:lang w:val="en-US" w:eastAsia="en-US"/>
              </w:rPr>
              <w:t xml:space="preserve">ariety.” </w:t>
            </w:r>
            <w:r w:rsidRPr="00046DEC">
              <w:rPr>
                <w:rFonts w:eastAsia="Calibri"/>
                <w:i/>
                <w:noProof/>
                <w:szCs w:val="22"/>
                <w:lang w:val="en-US" w:eastAsia="en-US"/>
              </w:rPr>
              <w:t>Language Variation and Change</w:t>
            </w:r>
            <w:r w:rsidRPr="00046DEC">
              <w:rPr>
                <w:rFonts w:eastAsia="Calibri"/>
                <w:noProof/>
                <w:szCs w:val="22"/>
                <w:lang w:val="en-US" w:eastAsia="en-US"/>
              </w:rPr>
              <w:t xml:space="preserve"> 6</w:t>
            </w:r>
            <w:r>
              <w:rPr>
                <w:rFonts w:eastAsia="Calibri"/>
                <w:noProof/>
                <w:szCs w:val="22"/>
                <w:lang w:val="en-US" w:eastAsia="en-US"/>
              </w:rPr>
              <w:t xml:space="preserve"> (</w:t>
            </w:r>
            <w:r w:rsidRPr="00046DEC">
              <w:rPr>
                <w:rFonts w:eastAsia="Calibri"/>
                <w:noProof/>
                <w:szCs w:val="22"/>
                <w:lang w:val="en-US" w:eastAsia="en-US"/>
              </w:rPr>
              <w:t>1994</w:t>
            </w:r>
            <w:r>
              <w:rPr>
                <w:rFonts w:eastAsia="Calibri"/>
                <w:noProof/>
                <w:szCs w:val="22"/>
                <w:lang w:val="en-US" w:eastAsia="en-US"/>
              </w:rPr>
              <w:t>)</w:t>
            </w:r>
            <w:r w:rsidRPr="00046DEC">
              <w:rPr>
                <w:rFonts w:eastAsia="Calibri"/>
                <w:noProof/>
                <w:szCs w:val="22"/>
                <w:lang w:val="en-US" w:eastAsia="en-US"/>
              </w:rPr>
              <w:t>: 273</w:t>
            </w:r>
            <w:r>
              <w:rPr>
                <w:rFonts w:eastAsia="Calibri"/>
                <w:noProof/>
                <w:szCs w:val="22"/>
                <w:lang w:val="en-US" w:eastAsia="en-US"/>
              </w:rPr>
              <w:t>–</w:t>
            </w:r>
            <w:r w:rsidRPr="00046DEC">
              <w:rPr>
                <w:rFonts w:eastAsia="Calibri"/>
                <w:noProof/>
                <w:szCs w:val="22"/>
                <w:lang w:val="en-US" w:eastAsia="en-US"/>
              </w:rPr>
              <w:t>302.</w:t>
            </w:r>
          </w:p>
          <w:p w14:paraId="28925F5C"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Schilling-Estes, Natalie</w:t>
            </w:r>
            <w:r>
              <w:rPr>
                <w:rFonts w:eastAsia="Calibri"/>
                <w:noProof/>
                <w:szCs w:val="22"/>
                <w:lang w:val="en-US" w:eastAsia="en-US"/>
              </w:rPr>
              <w:t xml:space="preserve"> – </w:t>
            </w:r>
            <w:r w:rsidRPr="00046DEC">
              <w:rPr>
                <w:rFonts w:eastAsia="Calibri"/>
                <w:noProof/>
                <w:szCs w:val="22"/>
                <w:lang w:val="en-US" w:eastAsia="en-US"/>
              </w:rPr>
              <w:t xml:space="preserve">Wolfram, Walt. “Alternative </w:t>
            </w:r>
            <w:r>
              <w:rPr>
                <w:rFonts w:eastAsia="Calibri"/>
                <w:noProof/>
                <w:szCs w:val="22"/>
                <w:lang w:val="en-US" w:eastAsia="en-US"/>
              </w:rPr>
              <w:t>M</w:t>
            </w:r>
            <w:r w:rsidRPr="00046DEC">
              <w:rPr>
                <w:rFonts w:eastAsia="Calibri"/>
                <w:noProof/>
                <w:szCs w:val="22"/>
                <w:lang w:val="en-US" w:eastAsia="en-US"/>
              </w:rPr>
              <w:t xml:space="preserve">odels of </w:t>
            </w:r>
            <w:r>
              <w:rPr>
                <w:rFonts w:eastAsia="Calibri"/>
                <w:noProof/>
                <w:szCs w:val="22"/>
                <w:lang w:val="en-US" w:eastAsia="en-US"/>
              </w:rPr>
              <w:t>D</w:t>
            </w:r>
            <w:r w:rsidRPr="00046DEC">
              <w:rPr>
                <w:rFonts w:eastAsia="Calibri"/>
                <w:noProof/>
                <w:szCs w:val="22"/>
                <w:lang w:val="en-US" w:eastAsia="en-US"/>
              </w:rPr>
              <w:t xml:space="preserve">ialect </w:t>
            </w:r>
            <w:r>
              <w:rPr>
                <w:rFonts w:eastAsia="Calibri"/>
                <w:noProof/>
                <w:szCs w:val="22"/>
                <w:lang w:val="en-US" w:eastAsia="en-US"/>
              </w:rPr>
              <w:t>D</w:t>
            </w:r>
            <w:r w:rsidRPr="00046DEC">
              <w:rPr>
                <w:rFonts w:eastAsia="Calibri"/>
                <w:noProof/>
                <w:szCs w:val="22"/>
                <w:lang w:val="en-US" w:eastAsia="en-US"/>
              </w:rPr>
              <w:t xml:space="preserve">eath: Dissipation vs. </w:t>
            </w:r>
            <w:r>
              <w:rPr>
                <w:rFonts w:eastAsia="Calibri"/>
                <w:noProof/>
                <w:szCs w:val="22"/>
                <w:lang w:val="en-US" w:eastAsia="en-US"/>
              </w:rPr>
              <w:t>C</w:t>
            </w:r>
            <w:r w:rsidRPr="00046DEC">
              <w:rPr>
                <w:rFonts w:eastAsia="Calibri"/>
                <w:noProof/>
                <w:szCs w:val="22"/>
                <w:lang w:val="en-US" w:eastAsia="en-US"/>
              </w:rPr>
              <w:t xml:space="preserve">oncentration.” </w:t>
            </w:r>
            <w:r w:rsidRPr="00046DEC">
              <w:rPr>
                <w:rFonts w:eastAsia="Calibri"/>
                <w:i/>
                <w:noProof/>
                <w:szCs w:val="22"/>
                <w:lang w:val="en-US" w:eastAsia="en-US"/>
              </w:rPr>
              <w:t>Language</w:t>
            </w:r>
            <w:r w:rsidRPr="00046DEC">
              <w:rPr>
                <w:rFonts w:eastAsia="Calibri"/>
                <w:noProof/>
                <w:szCs w:val="22"/>
                <w:lang w:val="en-US" w:eastAsia="en-US"/>
              </w:rPr>
              <w:t xml:space="preserve"> 75</w:t>
            </w:r>
            <w:r>
              <w:rPr>
                <w:rFonts w:eastAsia="Calibri"/>
                <w:noProof/>
                <w:szCs w:val="22"/>
                <w:lang w:val="en-US" w:eastAsia="en-US"/>
              </w:rPr>
              <w:t xml:space="preserve"> (1999)</w:t>
            </w:r>
            <w:r w:rsidRPr="00046DEC">
              <w:rPr>
                <w:rFonts w:eastAsia="Calibri"/>
                <w:noProof/>
                <w:szCs w:val="22"/>
                <w:lang w:val="en-US" w:eastAsia="en-US"/>
              </w:rPr>
              <w:t>: 486</w:t>
            </w:r>
            <w:r>
              <w:rPr>
                <w:rFonts w:eastAsia="Calibri"/>
                <w:noProof/>
                <w:szCs w:val="22"/>
                <w:lang w:val="en-US" w:eastAsia="en-US"/>
              </w:rPr>
              <w:t>–</w:t>
            </w:r>
            <w:r w:rsidRPr="00046DEC">
              <w:rPr>
                <w:rFonts w:eastAsia="Calibri"/>
                <w:noProof/>
                <w:szCs w:val="22"/>
                <w:lang w:val="en-US" w:eastAsia="en-US"/>
              </w:rPr>
              <w:t>521.</w:t>
            </w:r>
          </w:p>
          <w:bookmarkEnd w:id="7"/>
          <w:p w14:paraId="1261230B" w14:textId="77777777" w:rsidR="00C56C3A" w:rsidRDefault="00C56C3A" w:rsidP="00C07AFA">
            <w:pPr>
              <w:pStyle w:val="bb"/>
            </w:pPr>
          </w:p>
          <w:p w14:paraId="338A0F93" w14:textId="77777777" w:rsidR="00C56C3A" w:rsidRPr="00BD7BB3" w:rsidRDefault="00C56C3A" w:rsidP="00C07AFA">
            <w:pPr>
              <w:pStyle w:val="bb"/>
              <w:rPr>
                <w:b/>
              </w:rPr>
            </w:pPr>
            <w:r w:rsidRPr="00BD7BB3">
              <w:rPr>
                <w:b/>
              </w:rPr>
              <w:t>Doporučená literatura:</w:t>
            </w:r>
          </w:p>
          <w:p w14:paraId="5284452E" w14:textId="77777777" w:rsidR="00C56C3A" w:rsidRPr="00046DEC" w:rsidRDefault="00C56C3A" w:rsidP="00C07AFA">
            <w:pPr>
              <w:ind w:left="720" w:hanging="720"/>
              <w:rPr>
                <w:rFonts w:eastAsia="Calibri"/>
                <w:noProof/>
                <w:szCs w:val="22"/>
                <w:lang w:val="en-US" w:eastAsia="en-US"/>
              </w:rPr>
            </w:pPr>
            <w:bookmarkStart w:id="8" w:name="_Hlk119885191"/>
            <w:r w:rsidRPr="00046DEC">
              <w:rPr>
                <w:rFonts w:eastAsia="Calibri"/>
                <w:noProof/>
                <w:szCs w:val="22"/>
                <w:lang w:val="en-US" w:eastAsia="en-US"/>
              </w:rPr>
              <w:t xml:space="preserve">Meyerhoff, Miriam. </w:t>
            </w:r>
            <w:r w:rsidRPr="00046DEC">
              <w:rPr>
                <w:rFonts w:eastAsia="Calibri"/>
                <w:i/>
                <w:noProof/>
                <w:szCs w:val="22"/>
                <w:lang w:val="en-US" w:eastAsia="en-US"/>
              </w:rPr>
              <w:t xml:space="preserve">Introducing </w:t>
            </w:r>
            <w:r>
              <w:rPr>
                <w:rFonts w:eastAsia="Calibri"/>
                <w:i/>
                <w:noProof/>
                <w:szCs w:val="22"/>
                <w:lang w:val="en-US" w:eastAsia="en-US"/>
              </w:rPr>
              <w:t>S</w:t>
            </w:r>
            <w:r w:rsidRPr="00046DEC">
              <w:rPr>
                <w:rFonts w:eastAsia="Calibri"/>
                <w:i/>
                <w:noProof/>
                <w:szCs w:val="22"/>
                <w:lang w:val="en-US" w:eastAsia="en-US"/>
              </w:rPr>
              <w:t>ociolinguistics</w:t>
            </w:r>
            <w:r>
              <w:rPr>
                <w:rFonts w:eastAsia="Calibri"/>
                <w:noProof/>
                <w:szCs w:val="22"/>
                <w:lang w:val="en-US" w:eastAsia="en-US"/>
              </w:rPr>
              <w:t>. 3rd ed.</w:t>
            </w:r>
            <w:r>
              <w:rPr>
                <w:rFonts w:eastAsia="Calibri"/>
                <w:i/>
                <w:noProof/>
                <w:szCs w:val="22"/>
                <w:lang w:val="en-US" w:eastAsia="en-US"/>
              </w:rPr>
              <w:t xml:space="preserve"> </w:t>
            </w:r>
            <w:r w:rsidRPr="00046DEC">
              <w:rPr>
                <w:rFonts w:eastAsia="Calibri"/>
                <w:noProof/>
                <w:szCs w:val="22"/>
                <w:lang w:val="en-US" w:eastAsia="en-US"/>
              </w:rPr>
              <w:t>New York: Routledge</w:t>
            </w:r>
            <w:r>
              <w:rPr>
                <w:rFonts w:eastAsia="Calibri"/>
                <w:noProof/>
                <w:szCs w:val="22"/>
                <w:lang w:val="en-US" w:eastAsia="en-US"/>
              </w:rPr>
              <w:t xml:space="preserve">, </w:t>
            </w:r>
            <w:r w:rsidRPr="00046DEC">
              <w:rPr>
                <w:rFonts w:eastAsia="Calibri"/>
                <w:noProof/>
                <w:szCs w:val="22"/>
                <w:lang w:val="en-US" w:eastAsia="en-US"/>
              </w:rPr>
              <w:t>2019.</w:t>
            </w:r>
          </w:p>
          <w:p w14:paraId="375EDA31"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Milroy, James</w:t>
            </w:r>
            <w:r>
              <w:rPr>
                <w:rFonts w:eastAsia="Calibri"/>
                <w:noProof/>
                <w:szCs w:val="22"/>
                <w:lang w:val="en-US" w:eastAsia="en-US"/>
              </w:rPr>
              <w:t xml:space="preserve"> – </w:t>
            </w:r>
            <w:r w:rsidRPr="00046DEC">
              <w:rPr>
                <w:rFonts w:eastAsia="Calibri"/>
                <w:noProof/>
                <w:szCs w:val="22"/>
                <w:lang w:val="en-US" w:eastAsia="en-US"/>
              </w:rPr>
              <w:t xml:space="preserve">Milroy, Lesley. </w:t>
            </w:r>
            <w:r w:rsidRPr="00046DEC">
              <w:rPr>
                <w:rFonts w:eastAsia="Calibri"/>
                <w:i/>
                <w:noProof/>
                <w:szCs w:val="22"/>
                <w:lang w:val="en-US" w:eastAsia="en-US"/>
              </w:rPr>
              <w:t>Authority in Language: Investigating Standard Language</w:t>
            </w:r>
            <w:r w:rsidRPr="00046DEC">
              <w:rPr>
                <w:rFonts w:eastAsia="Calibri"/>
                <w:noProof/>
                <w:szCs w:val="22"/>
                <w:lang w:val="en-US" w:eastAsia="en-US"/>
              </w:rPr>
              <w:t>. New York: Routledge</w:t>
            </w:r>
            <w:r>
              <w:rPr>
                <w:rFonts w:eastAsia="Calibri"/>
                <w:noProof/>
                <w:szCs w:val="22"/>
                <w:lang w:val="en-US" w:eastAsia="en-US"/>
              </w:rPr>
              <w:t xml:space="preserve">, </w:t>
            </w:r>
            <w:r w:rsidRPr="00046DEC">
              <w:rPr>
                <w:rFonts w:eastAsia="Calibri"/>
                <w:noProof/>
                <w:szCs w:val="22"/>
                <w:lang w:val="en-US" w:eastAsia="en-US"/>
              </w:rPr>
              <w:t>2012.</w:t>
            </w:r>
          </w:p>
          <w:p w14:paraId="4CE55388" w14:textId="77777777" w:rsidR="00C56C3A" w:rsidRPr="00046DEC" w:rsidRDefault="00C56C3A" w:rsidP="00C07AFA">
            <w:pPr>
              <w:ind w:left="720" w:hanging="720"/>
              <w:rPr>
                <w:rFonts w:eastAsia="Calibri"/>
                <w:noProof/>
                <w:szCs w:val="22"/>
                <w:lang w:val="en-US" w:eastAsia="en-US"/>
              </w:rPr>
            </w:pPr>
            <w:r w:rsidRPr="00046DEC">
              <w:rPr>
                <w:rFonts w:eastAsia="Calibri"/>
                <w:noProof/>
                <w:szCs w:val="22"/>
                <w:lang w:val="en-US" w:eastAsia="en-US"/>
              </w:rPr>
              <w:t xml:space="preserve">Tagliamonte, Sali. </w:t>
            </w:r>
            <w:r w:rsidRPr="00046DEC">
              <w:rPr>
                <w:rFonts w:eastAsia="Calibri"/>
                <w:i/>
                <w:noProof/>
                <w:szCs w:val="22"/>
                <w:lang w:val="en-US" w:eastAsia="en-US"/>
              </w:rPr>
              <w:t>Analysing Sociolinguistic Variation</w:t>
            </w:r>
            <w:r w:rsidRPr="00046DEC">
              <w:rPr>
                <w:rFonts w:eastAsia="Calibri"/>
                <w:noProof/>
                <w:szCs w:val="22"/>
                <w:lang w:val="en-US" w:eastAsia="en-US"/>
              </w:rPr>
              <w:t>. Cambridge: Cambridge University Press</w:t>
            </w:r>
            <w:r>
              <w:rPr>
                <w:rFonts w:eastAsia="Calibri"/>
                <w:noProof/>
                <w:szCs w:val="22"/>
                <w:lang w:val="en-US" w:eastAsia="en-US"/>
              </w:rPr>
              <w:t xml:space="preserve">, </w:t>
            </w:r>
            <w:r w:rsidRPr="00046DEC">
              <w:rPr>
                <w:rFonts w:eastAsia="Calibri"/>
                <w:noProof/>
                <w:szCs w:val="22"/>
                <w:lang w:val="en-US" w:eastAsia="en-US"/>
              </w:rPr>
              <w:t>2006.</w:t>
            </w:r>
          </w:p>
          <w:p w14:paraId="14C2580F" w14:textId="77777777" w:rsidR="00C56C3A" w:rsidRPr="00BD7BB3" w:rsidRDefault="00C56C3A" w:rsidP="00C07AFA">
            <w:pPr>
              <w:spacing w:after="160"/>
              <w:ind w:left="720" w:hanging="720"/>
            </w:pPr>
            <w:r w:rsidRPr="00046DEC">
              <w:rPr>
                <w:rFonts w:eastAsia="Calibri"/>
                <w:noProof/>
                <w:szCs w:val="22"/>
                <w:lang w:val="en-US" w:eastAsia="en-US"/>
              </w:rPr>
              <w:t>Wolfram, Walt</w:t>
            </w:r>
            <w:r>
              <w:rPr>
                <w:rFonts w:eastAsia="Calibri"/>
                <w:noProof/>
                <w:szCs w:val="22"/>
                <w:lang w:val="en-US" w:eastAsia="en-US"/>
              </w:rPr>
              <w:t xml:space="preserve"> – </w:t>
            </w:r>
            <w:r w:rsidRPr="00046DEC">
              <w:rPr>
                <w:rFonts w:eastAsia="Calibri"/>
                <w:noProof/>
                <w:szCs w:val="22"/>
                <w:lang w:val="en-US" w:eastAsia="en-US"/>
              </w:rPr>
              <w:t xml:space="preserve">Schilling, Natalie. </w:t>
            </w:r>
            <w:r w:rsidRPr="00046DEC">
              <w:rPr>
                <w:rFonts w:eastAsia="Calibri"/>
                <w:i/>
                <w:noProof/>
                <w:szCs w:val="22"/>
                <w:lang w:val="en-US" w:eastAsia="en-US"/>
              </w:rPr>
              <w:t>American English: Dialects and Variation</w:t>
            </w:r>
            <w:r>
              <w:rPr>
                <w:rFonts w:eastAsia="Calibri"/>
                <w:noProof/>
                <w:szCs w:val="22"/>
                <w:lang w:val="en-US" w:eastAsia="en-US"/>
              </w:rPr>
              <w:t>. 3rd ed.</w:t>
            </w:r>
            <w:r w:rsidRPr="00EC0337">
              <w:rPr>
                <w:rFonts w:eastAsia="Calibri"/>
                <w:noProof/>
                <w:szCs w:val="22"/>
                <w:lang w:val="en-US" w:eastAsia="en-US"/>
              </w:rPr>
              <w:t xml:space="preserve"> </w:t>
            </w:r>
            <w:r w:rsidRPr="00046DEC">
              <w:rPr>
                <w:rFonts w:eastAsia="Calibri"/>
                <w:noProof/>
                <w:szCs w:val="22"/>
                <w:lang w:val="en-US" w:eastAsia="en-US"/>
              </w:rPr>
              <w:t>Chichester: Wiley-Blackwell</w:t>
            </w:r>
            <w:r>
              <w:rPr>
                <w:rFonts w:eastAsia="Calibri"/>
                <w:noProof/>
                <w:szCs w:val="22"/>
                <w:lang w:val="en-US" w:eastAsia="en-US"/>
              </w:rPr>
              <w:t xml:space="preserve">, </w:t>
            </w:r>
            <w:r w:rsidRPr="00046DEC">
              <w:rPr>
                <w:rFonts w:eastAsia="Calibri"/>
                <w:noProof/>
                <w:szCs w:val="22"/>
                <w:lang w:val="en-US" w:eastAsia="en-US"/>
              </w:rPr>
              <w:t>2016.</w:t>
            </w:r>
            <w:bookmarkEnd w:id="8"/>
          </w:p>
        </w:tc>
      </w:tr>
      <w:tr w:rsidR="00C56C3A" w14:paraId="481CC354"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94F236" w14:textId="77777777" w:rsidR="00C56C3A" w:rsidRDefault="00C56C3A" w:rsidP="00C07AFA">
            <w:pPr>
              <w:jc w:val="center"/>
              <w:rPr>
                <w:b/>
              </w:rPr>
            </w:pPr>
            <w:r>
              <w:rPr>
                <w:b/>
              </w:rPr>
              <w:t>Informace ke kombinované nebo distanční formě</w:t>
            </w:r>
          </w:p>
        </w:tc>
      </w:tr>
      <w:tr w:rsidR="00C56C3A" w14:paraId="6700A766" w14:textId="77777777" w:rsidTr="00C07AFA">
        <w:tc>
          <w:tcPr>
            <w:tcW w:w="4787" w:type="dxa"/>
            <w:gridSpan w:val="3"/>
            <w:tcBorders>
              <w:top w:val="single" w:sz="2" w:space="0" w:color="auto"/>
            </w:tcBorders>
            <w:shd w:val="clear" w:color="auto" w:fill="F7CAAC"/>
          </w:tcPr>
          <w:p w14:paraId="127E52D2" w14:textId="77777777" w:rsidR="00C56C3A" w:rsidRDefault="00C56C3A" w:rsidP="00C07AFA">
            <w:r>
              <w:rPr>
                <w:b/>
              </w:rPr>
              <w:t>Rozsah konzultací (soustředění)</w:t>
            </w:r>
          </w:p>
        </w:tc>
        <w:tc>
          <w:tcPr>
            <w:tcW w:w="889" w:type="dxa"/>
            <w:tcBorders>
              <w:top w:val="single" w:sz="2" w:space="0" w:color="auto"/>
            </w:tcBorders>
          </w:tcPr>
          <w:p w14:paraId="133C0BF2" w14:textId="77777777" w:rsidR="00C56C3A" w:rsidRDefault="00C56C3A" w:rsidP="00C07AFA"/>
        </w:tc>
        <w:tc>
          <w:tcPr>
            <w:tcW w:w="4179" w:type="dxa"/>
            <w:gridSpan w:val="4"/>
            <w:tcBorders>
              <w:top w:val="single" w:sz="2" w:space="0" w:color="auto"/>
            </w:tcBorders>
            <w:shd w:val="clear" w:color="auto" w:fill="F7CAAC"/>
          </w:tcPr>
          <w:p w14:paraId="01A30B99" w14:textId="77777777" w:rsidR="00C56C3A" w:rsidRDefault="00C56C3A" w:rsidP="00C07AFA">
            <w:pPr>
              <w:rPr>
                <w:b/>
              </w:rPr>
            </w:pPr>
            <w:r>
              <w:rPr>
                <w:b/>
              </w:rPr>
              <w:t xml:space="preserve">hodin </w:t>
            </w:r>
          </w:p>
        </w:tc>
      </w:tr>
      <w:tr w:rsidR="00C56C3A" w14:paraId="18A2E067" w14:textId="77777777" w:rsidTr="00C07AFA">
        <w:tc>
          <w:tcPr>
            <w:tcW w:w="9855" w:type="dxa"/>
            <w:gridSpan w:val="8"/>
            <w:shd w:val="clear" w:color="auto" w:fill="F7CAAC"/>
          </w:tcPr>
          <w:p w14:paraId="1F22E473" w14:textId="77777777" w:rsidR="00C56C3A" w:rsidRDefault="00C56C3A" w:rsidP="00C07AFA">
            <w:pPr>
              <w:rPr>
                <w:b/>
              </w:rPr>
            </w:pPr>
            <w:r>
              <w:rPr>
                <w:b/>
              </w:rPr>
              <w:t>Informace o způsobu kontaktu s vyučujícím</w:t>
            </w:r>
          </w:p>
        </w:tc>
      </w:tr>
      <w:tr w:rsidR="00C56C3A" w14:paraId="5B44BF60" w14:textId="77777777" w:rsidTr="00C07AFA">
        <w:trPr>
          <w:trHeight w:val="20"/>
        </w:trPr>
        <w:tc>
          <w:tcPr>
            <w:tcW w:w="9855" w:type="dxa"/>
            <w:gridSpan w:val="8"/>
          </w:tcPr>
          <w:p w14:paraId="3B8793FA" w14:textId="77777777" w:rsidR="00C56C3A" w:rsidRDefault="00C56C3A" w:rsidP="00C07AFA"/>
        </w:tc>
      </w:tr>
    </w:tbl>
    <w:p w14:paraId="776EB2BE" w14:textId="77777777" w:rsidR="00C56C3A" w:rsidRDefault="00C56C3A" w:rsidP="00C56C3A"/>
    <w:p w14:paraId="6CCC204D" w14:textId="77777777" w:rsidR="00C56C3A" w:rsidRDefault="00C56C3A" w:rsidP="00C56C3A"/>
    <w:p w14:paraId="6E001EC9"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1DFE3C6" w14:textId="77777777" w:rsidTr="00C07AFA">
        <w:tc>
          <w:tcPr>
            <w:tcW w:w="9855" w:type="dxa"/>
            <w:gridSpan w:val="8"/>
            <w:tcBorders>
              <w:bottom w:val="double" w:sz="4" w:space="0" w:color="auto"/>
            </w:tcBorders>
            <w:shd w:val="clear" w:color="auto" w:fill="BDD6EE"/>
          </w:tcPr>
          <w:p w14:paraId="15A9E5C1" w14:textId="77777777" w:rsidR="00C56C3A" w:rsidRDefault="00C56C3A" w:rsidP="00C07AFA">
            <w:pPr>
              <w:rPr>
                <w:b/>
                <w:sz w:val="28"/>
              </w:rPr>
            </w:pPr>
            <w:r>
              <w:br w:type="page"/>
            </w:r>
            <w:r>
              <w:rPr>
                <w:b/>
                <w:sz w:val="28"/>
              </w:rPr>
              <w:t>B-III – Charakteristika studijního předmětu</w:t>
            </w:r>
          </w:p>
        </w:tc>
      </w:tr>
      <w:tr w:rsidR="00C56C3A" w14:paraId="77477A88" w14:textId="77777777" w:rsidTr="00C07AFA">
        <w:tc>
          <w:tcPr>
            <w:tcW w:w="3086" w:type="dxa"/>
            <w:tcBorders>
              <w:top w:val="double" w:sz="4" w:space="0" w:color="auto"/>
            </w:tcBorders>
            <w:shd w:val="clear" w:color="auto" w:fill="F7CAAC"/>
          </w:tcPr>
          <w:p w14:paraId="7531E16B"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5A1B272" w14:textId="77777777" w:rsidR="00C56C3A" w:rsidRDefault="00C56C3A" w:rsidP="00C07AFA">
            <w:r>
              <w:t>Anglofonní literatury 2</w:t>
            </w:r>
          </w:p>
        </w:tc>
      </w:tr>
      <w:tr w:rsidR="00C56C3A" w14:paraId="16976A8B" w14:textId="77777777" w:rsidTr="00C07AFA">
        <w:tc>
          <w:tcPr>
            <w:tcW w:w="3086" w:type="dxa"/>
            <w:shd w:val="clear" w:color="auto" w:fill="F7CAAC"/>
          </w:tcPr>
          <w:p w14:paraId="0C349950" w14:textId="77777777" w:rsidR="00C56C3A" w:rsidRDefault="00C56C3A" w:rsidP="00C07AFA">
            <w:pPr>
              <w:rPr>
                <w:b/>
              </w:rPr>
            </w:pPr>
            <w:r>
              <w:rPr>
                <w:b/>
              </w:rPr>
              <w:t>Typ předmětu</w:t>
            </w:r>
          </w:p>
        </w:tc>
        <w:tc>
          <w:tcPr>
            <w:tcW w:w="3406" w:type="dxa"/>
            <w:gridSpan w:val="4"/>
          </w:tcPr>
          <w:p w14:paraId="58EA46BC" w14:textId="156A402D" w:rsidR="00C56C3A" w:rsidRDefault="00620367" w:rsidP="00C07AFA">
            <w:r>
              <w:t xml:space="preserve">pp, </w:t>
            </w:r>
            <w:r w:rsidR="00C56C3A">
              <w:t>PZ</w:t>
            </w:r>
          </w:p>
        </w:tc>
        <w:tc>
          <w:tcPr>
            <w:tcW w:w="2695" w:type="dxa"/>
            <w:gridSpan w:val="2"/>
            <w:shd w:val="clear" w:color="auto" w:fill="F7CAAC"/>
          </w:tcPr>
          <w:p w14:paraId="2EA88EBD" w14:textId="77777777" w:rsidR="00C56C3A" w:rsidRDefault="00C56C3A" w:rsidP="00C07AFA">
            <w:r>
              <w:rPr>
                <w:b/>
              </w:rPr>
              <w:t>doporučený ročník / semestr</w:t>
            </w:r>
          </w:p>
        </w:tc>
        <w:tc>
          <w:tcPr>
            <w:tcW w:w="668" w:type="dxa"/>
          </w:tcPr>
          <w:p w14:paraId="1378A67B" w14:textId="77777777" w:rsidR="00C56C3A" w:rsidRDefault="00C56C3A" w:rsidP="00C07AFA">
            <w:r>
              <w:t>2/ZS</w:t>
            </w:r>
          </w:p>
        </w:tc>
      </w:tr>
      <w:tr w:rsidR="00C56C3A" w14:paraId="17E16A14" w14:textId="77777777" w:rsidTr="00C07AFA">
        <w:tc>
          <w:tcPr>
            <w:tcW w:w="3086" w:type="dxa"/>
            <w:shd w:val="clear" w:color="auto" w:fill="F7CAAC"/>
          </w:tcPr>
          <w:p w14:paraId="49DF1044" w14:textId="77777777" w:rsidR="00C56C3A" w:rsidRDefault="00C56C3A" w:rsidP="00C07AFA">
            <w:pPr>
              <w:rPr>
                <w:b/>
              </w:rPr>
            </w:pPr>
            <w:r>
              <w:rPr>
                <w:b/>
              </w:rPr>
              <w:t>Rozsah studijního předmětu</w:t>
            </w:r>
          </w:p>
        </w:tc>
        <w:tc>
          <w:tcPr>
            <w:tcW w:w="1701" w:type="dxa"/>
            <w:gridSpan w:val="2"/>
          </w:tcPr>
          <w:p w14:paraId="0D7FDC45" w14:textId="77777777" w:rsidR="00C56C3A" w:rsidRDefault="00C56C3A" w:rsidP="00C07AFA">
            <w:r>
              <w:t>14p + 14s</w:t>
            </w:r>
          </w:p>
        </w:tc>
        <w:tc>
          <w:tcPr>
            <w:tcW w:w="889" w:type="dxa"/>
            <w:shd w:val="clear" w:color="auto" w:fill="F7CAAC"/>
          </w:tcPr>
          <w:p w14:paraId="7D31F531" w14:textId="77777777" w:rsidR="00C56C3A" w:rsidRDefault="00C56C3A" w:rsidP="00C07AFA">
            <w:pPr>
              <w:rPr>
                <w:b/>
              </w:rPr>
            </w:pPr>
            <w:r>
              <w:rPr>
                <w:b/>
              </w:rPr>
              <w:t xml:space="preserve">hod. </w:t>
            </w:r>
          </w:p>
        </w:tc>
        <w:tc>
          <w:tcPr>
            <w:tcW w:w="816" w:type="dxa"/>
          </w:tcPr>
          <w:p w14:paraId="00984680" w14:textId="77777777" w:rsidR="00C56C3A" w:rsidRDefault="00C56C3A" w:rsidP="00C07AFA">
            <w:r>
              <w:t>28</w:t>
            </w:r>
          </w:p>
        </w:tc>
        <w:tc>
          <w:tcPr>
            <w:tcW w:w="2156" w:type="dxa"/>
            <w:shd w:val="clear" w:color="auto" w:fill="F7CAAC"/>
          </w:tcPr>
          <w:p w14:paraId="6CD54CFA" w14:textId="77777777" w:rsidR="00C56C3A" w:rsidRDefault="00C56C3A" w:rsidP="00C07AFA">
            <w:pPr>
              <w:rPr>
                <w:b/>
              </w:rPr>
            </w:pPr>
            <w:r>
              <w:rPr>
                <w:b/>
              </w:rPr>
              <w:t>kreditů</w:t>
            </w:r>
          </w:p>
        </w:tc>
        <w:tc>
          <w:tcPr>
            <w:tcW w:w="1207" w:type="dxa"/>
            <w:gridSpan w:val="2"/>
          </w:tcPr>
          <w:p w14:paraId="4DF700AA" w14:textId="77777777" w:rsidR="00C56C3A" w:rsidRDefault="00C56C3A" w:rsidP="00C07AFA">
            <w:r>
              <w:t>5</w:t>
            </w:r>
          </w:p>
        </w:tc>
      </w:tr>
      <w:tr w:rsidR="00C56C3A" w14:paraId="476C626B" w14:textId="77777777" w:rsidTr="00C07AFA">
        <w:tc>
          <w:tcPr>
            <w:tcW w:w="3086" w:type="dxa"/>
            <w:shd w:val="clear" w:color="auto" w:fill="F7CAAC"/>
          </w:tcPr>
          <w:p w14:paraId="3DAF3F75" w14:textId="77777777" w:rsidR="00C56C3A" w:rsidRDefault="00C56C3A" w:rsidP="00C07AFA">
            <w:pPr>
              <w:rPr>
                <w:b/>
                <w:sz w:val="22"/>
              </w:rPr>
            </w:pPr>
            <w:r>
              <w:rPr>
                <w:b/>
              </w:rPr>
              <w:t>Prerekvizity, korekvizity, ekvivalence</w:t>
            </w:r>
          </w:p>
        </w:tc>
        <w:tc>
          <w:tcPr>
            <w:tcW w:w="6769" w:type="dxa"/>
            <w:gridSpan w:val="7"/>
          </w:tcPr>
          <w:p w14:paraId="07223C35" w14:textId="77777777" w:rsidR="00C56C3A" w:rsidRDefault="00C56C3A" w:rsidP="00C07AFA"/>
        </w:tc>
      </w:tr>
      <w:tr w:rsidR="00C56C3A" w14:paraId="355A9ADE" w14:textId="77777777" w:rsidTr="00C07AFA">
        <w:tc>
          <w:tcPr>
            <w:tcW w:w="3086" w:type="dxa"/>
            <w:shd w:val="clear" w:color="auto" w:fill="F7CAAC"/>
          </w:tcPr>
          <w:p w14:paraId="2408804F" w14:textId="77777777" w:rsidR="00C56C3A" w:rsidRDefault="00C56C3A" w:rsidP="00C07AFA">
            <w:pPr>
              <w:rPr>
                <w:b/>
              </w:rPr>
            </w:pPr>
            <w:r>
              <w:rPr>
                <w:b/>
              </w:rPr>
              <w:t>Způsob ověření studijních výsledků</w:t>
            </w:r>
          </w:p>
        </w:tc>
        <w:tc>
          <w:tcPr>
            <w:tcW w:w="3406" w:type="dxa"/>
            <w:gridSpan w:val="4"/>
          </w:tcPr>
          <w:p w14:paraId="752F1D94" w14:textId="77777777" w:rsidR="00C56C3A" w:rsidRDefault="00C56C3A" w:rsidP="00C07AFA">
            <w:r>
              <w:t>Z, Zk</w:t>
            </w:r>
          </w:p>
        </w:tc>
        <w:tc>
          <w:tcPr>
            <w:tcW w:w="2156" w:type="dxa"/>
            <w:shd w:val="clear" w:color="auto" w:fill="F7CAAC"/>
          </w:tcPr>
          <w:p w14:paraId="2B8EB087" w14:textId="77777777" w:rsidR="00C56C3A" w:rsidRDefault="00C56C3A" w:rsidP="00C07AFA">
            <w:pPr>
              <w:rPr>
                <w:b/>
              </w:rPr>
            </w:pPr>
            <w:r>
              <w:rPr>
                <w:b/>
              </w:rPr>
              <w:t>Forma výuky</w:t>
            </w:r>
          </w:p>
        </w:tc>
        <w:tc>
          <w:tcPr>
            <w:tcW w:w="1207" w:type="dxa"/>
            <w:gridSpan w:val="2"/>
          </w:tcPr>
          <w:p w14:paraId="1C16E4F7" w14:textId="77777777" w:rsidR="00C56C3A" w:rsidRDefault="00C56C3A" w:rsidP="00C07AFA">
            <w:r>
              <w:t>přednáška, seminář</w:t>
            </w:r>
          </w:p>
        </w:tc>
      </w:tr>
      <w:tr w:rsidR="00C56C3A" w14:paraId="09AFD59F" w14:textId="77777777" w:rsidTr="00C07AFA">
        <w:tc>
          <w:tcPr>
            <w:tcW w:w="3086" w:type="dxa"/>
            <w:shd w:val="clear" w:color="auto" w:fill="F7CAAC"/>
          </w:tcPr>
          <w:p w14:paraId="6FF406E5"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7FB96DA2" w14:textId="77777777" w:rsidR="00C56C3A" w:rsidRDefault="00C56C3A" w:rsidP="00C07AFA">
            <w:pPr>
              <w:rPr>
                <w:b/>
              </w:rPr>
            </w:pPr>
            <w:r>
              <w:rPr>
                <w:b/>
              </w:rPr>
              <w:t>Požadavky k zápočtu:</w:t>
            </w:r>
          </w:p>
          <w:p w14:paraId="07AFD62B" w14:textId="77777777" w:rsidR="00C56C3A" w:rsidRDefault="00C56C3A" w:rsidP="00C07AFA">
            <w:r>
              <w:t>Aktivní účast na seminářích (80 %)</w:t>
            </w:r>
          </w:p>
          <w:p w14:paraId="7FB7DBE6" w14:textId="77777777" w:rsidR="00C56C3A" w:rsidRDefault="00C56C3A" w:rsidP="00C07AFA">
            <w:r>
              <w:t>Vypracování seminární práce</w:t>
            </w:r>
          </w:p>
          <w:p w14:paraId="4B7C142B" w14:textId="77777777" w:rsidR="00C56C3A" w:rsidRDefault="00C56C3A" w:rsidP="00C07AFA"/>
          <w:p w14:paraId="721E9B25" w14:textId="77777777" w:rsidR="00C56C3A" w:rsidRDefault="00C56C3A" w:rsidP="00C07AFA">
            <w:pPr>
              <w:rPr>
                <w:b/>
              </w:rPr>
            </w:pPr>
            <w:r>
              <w:rPr>
                <w:b/>
              </w:rPr>
              <w:t>Požadavky ke zkoušce:</w:t>
            </w:r>
          </w:p>
          <w:p w14:paraId="1B32DF5E" w14:textId="77777777" w:rsidR="00C56C3A" w:rsidRDefault="00C56C3A" w:rsidP="00C07AFA">
            <w:r>
              <w:t>Znalost zadané primární a sekundární literatury</w:t>
            </w:r>
          </w:p>
        </w:tc>
      </w:tr>
      <w:tr w:rsidR="00C56C3A" w14:paraId="374FF961" w14:textId="77777777" w:rsidTr="00C07AFA">
        <w:trPr>
          <w:trHeight w:val="20"/>
        </w:trPr>
        <w:tc>
          <w:tcPr>
            <w:tcW w:w="9855" w:type="dxa"/>
            <w:gridSpan w:val="8"/>
            <w:tcBorders>
              <w:top w:val="nil"/>
            </w:tcBorders>
          </w:tcPr>
          <w:p w14:paraId="39A2D847" w14:textId="77777777" w:rsidR="00C56C3A" w:rsidRDefault="00C56C3A" w:rsidP="00C07AFA"/>
        </w:tc>
      </w:tr>
      <w:tr w:rsidR="00C56C3A" w14:paraId="141141E8" w14:textId="77777777" w:rsidTr="00C07AFA">
        <w:trPr>
          <w:trHeight w:val="197"/>
        </w:trPr>
        <w:tc>
          <w:tcPr>
            <w:tcW w:w="3086" w:type="dxa"/>
            <w:tcBorders>
              <w:top w:val="nil"/>
            </w:tcBorders>
            <w:shd w:val="clear" w:color="auto" w:fill="F7CAAC"/>
          </w:tcPr>
          <w:p w14:paraId="121ED30F" w14:textId="77777777" w:rsidR="00C56C3A" w:rsidRDefault="00C56C3A" w:rsidP="00C07AFA">
            <w:pPr>
              <w:rPr>
                <w:b/>
              </w:rPr>
            </w:pPr>
            <w:r>
              <w:rPr>
                <w:b/>
              </w:rPr>
              <w:t>Garant předmětu</w:t>
            </w:r>
          </w:p>
        </w:tc>
        <w:tc>
          <w:tcPr>
            <w:tcW w:w="6769" w:type="dxa"/>
            <w:gridSpan w:val="7"/>
            <w:tcBorders>
              <w:top w:val="nil"/>
            </w:tcBorders>
          </w:tcPr>
          <w:p w14:paraId="4393B19A" w14:textId="77777777" w:rsidR="00C56C3A" w:rsidRDefault="00C56C3A" w:rsidP="00C07AFA">
            <w:r>
              <w:t>prof. dr. phil. habil. Ewald Mengel</w:t>
            </w:r>
          </w:p>
        </w:tc>
      </w:tr>
      <w:tr w:rsidR="00C56C3A" w14:paraId="496D2CCA" w14:textId="77777777" w:rsidTr="00C07AFA">
        <w:trPr>
          <w:trHeight w:val="243"/>
        </w:trPr>
        <w:tc>
          <w:tcPr>
            <w:tcW w:w="3086" w:type="dxa"/>
            <w:tcBorders>
              <w:top w:val="nil"/>
            </w:tcBorders>
            <w:shd w:val="clear" w:color="auto" w:fill="F7CAAC"/>
          </w:tcPr>
          <w:p w14:paraId="751A1667" w14:textId="77777777" w:rsidR="00C56C3A" w:rsidRDefault="00C56C3A" w:rsidP="00C07AFA">
            <w:pPr>
              <w:rPr>
                <w:b/>
              </w:rPr>
            </w:pPr>
            <w:r>
              <w:rPr>
                <w:b/>
              </w:rPr>
              <w:t>Zapojení garanta do výuky předmětu</w:t>
            </w:r>
          </w:p>
        </w:tc>
        <w:tc>
          <w:tcPr>
            <w:tcW w:w="6769" w:type="dxa"/>
            <w:gridSpan w:val="7"/>
            <w:tcBorders>
              <w:top w:val="nil"/>
            </w:tcBorders>
          </w:tcPr>
          <w:p w14:paraId="04DA654F" w14:textId="77777777" w:rsidR="00C56C3A" w:rsidRDefault="00C56C3A" w:rsidP="00C07AFA">
            <w:r>
              <w:t>100 %</w:t>
            </w:r>
          </w:p>
        </w:tc>
      </w:tr>
      <w:tr w:rsidR="00C56C3A" w14:paraId="046564A0" w14:textId="77777777" w:rsidTr="00C07AFA">
        <w:tc>
          <w:tcPr>
            <w:tcW w:w="3086" w:type="dxa"/>
            <w:shd w:val="clear" w:color="auto" w:fill="F7CAAC"/>
          </w:tcPr>
          <w:p w14:paraId="7C5C17D9" w14:textId="77777777" w:rsidR="00C56C3A" w:rsidRDefault="00C56C3A" w:rsidP="00C07AFA">
            <w:pPr>
              <w:rPr>
                <w:b/>
              </w:rPr>
            </w:pPr>
            <w:r>
              <w:rPr>
                <w:b/>
              </w:rPr>
              <w:t>Vyučující</w:t>
            </w:r>
          </w:p>
        </w:tc>
        <w:tc>
          <w:tcPr>
            <w:tcW w:w="6769" w:type="dxa"/>
            <w:gridSpan w:val="7"/>
            <w:tcBorders>
              <w:bottom w:val="nil"/>
            </w:tcBorders>
          </w:tcPr>
          <w:p w14:paraId="740BD132" w14:textId="77777777" w:rsidR="00C56C3A" w:rsidRDefault="00C56C3A" w:rsidP="00C07AFA">
            <w:r>
              <w:t>prof. dr. phil. habil. Ewald Mengel</w:t>
            </w:r>
          </w:p>
        </w:tc>
      </w:tr>
      <w:tr w:rsidR="00C56C3A" w14:paraId="561DE563" w14:textId="77777777" w:rsidTr="00C07AFA">
        <w:trPr>
          <w:trHeight w:val="20"/>
        </w:trPr>
        <w:tc>
          <w:tcPr>
            <w:tcW w:w="9855" w:type="dxa"/>
            <w:gridSpan w:val="8"/>
            <w:tcBorders>
              <w:top w:val="nil"/>
            </w:tcBorders>
          </w:tcPr>
          <w:p w14:paraId="40D21289" w14:textId="77777777" w:rsidR="00C56C3A" w:rsidRDefault="00C56C3A" w:rsidP="00C07AFA"/>
        </w:tc>
      </w:tr>
      <w:tr w:rsidR="00C56C3A" w14:paraId="54AAB4D1" w14:textId="77777777" w:rsidTr="00C07AFA">
        <w:tc>
          <w:tcPr>
            <w:tcW w:w="3086" w:type="dxa"/>
            <w:shd w:val="clear" w:color="auto" w:fill="F7CAAC"/>
          </w:tcPr>
          <w:p w14:paraId="53F5FC14" w14:textId="77777777" w:rsidR="00C56C3A" w:rsidRDefault="00C56C3A" w:rsidP="00C07AFA">
            <w:pPr>
              <w:rPr>
                <w:b/>
              </w:rPr>
            </w:pPr>
            <w:r>
              <w:rPr>
                <w:b/>
              </w:rPr>
              <w:t>Stručná anotace předmětu</w:t>
            </w:r>
          </w:p>
        </w:tc>
        <w:tc>
          <w:tcPr>
            <w:tcW w:w="6769" w:type="dxa"/>
            <w:gridSpan w:val="7"/>
            <w:tcBorders>
              <w:bottom w:val="nil"/>
            </w:tcBorders>
          </w:tcPr>
          <w:p w14:paraId="1ED4616F" w14:textId="77777777" w:rsidR="00C56C3A" w:rsidRDefault="00C56C3A" w:rsidP="00C07AFA"/>
        </w:tc>
      </w:tr>
      <w:tr w:rsidR="00C56C3A" w14:paraId="17E689F3" w14:textId="77777777" w:rsidTr="00C07AFA">
        <w:trPr>
          <w:trHeight w:val="3938"/>
        </w:trPr>
        <w:tc>
          <w:tcPr>
            <w:tcW w:w="9855" w:type="dxa"/>
            <w:gridSpan w:val="8"/>
            <w:tcBorders>
              <w:top w:val="nil"/>
              <w:bottom w:val="single" w:sz="12" w:space="0" w:color="auto"/>
            </w:tcBorders>
          </w:tcPr>
          <w:p w14:paraId="33E7996E" w14:textId="663CAD46" w:rsidR="00C56C3A" w:rsidRDefault="00C56C3A" w:rsidP="00C07AFA">
            <w:r>
              <w:t xml:space="preserve">Cílem předmětu je představit </w:t>
            </w:r>
            <w:r w:rsidR="00DF1D88">
              <w:t xml:space="preserve">aktuální </w:t>
            </w:r>
            <w:r>
              <w:t xml:space="preserve">trendy a významné fenomény v anglofonních literaturách. Zabývá se tématy jako </w:t>
            </w:r>
            <w:r w:rsidRPr="009C3CF7">
              <w:t xml:space="preserve">trans-/interkulturalita, (post-) postmodernismus, postkoloniální literatura z různých </w:t>
            </w:r>
            <w:r>
              <w:t>kontinentů, trauma a literatura či</w:t>
            </w:r>
            <w:r w:rsidRPr="009C3CF7">
              <w:t xml:space="preserve"> ekologický obrat</w:t>
            </w:r>
            <w:r>
              <w:t xml:space="preserve"> v literatuře. Značná pozornost je věnována i problematice literárních cen a dalších společenských přesahů literatury.</w:t>
            </w:r>
          </w:p>
          <w:p w14:paraId="56F5F331" w14:textId="77777777" w:rsidR="00C56C3A" w:rsidRDefault="00C56C3A" w:rsidP="00C07AFA"/>
          <w:p w14:paraId="347F7DA9" w14:textId="77777777" w:rsidR="00C56C3A" w:rsidRDefault="00C56C3A" w:rsidP="00C07AFA">
            <w:r>
              <w:t>Obsah předmětu:</w:t>
            </w:r>
          </w:p>
          <w:p w14:paraId="1A049496" w14:textId="77777777" w:rsidR="00C56C3A" w:rsidRDefault="00C56C3A" w:rsidP="00C56C3A">
            <w:pPr>
              <w:pStyle w:val="Odstavecseseznamem"/>
              <w:numPr>
                <w:ilvl w:val="0"/>
                <w:numId w:val="116"/>
              </w:numPr>
              <w:suppressAutoHyphens w:val="0"/>
            </w:pPr>
            <w:r>
              <w:t>Trans-/interkulturalita, např. Chimamanda Ngozi Adichie; Zadie Smith</w:t>
            </w:r>
          </w:p>
          <w:p w14:paraId="3CC51050" w14:textId="77777777" w:rsidR="00C56C3A" w:rsidRDefault="00C56C3A" w:rsidP="00C56C3A">
            <w:pPr>
              <w:pStyle w:val="Odstavecseseznamem"/>
              <w:numPr>
                <w:ilvl w:val="0"/>
                <w:numId w:val="116"/>
              </w:numPr>
              <w:suppressAutoHyphens w:val="0"/>
            </w:pPr>
            <w:r>
              <w:t xml:space="preserve">(Post-) postmodernismus </w:t>
            </w:r>
          </w:p>
          <w:p w14:paraId="6F0FB463" w14:textId="77777777" w:rsidR="00C56C3A" w:rsidRDefault="00C56C3A" w:rsidP="00C56C3A">
            <w:pPr>
              <w:pStyle w:val="Odstavecseseznamem"/>
              <w:numPr>
                <w:ilvl w:val="0"/>
                <w:numId w:val="116"/>
              </w:numPr>
              <w:suppressAutoHyphens w:val="0"/>
            </w:pPr>
            <w:r>
              <w:t xml:space="preserve">Postkoloniální literatura, např. J. M. Coetzee, Disgrace; </w:t>
            </w:r>
          </w:p>
          <w:p w14:paraId="48882650" w14:textId="77777777" w:rsidR="00C56C3A" w:rsidRDefault="00C56C3A" w:rsidP="00C56C3A">
            <w:pPr>
              <w:pStyle w:val="Odstavecseseznamem"/>
              <w:numPr>
                <w:ilvl w:val="0"/>
                <w:numId w:val="116"/>
              </w:numPr>
              <w:suppressAutoHyphens w:val="0"/>
            </w:pPr>
            <w:r>
              <w:t>Queer literatury</w:t>
            </w:r>
          </w:p>
          <w:p w14:paraId="2A3297B7" w14:textId="77777777" w:rsidR="00C56C3A" w:rsidRDefault="00C56C3A" w:rsidP="00C56C3A">
            <w:pPr>
              <w:pStyle w:val="Odstavecseseznamem"/>
              <w:numPr>
                <w:ilvl w:val="0"/>
                <w:numId w:val="116"/>
              </w:numPr>
              <w:suppressAutoHyphens w:val="0"/>
            </w:pPr>
            <w:r>
              <w:t xml:space="preserve">Ekologický obrat, např. </w:t>
            </w:r>
            <w:r>
              <w:rPr>
                <w:lang w:val="en-GB"/>
              </w:rPr>
              <w:t>Helon Habila</w:t>
            </w:r>
            <w:r>
              <w:t>, Zakes Mda</w:t>
            </w:r>
          </w:p>
          <w:p w14:paraId="71F31A59" w14:textId="77777777" w:rsidR="00C56C3A" w:rsidRDefault="00C56C3A" w:rsidP="00C56C3A">
            <w:pPr>
              <w:pStyle w:val="Odstavecseseznamem"/>
              <w:numPr>
                <w:ilvl w:val="0"/>
                <w:numId w:val="116"/>
              </w:numPr>
              <w:suppressAutoHyphens w:val="0"/>
            </w:pPr>
            <w:r>
              <w:t>Literární ceny a jejich společenské přesahy, např. Damon Galgut, Margaret Attwood, Alice Munro, Kazuo Ishiguro, Douglas Stuart</w:t>
            </w:r>
          </w:p>
          <w:p w14:paraId="1646C47E" w14:textId="77777777" w:rsidR="00C56C3A" w:rsidRDefault="00C56C3A" w:rsidP="00C07AFA"/>
          <w:p w14:paraId="33ECC880" w14:textId="77777777" w:rsidR="00C56C3A" w:rsidRDefault="00C56C3A" w:rsidP="00C07AFA">
            <w:r>
              <w:t>Odborné znalosti – po absolvování předmětu prokazuje student znalosti:</w:t>
            </w:r>
          </w:p>
          <w:p w14:paraId="1DD4AF38" w14:textId="4F919AC8" w:rsidR="00C56C3A" w:rsidRDefault="00C56C3A" w:rsidP="00C56C3A">
            <w:pPr>
              <w:pStyle w:val="Odstavecseseznamem"/>
              <w:numPr>
                <w:ilvl w:val="0"/>
                <w:numId w:val="117"/>
              </w:numPr>
              <w:suppressAutoHyphens w:val="0"/>
            </w:pPr>
            <w:r>
              <w:t>identifikovat globální hnutí a tredy v anglofonních literaturách posledních dekád po současnost</w:t>
            </w:r>
          </w:p>
          <w:p w14:paraId="0352AD39" w14:textId="77777777" w:rsidR="00C56C3A" w:rsidRDefault="00C56C3A" w:rsidP="00C56C3A">
            <w:pPr>
              <w:pStyle w:val="Odstavecseseznamem"/>
              <w:numPr>
                <w:ilvl w:val="0"/>
                <w:numId w:val="117"/>
              </w:numPr>
              <w:suppressAutoHyphens w:val="0"/>
            </w:pPr>
            <w:r>
              <w:t>znát vybrané texty</w:t>
            </w:r>
          </w:p>
          <w:p w14:paraId="15CC07D3" w14:textId="77777777" w:rsidR="00C56C3A" w:rsidRDefault="00C56C3A" w:rsidP="00C56C3A">
            <w:pPr>
              <w:pStyle w:val="Odstavecseseznamem"/>
              <w:numPr>
                <w:ilvl w:val="0"/>
                <w:numId w:val="117"/>
              </w:numPr>
              <w:suppressAutoHyphens w:val="0"/>
            </w:pPr>
            <w:r>
              <w:t>popsat postavení anglické a americké literatury mezi ostatními anglofonními literaturami</w:t>
            </w:r>
          </w:p>
          <w:p w14:paraId="4F54F242" w14:textId="77777777" w:rsidR="00C56C3A" w:rsidRDefault="00C56C3A" w:rsidP="00C07AFA"/>
          <w:p w14:paraId="08DEBF32" w14:textId="77777777" w:rsidR="00C56C3A" w:rsidRDefault="00C56C3A" w:rsidP="00C07AFA">
            <w:r>
              <w:t>Odborné dovednosti – po absolvování předmětu prokazuje student dovednosti:</w:t>
            </w:r>
          </w:p>
          <w:p w14:paraId="6459A63F" w14:textId="7A9FE1B9" w:rsidR="00C56C3A" w:rsidRDefault="00C56C3A" w:rsidP="00C56C3A">
            <w:pPr>
              <w:pStyle w:val="Odstavecseseznamem"/>
              <w:numPr>
                <w:ilvl w:val="0"/>
                <w:numId w:val="118"/>
              </w:numPr>
              <w:suppressAutoHyphens w:val="0"/>
            </w:pPr>
            <w:r>
              <w:t>zařadit vybraná díla do kontextu anglofonních literatur</w:t>
            </w:r>
          </w:p>
          <w:p w14:paraId="62A35DC2" w14:textId="78B8B2E0" w:rsidR="000962FB" w:rsidRDefault="000962FB" w:rsidP="00C56C3A">
            <w:pPr>
              <w:pStyle w:val="Odstavecseseznamem"/>
              <w:numPr>
                <w:ilvl w:val="0"/>
                <w:numId w:val="118"/>
              </w:numPr>
              <w:suppressAutoHyphens w:val="0"/>
            </w:pPr>
            <w:r>
              <w:t>analyzovat díla současné literatury s ohledem na soudobé trendy</w:t>
            </w:r>
          </w:p>
          <w:p w14:paraId="5E4BAADB" w14:textId="77777777" w:rsidR="00C56C3A" w:rsidRDefault="00C56C3A" w:rsidP="00C07AFA"/>
        </w:tc>
      </w:tr>
      <w:tr w:rsidR="00C56C3A" w14:paraId="2ECA6BDA" w14:textId="77777777" w:rsidTr="00C9509E">
        <w:trPr>
          <w:trHeight w:val="265"/>
        </w:trPr>
        <w:tc>
          <w:tcPr>
            <w:tcW w:w="3653" w:type="dxa"/>
            <w:gridSpan w:val="2"/>
            <w:tcBorders>
              <w:top w:val="nil"/>
              <w:bottom w:val="single" w:sz="4" w:space="0" w:color="auto"/>
            </w:tcBorders>
            <w:shd w:val="clear" w:color="auto" w:fill="F7CAAC"/>
          </w:tcPr>
          <w:p w14:paraId="0246E275" w14:textId="77777777" w:rsidR="00C56C3A" w:rsidRDefault="00C56C3A" w:rsidP="00C07AFA">
            <w:r>
              <w:rPr>
                <w:b/>
              </w:rPr>
              <w:t>Studijní literatura a studijní pomůcky</w:t>
            </w:r>
          </w:p>
        </w:tc>
        <w:tc>
          <w:tcPr>
            <w:tcW w:w="6202" w:type="dxa"/>
            <w:gridSpan w:val="6"/>
            <w:tcBorders>
              <w:top w:val="nil"/>
              <w:bottom w:val="single" w:sz="4" w:space="0" w:color="auto"/>
            </w:tcBorders>
          </w:tcPr>
          <w:p w14:paraId="746A584D" w14:textId="77777777" w:rsidR="00C56C3A" w:rsidRDefault="00C56C3A" w:rsidP="00C07AFA"/>
        </w:tc>
      </w:tr>
      <w:tr w:rsidR="00C56C3A" w14:paraId="1AA7A5FA" w14:textId="77777777" w:rsidTr="00C9509E">
        <w:trPr>
          <w:trHeight w:val="20"/>
        </w:trPr>
        <w:tc>
          <w:tcPr>
            <w:tcW w:w="9855" w:type="dxa"/>
            <w:gridSpan w:val="8"/>
            <w:tcBorders>
              <w:top w:val="single" w:sz="4" w:space="0" w:color="auto"/>
              <w:bottom w:val="single" w:sz="12" w:space="0" w:color="auto"/>
            </w:tcBorders>
          </w:tcPr>
          <w:p w14:paraId="26984790" w14:textId="77777777" w:rsidR="00C56C3A" w:rsidRPr="001C6413" w:rsidRDefault="00C56C3A" w:rsidP="00C07AFA">
            <w:pPr>
              <w:pStyle w:val="bb"/>
              <w:rPr>
                <w:b/>
                <w:lang w:val="en-US"/>
              </w:rPr>
            </w:pPr>
            <w:r w:rsidRPr="001C6413">
              <w:rPr>
                <w:b/>
                <w:lang w:val="en-US"/>
              </w:rPr>
              <w:t>Základní literatura:</w:t>
            </w:r>
          </w:p>
          <w:p w14:paraId="3AFE3016" w14:textId="77777777" w:rsidR="00C56C3A" w:rsidRPr="001C6413" w:rsidRDefault="00C56C3A" w:rsidP="00C07AFA">
            <w:pPr>
              <w:pStyle w:val="bb"/>
              <w:rPr>
                <w:lang w:val="en-US"/>
              </w:rPr>
            </w:pPr>
            <w:r>
              <w:rPr>
                <w:lang w:val="en-US"/>
              </w:rPr>
              <w:t>Carson, Allen – Lintott, Sheila (</w:t>
            </w:r>
            <w:r w:rsidRPr="001C6413">
              <w:rPr>
                <w:lang w:val="en-US"/>
              </w:rPr>
              <w:t>eds.</w:t>
            </w:r>
            <w:r>
              <w:rPr>
                <w:lang w:val="en-US"/>
              </w:rPr>
              <w:t>).</w:t>
            </w:r>
            <w:r w:rsidRPr="001C6413">
              <w:rPr>
                <w:lang w:val="en-US"/>
              </w:rPr>
              <w:t xml:space="preserve"> </w:t>
            </w:r>
            <w:r w:rsidRPr="001C6413">
              <w:rPr>
                <w:i/>
                <w:lang w:val="en-US"/>
              </w:rPr>
              <w:t>Nature, Aesthetics and Environmentalism: From Beauty to Duty</w:t>
            </w:r>
            <w:r w:rsidRPr="001C6413">
              <w:rPr>
                <w:lang w:val="en-US"/>
              </w:rPr>
              <w:t>. New York: Columbia University Press, 2008.</w:t>
            </w:r>
          </w:p>
          <w:p w14:paraId="44878E7D" w14:textId="77777777" w:rsidR="00C56C3A" w:rsidRPr="001C6413" w:rsidRDefault="00C56C3A" w:rsidP="00C07AFA">
            <w:pPr>
              <w:pStyle w:val="bb"/>
              <w:rPr>
                <w:lang w:val="en-US"/>
              </w:rPr>
            </w:pPr>
            <w:r w:rsidRPr="001C6413">
              <w:rPr>
                <w:lang w:val="en-US"/>
              </w:rPr>
              <w:t xml:space="preserve">Hutcheon, Linda. </w:t>
            </w:r>
            <w:r w:rsidRPr="001C6413">
              <w:rPr>
                <w:i/>
                <w:lang w:val="en-US"/>
              </w:rPr>
              <w:t>A Poetics of Postmodernism: History, Theory, Fiction</w:t>
            </w:r>
            <w:r w:rsidRPr="001C6413">
              <w:rPr>
                <w:lang w:val="en-US"/>
              </w:rPr>
              <w:t>. London: Routledge, 1988.</w:t>
            </w:r>
          </w:p>
          <w:p w14:paraId="1F722ABA" w14:textId="77777777" w:rsidR="00C56C3A" w:rsidRPr="001C6413" w:rsidRDefault="00C56C3A" w:rsidP="00C07AFA">
            <w:pPr>
              <w:pStyle w:val="bb"/>
              <w:rPr>
                <w:lang w:val="en-US"/>
              </w:rPr>
            </w:pPr>
            <w:r w:rsidRPr="001C6413">
              <w:rPr>
                <w:lang w:val="en-US"/>
              </w:rPr>
              <w:t>Mengel, Ewald – Borzaga, Michela</w:t>
            </w:r>
            <w:r>
              <w:rPr>
                <w:lang w:val="en-US"/>
              </w:rPr>
              <w:t xml:space="preserve"> (</w:t>
            </w:r>
            <w:r w:rsidRPr="001C6413">
              <w:rPr>
                <w:lang w:val="en-US"/>
              </w:rPr>
              <w:t>eds.</w:t>
            </w:r>
            <w:r>
              <w:rPr>
                <w:lang w:val="en-US"/>
              </w:rPr>
              <w:t>)</w:t>
            </w:r>
            <w:r w:rsidRPr="001C6413">
              <w:rPr>
                <w:lang w:val="en-US"/>
              </w:rPr>
              <w:t xml:space="preserve"> </w:t>
            </w:r>
            <w:r w:rsidRPr="001C6413">
              <w:rPr>
                <w:i/>
                <w:lang w:val="en-US"/>
              </w:rPr>
              <w:t>Trauma. Memory, and Narrative in South Africa</w:t>
            </w:r>
            <w:r w:rsidRPr="001C6413">
              <w:rPr>
                <w:lang w:val="en-US"/>
              </w:rPr>
              <w:t>. Amsterdam: Rodopi, 2012.</w:t>
            </w:r>
          </w:p>
          <w:p w14:paraId="79DDE8D3" w14:textId="77777777" w:rsidR="00C56C3A" w:rsidRPr="001C6413" w:rsidRDefault="00C56C3A" w:rsidP="00C07AFA">
            <w:pPr>
              <w:pStyle w:val="bb"/>
              <w:rPr>
                <w:lang w:val="en-US"/>
              </w:rPr>
            </w:pPr>
            <w:r w:rsidRPr="001C6413">
              <w:rPr>
                <w:lang w:val="en-US"/>
              </w:rPr>
              <w:t xml:space="preserve">Stockton, Will. </w:t>
            </w:r>
            <w:r w:rsidRPr="001C6413">
              <w:rPr>
                <w:i/>
                <w:lang w:val="en-US"/>
              </w:rPr>
              <w:t>An Introduction to Queer Literary Studies: Reading Queerly</w:t>
            </w:r>
            <w:r w:rsidRPr="001C6413">
              <w:rPr>
                <w:lang w:val="en-US"/>
              </w:rPr>
              <w:t>. London: Routledge, 2022.</w:t>
            </w:r>
          </w:p>
          <w:p w14:paraId="5139DCE3" w14:textId="77777777" w:rsidR="00C56C3A" w:rsidRPr="001C6413" w:rsidRDefault="00C56C3A" w:rsidP="00C07AFA">
            <w:pPr>
              <w:pStyle w:val="bb"/>
              <w:rPr>
                <w:lang w:val="en-US"/>
              </w:rPr>
            </w:pPr>
          </w:p>
          <w:p w14:paraId="33DBE295" w14:textId="77777777" w:rsidR="00C56C3A" w:rsidRPr="001C6413" w:rsidRDefault="00C56C3A" w:rsidP="00C07AFA">
            <w:pPr>
              <w:pStyle w:val="bb"/>
              <w:rPr>
                <w:b/>
                <w:lang w:val="en-US"/>
              </w:rPr>
            </w:pPr>
            <w:r w:rsidRPr="001C6413">
              <w:rPr>
                <w:b/>
                <w:lang w:val="en-US"/>
              </w:rPr>
              <w:t>Doporučená literatura:</w:t>
            </w:r>
          </w:p>
          <w:p w14:paraId="15903A1C" w14:textId="77777777" w:rsidR="00C56C3A" w:rsidRPr="001C6413" w:rsidRDefault="00C56C3A" w:rsidP="00C07AFA">
            <w:pPr>
              <w:pStyle w:val="bb"/>
              <w:rPr>
                <w:lang w:val="en-US"/>
              </w:rPr>
            </w:pPr>
            <w:r>
              <w:rPr>
                <w:lang w:val="en-US"/>
              </w:rPr>
              <w:t>Acheson, James – Ross, Sarah (</w:t>
            </w:r>
            <w:r w:rsidRPr="001C6413">
              <w:rPr>
                <w:lang w:val="en-US"/>
              </w:rPr>
              <w:t>eds.</w:t>
            </w:r>
            <w:r>
              <w:rPr>
                <w:lang w:val="en-US"/>
              </w:rPr>
              <w:t>).</w:t>
            </w:r>
            <w:r w:rsidRPr="001C6413">
              <w:rPr>
                <w:lang w:val="en-US"/>
              </w:rPr>
              <w:t xml:space="preserve"> </w:t>
            </w:r>
            <w:r w:rsidRPr="001C6413">
              <w:rPr>
                <w:i/>
                <w:lang w:val="en-US"/>
              </w:rPr>
              <w:t>The Contemporary British Novel</w:t>
            </w:r>
            <w:r w:rsidRPr="001C6413">
              <w:rPr>
                <w:lang w:val="en-US"/>
              </w:rPr>
              <w:t>. Edinburgh: Edinburgh University Press, 2005.</w:t>
            </w:r>
          </w:p>
          <w:p w14:paraId="5911FEB1" w14:textId="77777777" w:rsidR="00C56C3A" w:rsidRPr="001C6413" w:rsidRDefault="00C56C3A" w:rsidP="00C07AFA">
            <w:pPr>
              <w:pStyle w:val="bb"/>
              <w:rPr>
                <w:lang w:val="en-US"/>
              </w:rPr>
            </w:pPr>
            <w:r w:rsidRPr="001C6413">
              <w:rPr>
                <w:lang w:val="en-US"/>
              </w:rPr>
              <w:t xml:space="preserve">Bennett, Milton J. </w:t>
            </w:r>
            <w:r w:rsidRPr="001C6413">
              <w:rPr>
                <w:i/>
                <w:lang w:val="en-US"/>
              </w:rPr>
              <w:t>Basic Concepts of Intercultural Communication</w:t>
            </w:r>
            <w:r w:rsidRPr="001C6413">
              <w:rPr>
                <w:lang w:val="en-US"/>
              </w:rPr>
              <w:t>. Boston: Intercultural Press, 1998.</w:t>
            </w:r>
          </w:p>
          <w:p w14:paraId="2264A0D2" w14:textId="77777777" w:rsidR="00C56C3A" w:rsidRPr="001C6413" w:rsidRDefault="00C56C3A" w:rsidP="00C07AFA">
            <w:pPr>
              <w:pStyle w:val="bb"/>
              <w:rPr>
                <w:lang w:val="en-US"/>
              </w:rPr>
            </w:pPr>
            <w:r w:rsidRPr="001C6413">
              <w:rPr>
                <w:lang w:val="en-US"/>
              </w:rPr>
              <w:t xml:space="preserve">Buell, Lawrence. </w:t>
            </w:r>
            <w:r w:rsidRPr="001C6413">
              <w:rPr>
                <w:i/>
                <w:lang w:val="en-US"/>
              </w:rPr>
              <w:t>Writing for an Endangered World: Literature, Culture, and Environment in the U.S. and Beyond</w:t>
            </w:r>
            <w:r w:rsidRPr="001C6413">
              <w:rPr>
                <w:lang w:val="en-US"/>
              </w:rPr>
              <w:t>. Cambridge, MA: Harvard University Press, 2003.</w:t>
            </w:r>
          </w:p>
          <w:p w14:paraId="097A6DF0" w14:textId="77777777" w:rsidR="00C56C3A" w:rsidRPr="001C6413" w:rsidRDefault="00C56C3A" w:rsidP="00C07AFA">
            <w:pPr>
              <w:pStyle w:val="bb"/>
              <w:rPr>
                <w:lang w:val="en-US"/>
              </w:rPr>
            </w:pPr>
            <w:r w:rsidRPr="001C6413">
              <w:rPr>
                <w:lang w:val="en-US"/>
              </w:rPr>
              <w:t xml:space="preserve">Dix, Andrew, et al. </w:t>
            </w:r>
            <w:r w:rsidRPr="001C6413">
              <w:rPr>
                <w:i/>
                <w:lang w:val="en-US"/>
              </w:rPr>
              <w:t>The Contemporary American Novel in Context</w:t>
            </w:r>
            <w:r w:rsidRPr="001C6413">
              <w:rPr>
                <w:lang w:val="en-US"/>
              </w:rPr>
              <w:t>. London: Continuum, 2011.</w:t>
            </w:r>
          </w:p>
          <w:p w14:paraId="38D834E7" w14:textId="77777777" w:rsidR="00C56C3A" w:rsidRPr="001C6413" w:rsidRDefault="00C56C3A" w:rsidP="00C07AFA">
            <w:pPr>
              <w:pStyle w:val="bb"/>
              <w:rPr>
                <w:lang w:val="en-US"/>
              </w:rPr>
            </w:pPr>
            <w:r w:rsidRPr="001C6413">
              <w:rPr>
                <w:lang w:val="en-US"/>
              </w:rPr>
              <w:t xml:space="preserve">Munro, Brenna M. </w:t>
            </w:r>
            <w:r w:rsidRPr="001C6413">
              <w:rPr>
                <w:i/>
                <w:lang w:val="en-US"/>
              </w:rPr>
              <w:t>South Africa and the Dream of Love to Come: Queer Sexuality and the Struggle for Freedom</w:t>
            </w:r>
            <w:r w:rsidRPr="001C6413">
              <w:rPr>
                <w:lang w:val="en-US"/>
              </w:rPr>
              <w:t>. Minneapolis: University of Minnesota Press, 2012.</w:t>
            </w:r>
          </w:p>
          <w:p w14:paraId="59725BE8" w14:textId="77777777" w:rsidR="00C56C3A" w:rsidRPr="001C6413" w:rsidRDefault="00C56C3A" w:rsidP="00C07AFA">
            <w:pPr>
              <w:pStyle w:val="bb"/>
              <w:rPr>
                <w:lang w:val="en-US"/>
              </w:rPr>
            </w:pPr>
            <w:r w:rsidRPr="001C6413">
              <w:rPr>
                <w:lang w:val="en-US"/>
              </w:rPr>
              <w:t>Poplawski, Paul</w:t>
            </w:r>
            <w:r>
              <w:rPr>
                <w:lang w:val="en-US"/>
              </w:rPr>
              <w:t xml:space="preserve"> (</w:t>
            </w:r>
            <w:r w:rsidRPr="001C6413">
              <w:rPr>
                <w:lang w:val="en-US"/>
              </w:rPr>
              <w:t>ed.</w:t>
            </w:r>
            <w:r>
              <w:rPr>
                <w:lang w:val="en-US"/>
              </w:rPr>
              <w:t>).</w:t>
            </w:r>
            <w:r w:rsidRPr="001C6413">
              <w:rPr>
                <w:lang w:val="en-US"/>
              </w:rPr>
              <w:t xml:space="preserve"> </w:t>
            </w:r>
            <w:r w:rsidRPr="001C6413">
              <w:rPr>
                <w:i/>
                <w:lang w:val="en-US"/>
              </w:rPr>
              <w:t>English Literature in Context</w:t>
            </w:r>
            <w:r w:rsidRPr="001C6413">
              <w:rPr>
                <w:lang w:val="en-US"/>
              </w:rPr>
              <w:t xml:space="preserve">. 2nd ed. Cambridge: </w:t>
            </w:r>
            <w:r>
              <w:t>Cambridge University Press</w:t>
            </w:r>
            <w:r w:rsidRPr="001C6413">
              <w:rPr>
                <w:lang w:val="en-US"/>
              </w:rPr>
              <w:t>, 2017.</w:t>
            </w:r>
          </w:p>
          <w:p w14:paraId="133CB2E5" w14:textId="77777777" w:rsidR="00C56C3A" w:rsidRPr="00BD7BB3" w:rsidRDefault="00C56C3A" w:rsidP="00C07AFA"/>
        </w:tc>
      </w:tr>
      <w:tr w:rsidR="00C56C3A" w14:paraId="401DF4D2" w14:textId="77777777" w:rsidTr="00C9509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9736CC" w14:textId="77777777" w:rsidR="00C56C3A" w:rsidRDefault="00C56C3A" w:rsidP="00C07AFA">
            <w:pPr>
              <w:jc w:val="center"/>
              <w:rPr>
                <w:b/>
              </w:rPr>
            </w:pPr>
            <w:r>
              <w:rPr>
                <w:b/>
              </w:rPr>
              <w:t>Informace ke kombinované nebo distanční formě</w:t>
            </w:r>
          </w:p>
        </w:tc>
      </w:tr>
      <w:tr w:rsidR="00C56C3A" w14:paraId="418DF507" w14:textId="77777777" w:rsidTr="00C07AFA">
        <w:tc>
          <w:tcPr>
            <w:tcW w:w="4787" w:type="dxa"/>
            <w:gridSpan w:val="3"/>
            <w:tcBorders>
              <w:top w:val="single" w:sz="2" w:space="0" w:color="auto"/>
            </w:tcBorders>
            <w:shd w:val="clear" w:color="auto" w:fill="F7CAAC"/>
          </w:tcPr>
          <w:p w14:paraId="5845E56B" w14:textId="77777777" w:rsidR="00C56C3A" w:rsidRDefault="00C56C3A" w:rsidP="00C07AFA">
            <w:r>
              <w:rPr>
                <w:b/>
              </w:rPr>
              <w:t>Rozsah konzultací (soustředění)</w:t>
            </w:r>
          </w:p>
        </w:tc>
        <w:tc>
          <w:tcPr>
            <w:tcW w:w="889" w:type="dxa"/>
            <w:tcBorders>
              <w:top w:val="single" w:sz="2" w:space="0" w:color="auto"/>
            </w:tcBorders>
          </w:tcPr>
          <w:p w14:paraId="0C7F1E81" w14:textId="77777777" w:rsidR="00C56C3A" w:rsidRDefault="00C56C3A" w:rsidP="00C07AFA"/>
        </w:tc>
        <w:tc>
          <w:tcPr>
            <w:tcW w:w="4179" w:type="dxa"/>
            <w:gridSpan w:val="4"/>
            <w:tcBorders>
              <w:top w:val="single" w:sz="2" w:space="0" w:color="auto"/>
            </w:tcBorders>
            <w:shd w:val="clear" w:color="auto" w:fill="F7CAAC"/>
          </w:tcPr>
          <w:p w14:paraId="03C1EC2C" w14:textId="77777777" w:rsidR="00C56C3A" w:rsidRDefault="00C56C3A" w:rsidP="00C07AFA">
            <w:pPr>
              <w:rPr>
                <w:b/>
              </w:rPr>
            </w:pPr>
            <w:r>
              <w:rPr>
                <w:b/>
              </w:rPr>
              <w:t xml:space="preserve">hodin </w:t>
            </w:r>
          </w:p>
        </w:tc>
      </w:tr>
      <w:tr w:rsidR="00C56C3A" w14:paraId="113AC56C" w14:textId="77777777" w:rsidTr="00C07AFA">
        <w:tc>
          <w:tcPr>
            <w:tcW w:w="9855" w:type="dxa"/>
            <w:gridSpan w:val="8"/>
            <w:shd w:val="clear" w:color="auto" w:fill="F7CAAC"/>
          </w:tcPr>
          <w:p w14:paraId="7DFDEB5A" w14:textId="77777777" w:rsidR="00C56C3A" w:rsidRDefault="00C56C3A" w:rsidP="00C07AFA">
            <w:pPr>
              <w:rPr>
                <w:b/>
              </w:rPr>
            </w:pPr>
            <w:r>
              <w:rPr>
                <w:b/>
              </w:rPr>
              <w:t>Informace o způsobu kontaktu s vyučujícím</w:t>
            </w:r>
          </w:p>
        </w:tc>
      </w:tr>
      <w:tr w:rsidR="00C56C3A" w14:paraId="257CCB22" w14:textId="77777777" w:rsidTr="00C07AFA">
        <w:trPr>
          <w:trHeight w:val="20"/>
        </w:trPr>
        <w:tc>
          <w:tcPr>
            <w:tcW w:w="9855" w:type="dxa"/>
            <w:gridSpan w:val="8"/>
          </w:tcPr>
          <w:p w14:paraId="16B47F1A" w14:textId="77777777" w:rsidR="00C56C3A" w:rsidRDefault="00C56C3A" w:rsidP="00C07AFA"/>
        </w:tc>
      </w:tr>
    </w:tbl>
    <w:p w14:paraId="3F89A427" w14:textId="77777777" w:rsidR="00C56C3A" w:rsidRDefault="00C56C3A" w:rsidP="00C56C3A"/>
    <w:p w14:paraId="1E6B4CFA" w14:textId="77777777" w:rsidR="00C56C3A" w:rsidRDefault="00C56C3A" w:rsidP="00C56C3A"/>
    <w:p w14:paraId="1574E060"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B564C7F" w14:textId="77777777" w:rsidTr="00C07AFA">
        <w:tc>
          <w:tcPr>
            <w:tcW w:w="9855" w:type="dxa"/>
            <w:gridSpan w:val="8"/>
            <w:tcBorders>
              <w:bottom w:val="double" w:sz="4" w:space="0" w:color="auto"/>
            </w:tcBorders>
            <w:shd w:val="clear" w:color="auto" w:fill="BDD6EE"/>
          </w:tcPr>
          <w:p w14:paraId="3FD07647" w14:textId="77777777" w:rsidR="00C56C3A" w:rsidRDefault="00C56C3A" w:rsidP="00C07AFA">
            <w:pPr>
              <w:rPr>
                <w:b/>
                <w:sz w:val="28"/>
              </w:rPr>
            </w:pPr>
            <w:r>
              <w:br w:type="page"/>
            </w:r>
            <w:r>
              <w:rPr>
                <w:b/>
                <w:sz w:val="28"/>
              </w:rPr>
              <w:t>B-III – Charakteristika studijního předmětu</w:t>
            </w:r>
          </w:p>
        </w:tc>
      </w:tr>
      <w:tr w:rsidR="00C56C3A" w14:paraId="7AC24CE1" w14:textId="77777777" w:rsidTr="00C07AFA">
        <w:tc>
          <w:tcPr>
            <w:tcW w:w="3086" w:type="dxa"/>
            <w:tcBorders>
              <w:top w:val="double" w:sz="4" w:space="0" w:color="auto"/>
            </w:tcBorders>
            <w:shd w:val="clear" w:color="auto" w:fill="F7CAAC"/>
          </w:tcPr>
          <w:p w14:paraId="78C181A5"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32978B28" w14:textId="77777777" w:rsidR="00C56C3A" w:rsidRDefault="00C56C3A" w:rsidP="00C07AFA">
            <w:r>
              <w:t>Diplomový seminář</w:t>
            </w:r>
          </w:p>
        </w:tc>
      </w:tr>
      <w:tr w:rsidR="00C56C3A" w14:paraId="2BB46533" w14:textId="77777777" w:rsidTr="00C07AFA">
        <w:tc>
          <w:tcPr>
            <w:tcW w:w="3086" w:type="dxa"/>
            <w:shd w:val="clear" w:color="auto" w:fill="F7CAAC"/>
          </w:tcPr>
          <w:p w14:paraId="0B0C3B4B" w14:textId="77777777" w:rsidR="00C56C3A" w:rsidRDefault="00C56C3A" w:rsidP="00C07AFA">
            <w:pPr>
              <w:rPr>
                <w:b/>
              </w:rPr>
            </w:pPr>
            <w:r>
              <w:rPr>
                <w:b/>
              </w:rPr>
              <w:t>Typ předmětu</w:t>
            </w:r>
          </w:p>
        </w:tc>
        <w:tc>
          <w:tcPr>
            <w:tcW w:w="3406" w:type="dxa"/>
            <w:gridSpan w:val="4"/>
          </w:tcPr>
          <w:p w14:paraId="6F4B60EB" w14:textId="6D15BBB2" w:rsidR="00C56C3A" w:rsidRDefault="00620367" w:rsidP="00C07AFA">
            <w:r>
              <w:t>pp</w:t>
            </w:r>
          </w:p>
        </w:tc>
        <w:tc>
          <w:tcPr>
            <w:tcW w:w="2695" w:type="dxa"/>
            <w:gridSpan w:val="2"/>
            <w:shd w:val="clear" w:color="auto" w:fill="F7CAAC"/>
          </w:tcPr>
          <w:p w14:paraId="39D20BCF" w14:textId="77777777" w:rsidR="00C56C3A" w:rsidRDefault="00C56C3A" w:rsidP="00C07AFA">
            <w:r>
              <w:rPr>
                <w:b/>
              </w:rPr>
              <w:t>doporučený ročník / semestr</w:t>
            </w:r>
          </w:p>
        </w:tc>
        <w:tc>
          <w:tcPr>
            <w:tcW w:w="668" w:type="dxa"/>
          </w:tcPr>
          <w:p w14:paraId="4A1BE887" w14:textId="77777777" w:rsidR="00C56C3A" w:rsidRDefault="00C56C3A" w:rsidP="00C07AFA">
            <w:r>
              <w:t>2/Z</w:t>
            </w:r>
          </w:p>
        </w:tc>
      </w:tr>
      <w:tr w:rsidR="00C56C3A" w14:paraId="47346448" w14:textId="77777777" w:rsidTr="00C07AFA">
        <w:tc>
          <w:tcPr>
            <w:tcW w:w="3086" w:type="dxa"/>
            <w:shd w:val="clear" w:color="auto" w:fill="F7CAAC"/>
          </w:tcPr>
          <w:p w14:paraId="429B2D6B" w14:textId="77777777" w:rsidR="00C56C3A" w:rsidRDefault="00C56C3A" w:rsidP="00C07AFA">
            <w:pPr>
              <w:rPr>
                <w:b/>
              </w:rPr>
            </w:pPr>
            <w:r>
              <w:rPr>
                <w:b/>
              </w:rPr>
              <w:t>Rozsah studijního předmětu</w:t>
            </w:r>
          </w:p>
        </w:tc>
        <w:tc>
          <w:tcPr>
            <w:tcW w:w="1701" w:type="dxa"/>
            <w:gridSpan w:val="2"/>
          </w:tcPr>
          <w:p w14:paraId="562A3E2F" w14:textId="77777777" w:rsidR="00C56C3A" w:rsidRDefault="00C56C3A" w:rsidP="00C07AFA">
            <w:r>
              <w:t>0p+28s</w:t>
            </w:r>
          </w:p>
        </w:tc>
        <w:tc>
          <w:tcPr>
            <w:tcW w:w="889" w:type="dxa"/>
            <w:shd w:val="clear" w:color="auto" w:fill="F7CAAC"/>
          </w:tcPr>
          <w:p w14:paraId="2DA06286" w14:textId="77777777" w:rsidR="00C56C3A" w:rsidRDefault="00C56C3A" w:rsidP="00C07AFA">
            <w:pPr>
              <w:rPr>
                <w:b/>
              </w:rPr>
            </w:pPr>
            <w:r>
              <w:rPr>
                <w:b/>
              </w:rPr>
              <w:t xml:space="preserve">hod. </w:t>
            </w:r>
          </w:p>
        </w:tc>
        <w:tc>
          <w:tcPr>
            <w:tcW w:w="816" w:type="dxa"/>
          </w:tcPr>
          <w:p w14:paraId="7CF07329" w14:textId="77777777" w:rsidR="00C56C3A" w:rsidRDefault="00C56C3A" w:rsidP="00C07AFA">
            <w:r>
              <w:t>28</w:t>
            </w:r>
          </w:p>
        </w:tc>
        <w:tc>
          <w:tcPr>
            <w:tcW w:w="2156" w:type="dxa"/>
            <w:shd w:val="clear" w:color="auto" w:fill="F7CAAC"/>
          </w:tcPr>
          <w:p w14:paraId="2F7EECD9" w14:textId="77777777" w:rsidR="00C56C3A" w:rsidRDefault="00C56C3A" w:rsidP="00C07AFA">
            <w:pPr>
              <w:rPr>
                <w:b/>
              </w:rPr>
            </w:pPr>
            <w:r>
              <w:rPr>
                <w:b/>
              </w:rPr>
              <w:t>kreditů</w:t>
            </w:r>
          </w:p>
        </w:tc>
        <w:tc>
          <w:tcPr>
            <w:tcW w:w="1207" w:type="dxa"/>
            <w:gridSpan w:val="2"/>
          </w:tcPr>
          <w:p w14:paraId="33510B89" w14:textId="77777777" w:rsidR="00C56C3A" w:rsidRDefault="00C56C3A" w:rsidP="00C07AFA"/>
        </w:tc>
      </w:tr>
      <w:tr w:rsidR="00C56C3A" w14:paraId="37DC5895" w14:textId="77777777" w:rsidTr="00C07AFA">
        <w:tc>
          <w:tcPr>
            <w:tcW w:w="3086" w:type="dxa"/>
            <w:shd w:val="clear" w:color="auto" w:fill="F7CAAC"/>
          </w:tcPr>
          <w:p w14:paraId="3FF7EC02" w14:textId="77777777" w:rsidR="00C56C3A" w:rsidRDefault="00C56C3A" w:rsidP="00C07AFA">
            <w:pPr>
              <w:rPr>
                <w:b/>
                <w:sz w:val="22"/>
              </w:rPr>
            </w:pPr>
            <w:r>
              <w:rPr>
                <w:b/>
              </w:rPr>
              <w:t>Prerekvizity, korekvizity, ekvivalence</w:t>
            </w:r>
          </w:p>
        </w:tc>
        <w:tc>
          <w:tcPr>
            <w:tcW w:w="6769" w:type="dxa"/>
            <w:gridSpan w:val="7"/>
          </w:tcPr>
          <w:p w14:paraId="2525D801" w14:textId="77777777" w:rsidR="00C56C3A" w:rsidRDefault="00C56C3A" w:rsidP="00C07AFA"/>
        </w:tc>
      </w:tr>
      <w:tr w:rsidR="00C56C3A" w14:paraId="40D44425" w14:textId="77777777" w:rsidTr="00C07AFA">
        <w:tc>
          <w:tcPr>
            <w:tcW w:w="3086" w:type="dxa"/>
            <w:shd w:val="clear" w:color="auto" w:fill="F7CAAC"/>
          </w:tcPr>
          <w:p w14:paraId="1B3F2B24" w14:textId="77777777" w:rsidR="00C56C3A" w:rsidRDefault="00C56C3A" w:rsidP="00C07AFA">
            <w:pPr>
              <w:rPr>
                <w:b/>
              </w:rPr>
            </w:pPr>
            <w:r>
              <w:rPr>
                <w:b/>
              </w:rPr>
              <w:t>Způsob ověření studijních výsledků</w:t>
            </w:r>
          </w:p>
        </w:tc>
        <w:tc>
          <w:tcPr>
            <w:tcW w:w="3406" w:type="dxa"/>
            <w:gridSpan w:val="4"/>
          </w:tcPr>
          <w:p w14:paraId="6166C3D7" w14:textId="77777777" w:rsidR="00C56C3A" w:rsidRDefault="00C56C3A" w:rsidP="00C07AFA">
            <w:r>
              <w:t>Klz</w:t>
            </w:r>
          </w:p>
          <w:p w14:paraId="3E73FF0C" w14:textId="77777777" w:rsidR="00C56C3A" w:rsidRDefault="00C56C3A" w:rsidP="00C07AFA"/>
        </w:tc>
        <w:tc>
          <w:tcPr>
            <w:tcW w:w="2156" w:type="dxa"/>
            <w:shd w:val="clear" w:color="auto" w:fill="F7CAAC"/>
          </w:tcPr>
          <w:p w14:paraId="030C5770" w14:textId="77777777" w:rsidR="00C56C3A" w:rsidRDefault="00C56C3A" w:rsidP="00C07AFA">
            <w:pPr>
              <w:rPr>
                <w:b/>
              </w:rPr>
            </w:pPr>
            <w:r>
              <w:rPr>
                <w:b/>
              </w:rPr>
              <w:t>Forma výuky</w:t>
            </w:r>
          </w:p>
        </w:tc>
        <w:tc>
          <w:tcPr>
            <w:tcW w:w="1207" w:type="dxa"/>
            <w:gridSpan w:val="2"/>
          </w:tcPr>
          <w:p w14:paraId="0B8322A1" w14:textId="77777777" w:rsidR="00C56C3A" w:rsidRDefault="00C56C3A" w:rsidP="00C07AFA">
            <w:r>
              <w:t>seminář</w:t>
            </w:r>
          </w:p>
        </w:tc>
      </w:tr>
      <w:tr w:rsidR="00C56C3A" w14:paraId="724E864F" w14:textId="77777777" w:rsidTr="00C07AFA">
        <w:tc>
          <w:tcPr>
            <w:tcW w:w="3086" w:type="dxa"/>
            <w:shd w:val="clear" w:color="auto" w:fill="F7CAAC"/>
          </w:tcPr>
          <w:p w14:paraId="2A471F1E"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05818ABC" w14:textId="77777777" w:rsidR="00C56C3A" w:rsidRDefault="00C56C3A" w:rsidP="00C07AFA">
            <w:pPr>
              <w:rPr>
                <w:b/>
              </w:rPr>
            </w:pPr>
            <w:r>
              <w:rPr>
                <w:b/>
              </w:rPr>
              <w:t>Požadavky k zápočtu:</w:t>
            </w:r>
          </w:p>
          <w:p w14:paraId="55B3F0B0" w14:textId="77777777" w:rsidR="00C56C3A" w:rsidRDefault="00C56C3A" w:rsidP="00C07AFA">
            <w:r>
              <w:t>Aktivní účast na seminářích (80 %)</w:t>
            </w:r>
          </w:p>
          <w:p w14:paraId="73257816" w14:textId="77777777" w:rsidR="00C56C3A" w:rsidRDefault="00C56C3A" w:rsidP="00C07AFA">
            <w:r>
              <w:t>Vypracování podkladu pro zadání diplomové práce</w:t>
            </w:r>
          </w:p>
          <w:p w14:paraId="7F7CD043" w14:textId="77777777" w:rsidR="00C56C3A" w:rsidRDefault="00C56C3A" w:rsidP="00C07AFA">
            <w:r>
              <w:t>Splnění úkolu dle zadání vedoucího diplomové práce</w:t>
            </w:r>
          </w:p>
        </w:tc>
      </w:tr>
      <w:tr w:rsidR="00C56C3A" w14:paraId="5418B47A" w14:textId="77777777" w:rsidTr="00C07AFA">
        <w:trPr>
          <w:trHeight w:val="20"/>
        </w:trPr>
        <w:tc>
          <w:tcPr>
            <w:tcW w:w="9855" w:type="dxa"/>
            <w:gridSpan w:val="8"/>
            <w:tcBorders>
              <w:top w:val="nil"/>
            </w:tcBorders>
          </w:tcPr>
          <w:p w14:paraId="49837B29" w14:textId="77777777" w:rsidR="00C56C3A" w:rsidRDefault="00C56C3A" w:rsidP="00C07AFA"/>
        </w:tc>
      </w:tr>
      <w:tr w:rsidR="00C56C3A" w14:paraId="6D2BB285" w14:textId="77777777" w:rsidTr="00C07AFA">
        <w:trPr>
          <w:trHeight w:val="197"/>
        </w:trPr>
        <w:tc>
          <w:tcPr>
            <w:tcW w:w="3086" w:type="dxa"/>
            <w:tcBorders>
              <w:top w:val="nil"/>
            </w:tcBorders>
            <w:shd w:val="clear" w:color="auto" w:fill="F7CAAC"/>
          </w:tcPr>
          <w:p w14:paraId="52D08B54" w14:textId="77777777" w:rsidR="00C56C3A" w:rsidRDefault="00C56C3A" w:rsidP="00C07AFA">
            <w:pPr>
              <w:rPr>
                <w:b/>
              </w:rPr>
            </w:pPr>
            <w:r>
              <w:rPr>
                <w:b/>
              </w:rPr>
              <w:t>Garant předmětu</w:t>
            </w:r>
          </w:p>
        </w:tc>
        <w:tc>
          <w:tcPr>
            <w:tcW w:w="6769" w:type="dxa"/>
            <w:gridSpan w:val="7"/>
            <w:tcBorders>
              <w:top w:val="nil"/>
            </w:tcBorders>
          </w:tcPr>
          <w:p w14:paraId="257DFBA5" w14:textId="77777777" w:rsidR="00C56C3A" w:rsidRDefault="00C56C3A" w:rsidP="00C07AFA">
            <w:r>
              <w:t>doc. Mgr. Roman Trušník, Ph.D.</w:t>
            </w:r>
          </w:p>
        </w:tc>
      </w:tr>
      <w:tr w:rsidR="00C56C3A" w14:paraId="475F2D60" w14:textId="77777777" w:rsidTr="00C07AFA">
        <w:trPr>
          <w:trHeight w:val="243"/>
        </w:trPr>
        <w:tc>
          <w:tcPr>
            <w:tcW w:w="3086" w:type="dxa"/>
            <w:tcBorders>
              <w:top w:val="nil"/>
            </w:tcBorders>
            <w:shd w:val="clear" w:color="auto" w:fill="F7CAAC"/>
          </w:tcPr>
          <w:p w14:paraId="406C8064" w14:textId="77777777" w:rsidR="00C56C3A" w:rsidRDefault="00C56C3A" w:rsidP="00C07AFA">
            <w:pPr>
              <w:rPr>
                <w:b/>
              </w:rPr>
            </w:pPr>
            <w:r>
              <w:rPr>
                <w:b/>
              </w:rPr>
              <w:t>Zapojení garanta do výuky předmětu</w:t>
            </w:r>
          </w:p>
        </w:tc>
        <w:tc>
          <w:tcPr>
            <w:tcW w:w="6769" w:type="dxa"/>
            <w:gridSpan w:val="7"/>
            <w:tcBorders>
              <w:top w:val="nil"/>
            </w:tcBorders>
          </w:tcPr>
          <w:p w14:paraId="1D8661B5" w14:textId="77777777" w:rsidR="00C56C3A" w:rsidRDefault="00C56C3A" w:rsidP="00C07AFA">
            <w:r>
              <w:t>100 %</w:t>
            </w:r>
          </w:p>
        </w:tc>
      </w:tr>
      <w:tr w:rsidR="00C56C3A" w14:paraId="274D83A1" w14:textId="77777777" w:rsidTr="00C07AFA">
        <w:tc>
          <w:tcPr>
            <w:tcW w:w="3086" w:type="dxa"/>
            <w:shd w:val="clear" w:color="auto" w:fill="F7CAAC"/>
          </w:tcPr>
          <w:p w14:paraId="295CA6CD" w14:textId="77777777" w:rsidR="00C56C3A" w:rsidRDefault="00C56C3A" w:rsidP="00C07AFA">
            <w:pPr>
              <w:rPr>
                <w:b/>
              </w:rPr>
            </w:pPr>
            <w:r>
              <w:rPr>
                <w:b/>
              </w:rPr>
              <w:t>Vyučující</w:t>
            </w:r>
          </w:p>
        </w:tc>
        <w:tc>
          <w:tcPr>
            <w:tcW w:w="6769" w:type="dxa"/>
            <w:gridSpan w:val="7"/>
            <w:tcBorders>
              <w:bottom w:val="nil"/>
            </w:tcBorders>
          </w:tcPr>
          <w:p w14:paraId="6277C1AA" w14:textId="77777777" w:rsidR="00C56C3A" w:rsidRDefault="00C56C3A" w:rsidP="00C07AFA">
            <w:r>
              <w:t>doc. Mgr. Roman Trušník, Ph.D.</w:t>
            </w:r>
          </w:p>
        </w:tc>
      </w:tr>
      <w:tr w:rsidR="00C56C3A" w14:paraId="46C6FA3B" w14:textId="77777777" w:rsidTr="00C07AFA">
        <w:trPr>
          <w:trHeight w:val="20"/>
        </w:trPr>
        <w:tc>
          <w:tcPr>
            <w:tcW w:w="9855" w:type="dxa"/>
            <w:gridSpan w:val="8"/>
            <w:tcBorders>
              <w:top w:val="nil"/>
            </w:tcBorders>
          </w:tcPr>
          <w:p w14:paraId="63BF8E67" w14:textId="77777777" w:rsidR="00C56C3A" w:rsidRDefault="00C56C3A" w:rsidP="00C07AFA"/>
        </w:tc>
      </w:tr>
      <w:tr w:rsidR="00C56C3A" w14:paraId="5531F0E2" w14:textId="77777777" w:rsidTr="00C07AFA">
        <w:tc>
          <w:tcPr>
            <w:tcW w:w="3086" w:type="dxa"/>
            <w:shd w:val="clear" w:color="auto" w:fill="F7CAAC"/>
          </w:tcPr>
          <w:p w14:paraId="5A7A8A17" w14:textId="77777777" w:rsidR="00C56C3A" w:rsidRDefault="00C56C3A" w:rsidP="00C07AFA">
            <w:pPr>
              <w:rPr>
                <w:b/>
              </w:rPr>
            </w:pPr>
            <w:r>
              <w:rPr>
                <w:b/>
              </w:rPr>
              <w:t>Stručná anotace předmětu</w:t>
            </w:r>
          </w:p>
        </w:tc>
        <w:tc>
          <w:tcPr>
            <w:tcW w:w="6769" w:type="dxa"/>
            <w:gridSpan w:val="7"/>
            <w:tcBorders>
              <w:bottom w:val="nil"/>
            </w:tcBorders>
          </w:tcPr>
          <w:p w14:paraId="2A107A56" w14:textId="77777777" w:rsidR="00C56C3A" w:rsidRDefault="00C56C3A" w:rsidP="00C07AFA"/>
        </w:tc>
      </w:tr>
      <w:tr w:rsidR="00C56C3A" w14:paraId="7DD78EE9" w14:textId="77777777" w:rsidTr="00C07AFA">
        <w:trPr>
          <w:trHeight w:val="3938"/>
        </w:trPr>
        <w:tc>
          <w:tcPr>
            <w:tcW w:w="9855" w:type="dxa"/>
            <w:gridSpan w:val="8"/>
            <w:tcBorders>
              <w:top w:val="nil"/>
              <w:bottom w:val="single" w:sz="12" w:space="0" w:color="auto"/>
            </w:tcBorders>
          </w:tcPr>
          <w:p w14:paraId="77F2FE6A" w14:textId="3464FC39" w:rsidR="00C56C3A" w:rsidRDefault="00C56C3A" w:rsidP="00C07AFA">
            <w:r>
              <w:t>Cílem předmětu je provést studenta první fáz</w:t>
            </w:r>
            <w:r w:rsidR="00C2764D">
              <w:t>í</w:t>
            </w:r>
            <w:r>
              <w:t xml:space="preserve"> vypracování diplomové práce, tj. delšího odborného textu. Předmět shrnuje a rozšiřuje metodologické poznatky, které studenti získali během dosavadního studia v různých disciplínách. Zároveň seminář slouží jako průvodce po požadavcích daných vnitřními předpisy Univerzity Tomáše Bati ve Zlíně tak, aby studentova diplomová práce odpovídala všem legislativním požadavkům. Důležitou součástí předmětu je diskuse o etických aspektech kvalifikační práce i nad rámec obecných zásad citační etiky.</w:t>
            </w:r>
          </w:p>
          <w:p w14:paraId="4017336D" w14:textId="77777777" w:rsidR="00C56C3A" w:rsidRDefault="00C56C3A" w:rsidP="00C07AFA"/>
          <w:p w14:paraId="551CAD72" w14:textId="77777777" w:rsidR="00C56C3A" w:rsidRDefault="00C56C3A" w:rsidP="00C07AFA">
            <w:r>
              <w:t>Obsah předmětu:</w:t>
            </w:r>
          </w:p>
          <w:p w14:paraId="4836C7E1" w14:textId="77777777" w:rsidR="00C56C3A" w:rsidRDefault="00C56C3A" w:rsidP="00C56C3A">
            <w:pPr>
              <w:pStyle w:val="Odstavecseseznamem"/>
              <w:numPr>
                <w:ilvl w:val="0"/>
                <w:numId w:val="107"/>
              </w:numPr>
              <w:suppressAutoHyphens w:val="0"/>
            </w:pPr>
            <w:r>
              <w:t>Diplomová práce v kontextu zákona o vysokých školách a vnitřních předpisů Univerzity Tomáše Bati</w:t>
            </w:r>
          </w:p>
          <w:p w14:paraId="789ED7EE" w14:textId="77777777" w:rsidR="00C56C3A" w:rsidRDefault="00C56C3A" w:rsidP="00C56C3A">
            <w:pPr>
              <w:pStyle w:val="Odstavecseseznamem"/>
              <w:numPr>
                <w:ilvl w:val="0"/>
                <w:numId w:val="107"/>
              </w:numPr>
              <w:suppressAutoHyphens w:val="0"/>
            </w:pPr>
            <w:r>
              <w:t>Spolupráce s vedoucím práce</w:t>
            </w:r>
          </w:p>
          <w:p w14:paraId="00CEB376" w14:textId="77777777" w:rsidR="00C56C3A" w:rsidRDefault="00C56C3A" w:rsidP="00C56C3A">
            <w:pPr>
              <w:pStyle w:val="Odstavecseseznamem"/>
              <w:numPr>
                <w:ilvl w:val="0"/>
                <w:numId w:val="107"/>
              </w:numPr>
              <w:suppressAutoHyphens w:val="0"/>
            </w:pPr>
            <w:r>
              <w:t>Zásady práce s primární a sekundární literaturou, citační etika, plagiátorství; citační normy</w:t>
            </w:r>
          </w:p>
          <w:p w14:paraId="14C75BDC" w14:textId="77777777" w:rsidR="00C56C3A" w:rsidRDefault="00C56C3A" w:rsidP="00C56C3A">
            <w:pPr>
              <w:pStyle w:val="Odstavecseseznamem"/>
              <w:numPr>
                <w:ilvl w:val="0"/>
                <w:numId w:val="107"/>
              </w:numPr>
              <w:suppressAutoHyphens w:val="0"/>
            </w:pPr>
            <w:r>
              <w:t>Odborné knihy; odborné časopisy; elektronické zdroje; výhody a nevýhody jednotlivých zdrojů</w:t>
            </w:r>
          </w:p>
          <w:p w14:paraId="3F1BBDEC" w14:textId="77777777" w:rsidR="00C56C3A" w:rsidRDefault="00C56C3A" w:rsidP="00C56C3A">
            <w:pPr>
              <w:pStyle w:val="Odstavecseseznamem"/>
              <w:numPr>
                <w:ilvl w:val="0"/>
                <w:numId w:val="107"/>
              </w:numPr>
              <w:suppressAutoHyphens w:val="0"/>
            </w:pPr>
            <w:r>
              <w:t>Práce s fakty, verifikace informací; kauzalita</w:t>
            </w:r>
          </w:p>
          <w:p w14:paraId="2651D227" w14:textId="77777777" w:rsidR="00C56C3A" w:rsidRDefault="00C56C3A" w:rsidP="00C56C3A">
            <w:pPr>
              <w:pStyle w:val="Odstavecseseznamem"/>
              <w:numPr>
                <w:ilvl w:val="0"/>
                <w:numId w:val="107"/>
              </w:numPr>
              <w:suppressAutoHyphens w:val="0"/>
            </w:pPr>
            <w:r>
              <w:t>Argumentace – argumentační chyby, záměrné zkreslování údajů</w:t>
            </w:r>
          </w:p>
          <w:p w14:paraId="2BF7E202" w14:textId="77777777" w:rsidR="00C56C3A" w:rsidRDefault="00C56C3A" w:rsidP="00C56C3A">
            <w:pPr>
              <w:pStyle w:val="Odstavecseseznamem"/>
              <w:numPr>
                <w:ilvl w:val="0"/>
                <w:numId w:val="107"/>
              </w:numPr>
              <w:suppressAutoHyphens w:val="0"/>
            </w:pPr>
            <w:r>
              <w:t>Anotace, klíčová slova</w:t>
            </w:r>
          </w:p>
          <w:p w14:paraId="5FA63746" w14:textId="77777777" w:rsidR="00C56C3A" w:rsidRDefault="00C56C3A" w:rsidP="00C56C3A">
            <w:pPr>
              <w:pStyle w:val="Odstavecseseznamem"/>
              <w:numPr>
                <w:ilvl w:val="0"/>
                <w:numId w:val="107"/>
              </w:numPr>
              <w:suppressAutoHyphens w:val="0"/>
            </w:pPr>
            <w:r>
              <w:t>Specifika vědecké práce v jednotlivých oborech</w:t>
            </w:r>
          </w:p>
          <w:p w14:paraId="06A35C63" w14:textId="77777777" w:rsidR="00C56C3A" w:rsidRDefault="00C56C3A" w:rsidP="00C56C3A">
            <w:pPr>
              <w:pStyle w:val="Odstavecseseznamem"/>
              <w:numPr>
                <w:ilvl w:val="0"/>
                <w:numId w:val="107"/>
              </w:numPr>
              <w:suppressAutoHyphens w:val="0"/>
            </w:pPr>
            <w:r>
              <w:t>Formální aspekty kvalifikační práce (podklad pro zadání diplomové práce, práce se šablonou)</w:t>
            </w:r>
          </w:p>
          <w:p w14:paraId="441C0148" w14:textId="77777777" w:rsidR="00C56C3A" w:rsidRDefault="00C56C3A" w:rsidP="00C56C3A">
            <w:pPr>
              <w:pStyle w:val="Odstavecseseznamem"/>
              <w:numPr>
                <w:ilvl w:val="0"/>
                <w:numId w:val="107"/>
              </w:numPr>
              <w:suppressAutoHyphens w:val="0"/>
            </w:pPr>
            <w:r>
              <w:t>Příprava práce k případné publikaci</w:t>
            </w:r>
          </w:p>
          <w:p w14:paraId="0169ED4B" w14:textId="77777777" w:rsidR="00C56C3A" w:rsidRDefault="00C56C3A" w:rsidP="00C56C3A">
            <w:pPr>
              <w:pStyle w:val="Odstavecseseznamem"/>
              <w:numPr>
                <w:ilvl w:val="0"/>
                <w:numId w:val="107"/>
              </w:numPr>
              <w:suppressAutoHyphens w:val="0"/>
            </w:pPr>
            <w:r>
              <w:t>Obhajoba diplomové práce</w:t>
            </w:r>
          </w:p>
          <w:p w14:paraId="57C10A52" w14:textId="77777777" w:rsidR="00C56C3A" w:rsidRDefault="00C56C3A" w:rsidP="00C07AFA"/>
          <w:p w14:paraId="23B5CED9" w14:textId="77777777" w:rsidR="00C56C3A" w:rsidRDefault="00C56C3A" w:rsidP="00C07AFA">
            <w:r>
              <w:t>Odborné znalosti – po absolvování předmětu prokazuje student znalosti:</w:t>
            </w:r>
          </w:p>
          <w:p w14:paraId="10CD1EB8" w14:textId="77777777" w:rsidR="00C56C3A" w:rsidRDefault="00C56C3A" w:rsidP="00C56C3A">
            <w:pPr>
              <w:pStyle w:val="Odstavecseseznamem"/>
              <w:numPr>
                <w:ilvl w:val="0"/>
                <w:numId w:val="108"/>
              </w:numPr>
              <w:suppressAutoHyphens w:val="0"/>
            </w:pPr>
            <w:r>
              <w:t>chápat legislativní kontext diplomové práce</w:t>
            </w:r>
          </w:p>
          <w:p w14:paraId="2820420D" w14:textId="77777777" w:rsidR="00C56C3A" w:rsidRDefault="00C56C3A" w:rsidP="00C56C3A">
            <w:pPr>
              <w:pStyle w:val="Odstavecseseznamem"/>
              <w:numPr>
                <w:ilvl w:val="0"/>
                <w:numId w:val="108"/>
              </w:numPr>
              <w:suppressAutoHyphens w:val="0"/>
            </w:pPr>
            <w:r>
              <w:t>znát zásady citační etiky</w:t>
            </w:r>
          </w:p>
          <w:p w14:paraId="7892B1F4" w14:textId="77777777" w:rsidR="00C56C3A" w:rsidRDefault="00C56C3A" w:rsidP="00C56C3A">
            <w:pPr>
              <w:pStyle w:val="Odstavecseseznamem"/>
              <w:numPr>
                <w:ilvl w:val="0"/>
                <w:numId w:val="108"/>
              </w:numPr>
              <w:suppressAutoHyphens w:val="0"/>
            </w:pPr>
            <w:r>
              <w:t>popsat typickou strukturu odborné práce</w:t>
            </w:r>
          </w:p>
          <w:p w14:paraId="2EC1D78D" w14:textId="77777777" w:rsidR="00C56C3A" w:rsidRDefault="00C56C3A" w:rsidP="00C07AFA"/>
          <w:p w14:paraId="5D770414" w14:textId="77777777" w:rsidR="00C56C3A" w:rsidRDefault="00C56C3A" w:rsidP="00C07AFA">
            <w:r>
              <w:t>Odborné dovednosti – po absolvování předmětu prokazuje student dovednosti:</w:t>
            </w:r>
          </w:p>
          <w:p w14:paraId="39E45486" w14:textId="77777777" w:rsidR="00C56C3A" w:rsidRDefault="00C56C3A" w:rsidP="00C56C3A">
            <w:pPr>
              <w:pStyle w:val="Odstavecseseznamem"/>
              <w:numPr>
                <w:ilvl w:val="0"/>
                <w:numId w:val="109"/>
              </w:numPr>
              <w:suppressAutoHyphens w:val="0"/>
            </w:pPr>
            <w:r>
              <w:t>ve spolupráci s vedoucím vypracovat zadání diplomové práce</w:t>
            </w:r>
          </w:p>
          <w:p w14:paraId="078B69AE" w14:textId="77777777" w:rsidR="00C56C3A" w:rsidRDefault="00C56C3A" w:rsidP="00C56C3A">
            <w:pPr>
              <w:pStyle w:val="Odstavecseseznamem"/>
              <w:numPr>
                <w:ilvl w:val="0"/>
                <w:numId w:val="109"/>
              </w:numPr>
              <w:suppressAutoHyphens w:val="0"/>
            </w:pPr>
            <w:r>
              <w:t>řádně citovat použité zdroje různého typu</w:t>
            </w:r>
          </w:p>
          <w:p w14:paraId="0A61F941" w14:textId="77777777" w:rsidR="00C56C3A" w:rsidRDefault="00C56C3A" w:rsidP="00C56C3A">
            <w:pPr>
              <w:pStyle w:val="Odstavecseseznamem"/>
              <w:numPr>
                <w:ilvl w:val="0"/>
                <w:numId w:val="109"/>
              </w:numPr>
              <w:suppressAutoHyphens w:val="0"/>
            </w:pPr>
            <w:r>
              <w:t>vystavět argument</w:t>
            </w:r>
          </w:p>
          <w:p w14:paraId="6BA3D933" w14:textId="77777777" w:rsidR="00C56C3A" w:rsidRDefault="00C56C3A" w:rsidP="00C56C3A">
            <w:pPr>
              <w:pStyle w:val="Odstavecseseznamem"/>
              <w:numPr>
                <w:ilvl w:val="0"/>
                <w:numId w:val="109"/>
              </w:numPr>
              <w:suppressAutoHyphens w:val="0"/>
            </w:pPr>
            <w:r>
              <w:t>zachovávat etické standardy vědecké práce</w:t>
            </w:r>
          </w:p>
          <w:p w14:paraId="07D06846" w14:textId="77777777" w:rsidR="00C56C3A" w:rsidRDefault="00C56C3A" w:rsidP="00C56C3A">
            <w:pPr>
              <w:pStyle w:val="Odstavecseseznamem"/>
              <w:numPr>
                <w:ilvl w:val="0"/>
                <w:numId w:val="109"/>
              </w:numPr>
              <w:suppressAutoHyphens w:val="0"/>
            </w:pPr>
            <w:r>
              <w:t>používat šablonu pro diplomovou práci</w:t>
            </w:r>
          </w:p>
          <w:p w14:paraId="613D0AE3" w14:textId="77777777" w:rsidR="00C56C3A" w:rsidRDefault="00C56C3A" w:rsidP="00C07AFA"/>
        </w:tc>
      </w:tr>
      <w:tr w:rsidR="00C56C3A" w14:paraId="130DA489" w14:textId="77777777" w:rsidTr="00C9509E">
        <w:trPr>
          <w:trHeight w:val="265"/>
        </w:trPr>
        <w:tc>
          <w:tcPr>
            <w:tcW w:w="3653" w:type="dxa"/>
            <w:gridSpan w:val="2"/>
            <w:tcBorders>
              <w:top w:val="nil"/>
              <w:bottom w:val="single" w:sz="4" w:space="0" w:color="auto"/>
            </w:tcBorders>
            <w:shd w:val="clear" w:color="auto" w:fill="F7CAAC"/>
          </w:tcPr>
          <w:p w14:paraId="519288CA" w14:textId="77777777" w:rsidR="00C56C3A" w:rsidRDefault="00C56C3A" w:rsidP="00C07AFA">
            <w:r>
              <w:rPr>
                <w:b/>
              </w:rPr>
              <w:t>Studijní literatura a studijní pomůcky</w:t>
            </w:r>
          </w:p>
        </w:tc>
        <w:tc>
          <w:tcPr>
            <w:tcW w:w="6202" w:type="dxa"/>
            <w:gridSpan w:val="6"/>
            <w:tcBorders>
              <w:top w:val="nil"/>
              <w:bottom w:val="single" w:sz="4" w:space="0" w:color="auto"/>
            </w:tcBorders>
          </w:tcPr>
          <w:p w14:paraId="7D9688DE" w14:textId="77777777" w:rsidR="00C56C3A" w:rsidRDefault="00C56C3A" w:rsidP="00C07AFA"/>
        </w:tc>
      </w:tr>
      <w:tr w:rsidR="00C56C3A" w14:paraId="271CE6B8" w14:textId="77777777" w:rsidTr="00C9509E">
        <w:trPr>
          <w:trHeight w:val="20"/>
        </w:trPr>
        <w:tc>
          <w:tcPr>
            <w:tcW w:w="9855" w:type="dxa"/>
            <w:gridSpan w:val="8"/>
            <w:tcBorders>
              <w:top w:val="single" w:sz="4" w:space="0" w:color="auto"/>
              <w:bottom w:val="single" w:sz="12" w:space="0" w:color="auto"/>
            </w:tcBorders>
          </w:tcPr>
          <w:p w14:paraId="0D6DE73A" w14:textId="77777777" w:rsidR="00C56C3A" w:rsidRPr="00BD7BB3" w:rsidRDefault="00C56C3A" w:rsidP="00C07AFA">
            <w:pPr>
              <w:pStyle w:val="bb"/>
              <w:rPr>
                <w:b/>
              </w:rPr>
            </w:pPr>
            <w:r w:rsidRPr="00BD7BB3">
              <w:rPr>
                <w:b/>
              </w:rPr>
              <w:t>Základní literatura:</w:t>
            </w:r>
          </w:p>
          <w:p w14:paraId="2613255A" w14:textId="77777777" w:rsidR="00C56C3A" w:rsidRDefault="00C56C3A" w:rsidP="00C07AFA">
            <w:pPr>
              <w:pStyle w:val="bb"/>
              <w:widowControl w:val="0"/>
            </w:pPr>
            <w:r>
              <w:t xml:space="preserve">Turabian, Kate L. </w:t>
            </w:r>
            <w:r>
              <w:rPr>
                <w:i/>
                <w:iCs/>
              </w:rPr>
              <w:t>A Manual for Writers of Research Papers, Theses, and Dissertations: Chicago Style for Students and Researchers</w:t>
            </w:r>
            <w:r>
              <w:t>. 9th ed. Chicago: University of Chicago Press, 2018.</w:t>
            </w:r>
          </w:p>
          <w:p w14:paraId="478CC0B7" w14:textId="26D21BB1" w:rsidR="00C56C3A" w:rsidRDefault="00C56C3A" w:rsidP="00C07AFA">
            <w:pPr>
              <w:pStyle w:val="bb"/>
              <w:widowControl w:val="0"/>
            </w:pPr>
            <w:r>
              <w:t xml:space="preserve">Weston, Anthony. </w:t>
            </w:r>
            <w:r>
              <w:rPr>
                <w:i/>
                <w:iCs/>
              </w:rPr>
              <w:t>A Rulebook for Arguments</w:t>
            </w:r>
            <w:r>
              <w:t>. 5th ed. Indianapolis: Hackett, 2017.</w:t>
            </w:r>
          </w:p>
          <w:p w14:paraId="657D1FDA" w14:textId="53DCF190" w:rsidR="002F09C6" w:rsidRDefault="002F09C6" w:rsidP="00C07AFA">
            <w:pPr>
              <w:pStyle w:val="bb"/>
              <w:widowControl w:val="0"/>
            </w:pPr>
            <w:r>
              <w:t>Příslušné vnitřní dokumenty Univerzity Tomáše Bati ve Zlíně.</w:t>
            </w:r>
          </w:p>
          <w:p w14:paraId="7DCA1035" w14:textId="77777777" w:rsidR="00C56C3A" w:rsidRDefault="00C56C3A" w:rsidP="00C07AFA">
            <w:pPr>
              <w:pStyle w:val="bb"/>
            </w:pPr>
          </w:p>
          <w:p w14:paraId="4BDCB864" w14:textId="77777777" w:rsidR="00C56C3A" w:rsidRPr="00BD7BB3" w:rsidRDefault="00C56C3A" w:rsidP="00C07AFA">
            <w:pPr>
              <w:pStyle w:val="bb"/>
              <w:rPr>
                <w:b/>
              </w:rPr>
            </w:pPr>
            <w:r w:rsidRPr="00BD7BB3">
              <w:rPr>
                <w:b/>
              </w:rPr>
              <w:t>Doporučená literatura:</w:t>
            </w:r>
          </w:p>
          <w:p w14:paraId="67FD5091" w14:textId="77777777" w:rsidR="00C2764D" w:rsidRDefault="00C2764D" w:rsidP="00C2764D">
            <w:pPr>
              <w:pStyle w:val="bb"/>
              <w:widowControl w:val="0"/>
            </w:pPr>
            <w:r>
              <w:t xml:space="preserve">Eco, Umberto. </w:t>
            </w:r>
            <w:r>
              <w:rPr>
                <w:i/>
                <w:iCs/>
              </w:rPr>
              <w:t>Jak napsat diplomovou práci</w:t>
            </w:r>
            <w:r>
              <w:t>. Olomouc: Votobia, 1997.</w:t>
            </w:r>
          </w:p>
          <w:p w14:paraId="6D9AA6F9" w14:textId="77777777" w:rsidR="00C56C3A" w:rsidRPr="002B4B29" w:rsidRDefault="00C56C3A" w:rsidP="00C07AFA">
            <w:pPr>
              <w:pStyle w:val="bb"/>
              <w:widowControl w:val="0"/>
            </w:pPr>
            <w:r>
              <w:t xml:space="preserve">Voelkel, Svenja – Kretzschmar, Franziska. </w:t>
            </w:r>
            <w:r>
              <w:rPr>
                <w:i/>
              </w:rPr>
              <w:t>Introducing Linguistic Research</w:t>
            </w:r>
            <w:r>
              <w:t>. Cambridge: Cambridge University Press, 2021.</w:t>
            </w:r>
          </w:p>
          <w:p w14:paraId="610485B5" w14:textId="77777777" w:rsidR="00C56C3A" w:rsidRDefault="00C56C3A" w:rsidP="00C07AFA">
            <w:pPr>
              <w:pStyle w:val="bb"/>
              <w:widowControl w:val="0"/>
            </w:pPr>
            <w:r>
              <w:t xml:space="preserve">University of Chicago Press. </w:t>
            </w:r>
            <w:r>
              <w:rPr>
                <w:i/>
                <w:iCs/>
              </w:rPr>
              <w:t>The Chicago Manual of Style</w:t>
            </w:r>
            <w:r>
              <w:t>. 17th ed. Chicago: University of Chicago Press, 2017.</w:t>
            </w:r>
          </w:p>
          <w:p w14:paraId="058A5649" w14:textId="77777777" w:rsidR="00C56C3A" w:rsidRPr="00666A07" w:rsidRDefault="00C56C3A" w:rsidP="00C07AFA"/>
        </w:tc>
      </w:tr>
      <w:tr w:rsidR="00C56C3A" w14:paraId="19F05034" w14:textId="77777777" w:rsidTr="00C9509E">
        <w:trPr>
          <w:trHeight w:val="20"/>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CBDD2A" w14:textId="77777777" w:rsidR="00C56C3A" w:rsidRDefault="00C56C3A" w:rsidP="00C07AFA">
            <w:pPr>
              <w:jc w:val="center"/>
              <w:rPr>
                <w:b/>
              </w:rPr>
            </w:pPr>
            <w:r>
              <w:rPr>
                <w:b/>
              </w:rPr>
              <w:t>Informace ke kombinované nebo distanční formě</w:t>
            </w:r>
          </w:p>
        </w:tc>
      </w:tr>
      <w:tr w:rsidR="00C56C3A" w14:paraId="5CDA93F4" w14:textId="77777777" w:rsidTr="00C07AFA">
        <w:tc>
          <w:tcPr>
            <w:tcW w:w="4787" w:type="dxa"/>
            <w:gridSpan w:val="3"/>
            <w:tcBorders>
              <w:top w:val="single" w:sz="2" w:space="0" w:color="auto"/>
            </w:tcBorders>
            <w:shd w:val="clear" w:color="auto" w:fill="F7CAAC"/>
          </w:tcPr>
          <w:p w14:paraId="33419A5B" w14:textId="77777777" w:rsidR="00C56C3A" w:rsidRDefault="00C56C3A" w:rsidP="00C07AFA">
            <w:r>
              <w:rPr>
                <w:b/>
              </w:rPr>
              <w:t>Rozsah konzultací (soustředění)</w:t>
            </w:r>
          </w:p>
        </w:tc>
        <w:tc>
          <w:tcPr>
            <w:tcW w:w="889" w:type="dxa"/>
            <w:tcBorders>
              <w:top w:val="single" w:sz="2" w:space="0" w:color="auto"/>
            </w:tcBorders>
          </w:tcPr>
          <w:p w14:paraId="76CB6920" w14:textId="77777777" w:rsidR="00C56C3A" w:rsidRDefault="00C56C3A" w:rsidP="00C07AFA"/>
        </w:tc>
        <w:tc>
          <w:tcPr>
            <w:tcW w:w="4179" w:type="dxa"/>
            <w:gridSpan w:val="4"/>
            <w:tcBorders>
              <w:top w:val="single" w:sz="2" w:space="0" w:color="auto"/>
            </w:tcBorders>
            <w:shd w:val="clear" w:color="auto" w:fill="F7CAAC"/>
          </w:tcPr>
          <w:p w14:paraId="748CE92F" w14:textId="77777777" w:rsidR="00C56C3A" w:rsidRDefault="00C56C3A" w:rsidP="00C07AFA">
            <w:pPr>
              <w:rPr>
                <w:b/>
              </w:rPr>
            </w:pPr>
            <w:r>
              <w:rPr>
                <w:b/>
              </w:rPr>
              <w:t xml:space="preserve">hodin </w:t>
            </w:r>
          </w:p>
        </w:tc>
      </w:tr>
      <w:tr w:rsidR="00C56C3A" w14:paraId="45B0E4D2" w14:textId="77777777" w:rsidTr="00C07AFA">
        <w:tc>
          <w:tcPr>
            <w:tcW w:w="9855" w:type="dxa"/>
            <w:gridSpan w:val="8"/>
            <w:shd w:val="clear" w:color="auto" w:fill="F7CAAC"/>
          </w:tcPr>
          <w:p w14:paraId="486AD66D" w14:textId="77777777" w:rsidR="00C56C3A" w:rsidRDefault="00C56C3A" w:rsidP="00C07AFA">
            <w:pPr>
              <w:rPr>
                <w:b/>
              </w:rPr>
            </w:pPr>
            <w:r>
              <w:rPr>
                <w:b/>
              </w:rPr>
              <w:t>Informace o způsobu kontaktu s vyučujícím</w:t>
            </w:r>
          </w:p>
        </w:tc>
      </w:tr>
      <w:tr w:rsidR="00C56C3A" w14:paraId="79F91862" w14:textId="77777777" w:rsidTr="00C07AFA">
        <w:trPr>
          <w:trHeight w:val="20"/>
        </w:trPr>
        <w:tc>
          <w:tcPr>
            <w:tcW w:w="9855" w:type="dxa"/>
            <w:gridSpan w:val="8"/>
          </w:tcPr>
          <w:p w14:paraId="2E47223C" w14:textId="77777777" w:rsidR="00C56C3A" w:rsidRDefault="00C56C3A" w:rsidP="00C07AFA"/>
        </w:tc>
      </w:tr>
    </w:tbl>
    <w:p w14:paraId="64295778" w14:textId="77777777" w:rsidR="00C56C3A" w:rsidRDefault="00C56C3A" w:rsidP="00C56C3A"/>
    <w:p w14:paraId="210D77C7"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B7C34A2" w14:textId="77777777" w:rsidTr="00C07AFA">
        <w:tc>
          <w:tcPr>
            <w:tcW w:w="9855" w:type="dxa"/>
            <w:gridSpan w:val="8"/>
            <w:tcBorders>
              <w:bottom w:val="double" w:sz="4" w:space="0" w:color="auto"/>
            </w:tcBorders>
            <w:shd w:val="clear" w:color="auto" w:fill="BDD6EE"/>
          </w:tcPr>
          <w:p w14:paraId="1DFAD9A4" w14:textId="77777777" w:rsidR="00C56C3A" w:rsidRDefault="00C56C3A" w:rsidP="00C07AFA">
            <w:pPr>
              <w:rPr>
                <w:b/>
                <w:sz w:val="28"/>
              </w:rPr>
            </w:pPr>
            <w:r>
              <w:br w:type="page"/>
            </w:r>
            <w:r>
              <w:rPr>
                <w:b/>
                <w:sz w:val="28"/>
              </w:rPr>
              <w:t>B-III – Charakteristika studijního předmětu</w:t>
            </w:r>
          </w:p>
        </w:tc>
      </w:tr>
      <w:tr w:rsidR="00C56C3A" w14:paraId="76D57A61" w14:textId="77777777" w:rsidTr="00C07AFA">
        <w:tc>
          <w:tcPr>
            <w:tcW w:w="3086" w:type="dxa"/>
            <w:tcBorders>
              <w:top w:val="double" w:sz="4" w:space="0" w:color="auto"/>
            </w:tcBorders>
            <w:shd w:val="clear" w:color="auto" w:fill="F7CAAC"/>
          </w:tcPr>
          <w:p w14:paraId="26FBEC57"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29A69601" w14:textId="77777777" w:rsidR="00C56C3A" w:rsidRDefault="00C56C3A" w:rsidP="00C07AFA">
            <w:r>
              <w:t>Teze diplomové práce</w:t>
            </w:r>
          </w:p>
        </w:tc>
      </w:tr>
      <w:tr w:rsidR="00C56C3A" w14:paraId="2A3E40E2" w14:textId="77777777" w:rsidTr="00C07AFA">
        <w:tc>
          <w:tcPr>
            <w:tcW w:w="3086" w:type="dxa"/>
            <w:shd w:val="clear" w:color="auto" w:fill="F7CAAC"/>
          </w:tcPr>
          <w:p w14:paraId="76C4C928" w14:textId="77777777" w:rsidR="00C56C3A" w:rsidRDefault="00C56C3A" w:rsidP="00C07AFA">
            <w:pPr>
              <w:rPr>
                <w:b/>
              </w:rPr>
            </w:pPr>
            <w:r>
              <w:rPr>
                <w:b/>
              </w:rPr>
              <w:t>Typ předmětu</w:t>
            </w:r>
          </w:p>
        </w:tc>
        <w:tc>
          <w:tcPr>
            <w:tcW w:w="3406" w:type="dxa"/>
            <w:gridSpan w:val="4"/>
          </w:tcPr>
          <w:p w14:paraId="7665EF5A" w14:textId="50A88FC5" w:rsidR="00C56C3A" w:rsidRDefault="00620367" w:rsidP="00C07AFA">
            <w:r>
              <w:t>pp</w:t>
            </w:r>
          </w:p>
        </w:tc>
        <w:tc>
          <w:tcPr>
            <w:tcW w:w="2695" w:type="dxa"/>
            <w:gridSpan w:val="2"/>
            <w:shd w:val="clear" w:color="auto" w:fill="F7CAAC"/>
          </w:tcPr>
          <w:p w14:paraId="3F9C3838" w14:textId="77777777" w:rsidR="00C56C3A" w:rsidRDefault="00C56C3A" w:rsidP="00C07AFA">
            <w:r>
              <w:rPr>
                <w:b/>
              </w:rPr>
              <w:t>doporučený ročník / semestr</w:t>
            </w:r>
          </w:p>
        </w:tc>
        <w:tc>
          <w:tcPr>
            <w:tcW w:w="668" w:type="dxa"/>
          </w:tcPr>
          <w:p w14:paraId="6725A52B" w14:textId="77777777" w:rsidR="00C56C3A" w:rsidRDefault="00C56C3A" w:rsidP="00C07AFA">
            <w:r>
              <w:t>2/L</w:t>
            </w:r>
          </w:p>
        </w:tc>
      </w:tr>
      <w:tr w:rsidR="00C56C3A" w14:paraId="7350678C" w14:textId="77777777" w:rsidTr="00C07AFA">
        <w:tc>
          <w:tcPr>
            <w:tcW w:w="3086" w:type="dxa"/>
            <w:shd w:val="clear" w:color="auto" w:fill="F7CAAC"/>
          </w:tcPr>
          <w:p w14:paraId="314BE4E9" w14:textId="77777777" w:rsidR="00C56C3A" w:rsidRDefault="00C56C3A" w:rsidP="00C07AFA">
            <w:pPr>
              <w:rPr>
                <w:b/>
              </w:rPr>
            </w:pPr>
            <w:r>
              <w:rPr>
                <w:b/>
              </w:rPr>
              <w:t>Rozsah studijního předmětu</w:t>
            </w:r>
          </w:p>
        </w:tc>
        <w:tc>
          <w:tcPr>
            <w:tcW w:w="1701" w:type="dxa"/>
            <w:gridSpan w:val="2"/>
          </w:tcPr>
          <w:p w14:paraId="47998B12" w14:textId="77777777" w:rsidR="00C56C3A" w:rsidRPr="00FD73A1" w:rsidRDefault="00C56C3A" w:rsidP="00C07AFA">
            <w:pPr>
              <w:rPr>
                <w:i/>
              </w:rPr>
            </w:pPr>
            <w:r w:rsidRPr="00FD73A1">
              <w:rPr>
                <w:i/>
              </w:rPr>
              <w:t>konzultace</w:t>
            </w:r>
          </w:p>
        </w:tc>
        <w:tc>
          <w:tcPr>
            <w:tcW w:w="889" w:type="dxa"/>
            <w:shd w:val="clear" w:color="auto" w:fill="F7CAAC"/>
          </w:tcPr>
          <w:p w14:paraId="687915DE" w14:textId="77777777" w:rsidR="00C56C3A" w:rsidRDefault="00C56C3A" w:rsidP="00C07AFA">
            <w:pPr>
              <w:rPr>
                <w:b/>
              </w:rPr>
            </w:pPr>
            <w:r>
              <w:rPr>
                <w:b/>
              </w:rPr>
              <w:t xml:space="preserve">hod. </w:t>
            </w:r>
          </w:p>
        </w:tc>
        <w:tc>
          <w:tcPr>
            <w:tcW w:w="816" w:type="dxa"/>
          </w:tcPr>
          <w:p w14:paraId="0848C7CF" w14:textId="77777777" w:rsidR="00C56C3A" w:rsidRDefault="00C56C3A" w:rsidP="00C07AFA"/>
        </w:tc>
        <w:tc>
          <w:tcPr>
            <w:tcW w:w="2156" w:type="dxa"/>
            <w:shd w:val="clear" w:color="auto" w:fill="F7CAAC"/>
          </w:tcPr>
          <w:p w14:paraId="6B2601B9" w14:textId="77777777" w:rsidR="00C56C3A" w:rsidRDefault="00C56C3A" w:rsidP="00C07AFA">
            <w:pPr>
              <w:rPr>
                <w:b/>
              </w:rPr>
            </w:pPr>
            <w:r>
              <w:rPr>
                <w:b/>
              </w:rPr>
              <w:t>kreditů</w:t>
            </w:r>
          </w:p>
        </w:tc>
        <w:tc>
          <w:tcPr>
            <w:tcW w:w="1207" w:type="dxa"/>
            <w:gridSpan w:val="2"/>
          </w:tcPr>
          <w:p w14:paraId="2C1D18E2" w14:textId="77777777" w:rsidR="00C56C3A" w:rsidRDefault="00C56C3A" w:rsidP="00C07AFA">
            <w:r>
              <w:t>24</w:t>
            </w:r>
          </w:p>
        </w:tc>
      </w:tr>
      <w:tr w:rsidR="00C56C3A" w14:paraId="0C795C6B" w14:textId="77777777" w:rsidTr="00C07AFA">
        <w:tc>
          <w:tcPr>
            <w:tcW w:w="3086" w:type="dxa"/>
            <w:shd w:val="clear" w:color="auto" w:fill="F7CAAC"/>
          </w:tcPr>
          <w:p w14:paraId="6EA150B4" w14:textId="77777777" w:rsidR="00C56C3A" w:rsidRDefault="00C56C3A" w:rsidP="00C07AFA">
            <w:pPr>
              <w:rPr>
                <w:b/>
                <w:sz w:val="22"/>
              </w:rPr>
            </w:pPr>
            <w:r>
              <w:rPr>
                <w:b/>
              </w:rPr>
              <w:t>Prerekvizity, korekvizity, ekvivalence</w:t>
            </w:r>
          </w:p>
        </w:tc>
        <w:tc>
          <w:tcPr>
            <w:tcW w:w="6769" w:type="dxa"/>
            <w:gridSpan w:val="7"/>
          </w:tcPr>
          <w:p w14:paraId="3DA20A7E" w14:textId="77777777" w:rsidR="00C56C3A" w:rsidRDefault="00C56C3A" w:rsidP="00C07AFA"/>
        </w:tc>
      </w:tr>
      <w:tr w:rsidR="00C56C3A" w14:paraId="01C8BCDA" w14:textId="77777777" w:rsidTr="00C07AFA">
        <w:tc>
          <w:tcPr>
            <w:tcW w:w="3086" w:type="dxa"/>
            <w:shd w:val="clear" w:color="auto" w:fill="F7CAAC"/>
          </w:tcPr>
          <w:p w14:paraId="26DB23C7" w14:textId="77777777" w:rsidR="00C56C3A" w:rsidRDefault="00C56C3A" w:rsidP="00C07AFA">
            <w:pPr>
              <w:rPr>
                <w:b/>
              </w:rPr>
            </w:pPr>
            <w:r>
              <w:rPr>
                <w:b/>
              </w:rPr>
              <w:t>Způsob ověření studijních výsledků</w:t>
            </w:r>
          </w:p>
        </w:tc>
        <w:tc>
          <w:tcPr>
            <w:tcW w:w="3406" w:type="dxa"/>
            <w:gridSpan w:val="4"/>
          </w:tcPr>
          <w:p w14:paraId="3FF857E5" w14:textId="77777777" w:rsidR="00C56C3A" w:rsidRDefault="00C56C3A" w:rsidP="00C07AFA">
            <w:r>
              <w:t>Z</w:t>
            </w:r>
          </w:p>
        </w:tc>
        <w:tc>
          <w:tcPr>
            <w:tcW w:w="2156" w:type="dxa"/>
            <w:shd w:val="clear" w:color="auto" w:fill="F7CAAC"/>
          </w:tcPr>
          <w:p w14:paraId="3550B46C" w14:textId="77777777" w:rsidR="00C56C3A" w:rsidRDefault="00C56C3A" w:rsidP="00C07AFA">
            <w:pPr>
              <w:rPr>
                <w:b/>
              </w:rPr>
            </w:pPr>
            <w:r>
              <w:rPr>
                <w:b/>
              </w:rPr>
              <w:t>Forma výuky</w:t>
            </w:r>
          </w:p>
        </w:tc>
        <w:tc>
          <w:tcPr>
            <w:tcW w:w="1207" w:type="dxa"/>
            <w:gridSpan w:val="2"/>
          </w:tcPr>
          <w:p w14:paraId="742670F8" w14:textId="77777777" w:rsidR="00C56C3A" w:rsidRDefault="00C56C3A" w:rsidP="00C07AFA">
            <w:r>
              <w:t>konzultace</w:t>
            </w:r>
          </w:p>
        </w:tc>
      </w:tr>
      <w:tr w:rsidR="00C56C3A" w14:paraId="4933610D" w14:textId="77777777" w:rsidTr="00C07AFA">
        <w:tc>
          <w:tcPr>
            <w:tcW w:w="3086" w:type="dxa"/>
            <w:shd w:val="clear" w:color="auto" w:fill="F7CAAC"/>
          </w:tcPr>
          <w:p w14:paraId="0D01BA42"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16533F43" w14:textId="77777777" w:rsidR="00C56C3A" w:rsidRDefault="00C56C3A" w:rsidP="00C07AFA">
            <w:pPr>
              <w:rPr>
                <w:b/>
              </w:rPr>
            </w:pPr>
            <w:r>
              <w:rPr>
                <w:b/>
              </w:rPr>
              <w:t>Požadavky k zápočtu:</w:t>
            </w:r>
          </w:p>
          <w:p w14:paraId="12AEAA2D" w14:textId="77777777" w:rsidR="00C56C3A" w:rsidRDefault="00C56C3A" w:rsidP="00C07AFA">
            <w:pPr>
              <w:widowControl w:val="0"/>
            </w:pPr>
            <w:r>
              <w:t>Pravidelné konzultace s vedoucím ve všech fázích psaní diplomové práce</w:t>
            </w:r>
          </w:p>
          <w:p w14:paraId="51C33775" w14:textId="77777777" w:rsidR="00C56C3A" w:rsidRDefault="00C56C3A" w:rsidP="00C07AFA">
            <w:r>
              <w:t>Odevzdání práce dle instrukcí vedoucího ve stavu hrubého textu</w:t>
            </w:r>
          </w:p>
        </w:tc>
      </w:tr>
      <w:tr w:rsidR="00C56C3A" w14:paraId="6A59B87D" w14:textId="77777777" w:rsidTr="00C07AFA">
        <w:trPr>
          <w:trHeight w:val="20"/>
        </w:trPr>
        <w:tc>
          <w:tcPr>
            <w:tcW w:w="9855" w:type="dxa"/>
            <w:gridSpan w:val="8"/>
            <w:tcBorders>
              <w:top w:val="nil"/>
            </w:tcBorders>
          </w:tcPr>
          <w:p w14:paraId="531F1447" w14:textId="77777777" w:rsidR="00C56C3A" w:rsidRDefault="00C56C3A" w:rsidP="00C07AFA"/>
        </w:tc>
      </w:tr>
      <w:tr w:rsidR="00C56C3A" w14:paraId="275C5B07" w14:textId="77777777" w:rsidTr="00C07AFA">
        <w:trPr>
          <w:trHeight w:val="197"/>
        </w:trPr>
        <w:tc>
          <w:tcPr>
            <w:tcW w:w="3086" w:type="dxa"/>
            <w:tcBorders>
              <w:top w:val="nil"/>
            </w:tcBorders>
            <w:shd w:val="clear" w:color="auto" w:fill="F7CAAC"/>
          </w:tcPr>
          <w:p w14:paraId="0F07854E" w14:textId="77777777" w:rsidR="00C56C3A" w:rsidRDefault="00C56C3A" w:rsidP="00C07AFA">
            <w:pPr>
              <w:rPr>
                <w:b/>
              </w:rPr>
            </w:pPr>
            <w:r>
              <w:rPr>
                <w:b/>
              </w:rPr>
              <w:t>Garant předmětu</w:t>
            </w:r>
          </w:p>
        </w:tc>
        <w:tc>
          <w:tcPr>
            <w:tcW w:w="6769" w:type="dxa"/>
            <w:gridSpan w:val="7"/>
            <w:tcBorders>
              <w:top w:val="nil"/>
            </w:tcBorders>
          </w:tcPr>
          <w:p w14:paraId="2E91B869" w14:textId="77777777" w:rsidR="00C56C3A" w:rsidRDefault="00C56C3A" w:rsidP="00C07AFA">
            <w:r>
              <w:t>doc. Mgr. Roman Trušník, Ph.D.</w:t>
            </w:r>
          </w:p>
        </w:tc>
      </w:tr>
      <w:tr w:rsidR="00C56C3A" w14:paraId="0530FE3A" w14:textId="77777777" w:rsidTr="00C07AFA">
        <w:trPr>
          <w:trHeight w:val="243"/>
        </w:trPr>
        <w:tc>
          <w:tcPr>
            <w:tcW w:w="3086" w:type="dxa"/>
            <w:tcBorders>
              <w:top w:val="nil"/>
            </w:tcBorders>
            <w:shd w:val="clear" w:color="auto" w:fill="F7CAAC"/>
          </w:tcPr>
          <w:p w14:paraId="1D1CEEF1" w14:textId="77777777" w:rsidR="00C56C3A" w:rsidRDefault="00C56C3A" w:rsidP="00C07AFA">
            <w:pPr>
              <w:rPr>
                <w:b/>
              </w:rPr>
            </w:pPr>
            <w:r>
              <w:rPr>
                <w:b/>
              </w:rPr>
              <w:t>Zapojení garanta do výuky předmětu</w:t>
            </w:r>
          </w:p>
        </w:tc>
        <w:tc>
          <w:tcPr>
            <w:tcW w:w="6769" w:type="dxa"/>
            <w:gridSpan w:val="7"/>
            <w:tcBorders>
              <w:top w:val="nil"/>
            </w:tcBorders>
          </w:tcPr>
          <w:p w14:paraId="7A074D64" w14:textId="77777777" w:rsidR="00C56C3A" w:rsidRDefault="00C56C3A" w:rsidP="00C07AFA"/>
        </w:tc>
      </w:tr>
      <w:tr w:rsidR="00C56C3A" w14:paraId="5BE708AB" w14:textId="77777777" w:rsidTr="00C07AFA">
        <w:tc>
          <w:tcPr>
            <w:tcW w:w="3086" w:type="dxa"/>
            <w:shd w:val="clear" w:color="auto" w:fill="F7CAAC"/>
          </w:tcPr>
          <w:p w14:paraId="4395A527" w14:textId="77777777" w:rsidR="00C56C3A" w:rsidRDefault="00C56C3A" w:rsidP="00C07AFA">
            <w:pPr>
              <w:rPr>
                <w:b/>
              </w:rPr>
            </w:pPr>
            <w:r>
              <w:rPr>
                <w:b/>
              </w:rPr>
              <w:t>Vyučující</w:t>
            </w:r>
          </w:p>
        </w:tc>
        <w:tc>
          <w:tcPr>
            <w:tcW w:w="6769" w:type="dxa"/>
            <w:gridSpan w:val="7"/>
            <w:tcBorders>
              <w:bottom w:val="nil"/>
            </w:tcBorders>
          </w:tcPr>
          <w:p w14:paraId="5EED97D7" w14:textId="77777777" w:rsidR="00C56C3A" w:rsidRPr="00D20373" w:rsidRDefault="00C56C3A" w:rsidP="00C07AFA">
            <w:pPr>
              <w:rPr>
                <w:i/>
              </w:rPr>
            </w:pPr>
            <w:r w:rsidRPr="00D20373">
              <w:rPr>
                <w:i/>
              </w:rPr>
              <w:t>vedoucí diplomové práce</w:t>
            </w:r>
          </w:p>
        </w:tc>
      </w:tr>
      <w:tr w:rsidR="00C56C3A" w14:paraId="5F664C6D" w14:textId="77777777" w:rsidTr="00C07AFA">
        <w:trPr>
          <w:trHeight w:val="20"/>
        </w:trPr>
        <w:tc>
          <w:tcPr>
            <w:tcW w:w="9855" w:type="dxa"/>
            <w:gridSpan w:val="8"/>
            <w:tcBorders>
              <w:top w:val="nil"/>
            </w:tcBorders>
          </w:tcPr>
          <w:p w14:paraId="494461BC" w14:textId="77777777" w:rsidR="00C56C3A" w:rsidRDefault="00C56C3A" w:rsidP="00C07AFA"/>
        </w:tc>
      </w:tr>
      <w:tr w:rsidR="00C56C3A" w14:paraId="2A6FBC81" w14:textId="77777777" w:rsidTr="00C07AFA">
        <w:tc>
          <w:tcPr>
            <w:tcW w:w="3086" w:type="dxa"/>
            <w:shd w:val="clear" w:color="auto" w:fill="F7CAAC"/>
          </w:tcPr>
          <w:p w14:paraId="728ED759" w14:textId="77777777" w:rsidR="00C56C3A" w:rsidRDefault="00C56C3A" w:rsidP="00C07AFA">
            <w:pPr>
              <w:rPr>
                <w:b/>
              </w:rPr>
            </w:pPr>
            <w:r>
              <w:rPr>
                <w:b/>
              </w:rPr>
              <w:t>Stručná anotace předmětu</w:t>
            </w:r>
          </w:p>
        </w:tc>
        <w:tc>
          <w:tcPr>
            <w:tcW w:w="6769" w:type="dxa"/>
            <w:gridSpan w:val="7"/>
            <w:tcBorders>
              <w:bottom w:val="nil"/>
            </w:tcBorders>
          </w:tcPr>
          <w:p w14:paraId="6CE864CB" w14:textId="77777777" w:rsidR="00C56C3A" w:rsidRDefault="00C56C3A" w:rsidP="00C07AFA"/>
        </w:tc>
      </w:tr>
      <w:tr w:rsidR="00C56C3A" w14:paraId="4CF18291" w14:textId="77777777" w:rsidTr="00C07AFA">
        <w:trPr>
          <w:trHeight w:val="3938"/>
        </w:trPr>
        <w:tc>
          <w:tcPr>
            <w:tcW w:w="9855" w:type="dxa"/>
            <w:gridSpan w:val="8"/>
            <w:tcBorders>
              <w:top w:val="nil"/>
              <w:bottom w:val="single" w:sz="12" w:space="0" w:color="auto"/>
            </w:tcBorders>
          </w:tcPr>
          <w:p w14:paraId="1B9F64FA" w14:textId="77777777" w:rsidR="00C56C3A" w:rsidRDefault="00C56C3A" w:rsidP="00C07AFA">
            <w:r w:rsidRPr="00FD73A1">
              <w:t xml:space="preserve">Cílem předmětu je zajistit kvalitní spolupráci studenta s vedoucím při tvorbě </w:t>
            </w:r>
            <w:r>
              <w:t>diplomové</w:t>
            </w:r>
            <w:r w:rsidRPr="00FD73A1">
              <w:t xml:space="preserve"> práce tak, aby student odevzdal včas akceptovatelnou práci. Předmět se opírá zejména o konzultace studenta s vedoucím a klade důraz na plnění zadaných úkolů z hlediska kvality a času, na samostatný přístup autora </w:t>
            </w:r>
            <w:r>
              <w:t>diplomové</w:t>
            </w:r>
            <w:r w:rsidRPr="00FD73A1">
              <w:t xml:space="preserve"> práce při zpracování podnětů od vedoucího a z odborné literatury a na svědomitý přístup při plnění organizačních a administrativních povinností (včasné odevzdání podkladů, vyzvednutí zadání apod.). </w:t>
            </w:r>
          </w:p>
        </w:tc>
      </w:tr>
      <w:tr w:rsidR="00C56C3A" w14:paraId="6631EEA4" w14:textId="77777777" w:rsidTr="00C07AFA">
        <w:trPr>
          <w:trHeight w:val="265"/>
        </w:trPr>
        <w:tc>
          <w:tcPr>
            <w:tcW w:w="3653" w:type="dxa"/>
            <w:gridSpan w:val="2"/>
            <w:tcBorders>
              <w:top w:val="nil"/>
            </w:tcBorders>
            <w:shd w:val="clear" w:color="auto" w:fill="F7CAAC"/>
          </w:tcPr>
          <w:p w14:paraId="682AD3E8" w14:textId="77777777" w:rsidR="00C56C3A" w:rsidRDefault="00C56C3A" w:rsidP="00C07AFA">
            <w:r>
              <w:rPr>
                <w:b/>
              </w:rPr>
              <w:t>Studijní literatura a studijní pomůcky</w:t>
            </w:r>
          </w:p>
        </w:tc>
        <w:tc>
          <w:tcPr>
            <w:tcW w:w="6202" w:type="dxa"/>
            <w:gridSpan w:val="6"/>
            <w:tcBorders>
              <w:top w:val="nil"/>
              <w:bottom w:val="nil"/>
            </w:tcBorders>
          </w:tcPr>
          <w:p w14:paraId="4E106650" w14:textId="77777777" w:rsidR="00C56C3A" w:rsidRDefault="00C56C3A" w:rsidP="00C07AFA"/>
        </w:tc>
      </w:tr>
      <w:tr w:rsidR="00C56C3A" w14:paraId="341A9708" w14:textId="77777777" w:rsidTr="00C07AFA">
        <w:trPr>
          <w:trHeight w:val="1497"/>
        </w:trPr>
        <w:tc>
          <w:tcPr>
            <w:tcW w:w="9855" w:type="dxa"/>
            <w:gridSpan w:val="8"/>
            <w:tcBorders>
              <w:top w:val="nil"/>
            </w:tcBorders>
          </w:tcPr>
          <w:p w14:paraId="249CF2C8" w14:textId="77777777" w:rsidR="00C56C3A" w:rsidRPr="008333D2" w:rsidRDefault="00C56C3A" w:rsidP="00C07AFA">
            <w:pPr>
              <w:rPr>
                <w:i/>
              </w:rPr>
            </w:pPr>
            <w:r w:rsidRPr="008333D2">
              <w:rPr>
                <w:i/>
              </w:rPr>
              <w:t>Dle zadání diplomové práce.</w:t>
            </w:r>
          </w:p>
        </w:tc>
      </w:tr>
      <w:tr w:rsidR="00C56C3A" w14:paraId="38367E42"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B20E678" w14:textId="77777777" w:rsidR="00C56C3A" w:rsidRDefault="00C56C3A" w:rsidP="00C07AFA">
            <w:pPr>
              <w:jc w:val="center"/>
              <w:rPr>
                <w:b/>
              </w:rPr>
            </w:pPr>
            <w:r>
              <w:rPr>
                <w:b/>
              </w:rPr>
              <w:t>Informace ke kombinované nebo distanční formě</w:t>
            </w:r>
          </w:p>
        </w:tc>
      </w:tr>
      <w:tr w:rsidR="00C56C3A" w14:paraId="3C56A39F" w14:textId="77777777" w:rsidTr="00C07AFA">
        <w:tc>
          <w:tcPr>
            <w:tcW w:w="4787" w:type="dxa"/>
            <w:gridSpan w:val="3"/>
            <w:tcBorders>
              <w:top w:val="single" w:sz="2" w:space="0" w:color="auto"/>
            </w:tcBorders>
            <w:shd w:val="clear" w:color="auto" w:fill="F7CAAC"/>
          </w:tcPr>
          <w:p w14:paraId="1D967CC6" w14:textId="77777777" w:rsidR="00C56C3A" w:rsidRDefault="00C56C3A" w:rsidP="00C07AFA">
            <w:r>
              <w:rPr>
                <w:b/>
              </w:rPr>
              <w:t>Rozsah konzultací (soustředění)</w:t>
            </w:r>
          </w:p>
        </w:tc>
        <w:tc>
          <w:tcPr>
            <w:tcW w:w="889" w:type="dxa"/>
            <w:tcBorders>
              <w:top w:val="single" w:sz="2" w:space="0" w:color="auto"/>
            </w:tcBorders>
          </w:tcPr>
          <w:p w14:paraId="313D86C1" w14:textId="77777777" w:rsidR="00C56C3A" w:rsidRDefault="00C56C3A" w:rsidP="00C07AFA"/>
        </w:tc>
        <w:tc>
          <w:tcPr>
            <w:tcW w:w="4179" w:type="dxa"/>
            <w:gridSpan w:val="4"/>
            <w:tcBorders>
              <w:top w:val="single" w:sz="2" w:space="0" w:color="auto"/>
            </w:tcBorders>
            <w:shd w:val="clear" w:color="auto" w:fill="F7CAAC"/>
          </w:tcPr>
          <w:p w14:paraId="20677740" w14:textId="77777777" w:rsidR="00C56C3A" w:rsidRDefault="00C56C3A" w:rsidP="00C07AFA">
            <w:pPr>
              <w:rPr>
                <w:b/>
              </w:rPr>
            </w:pPr>
            <w:r>
              <w:rPr>
                <w:b/>
              </w:rPr>
              <w:t xml:space="preserve">hodin </w:t>
            </w:r>
          </w:p>
        </w:tc>
      </w:tr>
      <w:tr w:rsidR="00C56C3A" w14:paraId="5E02E849" w14:textId="77777777" w:rsidTr="00C07AFA">
        <w:tc>
          <w:tcPr>
            <w:tcW w:w="9855" w:type="dxa"/>
            <w:gridSpan w:val="8"/>
            <w:shd w:val="clear" w:color="auto" w:fill="F7CAAC"/>
          </w:tcPr>
          <w:p w14:paraId="62CFEEA4" w14:textId="77777777" w:rsidR="00C56C3A" w:rsidRDefault="00C56C3A" w:rsidP="00C07AFA">
            <w:pPr>
              <w:rPr>
                <w:b/>
              </w:rPr>
            </w:pPr>
            <w:r>
              <w:rPr>
                <w:b/>
              </w:rPr>
              <w:t>Informace o způsobu kontaktu s vyučujícím</w:t>
            </w:r>
          </w:p>
        </w:tc>
      </w:tr>
      <w:tr w:rsidR="00C56C3A" w14:paraId="0BB4FDC8" w14:textId="77777777" w:rsidTr="00C07AFA">
        <w:trPr>
          <w:trHeight w:val="20"/>
        </w:trPr>
        <w:tc>
          <w:tcPr>
            <w:tcW w:w="9855" w:type="dxa"/>
            <w:gridSpan w:val="8"/>
          </w:tcPr>
          <w:p w14:paraId="30962923" w14:textId="77777777" w:rsidR="00C56C3A" w:rsidRDefault="00C56C3A" w:rsidP="00C07AFA"/>
        </w:tc>
      </w:tr>
    </w:tbl>
    <w:p w14:paraId="3978A1DF" w14:textId="77777777" w:rsidR="00C56C3A" w:rsidRDefault="00C56C3A" w:rsidP="00C56C3A"/>
    <w:p w14:paraId="63E6B509" w14:textId="77777777" w:rsidR="00C56C3A" w:rsidRDefault="00C56C3A" w:rsidP="00C56C3A"/>
    <w:p w14:paraId="24BC0FF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BD5C22F" w14:textId="77777777" w:rsidTr="00C07AFA">
        <w:tc>
          <w:tcPr>
            <w:tcW w:w="9855" w:type="dxa"/>
            <w:gridSpan w:val="7"/>
            <w:tcBorders>
              <w:bottom w:val="double" w:sz="4" w:space="0" w:color="auto"/>
            </w:tcBorders>
            <w:shd w:val="clear" w:color="auto" w:fill="BDD6EE"/>
          </w:tcPr>
          <w:p w14:paraId="5DBDF7BC" w14:textId="77777777" w:rsidR="00C56C3A" w:rsidRDefault="00C56C3A" w:rsidP="00C07AFA">
            <w:pPr>
              <w:rPr>
                <w:b/>
                <w:sz w:val="28"/>
              </w:rPr>
            </w:pPr>
            <w:r>
              <w:br w:type="page"/>
            </w:r>
            <w:r>
              <w:rPr>
                <w:b/>
                <w:sz w:val="28"/>
              </w:rPr>
              <w:t>B-III – Charakteristika studijního předmětu</w:t>
            </w:r>
          </w:p>
        </w:tc>
      </w:tr>
      <w:tr w:rsidR="00C56C3A" w14:paraId="2242BC20" w14:textId="77777777" w:rsidTr="00C07AFA">
        <w:tc>
          <w:tcPr>
            <w:tcW w:w="3086" w:type="dxa"/>
            <w:tcBorders>
              <w:top w:val="double" w:sz="4" w:space="0" w:color="auto"/>
            </w:tcBorders>
            <w:shd w:val="clear" w:color="auto" w:fill="F7CAAC"/>
          </w:tcPr>
          <w:p w14:paraId="32876B94"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1036D2D4" w14:textId="77777777" w:rsidR="00C56C3A" w:rsidRDefault="00C56C3A" w:rsidP="00C07AFA">
            <w:r>
              <w:t>Vývoj lingvistického myšlení</w:t>
            </w:r>
          </w:p>
        </w:tc>
      </w:tr>
      <w:tr w:rsidR="00C56C3A" w14:paraId="41B1347A" w14:textId="77777777" w:rsidTr="00C07AFA">
        <w:tc>
          <w:tcPr>
            <w:tcW w:w="3086" w:type="dxa"/>
            <w:shd w:val="clear" w:color="auto" w:fill="F7CAAC"/>
          </w:tcPr>
          <w:p w14:paraId="7537D86F" w14:textId="77777777" w:rsidR="00C56C3A" w:rsidRDefault="00C56C3A" w:rsidP="00C07AFA">
            <w:pPr>
              <w:rPr>
                <w:b/>
              </w:rPr>
            </w:pPr>
            <w:r>
              <w:rPr>
                <w:b/>
              </w:rPr>
              <w:t>Typ předmětu</w:t>
            </w:r>
          </w:p>
        </w:tc>
        <w:tc>
          <w:tcPr>
            <w:tcW w:w="3406" w:type="dxa"/>
            <w:gridSpan w:val="3"/>
          </w:tcPr>
          <w:p w14:paraId="7A771F18" w14:textId="70C90F26" w:rsidR="00C56C3A" w:rsidRDefault="00620367" w:rsidP="00C07AFA">
            <w:r>
              <w:t>pv</w:t>
            </w:r>
          </w:p>
        </w:tc>
        <w:tc>
          <w:tcPr>
            <w:tcW w:w="2695" w:type="dxa"/>
            <w:gridSpan w:val="2"/>
            <w:shd w:val="clear" w:color="auto" w:fill="F7CAAC"/>
          </w:tcPr>
          <w:p w14:paraId="46F0D6D3" w14:textId="77777777" w:rsidR="00C56C3A" w:rsidRDefault="00C56C3A" w:rsidP="00C07AFA">
            <w:r>
              <w:rPr>
                <w:b/>
              </w:rPr>
              <w:t>doporučený ročník / semestr</w:t>
            </w:r>
          </w:p>
        </w:tc>
        <w:tc>
          <w:tcPr>
            <w:tcW w:w="668" w:type="dxa"/>
          </w:tcPr>
          <w:p w14:paraId="206E4747" w14:textId="77777777" w:rsidR="00C56C3A" w:rsidRDefault="00C56C3A" w:rsidP="00C07AFA">
            <w:r>
              <w:t>1/L, 2/Z</w:t>
            </w:r>
          </w:p>
        </w:tc>
      </w:tr>
      <w:tr w:rsidR="00C56C3A" w14:paraId="566C6C61" w14:textId="77777777" w:rsidTr="00C07AFA">
        <w:tc>
          <w:tcPr>
            <w:tcW w:w="3086" w:type="dxa"/>
            <w:shd w:val="clear" w:color="auto" w:fill="F7CAAC"/>
          </w:tcPr>
          <w:p w14:paraId="46370350" w14:textId="77777777" w:rsidR="00C56C3A" w:rsidRDefault="00C56C3A" w:rsidP="00C07AFA">
            <w:pPr>
              <w:rPr>
                <w:b/>
              </w:rPr>
            </w:pPr>
            <w:r>
              <w:rPr>
                <w:b/>
              </w:rPr>
              <w:t>Rozsah studijního předmětu</w:t>
            </w:r>
          </w:p>
        </w:tc>
        <w:tc>
          <w:tcPr>
            <w:tcW w:w="1701" w:type="dxa"/>
          </w:tcPr>
          <w:p w14:paraId="4786E97B" w14:textId="77777777" w:rsidR="00C56C3A" w:rsidRDefault="00C56C3A" w:rsidP="00C07AFA">
            <w:r>
              <w:t>0p + 28s</w:t>
            </w:r>
          </w:p>
        </w:tc>
        <w:tc>
          <w:tcPr>
            <w:tcW w:w="889" w:type="dxa"/>
            <w:shd w:val="clear" w:color="auto" w:fill="F7CAAC"/>
          </w:tcPr>
          <w:p w14:paraId="1DB7F039" w14:textId="77777777" w:rsidR="00C56C3A" w:rsidRDefault="00C56C3A" w:rsidP="00C07AFA">
            <w:pPr>
              <w:rPr>
                <w:b/>
              </w:rPr>
            </w:pPr>
            <w:r>
              <w:rPr>
                <w:b/>
              </w:rPr>
              <w:t xml:space="preserve">hod. </w:t>
            </w:r>
          </w:p>
        </w:tc>
        <w:tc>
          <w:tcPr>
            <w:tcW w:w="816" w:type="dxa"/>
          </w:tcPr>
          <w:p w14:paraId="34877AB2" w14:textId="77777777" w:rsidR="00C56C3A" w:rsidRDefault="00C56C3A" w:rsidP="00C07AFA">
            <w:r>
              <w:t>28</w:t>
            </w:r>
          </w:p>
        </w:tc>
        <w:tc>
          <w:tcPr>
            <w:tcW w:w="2156" w:type="dxa"/>
            <w:shd w:val="clear" w:color="auto" w:fill="F7CAAC"/>
          </w:tcPr>
          <w:p w14:paraId="4C7ADD26" w14:textId="77777777" w:rsidR="00C56C3A" w:rsidRDefault="00C56C3A" w:rsidP="00C07AFA">
            <w:pPr>
              <w:rPr>
                <w:b/>
              </w:rPr>
            </w:pPr>
            <w:r>
              <w:rPr>
                <w:b/>
              </w:rPr>
              <w:t>kreditů</w:t>
            </w:r>
          </w:p>
        </w:tc>
        <w:tc>
          <w:tcPr>
            <w:tcW w:w="1207" w:type="dxa"/>
            <w:gridSpan w:val="2"/>
          </w:tcPr>
          <w:p w14:paraId="2082D685" w14:textId="77777777" w:rsidR="00C56C3A" w:rsidRDefault="00C56C3A" w:rsidP="00C07AFA">
            <w:r>
              <w:t>4</w:t>
            </w:r>
          </w:p>
        </w:tc>
      </w:tr>
      <w:tr w:rsidR="00C56C3A" w14:paraId="538754A1" w14:textId="77777777" w:rsidTr="00C07AFA">
        <w:tc>
          <w:tcPr>
            <w:tcW w:w="3086" w:type="dxa"/>
            <w:shd w:val="clear" w:color="auto" w:fill="F7CAAC"/>
          </w:tcPr>
          <w:p w14:paraId="1886AAB2" w14:textId="77777777" w:rsidR="00C56C3A" w:rsidRDefault="00C56C3A" w:rsidP="00C07AFA">
            <w:pPr>
              <w:rPr>
                <w:b/>
                <w:sz w:val="22"/>
              </w:rPr>
            </w:pPr>
            <w:r>
              <w:rPr>
                <w:b/>
              </w:rPr>
              <w:t>Prerekvizity, korekvizity, ekvivalence</w:t>
            </w:r>
          </w:p>
        </w:tc>
        <w:tc>
          <w:tcPr>
            <w:tcW w:w="6769" w:type="dxa"/>
            <w:gridSpan w:val="6"/>
          </w:tcPr>
          <w:p w14:paraId="014F1FE5" w14:textId="77777777" w:rsidR="00C56C3A" w:rsidRDefault="00C56C3A" w:rsidP="00C07AFA"/>
        </w:tc>
      </w:tr>
      <w:tr w:rsidR="00C56C3A" w14:paraId="112C083B" w14:textId="77777777" w:rsidTr="00C07AFA">
        <w:tc>
          <w:tcPr>
            <w:tcW w:w="3086" w:type="dxa"/>
            <w:shd w:val="clear" w:color="auto" w:fill="F7CAAC"/>
          </w:tcPr>
          <w:p w14:paraId="09C6866D" w14:textId="77777777" w:rsidR="00C56C3A" w:rsidRDefault="00C56C3A" w:rsidP="00C07AFA">
            <w:pPr>
              <w:rPr>
                <w:b/>
              </w:rPr>
            </w:pPr>
            <w:r>
              <w:rPr>
                <w:b/>
              </w:rPr>
              <w:t>Způsob ověření studijních výsledků</w:t>
            </w:r>
          </w:p>
        </w:tc>
        <w:tc>
          <w:tcPr>
            <w:tcW w:w="3406" w:type="dxa"/>
            <w:gridSpan w:val="3"/>
          </w:tcPr>
          <w:p w14:paraId="201FABB0" w14:textId="77777777" w:rsidR="00C56C3A" w:rsidRDefault="00C56C3A" w:rsidP="00C07AFA">
            <w:r>
              <w:t>Klz</w:t>
            </w:r>
          </w:p>
        </w:tc>
        <w:tc>
          <w:tcPr>
            <w:tcW w:w="2156" w:type="dxa"/>
            <w:shd w:val="clear" w:color="auto" w:fill="F7CAAC"/>
          </w:tcPr>
          <w:p w14:paraId="7A0A393A" w14:textId="77777777" w:rsidR="00C56C3A" w:rsidRDefault="00C56C3A" w:rsidP="00C07AFA">
            <w:pPr>
              <w:rPr>
                <w:b/>
              </w:rPr>
            </w:pPr>
            <w:r>
              <w:rPr>
                <w:b/>
              </w:rPr>
              <w:t>Forma výuky</w:t>
            </w:r>
          </w:p>
        </w:tc>
        <w:tc>
          <w:tcPr>
            <w:tcW w:w="1207" w:type="dxa"/>
            <w:gridSpan w:val="2"/>
          </w:tcPr>
          <w:p w14:paraId="75427268" w14:textId="77777777" w:rsidR="00C56C3A" w:rsidRDefault="00C56C3A" w:rsidP="00C07AFA">
            <w:r>
              <w:t>seminář</w:t>
            </w:r>
          </w:p>
        </w:tc>
      </w:tr>
      <w:tr w:rsidR="00C56C3A" w14:paraId="6C5BFEC5" w14:textId="77777777" w:rsidTr="00C07AFA">
        <w:tc>
          <w:tcPr>
            <w:tcW w:w="3086" w:type="dxa"/>
            <w:shd w:val="clear" w:color="auto" w:fill="F7CAAC"/>
          </w:tcPr>
          <w:p w14:paraId="61446A11"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18A5F594" w14:textId="77777777" w:rsidR="00C56C3A" w:rsidRPr="00F02046" w:rsidRDefault="00C56C3A" w:rsidP="00C07AFA">
            <w:pPr>
              <w:rPr>
                <w:b/>
              </w:rPr>
            </w:pPr>
            <w:r w:rsidRPr="00F02046">
              <w:rPr>
                <w:b/>
              </w:rPr>
              <w:t>Požadavky k zápočtu:</w:t>
            </w:r>
          </w:p>
          <w:p w14:paraId="31CAFBB8" w14:textId="77777777" w:rsidR="00C56C3A" w:rsidRDefault="00C56C3A" w:rsidP="00C07AFA">
            <w:r>
              <w:t>Aktivní účast na seminářích (80 %)</w:t>
            </w:r>
          </w:p>
          <w:p w14:paraId="53278A39" w14:textId="77777777" w:rsidR="00C56C3A" w:rsidRDefault="00C56C3A" w:rsidP="00C07AFA">
            <w:r>
              <w:t>Četba primární a sekundární literatury</w:t>
            </w:r>
          </w:p>
          <w:p w14:paraId="2EEE9861" w14:textId="77777777" w:rsidR="00C56C3A" w:rsidRDefault="00C56C3A" w:rsidP="00C07AFA">
            <w:r>
              <w:t>Esej na zvolené téma</w:t>
            </w:r>
          </w:p>
          <w:p w14:paraId="12589BC1" w14:textId="77777777" w:rsidR="00C56C3A" w:rsidRDefault="00C56C3A" w:rsidP="00C07AFA">
            <w:r>
              <w:t>Test</w:t>
            </w:r>
          </w:p>
        </w:tc>
      </w:tr>
      <w:tr w:rsidR="00C56C3A" w14:paraId="4A3AB4F7" w14:textId="77777777" w:rsidTr="00C07AFA">
        <w:trPr>
          <w:trHeight w:val="20"/>
        </w:trPr>
        <w:tc>
          <w:tcPr>
            <w:tcW w:w="9855" w:type="dxa"/>
            <w:gridSpan w:val="7"/>
            <w:tcBorders>
              <w:top w:val="nil"/>
            </w:tcBorders>
          </w:tcPr>
          <w:p w14:paraId="2049CC98" w14:textId="77777777" w:rsidR="00C56C3A" w:rsidRDefault="00C56C3A" w:rsidP="00C07AFA"/>
        </w:tc>
      </w:tr>
      <w:tr w:rsidR="00C56C3A" w14:paraId="5031CEFE" w14:textId="77777777" w:rsidTr="00C07AFA">
        <w:trPr>
          <w:trHeight w:val="197"/>
        </w:trPr>
        <w:tc>
          <w:tcPr>
            <w:tcW w:w="3086" w:type="dxa"/>
            <w:tcBorders>
              <w:top w:val="nil"/>
            </w:tcBorders>
            <w:shd w:val="clear" w:color="auto" w:fill="F7CAAC"/>
          </w:tcPr>
          <w:p w14:paraId="493D4817" w14:textId="77777777" w:rsidR="00C56C3A" w:rsidRDefault="00C56C3A" w:rsidP="00C07AFA">
            <w:pPr>
              <w:rPr>
                <w:b/>
              </w:rPr>
            </w:pPr>
            <w:r>
              <w:rPr>
                <w:b/>
              </w:rPr>
              <w:t>Garant předmětu</w:t>
            </w:r>
          </w:p>
        </w:tc>
        <w:tc>
          <w:tcPr>
            <w:tcW w:w="6769" w:type="dxa"/>
            <w:gridSpan w:val="6"/>
            <w:tcBorders>
              <w:top w:val="nil"/>
            </w:tcBorders>
          </w:tcPr>
          <w:p w14:paraId="4F036475" w14:textId="77777777" w:rsidR="00C56C3A" w:rsidRDefault="00C56C3A" w:rsidP="00C07AFA">
            <w:r>
              <w:t>Mgr. Dagmar Masár Machová, Ph.D.</w:t>
            </w:r>
          </w:p>
        </w:tc>
      </w:tr>
      <w:tr w:rsidR="00C56C3A" w14:paraId="65359E07" w14:textId="77777777" w:rsidTr="00C07AFA">
        <w:trPr>
          <w:trHeight w:val="243"/>
        </w:trPr>
        <w:tc>
          <w:tcPr>
            <w:tcW w:w="3086" w:type="dxa"/>
            <w:tcBorders>
              <w:top w:val="nil"/>
            </w:tcBorders>
            <w:shd w:val="clear" w:color="auto" w:fill="F7CAAC"/>
          </w:tcPr>
          <w:p w14:paraId="21DED518" w14:textId="77777777" w:rsidR="00C56C3A" w:rsidRDefault="00C56C3A" w:rsidP="00C07AFA">
            <w:pPr>
              <w:rPr>
                <w:b/>
              </w:rPr>
            </w:pPr>
            <w:r>
              <w:rPr>
                <w:b/>
              </w:rPr>
              <w:t>Zapojení garanta do výuky předmětu</w:t>
            </w:r>
          </w:p>
        </w:tc>
        <w:tc>
          <w:tcPr>
            <w:tcW w:w="6769" w:type="dxa"/>
            <w:gridSpan w:val="6"/>
            <w:tcBorders>
              <w:top w:val="nil"/>
            </w:tcBorders>
          </w:tcPr>
          <w:p w14:paraId="7CA1C5FE" w14:textId="77777777" w:rsidR="00C56C3A" w:rsidRDefault="00C56C3A" w:rsidP="00C07AFA">
            <w:r>
              <w:t>100 %</w:t>
            </w:r>
          </w:p>
        </w:tc>
      </w:tr>
      <w:tr w:rsidR="00C56C3A" w14:paraId="5C7EB38C" w14:textId="77777777" w:rsidTr="00C07AFA">
        <w:tc>
          <w:tcPr>
            <w:tcW w:w="3086" w:type="dxa"/>
            <w:shd w:val="clear" w:color="auto" w:fill="F7CAAC"/>
          </w:tcPr>
          <w:p w14:paraId="54FC5D04" w14:textId="77777777" w:rsidR="00C56C3A" w:rsidRDefault="00C56C3A" w:rsidP="00C07AFA">
            <w:pPr>
              <w:rPr>
                <w:b/>
              </w:rPr>
            </w:pPr>
            <w:r>
              <w:rPr>
                <w:b/>
              </w:rPr>
              <w:t>Vyučující</w:t>
            </w:r>
          </w:p>
        </w:tc>
        <w:tc>
          <w:tcPr>
            <w:tcW w:w="6769" w:type="dxa"/>
            <w:gridSpan w:val="6"/>
            <w:tcBorders>
              <w:bottom w:val="nil"/>
            </w:tcBorders>
          </w:tcPr>
          <w:p w14:paraId="7089408F" w14:textId="77777777" w:rsidR="00C56C3A" w:rsidRDefault="00C56C3A" w:rsidP="00C07AFA">
            <w:r>
              <w:t>Mgr. Dagmar Masár Machová, Ph.D.</w:t>
            </w:r>
          </w:p>
        </w:tc>
      </w:tr>
      <w:tr w:rsidR="00C56C3A" w14:paraId="31C7BC7F" w14:textId="77777777" w:rsidTr="00C07AFA">
        <w:trPr>
          <w:trHeight w:val="20"/>
        </w:trPr>
        <w:tc>
          <w:tcPr>
            <w:tcW w:w="9855" w:type="dxa"/>
            <w:gridSpan w:val="7"/>
            <w:tcBorders>
              <w:top w:val="nil"/>
            </w:tcBorders>
          </w:tcPr>
          <w:p w14:paraId="03BAD69B" w14:textId="77777777" w:rsidR="00C56C3A" w:rsidRDefault="00C56C3A" w:rsidP="00C07AFA"/>
        </w:tc>
      </w:tr>
      <w:tr w:rsidR="00C56C3A" w14:paraId="2F6D7BBF" w14:textId="77777777" w:rsidTr="00C07AFA">
        <w:tc>
          <w:tcPr>
            <w:tcW w:w="3086" w:type="dxa"/>
            <w:shd w:val="clear" w:color="auto" w:fill="F7CAAC"/>
          </w:tcPr>
          <w:p w14:paraId="569712DA" w14:textId="77777777" w:rsidR="00C56C3A" w:rsidRDefault="00C56C3A" w:rsidP="00C07AFA">
            <w:pPr>
              <w:rPr>
                <w:b/>
              </w:rPr>
            </w:pPr>
            <w:r>
              <w:rPr>
                <w:b/>
              </w:rPr>
              <w:t>Stručná anotace předmětu</w:t>
            </w:r>
          </w:p>
        </w:tc>
        <w:tc>
          <w:tcPr>
            <w:tcW w:w="6769" w:type="dxa"/>
            <w:gridSpan w:val="6"/>
            <w:tcBorders>
              <w:bottom w:val="nil"/>
            </w:tcBorders>
          </w:tcPr>
          <w:p w14:paraId="7CBB104E" w14:textId="77777777" w:rsidR="00C56C3A" w:rsidRDefault="00C56C3A" w:rsidP="00C07AFA"/>
        </w:tc>
      </w:tr>
      <w:tr w:rsidR="00C56C3A" w14:paraId="43A9E2D6" w14:textId="77777777" w:rsidTr="00C07AFA">
        <w:trPr>
          <w:trHeight w:val="3938"/>
        </w:trPr>
        <w:tc>
          <w:tcPr>
            <w:tcW w:w="9855" w:type="dxa"/>
            <w:gridSpan w:val="7"/>
            <w:tcBorders>
              <w:top w:val="nil"/>
              <w:bottom w:val="single" w:sz="12" w:space="0" w:color="auto"/>
            </w:tcBorders>
          </w:tcPr>
          <w:p w14:paraId="16310829" w14:textId="77777777" w:rsidR="00C56C3A" w:rsidRDefault="00C56C3A" w:rsidP="00C07AFA">
            <w:r>
              <w:t xml:space="preserve">Cílem předmětu je studenty seznámit s vývojem a směry lingvistického myšlení od starověku po současnou lingvistiku jako vědeckou disciplínu. V předmětu jsou probírána jednotlivá lingvistická období spolu s klíčovými myšlenkami a metodologiemi s důrazem na přechod od diachronního směru na synchronní a </w:t>
            </w:r>
            <w:r w:rsidRPr="00AF7730">
              <w:t xml:space="preserve">z čistě jazykového zkoumání k situačnímu kontextu a </w:t>
            </w:r>
            <w:r>
              <w:t xml:space="preserve">pomezním </w:t>
            </w:r>
            <w:r w:rsidRPr="00AF7730">
              <w:t>disciplínám</w:t>
            </w:r>
            <w:r>
              <w:t xml:space="preserve">. Pozornost je také věnována rozvoji moderních lingvistických disciplín. Studenti jsou systematicky vedeni k četbě primární a sekundární literatury. </w:t>
            </w:r>
          </w:p>
          <w:p w14:paraId="7212C217" w14:textId="77777777" w:rsidR="00C56C3A" w:rsidRDefault="00C56C3A" w:rsidP="00C07AFA"/>
          <w:p w14:paraId="54ACEB35" w14:textId="77777777" w:rsidR="00C56C3A" w:rsidRDefault="00C56C3A" w:rsidP="00C07AFA">
            <w:r>
              <w:t>Obsah předmětu:</w:t>
            </w:r>
          </w:p>
          <w:p w14:paraId="08C83E07" w14:textId="77777777" w:rsidR="00C56C3A" w:rsidRDefault="00C56C3A" w:rsidP="00C56C3A">
            <w:pPr>
              <w:pStyle w:val="Odstavecseseznamem"/>
              <w:numPr>
                <w:ilvl w:val="0"/>
                <w:numId w:val="22"/>
              </w:numPr>
              <w:suppressAutoHyphens w:val="0"/>
            </w:pPr>
            <w:r>
              <w:t>Bádání o jazyku ve starověku (řečtí a římští filozofové, Indie)</w:t>
            </w:r>
          </w:p>
          <w:p w14:paraId="050049FE" w14:textId="77777777" w:rsidR="00C56C3A" w:rsidRDefault="00C56C3A" w:rsidP="00C56C3A">
            <w:pPr>
              <w:pStyle w:val="Odstavecseseznamem"/>
              <w:numPr>
                <w:ilvl w:val="0"/>
                <w:numId w:val="22"/>
              </w:numPr>
              <w:suppressAutoHyphens w:val="0"/>
            </w:pPr>
            <w:r>
              <w:t>Středověk (scholastika, role latiny)</w:t>
            </w:r>
          </w:p>
          <w:p w14:paraId="772358A2" w14:textId="77777777" w:rsidR="00C56C3A" w:rsidRDefault="00C56C3A" w:rsidP="00C56C3A">
            <w:pPr>
              <w:pStyle w:val="Odstavecseseznamem"/>
              <w:numPr>
                <w:ilvl w:val="0"/>
                <w:numId w:val="22"/>
              </w:numPr>
              <w:suppressAutoHyphens w:val="0"/>
            </w:pPr>
            <w:r>
              <w:t xml:space="preserve">Renesanční jazykovědci </w:t>
            </w:r>
          </w:p>
          <w:p w14:paraId="220C2402" w14:textId="77777777" w:rsidR="00C56C3A" w:rsidRDefault="00C56C3A" w:rsidP="00C56C3A">
            <w:pPr>
              <w:pStyle w:val="Odstavecseseznamem"/>
              <w:numPr>
                <w:ilvl w:val="0"/>
                <w:numId w:val="22"/>
              </w:numPr>
              <w:suppressAutoHyphens w:val="0"/>
            </w:pPr>
            <w:r>
              <w:t>Historická gramatika 19. století, počátek lingvistiky jako vědecké disciplíny</w:t>
            </w:r>
          </w:p>
          <w:p w14:paraId="46CE1C98" w14:textId="77777777" w:rsidR="00C56C3A" w:rsidRDefault="00C56C3A" w:rsidP="00C56C3A">
            <w:pPr>
              <w:pStyle w:val="Odstavecseseznamem"/>
              <w:numPr>
                <w:ilvl w:val="0"/>
                <w:numId w:val="22"/>
              </w:numPr>
              <w:suppressAutoHyphens w:val="0"/>
            </w:pPr>
            <w:r>
              <w:t>Strukturalismus (de Saussure, Pražská škola, Kodaňská škola)</w:t>
            </w:r>
          </w:p>
          <w:p w14:paraId="6C2BD213" w14:textId="77777777" w:rsidR="00C56C3A" w:rsidRDefault="00C56C3A" w:rsidP="00C56C3A">
            <w:pPr>
              <w:pStyle w:val="Odstavecseseznamem"/>
              <w:numPr>
                <w:ilvl w:val="0"/>
                <w:numId w:val="22"/>
              </w:numPr>
              <w:suppressAutoHyphens w:val="0"/>
            </w:pPr>
            <w:r>
              <w:t>Americký strukturalismus a základy generativní gramatiky</w:t>
            </w:r>
          </w:p>
          <w:p w14:paraId="68272174" w14:textId="77777777" w:rsidR="00C56C3A" w:rsidRDefault="00C56C3A" w:rsidP="00C56C3A">
            <w:pPr>
              <w:pStyle w:val="Odstavecseseznamem"/>
              <w:numPr>
                <w:ilvl w:val="0"/>
                <w:numId w:val="22"/>
              </w:numPr>
              <w:suppressAutoHyphens w:val="0"/>
            </w:pPr>
            <w:r>
              <w:t>Rozvoj moderních lingvistických směrů (sociolingvistika, pragmatika)</w:t>
            </w:r>
          </w:p>
          <w:p w14:paraId="403B5767" w14:textId="77777777" w:rsidR="00C56C3A" w:rsidRDefault="00C56C3A" w:rsidP="00C56C3A">
            <w:pPr>
              <w:pStyle w:val="Odstavecseseznamem"/>
              <w:numPr>
                <w:ilvl w:val="0"/>
                <w:numId w:val="22"/>
              </w:numPr>
              <w:suppressAutoHyphens w:val="0"/>
            </w:pPr>
            <w:r>
              <w:t>Pomezní lingvistické disciplíny (psycholingvistika, neurolingvistika, osvojování jazyka)</w:t>
            </w:r>
          </w:p>
          <w:p w14:paraId="3F94D259" w14:textId="77777777" w:rsidR="00C56C3A" w:rsidRDefault="00C56C3A" w:rsidP="00C56C3A">
            <w:pPr>
              <w:pStyle w:val="Odstavecseseznamem"/>
              <w:numPr>
                <w:ilvl w:val="0"/>
                <w:numId w:val="22"/>
              </w:numPr>
              <w:suppressAutoHyphens w:val="0"/>
            </w:pPr>
            <w:r>
              <w:t>Počítačová lingvistika, korpusová lingvistika</w:t>
            </w:r>
          </w:p>
          <w:p w14:paraId="4B56888F" w14:textId="77777777" w:rsidR="00C56C3A" w:rsidRDefault="00C56C3A" w:rsidP="00C07AFA"/>
          <w:p w14:paraId="51C1A2D3" w14:textId="77777777" w:rsidR="00C56C3A" w:rsidRDefault="00C56C3A" w:rsidP="00C07AFA">
            <w:r>
              <w:t>Odborné znalosti – po absolvování předmětu prokazuje student znalosti:</w:t>
            </w:r>
          </w:p>
          <w:p w14:paraId="0C90606E" w14:textId="77777777" w:rsidR="00C56C3A" w:rsidRDefault="00C56C3A" w:rsidP="00C56C3A">
            <w:pPr>
              <w:pStyle w:val="Odstavecseseznamem"/>
              <w:numPr>
                <w:ilvl w:val="0"/>
                <w:numId w:val="23"/>
              </w:numPr>
              <w:suppressAutoHyphens w:val="0"/>
            </w:pPr>
            <w:r>
              <w:t>vyjmenovat jednotlivé etapy lingvistického myšlení</w:t>
            </w:r>
          </w:p>
          <w:p w14:paraId="19D02565" w14:textId="77777777" w:rsidR="00C56C3A" w:rsidRDefault="00C56C3A" w:rsidP="00C56C3A">
            <w:pPr>
              <w:pStyle w:val="Odstavecseseznamem"/>
              <w:numPr>
                <w:ilvl w:val="0"/>
                <w:numId w:val="23"/>
              </w:numPr>
              <w:suppressAutoHyphens w:val="0"/>
            </w:pPr>
            <w:r>
              <w:t xml:space="preserve">popsat základní rysy jednotlivých lingvistických etap </w:t>
            </w:r>
          </w:p>
          <w:p w14:paraId="61374777" w14:textId="77777777" w:rsidR="00C56C3A" w:rsidRDefault="00C56C3A" w:rsidP="00C56C3A">
            <w:pPr>
              <w:pStyle w:val="Odstavecseseznamem"/>
              <w:numPr>
                <w:ilvl w:val="0"/>
                <w:numId w:val="23"/>
              </w:numPr>
              <w:suppressAutoHyphens w:val="0"/>
            </w:pPr>
            <w:r>
              <w:t>popsat metodologii jednotlivých lingvistických etap</w:t>
            </w:r>
          </w:p>
          <w:p w14:paraId="20BD8DC7" w14:textId="77777777" w:rsidR="00C56C3A" w:rsidRDefault="00C56C3A" w:rsidP="00C56C3A">
            <w:pPr>
              <w:pStyle w:val="Odstavecseseznamem"/>
              <w:numPr>
                <w:ilvl w:val="0"/>
                <w:numId w:val="23"/>
              </w:numPr>
              <w:suppressAutoHyphens w:val="0"/>
            </w:pPr>
            <w:r>
              <w:t>vyjmenovat klíčové jazykovědce jednotlivých etap spolu s jejich hlavními myšlenkami</w:t>
            </w:r>
          </w:p>
          <w:p w14:paraId="22F4D433" w14:textId="77777777" w:rsidR="00C56C3A" w:rsidRDefault="00C56C3A" w:rsidP="00C56C3A">
            <w:pPr>
              <w:pStyle w:val="Odstavecseseznamem"/>
              <w:numPr>
                <w:ilvl w:val="0"/>
                <w:numId w:val="23"/>
              </w:numPr>
              <w:suppressAutoHyphens w:val="0"/>
            </w:pPr>
            <w:r>
              <w:t>vyjmenovat moderní lingvistické disciplíny</w:t>
            </w:r>
          </w:p>
          <w:p w14:paraId="257D7841" w14:textId="77777777" w:rsidR="00C56C3A" w:rsidRDefault="00C56C3A" w:rsidP="00C07AFA"/>
          <w:p w14:paraId="597B1347" w14:textId="77777777" w:rsidR="00C56C3A" w:rsidRDefault="00C56C3A" w:rsidP="00C07AFA">
            <w:r>
              <w:t>Odborné dovednosti – po absolvování předmětu prokazuje student dovednosti:</w:t>
            </w:r>
          </w:p>
          <w:p w14:paraId="619F7770" w14:textId="77777777" w:rsidR="00C56C3A" w:rsidRDefault="00C56C3A" w:rsidP="00C56C3A">
            <w:pPr>
              <w:pStyle w:val="Odstavecseseznamem"/>
              <w:numPr>
                <w:ilvl w:val="0"/>
                <w:numId w:val="24"/>
              </w:numPr>
              <w:suppressAutoHyphens w:val="0"/>
            </w:pPr>
            <w:r>
              <w:t>identifikovat jednotlivé lingvistické směry na základě primární literatury</w:t>
            </w:r>
          </w:p>
          <w:p w14:paraId="3DB5EC10" w14:textId="77777777" w:rsidR="00C56C3A" w:rsidRDefault="00C56C3A" w:rsidP="00C56C3A">
            <w:pPr>
              <w:pStyle w:val="Odstavecseseznamem"/>
              <w:numPr>
                <w:ilvl w:val="0"/>
                <w:numId w:val="24"/>
              </w:numPr>
              <w:suppressAutoHyphens w:val="0"/>
            </w:pPr>
            <w:r>
              <w:t>analyzovat specifika jednotlivých etap bádání o jazyce</w:t>
            </w:r>
          </w:p>
          <w:p w14:paraId="072DFCA1" w14:textId="77777777" w:rsidR="00C56C3A" w:rsidRDefault="00C56C3A" w:rsidP="00C56C3A">
            <w:pPr>
              <w:pStyle w:val="Odstavecseseznamem"/>
              <w:numPr>
                <w:ilvl w:val="0"/>
                <w:numId w:val="24"/>
              </w:numPr>
              <w:suppressAutoHyphens w:val="0"/>
            </w:pPr>
            <w:r>
              <w:t>zhodnotit přínos jednotlivých historických etap</w:t>
            </w:r>
          </w:p>
          <w:p w14:paraId="0A4165AA" w14:textId="77777777" w:rsidR="00C56C3A" w:rsidRDefault="00C56C3A" w:rsidP="00C56C3A">
            <w:pPr>
              <w:pStyle w:val="Odstavecseseznamem"/>
              <w:numPr>
                <w:ilvl w:val="0"/>
                <w:numId w:val="24"/>
              </w:numPr>
              <w:suppressAutoHyphens w:val="0"/>
            </w:pPr>
            <w:r>
              <w:t>identifikovat moderní lingvistické směry a jejich obsahy</w:t>
            </w:r>
          </w:p>
          <w:p w14:paraId="09E5CE94" w14:textId="77777777" w:rsidR="00C56C3A" w:rsidRDefault="00C56C3A" w:rsidP="00C56C3A">
            <w:pPr>
              <w:pStyle w:val="Odstavecseseznamem"/>
              <w:numPr>
                <w:ilvl w:val="0"/>
                <w:numId w:val="24"/>
              </w:numPr>
              <w:suppressAutoHyphens w:val="0"/>
            </w:pPr>
            <w:r>
              <w:t>aplikovat znalosti získané v semináři v argumentační eseji</w:t>
            </w:r>
          </w:p>
          <w:p w14:paraId="5032B07F" w14:textId="77777777" w:rsidR="00C56C3A" w:rsidRDefault="00C56C3A" w:rsidP="00C07AFA"/>
        </w:tc>
      </w:tr>
    </w:tbl>
    <w:p w14:paraId="676FF86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1119BD3" w14:textId="77777777" w:rsidTr="00C07AFA">
        <w:trPr>
          <w:trHeight w:val="265"/>
        </w:trPr>
        <w:tc>
          <w:tcPr>
            <w:tcW w:w="3653" w:type="dxa"/>
            <w:tcBorders>
              <w:top w:val="single" w:sz="4" w:space="0" w:color="auto"/>
            </w:tcBorders>
            <w:shd w:val="clear" w:color="auto" w:fill="F7CAAC"/>
          </w:tcPr>
          <w:p w14:paraId="4D990D90"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03AA231C" w14:textId="77777777" w:rsidR="00C56C3A" w:rsidRDefault="00C56C3A" w:rsidP="00C07AFA"/>
        </w:tc>
      </w:tr>
      <w:tr w:rsidR="00C56C3A" w14:paraId="395A274C" w14:textId="77777777" w:rsidTr="00C07AFA">
        <w:trPr>
          <w:trHeight w:val="1497"/>
        </w:trPr>
        <w:tc>
          <w:tcPr>
            <w:tcW w:w="9855" w:type="dxa"/>
            <w:gridSpan w:val="4"/>
            <w:tcBorders>
              <w:top w:val="nil"/>
            </w:tcBorders>
          </w:tcPr>
          <w:p w14:paraId="0B93BF67" w14:textId="77777777" w:rsidR="00C56C3A" w:rsidRPr="00BD7BB3" w:rsidRDefault="00C56C3A" w:rsidP="00C07AFA">
            <w:pPr>
              <w:pStyle w:val="bb"/>
              <w:rPr>
                <w:b/>
              </w:rPr>
            </w:pPr>
            <w:r w:rsidRPr="00BD7BB3">
              <w:rPr>
                <w:b/>
              </w:rPr>
              <w:t>Základní literatura:</w:t>
            </w:r>
          </w:p>
          <w:p w14:paraId="3E228C6A" w14:textId="77777777" w:rsidR="00C56C3A" w:rsidRDefault="00C56C3A" w:rsidP="00C07AFA">
            <w:pPr>
              <w:pStyle w:val="bb"/>
            </w:pPr>
            <w:r>
              <w:t xml:space="preserve">Allan, Keith. </w:t>
            </w:r>
            <w:r>
              <w:rPr>
                <w:i/>
              </w:rPr>
              <w:t xml:space="preserve">The History of Linguistics. </w:t>
            </w:r>
            <w:r>
              <w:t>Oxford: Oxford University Press, 2013.</w:t>
            </w:r>
          </w:p>
          <w:p w14:paraId="4E71889D" w14:textId="77777777" w:rsidR="00C56C3A" w:rsidRPr="00293102" w:rsidRDefault="00C56C3A" w:rsidP="00C07AFA">
            <w:pPr>
              <w:pStyle w:val="bb"/>
            </w:pPr>
            <w:r>
              <w:t xml:space="preserve">Černý, Jiří. </w:t>
            </w:r>
            <w:r w:rsidRPr="00293102">
              <w:rPr>
                <w:i/>
              </w:rPr>
              <w:t>Dějiny lingvistiky</w:t>
            </w:r>
            <w:r>
              <w:rPr>
                <w:i/>
              </w:rPr>
              <w:t xml:space="preserve">. </w:t>
            </w:r>
            <w:r>
              <w:t>Olomouc</w:t>
            </w:r>
            <w:r w:rsidRPr="00293102">
              <w:t>: Votobia</w:t>
            </w:r>
            <w:r>
              <w:t>,</w:t>
            </w:r>
            <w:r>
              <w:rPr>
                <w:i/>
              </w:rPr>
              <w:t xml:space="preserve"> </w:t>
            </w:r>
            <w:r>
              <w:t>1996.</w:t>
            </w:r>
          </w:p>
          <w:p w14:paraId="7492BB29" w14:textId="77777777" w:rsidR="00C56C3A" w:rsidRDefault="00C56C3A" w:rsidP="00C07AFA">
            <w:pPr>
              <w:pStyle w:val="bb"/>
            </w:pPr>
            <w:r>
              <w:t xml:space="preserve">Robins, R. H. </w:t>
            </w:r>
            <w:r w:rsidRPr="00794C28">
              <w:rPr>
                <w:i/>
              </w:rPr>
              <w:t>A Short History of Linguistics</w:t>
            </w:r>
            <w:r>
              <w:rPr>
                <w:i/>
              </w:rPr>
              <w:t xml:space="preserve">. </w:t>
            </w:r>
            <w:r>
              <w:t>4th ed. New York: Routledge, 1997.</w:t>
            </w:r>
          </w:p>
          <w:p w14:paraId="3C2302B7" w14:textId="59CC6647" w:rsidR="00C56C3A" w:rsidRDefault="00C56C3A" w:rsidP="00C07AFA">
            <w:pPr>
              <w:pStyle w:val="bb"/>
            </w:pPr>
            <w:r>
              <w:t xml:space="preserve">Rowe, Bruce – Levine, Diane. </w:t>
            </w:r>
            <w:r>
              <w:rPr>
                <w:i/>
              </w:rPr>
              <w:t xml:space="preserve">A Concise Introduction to Linguistics. </w:t>
            </w:r>
            <w:r>
              <w:t>New York: Routledge, 2016.</w:t>
            </w:r>
          </w:p>
          <w:p w14:paraId="117C9AC5" w14:textId="67A7B6BA" w:rsidR="00BA06A6" w:rsidRDefault="00BA06A6" w:rsidP="00C07AFA">
            <w:pPr>
              <w:pStyle w:val="bb"/>
            </w:pPr>
            <w:r>
              <w:t xml:space="preserve">Steiner, Peter (ed). </w:t>
            </w:r>
            <w:r w:rsidRPr="00C9509E">
              <w:rPr>
                <w:i/>
              </w:rPr>
              <w:t>The Prague School: Selected Writings, 1929</w:t>
            </w:r>
            <w:r w:rsidR="00104A91">
              <w:rPr>
                <w:i/>
              </w:rPr>
              <w:t>–</w:t>
            </w:r>
            <w:r w:rsidRPr="00C9509E">
              <w:rPr>
                <w:i/>
              </w:rPr>
              <w:t>1946</w:t>
            </w:r>
            <w:r>
              <w:t xml:space="preserve">. </w:t>
            </w:r>
            <w:r w:rsidR="003A18C5">
              <w:t>Austin: University of Texas Press, 1982.</w:t>
            </w:r>
          </w:p>
          <w:p w14:paraId="262BF2D6" w14:textId="77777777" w:rsidR="00C56C3A" w:rsidRPr="007757C0" w:rsidRDefault="00C56C3A" w:rsidP="00C07AFA">
            <w:pPr>
              <w:pStyle w:val="bb"/>
            </w:pPr>
          </w:p>
          <w:p w14:paraId="7F0FB2BC" w14:textId="77777777" w:rsidR="00C56C3A" w:rsidRPr="00BD7BB3" w:rsidRDefault="00C56C3A" w:rsidP="00C07AFA">
            <w:pPr>
              <w:pStyle w:val="bb"/>
              <w:rPr>
                <w:b/>
              </w:rPr>
            </w:pPr>
            <w:r w:rsidRPr="00BD7BB3">
              <w:rPr>
                <w:b/>
              </w:rPr>
              <w:t>Doporučená literatura:</w:t>
            </w:r>
          </w:p>
          <w:p w14:paraId="1848E2F1" w14:textId="77777777" w:rsidR="00C56C3A" w:rsidRPr="00E85B1B" w:rsidRDefault="00C56C3A" w:rsidP="00C07AFA">
            <w:pPr>
              <w:pStyle w:val="bb"/>
            </w:pPr>
            <w:r>
              <w:t xml:space="preserve">Bloomfield, Leonard. </w:t>
            </w:r>
            <w:r>
              <w:rPr>
                <w:i/>
              </w:rPr>
              <w:t xml:space="preserve">Language. </w:t>
            </w:r>
            <w:r>
              <w:t xml:space="preserve">Chicago: </w:t>
            </w:r>
            <w:r w:rsidRPr="00E85B1B">
              <w:t>University of Chicago Press</w:t>
            </w:r>
            <w:r>
              <w:t>, 1984.</w:t>
            </w:r>
          </w:p>
          <w:p w14:paraId="3F36E8C7" w14:textId="77777777" w:rsidR="00C56C3A" w:rsidRPr="00907480" w:rsidRDefault="00C56C3A" w:rsidP="00C07AFA">
            <w:pPr>
              <w:pStyle w:val="bb"/>
            </w:pPr>
            <w:r>
              <w:t xml:space="preserve">Chomsky, Noam. </w:t>
            </w:r>
            <w:r w:rsidRPr="00907480">
              <w:rPr>
                <w:i/>
              </w:rPr>
              <w:t>Knowledge of Language: Its Nature, Origin, and Use</w:t>
            </w:r>
            <w:r>
              <w:rPr>
                <w:i/>
              </w:rPr>
              <w:t xml:space="preserve">. </w:t>
            </w:r>
            <w:r w:rsidRPr="00907480">
              <w:t>Westport: Frederick A. Praeger</w:t>
            </w:r>
            <w:r>
              <w:t>, 1986.</w:t>
            </w:r>
          </w:p>
          <w:p w14:paraId="388D0118" w14:textId="77777777" w:rsidR="00C56C3A" w:rsidRDefault="00C56C3A" w:rsidP="00C07AFA">
            <w:pPr>
              <w:pStyle w:val="bb"/>
            </w:pPr>
            <w:r>
              <w:t xml:space="preserve">Lepschy, Guilio. </w:t>
            </w:r>
            <w:r>
              <w:rPr>
                <w:i/>
              </w:rPr>
              <w:t xml:space="preserve">History of Linguistics. Volume II: Classical and Medieval Linguistics. </w:t>
            </w:r>
            <w:r>
              <w:t>New York: Routledge, 2014.</w:t>
            </w:r>
          </w:p>
          <w:p w14:paraId="146FD7A7" w14:textId="77777777" w:rsidR="00C56C3A" w:rsidRDefault="00C56C3A" w:rsidP="00C07AFA">
            <w:pPr>
              <w:pStyle w:val="bb"/>
            </w:pPr>
            <w:r>
              <w:t xml:space="preserve">Lepschy, Guilio. </w:t>
            </w:r>
            <w:r>
              <w:rPr>
                <w:i/>
              </w:rPr>
              <w:t xml:space="preserve">History of Linguistics. Volume III: Renaissance and Early Modern Linguistics. </w:t>
            </w:r>
            <w:r>
              <w:t>New York: Routledge, 2014.</w:t>
            </w:r>
          </w:p>
          <w:p w14:paraId="21B0E4A8" w14:textId="77777777" w:rsidR="00C56C3A" w:rsidRPr="00794C28" w:rsidRDefault="00C56C3A" w:rsidP="00C07AFA">
            <w:pPr>
              <w:pStyle w:val="bb"/>
            </w:pPr>
            <w:r>
              <w:t xml:space="preserve">Lepschy, Guilio. </w:t>
            </w:r>
            <w:r>
              <w:rPr>
                <w:i/>
              </w:rPr>
              <w:t xml:space="preserve">History of Linguistics. Volume IV: </w:t>
            </w:r>
            <w:r w:rsidRPr="00D274D6">
              <w:rPr>
                <w:i/>
              </w:rPr>
              <w:t>Nineteenth-Century Linguistics</w:t>
            </w:r>
            <w:r>
              <w:rPr>
                <w:i/>
              </w:rPr>
              <w:t xml:space="preserve">. </w:t>
            </w:r>
            <w:r>
              <w:t>New York: Routledge, 2014.</w:t>
            </w:r>
          </w:p>
          <w:p w14:paraId="1A40C358" w14:textId="77777777" w:rsidR="00C56C3A" w:rsidRPr="00907480" w:rsidRDefault="00C56C3A" w:rsidP="00C07AFA">
            <w:pPr>
              <w:pStyle w:val="bb"/>
              <w:rPr>
                <w:i/>
              </w:rPr>
            </w:pPr>
            <w:r>
              <w:t xml:space="preserve">Saussure, Ferdinand de. </w:t>
            </w:r>
            <w:r w:rsidRPr="00907480">
              <w:rPr>
                <w:i/>
              </w:rPr>
              <w:t>Course in General Linguistics</w:t>
            </w:r>
            <w:r>
              <w:t>. New York: Philosophical Library, 1959.</w:t>
            </w:r>
          </w:p>
          <w:p w14:paraId="4192D74B" w14:textId="77777777" w:rsidR="00C56C3A" w:rsidRPr="00BD7BB3" w:rsidRDefault="00C56C3A" w:rsidP="00C07AFA"/>
        </w:tc>
      </w:tr>
      <w:tr w:rsidR="00C56C3A" w14:paraId="396E8DE4"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2A25A49" w14:textId="77777777" w:rsidR="00C56C3A" w:rsidRDefault="00C56C3A" w:rsidP="00C07AFA">
            <w:pPr>
              <w:jc w:val="center"/>
              <w:rPr>
                <w:b/>
              </w:rPr>
            </w:pPr>
            <w:r>
              <w:rPr>
                <w:b/>
              </w:rPr>
              <w:t>Informace ke kombinované nebo distanční formě</w:t>
            </w:r>
          </w:p>
        </w:tc>
      </w:tr>
      <w:tr w:rsidR="00C56C3A" w14:paraId="6015B627" w14:textId="77777777" w:rsidTr="00C07AFA">
        <w:tc>
          <w:tcPr>
            <w:tcW w:w="4787" w:type="dxa"/>
            <w:gridSpan w:val="2"/>
            <w:tcBorders>
              <w:top w:val="single" w:sz="2" w:space="0" w:color="auto"/>
            </w:tcBorders>
            <w:shd w:val="clear" w:color="auto" w:fill="F7CAAC"/>
          </w:tcPr>
          <w:p w14:paraId="614648D4" w14:textId="77777777" w:rsidR="00C56C3A" w:rsidRDefault="00C56C3A" w:rsidP="00C07AFA">
            <w:r>
              <w:rPr>
                <w:b/>
              </w:rPr>
              <w:t>Rozsah konzultací (soustředění)</w:t>
            </w:r>
          </w:p>
        </w:tc>
        <w:tc>
          <w:tcPr>
            <w:tcW w:w="889" w:type="dxa"/>
            <w:tcBorders>
              <w:top w:val="single" w:sz="2" w:space="0" w:color="auto"/>
            </w:tcBorders>
          </w:tcPr>
          <w:p w14:paraId="6064E786" w14:textId="77777777" w:rsidR="00C56C3A" w:rsidRDefault="00C56C3A" w:rsidP="00C07AFA"/>
        </w:tc>
        <w:tc>
          <w:tcPr>
            <w:tcW w:w="4179" w:type="dxa"/>
            <w:tcBorders>
              <w:top w:val="single" w:sz="2" w:space="0" w:color="auto"/>
            </w:tcBorders>
            <w:shd w:val="clear" w:color="auto" w:fill="F7CAAC"/>
          </w:tcPr>
          <w:p w14:paraId="1A12D8D9" w14:textId="77777777" w:rsidR="00C56C3A" w:rsidRDefault="00C56C3A" w:rsidP="00C07AFA">
            <w:pPr>
              <w:rPr>
                <w:b/>
              </w:rPr>
            </w:pPr>
            <w:r>
              <w:rPr>
                <w:b/>
              </w:rPr>
              <w:t xml:space="preserve">hodin </w:t>
            </w:r>
          </w:p>
        </w:tc>
      </w:tr>
      <w:tr w:rsidR="00C56C3A" w14:paraId="796B915F" w14:textId="77777777" w:rsidTr="00C07AFA">
        <w:tc>
          <w:tcPr>
            <w:tcW w:w="9855" w:type="dxa"/>
            <w:gridSpan w:val="4"/>
            <w:shd w:val="clear" w:color="auto" w:fill="F7CAAC"/>
          </w:tcPr>
          <w:p w14:paraId="3BF9CE49" w14:textId="77777777" w:rsidR="00C56C3A" w:rsidRDefault="00C56C3A" w:rsidP="00C07AFA">
            <w:pPr>
              <w:rPr>
                <w:b/>
              </w:rPr>
            </w:pPr>
            <w:r>
              <w:rPr>
                <w:b/>
              </w:rPr>
              <w:t>Informace o způsobu kontaktu s vyučujícím</w:t>
            </w:r>
          </w:p>
        </w:tc>
      </w:tr>
      <w:tr w:rsidR="00C56C3A" w14:paraId="6A5AA720" w14:textId="77777777" w:rsidTr="00C07AFA">
        <w:trPr>
          <w:trHeight w:val="20"/>
        </w:trPr>
        <w:tc>
          <w:tcPr>
            <w:tcW w:w="9855" w:type="dxa"/>
            <w:gridSpan w:val="4"/>
          </w:tcPr>
          <w:p w14:paraId="2EB4D4F6" w14:textId="77777777" w:rsidR="00C56C3A" w:rsidRDefault="00C56C3A" w:rsidP="00C07AFA"/>
        </w:tc>
      </w:tr>
    </w:tbl>
    <w:p w14:paraId="32CA5496" w14:textId="77777777" w:rsidR="00C56C3A" w:rsidRDefault="00C56C3A" w:rsidP="00C56C3A"/>
    <w:p w14:paraId="171BCFCB" w14:textId="77777777" w:rsidR="00C56C3A" w:rsidRDefault="00C56C3A" w:rsidP="00C56C3A"/>
    <w:p w14:paraId="20FF554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CCE2625" w14:textId="77777777" w:rsidTr="00C07AFA">
        <w:tc>
          <w:tcPr>
            <w:tcW w:w="9855" w:type="dxa"/>
            <w:gridSpan w:val="7"/>
            <w:tcBorders>
              <w:bottom w:val="double" w:sz="4" w:space="0" w:color="auto"/>
            </w:tcBorders>
            <w:shd w:val="clear" w:color="auto" w:fill="BDD6EE"/>
          </w:tcPr>
          <w:p w14:paraId="7E780113" w14:textId="77777777" w:rsidR="00C56C3A" w:rsidRDefault="00C56C3A" w:rsidP="00C07AFA">
            <w:pPr>
              <w:rPr>
                <w:b/>
                <w:sz w:val="28"/>
              </w:rPr>
            </w:pPr>
            <w:r>
              <w:br w:type="page"/>
            </w:r>
            <w:r>
              <w:rPr>
                <w:b/>
                <w:sz w:val="28"/>
              </w:rPr>
              <w:t>B-III – Charakteristika studijního předmětu</w:t>
            </w:r>
          </w:p>
        </w:tc>
      </w:tr>
      <w:tr w:rsidR="00C56C3A" w14:paraId="3AC87ADF" w14:textId="77777777" w:rsidTr="00C07AFA">
        <w:tc>
          <w:tcPr>
            <w:tcW w:w="3086" w:type="dxa"/>
            <w:tcBorders>
              <w:top w:val="double" w:sz="4" w:space="0" w:color="auto"/>
            </w:tcBorders>
            <w:shd w:val="clear" w:color="auto" w:fill="F7CAAC"/>
          </w:tcPr>
          <w:p w14:paraId="6B9A372D"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16439C1B" w14:textId="77777777" w:rsidR="00C56C3A" w:rsidRDefault="00C56C3A" w:rsidP="00C07AFA">
            <w:r w:rsidRPr="00965C03">
              <w:t>Angličtina jako lingua franca</w:t>
            </w:r>
          </w:p>
        </w:tc>
      </w:tr>
      <w:tr w:rsidR="00C56C3A" w14:paraId="3F654020" w14:textId="77777777" w:rsidTr="00C07AFA">
        <w:tc>
          <w:tcPr>
            <w:tcW w:w="3086" w:type="dxa"/>
            <w:shd w:val="clear" w:color="auto" w:fill="F7CAAC"/>
          </w:tcPr>
          <w:p w14:paraId="381E864B" w14:textId="77777777" w:rsidR="00C56C3A" w:rsidRDefault="00C56C3A" w:rsidP="00C07AFA">
            <w:pPr>
              <w:rPr>
                <w:b/>
              </w:rPr>
            </w:pPr>
            <w:r>
              <w:rPr>
                <w:b/>
              </w:rPr>
              <w:t>Typ předmětu</w:t>
            </w:r>
          </w:p>
        </w:tc>
        <w:tc>
          <w:tcPr>
            <w:tcW w:w="3406" w:type="dxa"/>
            <w:gridSpan w:val="3"/>
          </w:tcPr>
          <w:p w14:paraId="0612B774" w14:textId="43547416" w:rsidR="00C56C3A" w:rsidRDefault="00620367" w:rsidP="00C07AFA">
            <w:r>
              <w:t>pv</w:t>
            </w:r>
          </w:p>
        </w:tc>
        <w:tc>
          <w:tcPr>
            <w:tcW w:w="2695" w:type="dxa"/>
            <w:gridSpan w:val="2"/>
            <w:shd w:val="clear" w:color="auto" w:fill="F7CAAC"/>
          </w:tcPr>
          <w:p w14:paraId="17148634" w14:textId="77777777" w:rsidR="00C56C3A" w:rsidRDefault="00C56C3A" w:rsidP="00C07AFA">
            <w:r>
              <w:rPr>
                <w:b/>
              </w:rPr>
              <w:t>doporučený ročník / semestr</w:t>
            </w:r>
          </w:p>
        </w:tc>
        <w:tc>
          <w:tcPr>
            <w:tcW w:w="668" w:type="dxa"/>
          </w:tcPr>
          <w:p w14:paraId="096D410D" w14:textId="77777777" w:rsidR="00C56C3A" w:rsidRDefault="00C56C3A" w:rsidP="00C07AFA">
            <w:r>
              <w:t>1/L, 2/Z</w:t>
            </w:r>
          </w:p>
        </w:tc>
      </w:tr>
      <w:tr w:rsidR="00C56C3A" w14:paraId="68858FAC" w14:textId="77777777" w:rsidTr="00C07AFA">
        <w:tc>
          <w:tcPr>
            <w:tcW w:w="3086" w:type="dxa"/>
            <w:shd w:val="clear" w:color="auto" w:fill="F7CAAC"/>
          </w:tcPr>
          <w:p w14:paraId="2A59F281" w14:textId="77777777" w:rsidR="00C56C3A" w:rsidRDefault="00C56C3A" w:rsidP="00C07AFA">
            <w:pPr>
              <w:rPr>
                <w:b/>
              </w:rPr>
            </w:pPr>
            <w:r>
              <w:rPr>
                <w:b/>
              </w:rPr>
              <w:t>Rozsah studijního předmětu</w:t>
            </w:r>
          </w:p>
        </w:tc>
        <w:tc>
          <w:tcPr>
            <w:tcW w:w="1701" w:type="dxa"/>
          </w:tcPr>
          <w:p w14:paraId="57B90166" w14:textId="77777777" w:rsidR="00C56C3A" w:rsidRDefault="00C56C3A" w:rsidP="00C07AFA">
            <w:r>
              <w:t>0s + 28p</w:t>
            </w:r>
          </w:p>
        </w:tc>
        <w:tc>
          <w:tcPr>
            <w:tcW w:w="889" w:type="dxa"/>
            <w:shd w:val="clear" w:color="auto" w:fill="F7CAAC"/>
          </w:tcPr>
          <w:p w14:paraId="6F778B48" w14:textId="77777777" w:rsidR="00C56C3A" w:rsidRDefault="00C56C3A" w:rsidP="00C07AFA">
            <w:pPr>
              <w:rPr>
                <w:b/>
              </w:rPr>
            </w:pPr>
            <w:r>
              <w:rPr>
                <w:b/>
              </w:rPr>
              <w:t xml:space="preserve">hod. </w:t>
            </w:r>
          </w:p>
        </w:tc>
        <w:tc>
          <w:tcPr>
            <w:tcW w:w="816" w:type="dxa"/>
          </w:tcPr>
          <w:p w14:paraId="58273234" w14:textId="77777777" w:rsidR="00C56C3A" w:rsidRDefault="00C56C3A" w:rsidP="00C07AFA">
            <w:r>
              <w:t>28</w:t>
            </w:r>
          </w:p>
        </w:tc>
        <w:tc>
          <w:tcPr>
            <w:tcW w:w="2156" w:type="dxa"/>
            <w:shd w:val="clear" w:color="auto" w:fill="F7CAAC"/>
          </w:tcPr>
          <w:p w14:paraId="72BDE834" w14:textId="77777777" w:rsidR="00C56C3A" w:rsidRDefault="00C56C3A" w:rsidP="00C07AFA">
            <w:pPr>
              <w:rPr>
                <w:b/>
              </w:rPr>
            </w:pPr>
            <w:r>
              <w:rPr>
                <w:b/>
              </w:rPr>
              <w:t>kreditů</w:t>
            </w:r>
          </w:p>
        </w:tc>
        <w:tc>
          <w:tcPr>
            <w:tcW w:w="1207" w:type="dxa"/>
            <w:gridSpan w:val="2"/>
          </w:tcPr>
          <w:p w14:paraId="7A8201A2" w14:textId="77777777" w:rsidR="00C56C3A" w:rsidRDefault="00C56C3A" w:rsidP="00C07AFA">
            <w:r>
              <w:t>4</w:t>
            </w:r>
          </w:p>
        </w:tc>
      </w:tr>
      <w:tr w:rsidR="00C56C3A" w14:paraId="15AF929D" w14:textId="77777777" w:rsidTr="00C07AFA">
        <w:tc>
          <w:tcPr>
            <w:tcW w:w="3086" w:type="dxa"/>
            <w:shd w:val="clear" w:color="auto" w:fill="F7CAAC"/>
          </w:tcPr>
          <w:p w14:paraId="66E5A202" w14:textId="77777777" w:rsidR="00C56C3A" w:rsidRDefault="00C56C3A" w:rsidP="00C07AFA">
            <w:pPr>
              <w:rPr>
                <w:b/>
                <w:sz w:val="22"/>
              </w:rPr>
            </w:pPr>
            <w:r>
              <w:rPr>
                <w:b/>
              </w:rPr>
              <w:t>Prerekvizity, korekvizity, ekvivalence</w:t>
            </w:r>
          </w:p>
        </w:tc>
        <w:tc>
          <w:tcPr>
            <w:tcW w:w="6769" w:type="dxa"/>
            <w:gridSpan w:val="6"/>
          </w:tcPr>
          <w:p w14:paraId="12850F7B" w14:textId="77777777" w:rsidR="00C56C3A" w:rsidRDefault="00C56C3A" w:rsidP="00C07AFA"/>
        </w:tc>
      </w:tr>
      <w:tr w:rsidR="00C56C3A" w14:paraId="0FC204E3" w14:textId="77777777" w:rsidTr="00C07AFA">
        <w:tc>
          <w:tcPr>
            <w:tcW w:w="3086" w:type="dxa"/>
            <w:shd w:val="clear" w:color="auto" w:fill="F7CAAC"/>
          </w:tcPr>
          <w:p w14:paraId="0B985BF8" w14:textId="77777777" w:rsidR="00C56C3A" w:rsidRDefault="00C56C3A" w:rsidP="00C07AFA">
            <w:pPr>
              <w:rPr>
                <w:b/>
              </w:rPr>
            </w:pPr>
            <w:r>
              <w:rPr>
                <w:b/>
              </w:rPr>
              <w:t>Způsob ověření studijních výsledků</w:t>
            </w:r>
          </w:p>
        </w:tc>
        <w:tc>
          <w:tcPr>
            <w:tcW w:w="3406" w:type="dxa"/>
            <w:gridSpan w:val="3"/>
          </w:tcPr>
          <w:p w14:paraId="6F0CDEC8" w14:textId="77777777" w:rsidR="00C56C3A" w:rsidRDefault="00C56C3A" w:rsidP="00C07AFA">
            <w:r>
              <w:t>Klz</w:t>
            </w:r>
          </w:p>
        </w:tc>
        <w:tc>
          <w:tcPr>
            <w:tcW w:w="2156" w:type="dxa"/>
            <w:shd w:val="clear" w:color="auto" w:fill="F7CAAC"/>
          </w:tcPr>
          <w:p w14:paraId="5BCB8681" w14:textId="77777777" w:rsidR="00C56C3A" w:rsidRDefault="00C56C3A" w:rsidP="00C07AFA">
            <w:pPr>
              <w:rPr>
                <w:b/>
              </w:rPr>
            </w:pPr>
            <w:r>
              <w:rPr>
                <w:b/>
              </w:rPr>
              <w:t>Forma výuky</w:t>
            </w:r>
          </w:p>
        </w:tc>
        <w:tc>
          <w:tcPr>
            <w:tcW w:w="1207" w:type="dxa"/>
            <w:gridSpan w:val="2"/>
          </w:tcPr>
          <w:p w14:paraId="29F3F9C7" w14:textId="77777777" w:rsidR="00C56C3A" w:rsidRDefault="00C56C3A" w:rsidP="00C07AFA">
            <w:r>
              <w:t>seminář</w:t>
            </w:r>
          </w:p>
        </w:tc>
      </w:tr>
      <w:tr w:rsidR="00C56C3A" w14:paraId="7DCEEA55" w14:textId="77777777" w:rsidTr="00C07AFA">
        <w:tc>
          <w:tcPr>
            <w:tcW w:w="3086" w:type="dxa"/>
            <w:shd w:val="clear" w:color="auto" w:fill="F7CAAC"/>
          </w:tcPr>
          <w:p w14:paraId="214237C8"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462B9CB" w14:textId="77777777" w:rsidR="00C56C3A" w:rsidRDefault="00C56C3A" w:rsidP="00C07AFA">
            <w:pPr>
              <w:rPr>
                <w:b/>
              </w:rPr>
            </w:pPr>
            <w:r>
              <w:rPr>
                <w:b/>
              </w:rPr>
              <w:t>Požadavky k zápočtu:</w:t>
            </w:r>
          </w:p>
          <w:p w14:paraId="5A7E54D2" w14:textId="77777777" w:rsidR="00C56C3A" w:rsidRDefault="00C56C3A" w:rsidP="00C07AFA">
            <w:r>
              <w:t>Aktivní účast na seminářích (80 %)</w:t>
            </w:r>
          </w:p>
          <w:p w14:paraId="3B88DF58" w14:textId="77777777" w:rsidR="00C56C3A" w:rsidRPr="00AC7A9B" w:rsidRDefault="00C56C3A" w:rsidP="00C07AFA">
            <w:r w:rsidRPr="003D099F">
              <w:t xml:space="preserve">Vypracování </w:t>
            </w:r>
            <w:r>
              <w:t>seminární práce na zadané téma</w:t>
            </w:r>
          </w:p>
          <w:p w14:paraId="0CED11C2" w14:textId="77777777" w:rsidR="00C56C3A" w:rsidRDefault="00C56C3A" w:rsidP="00C07AFA"/>
        </w:tc>
      </w:tr>
      <w:tr w:rsidR="00C56C3A" w14:paraId="6519E119" w14:textId="77777777" w:rsidTr="00C07AFA">
        <w:trPr>
          <w:trHeight w:val="20"/>
        </w:trPr>
        <w:tc>
          <w:tcPr>
            <w:tcW w:w="9855" w:type="dxa"/>
            <w:gridSpan w:val="7"/>
            <w:tcBorders>
              <w:top w:val="nil"/>
            </w:tcBorders>
          </w:tcPr>
          <w:p w14:paraId="0600BB30" w14:textId="77777777" w:rsidR="00C56C3A" w:rsidRDefault="00C56C3A" w:rsidP="00C07AFA"/>
        </w:tc>
      </w:tr>
      <w:tr w:rsidR="00C56C3A" w14:paraId="639252DB" w14:textId="77777777" w:rsidTr="00C07AFA">
        <w:trPr>
          <w:trHeight w:val="197"/>
        </w:trPr>
        <w:tc>
          <w:tcPr>
            <w:tcW w:w="3086" w:type="dxa"/>
            <w:tcBorders>
              <w:top w:val="nil"/>
            </w:tcBorders>
            <w:shd w:val="clear" w:color="auto" w:fill="F7CAAC"/>
          </w:tcPr>
          <w:p w14:paraId="2CDD72EB" w14:textId="77777777" w:rsidR="00C56C3A" w:rsidRDefault="00C56C3A" w:rsidP="00C07AFA">
            <w:pPr>
              <w:rPr>
                <w:b/>
              </w:rPr>
            </w:pPr>
            <w:r>
              <w:rPr>
                <w:b/>
              </w:rPr>
              <w:t>Garant předmětu</w:t>
            </w:r>
          </w:p>
        </w:tc>
        <w:tc>
          <w:tcPr>
            <w:tcW w:w="6769" w:type="dxa"/>
            <w:gridSpan w:val="6"/>
            <w:tcBorders>
              <w:top w:val="nil"/>
            </w:tcBorders>
          </w:tcPr>
          <w:p w14:paraId="468E7E5B" w14:textId="77777777" w:rsidR="00C56C3A" w:rsidRDefault="00C56C3A" w:rsidP="00C07AFA">
            <w:r w:rsidRPr="00965C03">
              <w:t>Mgr. Lenka Drábková, Ph.D.</w:t>
            </w:r>
          </w:p>
        </w:tc>
      </w:tr>
      <w:tr w:rsidR="00C56C3A" w14:paraId="365CF56F" w14:textId="77777777" w:rsidTr="00C07AFA">
        <w:trPr>
          <w:trHeight w:val="243"/>
        </w:trPr>
        <w:tc>
          <w:tcPr>
            <w:tcW w:w="3086" w:type="dxa"/>
            <w:tcBorders>
              <w:top w:val="nil"/>
            </w:tcBorders>
            <w:shd w:val="clear" w:color="auto" w:fill="F7CAAC"/>
          </w:tcPr>
          <w:p w14:paraId="7F8187AD" w14:textId="77777777" w:rsidR="00C56C3A" w:rsidRDefault="00C56C3A" w:rsidP="00C07AFA">
            <w:pPr>
              <w:rPr>
                <w:b/>
              </w:rPr>
            </w:pPr>
            <w:r>
              <w:rPr>
                <w:b/>
              </w:rPr>
              <w:t>Zapojení garanta do výuky předmětu</w:t>
            </w:r>
          </w:p>
        </w:tc>
        <w:tc>
          <w:tcPr>
            <w:tcW w:w="6769" w:type="dxa"/>
            <w:gridSpan w:val="6"/>
            <w:tcBorders>
              <w:top w:val="nil"/>
            </w:tcBorders>
          </w:tcPr>
          <w:p w14:paraId="273EFC2C" w14:textId="77777777" w:rsidR="00C56C3A" w:rsidRDefault="00C56C3A" w:rsidP="00C07AFA">
            <w:r>
              <w:t>100 %</w:t>
            </w:r>
          </w:p>
        </w:tc>
      </w:tr>
      <w:tr w:rsidR="00C56C3A" w14:paraId="33D0F203" w14:textId="77777777" w:rsidTr="00C07AFA">
        <w:tc>
          <w:tcPr>
            <w:tcW w:w="3086" w:type="dxa"/>
            <w:shd w:val="clear" w:color="auto" w:fill="F7CAAC"/>
          </w:tcPr>
          <w:p w14:paraId="274067CF" w14:textId="77777777" w:rsidR="00C56C3A" w:rsidRDefault="00C56C3A" w:rsidP="00C07AFA">
            <w:pPr>
              <w:rPr>
                <w:b/>
              </w:rPr>
            </w:pPr>
            <w:r>
              <w:rPr>
                <w:b/>
              </w:rPr>
              <w:t>Vyučující</w:t>
            </w:r>
          </w:p>
        </w:tc>
        <w:tc>
          <w:tcPr>
            <w:tcW w:w="6769" w:type="dxa"/>
            <w:gridSpan w:val="6"/>
            <w:tcBorders>
              <w:bottom w:val="nil"/>
            </w:tcBorders>
          </w:tcPr>
          <w:p w14:paraId="6CDB4AC9" w14:textId="77777777" w:rsidR="00C56C3A" w:rsidRDefault="00C56C3A" w:rsidP="00C07AFA">
            <w:r w:rsidRPr="00965C03">
              <w:t>Mgr. Lenka Drábková, Ph.D.</w:t>
            </w:r>
          </w:p>
        </w:tc>
      </w:tr>
      <w:tr w:rsidR="00C56C3A" w14:paraId="67869FD2" w14:textId="77777777" w:rsidTr="00C07AFA">
        <w:trPr>
          <w:trHeight w:val="20"/>
        </w:trPr>
        <w:tc>
          <w:tcPr>
            <w:tcW w:w="9855" w:type="dxa"/>
            <w:gridSpan w:val="7"/>
            <w:tcBorders>
              <w:top w:val="nil"/>
            </w:tcBorders>
          </w:tcPr>
          <w:p w14:paraId="71E133A1" w14:textId="77777777" w:rsidR="00C56C3A" w:rsidRDefault="00C56C3A" w:rsidP="00C07AFA"/>
        </w:tc>
      </w:tr>
      <w:tr w:rsidR="00C56C3A" w14:paraId="13F3B88D" w14:textId="77777777" w:rsidTr="00C07AFA">
        <w:tc>
          <w:tcPr>
            <w:tcW w:w="3086" w:type="dxa"/>
            <w:shd w:val="clear" w:color="auto" w:fill="F7CAAC"/>
          </w:tcPr>
          <w:p w14:paraId="32AE30B4" w14:textId="77777777" w:rsidR="00C56C3A" w:rsidRDefault="00C56C3A" w:rsidP="00C07AFA">
            <w:pPr>
              <w:rPr>
                <w:b/>
              </w:rPr>
            </w:pPr>
            <w:r>
              <w:rPr>
                <w:b/>
              </w:rPr>
              <w:t>Stručná anotace předmětu</w:t>
            </w:r>
          </w:p>
        </w:tc>
        <w:tc>
          <w:tcPr>
            <w:tcW w:w="6769" w:type="dxa"/>
            <w:gridSpan w:val="6"/>
            <w:tcBorders>
              <w:bottom w:val="nil"/>
            </w:tcBorders>
          </w:tcPr>
          <w:p w14:paraId="5F8F3511" w14:textId="77777777" w:rsidR="00C56C3A" w:rsidRDefault="00C56C3A" w:rsidP="00C07AFA"/>
        </w:tc>
      </w:tr>
      <w:tr w:rsidR="00C56C3A" w14:paraId="47AC9153" w14:textId="77777777" w:rsidTr="00C07AFA">
        <w:trPr>
          <w:trHeight w:val="3938"/>
        </w:trPr>
        <w:tc>
          <w:tcPr>
            <w:tcW w:w="9855" w:type="dxa"/>
            <w:gridSpan w:val="7"/>
            <w:tcBorders>
              <w:top w:val="nil"/>
              <w:bottom w:val="single" w:sz="12" w:space="0" w:color="auto"/>
            </w:tcBorders>
          </w:tcPr>
          <w:p w14:paraId="07FBB7DE" w14:textId="77777777" w:rsidR="00C56C3A" w:rsidRDefault="00C56C3A" w:rsidP="00C07AFA">
            <w:r w:rsidRPr="003D099F">
              <w:t xml:space="preserve">Cílem předmětu je </w:t>
            </w:r>
            <w:r>
              <w:t xml:space="preserve">seznámit studenty s angličtinou jako jazykem moderní, globální komunikace. Předmět definuje pojem lingua franca, jeho chápání v minulosti a přítomnosti v souvislosti s globální komunikací. Seznámí s historickými, ekonomickými, společenskými a kulturními příčinami globalizace angličtiny. Zaměří se zejména na lingvistické rysy globální angličtiny. Studenti budou analyzovat ukázky anglicky psaných textů a mluveného slova z různých částí světa, jejichž rozborem budou vedeni ke kritickému myšlení a vyvozování relevantních závěrů. Předmět nastíní také budoucí vývoj angličtiny v celosvětovém kontextu. V rámci předmětu se studenti seznámí i s jazykem struktur Evropské unie, tzv. eurojazykem. </w:t>
            </w:r>
          </w:p>
          <w:p w14:paraId="5EC96D6E" w14:textId="77777777" w:rsidR="00C56C3A" w:rsidRDefault="00C56C3A" w:rsidP="00C07AFA"/>
          <w:p w14:paraId="7077EE1F" w14:textId="77777777" w:rsidR="00C56C3A" w:rsidRDefault="00C56C3A" w:rsidP="00C07AFA">
            <w:r>
              <w:t>Obsah předmětu:</w:t>
            </w:r>
          </w:p>
          <w:p w14:paraId="43F7214F" w14:textId="77777777" w:rsidR="00C56C3A" w:rsidRDefault="00C56C3A" w:rsidP="00C56C3A">
            <w:pPr>
              <w:pStyle w:val="Odstavecseseznamem"/>
              <w:numPr>
                <w:ilvl w:val="0"/>
                <w:numId w:val="25"/>
              </w:numPr>
              <w:suppressAutoHyphens w:val="0"/>
              <w:jc w:val="both"/>
            </w:pPr>
            <w:r>
              <w:t>Definice základních pojmů (lingua franca, globální jazyk)</w:t>
            </w:r>
          </w:p>
          <w:p w14:paraId="7AC5ABE3" w14:textId="77777777" w:rsidR="00C56C3A" w:rsidRDefault="00C56C3A" w:rsidP="00C56C3A">
            <w:pPr>
              <w:pStyle w:val="Odstavecseseznamem"/>
              <w:numPr>
                <w:ilvl w:val="0"/>
                <w:numId w:val="25"/>
              </w:numPr>
              <w:suppressAutoHyphens w:val="0"/>
              <w:jc w:val="both"/>
            </w:pPr>
            <w:r>
              <w:t>Příčiny a podmínky využití jazyka jako lingua franca</w:t>
            </w:r>
          </w:p>
          <w:p w14:paraId="0C601BA7" w14:textId="77777777" w:rsidR="00C56C3A" w:rsidRDefault="00C56C3A" w:rsidP="00C56C3A">
            <w:pPr>
              <w:pStyle w:val="Odstavecseseznamem"/>
              <w:numPr>
                <w:ilvl w:val="0"/>
                <w:numId w:val="25"/>
              </w:numPr>
              <w:suppressAutoHyphens w:val="0"/>
              <w:jc w:val="both"/>
            </w:pPr>
            <w:r>
              <w:t>Linguy francy v minulosti a současnosti</w:t>
            </w:r>
          </w:p>
          <w:p w14:paraId="5E1196A1" w14:textId="77777777" w:rsidR="00C56C3A" w:rsidRDefault="00C56C3A" w:rsidP="00C56C3A">
            <w:pPr>
              <w:pStyle w:val="Odstavecseseznamem"/>
              <w:numPr>
                <w:ilvl w:val="0"/>
                <w:numId w:val="25"/>
              </w:numPr>
              <w:suppressAutoHyphens w:val="0"/>
              <w:jc w:val="both"/>
            </w:pPr>
            <w:r>
              <w:t>Historické, společenské a kulturní příčiny pro využití angličtiny jako globálního jazyka</w:t>
            </w:r>
          </w:p>
          <w:p w14:paraId="63CC8AD5" w14:textId="77777777" w:rsidR="00C56C3A" w:rsidRDefault="00C56C3A" w:rsidP="00C56C3A">
            <w:pPr>
              <w:pStyle w:val="Odstavecseseznamem"/>
              <w:numPr>
                <w:ilvl w:val="0"/>
                <w:numId w:val="25"/>
              </w:numPr>
              <w:suppressAutoHyphens w:val="0"/>
              <w:jc w:val="both"/>
            </w:pPr>
            <w:r>
              <w:t>Lingvistické rysy globální angličtiny a její srovnání s britskou a americkou angličtinou</w:t>
            </w:r>
          </w:p>
          <w:p w14:paraId="38F7003F" w14:textId="77777777" w:rsidR="00C56C3A" w:rsidRDefault="00C56C3A" w:rsidP="00C56C3A">
            <w:pPr>
              <w:pStyle w:val="Odstavecseseznamem"/>
              <w:numPr>
                <w:ilvl w:val="0"/>
                <w:numId w:val="25"/>
              </w:numPr>
              <w:suppressAutoHyphens w:val="0"/>
              <w:jc w:val="both"/>
            </w:pPr>
            <w:r>
              <w:t>Angličtina jako lingua franca ve specifických částech světa</w:t>
            </w:r>
          </w:p>
          <w:p w14:paraId="76D135D1" w14:textId="77777777" w:rsidR="00C56C3A" w:rsidRDefault="00C56C3A" w:rsidP="00C56C3A">
            <w:pPr>
              <w:pStyle w:val="Odstavecseseznamem"/>
              <w:numPr>
                <w:ilvl w:val="0"/>
                <w:numId w:val="25"/>
              </w:numPr>
              <w:suppressAutoHyphens w:val="0"/>
              <w:jc w:val="both"/>
            </w:pPr>
            <w:r>
              <w:t>Budoucnost angličtiny v globálním světě</w:t>
            </w:r>
          </w:p>
          <w:p w14:paraId="530A9753" w14:textId="77777777" w:rsidR="00C56C3A" w:rsidRDefault="00C56C3A" w:rsidP="00C56C3A">
            <w:pPr>
              <w:pStyle w:val="Odstavecseseznamem"/>
              <w:numPr>
                <w:ilvl w:val="0"/>
                <w:numId w:val="25"/>
              </w:numPr>
              <w:suppressAutoHyphens w:val="0"/>
              <w:jc w:val="both"/>
            </w:pPr>
            <w:r>
              <w:t>Eurojazyk, jeho charakteristické rysy a použití</w:t>
            </w:r>
          </w:p>
          <w:p w14:paraId="585C237E" w14:textId="77777777" w:rsidR="00C56C3A" w:rsidRDefault="00C56C3A" w:rsidP="00C07AFA"/>
          <w:p w14:paraId="61CA7888" w14:textId="77777777" w:rsidR="00C56C3A" w:rsidRDefault="00C56C3A" w:rsidP="00C07AFA">
            <w:r>
              <w:t>Odborné znalosti – po absolvování předmětu prokazuje student znalosti:</w:t>
            </w:r>
          </w:p>
          <w:p w14:paraId="2F7ED87E" w14:textId="77777777" w:rsidR="00C56C3A" w:rsidRDefault="00C56C3A" w:rsidP="00C56C3A">
            <w:pPr>
              <w:pStyle w:val="Odstavecseseznamem"/>
              <w:numPr>
                <w:ilvl w:val="0"/>
                <w:numId w:val="126"/>
              </w:numPr>
              <w:suppressAutoHyphens w:val="0"/>
            </w:pPr>
            <w:r>
              <w:t>znát příčiny, vývoj a využití jazyků jako linguy francy</w:t>
            </w:r>
          </w:p>
          <w:p w14:paraId="30442082" w14:textId="77777777" w:rsidR="00C56C3A" w:rsidRDefault="00C56C3A" w:rsidP="00C56C3A">
            <w:pPr>
              <w:pStyle w:val="Odstavecseseznamem"/>
              <w:numPr>
                <w:ilvl w:val="0"/>
                <w:numId w:val="26"/>
              </w:numPr>
              <w:suppressAutoHyphens w:val="0"/>
            </w:pPr>
            <w:r>
              <w:t>vymezit historických, kulturních a společenských příčin fungování angličtiny jako linguy francy</w:t>
            </w:r>
          </w:p>
          <w:p w14:paraId="409FE0AF" w14:textId="77777777" w:rsidR="00C56C3A" w:rsidRDefault="00C56C3A" w:rsidP="00C56C3A">
            <w:pPr>
              <w:pStyle w:val="Odstavecseseznamem"/>
              <w:numPr>
                <w:ilvl w:val="0"/>
                <w:numId w:val="26"/>
              </w:numPr>
              <w:suppressAutoHyphens w:val="0"/>
            </w:pPr>
            <w:r>
              <w:t>popsat rysy globální angličtiny</w:t>
            </w:r>
          </w:p>
          <w:p w14:paraId="507B8206" w14:textId="77777777" w:rsidR="00C56C3A" w:rsidRDefault="00C56C3A" w:rsidP="00C56C3A">
            <w:pPr>
              <w:pStyle w:val="Odstavecseseznamem"/>
              <w:numPr>
                <w:ilvl w:val="0"/>
                <w:numId w:val="26"/>
              </w:numPr>
              <w:suppressAutoHyphens w:val="0"/>
            </w:pPr>
            <w:r>
              <w:t>popsat odlišnosti globální angličtiny od britské a americké angličtiny</w:t>
            </w:r>
          </w:p>
          <w:p w14:paraId="2D3801F6" w14:textId="77777777" w:rsidR="00C56C3A" w:rsidRDefault="00C56C3A" w:rsidP="00C56C3A">
            <w:pPr>
              <w:pStyle w:val="Odstavecseseznamem"/>
              <w:numPr>
                <w:ilvl w:val="0"/>
                <w:numId w:val="26"/>
              </w:numPr>
              <w:suppressAutoHyphens w:val="0"/>
            </w:pPr>
            <w:r>
              <w:t>znát postavení angličtiny ve vybraných částech světa</w:t>
            </w:r>
          </w:p>
          <w:p w14:paraId="58B015C7" w14:textId="77777777" w:rsidR="00C56C3A" w:rsidRDefault="00C56C3A" w:rsidP="00C07AFA"/>
          <w:p w14:paraId="76406435" w14:textId="77777777" w:rsidR="00C56C3A" w:rsidRDefault="00C56C3A" w:rsidP="00C07AFA">
            <w:r>
              <w:t>Odborné dovednosti – po absolvování předmětu prokazuje student dovednosti:</w:t>
            </w:r>
          </w:p>
          <w:p w14:paraId="1F513B32" w14:textId="77777777" w:rsidR="00C56C3A" w:rsidRDefault="00C56C3A" w:rsidP="00C56C3A">
            <w:pPr>
              <w:pStyle w:val="Odstavecseseznamem"/>
              <w:numPr>
                <w:ilvl w:val="0"/>
                <w:numId w:val="27"/>
              </w:numPr>
              <w:suppressAutoHyphens w:val="0"/>
            </w:pPr>
            <w:r>
              <w:t>definovat základní termíny lingua franca a globální jazyk</w:t>
            </w:r>
          </w:p>
          <w:p w14:paraId="0A589D0C" w14:textId="77777777" w:rsidR="00C56C3A" w:rsidRDefault="00C56C3A" w:rsidP="00C56C3A">
            <w:pPr>
              <w:pStyle w:val="Odstavecseseznamem"/>
              <w:numPr>
                <w:ilvl w:val="0"/>
                <w:numId w:val="27"/>
              </w:numPr>
              <w:suppressAutoHyphens w:val="0"/>
            </w:pPr>
            <w:r>
              <w:t>zhodnotit historické, společenské a kulturní příčiny využití angličtiny jako globálního jazyka</w:t>
            </w:r>
          </w:p>
          <w:p w14:paraId="048D8B76" w14:textId="77777777" w:rsidR="00C56C3A" w:rsidRDefault="00C56C3A" w:rsidP="00C56C3A">
            <w:pPr>
              <w:pStyle w:val="Odstavecseseznamem"/>
              <w:numPr>
                <w:ilvl w:val="0"/>
                <w:numId w:val="27"/>
              </w:numPr>
              <w:suppressAutoHyphens w:val="0"/>
            </w:pPr>
            <w:r>
              <w:t>orientovat se v celosvětovém využití angličtiny jako globálního jazyka</w:t>
            </w:r>
          </w:p>
          <w:p w14:paraId="452BE6E3" w14:textId="77777777" w:rsidR="00C56C3A" w:rsidRDefault="00C56C3A" w:rsidP="00C56C3A">
            <w:pPr>
              <w:pStyle w:val="Odstavecseseznamem"/>
              <w:numPr>
                <w:ilvl w:val="0"/>
                <w:numId w:val="27"/>
              </w:numPr>
              <w:suppressAutoHyphens w:val="0"/>
            </w:pPr>
            <w:r>
              <w:t>identifikovat budoucí postavení angličtiny jako lingua franca</w:t>
            </w:r>
          </w:p>
          <w:p w14:paraId="40457512" w14:textId="77777777" w:rsidR="00C56C3A" w:rsidRDefault="00C56C3A" w:rsidP="00C56C3A">
            <w:pPr>
              <w:pStyle w:val="Odstavecseseznamem"/>
              <w:numPr>
                <w:ilvl w:val="0"/>
                <w:numId w:val="27"/>
              </w:numPr>
              <w:suppressAutoHyphens w:val="0"/>
            </w:pPr>
            <w:r>
              <w:t>popsat Eurojazyk struktur Evropské unie a jeho charakteristické rysy a využití</w:t>
            </w:r>
          </w:p>
          <w:p w14:paraId="43A90EE0" w14:textId="77777777" w:rsidR="00C56C3A" w:rsidRDefault="00C56C3A" w:rsidP="00C07AFA"/>
        </w:tc>
      </w:tr>
    </w:tbl>
    <w:p w14:paraId="424FF0D9"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079BCDF0" w14:textId="77777777" w:rsidTr="00C07AFA">
        <w:trPr>
          <w:trHeight w:val="265"/>
        </w:trPr>
        <w:tc>
          <w:tcPr>
            <w:tcW w:w="3653" w:type="dxa"/>
            <w:tcBorders>
              <w:top w:val="single" w:sz="4" w:space="0" w:color="auto"/>
            </w:tcBorders>
            <w:shd w:val="clear" w:color="auto" w:fill="F7CAAC"/>
          </w:tcPr>
          <w:p w14:paraId="0FD78A8E"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5AEB1545" w14:textId="77777777" w:rsidR="00C56C3A" w:rsidRDefault="00C56C3A" w:rsidP="00C07AFA"/>
        </w:tc>
      </w:tr>
      <w:tr w:rsidR="00C56C3A" w14:paraId="3197AA0C" w14:textId="77777777" w:rsidTr="00C07AFA">
        <w:trPr>
          <w:trHeight w:val="1497"/>
        </w:trPr>
        <w:tc>
          <w:tcPr>
            <w:tcW w:w="9855" w:type="dxa"/>
            <w:gridSpan w:val="4"/>
            <w:tcBorders>
              <w:top w:val="nil"/>
            </w:tcBorders>
          </w:tcPr>
          <w:p w14:paraId="7F3829CE" w14:textId="77777777" w:rsidR="00C56C3A" w:rsidRPr="00BD7BB3" w:rsidRDefault="00C56C3A" w:rsidP="00C07AFA">
            <w:pPr>
              <w:pStyle w:val="bb"/>
              <w:rPr>
                <w:b/>
              </w:rPr>
            </w:pPr>
            <w:r w:rsidRPr="00BD7BB3">
              <w:rPr>
                <w:b/>
              </w:rPr>
              <w:t>Základní literatura:</w:t>
            </w:r>
          </w:p>
          <w:p w14:paraId="28A8B7D4" w14:textId="77777777" w:rsidR="00C56C3A" w:rsidRPr="004E4F82" w:rsidRDefault="00C56C3A" w:rsidP="00C07AFA">
            <w:pPr>
              <w:pStyle w:val="bb"/>
              <w:rPr>
                <w:lang w:val="en-GB"/>
              </w:rPr>
            </w:pPr>
            <w:r w:rsidRPr="004E4F82">
              <w:rPr>
                <w:lang w:val="en-GB"/>
              </w:rPr>
              <w:t>Mauranen Anna – Vetchinnikova Svetlana</w:t>
            </w:r>
            <w:r>
              <w:rPr>
                <w:lang w:val="en-GB"/>
              </w:rPr>
              <w:t xml:space="preserve"> (eds.).</w:t>
            </w:r>
            <w:r w:rsidRPr="004E4F82">
              <w:rPr>
                <w:i/>
                <w:lang w:val="en-GB"/>
              </w:rPr>
              <w:t xml:space="preserve"> Language Change: The Impact of English as a Lingua Franca</w:t>
            </w:r>
            <w:r w:rsidRPr="004E4F82">
              <w:rPr>
                <w:lang w:val="en-GB"/>
              </w:rPr>
              <w:t>. Cambridge: Cambridge University Press, 2021.</w:t>
            </w:r>
          </w:p>
          <w:p w14:paraId="6BA0FA62" w14:textId="77777777" w:rsidR="00C56C3A" w:rsidRPr="004E4F82" w:rsidRDefault="00C56C3A" w:rsidP="00C07AFA">
            <w:pPr>
              <w:pStyle w:val="bb"/>
              <w:rPr>
                <w:bCs/>
                <w:lang w:val="en-GB"/>
              </w:rPr>
            </w:pPr>
            <w:r w:rsidRPr="004E4F82">
              <w:rPr>
                <w:bCs/>
                <w:lang w:val="en-GB"/>
              </w:rPr>
              <w:t xml:space="preserve">McCrum Robert. </w:t>
            </w:r>
            <w:r w:rsidRPr="004E4F82">
              <w:rPr>
                <w:bCs/>
                <w:i/>
                <w:iCs/>
                <w:lang w:val="en-GB"/>
              </w:rPr>
              <w:t>Globish: How the English Language Became the World</w:t>
            </w:r>
            <w:r>
              <w:rPr>
                <w:bCs/>
                <w:i/>
                <w:iCs/>
                <w:lang w:val="en-GB"/>
              </w:rPr>
              <w:t>’</w:t>
            </w:r>
            <w:r w:rsidRPr="004E4F82">
              <w:rPr>
                <w:bCs/>
                <w:i/>
                <w:iCs/>
                <w:lang w:val="en-GB"/>
              </w:rPr>
              <w:t>s Language</w:t>
            </w:r>
            <w:r w:rsidRPr="004E4F82">
              <w:rPr>
                <w:bCs/>
                <w:lang w:val="en-GB"/>
              </w:rPr>
              <w:t xml:space="preserve">. </w:t>
            </w:r>
            <w:r>
              <w:rPr>
                <w:bCs/>
                <w:lang w:val="en-GB"/>
              </w:rPr>
              <w:t>New York</w:t>
            </w:r>
            <w:r w:rsidRPr="004E4F82">
              <w:rPr>
                <w:bCs/>
                <w:lang w:val="en-GB"/>
              </w:rPr>
              <w:t>: Doubleday, 2010.</w:t>
            </w:r>
          </w:p>
          <w:p w14:paraId="19B26E8D" w14:textId="77777777" w:rsidR="00C56C3A" w:rsidRDefault="00C56C3A" w:rsidP="00C07AFA">
            <w:pPr>
              <w:pStyle w:val="bb"/>
              <w:rPr>
                <w:lang w:val="en-GB"/>
              </w:rPr>
            </w:pPr>
            <w:r w:rsidRPr="004E4F82">
              <w:rPr>
                <w:lang w:val="en-GB"/>
              </w:rPr>
              <w:t xml:space="preserve">Schneider Edgar W. </w:t>
            </w:r>
            <w:r w:rsidRPr="004E4F82">
              <w:rPr>
                <w:i/>
                <w:lang w:val="en-GB"/>
              </w:rPr>
              <w:t>English ar</w:t>
            </w:r>
            <w:r>
              <w:rPr>
                <w:i/>
                <w:lang w:val="en-GB"/>
              </w:rPr>
              <w:t>ound the World: An Introduction</w:t>
            </w:r>
            <w:r w:rsidRPr="00847531">
              <w:rPr>
                <w:lang w:val="en-GB"/>
              </w:rPr>
              <w:t xml:space="preserve">. </w:t>
            </w:r>
            <w:r w:rsidRPr="004E4F82">
              <w:rPr>
                <w:lang w:val="en-GB"/>
              </w:rPr>
              <w:t>2nd ed. Cambridge: Cambridge University Press, 2020.</w:t>
            </w:r>
          </w:p>
          <w:p w14:paraId="6D47CEE4" w14:textId="77777777" w:rsidR="00C56C3A" w:rsidRPr="004E4F82" w:rsidRDefault="00C56C3A" w:rsidP="00C07AFA">
            <w:pPr>
              <w:pStyle w:val="bb"/>
              <w:rPr>
                <w:lang w:val="en-GB"/>
              </w:rPr>
            </w:pPr>
            <w:r w:rsidRPr="004E4F82">
              <w:rPr>
                <w:lang w:val="en-GB"/>
              </w:rPr>
              <w:t xml:space="preserve">Seidlhofer, Barbara. </w:t>
            </w:r>
            <w:r w:rsidRPr="004E4F82">
              <w:rPr>
                <w:i/>
                <w:lang w:val="en-GB"/>
              </w:rPr>
              <w:t>Understanding English as a Lingua Franca: Oxford Applied Linguistics.</w:t>
            </w:r>
            <w:r w:rsidRPr="004E4F82">
              <w:rPr>
                <w:lang w:val="en-GB"/>
              </w:rPr>
              <w:t xml:space="preserve"> Oxford: </w:t>
            </w:r>
            <w:r w:rsidRPr="004E4F82">
              <w:rPr>
                <w:i/>
                <w:lang w:val="en-GB"/>
              </w:rPr>
              <w:t>Oxford</w:t>
            </w:r>
            <w:r w:rsidRPr="004E4F82">
              <w:rPr>
                <w:lang w:val="en-GB"/>
              </w:rPr>
              <w:t xml:space="preserve"> University Press, 2011.</w:t>
            </w:r>
          </w:p>
          <w:p w14:paraId="76D8FF74" w14:textId="77777777" w:rsidR="00C56C3A" w:rsidRDefault="00C56C3A" w:rsidP="00C07AFA">
            <w:pPr>
              <w:pStyle w:val="bb"/>
            </w:pPr>
          </w:p>
          <w:p w14:paraId="7DCD0471" w14:textId="77777777" w:rsidR="00C56C3A" w:rsidRPr="00BD7BB3" w:rsidRDefault="00C56C3A" w:rsidP="00C07AFA">
            <w:pPr>
              <w:pStyle w:val="bb"/>
              <w:rPr>
                <w:b/>
              </w:rPr>
            </w:pPr>
            <w:r w:rsidRPr="00BD7BB3">
              <w:rPr>
                <w:b/>
              </w:rPr>
              <w:t>Doporučená literatura:</w:t>
            </w:r>
          </w:p>
          <w:p w14:paraId="3D305445" w14:textId="77777777" w:rsidR="00C56C3A" w:rsidRPr="004E4F82" w:rsidRDefault="00C56C3A" w:rsidP="00C07AFA">
            <w:pPr>
              <w:pStyle w:val="bb"/>
              <w:rPr>
                <w:lang w:val="en-GB"/>
              </w:rPr>
            </w:pPr>
            <w:r w:rsidRPr="004E4F82">
              <w:rPr>
                <w:lang w:val="en-GB"/>
              </w:rPr>
              <w:t xml:space="preserve">Jenkins, Jennifer – Baker Will – Dewey Martin (eds.). </w:t>
            </w:r>
            <w:r w:rsidRPr="004E4F82">
              <w:rPr>
                <w:i/>
                <w:iCs/>
                <w:lang w:val="en-GB"/>
              </w:rPr>
              <w:t>The Routledge Handbook of English as a Lingua Franca</w:t>
            </w:r>
            <w:r>
              <w:rPr>
                <w:iCs/>
                <w:lang w:val="en-GB"/>
              </w:rPr>
              <w:t>.</w:t>
            </w:r>
            <w:r w:rsidRPr="004E4F82">
              <w:rPr>
                <w:iCs/>
                <w:lang w:val="en-GB"/>
              </w:rPr>
              <w:t xml:space="preserve"> </w:t>
            </w:r>
            <w:r w:rsidRPr="004E4F82">
              <w:rPr>
                <w:lang w:val="en-GB"/>
              </w:rPr>
              <w:t>Abingdon: Routledge, 2017.</w:t>
            </w:r>
          </w:p>
          <w:p w14:paraId="021DA03B" w14:textId="77777777" w:rsidR="00C56C3A" w:rsidRPr="004E4F82" w:rsidRDefault="00C56C3A" w:rsidP="00C07AFA">
            <w:pPr>
              <w:pStyle w:val="bb"/>
              <w:rPr>
                <w:lang w:val="en-GB"/>
              </w:rPr>
            </w:pPr>
            <w:r w:rsidRPr="004E4F82">
              <w:rPr>
                <w:lang w:val="en-GB"/>
              </w:rPr>
              <w:t xml:space="preserve">Kecskes, Istvan. </w:t>
            </w:r>
            <w:r w:rsidRPr="004E4F82">
              <w:rPr>
                <w:i/>
                <w:lang w:val="en-GB"/>
              </w:rPr>
              <w:t xml:space="preserve">English as a Lingua Franca: The Pragmatic </w:t>
            </w:r>
            <w:r w:rsidRPr="00AC5016">
              <w:rPr>
                <w:i/>
                <w:lang w:val="en-GB"/>
              </w:rPr>
              <w:t>Perspective</w:t>
            </w:r>
            <w:r w:rsidRPr="004E4F82">
              <w:rPr>
                <w:lang w:val="en-GB"/>
              </w:rPr>
              <w:t>. Cambridge: Cambridge University Press, 2019.</w:t>
            </w:r>
          </w:p>
          <w:p w14:paraId="45989DA6" w14:textId="77777777" w:rsidR="00C56C3A" w:rsidRPr="004E4F82" w:rsidRDefault="00C56C3A" w:rsidP="00C07AFA">
            <w:pPr>
              <w:pStyle w:val="bb"/>
              <w:rPr>
                <w:lang w:val="en-GB"/>
              </w:rPr>
            </w:pPr>
            <w:r w:rsidRPr="004E4F82">
              <w:rPr>
                <w:lang w:val="en-GB"/>
              </w:rPr>
              <w:t xml:space="preserve">Kirkpatrick, Andy. </w:t>
            </w:r>
            <w:r w:rsidRPr="004E4F82">
              <w:rPr>
                <w:i/>
                <w:iCs/>
                <w:lang w:val="en-GB"/>
              </w:rPr>
              <w:t>The Routledge Handbook of World Englishes</w:t>
            </w:r>
            <w:r w:rsidRPr="004E4F82">
              <w:rPr>
                <w:iCs/>
                <w:lang w:val="en-GB"/>
              </w:rPr>
              <w:t>.</w:t>
            </w:r>
            <w:r>
              <w:rPr>
                <w:iCs/>
                <w:lang w:val="en-GB"/>
              </w:rPr>
              <w:t xml:space="preserve"> </w:t>
            </w:r>
            <w:r w:rsidRPr="004E4F82">
              <w:rPr>
                <w:lang w:val="en-GB"/>
              </w:rPr>
              <w:t>Abingdon: Routledge, 2017.</w:t>
            </w:r>
          </w:p>
          <w:p w14:paraId="0AE4B537" w14:textId="77777777" w:rsidR="00C56C3A" w:rsidRPr="004E4F82" w:rsidRDefault="00C56C3A" w:rsidP="00C07AFA">
            <w:pPr>
              <w:pStyle w:val="bb"/>
              <w:rPr>
                <w:lang w:val="en-GB"/>
              </w:rPr>
            </w:pPr>
            <w:r w:rsidRPr="004E4F82">
              <w:rPr>
                <w:bCs/>
                <w:lang w:val="en-GB"/>
              </w:rPr>
              <w:t xml:space="preserve">Rosenhouse, Judith </w:t>
            </w:r>
            <w:r w:rsidRPr="004E4F82">
              <w:rPr>
                <w:lang w:val="en-GB"/>
              </w:rPr>
              <w:t>– Kowner, Rotem (ed</w:t>
            </w:r>
            <w:r>
              <w:rPr>
                <w:lang w:val="en-GB"/>
              </w:rPr>
              <w:t>s</w:t>
            </w:r>
            <w:r w:rsidRPr="004E4F82">
              <w:rPr>
                <w:lang w:val="en-GB"/>
              </w:rPr>
              <w:t>.)</w:t>
            </w:r>
            <w:r>
              <w:rPr>
                <w:lang w:val="en-GB"/>
              </w:rPr>
              <w:t>.</w:t>
            </w:r>
            <w:r w:rsidRPr="004E4F82">
              <w:rPr>
                <w:lang w:val="en-GB"/>
              </w:rPr>
              <w:t xml:space="preserve"> </w:t>
            </w:r>
            <w:r w:rsidRPr="004E4F82">
              <w:rPr>
                <w:i/>
                <w:iCs/>
                <w:lang w:val="en-GB"/>
              </w:rPr>
              <w:t xml:space="preserve">Globally Speaking: Motives for Adopting English Vocabulary in Other Languages. </w:t>
            </w:r>
            <w:r w:rsidRPr="004E4F82">
              <w:rPr>
                <w:lang w:val="en-GB"/>
              </w:rPr>
              <w:t>Toronto: Multilingual Matters. 2008.</w:t>
            </w:r>
          </w:p>
          <w:p w14:paraId="0308A32D" w14:textId="77777777" w:rsidR="00C56C3A" w:rsidRPr="004E4F82" w:rsidRDefault="00C56C3A" w:rsidP="00C07AFA">
            <w:pPr>
              <w:pStyle w:val="bb"/>
              <w:rPr>
                <w:lang w:val="en-GB"/>
              </w:rPr>
            </w:pPr>
            <w:r w:rsidRPr="004E4F82">
              <w:rPr>
                <w:lang w:val="en-GB"/>
              </w:rPr>
              <w:t>Saxena, Mukul – Omoniyi, Tope (ed</w:t>
            </w:r>
            <w:r>
              <w:rPr>
                <w:lang w:val="en-GB"/>
              </w:rPr>
              <w:t>s</w:t>
            </w:r>
            <w:r w:rsidRPr="004E4F82">
              <w:rPr>
                <w:lang w:val="en-GB"/>
              </w:rPr>
              <w:t>.)</w:t>
            </w:r>
            <w:r>
              <w:rPr>
                <w:lang w:val="en-GB"/>
              </w:rPr>
              <w:t>.</w:t>
            </w:r>
            <w:r w:rsidRPr="004E4F82">
              <w:rPr>
                <w:lang w:val="en-GB"/>
              </w:rPr>
              <w:t xml:space="preserve"> </w:t>
            </w:r>
            <w:r w:rsidRPr="004E4F82">
              <w:rPr>
                <w:i/>
                <w:iCs/>
                <w:lang w:val="en-GB"/>
              </w:rPr>
              <w:t xml:space="preserve">Contending with Globalization in World Englishes. </w:t>
            </w:r>
            <w:r w:rsidRPr="004E4F82">
              <w:rPr>
                <w:lang w:val="en-GB"/>
              </w:rPr>
              <w:t xml:space="preserve">Toronto: Multilingual Matters. 2010. </w:t>
            </w:r>
          </w:p>
          <w:p w14:paraId="7D689E8E" w14:textId="77777777" w:rsidR="00C56C3A" w:rsidRPr="00BD7BB3" w:rsidRDefault="00C56C3A" w:rsidP="00C07AFA"/>
        </w:tc>
      </w:tr>
      <w:tr w:rsidR="00C56C3A" w14:paraId="56A1EC3D"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22634D87" w14:textId="77777777" w:rsidR="00C56C3A" w:rsidRDefault="00C56C3A" w:rsidP="00C07AFA">
            <w:pPr>
              <w:jc w:val="center"/>
              <w:rPr>
                <w:b/>
              </w:rPr>
            </w:pPr>
            <w:r>
              <w:rPr>
                <w:b/>
              </w:rPr>
              <w:t>Informace ke kombinované nebo distanční formě</w:t>
            </w:r>
          </w:p>
        </w:tc>
      </w:tr>
      <w:tr w:rsidR="00C56C3A" w14:paraId="4B5DD587" w14:textId="77777777" w:rsidTr="00C07AFA">
        <w:tc>
          <w:tcPr>
            <w:tcW w:w="4787" w:type="dxa"/>
            <w:gridSpan w:val="2"/>
            <w:tcBorders>
              <w:top w:val="single" w:sz="2" w:space="0" w:color="auto"/>
            </w:tcBorders>
            <w:shd w:val="clear" w:color="auto" w:fill="F7CAAC"/>
          </w:tcPr>
          <w:p w14:paraId="1CF0C2D8" w14:textId="77777777" w:rsidR="00C56C3A" w:rsidRDefault="00C56C3A" w:rsidP="00C07AFA">
            <w:r>
              <w:rPr>
                <w:b/>
              </w:rPr>
              <w:t>Rozsah konzultací (soustředění)</w:t>
            </w:r>
          </w:p>
        </w:tc>
        <w:tc>
          <w:tcPr>
            <w:tcW w:w="889" w:type="dxa"/>
            <w:tcBorders>
              <w:top w:val="single" w:sz="2" w:space="0" w:color="auto"/>
            </w:tcBorders>
          </w:tcPr>
          <w:p w14:paraId="5B6F9469" w14:textId="77777777" w:rsidR="00C56C3A" w:rsidRDefault="00C56C3A" w:rsidP="00C07AFA"/>
        </w:tc>
        <w:tc>
          <w:tcPr>
            <w:tcW w:w="4179" w:type="dxa"/>
            <w:tcBorders>
              <w:top w:val="single" w:sz="2" w:space="0" w:color="auto"/>
            </w:tcBorders>
            <w:shd w:val="clear" w:color="auto" w:fill="F7CAAC"/>
          </w:tcPr>
          <w:p w14:paraId="629D65F8" w14:textId="77777777" w:rsidR="00C56C3A" w:rsidRDefault="00C56C3A" w:rsidP="00C07AFA">
            <w:pPr>
              <w:rPr>
                <w:b/>
              </w:rPr>
            </w:pPr>
            <w:r>
              <w:rPr>
                <w:b/>
              </w:rPr>
              <w:t xml:space="preserve">hodin </w:t>
            </w:r>
          </w:p>
        </w:tc>
      </w:tr>
      <w:tr w:rsidR="00C56C3A" w14:paraId="3BF2FDF7" w14:textId="77777777" w:rsidTr="00C07AFA">
        <w:tc>
          <w:tcPr>
            <w:tcW w:w="9855" w:type="dxa"/>
            <w:gridSpan w:val="4"/>
            <w:shd w:val="clear" w:color="auto" w:fill="F7CAAC"/>
          </w:tcPr>
          <w:p w14:paraId="69D56E3D" w14:textId="77777777" w:rsidR="00C56C3A" w:rsidRDefault="00C56C3A" w:rsidP="00C07AFA">
            <w:pPr>
              <w:rPr>
                <w:b/>
              </w:rPr>
            </w:pPr>
            <w:r>
              <w:rPr>
                <w:b/>
              </w:rPr>
              <w:t>Informace o způsobu kontaktu s vyučujícím</w:t>
            </w:r>
          </w:p>
        </w:tc>
      </w:tr>
      <w:tr w:rsidR="00C56C3A" w14:paraId="1C4F2456" w14:textId="77777777" w:rsidTr="00C07AFA">
        <w:trPr>
          <w:trHeight w:val="20"/>
        </w:trPr>
        <w:tc>
          <w:tcPr>
            <w:tcW w:w="9855" w:type="dxa"/>
            <w:gridSpan w:val="4"/>
          </w:tcPr>
          <w:p w14:paraId="7405C478" w14:textId="77777777" w:rsidR="00C56C3A" w:rsidRDefault="00C56C3A" w:rsidP="00C07AFA"/>
        </w:tc>
      </w:tr>
    </w:tbl>
    <w:p w14:paraId="2331AAB8" w14:textId="77777777" w:rsidR="00C56C3A" w:rsidRDefault="00C56C3A" w:rsidP="00C56C3A"/>
    <w:p w14:paraId="436F2684" w14:textId="77777777" w:rsidR="00C56C3A" w:rsidRDefault="00C56C3A" w:rsidP="00C56C3A"/>
    <w:p w14:paraId="1A256F5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A90B6EB" w14:textId="77777777" w:rsidTr="00C07AFA">
        <w:tc>
          <w:tcPr>
            <w:tcW w:w="9855" w:type="dxa"/>
            <w:gridSpan w:val="7"/>
            <w:tcBorders>
              <w:bottom w:val="double" w:sz="4" w:space="0" w:color="auto"/>
            </w:tcBorders>
            <w:shd w:val="clear" w:color="auto" w:fill="BDD6EE"/>
          </w:tcPr>
          <w:p w14:paraId="292D5132" w14:textId="77777777" w:rsidR="00C56C3A" w:rsidRDefault="00C56C3A" w:rsidP="00C07AFA">
            <w:pPr>
              <w:rPr>
                <w:b/>
                <w:sz w:val="28"/>
              </w:rPr>
            </w:pPr>
            <w:r>
              <w:br w:type="page"/>
            </w:r>
            <w:r>
              <w:rPr>
                <w:b/>
                <w:sz w:val="28"/>
              </w:rPr>
              <w:t>B-III – Charakteristika studijního předmětu</w:t>
            </w:r>
          </w:p>
        </w:tc>
      </w:tr>
      <w:tr w:rsidR="00C56C3A" w14:paraId="64B1F67F" w14:textId="77777777" w:rsidTr="00C07AFA">
        <w:tc>
          <w:tcPr>
            <w:tcW w:w="3086" w:type="dxa"/>
            <w:tcBorders>
              <w:top w:val="double" w:sz="4" w:space="0" w:color="auto"/>
            </w:tcBorders>
            <w:shd w:val="clear" w:color="auto" w:fill="F7CAAC"/>
          </w:tcPr>
          <w:p w14:paraId="2CC6215A"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47FA3437" w14:textId="77777777" w:rsidR="00C56C3A" w:rsidRDefault="00C56C3A" w:rsidP="00C07AFA">
            <w:r w:rsidRPr="00FD3BED">
              <w:t>Fonetická analýza diskur</w:t>
            </w:r>
            <w:r>
              <w:t>z</w:t>
            </w:r>
            <w:r w:rsidRPr="00FD3BED">
              <w:t>u</w:t>
            </w:r>
          </w:p>
        </w:tc>
      </w:tr>
      <w:tr w:rsidR="00C56C3A" w14:paraId="316FC010" w14:textId="77777777" w:rsidTr="00C07AFA">
        <w:tc>
          <w:tcPr>
            <w:tcW w:w="3086" w:type="dxa"/>
            <w:shd w:val="clear" w:color="auto" w:fill="F7CAAC"/>
          </w:tcPr>
          <w:p w14:paraId="1A4A6225" w14:textId="77777777" w:rsidR="00C56C3A" w:rsidRDefault="00C56C3A" w:rsidP="00C07AFA">
            <w:pPr>
              <w:rPr>
                <w:b/>
              </w:rPr>
            </w:pPr>
            <w:r>
              <w:rPr>
                <w:b/>
              </w:rPr>
              <w:t>Typ předmětu</w:t>
            </w:r>
          </w:p>
        </w:tc>
        <w:tc>
          <w:tcPr>
            <w:tcW w:w="3406" w:type="dxa"/>
            <w:gridSpan w:val="3"/>
          </w:tcPr>
          <w:p w14:paraId="32A3F085" w14:textId="7C6F4523" w:rsidR="00C56C3A" w:rsidRDefault="00620367" w:rsidP="00C07AFA">
            <w:r>
              <w:t>pv</w:t>
            </w:r>
          </w:p>
        </w:tc>
        <w:tc>
          <w:tcPr>
            <w:tcW w:w="2695" w:type="dxa"/>
            <w:gridSpan w:val="2"/>
            <w:shd w:val="clear" w:color="auto" w:fill="F7CAAC"/>
          </w:tcPr>
          <w:p w14:paraId="564EF84E" w14:textId="77777777" w:rsidR="00C56C3A" w:rsidRDefault="00C56C3A" w:rsidP="00C07AFA">
            <w:r>
              <w:rPr>
                <w:b/>
              </w:rPr>
              <w:t>doporučený ročník / semestr</w:t>
            </w:r>
          </w:p>
        </w:tc>
        <w:tc>
          <w:tcPr>
            <w:tcW w:w="668" w:type="dxa"/>
          </w:tcPr>
          <w:p w14:paraId="2E98A7F2" w14:textId="77777777" w:rsidR="00C56C3A" w:rsidRDefault="00C56C3A" w:rsidP="00C07AFA">
            <w:r>
              <w:t>1/L, 2/Z</w:t>
            </w:r>
          </w:p>
        </w:tc>
      </w:tr>
      <w:tr w:rsidR="00C56C3A" w14:paraId="2D74D929" w14:textId="77777777" w:rsidTr="00C07AFA">
        <w:tc>
          <w:tcPr>
            <w:tcW w:w="3086" w:type="dxa"/>
            <w:shd w:val="clear" w:color="auto" w:fill="F7CAAC"/>
          </w:tcPr>
          <w:p w14:paraId="2727F4CA" w14:textId="77777777" w:rsidR="00C56C3A" w:rsidRDefault="00C56C3A" w:rsidP="00C07AFA">
            <w:pPr>
              <w:rPr>
                <w:b/>
              </w:rPr>
            </w:pPr>
            <w:r>
              <w:rPr>
                <w:b/>
              </w:rPr>
              <w:t>Rozsah studijního předmětu</w:t>
            </w:r>
          </w:p>
        </w:tc>
        <w:tc>
          <w:tcPr>
            <w:tcW w:w="1701" w:type="dxa"/>
          </w:tcPr>
          <w:p w14:paraId="42E6AE18" w14:textId="77777777" w:rsidR="00C56C3A" w:rsidRDefault="00C56C3A" w:rsidP="00C07AFA">
            <w:r>
              <w:t>0s + 28p</w:t>
            </w:r>
          </w:p>
        </w:tc>
        <w:tc>
          <w:tcPr>
            <w:tcW w:w="889" w:type="dxa"/>
            <w:shd w:val="clear" w:color="auto" w:fill="F7CAAC"/>
          </w:tcPr>
          <w:p w14:paraId="26B197DA" w14:textId="77777777" w:rsidR="00C56C3A" w:rsidRDefault="00C56C3A" w:rsidP="00C07AFA">
            <w:pPr>
              <w:rPr>
                <w:b/>
              </w:rPr>
            </w:pPr>
            <w:r>
              <w:rPr>
                <w:b/>
              </w:rPr>
              <w:t xml:space="preserve">hod. </w:t>
            </w:r>
          </w:p>
        </w:tc>
        <w:tc>
          <w:tcPr>
            <w:tcW w:w="816" w:type="dxa"/>
          </w:tcPr>
          <w:p w14:paraId="061B4477" w14:textId="77777777" w:rsidR="00C56C3A" w:rsidRDefault="00C56C3A" w:rsidP="00C07AFA">
            <w:r>
              <w:t>28</w:t>
            </w:r>
          </w:p>
        </w:tc>
        <w:tc>
          <w:tcPr>
            <w:tcW w:w="2156" w:type="dxa"/>
            <w:shd w:val="clear" w:color="auto" w:fill="F7CAAC"/>
          </w:tcPr>
          <w:p w14:paraId="5F1E3A88" w14:textId="77777777" w:rsidR="00C56C3A" w:rsidRDefault="00C56C3A" w:rsidP="00C07AFA">
            <w:pPr>
              <w:rPr>
                <w:b/>
              </w:rPr>
            </w:pPr>
            <w:r>
              <w:rPr>
                <w:b/>
              </w:rPr>
              <w:t>kreditů</w:t>
            </w:r>
          </w:p>
        </w:tc>
        <w:tc>
          <w:tcPr>
            <w:tcW w:w="1207" w:type="dxa"/>
            <w:gridSpan w:val="2"/>
          </w:tcPr>
          <w:p w14:paraId="25B8612E" w14:textId="77777777" w:rsidR="00C56C3A" w:rsidRDefault="00C56C3A" w:rsidP="00C07AFA">
            <w:r>
              <w:t>4</w:t>
            </w:r>
          </w:p>
        </w:tc>
      </w:tr>
      <w:tr w:rsidR="00C56C3A" w14:paraId="255F8070" w14:textId="77777777" w:rsidTr="00C07AFA">
        <w:tc>
          <w:tcPr>
            <w:tcW w:w="3086" w:type="dxa"/>
            <w:shd w:val="clear" w:color="auto" w:fill="F7CAAC"/>
          </w:tcPr>
          <w:p w14:paraId="76BBBD41" w14:textId="77777777" w:rsidR="00C56C3A" w:rsidRDefault="00C56C3A" w:rsidP="00C07AFA">
            <w:pPr>
              <w:rPr>
                <w:b/>
                <w:sz w:val="22"/>
              </w:rPr>
            </w:pPr>
            <w:r>
              <w:rPr>
                <w:b/>
              </w:rPr>
              <w:t>Prerekvizity, korekvizity, ekvivalence</w:t>
            </w:r>
          </w:p>
        </w:tc>
        <w:tc>
          <w:tcPr>
            <w:tcW w:w="6769" w:type="dxa"/>
            <w:gridSpan w:val="6"/>
          </w:tcPr>
          <w:p w14:paraId="1B584BC5" w14:textId="77777777" w:rsidR="00C56C3A" w:rsidRDefault="00C56C3A" w:rsidP="00C07AFA"/>
        </w:tc>
      </w:tr>
      <w:tr w:rsidR="00C56C3A" w14:paraId="221D70B6" w14:textId="77777777" w:rsidTr="00C07AFA">
        <w:tc>
          <w:tcPr>
            <w:tcW w:w="3086" w:type="dxa"/>
            <w:shd w:val="clear" w:color="auto" w:fill="F7CAAC"/>
          </w:tcPr>
          <w:p w14:paraId="5BCF012F" w14:textId="77777777" w:rsidR="00C56C3A" w:rsidRDefault="00C56C3A" w:rsidP="00C07AFA">
            <w:pPr>
              <w:rPr>
                <w:b/>
              </w:rPr>
            </w:pPr>
            <w:r>
              <w:rPr>
                <w:b/>
              </w:rPr>
              <w:t>Způsob ověření studijních výsledků</w:t>
            </w:r>
          </w:p>
        </w:tc>
        <w:tc>
          <w:tcPr>
            <w:tcW w:w="3406" w:type="dxa"/>
            <w:gridSpan w:val="3"/>
          </w:tcPr>
          <w:p w14:paraId="2F6D4044" w14:textId="77777777" w:rsidR="00C56C3A" w:rsidRDefault="00C56C3A" w:rsidP="00C07AFA">
            <w:r>
              <w:t>Klz</w:t>
            </w:r>
          </w:p>
        </w:tc>
        <w:tc>
          <w:tcPr>
            <w:tcW w:w="2156" w:type="dxa"/>
            <w:shd w:val="clear" w:color="auto" w:fill="F7CAAC"/>
          </w:tcPr>
          <w:p w14:paraId="0D474287" w14:textId="77777777" w:rsidR="00C56C3A" w:rsidRDefault="00C56C3A" w:rsidP="00C07AFA">
            <w:pPr>
              <w:rPr>
                <w:b/>
              </w:rPr>
            </w:pPr>
            <w:r>
              <w:rPr>
                <w:b/>
              </w:rPr>
              <w:t>Forma výuky</w:t>
            </w:r>
          </w:p>
        </w:tc>
        <w:tc>
          <w:tcPr>
            <w:tcW w:w="1207" w:type="dxa"/>
            <w:gridSpan w:val="2"/>
          </w:tcPr>
          <w:p w14:paraId="01CFF603" w14:textId="77777777" w:rsidR="00C56C3A" w:rsidRDefault="00C56C3A" w:rsidP="00C07AFA">
            <w:r>
              <w:t>seminář</w:t>
            </w:r>
          </w:p>
        </w:tc>
      </w:tr>
      <w:tr w:rsidR="00C56C3A" w14:paraId="0E4125AD" w14:textId="77777777" w:rsidTr="00C07AFA">
        <w:tc>
          <w:tcPr>
            <w:tcW w:w="3086" w:type="dxa"/>
            <w:shd w:val="clear" w:color="auto" w:fill="F7CAAC"/>
          </w:tcPr>
          <w:p w14:paraId="5E79C29F"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02C29B4" w14:textId="77777777" w:rsidR="00C56C3A" w:rsidRDefault="00C56C3A" w:rsidP="00C07AFA">
            <w:pPr>
              <w:rPr>
                <w:b/>
              </w:rPr>
            </w:pPr>
            <w:r>
              <w:rPr>
                <w:b/>
              </w:rPr>
              <w:t>Požadavky k zápočtu:</w:t>
            </w:r>
          </w:p>
          <w:p w14:paraId="39488CFF" w14:textId="77777777" w:rsidR="00C56C3A" w:rsidRDefault="00C56C3A" w:rsidP="00C07AFA">
            <w:r>
              <w:t>Aktivní účast na seminářích (80 %)</w:t>
            </w:r>
          </w:p>
          <w:p w14:paraId="2F55EBBB" w14:textId="77777777" w:rsidR="00C56C3A" w:rsidRDefault="00C56C3A" w:rsidP="00C07AFA">
            <w:r w:rsidRPr="003B7D10">
              <w:t>Prezentace zadan</w:t>
            </w:r>
            <w:r w:rsidRPr="003B7D10">
              <w:rPr>
                <w:rFonts w:hint="cs"/>
              </w:rPr>
              <w:t>é</w:t>
            </w:r>
            <w:r>
              <w:t>ho</w:t>
            </w:r>
            <w:r w:rsidRPr="003B7D10">
              <w:t xml:space="preserve"> t</w:t>
            </w:r>
            <w:r w:rsidRPr="003B7D10">
              <w:rPr>
                <w:rFonts w:hint="cs"/>
              </w:rPr>
              <w:t>é</w:t>
            </w:r>
            <w:r>
              <w:t>matu</w:t>
            </w:r>
          </w:p>
        </w:tc>
      </w:tr>
      <w:tr w:rsidR="00C56C3A" w14:paraId="17FC72F7" w14:textId="77777777" w:rsidTr="00C07AFA">
        <w:trPr>
          <w:trHeight w:val="20"/>
        </w:trPr>
        <w:tc>
          <w:tcPr>
            <w:tcW w:w="9855" w:type="dxa"/>
            <w:gridSpan w:val="7"/>
            <w:tcBorders>
              <w:top w:val="nil"/>
            </w:tcBorders>
          </w:tcPr>
          <w:p w14:paraId="744F0EEC" w14:textId="77777777" w:rsidR="00C56C3A" w:rsidRDefault="00C56C3A" w:rsidP="00C07AFA"/>
        </w:tc>
      </w:tr>
      <w:tr w:rsidR="00C56C3A" w14:paraId="092BC070" w14:textId="77777777" w:rsidTr="00C07AFA">
        <w:trPr>
          <w:trHeight w:val="197"/>
        </w:trPr>
        <w:tc>
          <w:tcPr>
            <w:tcW w:w="3086" w:type="dxa"/>
            <w:tcBorders>
              <w:top w:val="nil"/>
            </w:tcBorders>
            <w:shd w:val="clear" w:color="auto" w:fill="F7CAAC"/>
          </w:tcPr>
          <w:p w14:paraId="4AD331B1" w14:textId="77777777" w:rsidR="00C56C3A" w:rsidRDefault="00C56C3A" w:rsidP="00C07AFA">
            <w:pPr>
              <w:rPr>
                <w:b/>
              </w:rPr>
            </w:pPr>
            <w:r>
              <w:rPr>
                <w:b/>
              </w:rPr>
              <w:t>Garant předmětu</w:t>
            </w:r>
          </w:p>
        </w:tc>
        <w:tc>
          <w:tcPr>
            <w:tcW w:w="6769" w:type="dxa"/>
            <w:gridSpan w:val="6"/>
            <w:tcBorders>
              <w:top w:val="nil"/>
            </w:tcBorders>
          </w:tcPr>
          <w:p w14:paraId="2326237A" w14:textId="77777777" w:rsidR="00C56C3A" w:rsidRDefault="00C56C3A" w:rsidP="00C07AFA">
            <w:r>
              <w:t>prof. PaedDr. Zdena Kráľová, PhD.</w:t>
            </w:r>
          </w:p>
        </w:tc>
      </w:tr>
      <w:tr w:rsidR="00C56C3A" w14:paraId="6E1C1E8F" w14:textId="77777777" w:rsidTr="00C07AFA">
        <w:trPr>
          <w:trHeight w:val="243"/>
        </w:trPr>
        <w:tc>
          <w:tcPr>
            <w:tcW w:w="3086" w:type="dxa"/>
            <w:tcBorders>
              <w:top w:val="nil"/>
            </w:tcBorders>
            <w:shd w:val="clear" w:color="auto" w:fill="F7CAAC"/>
          </w:tcPr>
          <w:p w14:paraId="6E82363E" w14:textId="77777777" w:rsidR="00C56C3A" w:rsidRDefault="00C56C3A" w:rsidP="00C07AFA">
            <w:pPr>
              <w:rPr>
                <w:b/>
              </w:rPr>
            </w:pPr>
            <w:r>
              <w:rPr>
                <w:b/>
              </w:rPr>
              <w:t>Zapojení garanta do výuky předmětu</w:t>
            </w:r>
          </w:p>
        </w:tc>
        <w:tc>
          <w:tcPr>
            <w:tcW w:w="6769" w:type="dxa"/>
            <w:gridSpan w:val="6"/>
            <w:tcBorders>
              <w:top w:val="nil"/>
            </w:tcBorders>
          </w:tcPr>
          <w:p w14:paraId="1467D326" w14:textId="77777777" w:rsidR="00C56C3A" w:rsidRDefault="00C56C3A" w:rsidP="00C07AFA">
            <w:r>
              <w:t>100 %</w:t>
            </w:r>
          </w:p>
        </w:tc>
      </w:tr>
      <w:tr w:rsidR="00C56C3A" w14:paraId="0A6BEA3A" w14:textId="77777777" w:rsidTr="00C07AFA">
        <w:tc>
          <w:tcPr>
            <w:tcW w:w="3086" w:type="dxa"/>
            <w:shd w:val="clear" w:color="auto" w:fill="F7CAAC"/>
          </w:tcPr>
          <w:p w14:paraId="47CD5846" w14:textId="77777777" w:rsidR="00C56C3A" w:rsidRDefault="00C56C3A" w:rsidP="00C07AFA">
            <w:pPr>
              <w:rPr>
                <w:b/>
              </w:rPr>
            </w:pPr>
            <w:r>
              <w:rPr>
                <w:b/>
              </w:rPr>
              <w:t>Vyučující</w:t>
            </w:r>
          </w:p>
        </w:tc>
        <w:tc>
          <w:tcPr>
            <w:tcW w:w="6769" w:type="dxa"/>
            <w:gridSpan w:val="6"/>
            <w:tcBorders>
              <w:bottom w:val="nil"/>
            </w:tcBorders>
          </w:tcPr>
          <w:p w14:paraId="2BC046E1" w14:textId="77777777" w:rsidR="00C56C3A" w:rsidRDefault="00C56C3A" w:rsidP="00C07AFA">
            <w:r>
              <w:t>prof. PaedDr. Zdena Kráľová, PhD.</w:t>
            </w:r>
          </w:p>
        </w:tc>
      </w:tr>
      <w:tr w:rsidR="00C56C3A" w14:paraId="0F58993E" w14:textId="77777777" w:rsidTr="00C07AFA">
        <w:trPr>
          <w:trHeight w:val="20"/>
        </w:trPr>
        <w:tc>
          <w:tcPr>
            <w:tcW w:w="9855" w:type="dxa"/>
            <w:gridSpan w:val="7"/>
            <w:tcBorders>
              <w:top w:val="nil"/>
            </w:tcBorders>
          </w:tcPr>
          <w:p w14:paraId="6905674B" w14:textId="77777777" w:rsidR="00C56C3A" w:rsidRDefault="00C56C3A" w:rsidP="00C07AFA"/>
        </w:tc>
      </w:tr>
      <w:tr w:rsidR="00C56C3A" w14:paraId="03C7C4B0" w14:textId="77777777" w:rsidTr="00C07AFA">
        <w:tc>
          <w:tcPr>
            <w:tcW w:w="3086" w:type="dxa"/>
            <w:shd w:val="clear" w:color="auto" w:fill="F7CAAC"/>
          </w:tcPr>
          <w:p w14:paraId="54FB8FB4" w14:textId="77777777" w:rsidR="00C56C3A" w:rsidRDefault="00C56C3A" w:rsidP="00C07AFA">
            <w:pPr>
              <w:rPr>
                <w:b/>
              </w:rPr>
            </w:pPr>
            <w:r>
              <w:rPr>
                <w:b/>
              </w:rPr>
              <w:t>Stručná anotace předmětu</w:t>
            </w:r>
          </w:p>
        </w:tc>
        <w:tc>
          <w:tcPr>
            <w:tcW w:w="6769" w:type="dxa"/>
            <w:gridSpan w:val="6"/>
            <w:tcBorders>
              <w:bottom w:val="nil"/>
            </w:tcBorders>
          </w:tcPr>
          <w:p w14:paraId="51C4BE5D" w14:textId="77777777" w:rsidR="00C56C3A" w:rsidRDefault="00C56C3A" w:rsidP="00C07AFA"/>
        </w:tc>
      </w:tr>
      <w:tr w:rsidR="00C56C3A" w14:paraId="1FC28B19" w14:textId="77777777" w:rsidTr="00C07AFA">
        <w:trPr>
          <w:trHeight w:val="3938"/>
        </w:trPr>
        <w:tc>
          <w:tcPr>
            <w:tcW w:w="9855" w:type="dxa"/>
            <w:gridSpan w:val="7"/>
            <w:tcBorders>
              <w:top w:val="nil"/>
              <w:bottom w:val="single" w:sz="12" w:space="0" w:color="auto"/>
            </w:tcBorders>
          </w:tcPr>
          <w:p w14:paraId="21D151AE" w14:textId="77777777" w:rsidR="00C56C3A" w:rsidRDefault="00C56C3A" w:rsidP="00C07AFA">
            <w:r>
              <w:t xml:space="preserve">Cílem předmětu je analyzovat roli vybraných fonetických jevů při plnění různých funkcí diskurzu. </w:t>
            </w:r>
            <w:r w:rsidRPr="004817C1">
              <w:t>Zkoum</w:t>
            </w:r>
            <w:r w:rsidRPr="004817C1">
              <w:rPr>
                <w:rFonts w:hint="cs"/>
              </w:rPr>
              <w:t>á</w:t>
            </w:r>
            <w:r w:rsidRPr="004817C1">
              <w:t xml:space="preserve"> roli intonace p</w:t>
            </w:r>
            <w:r w:rsidRPr="004817C1">
              <w:rPr>
                <w:rFonts w:hint="cs"/>
              </w:rPr>
              <w:t>ř</w:t>
            </w:r>
            <w:r w:rsidRPr="004817C1">
              <w:t>i objas</w:t>
            </w:r>
            <w:r w:rsidRPr="004817C1">
              <w:rPr>
                <w:rFonts w:hint="cs"/>
              </w:rPr>
              <w:t>ň</w:t>
            </w:r>
            <w:r w:rsidRPr="004817C1">
              <w:t>ov</w:t>
            </w:r>
            <w:r w:rsidRPr="004817C1">
              <w:rPr>
                <w:rFonts w:hint="cs"/>
              </w:rPr>
              <w:t>á</w:t>
            </w:r>
            <w:r w:rsidRPr="004817C1">
              <w:t>n</w:t>
            </w:r>
            <w:r w:rsidRPr="004817C1">
              <w:rPr>
                <w:rFonts w:hint="cs"/>
              </w:rPr>
              <w:t>í</w:t>
            </w:r>
            <w:r w:rsidRPr="004817C1">
              <w:t xml:space="preserve"> vztahu mezi promluvami v </w:t>
            </w:r>
            <w:r w:rsidRPr="004817C1">
              <w:rPr>
                <w:rFonts w:hint="cs"/>
              </w:rPr>
              <w:t>č</w:t>
            </w:r>
            <w:r w:rsidRPr="004817C1">
              <w:t>ten</w:t>
            </w:r>
            <w:r w:rsidRPr="004817C1">
              <w:rPr>
                <w:rFonts w:hint="cs"/>
              </w:rPr>
              <w:t>é</w:t>
            </w:r>
            <w:r w:rsidRPr="004817C1">
              <w:t>m nebo p</w:t>
            </w:r>
            <w:r w:rsidRPr="004817C1">
              <w:rPr>
                <w:rFonts w:hint="cs"/>
              </w:rPr>
              <w:t>ř</w:t>
            </w:r>
            <w:r w:rsidRPr="004817C1">
              <w:t>ipraven</w:t>
            </w:r>
            <w:r w:rsidRPr="004817C1">
              <w:rPr>
                <w:rFonts w:hint="cs"/>
              </w:rPr>
              <w:t>é</w:t>
            </w:r>
            <w:r w:rsidRPr="004817C1">
              <w:t>m monologu a konverzaci v r</w:t>
            </w:r>
            <w:r w:rsidRPr="004817C1">
              <w:rPr>
                <w:rFonts w:hint="cs"/>
              </w:rPr>
              <w:t>á</w:t>
            </w:r>
            <w:r w:rsidRPr="004817C1">
              <w:t>mci r</w:t>
            </w:r>
            <w:r w:rsidRPr="004817C1">
              <w:rPr>
                <w:rFonts w:hint="cs"/>
              </w:rPr>
              <w:t>ů</w:t>
            </w:r>
            <w:r w:rsidRPr="004817C1">
              <w:t>zn</w:t>
            </w:r>
            <w:r w:rsidRPr="004817C1">
              <w:rPr>
                <w:rFonts w:hint="cs"/>
              </w:rPr>
              <w:t>ý</w:t>
            </w:r>
            <w:r w:rsidRPr="004817C1">
              <w:t xml:space="preserve">ch </w:t>
            </w:r>
            <w:r w:rsidRPr="004817C1">
              <w:rPr>
                <w:rFonts w:hint="cs"/>
              </w:rPr>
              <w:t>žá</w:t>
            </w:r>
            <w:r w:rsidRPr="004817C1">
              <w:t>nr</w:t>
            </w:r>
            <w:r w:rsidRPr="004817C1">
              <w:rPr>
                <w:rFonts w:hint="cs"/>
              </w:rPr>
              <w:t>ů</w:t>
            </w:r>
            <w:r w:rsidRPr="004817C1">
              <w:t xml:space="preserve"> diskurzu. Praktick</w:t>
            </w:r>
            <w:r w:rsidRPr="004817C1">
              <w:rPr>
                <w:rFonts w:hint="cs"/>
              </w:rPr>
              <w:t>á</w:t>
            </w:r>
            <w:r w:rsidRPr="004817C1">
              <w:t xml:space="preserve"> anal</w:t>
            </w:r>
            <w:r w:rsidRPr="004817C1">
              <w:rPr>
                <w:rFonts w:hint="cs"/>
              </w:rPr>
              <w:t>ý</w:t>
            </w:r>
            <w:r w:rsidRPr="004817C1">
              <w:t>za je zalo</w:t>
            </w:r>
            <w:r w:rsidRPr="004817C1">
              <w:rPr>
                <w:rFonts w:hint="cs"/>
              </w:rPr>
              <w:t>ž</w:t>
            </w:r>
            <w:r w:rsidRPr="004817C1">
              <w:t>ena na empirick</w:t>
            </w:r>
            <w:r w:rsidRPr="004817C1">
              <w:rPr>
                <w:rFonts w:hint="cs"/>
              </w:rPr>
              <w:t>ý</w:t>
            </w:r>
            <w:r w:rsidRPr="004817C1">
              <w:t>ch, audio nebo video zaznamenan</w:t>
            </w:r>
            <w:r w:rsidRPr="004817C1">
              <w:rPr>
                <w:rFonts w:hint="cs"/>
              </w:rPr>
              <w:t>ý</w:t>
            </w:r>
            <w:r w:rsidRPr="004817C1">
              <w:t>ch datech p</w:t>
            </w:r>
            <w:r w:rsidRPr="004817C1">
              <w:rPr>
                <w:rFonts w:hint="cs"/>
              </w:rPr>
              <w:t>ř</w:t>
            </w:r>
            <w:r w:rsidRPr="004817C1">
              <w:t>irozen</w:t>
            </w:r>
            <w:r w:rsidRPr="004817C1">
              <w:rPr>
                <w:rFonts w:hint="cs"/>
              </w:rPr>
              <w:t>é</w:t>
            </w:r>
            <w:r w:rsidRPr="004817C1">
              <w:t xml:space="preserve"> </w:t>
            </w:r>
            <w:r w:rsidRPr="004817C1">
              <w:rPr>
                <w:rFonts w:hint="cs"/>
              </w:rPr>
              <w:t>ř</w:t>
            </w:r>
            <w:r w:rsidRPr="004817C1">
              <w:t>e</w:t>
            </w:r>
            <w:r w:rsidRPr="004817C1">
              <w:rPr>
                <w:rFonts w:hint="cs"/>
              </w:rPr>
              <w:t>č</w:t>
            </w:r>
            <w:r w:rsidRPr="004817C1">
              <w:t>i.</w:t>
            </w:r>
            <w:r>
              <w:t xml:space="preserve"> </w:t>
            </w:r>
          </w:p>
          <w:p w14:paraId="76374D76" w14:textId="77777777" w:rsidR="00C56C3A" w:rsidRDefault="00C56C3A" w:rsidP="00C07AFA"/>
          <w:p w14:paraId="42A38C1F" w14:textId="77777777" w:rsidR="00C56C3A" w:rsidRDefault="00C56C3A" w:rsidP="00C07AFA">
            <w:r>
              <w:t>Obsah předmětu:</w:t>
            </w:r>
          </w:p>
          <w:p w14:paraId="17435C9A" w14:textId="77777777" w:rsidR="00C56C3A" w:rsidRDefault="00C56C3A" w:rsidP="00C56C3A">
            <w:pPr>
              <w:pStyle w:val="Odstavecseseznamem"/>
              <w:numPr>
                <w:ilvl w:val="0"/>
                <w:numId w:val="28"/>
              </w:numPr>
              <w:suppressAutoHyphens w:val="0"/>
            </w:pPr>
            <w:r>
              <w:t>Prozodické prostředky</w:t>
            </w:r>
          </w:p>
          <w:p w14:paraId="0E444389" w14:textId="77777777" w:rsidR="00C56C3A" w:rsidRDefault="00C56C3A" w:rsidP="00C56C3A">
            <w:pPr>
              <w:pStyle w:val="Odstavecseseznamem"/>
              <w:numPr>
                <w:ilvl w:val="0"/>
                <w:numId w:val="28"/>
              </w:numPr>
              <w:suppressAutoHyphens w:val="0"/>
            </w:pPr>
            <w:r>
              <w:t>Instrument</w:t>
            </w:r>
            <w:r>
              <w:rPr>
                <w:rFonts w:hint="cs"/>
              </w:rPr>
              <w:t>á</w:t>
            </w:r>
            <w:r>
              <w:t>ln</w:t>
            </w:r>
            <w:r>
              <w:rPr>
                <w:rFonts w:hint="cs"/>
              </w:rPr>
              <w:t>í</w:t>
            </w:r>
            <w:r>
              <w:t xml:space="preserve"> a sluchov</w:t>
            </w:r>
            <w:r>
              <w:rPr>
                <w:rFonts w:hint="cs"/>
              </w:rPr>
              <w:t>á</w:t>
            </w:r>
            <w:r>
              <w:t xml:space="preserve"> anal</w:t>
            </w:r>
            <w:r>
              <w:rPr>
                <w:rFonts w:hint="cs"/>
              </w:rPr>
              <w:t>ý</w:t>
            </w:r>
            <w:r>
              <w:t>za</w:t>
            </w:r>
          </w:p>
          <w:p w14:paraId="6BDF8C19" w14:textId="77777777" w:rsidR="00C56C3A" w:rsidRDefault="00C56C3A" w:rsidP="00C56C3A">
            <w:pPr>
              <w:pStyle w:val="Odstavecseseznamem"/>
              <w:numPr>
                <w:ilvl w:val="0"/>
                <w:numId w:val="28"/>
              </w:numPr>
              <w:suppressAutoHyphens w:val="0"/>
            </w:pPr>
            <w:r>
              <w:t>Modelov</w:t>
            </w:r>
            <w:r>
              <w:rPr>
                <w:rFonts w:hint="cs"/>
              </w:rPr>
              <w:t>á</w:t>
            </w:r>
            <w:r>
              <w:t>n</w:t>
            </w:r>
            <w:r>
              <w:rPr>
                <w:rFonts w:hint="cs"/>
              </w:rPr>
              <w:t>í</w:t>
            </w:r>
            <w:r>
              <w:t xml:space="preserve"> mluven</w:t>
            </w:r>
            <w:r>
              <w:rPr>
                <w:rFonts w:hint="cs"/>
              </w:rPr>
              <w:t>é</w:t>
            </w:r>
            <w:r>
              <w:t>ho projevu</w:t>
            </w:r>
          </w:p>
          <w:p w14:paraId="7A0E9729" w14:textId="77777777" w:rsidR="00C56C3A" w:rsidRDefault="00C56C3A" w:rsidP="00C56C3A">
            <w:pPr>
              <w:pStyle w:val="Odstavecseseznamem"/>
              <w:numPr>
                <w:ilvl w:val="0"/>
                <w:numId w:val="28"/>
              </w:numPr>
              <w:suppressAutoHyphens w:val="0"/>
            </w:pPr>
            <w:r>
              <w:t>Styly mluven</w:t>
            </w:r>
            <w:r>
              <w:rPr>
                <w:rFonts w:hint="cs"/>
              </w:rPr>
              <w:t>í</w:t>
            </w:r>
          </w:p>
          <w:p w14:paraId="1CC9F84F" w14:textId="77777777" w:rsidR="00C56C3A" w:rsidRDefault="00C56C3A" w:rsidP="00C56C3A">
            <w:pPr>
              <w:pStyle w:val="Odstavecseseznamem"/>
              <w:numPr>
                <w:ilvl w:val="0"/>
                <w:numId w:val="28"/>
              </w:numPr>
              <w:suppressAutoHyphens w:val="0"/>
            </w:pPr>
            <w:r>
              <w:t>Informa</w:t>
            </w:r>
            <w:r>
              <w:rPr>
                <w:rFonts w:hint="cs"/>
              </w:rPr>
              <w:t>č</w:t>
            </w:r>
            <w:r>
              <w:t>n</w:t>
            </w:r>
            <w:r>
              <w:rPr>
                <w:rFonts w:hint="cs"/>
              </w:rPr>
              <w:t>í</w:t>
            </w:r>
            <w:r>
              <w:t xml:space="preserve"> struktura</w:t>
            </w:r>
          </w:p>
          <w:p w14:paraId="0B479E48" w14:textId="77777777" w:rsidR="00C56C3A" w:rsidRDefault="00C56C3A" w:rsidP="00C56C3A">
            <w:pPr>
              <w:pStyle w:val="Odstavecseseznamem"/>
              <w:numPr>
                <w:ilvl w:val="0"/>
                <w:numId w:val="28"/>
              </w:numPr>
              <w:suppressAutoHyphens w:val="0"/>
            </w:pPr>
            <w:r>
              <w:t>Intonace odstavce</w:t>
            </w:r>
          </w:p>
          <w:p w14:paraId="558FF0BE" w14:textId="77777777" w:rsidR="00C56C3A" w:rsidRDefault="00C56C3A" w:rsidP="00C56C3A">
            <w:pPr>
              <w:pStyle w:val="Odstavecseseznamem"/>
              <w:numPr>
                <w:ilvl w:val="0"/>
                <w:numId w:val="28"/>
              </w:numPr>
              <w:suppressAutoHyphens w:val="0"/>
            </w:pPr>
            <w:r>
              <w:t>Názvy a titulky</w:t>
            </w:r>
          </w:p>
          <w:p w14:paraId="0E1398E5" w14:textId="77777777" w:rsidR="00C56C3A" w:rsidRDefault="00C56C3A" w:rsidP="00C56C3A">
            <w:pPr>
              <w:pStyle w:val="Odstavecseseznamem"/>
              <w:numPr>
                <w:ilvl w:val="0"/>
                <w:numId w:val="28"/>
              </w:numPr>
              <w:suppressAutoHyphens w:val="0"/>
            </w:pPr>
            <w:r>
              <w:t>Fonetick</w:t>
            </w:r>
            <w:r>
              <w:rPr>
                <w:rFonts w:hint="cs"/>
              </w:rPr>
              <w:t>é</w:t>
            </w:r>
            <w:r>
              <w:t xml:space="preserve"> otázky iniciality</w:t>
            </w:r>
          </w:p>
          <w:p w14:paraId="20DD43F0" w14:textId="77777777" w:rsidR="00C56C3A" w:rsidRDefault="00C56C3A" w:rsidP="00C56C3A">
            <w:pPr>
              <w:pStyle w:val="Odstavecseseznamem"/>
              <w:numPr>
                <w:ilvl w:val="0"/>
                <w:numId w:val="28"/>
              </w:numPr>
              <w:suppressAutoHyphens w:val="0"/>
            </w:pPr>
            <w:r>
              <w:t>Fonetick</w:t>
            </w:r>
            <w:r>
              <w:rPr>
                <w:rFonts w:hint="cs"/>
              </w:rPr>
              <w:t>é</w:t>
            </w:r>
            <w:r>
              <w:t xml:space="preserve"> ot</w:t>
            </w:r>
            <w:r>
              <w:rPr>
                <w:rFonts w:hint="cs"/>
              </w:rPr>
              <w:t>á</w:t>
            </w:r>
            <w:r>
              <w:t>zky finality</w:t>
            </w:r>
          </w:p>
          <w:p w14:paraId="6384113F" w14:textId="77777777" w:rsidR="00C56C3A" w:rsidRDefault="00C56C3A" w:rsidP="00C56C3A">
            <w:pPr>
              <w:pStyle w:val="Odstavecseseznamem"/>
              <w:numPr>
                <w:ilvl w:val="0"/>
                <w:numId w:val="28"/>
              </w:numPr>
              <w:suppressAutoHyphens w:val="0"/>
            </w:pPr>
            <w:r>
              <w:t>Soudr</w:t>
            </w:r>
            <w:r>
              <w:rPr>
                <w:rFonts w:hint="cs"/>
              </w:rPr>
              <w:t>ž</w:t>
            </w:r>
            <w:r>
              <w:t>nost a intonace</w:t>
            </w:r>
          </w:p>
          <w:p w14:paraId="5C968D87" w14:textId="77777777" w:rsidR="00C56C3A" w:rsidRDefault="00C56C3A" w:rsidP="00C56C3A">
            <w:pPr>
              <w:pStyle w:val="Odstavecseseznamem"/>
              <w:numPr>
                <w:ilvl w:val="0"/>
                <w:numId w:val="28"/>
              </w:numPr>
              <w:suppressAutoHyphens w:val="0"/>
            </w:pPr>
            <w:r>
              <w:t>Intona</w:t>
            </w:r>
            <w:r>
              <w:rPr>
                <w:rFonts w:hint="cs"/>
              </w:rPr>
              <w:t>č</w:t>
            </w:r>
            <w:r>
              <w:t>n</w:t>
            </w:r>
            <w:r>
              <w:rPr>
                <w:rFonts w:hint="cs"/>
              </w:rPr>
              <w:t>í</w:t>
            </w:r>
            <w:r>
              <w:t xml:space="preserve"> paralelismus</w:t>
            </w:r>
          </w:p>
          <w:p w14:paraId="16C0669C" w14:textId="77777777" w:rsidR="00C56C3A" w:rsidRDefault="00C56C3A" w:rsidP="00C56C3A">
            <w:pPr>
              <w:pStyle w:val="Odstavecseseznamem"/>
              <w:numPr>
                <w:ilvl w:val="0"/>
                <w:numId w:val="28"/>
              </w:numPr>
              <w:suppressAutoHyphens w:val="0"/>
            </w:pPr>
            <w:r>
              <w:t>Intonace z</w:t>
            </w:r>
            <w:r>
              <w:rPr>
                <w:rFonts w:hint="cs"/>
              </w:rPr>
              <w:t>á</w:t>
            </w:r>
            <w:r>
              <w:t>vorek</w:t>
            </w:r>
          </w:p>
          <w:p w14:paraId="6E2D3E18" w14:textId="77777777" w:rsidR="00C56C3A" w:rsidRDefault="00C56C3A" w:rsidP="00C07AFA"/>
          <w:p w14:paraId="58B40D3D" w14:textId="77777777" w:rsidR="00C56C3A" w:rsidRDefault="00C56C3A" w:rsidP="00C07AFA">
            <w:r>
              <w:t>Odborné znalosti – po absolvování předmětu prokazuje student znalosti:</w:t>
            </w:r>
          </w:p>
          <w:p w14:paraId="0E6CB401" w14:textId="77777777" w:rsidR="00C56C3A" w:rsidRDefault="00C56C3A" w:rsidP="00C56C3A">
            <w:pPr>
              <w:pStyle w:val="Odstavecseseznamem"/>
              <w:numPr>
                <w:ilvl w:val="0"/>
                <w:numId w:val="29"/>
              </w:numPr>
              <w:suppressAutoHyphens w:val="0"/>
            </w:pPr>
            <w:r>
              <w:t>popsat prozodické prostředky</w:t>
            </w:r>
          </w:p>
          <w:p w14:paraId="7B4251D7" w14:textId="77777777" w:rsidR="00C56C3A" w:rsidRDefault="00C56C3A" w:rsidP="00C56C3A">
            <w:pPr>
              <w:pStyle w:val="Odstavecseseznamem"/>
              <w:numPr>
                <w:ilvl w:val="0"/>
                <w:numId w:val="29"/>
              </w:numPr>
              <w:suppressAutoHyphens w:val="0"/>
            </w:pPr>
            <w:r>
              <w:t>vysvětlit modelování mluveného projevu</w:t>
            </w:r>
          </w:p>
          <w:p w14:paraId="3A4AB03F" w14:textId="77777777" w:rsidR="00C56C3A" w:rsidRDefault="00C56C3A" w:rsidP="00C56C3A">
            <w:pPr>
              <w:pStyle w:val="Odstavecseseznamem"/>
              <w:numPr>
                <w:ilvl w:val="0"/>
                <w:numId w:val="29"/>
              </w:numPr>
              <w:suppressAutoHyphens w:val="0"/>
            </w:pPr>
            <w:r>
              <w:t>definovat styly mluvení</w:t>
            </w:r>
          </w:p>
          <w:p w14:paraId="5E584690" w14:textId="77777777" w:rsidR="00C56C3A" w:rsidRDefault="00C56C3A" w:rsidP="00C56C3A">
            <w:pPr>
              <w:pStyle w:val="Odstavecseseznamem"/>
              <w:numPr>
                <w:ilvl w:val="0"/>
                <w:numId w:val="29"/>
              </w:numPr>
              <w:suppressAutoHyphens w:val="0"/>
            </w:pPr>
            <w:r>
              <w:t>vymezit informační strukturu projevu</w:t>
            </w:r>
          </w:p>
          <w:p w14:paraId="7B97EECE" w14:textId="77777777" w:rsidR="00C56C3A" w:rsidRDefault="00C56C3A" w:rsidP="00C56C3A">
            <w:pPr>
              <w:pStyle w:val="Odstavecseseznamem"/>
              <w:numPr>
                <w:ilvl w:val="0"/>
                <w:numId w:val="29"/>
              </w:numPr>
              <w:suppressAutoHyphens w:val="0"/>
            </w:pPr>
            <w:r>
              <w:t>rozlišit fonetické otázky iniciality a finality</w:t>
            </w:r>
          </w:p>
          <w:p w14:paraId="0EB155A4" w14:textId="77777777" w:rsidR="00C56C3A" w:rsidRDefault="00C56C3A" w:rsidP="00C07AFA"/>
          <w:p w14:paraId="442F3158" w14:textId="77777777" w:rsidR="00C56C3A" w:rsidRDefault="00C56C3A" w:rsidP="00C07AFA">
            <w:r>
              <w:t>Odborné dovednosti – po absolvování předmětu prokazuje student dovednosti:</w:t>
            </w:r>
          </w:p>
          <w:p w14:paraId="6184E2B8" w14:textId="77777777" w:rsidR="00C56C3A" w:rsidRDefault="00C56C3A" w:rsidP="00C56C3A">
            <w:pPr>
              <w:pStyle w:val="Odstavecseseznamem"/>
              <w:numPr>
                <w:ilvl w:val="0"/>
                <w:numId w:val="30"/>
              </w:numPr>
              <w:suppressAutoHyphens w:val="0"/>
            </w:pPr>
            <w:r>
              <w:t>analyzovat diskurz se zaměřením na zvukovou rovinu</w:t>
            </w:r>
          </w:p>
          <w:p w14:paraId="41FAA04F" w14:textId="77777777" w:rsidR="00C56C3A" w:rsidRDefault="00C56C3A" w:rsidP="00C56C3A">
            <w:pPr>
              <w:pStyle w:val="Odstavecseseznamem"/>
              <w:numPr>
                <w:ilvl w:val="0"/>
                <w:numId w:val="30"/>
              </w:numPr>
              <w:suppressAutoHyphens w:val="0"/>
            </w:pPr>
            <w:r>
              <w:t>aplikovat sluchovou analýzu diskurzu</w:t>
            </w:r>
          </w:p>
          <w:p w14:paraId="46E4CD04" w14:textId="77777777" w:rsidR="00C56C3A" w:rsidRDefault="00C56C3A" w:rsidP="00C56C3A">
            <w:pPr>
              <w:pStyle w:val="Odstavecseseznamem"/>
              <w:numPr>
                <w:ilvl w:val="0"/>
                <w:numId w:val="30"/>
              </w:numPr>
              <w:suppressAutoHyphens w:val="0"/>
            </w:pPr>
            <w:r>
              <w:t>aplikovat instrumentální analýzu diskurzu</w:t>
            </w:r>
          </w:p>
          <w:p w14:paraId="5299F5E2" w14:textId="77777777" w:rsidR="00C56C3A" w:rsidRDefault="00C56C3A" w:rsidP="00C56C3A">
            <w:pPr>
              <w:pStyle w:val="Odstavecseseznamem"/>
              <w:numPr>
                <w:ilvl w:val="0"/>
                <w:numId w:val="30"/>
              </w:numPr>
              <w:suppressAutoHyphens w:val="0"/>
            </w:pPr>
            <w:r>
              <w:t>identifikovat roli fonetických jevů při plnění funkcí diskurzu</w:t>
            </w:r>
          </w:p>
          <w:p w14:paraId="777ABA5C" w14:textId="77777777" w:rsidR="00C56C3A" w:rsidRDefault="00C56C3A" w:rsidP="00C56C3A">
            <w:pPr>
              <w:pStyle w:val="Odstavecseseznamem"/>
              <w:numPr>
                <w:ilvl w:val="0"/>
                <w:numId w:val="30"/>
              </w:numPr>
              <w:suppressAutoHyphens w:val="0"/>
            </w:pPr>
            <w:r>
              <w:t>zhodnotit fonetickou strukturu diskurzu</w:t>
            </w:r>
          </w:p>
          <w:p w14:paraId="3A4C64C4" w14:textId="77777777" w:rsidR="00C56C3A" w:rsidRDefault="00C56C3A" w:rsidP="00C07AFA"/>
        </w:tc>
      </w:tr>
    </w:tbl>
    <w:p w14:paraId="055EF409"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7730215" w14:textId="77777777" w:rsidTr="00C07AFA">
        <w:trPr>
          <w:trHeight w:val="265"/>
        </w:trPr>
        <w:tc>
          <w:tcPr>
            <w:tcW w:w="3653" w:type="dxa"/>
            <w:tcBorders>
              <w:top w:val="single" w:sz="4" w:space="0" w:color="auto"/>
            </w:tcBorders>
            <w:shd w:val="clear" w:color="auto" w:fill="F7CAAC"/>
          </w:tcPr>
          <w:p w14:paraId="26C4A85B"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17B6F8B" w14:textId="77777777" w:rsidR="00C56C3A" w:rsidRDefault="00C56C3A" w:rsidP="00C07AFA"/>
        </w:tc>
      </w:tr>
      <w:tr w:rsidR="00C56C3A" w14:paraId="04B1F7E9" w14:textId="77777777" w:rsidTr="00C07AFA">
        <w:trPr>
          <w:trHeight w:val="1497"/>
        </w:trPr>
        <w:tc>
          <w:tcPr>
            <w:tcW w:w="9855" w:type="dxa"/>
            <w:gridSpan w:val="4"/>
            <w:tcBorders>
              <w:top w:val="nil"/>
            </w:tcBorders>
          </w:tcPr>
          <w:p w14:paraId="7223D09E" w14:textId="77777777" w:rsidR="00C56C3A" w:rsidRPr="00BD7BB3" w:rsidRDefault="00C56C3A" w:rsidP="00C07AFA">
            <w:pPr>
              <w:pStyle w:val="bb"/>
              <w:rPr>
                <w:b/>
              </w:rPr>
            </w:pPr>
            <w:r w:rsidRPr="00BD7BB3">
              <w:rPr>
                <w:b/>
              </w:rPr>
              <w:t>Základní literatura:</w:t>
            </w:r>
          </w:p>
          <w:p w14:paraId="63073A4D" w14:textId="77777777" w:rsidR="00C56C3A" w:rsidRDefault="00C56C3A" w:rsidP="00C07AFA">
            <w:pPr>
              <w:pStyle w:val="bb"/>
              <w:rPr>
                <w:lang w:val="en-US"/>
              </w:rPr>
            </w:pPr>
            <w:r>
              <w:rPr>
                <w:lang w:val="en-US"/>
              </w:rPr>
              <w:t xml:space="preserve">Chun, Dorothy M. </w:t>
            </w:r>
            <w:r w:rsidRPr="00C45245">
              <w:rPr>
                <w:i/>
                <w:lang w:val="en-US"/>
              </w:rPr>
              <w:t>Discourse Intonation in L2. From Theory and Research to Practice</w:t>
            </w:r>
            <w:r w:rsidRPr="00D731CA">
              <w:rPr>
                <w:lang w:val="en-US"/>
              </w:rPr>
              <w:t>.</w:t>
            </w:r>
            <w:r>
              <w:rPr>
                <w:lang w:val="en-US"/>
              </w:rPr>
              <w:t xml:space="preserve"> Amsterdam: John Benjamins, 2002.</w:t>
            </w:r>
          </w:p>
          <w:p w14:paraId="27549462" w14:textId="77777777" w:rsidR="00C56C3A" w:rsidRDefault="00C56C3A" w:rsidP="00C07AFA">
            <w:pPr>
              <w:pStyle w:val="bb"/>
              <w:rPr>
                <w:lang w:val="en-US"/>
              </w:rPr>
            </w:pPr>
            <w:r>
              <w:rPr>
                <w:lang w:val="en-US"/>
              </w:rPr>
              <w:t xml:space="preserve">Johns-Lewis, Catherine (ed.). </w:t>
            </w:r>
            <w:r w:rsidRPr="00C45245">
              <w:rPr>
                <w:i/>
                <w:lang w:val="en-US"/>
              </w:rPr>
              <w:t>Intonation in Discourse</w:t>
            </w:r>
            <w:r>
              <w:rPr>
                <w:lang w:val="en-US"/>
              </w:rPr>
              <w:t>. New York: Routledge, 2018.</w:t>
            </w:r>
          </w:p>
          <w:p w14:paraId="72CD4977" w14:textId="77777777" w:rsidR="00C56C3A" w:rsidRDefault="00C56C3A" w:rsidP="00C07AFA">
            <w:pPr>
              <w:pStyle w:val="bb"/>
              <w:rPr>
                <w:lang w:val="en-US"/>
              </w:rPr>
            </w:pPr>
            <w:r>
              <w:rPr>
                <w:lang w:val="en-US"/>
              </w:rPr>
              <w:t xml:space="preserve">McCarthy, Michael. </w:t>
            </w:r>
            <w:r w:rsidRPr="00C45245">
              <w:rPr>
                <w:i/>
                <w:lang w:val="en-US"/>
              </w:rPr>
              <w:t>Discourse Analysis for Language Teachers</w:t>
            </w:r>
            <w:r w:rsidRPr="00D731CA">
              <w:rPr>
                <w:lang w:val="en-US"/>
              </w:rPr>
              <w:t>.</w:t>
            </w:r>
            <w:r w:rsidRPr="00327C07">
              <w:rPr>
                <w:lang w:val="en-US"/>
              </w:rPr>
              <w:t xml:space="preserve"> C</w:t>
            </w:r>
            <w:r>
              <w:rPr>
                <w:lang w:val="en-US"/>
              </w:rPr>
              <w:t xml:space="preserve">ambridge: Cambridge University </w:t>
            </w:r>
            <w:r w:rsidRPr="00327C07">
              <w:rPr>
                <w:lang w:val="en-US"/>
              </w:rPr>
              <w:t>Press</w:t>
            </w:r>
            <w:r>
              <w:rPr>
                <w:lang w:val="en-US"/>
              </w:rPr>
              <w:t>, 2000</w:t>
            </w:r>
            <w:r w:rsidRPr="00327C07">
              <w:rPr>
                <w:lang w:val="en-US"/>
              </w:rPr>
              <w:t>.</w:t>
            </w:r>
          </w:p>
          <w:p w14:paraId="48886094" w14:textId="77777777" w:rsidR="00C56C3A" w:rsidRPr="0043459B" w:rsidRDefault="00C56C3A" w:rsidP="00C07AFA">
            <w:pPr>
              <w:pStyle w:val="bb"/>
              <w:rPr>
                <w:lang w:val="en-US"/>
              </w:rPr>
            </w:pPr>
            <w:r w:rsidRPr="003B7D10">
              <w:rPr>
                <w:lang w:val="en-US"/>
              </w:rPr>
              <w:t xml:space="preserve">Reed, Marnie </w:t>
            </w:r>
            <w:r>
              <w:rPr>
                <w:lang w:val="en-US"/>
              </w:rPr>
              <w:t xml:space="preserve">– </w:t>
            </w:r>
            <w:r w:rsidRPr="003B7D10">
              <w:rPr>
                <w:lang w:val="en-US"/>
              </w:rPr>
              <w:t>Levis</w:t>
            </w:r>
            <w:r>
              <w:rPr>
                <w:lang w:val="en-US"/>
              </w:rPr>
              <w:t xml:space="preserve">, John M. (eds.) </w:t>
            </w:r>
            <w:r w:rsidRPr="00C45245">
              <w:rPr>
                <w:i/>
                <w:lang w:val="en-US"/>
              </w:rPr>
              <w:t>The Handbook of English Pronunciation. Part III: Pronunciation and Discourse</w:t>
            </w:r>
            <w:r w:rsidRPr="0043459B">
              <w:rPr>
                <w:lang w:val="en-US"/>
              </w:rPr>
              <w:t>.</w:t>
            </w:r>
            <w:r>
              <w:rPr>
                <w:lang w:val="en-US"/>
              </w:rPr>
              <w:t xml:space="preserve"> Hoboken: </w:t>
            </w:r>
            <w:r w:rsidRPr="003B7D10">
              <w:rPr>
                <w:lang w:val="en-US"/>
              </w:rPr>
              <w:t>John Wiley &amp; Sons</w:t>
            </w:r>
            <w:r>
              <w:rPr>
                <w:lang w:val="en-US"/>
              </w:rPr>
              <w:t>,</w:t>
            </w:r>
            <w:r w:rsidRPr="0043459B">
              <w:rPr>
                <w:lang w:val="en-US"/>
              </w:rPr>
              <w:t xml:space="preserve"> </w:t>
            </w:r>
            <w:r w:rsidRPr="003B7D10">
              <w:rPr>
                <w:lang w:val="en-US"/>
              </w:rPr>
              <w:t>2015</w:t>
            </w:r>
            <w:r>
              <w:rPr>
                <w:lang w:val="en-US"/>
              </w:rPr>
              <w:t>.</w:t>
            </w:r>
          </w:p>
          <w:p w14:paraId="32EDDB78" w14:textId="77777777" w:rsidR="00C56C3A" w:rsidRDefault="00C56C3A" w:rsidP="00C07AFA">
            <w:pPr>
              <w:pStyle w:val="bb"/>
              <w:rPr>
                <w:lang w:val="en-US"/>
              </w:rPr>
            </w:pPr>
            <w:r>
              <w:rPr>
                <w:lang w:val="en-US"/>
              </w:rPr>
              <w:t xml:space="preserve">Tannen, Deborah – Hamilton, Heidi E. – Schiffrin, Deborah. </w:t>
            </w:r>
            <w:r w:rsidRPr="00C45245">
              <w:rPr>
                <w:i/>
                <w:lang w:val="en-US"/>
              </w:rPr>
              <w:t>The Handbook of Discourse Analysis. Volume II</w:t>
            </w:r>
            <w:r w:rsidRPr="00D731CA">
              <w:rPr>
                <w:lang w:val="en-US"/>
              </w:rPr>
              <w:t xml:space="preserve">. </w:t>
            </w:r>
            <w:r>
              <w:rPr>
                <w:lang w:val="en-US"/>
              </w:rPr>
              <w:t xml:space="preserve">Hoboken: John Wiley &amp; Sons, 2015. </w:t>
            </w:r>
          </w:p>
          <w:p w14:paraId="6A094BEE" w14:textId="77777777" w:rsidR="00C56C3A" w:rsidRPr="007662B1" w:rsidRDefault="00C56C3A" w:rsidP="00C07AFA">
            <w:pPr>
              <w:pStyle w:val="bb"/>
              <w:rPr>
                <w:lang w:val="en-US"/>
              </w:rPr>
            </w:pPr>
          </w:p>
          <w:p w14:paraId="01B2D24A" w14:textId="77777777" w:rsidR="00C56C3A" w:rsidRPr="007662B1" w:rsidRDefault="00C56C3A" w:rsidP="00C07AFA">
            <w:pPr>
              <w:pStyle w:val="bb"/>
              <w:rPr>
                <w:b/>
                <w:lang w:val="en-US"/>
              </w:rPr>
            </w:pPr>
            <w:r w:rsidRPr="007662B1">
              <w:rPr>
                <w:b/>
                <w:lang w:val="en-US"/>
              </w:rPr>
              <w:t>Doporučená literatura:</w:t>
            </w:r>
          </w:p>
          <w:p w14:paraId="443A18C8" w14:textId="77777777" w:rsidR="00C56C3A" w:rsidRPr="007662B1" w:rsidRDefault="00C56C3A" w:rsidP="00C07AFA">
            <w:pPr>
              <w:pStyle w:val="bb"/>
              <w:rPr>
                <w:lang w:val="en-US"/>
              </w:rPr>
            </w:pPr>
            <w:r w:rsidRPr="007662B1">
              <w:rPr>
                <w:lang w:val="en-US"/>
              </w:rPr>
              <w:t xml:space="preserve">Barth-Weingarten, Dagmar – Reber, Elisabeth – Selting, Margaret. </w:t>
            </w:r>
            <w:r w:rsidRPr="007662B1">
              <w:rPr>
                <w:i/>
                <w:lang w:val="en-US"/>
              </w:rPr>
              <w:t>Prosody in Interaction.</w:t>
            </w:r>
            <w:r w:rsidRPr="007662B1">
              <w:rPr>
                <w:lang w:val="en-US"/>
              </w:rPr>
              <w:t xml:space="preserve"> Amsterdam: John Benjamins, 2010.</w:t>
            </w:r>
          </w:p>
          <w:p w14:paraId="03D57778" w14:textId="77777777" w:rsidR="00C56C3A" w:rsidRPr="007662B1" w:rsidRDefault="00C56C3A" w:rsidP="00C07AFA">
            <w:pPr>
              <w:pStyle w:val="bb"/>
              <w:rPr>
                <w:lang w:val="en-US"/>
              </w:rPr>
            </w:pPr>
            <w:r w:rsidRPr="007662B1">
              <w:rPr>
                <w:lang w:val="en-US"/>
              </w:rPr>
              <w:t xml:space="preserve">Coulthard, Malcolm (ed.). </w:t>
            </w:r>
            <w:r w:rsidRPr="007662B1">
              <w:rPr>
                <w:i/>
                <w:lang w:val="en-US"/>
              </w:rPr>
              <w:t>Advances in Spoken Discourse Analysis</w:t>
            </w:r>
            <w:r w:rsidRPr="007662B1">
              <w:rPr>
                <w:lang w:val="en-US"/>
              </w:rPr>
              <w:t>. London: Routledge, 1992.</w:t>
            </w:r>
          </w:p>
          <w:p w14:paraId="2F54F3A9" w14:textId="77777777" w:rsidR="00C56C3A" w:rsidRPr="007662B1" w:rsidRDefault="00C56C3A" w:rsidP="00C07AFA">
            <w:pPr>
              <w:pStyle w:val="bb"/>
              <w:rPr>
                <w:lang w:val="en-US"/>
              </w:rPr>
            </w:pPr>
            <w:r w:rsidRPr="007662B1">
              <w:rPr>
                <w:lang w:val="en-US"/>
              </w:rPr>
              <w:t xml:space="preserve">Wennerstrom, Ann. </w:t>
            </w:r>
            <w:r w:rsidRPr="007662B1">
              <w:rPr>
                <w:i/>
                <w:lang w:val="en-US"/>
              </w:rPr>
              <w:t>The Music of Everyday Speech: Prosody and Discourse Analysis.</w:t>
            </w:r>
            <w:r w:rsidRPr="007662B1">
              <w:rPr>
                <w:lang w:val="en-US"/>
              </w:rPr>
              <w:t xml:space="preserve"> Oxford: Oxford University Press, 2001.</w:t>
            </w:r>
          </w:p>
          <w:p w14:paraId="691475A8" w14:textId="77777777" w:rsidR="00C56C3A" w:rsidRPr="007662B1" w:rsidRDefault="00C56C3A" w:rsidP="00C07AFA">
            <w:pPr>
              <w:pStyle w:val="bb"/>
              <w:rPr>
                <w:lang w:val="en-US"/>
              </w:rPr>
            </w:pPr>
            <w:r w:rsidRPr="007662B1">
              <w:rPr>
                <w:lang w:val="en-US"/>
              </w:rPr>
              <w:t xml:space="preserve">Wichmann, Anne. </w:t>
            </w:r>
            <w:r w:rsidRPr="007662B1">
              <w:rPr>
                <w:i/>
                <w:lang w:val="en-US"/>
              </w:rPr>
              <w:t>Intonation in Text and Discourse. Beginnings, Middles and Ends.</w:t>
            </w:r>
            <w:r w:rsidRPr="007662B1">
              <w:rPr>
                <w:lang w:val="en-US"/>
              </w:rPr>
              <w:t xml:space="preserve"> London: Routledge, 2013. </w:t>
            </w:r>
          </w:p>
          <w:p w14:paraId="50F29103" w14:textId="77777777" w:rsidR="00C56C3A" w:rsidRPr="00BD7BB3" w:rsidRDefault="00C56C3A" w:rsidP="00C07AFA"/>
        </w:tc>
      </w:tr>
      <w:tr w:rsidR="00C56C3A" w14:paraId="683B53B1"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A8054A0" w14:textId="77777777" w:rsidR="00C56C3A" w:rsidRDefault="00C56C3A" w:rsidP="00C07AFA">
            <w:pPr>
              <w:jc w:val="center"/>
              <w:rPr>
                <w:b/>
              </w:rPr>
            </w:pPr>
            <w:r>
              <w:rPr>
                <w:b/>
              </w:rPr>
              <w:t>Informace ke kombinované nebo distanční formě</w:t>
            </w:r>
          </w:p>
        </w:tc>
      </w:tr>
      <w:tr w:rsidR="00C56C3A" w14:paraId="41BB8C51" w14:textId="77777777" w:rsidTr="00C07AFA">
        <w:tc>
          <w:tcPr>
            <w:tcW w:w="4787" w:type="dxa"/>
            <w:gridSpan w:val="2"/>
            <w:tcBorders>
              <w:top w:val="single" w:sz="2" w:space="0" w:color="auto"/>
            </w:tcBorders>
            <w:shd w:val="clear" w:color="auto" w:fill="F7CAAC"/>
          </w:tcPr>
          <w:p w14:paraId="470697C6" w14:textId="77777777" w:rsidR="00C56C3A" w:rsidRDefault="00C56C3A" w:rsidP="00C07AFA">
            <w:r>
              <w:rPr>
                <w:b/>
              </w:rPr>
              <w:t>Rozsah konzultací (soustředění)</w:t>
            </w:r>
          </w:p>
        </w:tc>
        <w:tc>
          <w:tcPr>
            <w:tcW w:w="889" w:type="dxa"/>
            <w:tcBorders>
              <w:top w:val="single" w:sz="2" w:space="0" w:color="auto"/>
            </w:tcBorders>
          </w:tcPr>
          <w:p w14:paraId="62F9650A" w14:textId="77777777" w:rsidR="00C56C3A" w:rsidRDefault="00C56C3A" w:rsidP="00C07AFA"/>
        </w:tc>
        <w:tc>
          <w:tcPr>
            <w:tcW w:w="4179" w:type="dxa"/>
            <w:tcBorders>
              <w:top w:val="single" w:sz="2" w:space="0" w:color="auto"/>
            </w:tcBorders>
            <w:shd w:val="clear" w:color="auto" w:fill="F7CAAC"/>
          </w:tcPr>
          <w:p w14:paraId="14A60FDF" w14:textId="77777777" w:rsidR="00C56C3A" w:rsidRDefault="00C56C3A" w:rsidP="00C07AFA">
            <w:pPr>
              <w:rPr>
                <w:b/>
              </w:rPr>
            </w:pPr>
            <w:r>
              <w:rPr>
                <w:b/>
              </w:rPr>
              <w:t xml:space="preserve">hodin </w:t>
            </w:r>
          </w:p>
        </w:tc>
      </w:tr>
      <w:tr w:rsidR="00C56C3A" w14:paraId="30CB8690" w14:textId="77777777" w:rsidTr="00C07AFA">
        <w:tc>
          <w:tcPr>
            <w:tcW w:w="9855" w:type="dxa"/>
            <w:gridSpan w:val="4"/>
            <w:shd w:val="clear" w:color="auto" w:fill="F7CAAC"/>
          </w:tcPr>
          <w:p w14:paraId="5302E301" w14:textId="77777777" w:rsidR="00C56C3A" w:rsidRDefault="00C56C3A" w:rsidP="00C07AFA">
            <w:pPr>
              <w:rPr>
                <w:b/>
              </w:rPr>
            </w:pPr>
            <w:r>
              <w:rPr>
                <w:b/>
              </w:rPr>
              <w:t>Informace o způsobu kontaktu s vyučujícím</w:t>
            </w:r>
          </w:p>
        </w:tc>
      </w:tr>
      <w:tr w:rsidR="00C56C3A" w14:paraId="1EC5544A" w14:textId="77777777" w:rsidTr="00C07AFA">
        <w:trPr>
          <w:trHeight w:val="20"/>
        </w:trPr>
        <w:tc>
          <w:tcPr>
            <w:tcW w:w="9855" w:type="dxa"/>
            <w:gridSpan w:val="4"/>
          </w:tcPr>
          <w:p w14:paraId="0AF61D0E" w14:textId="77777777" w:rsidR="00C56C3A" w:rsidRDefault="00C56C3A" w:rsidP="00C07AFA"/>
        </w:tc>
      </w:tr>
    </w:tbl>
    <w:p w14:paraId="133F6930" w14:textId="77777777" w:rsidR="00C56C3A" w:rsidRDefault="00C56C3A" w:rsidP="00C56C3A"/>
    <w:p w14:paraId="02B302CD" w14:textId="77777777" w:rsidR="00C56C3A" w:rsidRDefault="00C56C3A" w:rsidP="00C56C3A"/>
    <w:p w14:paraId="287F13F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DF790E9" w14:textId="77777777" w:rsidTr="00C07AFA">
        <w:tc>
          <w:tcPr>
            <w:tcW w:w="9855" w:type="dxa"/>
            <w:gridSpan w:val="7"/>
            <w:tcBorders>
              <w:bottom w:val="double" w:sz="4" w:space="0" w:color="auto"/>
            </w:tcBorders>
            <w:shd w:val="clear" w:color="auto" w:fill="BDD6EE"/>
          </w:tcPr>
          <w:p w14:paraId="2E2DCBFE" w14:textId="77777777" w:rsidR="00C56C3A" w:rsidRDefault="00C56C3A" w:rsidP="00C07AFA">
            <w:pPr>
              <w:rPr>
                <w:b/>
                <w:sz w:val="28"/>
              </w:rPr>
            </w:pPr>
            <w:r>
              <w:br w:type="page"/>
            </w:r>
            <w:r>
              <w:rPr>
                <w:b/>
                <w:sz w:val="28"/>
              </w:rPr>
              <w:t>B-III – Charakteristika studijního předmětu</w:t>
            </w:r>
          </w:p>
        </w:tc>
      </w:tr>
      <w:tr w:rsidR="00C56C3A" w14:paraId="4DBFFFAC" w14:textId="77777777" w:rsidTr="00C07AFA">
        <w:tc>
          <w:tcPr>
            <w:tcW w:w="3086" w:type="dxa"/>
            <w:tcBorders>
              <w:top w:val="double" w:sz="4" w:space="0" w:color="auto"/>
            </w:tcBorders>
            <w:shd w:val="clear" w:color="auto" w:fill="F7CAAC"/>
          </w:tcPr>
          <w:p w14:paraId="0D7F18FC"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FEE22F5" w14:textId="77777777" w:rsidR="00C56C3A" w:rsidRDefault="00C56C3A" w:rsidP="00C07AFA">
            <w:r w:rsidRPr="007A2AB1">
              <w:t>Psycholingvistika porozumění diskurzu</w:t>
            </w:r>
          </w:p>
        </w:tc>
      </w:tr>
      <w:tr w:rsidR="00C56C3A" w14:paraId="5E5BA6F6" w14:textId="77777777" w:rsidTr="00C07AFA">
        <w:tc>
          <w:tcPr>
            <w:tcW w:w="3086" w:type="dxa"/>
            <w:shd w:val="clear" w:color="auto" w:fill="F7CAAC"/>
          </w:tcPr>
          <w:p w14:paraId="59C04E30" w14:textId="77777777" w:rsidR="00C56C3A" w:rsidRDefault="00C56C3A" w:rsidP="00C07AFA">
            <w:pPr>
              <w:rPr>
                <w:b/>
              </w:rPr>
            </w:pPr>
            <w:r>
              <w:rPr>
                <w:b/>
              </w:rPr>
              <w:t>Typ předmětu</w:t>
            </w:r>
          </w:p>
        </w:tc>
        <w:tc>
          <w:tcPr>
            <w:tcW w:w="3406" w:type="dxa"/>
            <w:gridSpan w:val="3"/>
          </w:tcPr>
          <w:p w14:paraId="41846612" w14:textId="618CC852" w:rsidR="00C56C3A" w:rsidRDefault="00620367" w:rsidP="00C07AFA">
            <w:r>
              <w:t>pv</w:t>
            </w:r>
          </w:p>
        </w:tc>
        <w:tc>
          <w:tcPr>
            <w:tcW w:w="2695" w:type="dxa"/>
            <w:gridSpan w:val="2"/>
            <w:shd w:val="clear" w:color="auto" w:fill="F7CAAC"/>
          </w:tcPr>
          <w:p w14:paraId="0F4CAA31" w14:textId="77777777" w:rsidR="00C56C3A" w:rsidRDefault="00C56C3A" w:rsidP="00C07AFA">
            <w:r>
              <w:rPr>
                <w:b/>
              </w:rPr>
              <w:t>doporučený ročník / semestr</w:t>
            </w:r>
          </w:p>
        </w:tc>
        <w:tc>
          <w:tcPr>
            <w:tcW w:w="668" w:type="dxa"/>
          </w:tcPr>
          <w:p w14:paraId="0B29D1A0" w14:textId="77777777" w:rsidR="00C56C3A" w:rsidRDefault="00C56C3A" w:rsidP="00C07AFA">
            <w:r>
              <w:t>1/L, 2/Z</w:t>
            </w:r>
          </w:p>
        </w:tc>
      </w:tr>
      <w:tr w:rsidR="00C56C3A" w14:paraId="44D1D54B" w14:textId="77777777" w:rsidTr="00C07AFA">
        <w:tc>
          <w:tcPr>
            <w:tcW w:w="3086" w:type="dxa"/>
            <w:shd w:val="clear" w:color="auto" w:fill="F7CAAC"/>
          </w:tcPr>
          <w:p w14:paraId="7D212246" w14:textId="77777777" w:rsidR="00C56C3A" w:rsidRDefault="00C56C3A" w:rsidP="00C07AFA">
            <w:pPr>
              <w:rPr>
                <w:b/>
              </w:rPr>
            </w:pPr>
            <w:r>
              <w:rPr>
                <w:b/>
              </w:rPr>
              <w:t>Rozsah studijního předmětu</w:t>
            </w:r>
          </w:p>
        </w:tc>
        <w:tc>
          <w:tcPr>
            <w:tcW w:w="1701" w:type="dxa"/>
          </w:tcPr>
          <w:p w14:paraId="7B2CE1BE" w14:textId="77777777" w:rsidR="00C56C3A" w:rsidRDefault="00C56C3A" w:rsidP="00C07AFA">
            <w:r>
              <w:t>0p + 28s</w:t>
            </w:r>
          </w:p>
        </w:tc>
        <w:tc>
          <w:tcPr>
            <w:tcW w:w="889" w:type="dxa"/>
            <w:shd w:val="clear" w:color="auto" w:fill="F7CAAC"/>
          </w:tcPr>
          <w:p w14:paraId="03DD4238" w14:textId="77777777" w:rsidR="00C56C3A" w:rsidRDefault="00C56C3A" w:rsidP="00C07AFA">
            <w:pPr>
              <w:rPr>
                <w:b/>
              </w:rPr>
            </w:pPr>
            <w:r>
              <w:rPr>
                <w:b/>
              </w:rPr>
              <w:t xml:space="preserve">hod. </w:t>
            </w:r>
          </w:p>
        </w:tc>
        <w:tc>
          <w:tcPr>
            <w:tcW w:w="816" w:type="dxa"/>
          </w:tcPr>
          <w:p w14:paraId="5A420C20" w14:textId="77777777" w:rsidR="00C56C3A" w:rsidRDefault="00C56C3A" w:rsidP="00C07AFA">
            <w:r>
              <w:t>28</w:t>
            </w:r>
          </w:p>
        </w:tc>
        <w:tc>
          <w:tcPr>
            <w:tcW w:w="2156" w:type="dxa"/>
            <w:shd w:val="clear" w:color="auto" w:fill="F7CAAC"/>
          </w:tcPr>
          <w:p w14:paraId="32D800CA" w14:textId="77777777" w:rsidR="00C56C3A" w:rsidRDefault="00C56C3A" w:rsidP="00C07AFA">
            <w:pPr>
              <w:rPr>
                <w:b/>
              </w:rPr>
            </w:pPr>
            <w:r>
              <w:rPr>
                <w:b/>
              </w:rPr>
              <w:t>kreditů</w:t>
            </w:r>
          </w:p>
        </w:tc>
        <w:tc>
          <w:tcPr>
            <w:tcW w:w="1207" w:type="dxa"/>
            <w:gridSpan w:val="2"/>
          </w:tcPr>
          <w:p w14:paraId="23A32511" w14:textId="77777777" w:rsidR="00C56C3A" w:rsidRDefault="00C56C3A" w:rsidP="00C07AFA">
            <w:r>
              <w:t>4</w:t>
            </w:r>
          </w:p>
        </w:tc>
      </w:tr>
      <w:tr w:rsidR="00C56C3A" w14:paraId="3AB25A04" w14:textId="77777777" w:rsidTr="00C07AFA">
        <w:tc>
          <w:tcPr>
            <w:tcW w:w="3086" w:type="dxa"/>
            <w:shd w:val="clear" w:color="auto" w:fill="F7CAAC"/>
          </w:tcPr>
          <w:p w14:paraId="40F0691A" w14:textId="77777777" w:rsidR="00C56C3A" w:rsidRDefault="00C56C3A" w:rsidP="00C07AFA">
            <w:pPr>
              <w:rPr>
                <w:b/>
                <w:sz w:val="22"/>
              </w:rPr>
            </w:pPr>
            <w:r>
              <w:rPr>
                <w:b/>
              </w:rPr>
              <w:t>Prerekvizity, korekvizity, ekvivalence</w:t>
            </w:r>
          </w:p>
        </w:tc>
        <w:tc>
          <w:tcPr>
            <w:tcW w:w="6769" w:type="dxa"/>
            <w:gridSpan w:val="6"/>
          </w:tcPr>
          <w:p w14:paraId="61FCCF87" w14:textId="77777777" w:rsidR="00C56C3A" w:rsidRDefault="00C56C3A" w:rsidP="00C07AFA"/>
        </w:tc>
      </w:tr>
      <w:tr w:rsidR="00C56C3A" w14:paraId="4F79B897" w14:textId="77777777" w:rsidTr="00C07AFA">
        <w:tc>
          <w:tcPr>
            <w:tcW w:w="3086" w:type="dxa"/>
            <w:shd w:val="clear" w:color="auto" w:fill="F7CAAC"/>
          </w:tcPr>
          <w:p w14:paraId="67341B79" w14:textId="77777777" w:rsidR="00C56C3A" w:rsidRDefault="00C56C3A" w:rsidP="00C07AFA">
            <w:pPr>
              <w:rPr>
                <w:b/>
              </w:rPr>
            </w:pPr>
            <w:r>
              <w:rPr>
                <w:b/>
              </w:rPr>
              <w:t>Způsob ověření studijních výsledků</w:t>
            </w:r>
          </w:p>
        </w:tc>
        <w:tc>
          <w:tcPr>
            <w:tcW w:w="3406" w:type="dxa"/>
            <w:gridSpan w:val="3"/>
          </w:tcPr>
          <w:p w14:paraId="550EF0DC" w14:textId="77777777" w:rsidR="00C56C3A" w:rsidRDefault="00C56C3A" w:rsidP="00C07AFA">
            <w:r>
              <w:t>Klz</w:t>
            </w:r>
          </w:p>
        </w:tc>
        <w:tc>
          <w:tcPr>
            <w:tcW w:w="2156" w:type="dxa"/>
            <w:shd w:val="clear" w:color="auto" w:fill="F7CAAC"/>
          </w:tcPr>
          <w:p w14:paraId="393B0416" w14:textId="77777777" w:rsidR="00C56C3A" w:rsidRDefault="00C56C3A" w:rsidP="00C07AFA">
            <w:pPr>
              <w:rPr>
                <w:b/>
              </w:rPr>
            </w:pPr>
            <w:r>
              <w:rPr>
                <w:b/>
              </w:rPr>
              <w:t>Forma výuky</w:t>
            </w:r>
          </w:p>
        </w:tc>
        <w:tc>
          <w:tcPr>
            <w:tcW w:w="1207" w:type="dxa"/>
            <w:gridSpan w:val="2"/>
          </w:tcPr>
          <w:p w14:paraId="28188381" w14:textId="77777777" w:rsidR="00C56C3A" w:rsidRDefault="00C56C3A" w:rsidP="00C07AFA">
            <w:r>
              <w:t>seminář</w:t>
            </w:r>
          </w:p>
        </w:tc>
      </w:tr>
      <w:tr w:rsidR="00C56C3A" w14:paraId="74B87004" w14:textId="77777777" w:rsidTr="00C07AFA">
        <w:tc>
          <w:tcPr>
            <w:tcW w:w="3086" w:type="dxa"/>
            <w:shd w:val="clear" w:color="auto" w:fill="F7CAAC"/>
          </w:tcPr>
          <w:p w14:paraId="0BAB52B3"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46904856" w14:textId="77777777" w:rsidR="00C56C3A" w:rsidRDefault="00C56C3A" w:rsidP="00C07AFA">
            <w:pPr>
              <w:rPr>
                <w:b/>
              </w:rPr>
            </w:pPr>
            <w:r w:rsidRPr="00B46148">
              <w:rPr>
                <w:b/>
              </w:rPr>
              <w:t>Požadavky k zápočtu:</w:t>
            </w:r>
          </w:p>
          <w:p w14:paraId="2833E4A2" w14:textId="77777777" w:rsidR="00C56C3A" w:rsidRDefault="00C56C3A" w:rsidP="00C07AFA">
            <w:r>
              <w:t>Aktivní účast na seminářích (80 %)</w:t>
            </w:r>
          </w:p>
          <w:p w14:paraId="69D6E913" w14:textId="77777777" w:rsidR="00C56C3A" w:rsidRPr="007A2AB1" w:rsidRDefault="00C56C3A" w:rsidP="00C07AFA">
            <w:r w:rsidRPr="003B7D10">
              <w:t>Prezentace zadan</w:t>
            </w:r>
            <w:r w:rsidRPr="003B7D10">
              <w:rPr>
                <w:rFonts w:hint="cs"/>
              </w:rPr>
              <w:t>é</w:t>
            </w:r>
            <w:r>
              <w:t>ho</w:t>
            </w:r>
            <w:r w:rsidRPr="003B7D10">
              <w:t xml:space="preserve"> t</w:t>
            </w:r>
            <w:r w:rsidRPr="003B7D10">
              <w:rPr>
                <w:rFonts w:hint="cs"/>
              </w:rPr>
              <w:t>é</w:t>
            </w:r>
            <w:r>
              <w:t>matu</w:t>
            </w:r>
          </w:p>
        </w:tc>
      </w:tr>
      <w:tr w:rsidR="00C56C3A" w14:paraId="5138BBC7" w14:textId="77777777" w:rsidTr="00C07AFA">
        <w:trPr>
          <w:trHeight w:val="20"/>
        </w:trPr>
        <w:tc>
          <w:tcPr>
            <w:tcW w:w="9855" w:type="dxa"/>
            <w:gridSpan w:val="7"/>
            <w:tcBorders>
              <w:top w:val="nil"/>
            </w:tcBorders>
          </w:tcPr>
          <w:p w14:paraId="62AE3BCB" w14:textId="77777777" w:rsidR="00C56C3A" w:rsidRDefault="00C56C3A" w:rsidP="00C07AFA"/>
        </w:tc>
      </w:tr>
      <w:tr w:rsidR="00C56C3A" w14:paraId="559E05FF" w14:textId="77777777" w:rsidTr="00C07AFA">
        <w:trPr>
          <w:trHeight w:val="197"/>
        </w:trPr>
        <w:tc>
          <w:tcPr>
            <w:tcW w:w="3086" w:type="dxa"/>
            <w:tcBorders>
              <w:top w:val="nil"/>
            </w:tcBorders>
            <w:shd w:val="clear" w:color="auto" w:fill="F7CAAC"/>
          </w:tcPr>
          <w:p w14:paraId="0888A3C1" w14:textId="77777777" w:rsidR="00C56C3A" w:rsidRDefault="00C56C3A" w:rsidP="00C07AFA">
            <w:pPr>
              <w:rPr>
                <w:b/>
              </w:rPr>
            </w:pPr>
            <w:r>
              <w:rPr>
                <w:b/>
              </w:rPr>
              <w:t>Garant předmětu</w:t>
            </w:r>
          </w:p>
        </w:tc>
        <w:tc>
          <w:tcPr>
            <w:tcW w:w="6769" w:type="dxa"/>
            <w:gridSpan w:val="6"/>
            <w:tcBorders>
              <w:top w:val="nil"/>
            </w:tcBorders>
          </w:tcPr>
          <w:p w14:paraId="7CFECA26" w14:textId="77777777" w:rsidR="00C56C3A" w:rsidRDefault="00C56C3A" w:rsidP="00C07AFA">
            <w:r w:rsidRPr="007A2AB1">
              <w:t>prof. PaedDr. Zdena Kráľová, PhD.</w:t>
            </w:r>
          </w:p>
        </w:tc>
      </w:tr>
      <w:tr w:rsidR="00C56C3A" w14:paraId="2ECC99B9" w14:textId="77777777" w:rsidTr="00C07AFA">
        <w:trPr>
          <w:trHeight w:val="243"/>
        </w:trPr>
        <w:tc>
          <w:tcPr>
            <w:tcW w:w="3086" w:type="dxa"/>
            <w:tcBorders>
              <w:top w:val="nil"/>
            </w:tcBorders>
            <w:shd w:val="clear" w:color="auto" w:fill="F7CAAC"/>
          </w:tcPr>
          <w:p w14:paraId="2A58DA96" w14:textId="77777777" w:rsidR="00C56C3A" w:rsidRDefault="00C56C3A" w:rsidP="00C07AFA">
            <w:pPr>
              <w:rPr>
                <w:b/>
              </w:rPr>
            </w:pPr>
            <w:r>
              <w:rPr>
                <w:b/>
              </w:rPr>
              <w:t>Zapojení garanta do výuky předmětu</w:t>
            </w:r>
          </w:p>
        </w:tc>
        <w:tc>
          <w:tcPr>
            <w:tcW w:w="6769" w:type="dxa"/>
            <w:gridSpan w:val="6"/>
            <w:tcBorders>
              <w:top w:val="nil"/>
            </w:tcBorders>
          </w:tcPr>
          <w:p w14:paraId="2DC662E4" w14:textId="77777777" w:rsidR="00C56C3A" w:rsidRDefault="00C56C3A" w:rsidP="00C07AFA">
            <w:r>
              <w:t>100 %</w:t>
            </w:r>
          </w:p>
        </w:tc>
      </w:tr>
      <w:tr w:rsidR="00C56C3A" w14:paraId="0D663FA3" w14:textId="77777777" w:rsidTr="00C07AFA">
        <w:tc>
          <w:tcPr>
            <w:tcW w:w="3086" w:type="dxa"/>
            <w:shd w:val="clear" w:color="auto" w:fill="F7CAAC"/>
          </w:tcPr>
          <w:p w14:paraId="7A322053" w14:textId="77777777" w:rsidR="00C56C3A" w:rsidRDefault="00C56C3A" w:rsidP="00C07AFA">
            <w:pPr>
              <w:rPr>
                <w:b/>
              </w:rPr>
            </w:pPr>
            <w:r>
              <w:rPr>
                <w:b/>
              </w:rPr>
              <w:t>Vyučující</w:t>
            </w:r>
          </w:p>
        </w:tc>
        <w:tc>
          <w:tcPr>
            <w:tcW w:w="6769" w:type="dxa"/>
            <w:gridSpan w:val="6"/>
            <w:tcBorders>
              <w:bottom w:val="nil"/>
            </w:tcBorders>
          </w:tcPr>
          <w:p w14:paraId="700F1359" w14:textId="77777777" w:rsidR="00C56C3A" w:rsidRDefault="00C56C3A" w:rsidP="00C07AFA">
            <w:r w:rsidRPr="007A2AB1">
              <w:t>prof. PaedDr. Zdena Kráľová, PhD.</w:t>
            </w:r>
          </w:p>
        </w:tc>
      </w:tr>
      <w:tr w:rsidR="00C56C3A" w14:paraId="7C76773F" w14:textId="77777777" w:rsidTr="00C07AFA">
        <w:trPr>
          <w:trHeight w:val="20"/>
        </w:trPr>
        <w:tc>
          <w:tcPr>
            <w:tcW w:w="9855" w:type="dxa"/>
            <w:gridSpan w:val="7"/>
            <w:tcBorders>
              <w:top w:val="nil"/>
            </w:tcBorders>
          </w:tcPr>
          <w:p w14:paraId="26A3FEE6" w14:textId="77777777" w:rsidR="00C56C3A" w:rsidRDefault="00C56C3A" w:rsidP="00C07AFA"/>
        </w:tc>
      </w:tr>
      <w:tr w:rsidR="00C56C3A" w14:paraId="68249174" w14:textId="77777777" w:rsidTr="00C07AFA">
        <w:tc>
          <w:tcPr>
            <w:tcW w:w="3086" w:type="dxa"/>
            <w:shd w:val="clear" w:color="auto" w:fill="F7CAAC"/>
          </w:tcPr>
          <w:p w14:paraId="67C9A6D8" w14:textId="77777777" w:rsidR="00C56C3A" w:rsidRDefault="00C56C3A" w:rsidP="00C07AFA">
            <w:pPr>
              <w:rPr>
                <w:b/>
              </w:rPr>
            </w:pPr>
            <w:r>
              <w:rPr>
                <w:b/>
              </w:rPr>
              <w:t>Stručná anotace předmětu</w:t>
            </w:r>
          </w:p>
        </w:tc>
        <w:tc>
          <w:tcPr>
            <w:tcW w:w="6769" w:type="dxa"/>
            <w:gridSpan w:val="6"/>
            <w:tcBorders>
              <w:bottom w:val="nil"/>
            </w:tcBorders>
          </w:tcPr>
          <w:p w14:paraId="3E128928" w14:textId="77777777" w:rsidR="00C56C3A" w:rsidRDefault="00C56C3A" w:rsidP="00C07AFA"/>
        </w:tc>
      </w:tr>
      <w:tr w:rsidR="00C56C3A" w14:paraId="27AEDF07" w14:textId="77777777" w:rsidTr="00C07AFA">
        <w:trPr>
          <w:trHeight w:val="3938"/>
        </w:trPr>
        <w:tc>
          <w:tcPr>
            <w:tcW w:w="9855" w:type="dxa"/>
            <w:gridSpan w:val="7"/>
            <w:tcBorders>
              <w:top w:val="nil"/>
              <w:bottom w:val="single" w:sz="12" w:space="0" w:color="auto"/>
            </w:tcBorders>
          </w:tcPr>
          <w:p w14:paraId="5DED0BBF" w14:textId="77777777" w:rsidR="00C56C3A" w:rsidRDefault="00C56C3A" w:rsidP="00C07AFA">
            <w:r>
              <w:t xml:space="preserve">Cílem předmětu je obeznámit se se základními principy a fungováním psychologie při porozumění a zapamatování diskurzu. </w:t>
            </w:r>
            <w:r w:rsidRPr="0092188D">
              <w:t>Ka</w:t>
            </w:r>
            <w:r w:rsidRPr="0092188D">
              <w:rPr>
                <w:rFonts w:hint="cs"/>
              </w:rPr>
              <w:t>ž</w:t>
            </w:r>
            <w:r w:rsidRPr="0092188D">
              <w:t>d</w:t>
            </w:r>
            <w:r w:rsidRPr="0092188D">
              <w:rPr>
                <w:rFonts w:hint="cs"/>
              </w:rPr>
              <w:t>é</w:t>
            </w:r>
            <w:r w:rsidRPr="0092188D">
              <w:t xml:space="preserve"> t</w:t>
            </w:r>
            <w:r w:rsidRPr="0092188D">
              <w:rPr>
                <w:rFonts w:hint="cs"/>
              </w:rPr>
              <w:t>é</w:t>
            </w:r>
            <w:r w:rsidRPr="0092188D">
              <w:t>ma je obohaceno o jedine</w:t>
            </w:r>
            <w:r w:rsidRPr="0092188D">
              <w:rPr>
                <w:rFonts w:hint="cs"/>
              </w:rPr>
              <w:t>č</w:t>
            </w:r>
            <w:r w:rsidRPr="0092188D">
              <w:t xml:space="preserve">nou </w:t>
            </w:r>
            <w:r>
              <w:t>metodiku</w:t>
            </w:r>
            <w:r w:rsidRPr="0092188D">
              <w:t>, kter</w:t>
            </w:r>
            <w:r w:rsidRPr="0092188D">
              <w:rPr>
                <w:rFonts w:hint="cs"/>
              </w:rPr>
              <w:t>á</w:t>
            </w:r>
            <w:r w:rsidRPr="0092188D">
              <w:t xml:space="preserve"> stimuluje kritick</w:t>
            </w:r>
            <w:r w:rsidRPr="0092188D">
              <w:rPr>
                <w:rFonts w:hint="cs"/>
              </w:rPr>
              <w:t>é</w:t>
            </w:r>
            <w:r w:rsidRPr="0092188D">
              <w:t xml:space="preserve"> my</w:t>
            </w:r>
            <w:r w:rsidRPr="0092188D">
              <w:rPr>
                <w:rFonts w:hint="cs"/>
              </w:rPr>
              <w:t>š</w:t>
            </w:r>
            <w:r w:rsidRPr="0092188D">
              <w:t>len</w:t>
            </w:r>
            <w:r w:rsidRPr="0092188D">
              <w:rPr>
                <w:rFonts w:hint="cs"/>
              </w:rPr>
              <w:t>í</w:t>
            </w:r>
            <w:r w:rsidRPr="0092188D">
              <w:t>, hodnot</w:t>
            </w:r>
            <w:r w:rsidRPr="0092188D">
              <w:rPr>
                <w:rFonts w:hint="cs"/>
              </w:rPr>
              <w:t>í</w:t>
            </w:r>
            <w:r w:rsidRPr="0092188D">
              <w:t xml:space="preserve"> porozum</w:t>
            </w:r>
            <w:r w:rsidRPr="0092188D">
              <w:rPr>
                <w:rFonts w:hint="cs"/>
              </w:rPr>
              <w:t>ě</w:t>
            </w:r>
            <w:r w:rsidRPr="0092188D">
              <w:t>n</w:t>
            </w:r>
            <w:r w:rsidRPr="0092188D">
              <w:rPr>
                <w:rFonts w:hint="cs"/>
              </w:rPr>
              <w:t>í</w:t>
            </w:r>
            <w:r w:rsidRPr="0092188D">
              <w:t xml:space="preserve"> a poskytuje p</w:t>
            </w:r>
            <w:r w:rsidRPr="0092188D">
              <w:rPr>
                <w:rFonts w:hint="cs"/>
              </w:rPr>
              <w:t>ří</w:t>
            </w:r>
            <w:r w:rsidRPr="0092188D">
              <w:t>le</w:t>
            </w:r>
            <w:r w:rsidRPr="0092188D">
              <w:rPr>
                <w:rFonts w:hint="cs"/>
              </w:rPr>
              <w:t>ž</w:t>
            </w:r>
            <w:r w:rsidRPr="0092188D">
              <w:t xml:space="preserve">itosti pro aplikaci. </w:t>
            </w:r>
            <w:r>
              <w:t>Předmět učí</w:t>
            </w:r>
            <w:r w:rsidRPr="0092188D">
              <w:t xml:space="preserve"> systematicky zkoumat, jak je psan</w:t>
            </w:r>
            <w:r w:rsidRPr="0092188D">
              <w:rPr>
                <w:rFonts w:hint="cs"/>
              </w:rPr>
              <w:t>ý</w:t>
            </w:r>
            <w:r w:rsidRPr="0092188D">
              <w:t xml:space="preserve"> </w:t>
            </w:r>
            <w:r w:rsidRPr="0092188D">
              <w:rPr>
                <w:rFonts w:hint="cs"/>
              </w:rPr>
              <w:t>č</w:t>
            </w:r>
            <w:r w:rsidRPr="0092188D">
              <w:t xml:space="preserve">i </w:t>
            </w:r>
            <w:r w:rsidRPr="0092188D">
              <w:rPr>
                <w:rFonts w:hint="cs"/>
              </w:rPr>
              <w:t>ú</w:t>
            </w:r>
            <w:r w:rsidRPr="0092188D">
              <w:t>stn</w:t>
            </w:r>
            <w:r w:rsidRPr="0092188D">
              <w:rPr>
                <w:rFonts w:hint="cs"/>
              </w:rPr>
              <w:t>í</w:t>
            </w:r>
            <w:r w:rsidRPr="0092188D">
              <w:t xml:space="preserve"> projev interpretov</w:t>
            </w:r>
            <w:r w:rsidRPr="0092188D">
              <w:rPr>
                <w:rFonts w:hint="cs"/>
              </w:rPr>
              <w:t>á</w:t>
            </w:r>
            <w:r w:rsidRPr="0092188D">
              <w:t>n a jak interpretace ovliv</w:t>
            </w:r>
            <w:r w:rsidRPr="0092188D">
              <w:rPr>
                <w:rFonts w:hint="cs"/>
              </w:rPr>
              <w:t>ň</w:t>
            </w:r>
            <w:r w:rsidRPr="0092188D">
              <w:t>uje jeho porozum</w:t>
            </w:r>
            <w:r w:rsidRPr="0092188D">
              <w:rPr>
                <w:rFonts w:hint="cs"/>
              </w:rPr>
              <w:t>ě</w:t>
            </w:r>
            <w:r w:rsidRPr="0092188D">
              <w:t>n</w:t>
            </w:r>
            <w:r w:rsidRPr="0092188D">
              <w:rPr>
                <w:rFonts w:hint="cs"/>
              </w:rPr>
              <w:t>í</w:t>
            </w:r>
            <w:r>
              <w:t xml:space="preserve"> z psycholingvistického hlediska</w:t>
            </w:r>
            <w:r w:rsidRPr="0092188D">
              <w:t>.</w:t>
            </w:r>
          </w:p>
          <w:p w14:paraId="69E87AD9" w14:textId="77777777" w:rsidR="00C56C3A" w:rsidRDefault="00C56C3A" w:rsidP="00C07AFA"/>
          <w:p w14:paraId="16BDB638" w14:textId="77777777" w:rsidR="00C56C3A" w:rsidRDefault="00C56C3A" w:rsidP="00C07AFA">
            <w:r>
              <w:t>Obsah předmětu:</w:t>
            </w:r>
          </w:p>
          <w:p w14:paraId="07043E97" w14:textId="77777777" w:rsidR="00C56C3A" w:rsidRDefault="00C56C3A" w:rsidP="00C56C3A">
            <w:pPr>
              <w:pStyle w:val="Odstavecseseznamem"/>
              <w:numPr>
                <w:ilvl w:val="0"/>
                <w:numId w:val="31"/>
              </w:numPr>
              <w:suppressAutoHyphens w:val="0"/>
            </w:pPr>
            <w:r>
              <w:t>Porozum</w:t>
            </w:r>
            <w:r>
              <w:rPr>
                <w:rFonts w:hint="cs"/>
              </w:rPr>
              <w:t>ě</w:t>
            </w:r>
            <w:r>
              <w:t>n</w:t>
            </w:r>
            <w:r>
              <w:rPr>
                <w:rFonts w:hint="cs"/>
              </w:rPr>
              <w:t>í</w:t>
            </w:r>
            <w:r>
              <w:t xml:space="preserve"> jazyku</w:t>
            </w:r>
          </w:p>
          <w:p w14:paraId="48E1DBD4" w14:textId="77777777" w:rsidR="00C56C3A" w:rsidRDefault="00C56C3A" w:rsidP="00C56C3A">
            <w:pPr>
              <w:pStyle w:val="Odstavecseseznamem"/>
              <w:numPr>
                <w:ilvl w:val="0"/>
                <w:numId w:val="31"/>
              </w:numPr>
              <w:suppressAutoHyphens w:val="0"/>
            </w:pPr>
            <w:r>
              <w:t>Rozpozn</w:t>
            </w:r>
            <w:r>
              <w:rPr>
                <w:rFonts w:hint="cs"/>
              </w:rPr>
              <w:t>á</w:t>
            </w:r>
            <w:r>
              <w:t>v</w:t>
            </w:r>
            <w:r>
              <w:rPr>
                <w:rFonts w:hint="cs"/>
              </w:rPr>
              <w:t>á</w:t>
            </w:r>
            <w:r>
              <w:t>n</w:t>
            </w:r>
            <w:r>
              <w:rPr>
                <w:rFonts w:hint="cs"/>
              </w:rPr>
              <w:t>í</w:t>
            </w:r>
            <w:r>
              <w:t xml:space="preserve"> mluven</w:t>
            </w:r>
            <w:r>
              <w:rPr>
                <w:rFonts w:hint="cs"/>
              </w:rPr>
              <w:t>é</w:t>
            </w:r>
            <w:r>
              <w:t>ho slova</w:t>
            </w:r>
          </w:p>
          <w:p w14:paraId="1BBB3DF7" w14:textId="77777777" w:rsidR="00C56C3A" w:rsidRDefault="00C56C3A" w:rsidP="00C56C3A">
            <w:pPr>
              <w:pStyle w:val="Odstavecseseznamem"/>
              <w:numPr>
                <w:ilvl w:val="0"/>
                <w:numId w:val="31"/>
              </w:numPr>
              <w:suppressAutoHyphens w:val="0"/>
            </w:pPr>
            <w:r>
              <w:t>Rozpozn</w:t>
            </w:r>
            <w:r>
              <w:rPr>
                <w:rFonts w:hint="cs"/>
              </w:rPr>
              <w:t>á</w:t>
            </w:r>
            <w:r>
              <w:t>v</w:t>
            </w:r>
            <w:r>
              <w:rPr>
                <w:rFonts w:hint="cs"/>
              </w:rPr>
              <w:t>á</w:t>
            </w:r>
            <w:r>
              <w:t>n</w:t>
            </w:r>
            <w:r>
              <w:rPr>
                <w:rFonts w:hint="cs"/>
              </w:rPr>
              <w:t>í</w:t>
            </w:r>
            <w:r>
              <w:t xml:space="preserve"> ti</w:t>
            </w:r>
            <w:r>
              <w:rPr>
                <w:rFonts w:hint="cs"/>
              </w:rPr>
              <w:t>š</w:t>
            </w:r>
            <w:r>
              <w:t>t</w:t>
            </w:r>
            <w:r>
              <w:rPr>
                <w:rFonts w:hint="cs"/>
              </w:rPr>
              <w:t>ě</w:t>
            </w:r>
            <w:r>
              <w:t>n</w:t>
            </w:r>
            <w:r>
              <w:rPr>
                <w:rFonts w:hint="cs"/>
              </w:rPr>
              <w:t>ý</w:t>
            </w:r>
            <w:r>
              <w:t>ch slov</w:t>
            </w:r>
          </w:p>
          <w:p w14:paraId="7945006C" w14:textId="77777777" w:rsidR="00C56C3A" w:rsidRDefault="00C56C3A" w:rsidP="00C56C3A">
            <w:pPr>
              <w:pStyle w:val="Odstavecseseznamem"/>
              <w:numPr>
                <w:ilvl w:val="0"/>
                <w:numId w:val="31"/>
              </w:numPr>
              <w:suppressAutoHyphens w:val="0"/>
            </w:pPr>
            <w:r>
              <w:t>Ment</w:t>
            </w:r>
            <w:r>
              <w:rPr>
                <w:rFonts w:hint="cs"/>
              </w:rPr>
              <w:t>á</w:t>
            </w:r>
            <w:r>
              <w:t>ln</w:t>
            </w:r>
            <w:r>
              <w:rPr>
                <w:rFonts w:hint="cs"/>
              </w:rPr>
              <w:t>í</w:t>
            </w:r>
            <w:r>
              <w:t xml:space="preserve"> lexikon</w:t>
            </w:r>
          </w:p>
          <w:p w14:paraId="672E2B50" w14:textId="77777777" w:rsidR="00C56C3A" w:rsidRDefault="00C56C3A" w:rsidP="00C56C3A">
            <w:pPr>
              <w:pStyle w:val="Odstavecseseznamem"/>
              <w:numPr>
                <w:ilvl w:val="0"/>
                <w:numId w:val="31"/>
              </w:numPr>
              <w:suppressAutoHyphens w:val="0"/>
            </w:pPr>
            <w:r>
              <w:t>Porozum</w:t>
            </w:r>
            <w:r>
              <w:rPr>
                <w:rFonts w:hint="cs"/>
              </w:rPr>
              <w:t>ě</w:t>
            </w:r>
            <w:r>
              <w:t>n</w:t>
            </w:r>
            <w:r>
              <w:rPr>
                <w:rFonts w:hint="cs"/>
              </w:rPr>
              <w:t>í</w:t>
            </w:r>
            <w:r>
              <w:t xml:space="preserve"> v</w:t>
            </w:r>
            <w:r>
              <w:rPr>
                <w:rFonts w:hint="cs"/>
              </w:rPr>
              <w:t>ě</w:t>
            </w:r>
            <w:r>
              <w:t>t</w:t>
            </w:r>
            <w:r>
              <w:rPr>
                <w:rFonts w:hint="cs"/>
              </w:rPr>
              <w:t>á</w:t>
            </w:r>
            <w:r>
              <w:t>m a diskurzu</w:t>
            </w:r>
          </w:p>
          <w:p w14:paraId="71409478" w14:textId="77777777" w:rsidR="00C56C3A" w:rsidRDefault="00C56C3A" w:rsidP="00C56C3A">
            <w:pPr>
              <w:pStyle w:val="Odstavecseseznamem"/>
              <w:numPr>
                <w:ilvl w:val="0"/>
                <w:numId w:val="31"/>
              </w:numPr>
              <w:suppressAutoHyphens w:val="0"/>
            </w:pPr>
            <w:r>
              <w:t>Jevy spole</w:t>
            </w:r>
            <w:r>
              <w:rPr>
                <w:rFonts w:hint="cs"/>
              </w:rPr>
              <w:t>č</w:t>
            </w:r>
            <w:r>
              <w:t>n</w:t>
            </w:r>
            <w:r>
              <w:rPr>
                <w:rFonts w:hint="cs"/>
              </w:rPr>
              <w:t>é</w:t>
            </w:r>
            <w:r>
              <w:t xml:space="preserve"> pro </w:t>
            </w:r>
            <w:r>
              <w:rPr>
                <w:rFonts w:hint="cs"/>
              </w:rPr>
              <w:t>č</w:t>
            </w:r>
            <w:r>
              <w:t>ten</w:t>
            </w:r>
            <w:r>
              <w:rPr>
                <w:rFonts w:hint="cs"/>
              </w:rPr>
              <w:t>í</w:t>
            </w:r>
            <w:r>
              <w:t xml:space="preserve"> a poslech s porozum</w:t>
            </w:r>
            <w:r>
              <w:rPr>
                <w:rFonts w:hint="cs"/>
              </w:rPr>
              <w:t>ě</w:t>
            </w:r>
            <w:r>
              <w:t>n</w:t>
            </w:r>
            <w:r>
              <w:rPr>
                <w:rFonts w:hint="cs"/>
              </w:rPr>
              <w:t>í</w:t>
            </w:r>
            <w:r>
              <w:t>m</w:t>
            </w:r>
          </w:p>
          <w:p w14:paraId="558CBBD3" w14:textId="77777777" w:rsidR="00C56C3A" w:rsidRDefault="00C56C3A" w:rsidP="00C56C3A">
            <w:pPr>
              <w:pStyle w:val="Odstavecseseznamem"/>
              <w:numPr>
                <w:ilvl w:val="0"/>
                <w:numId w:val="31"/>
              </w:numPr>
              <w:suppressAutoHyphens w:val="0"/>
            </w:pPr>
            <w:r>
              <w:t>Jevy specifick</w:t>
            </w:r>
            <w:r>
              <w:rPr>
                <w:rFonts w:hint="cs"/>
              </w:rPr>
              <w:t>é</w:t>
            </w:r>
            <w:r>
              <w:t xml:space="preserve"> pro porozum</w:t>
            </w:r>
            <w:r>
              <w:rPr>
                <w:rFonts w:hint="cs"/>
              </w:rPr>
              <w:t>ě</w:t>
            </w:r>
            <w:r>
              <w:t>n</w:t>
            </w:r>
            <w:r>
              <w:rPr>
                <w:rFonts w:hint="cs"/>
              </w:rPr>
              <w:t>í</w:t>
            </w:r>
            <w:r>
              <w:t xml:space="preserve"> mluven</w:t>
            </w:r>
            <w:r>
              <w:rPr>
                <w:rFonts w:hint="cs"/>
              </w:rPr>
              <w:t>é</w:t>
            </w:r>
            <w:r>
              <w:t xml:space="preserve"> </w:t>
            </w:r>
            <w:r>
              <w:rPr>
                <w:rFonts w:hint="cs"/>
              </w:rPr>
              <w:t>ř</w:t>
            </w:r>
            <w:r>
              <w:t>e</w:t>
            </w:r>
            <w:r>
              <w:rPr>
                <w:rFonts w:hint="cs"/>
              </w:rPr>
              <w:t>č</w:t>
            </w:r>
            <w:r>
              <w:t>i</w:t>
            </w:r>
          </w:p>
          <w:p w14:paraId="130E6DCA" w14:textId="77777777" w:rsidR="00C56C3A" w:rsidRDefault="00C56C3A" w:rsidP="00C56C3A">
            <w:pPr>
              <w:pStyle w:val="Odstavecseseznamem"/>
              <w:numPr>
                <w:ilvl w:val="0"/>
                <w:numId w:val="31"/>
              </w:numPr>
              <w:suppressAutoHyphens w:val="0"/>
            </w:pPr>
            <w:r>
              <w:t>Jevy specifick</w:t>
            </w:r>
            <w:r>
              <w:rPr>
                <w:rFonts w:hint="cs"/>
              </w:rPr>
              <w:t>é</w:t>
            </w:r>
            <w:r>
              <w:t xml:space="preserve"> pro porozum</w:t>
            </w:r>
            <w:r>
              <w:rPr>
                <w:rFonts w:hint="cs"/>
              </w:rPr>
              <w:t>ě</w:t>
            </w:r>
            <w:r>
              <w:t>n</w:t>
            </w:r>
            <w:r>
              <w:rPr>
                <w:rFonts w:hint="cs"/>
              </w:rPr>
              <w:t>í</w:t>
            </w:r>
            <w:r>
              <w:t xml:space="preserve"> psan</w:t>
            </w:r>
            <w:r>
              <w:rPr>
                <w:rFonts w:hint="cs"/>
              </w:rPr>
              <w:t>é</w:t>
            </w:r>
            <w:r>
              <w:t>mu jazyku</w:t>
            </w:r>
          </w:p>
          <w:p w14:paraId="2B969395" w14:textId="77777777" w:rsidR="00C56C3A" w:rsidRDefault="00C56C3A" w:rsidP="00C56C3A">
            <w:pPr>
              <w:pStyle w:val="Odstavecseseznamem"/>
              <w:numPr>
                <w:ilvl w:val="0"/>
                <w:numId w:val="31"/>
              </w:numPr>
              <w:suppressAutoHyphens w:val="0"/>
            </w:pPr>
            <w:r>
              <w:t>Jazykov</w:t>
            </w:r>
            <w:r>
              <w:rPr>
                <w:rFonts w:hint="cs"/>
              </w:rPr>
              <w:t>á</w:t>
            </w:r>
            <w:r>
              <w:t xml:space="preserve"> produkce</w:t>
            </w:r>
          </w:p>
          <w:p w14:paraId="4AA8939E" w14:textId="77777777" w:rsidR="00C56C3A" w:rsidRDefault="00C56C3A" w:rsidP="00C56C3A">
            <w:pPr>
              <w:pStyle w:val="Odstavecseseznamem"/>
              <w:numPr>
                <w:ilvl w:val="0"/>
                <w:numId w:val="31"/>
              </w:numPr>
              <w:suppressAutoHyphens w:val="0"/>
            </w:pPr>
            <w:r>
              <w:t>P</w:t>
            </w:r>
            <w:r>
              <w:rPr>
                <w:rFonts w:hint="cs"/>
              </w:rPr>
              <w:t>ří</w:t>
            </w:r>
            <w:r>
              <w:t>stup k jednotliv</w:t>
            </w:r>
            <w:r>
              <w:rPr>
                <w:rFonts w:hint="cs"/>
              </w:rPr>
              <w:t>ý</w:t>
            </w:r>
            <w:r>
              <w:t>m slov</w:t>
            </w:r>
            <w:r>
              <w:rPr>
                <w:rFonts w:hint="cs"/>
              </w:rPr>
              <w:t>ů</w:t>
            </w:r>
            <w:r>
              <w:t>m v produkci mluven</w:t>
            </w:r>
            <w:r>
              <w:rPr>
                <w:rFonts w:hint="cs"/>
              </w:rPr>
              <w:t>é</w:t>
            </w:r>
            <w:r>
              <w:t>ho jazyka</w:t>
            </w:r>
          </w:p>
          <w:p w14:paraId="40340218" w14:textId="77777777" w:rsidR="00C56C3A" w:rsidRDefault="00C56C3A" w:rsidP="00C56C3A">
            <w:pPr>
              <w:pStyle w:val="Odstavecseseznamem"/>
              <w:numPr>
                <w:ilvl w:val="0"/>
                <w:numId w:val="31"/>
              </w:numPr>
              <w:suppressAutoHyphens w:val="0"/>
            </w:pPr>
            <w:r>
              <w:t>Generov</w:t>
            </w:r>
            <w:r>
              <w:rPr>
                <w:rFonts w:hint="cs"/>
              </w:rPr>
              <w:t>á</w:t>
            </w:r>
            <w:r>
              <w:t>n</w:t>
            </w:r>
            <w:r>
              <w:rPr>
                <w:rFonts w:hint="cs"/>
              </w:rPr>
              <w:t>í</w:t>
            </w:r>
            <w:r>
              <w:t xml:space="preserve"> v</w:t>
            </w:r>
            <w:r>
              <w:rPr>
                <w:rFonts w:hint="cs"/>
              </w:rPr>
              <w:t>ě</w:t>
            </w:r>
            <w:r>
              <w:t>t v mluven</w:t>
            </w:r>
            <w:r>
              <w:rPr>
                <w:rFonts w:hint="cs"/>
              </w:rPr>
              <w:t>é</w:t>
            </w:r>
            <w:r>
              <w:t xml:space="preserve"> jazykov</w:t>
            </w:r>
            <w:r>
              <w:rPr>
                <w:rFonts w:hint="cs"/>
              </w:rPr>
              <w:t>é</w:t>
            </w:r>
            <w:r>
              <w:t xml:space="preserve"> produkci</w:t>
            </w:r>
          </w:p>
          <w:p w14:paraId="26412990" w14:textId="77777777" w:rsidR="00C56C3A" w:rsidRDefault="00C56C3A" w:rsidP="00C56C3A">
            <w:pPr>
              <w:pStyle w:val="Odstavecseseznamem"/>
              <w:numPr>
                <w:ilvl w:val="0"/>
                <w:numId w:val="31"/>
              </w:numPr>
              <w:suppressAutoHyphens w:val="0"/>
            </w:pPr>
            <w:r>
              <w:t>Tvorba psan</w:t>
            </w:r>
            <w:r>
              <w:rPr>
                <w:rFonts w:hint="cs"/>
              </w:rPr>
              <w:t>é</w:t>
            </w:r>
            <w:r>
              <w:t>ho jazyka</w:t>
            </w:r>
          </w:p>
          <w:p w14:paraId="2CE440CC" w14:textId="77777777" w:rsidR="00C56C3A" w:rsidRDefault="00C56C3A" w:rsidP="00C07AFA"/>
          <w:p w14:paraId="4B969086" w14:textId="77777777" w:rsidR="00C56C3A" w:rsidRDefault="00C56C3A" w:rsidP="00C07AFA">
            <w:r>
              <w:t>Odborné znalosti – po absolvování předmětu prokazuje student znalosti:</w:t>
            </w:r>
          </w:p>
          <w:p w14:paraId="6A334A48" w14:textId="77777777" w:rsidR="00C56C3A" w:rsidRDefault="00C56C3A" w:rsidP="00C56C3A">
            <w:pPr>
              <w:pStyle w:val="Odstavecseseznamem"/>
              <w:numPr>
                <w:ilvl w:val="0"/>
                <w:numId w:val="32"/>
              </w:numPr>
              <w:suppressAutoHyphens w:val="0"/>
            </w:pPr>
            <w:r>
              <w:t>vysvětlit porozumění jazyku</w:t>
            </w:r>
          </w:p>
          <w:p w14:paraId="4CB591AF" w14:textId="77777777" w:rsidR="00C56C3A" w:rsidRDefault="00C56C3A" w:rsidP="00C56C3A">
            <w:pPr>
              <w:pStyle w:val="Odstavecseseznamem"/>
              <w:numPr>
                <w:ilvl w:val="0"/>
                <w:numId w:val="32"/>
              </w:numPr>
              <w:suppressAutoHyphens w:val="0"/>
            </w:pPr>
            <w:r>
              <w:t>definovat mentální lexikon</w:t>
            </w:r>
          </w:p>
          <w:p w14:paraId="6CA2C522" w14:textId="77777777" w:rsidR="00C56C3A" w:rsidRDefault="00C56C3A" w:rsidP="00C56C3A">
            <w:pPr>
              <w:pStyle w:val="Odstavecseseznamem"/>
              <w:numPr>
                <w:ilvl w:val="0"/>
                <w:numId w:val="32"/>
              </w:numPr>
              <w:suppressAutoHyphens w:val="0"/>
            </w:pPr>
            <w:r>
              <w:t>popsat porozumění větám</w:t>
            </w:r>
          </w:p>
          <w:p w14:paraId="3B718C08" w14:textId="77777777" w:rsidR="00C56C3A" w:rsidRDefault="00C56C3A" w:rsidP="00C56C3A">
            <w:pPr>
              <w:pStyle w:val="Odstavecseseznamem"/>
              <w:numPr>
                <w:ilvl w:val="0"/>
                <w:numId w:val="32"/>
              </w:numPr>
              <w:suppressAutoHyphens w:val="0"/>
            </w:pPr>
            <w:r>
              <w:t>popsat porozumění diskurzu</w:t>
            </w:r>
          </w:p>
          <w:p w14:paraId="0E15F14A" w14:textId="77777777" w:rsidR="00C56C3A" w:rsidRDefault="00C56C3A" w:rsidP="00C56C3A">
            <w:pPr>
              <w:pStyle w:val="Odstavecseseznamem"/>
              <w:numPr>
                <w:ilvl w:val="0"/>
                <w:numId w:val="32"/>
              </w:numPr>
              <w:suppressAutoHyphens w:val="0"/>
            </w:pPr>
            <w:r>
              <w:t>rozlišit rozpoznávání mluveného a tištěného slova</w:t>
            </w:r>
          </w:p>
          <w:p w14:paraId="7AD66A50" w14:textId="77777777" w:rsidR="00C56C3A" w:rsidRDefault="00C56C3A" w:rsidP="00C07AFA">
            <w:pPr>
              <w:pStyle w:val="Odstavecseseznamem"/>
            </w:pPr>
          </w:p>
          <w:p w14:paraId="0EB97561" w14:textId="77777777" w:rsidR="00C56C3A" w:rsidRDefault="00C56C3A" w:rsidP="00C07AFA">
            <w:r>
              <w:t>Odborné dovednosti – po absolvování předmětu prokazuje student dovednosti:</w:t>
            </w:r>
          </w:p>
          <w:p w14:paraId="7BD8B685" w14:textId="77777777" w:rsidR="00C56C3A" w:rsidRDefault="00C56C3A" w:rsidP="00C56C3A">
            <w:pPr>
              <w:pStyle w:val="Odstavecseseznamem"/>
              <w:numPr>
                <w:ilvl w:val="0"/>
                <w:numId w:val="33"/>
              </w:numPr>
              <w:suppressAutoHyphens w:val="0"/>
            </w:pPr>
            <w:r>
              <w:t>analyzovat jevy společné pro čtení a poslech s porozuměním</w:t>
            </w:r>
          </w:p>
          <w:p w14:paraId="43DEF391" w14:textId="77777777" w:rsidR="00C56C3A" w:rsidRDefault="00C56C3A" w:rsidP="00C56C3A">
            <w:pPr>
              <w:pStyle w:val="Odstavecseseznamem"/>
              <w:numPr>
                <w:ilvl w:val="0"/>
                <w:numId w:val="33"/>
              </w:numPr>
              <w:suppressAutoHyphens w:val="0"/>
            </w:pPr>
            <w:r>
              <w:t>analyzovat jevy specifick</w:t>
            </w:r>
            <w:r>
              <w:rPr>
                <w:rFonts w:hint="cs"/>
              </w:rPr>
              <w:t>é</w:t>
            </w:r>
            <w:r>
              <w:t xml:space="preserve"> pro porozum</w:t>
            </w:r>
            <w:r>
              <w:rPr>
                <w:rFonts w:hint="cs"/>
              </w:rPr>
              <w:t>ě</w:t>
            </w:r>
            <w:r>
              <w:t>n</w:t>
            </w:r>
            <w:r>
              <w:rPr>
                <w:rFonts w:hint="cs"/>
              </w:rPr>
              <w:t>í</w:t>
            </w:r>
            <w:r>
              <w:t xml:space="preserve"> mluven</w:t>
            </w:r>
            <w:r>
              <w:rPr>
                <w:rFonts w:hint="cs"/>
              </w:rPr>
              <w:t>é</w:t>
            </w:r>
            <w:r>
              <w:t xml:space="preserve"> </w:t>
            </w:r>
            <w:r>
              <w:rPr>
                <w:rFonts w:hint="cs"/>
              </w:rPr>
              <w:t>ř</w:t>
            </w:r>
            <w:r>
              <w:t>e</w:t>
            </w:r>
            <w:r>
              <w:rPr>
                <w:rFonts w:hint="cs"/>
              </w:rPr>
              <w:t>č</w:t>
            </w:r>
            <w:r>
              <w:t>i</w:t>
            </w:r>
          </w:p>
          <w:p w14:paraId="5B32E734" w14:textId="77777777" w:rsidR="00C56C3A" w:rsidRDefault="00C56C3A" w:rsidP="00C56C3A">
            <w:pPr>
              <w:pStyle w:val="Odstavecseseznamem"/>
              <w:numPr>
                <w:ilvl w:val="0"/>
                <w:numId w:val="33"/>
              </w:numPr>
              <w:suppressAutoHyphens w:val="0"/>
            </w:pPr>
            <w:r>
              <w:t>analyzovat jevy specifick</w:t>
            </w:r>
            <w:r>
              <w:rPr>
                <w:rFonts w:hint="cs"/>
              </w:rPr>
              <w:t>é</w:t>
            </w:r>
            <w:r>
              <w:t xml:space="preserve"> pro porozum</w:t>
            </w:r>
            <w:r>
              <w:rPr>
                <w:rFonts w:hint="cs"/>
              </w:rPr>
              <w:t>ě</w:t>
            </w:r>
            <w:r>
              <w:t>n</w:t>
            </w:r>
            <w:r>
              <w:rPr>
                <w:rFonts w:hint="cs"/>
              </w:rPr>
              <w:t>í</w:t>
            </w:r>
            <w:r>
              <w:t xml:space="preserve"> psan</w:t>
            </w:r>
            <w:r>
              <w:rPr>
                <w:rFonts w:hint="cs"/>
              </w:rPr>
              <w:t>é</w:t>
            </w:r>
            <w:r>
              <w:t>mu jazyku</w:t>
            </w:r>
          </w:p>
          <w:p w14:paraId="4ADC9473" w14:textId="77777777" w:rsidR="00C56C3A" w:rsidRDefault="00C56C3A" w:rsidP="00C56C3A">
            <w:pPr>
              <w:pStyle w:val="Odstavecseseznamem"/>
              <w:numPr>
                <w:ilvl w:val="0"/>
                <w:numId w:val="33"/>
              </w:numPr>
              <w:suppressAutoHyphens w:val="0"/>
            </w:pPr>
            <w:r>
              <w:t>aplikovat odborné znalosti při tvorbě mluveného diskurzu</w:t>
            </w:r>
          </w:p>
          <w:p w14:paraId="0B37E276" w14:textId="77777777" w:rsidR="00C56C3A" w:rsidRDefault="00C56C3A" w:rsidP="00C56C3A">
            <w:pPr>
              <w:pStyle w:val="Odstavecseseznamem"/>
              <w:numPr>
                <w:ilvl w:val="0"/>
                <w:numId w:val="33"/>
              </w:numPr>
              <w:suppressAutoHyphens w:val="0"/>
            </w:pPr>
            <w:r>
              <w:t>aplikovat odborné znalosti při tvorbě psaného diskurzu</w:t>
            </w:r>
          </w:p>
          <w:p w14:paraId="79F784CE" w14:textId="77777777" w:rsidR="00C56C3A" w:rsidRDefault="00C56C3A" w:rsidP="00C07AFA"/>
        </w:tc>
      </w:tr>
    </w:tbl>
    <w:p w14:paraId="7AAEE3A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B104AD8" w14:textId="77777777" w:rsidTr="00C07AFA">
        <w:trPr>
          <w:trHeight w:val="265"/>
        </w:trPr>
        <w:tc>
          <w:tcPr>
            <w:tcW w:w="3653" w:type="dxa"/>
            <w:tcBorders>
              <w:top w:val="single" w:sz="4" w:space="0" w:color="auto"/>
            </w:tcBorders>
            <w:shd w:val="clear" w:color="auto" w:fill="F7CAAC"/>
          </w:tcPr>
          <w:p w14:paraId="2261B01B"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18ADB548" w14:textId="77777777" w:rsidR="00C56C3A" w:rsidRDefault="00C56C3A" w:rsidP="00C07AFA"/>
        </w:tc>
      </w:tr>
      <w:tr w:rsidR="00C56C3A" w14:paraId="152DEA33" w14:textId="77777777" w:rsidTr="00C07AFA">
        <w:trPr>
          <w:trHeight w:val="1497"/>
        </w:trPr>
        <w:tc>
          <w:tcPr>
            <w:tcW w:w="9855" w:type="dxa"/>
            <w:gridSpan w:val="4"/>
            <w:tcBorders>
              <w:top w:val="nil"/>
            </w:tcBorders>
          </w:tcPr>
          <w:p w14:paraId="1B142972" w14:textId="77777777" w:rsidR="00C56C3A" w:rsidRPr="00BD7BB3" w:rsidRDefault="00C56C3A" w:rsidP="00C07AFA">
            <w:pPr>
              <w:pStyle w:val="bb"/>
              <w:rPr>
                <w:b/>
              </w:rPr>
            </w:pPr>
            <w:r w:rsidRPr="00BD7BB3">
              <w:rPr>
                <w:b/>
              </w:rPr>
              <w:t>Základní literatura:</w:t>
            </w:r>
          </w:p>
          <w:p w14:paraId="6F86C03F" w14:textId="77777777" w:rsidR="00C56C3A" w:rsidRDefault="00C56C3A" w:rsidP="00C07AFA">
            <w:pPr>
              <w:pStyle w:val="bb"/>
            </w:pPr>
            <w:r>
              <w:t xml:space="preserve">Carroll, David W. </w:t>
            </w:r>
            <w:r w:rsidRPr="00B46AF2">
              <w:rPr>
                <w:i/>
              </w:rPr>
              <w:t>Psychology of Language.</w:t>
            </w:r>
            <w:r>
              <w:t xml:space="preserve"> Belmont: </w:t>
            </w:r>
            <w:r w:rsidRPr="00B46AF2">
              <w:t>Thomson</w:t>
            </w:r>
            <w:r>
              <w:t xml:space="preserve"> </w:t>
            </w:r>
            <w:r w:rsidRPr="00B46AF2">
              <w:t>Wadsworth, 2008</w:t>
            </w:r>
            <w:r>
              <w:t>.</w:t>
            </w:r>
          </w:p>
          <w:p w14:paraId="1F8A15D1" w14:textId="77777777" w:rsidR="00C56C3A" w:rsidRDefault="00C56C3A" w:rsidP="00C07AFA">
            <w:pPr>
              <w:pStyle w:val="bb"/>
            </w:pPr>
            <w:r w:rsidRPr="003C6B2A">
              <w:t>Murphy, G</w:t>
            </w:r>
            <w:r>
              <w:t xml:space="preserve">regory </w:t>
            </w:r>
            <w:r w:rsidRPr="003C6B2A">
              <w:t xml:space="preserve">L. </w:t>
            </w:r>
            <w:r w:rsidRPr="00B46AF2">
              <w:rPr>
                <w:i/>
              </w:rPr>
              <w:t>The Psycholinguistics of Discourse Comprehension.</w:t>
            </w:r>
            <w:r>
              <w:t xml:space="preserve"> In</w:t>
            </w:r>
            <w:r w:rsidRPr="003C6B2A">
              <w:t xml:space="preserve"> Joanette, Y.</w:t>
            </w:r>
            <w:r>
              <w:t xml:space="preserve"> –</w:t>
            </w:r>
            <w:r w:rsidRPr="003C6B2A">
              <w:t xml:space="preserve"> Brownell, H.</w:t>
            </w:r>
            <w:r>
              <w:t xml:space="preserve"> </w:t>
            </w:r>
            <w:r w:rsidRPr="003C6B2A">
              <w:t>H. (eds</w:t>
            </w:r>
            <w:r>
              <w:t>.</w:t>
            </w:r>
            <w:r w:rsidRPr="003C6B2A">
              <w:t>)</w:t>
            </w:r>
            <w:r>
              <w:t>,</w:t>
            </w:r>
            <w:r w:rsidRPr="003C6B2A">
              <w:t xml:space="preserve"> </w:t>
            </w:r>
            <w:r w:rsidRPr="00BA1149">
              <w:rPr>
                <w:i/>
              </w:rPr>
              <w:t>Discourse Ability and Brain Damage</w:t>
            </w:r>
            <w:r w:rsidRPr="003C6B2A">
              <w:t>. New York</w:t>
            </w:r>
            <w:r>
              <w:t>:</w:t>
            </w:r>
            <w:r w:rsidRPr="003C6B2A">
              <w:t xml:space="preserve"> Springer</w:t>
            </w:r>
            <w:r>
              <w:t>, 1990.</w:t>
            </w:r>
          </w:p>
          <w:p w14:paraId="0F73C02E" w14:textId="77777777" w:rsidR="00C56C3A" w:rsidRDefault="00C56C3A" w:rsidP="00C07AFA">
            <w:pPr>
              <w:pStyle w:val="bb"/>
            </w:pPr>
            <w:r w:rsidRPr="00040661">
              <w:t>Rueschemeyer, Shirley-Ann</w:t>
            </w:r>
            <w:r>
              <w:t xml:space="preserve"> – </w:t>
            </w:r>
            <w:r w:rsidRPr="00040661">
              <w:t>Gaskell</w:t>
            </w:r>
            <w:r>
              <w:t xml:space="preserve">, </w:t>
            </w:r>
            <w:r w:rsidRPr="00040661">
              <w:t>M. Gareth (eds</w:t>
            </w:r>
            <w:r>
              <w:t>.</w:t>
            </w:r>
            <w:r w:rsidRPr="00040661">
              <w:t>)</w:t>
            </w:r>
            <w:r>
              <w:t>.</w:t>
            </w:r>
            <w:r w:rsidRPr="00040661">
              <w:t xml:space="preserve"> </w:t>
            </w:r>
            <w:r w:rsidRPr="00EF1CDB">
              <w:rPr>
                <w:i/>
              </w:rPr>
              <w:t xml:space="preserve">The Oxford Handbook of </w:t>
            </w:r>
            <w:r w:rsidRPr="00E41EFD">
              <w:rPr>
                <w:i/>
              </w:rPr>
              <w:t>Psycholinguistics.</w:t>
            </w:r>
            <w:r w:rsidRPr="00040661">
              <w:t xml:space="preserve"> </w:t>
            </w:r>
            <w:r>
              <w:t>Oxford:</w:t>
            </w:r>
            <w:r w:rsidRPr="00040661">
              <w:t xml:space="preserve"> Oxford Library of Psychology</w:t>
            </w:r>
            <w:r>
              <w:t>,</w:t>
            </w:r>
            <w:r w:rsidRPr="00040661">
              <w:t xml:space="preserve"> 2018</w:t>
            </w:r>
            <w:r>
              <w:t>.</w:t>
            </w:r>
          </w:p>
          <w:p w14:paraId="66A0629A" w14:textId="77777777" w:rsidR="00C56C3A" w:rsidRDefault="00C56C3A" w:rsidP="00C07AFA">
            <w:pPr>
              <w:pStyle w:val="bb"/>
            </w:pPr>
            <w:r w:rsidRPr="00B46AF2">
              <w:t>Singer, M</w:t>
            </w:r>
            <w:r>
              <w:t>urray</w:t>
            </w:r>
            <w:r w:rsidRPr="00B46AF2">
              <w:t xml:space="preserve">. </w:t>
            </w:r>
            <w:r w:rsidRPr="00B46AF2">
              <w:rPr>
                <w:i/>
              </w:rPr>
              <w:t xml:space="preserve">Psycholinguistics: Discourse </w:t>
            </w:r>
            <w:r>
              <w:rPr>
                <w:i/>
              </w:rPr>
              <w:t>C</w:t>
            </w:r>
            <w:r w:rsidRPr="00B46AF2">
              <w:rPr>
                <w:i/>
              </w:rPr>
              <w:t>omprehension.</w:t>
            </w:r>
            <w:r w:rsidRPr="00B46AF2">
              <w:t xml:space="preserve"> In Kazdin</w:t>
            </w:r>
            <w:r>
              <w:t xml:space="preserve">, </w:t>
            </w:r>
            <w:r w:rsidRPr="00B46AF2">
              <w:t>A. E. (</w:t>
            </w:r>
            <w:r>
              <w:t>e</w:t>
            </w:r>
            <w:r w:rsidRPr="00B46AF2">
              <w:t xml:space="preserve">d.), </w:t>
            </w:r>
            <w:r w:rsidRPr="00BA1149">
              <w:rPr>
                <w:i/>
              </w:rPr>
              <w:t>Encyclopedia of Psychology</w:t>
            </w:r>
            <w:r w:rsidRPr="00B46AF2">
              <w:t xml:space="preserve">. </w:t>
            </w:r>
            <w:r>
              <w:t xml:space="preserve">Oxford: </w:t>
            </w:r>
            <w:r w:rsidRPr="00B46AF2">
              <w:t>Oxford University Press</w:t>
            </w:r>
            <w:r>
              <w:t>, 2000</w:t>
            </w:r>
            <w:r w:rsidRPr="00B46AF2">
              <w:t>.</w:t>
            </w:r>
          </w:p>
          <w:p w14:paraId="31F38922" w14:textId="77777777" w:rsidR="00C56C3A" w:rsidRDefault="00C56C3A" w:rsidP="00C07AFA">
            <w:pPr>
              <w:pStyle w:val="bb"/>
            </w:pPr>
            <w:r>
              <w:t xml:space="preserve">Treiman, Rebecca – Clifton, Charles Jr. – Meyer, Antje S. – Wurm, Lee H. </w:t>
            </w:r>
            <w:r w:rsidRPr="00F57922">
              <w:rPr>
                <w:i/>
              </w:rPr>
              <w:t>Language</w:t>
            </w:r>
            <w:r>
              <w:rPr>
                <w:i/>
              </w:rPr>
              <w:t xml:space="preserve"> C</w:t>
            </w:r>
            <w:r w:rsidRPr="00F57922">
              <w:rPr>
                <w:i/>
              </w:rPr>
              <w:t>omprehension and</w:t>
            </w:r>
            <w:r>
              <w:rPr>
                <w:i/>
              </w:rPr>
              <w:t xml:space="preserve"> P</w:t>
            </w:r>
            <w:r w:rsidRPr="00F57922">
              <w:rPr>
                <w:i/>
              </w:rPr>
              <w:t xml:space="preserve">roduction. </w:t>
            </w:r>
            <w:r>
              <w:t xml:space="preserve">In </w:t>
            </w:r>
            <w:r w:rsidRPr="00EF1CDB">
              <w:t>Healy</w:t>
            </w:r>
            <w:r>
              <w:t>, A</w:t>
            </w:r>
            <w:r w:rsidRPr="00EF1CDB">
              <w:t>.</w:t>
            </w:r>
            <w:r>
              <w:t xml:space="preserve"> </w:t>
            </w:r>
            <w:r w:rsidRPr="00EF1CDB">
              <w:t xml:space="preserve">F. </w:t>
            </w:r>
            <w:r>
              <w:t xml:space="preserve">– </w:t>
            </w:r>
            <w:r w:rsidRPr="00EF1CDB">
              <w:t>Proctor</w:t>
            </w:r>
            <w:r>
              <w:t xml:space="preserve">, </w:t>
            </w:r>
            <w:r w:rsidRPr="00EF1CDB">
              <w:t>R.</w:t>
            </w:r>
            <w:r>
              <w:t xml:space="preserve"> </w:t>
            </w:r>
            <w:r w:rsidRPr="00EF1CDB">
              <w:t>W. (</w:t>
            </w:r>
            <w:r>
              <w:t>e</w:t>
            </w:r>
            <w:r w:rsidRPr="00EF1CDB">
              <w:t>ds.),</w:t>
            </w:r>
            <w:r>
              <w:t xml:space="preserve"> </w:t>
            </w:r>
            <w:r w:rsidRPr="00BA1149">
              <w:rPr>
                <w:i/>
              </w:rPr>
              <w:t>Comprehensive Handbook of Psychology, Volume 4: Experimental Psychology</w:t>
            </w:r>
            <w:r>
              <w:t>. New York: John Wiley &amp; Sons, 2003.</w:t>
            </w:r>
          </w:p>
          <w:p w14:paraId="66E0B95D" w14:textId="77777777" w:rsidR="00C56C3A" w:rsidRDefault="00C56C3A" w:rsidP="00C07AFA">
            <w:pPr>
              <w:pStyle w:val="bb"/>
            </w:pPr>
          </w:p>
          <w:p w14:paraId="563400B9" w14:textId="77777777" w:rsidR="00C56C3A" w:rsidRPr="00BD7BB3" w:rsidRDefault="00C56C3A" w:rsidP="00C07AFA">
            <w:pPr>
              <w:pStyle w:val="bb"/>
              <w:rPr>
                <w:b/>
              </w:rPr>
            </w:pPr>
            <w:r w:rsidRPr="00BD7BB3">
              <w:rPr>
                <w:b/>
              </w:rPr>
              <w:t>Doporučená literatura:</w:t>
            </w:r>
          </w:p>
          <w:p w14:paraId="240C8E2E" w14:textId="77777777" w:rsidR="00C56C3A" w:rsidRDefault="00C56C3A" w:rsidP="00C07AFA">
            <w:pPr>
              <w:pStyle w:val="bb"/>
            </w:pPr>
            <w:r w:rsidRPr="00DE3FC2">
              <w:t xml:space="preserve">Beebe, Mona J. </w:t>
            </w:r>
            <w:r w:rsidRPr="00081D28">
              <w:rPr>
                <w:i/>
              </w:rPr>
              <w:t>The Integration of Psycholinguistic and Discourse Processing Theories of Reading Comprehension</w:t>
            </w:r>
            <w:r w:rsidRPr="00DE3FC2">
              <w:t>.</w:t>
            </w:r>
            <w:r>
              <w:t xml:space="preserve"> </w:t>
            </w:r>
            <w:r w:rsidRPr="00DE3FC2">
              <w:t>Washington, DC: ERIC Clearinghouse</w:t>
            </w:r>
            <w:r>
              <w:t xml:space="preserve">, </w:t>
            </w:r>
            <w:r w:rsidRPr="00DE3FC2">
              <w:t>1984.</w:t>
            </w:r>
            <w:r>
              <w:t xml:space="preserve"> </w:t>
            </w:r>
          </w:p>
          <w:p w14:paraId="10B72D71" w14:textId="77777777" w:rsidR="00C56C3A" w:rsidRPr="00E41EFD" w:rsidRDefault="00C56C3A" w:rsidP="00C07AFA">
            <w:pPr>
              <w:pStyle w:val="bb"/>
              <w:rPr>
                <w:b/>
              </w:rPr>
            </w:pPr>
            <w:r w:rsidRPr="00B46AF2">
              <w:t>Britt, </w:t>
            </w:r>
            <w:r>
              <w:t xml:space="preserve">Anne </w:t>
            </w:r>
            <w:r w:rsidRPr="00B46AF2">
              <w:t>M.</w:t>
            </w:r>
            <w:r>
              <w:t xml:space="preserve"> –</w:t>
            </w:r>
            <w:r w:rsidRPr="00B46AF2">
              <w:t> Rouet, </w:t>
            </w:r>
            <w:r w:rsidRPr="00E41EFD">
              <w:t>Jean-Fran</w:t>
            </w:r>
            <w:r w:rsidRPr="00E41EFD">
              <w:rPr>
                <w:rFonts w:hint="cs"/>
              </w:rPr>
              <w:t>ç</w:t>
            </w:r>
            <w:r w:rsidRPr="00E41EFD">
              <w:t>ois</w:t>
            </w:r>
            <w:r w:rsidRPr="00E41EFD">
              <w:rPr>
                <w:b/>
              </w:rPr>
              <w:t xml:space="preserve"> </w:t>
            </w:r>
            <w:r w:rsidRPr="00E41EFD">
              <w:t>–</w:t>
            </w:r>
            <w:r>
              <w:rPr>
                <w:b/>
              </w:rPr>
              <w:t xml:space="preserve"> </w:t>
            </w:r>
            <w:r w:rsidRPr="00B46AF2">
              <w:t>Durik, A</w:t>
            </w:r>
            <w:r>
              <w:t>manda</w:t>
            </w:r>
            <w:r w:rsidRPr="00B46AF2">
              <w:t>. </w:t>
            </w:r>
            <w:r w:rsidRPr="00081D28">
              <w:rPr>
                <w:i/>
                <w:iCs/>
              </w:rPr>
              <w:t>Literacy beyond Text Comprehension: A Theory of Purposeful Reading</w:t>
            </w:r>
            <w:r w:rsidRPr="00B46AF2">
              <w:t>. New York: Routledge</w:t>
            </w:r>
            <w:r>
              <w:t>, 2018</w:t>
            </w:r>
            <w:r w:rsidRPr="00B46AF2">
              <w:t>.</w:t>
            </w:r>
          </w:p>
          <w:p w14:paraId="5E56FA67" w14:textId="77777777" w:rsidR="00C56C3A" w:rsidRDefault="00C56C3A" w:rsidP="00C07AFA">
            <w:pPr>
              <w:pStyle w:val="bb"/>
            </w:pPr>
            <w:r w:rsidRPr="00040661">
              <w:t>Fodor, T</w:t>
            </w:r>
            <w:r>
              <w:t>homas</w:t>
            </w:r>
            <w:r w:rsidRPr="00040661">
              <w:t xml:space="preserve"> G.</w:t>
            </w:r>
            <w:r>
              <w:t xml:space="preserve"> – </w:t>
            </w:r>
            <w:r w:rsidRPr="00040661">
              <w:t xml:space="preserve">Bever, </w:t>
            </w:r>
            <w:r>
              <w:t xml:space="preserve">Merrill F. – </w:t>
            </w:r>
            <w:r w:rsidRPr="00040661">
              <w:t>Garrett</w:t>
            </w:r>
            <w:r>
              <w:t xml:space="preserve">, Jerry A. </w:t>
            </w:r>
            <w:r w:rsidRPr="00081D28">
              <w:rPr>
                <w:i/>
              </w:rPr>
              <w:t>The Psychology of Language: An Introduction to Psycholinguistics and Generative Grammar</w:t>
            </w:r>
            <w:r w:rsidRPr="00E41EFD">
              <w:t>.</w:t>
            </w:r>
            <w:r w:rsidRPr="00040661">
              <w:t xml:space="preserve"> New York: McGraw-Hill, 1974.</w:t>
            </w:r>
          </w:p>
          <w:p w14:paraId="49D11DA8" w14:textId="77777777" w:rsidR="00C56C3A" w:rsidRDefault="00C56C3A" w:rsidP="00C07AFA">
            <w:pPr>
              <w:pStyle w:val="bb"/>
            </w:pPr>
            <w:r>
              <w:t>Zwaan, Rolf A. – Rapp,</w:t>
            </w:r>
            <w:r w:rsidRPr="00E41EFD">
              <w:t xml:space="preserve"> </w:t>
            </w:r>
            <w:r>
              <w:t xml:space="preserve">David N. </w:t>
            </w:r>
            <w:r w:rsidRPr="00081D28">
              <w:rPr>
                <w:i/>
              </w:rPr>
              <w:t>Discourse Comprehension</w:t>
            </w:r>
            <w:r w:rsidRPr="00E41EFD">
              <w:t xml:space="preserve">. </w:t>
            </w:r>
            <w:r>
              <w:t xml:space="preserve">In </w:t>
            </w:r>
            <w:r w:rsidRPr="00E41EFD">
              <w:t>Traxler, M</w:t>
            </w:r>
            <w:r>
              <w:t xml:space="preserve">. </w:t>
            </w:r>
            <w:r w:rsidRPr="00E41EFD">
              <w:t>J.</w:t>
            </w:r>
            <w:r>
              <w:t xml:space="preserve"> – </w:t>
            </w:r>
            <w:r w:rsidRPr="00E41EFD">
              <w:t>Gernsbacher</w:t>
            </w:r>
            <w:r>
              <w:t xml:space="preserve">, </w:t>
            </w:r>
            <w:r w:rsidRPr="00E41EFD">
              <w:t>M</w:t>
            </w:r>
            <w:r>
              <w:t>.</w:t>
            </w:r>
            <w:r w:rsidRPr="00E41EFD">
              <w:t xml:space="preserve"> A.</w:t>
            </w:r>
            <w:r>
              <w:t xml:space="preserve"> (eds.)</w:t>
            </w:r>
            <w:r w:rsidRPr="00E41EFD">
              <w:t>,</w:t>
            </w:r>
            <w:r>
              <w:t xml:space="preserve"> </w:t>
            </w:r>
            <w:r w:rsidRPr="00081D28">
              <w:rPr>
                <w:i/>
              </w:rPr>
              <w:t>Handbook of Psycholinguistics</w:t>
            </w:r>
            <w:r>
              <w:t xml:space="preserve">. </w:t>
            </w:r>
            <w:r w:rsidRPr="00E41EFD">
              <w:t>San Diego: Elsevier,</w:t>
            </w:r>
            <w:r>
              <w:t xml:space="preserve"> 2006,</w:t>
            </w:r>
          </w:p>
          <w:p w14:paraId="766B8082" w14:textId="77777777" w:rsidR="00C56C3A" w:rsidRPr="00BD7BB3" w:rsidRDefault="00C56C3A" w:rsidP="00C07AFA"/>
        </w:tc>
      </w:tr>
      <w:tr w:rsidR="00C56C3A" w14:paraId="1360E943"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D7E5A75" w14:textId="77777777" w:rsidR="00C56C3A" w:rsidRDefault="00C56C3A" w:rsidP="00C07AFA">
            <w:pPr>
              <w:jc w:val="center"/>
              <w:rPr>
                <w:b/>
              </w:rPr>
            </w:pPr>
            <w:r>
              <w:rPr>
                <w:b/>
              </w:rPr>
              <w:t>Informace ke kombinované nebo distanční formě</w:t>
            </w:r>
          </w:p>
        </w:tc>
      </w:tr>
      <w:tr w:rsidR="00C56C3A" w14:paraId="15819572" w14:textId="77777777" w:rsidTr="00C07AFA">
        <w:tc>
          <w:tcPr>
            <w:tcW w:w="4787" w:type="dxa"/>
            <w:gridSpan w:val="2"/>
            <w:tcBorders>
              <w:top w:val="single" w:sz="2" w:space="0" w:color="auto"/>
            </w:tcBorders>
            <w:shd w:val="clear" w:color="auto" w:fill="F7CAAC"/>
          </w:tcPr>
          <w:p w14:paraId="07E17002" w14:textId="77777777" w:rsidR="00C56C3A" w:rsidRDefault="00C56C3A" w:rsidP="00C07AFA">
            <w:r>
              <w:rPr>
                <w:b/>
              </w:rPr>
              <w:t>Rozsah konzultací (soustředění)</w:t>
            </w:r>
          </w:p>
        </w:tc>
        <w:tc>
          <w:tcPr>
            <w:tcW w:w="889" w:type="dxa"/>
            <w:tcBorders>
              <w:top w:val="single" w:sz="2" w:space="0" w:color="auto"/>
            </w:tcBorders>
          </w:tcPr>
          <w:p w14:paraId="6E92A6D5" w14:textId="77777777" w:rsidR="00C56C3A" w:rsidRDefault="00C56C3A" w:rsidP="00C07AFA"/>
        </w:tc>
        <w:tc>
          <w:tcPr>
            <w:tcW w:w="4179" w:type="dxa"/>
            <w:tcBorders>
              <w:top w:val="single" w:sz="2" w:space="0" w:color="auto"/>
            </w:tcBorders>
            <w:shd w:val="clear" w:color="auto" w:fill="F7CAAC"/>
          </w:tcPr>
          <w:p w14:paraId="0B173CBB" w14:textId="77777777" w:rsidR="00C56C3A" w:rsidRDefault="00C56C3A" w:rsidP="00C07AFA">
            <w:pPr>
              <w:rPr>
                <w:b/>
              </w:rPr>
            </w:pPr>
            <w:r>
              <w:rPr>
                <w:b/>
              </w:rPr>
              <w:t xml:space="preserve">hodin </w:t>
            </w:r>
          </w:p>
        </w:tc>
      </w:tr>
      <w:tr w:rsidR="00C56C3A" w14:paraId="1D3855EB" w14:textId="77777777" w:rsidTr="00C07AFA">
        <w:tc>
          <w:tcPr>
            <w:tcW w:w="9855" w:type="dxa"/>
            <w:gridSpan w:val="4"/>
            <w:shd w:val="clear" w:color="auto" w:fill="F7CAAC"/>
          </w:tcPr>
          <w:p w14:paraId="274F0324" w14:textId="77777777" w:rsidR="00C56C3A" w:rsidRDefault="00C56C3A" w:rsidP="00C07AFA">
            <w:pPr>
              <w:rPr>
                <w:b/>
              </w:rPr>
            </w:pPr>
            <w:r>
              <w:rPr>
                <w:b/>
              </w:rPr>
              <w:t>Informace o způsobu kontaktu s vyučujícím</w:t>
            </w:r>
          </w:p>
        </w:tc>
      </w:tr>
      <w:tr w:rsidR="00C56C3A" w14:paraId="0FD38164" w14:textId="77777777" w:rsidTr="00C07AFA">
        <w:trPr>
          <w:trHeight w:val="20"/>
        </w:trPr>
        <w:tc>
          <w:tcPr>
            <w:tcW w:w="9855" w:type="dxa"/>
            <w:gridSpan w:val="4"/>
          </w:tcPr>
          <w:p w14:paraId="1544EA0C" w14:textId="77777777" w:rsidR="00C56C3A" w:rsidRDefault="00C56C3A" w:rsidP="00C07AFA"/>
        </w:tc>
      </w:tr>
    </w:tbl>
    <w:p w14:paraId="40178131" w14:textId="77777777" w:rsidR="00C56C3A" w:rsidRDefault="00C56C3A" w:rsidP="00C56C3A"/>
    <w:p w14:paraId="60C4008D" w14:textId="77777777" w:rsidR="00C56C3A" w:rsidRDefault="00C56C3A" w:rsidP="00C56C3A"/>
    <w:p w14:paraId="5A561390"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3A92BEAF" w14:textId="77777777" w:rsidTr="00C07AFA">
        <w:tc>
          <w:tcPr>
            <w:tcW w:w="9855" w:type="dxa"/>
            <w:gridSpan w:val="7"/>
            <w:tcBorders>
              <w:bottom w:val="double" w:sz="4" w:space="0" w:color="auto"/>
            </w:tcBorders>
            <w:shd w:val="clear" w:color="auto" w:fill="BDD6EE"/>
          </w:tcPr>
          <w:p w14:paraId="33395C32" w14:textId="77777777" w:rsidR="00C56C3A" w:rsidRDefault="00C56C3A" w:rsidP="00C07AFA">
            <w:pPr>
              <w:rPr>
                <w:b/>
                <w:sz w:val="28"/>
              </w:rPr>
            </w:pPr>
            <w:r>
              <w:br w:type="page"/>
            </w:r>
            <w:r>
              <w:rPr>
                <w:b/>
                <w:sz w:val="28"/>
              </w:rPr>
              <w:t>B-III – Charakteristika studijního předmětu</w:t>
            </w:r>
          </w:p>
        </w:tc>
      </w:tr>
      <w:tr w:rsidR="00C56C3A" w14:paraId="52D49939" w14:textId="77777777" w:rsidTr="00C07AFA">
        <w:tc>
          <w:tcPr>
            <w:tcW w:w="3086" w:type="dxa"/>
            <w:tcBorders>
              <w:top w:val="double" w:sz="4" w:space="0" w:color="auto"/>
            </w:tcBorders>
            <w:shd w:val="clear" w:color="auto" w:fill="F7CAAC"/>
          </w:tcPr>
          <w:p w14:paraId="2AAA1538"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9FCD06C" w14:textId="77777777" w:rsidR="00C56C3A" w:rsidRDefault="00C56C3A" w:rsidP="00C07AFA">
            <w:r>
              <w:t>Pokročilá morfosyntax</w:t>
            </w:r>
          </w:p>
        </w:tc>
      </w:tr>
      <w:tr w:rsidR="00C56C3A" w14:paraId="1B4E2569" w14:textId="77777777" w:rsidTr="00C07AFA">
        <w:tc>
          <w:tcPr>
            <w:tcW w:w="3086" w:type="dxa"/>
            <w:shd w:val="clear" w:color="auto" w:fill="F7CAAC"/>
          </w:tcPr>
          <w:p w14:paraId="4106FF51" w14:textId="77777777" w:rsidR="00C56C3A" w:rsidRDefault="00C56C3A" w:rsidP="00C07AFA">
            <w:pPr>
              <w:rPr>
                <w:b/>
              </w:rPr>
            </w:pPr>
            <w:r>
              <w:rPr>
                <w:b/>
              </w:rPr>
              <w:t>Typ předmětu</w:t>
            </w:r>
          </w:p>
        </w:tc>
        <w:tc>
          <w:tcPr>
            <w:tcW w:w="3406" w:type="dxa"/>
            <w:gridSpan w:val="3"/>
          </w:tcPr>
          <w:p w14:paraId="447D9793" w14:textId="6C8B8C3D" w:rsidR="00C56C3A" w:rsidRDefault="00620367" w:rsidP="00C07AFA">
            <w:r>
              <w:t>pv</w:t>
            </w:r>
          </w:p>
        </w:tc>
        <w:tc>
          <w:tcPr>
            <w:tcW w:w="2695" w:type="dxa"/>
            <w:gridSpan w:val="2"/>
            <w:shd w:val="clear" w:color="auto" w:fill="F7CAAC"/>
          </w:tcPr>
          <w:p w14:paraId="212CB161" w14:textId="77777777" w:rsidR="00C56C3A" w:rsidRDefault="00C56C3A" w:rsidP="00C07AFA">
            <w:r>
              <w:rPr>
                <w:b/>
              </w:rPr>
              <w:t>doporučený ročník / semestr</w:t>
            </w:r>
          </w:p>
        </w:tc>
        <w:tc>
          <w:tcPr>
            <w:tcW w:w="668" w:type="dxa"/>
          </w:tcPr>
          <w:p w14:paraId="4A9D9AF2" w14:textId="77777777" w:rsidR="00C56C3A" w:rsidRDefault="00C56C3A" w:rsidP="00C07AFA">
            <w:r>
              <w:t>1/L, 2/Z</w:t>
            </w:r>
          </w:p>
        </w:tc>
      </w:tr>
      <w:tr w:rsidR="00C56C3A" w14:paraId="37B28E38" w14:textId="77777777" w:rsidTr="00C07AFA">
        <w:tc>
          <w:tcPr>
            <w:tcW w:w="3086" w:type="dxa"/>
            <w:shd w:val="clear" w:color="auto" w:fill="F7CAAC"/>
          </w:tcPr>
          <w:p w14:paraId="1FFDEB6A" w14:textId="77777777" w:rsidR="00C56C3A" w:rsidRDefault="00C56C3A" w:rsidP="00C07AFA">
            <w:pPr>
              <w:rPr>
                <w:b/>
              </w:rPr>
            </w:pPr>
            <w:r>
              <w:rPr>
                <w:b/>
              </w:rPr>
              <w:t>Rozsah studijního předmětu</w:t>
            </w:r>
          </w:p>
        </w:tc>
        <w:tc>
          <w:tcPr>
            <w:tcW w:w="1701" w:type="dxa"/>
          </w:tcPr>
          <w:p w14:paraId="6B3CF2CF" w14:textId="77777777" w:rsidR="00C56C3A" w:rsidRDefault="00C56C3A" w:rsidP="00C07AFA">
            <w:r>
              <w:t>0p + 28s</w:t>
            </w:r>
          </w:p>
        </w:tc>
        <w:tc>
          <w:tcPr>
            <w:tcW w:w="889" w:type="dxa"/>
            <w:shd w:val="clear" w:color="auto" w:fill="F7CAAC"/>
          </w:tcPr>
          <w:p w14:paraId="1C3BDCF9" w14:textId="77777777" w:rsidR="00C56C3A" w:rsidRDefault="00C56C3A" w:rsidP="00C07AFA">
            <w:pPr>
              <w:rPr>
                <w:b/>
              </w:rPr>
            </w:pPr>
            <w:r>
              <w:rPr>
                <w:b/>
              </w:rPr>
              <w:t xml:space="preserve">hod. </w:t>
            </w:r>
          </w:p>
        </w:tc>
        <w:tc>
          <w:tcPr>
            <w:tcW w:w="816" w:type="dxa"/>
          </w:tcPr>
          <w:p w14:paraId="3F98F3FB" w14:textId="77777777" w:rsidR="00C56C3A" w:rsidRDefault="00C56C3A" w:rsidP="00C07AFA">
            <w:r>
              <w:t>28</w:t>
            </w:r>
          </w:p>
        </w:tc>
        <w:tc>
          <w:tcPr>
            <w:tcW w:w="2156" w:type="dxa"/>
            <w:shd w:val="clear" w:color="auto" w:fill="F7CAAC"/>
          </w:tcPr>
          <w:p w14:paraId="69D4AE83" w14:textId="77777777" w:rsidR="00C56C3A" w:rsidRDefault="00C56C3A" w:rsidP="00C07AFA">
            <w:pPr>
              <w:rPr>
                <w:b/>
              </w:rPr>
            </w:pPr>
            <w:r>
              <w:rPr>
                <w:b/>
              </w:rPr>
              <w:t>kreditů</w:t>
            </w:r>
          </w:p>
        </w:tc>
        <w:tc>
          <w:tcPr>
            <w:tcW w:w="1207" w:type="dxa"/>
            <w:gridSpan w:val="2"/>
          </w:tcPr>
          <w:p w14:paraId="1F37B8A0" w14:textId="77777777" w:rsidR="00C56C3A" w:rsidRDefault="00C56C3A" w:rsidP="00C07AFA">
            <w:r>
              <w:t>4</w:t>
            </w:r>
          </w:p>
        </w:tc>
      </w:tr>
      <w:tr w:rsidR="00C56C3A" w14:paraId="36402EED" w14:textId="77777777" w:rsidTr="00C07AFA">
        <w:tc>
          <w:tcPr>
            <w:tcW w:w="3086" w:type="dxa"/>
            <w:shd w:val="clear" w:color="auto" w:fill="F7CAAC"/>
          </w:tcPr>
          <w:p w14:paraId="5806C7BE" w14:textId="77777777" w:rsidR="00C56C3A" w:rsidRDefault="00C56C3A" w:rsidP="00C07AFA">
            <w:pPr>
              <w:rPr>
                <w:b/>
                <w:sz w:val="22"/>
              </w:rPr>
            </w:pPr>
            <w:r>
              <w:rPr>
                <w:b/>
              </w:rPr>
              <w:t>Prerekvizity, korekvizity, ekvivalence</w:t>
            </w:r>
          </w:p>
        </w:tc>
        <w:tc>
          <w:tcPr>
            <w:tcW w:w="6769" w:type="dxa"/>
            <w:gridSpan w:val="6"/>
          </w:tcPr>
          <w:p w14:paraId="1729B638" w14:textId="77777777" w:rsidR="00C56C3A" w:rsidRDefault="00C56C3A" w:rsidP="00C07AFA"/>
        </w:tc>
      </w:tr>
      <w:tr w:rsidR="00C56C3A" w14:paraId="204FF507" w14:textId="77777777" w:rsidTr="00C07AFA">
        <w:tc>
          <w:tcPr>
            <w:tcW w:w="3086" w:type="dxa"/>
            <w:shd w:val="clear" w:color="auto" w:fill="F7CAAC"/>
          </w:tcPr>
          <w:p w14:paraId="575516DC" w14:textId="77777777" w:rsidR="00C56C3A" w:rsidRDefault="00C56C3A" w:rsidP="00C07AFA">
            <w:pPr>
              <w:rPr>
                <w:b/>
              </w:rPr>
            </w:pPr>
            <w:r>
              <w:rPr>
                <w:b/>
              </w:rPr>
              <w:t>Způsob ověření studijních výsledků</w:t>
            </w:r>
          </w:p>
        </w:tc>
        <w:tc>
          <w:tcPr>
            <w:tcW w:w="3406" w:type="dxa"/>
            <w:gridSpan w:val="3"/>
          </w:tcPr>
          <w:p w14:paraId="765ACAD0" w14:textId="77777777" w:rsidR="00C56C3A" w:rsidRDefault="00C56C3A" w:rsidP="00C07AFA">
            <w:r>
              <w:t>Klz</w:t>
            </w:r>
          </w:p>
        </w:tc>
        <w:tc>
          <w:tcPr>
            <w:tcW w:w="2156" w:type="dxa"/>
            <w:shd w:val="clear" w:color="auto" w:fill="F7CAAC"/>
          </w:tcPr>
          <w:p w14:paraId="1423860D" w14:textId="77777777" w:rsidR="00C56C3A" w:rsidRDefault="00C56C3A" w:rsidP="00C07AFA">
            <w:pPr>
              <w:rPr>
                <w:b/>
              </w:rPr>
            </w:pPr>
            <w:r>
              <w:rPr>
                <w:b/>
              </w:rPr>
              <w:t>Forma výuky</w:t>
            </w:r>
          </w:p>
        </w:tc>
        <w:tc>
          <w:tcPr>
            <w:tcW w:w="1207" w:type="dxa"/>
            <w:gridSpan w:val="2"/>
          </w:tcPr>
          <w:p w14:paraId="31DA5732" w14:textId="77777777" w:rsidR="00C56C3A" w:rsidRDefault="00C56C3A" w:rsidP="00C07AFA">
            <w:r>
              <w:t>seminář</w:t>
            </w:r>
          </w:p>
        </w:tc>
      </w:tr>
      <w:tr w:rsidR="00C56C3A" w14:paraId="40A3A869" w14:textId="77777777" w:rsidTr="00C07AFA">
        <w:tc>
          <w:tcPr>
            <w:tcW w:w="3086" w:type="dxa"/>
            <w:shd w:val="clear" w:color="auto" w:fill="F7CAAC"/>
          </w:tcPr>
          <w:p w14:paraId="3677DB8B"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F2E40B5" w14:textId="079AC5A7" w:rsidR="00C56C3A" w:rsidRDefault="00C56C3A" w:rsidP="00C07AFA">
            <w:pPr>
              <w:rPr>
                <w:b/>
              </w:rPr>
            </w:pPr>
            <w:r w:rsidRPr="00B46148">
              <w:rPr>
                <w:b/>
              </w:rPr>
              <w:t>Požadavky k zápočtu:</w:t>
            </w:r>
          </w:p>
          <w:p w14:paraId="1C753819" w14:textId="77777777" w:rsidR="00C56C3A" w:rsidRDefault="00C56C3A" w:rsidP="00C07AFA">
            <w:r>
              <w:t>Aktivní účast na seminářích (80 %)</w:t>
            </w:r>
          </w:p>
          <w:p w14:paraId="57F5D07A" w14:textId="77777777" w:rsidR="00C56C3A" w:rsidRDefault="00C56C3A" w:rsidP="00C07AFA">
            <w:r>
              <w:t>Prezentace a diskuse nad vybranými texty</w:t>
            </w:r>
          </w:p>
          <w:p w14:paraId="4FC7D783" w14:textId="70897237" w:rsidR="00C56C3A" w:rsidRPr="00497A6B" w:rsidRDefault="00C56C3A" w:rsidP="009A0426">
            <w:r w:rsidRPr="004407D7">
              <w:t>Písemn</w:t>
            </w:r>
            <w:r w:rsidR="009A0426">
              <w:t>ý test</w:t>
            </w:r>
          </w:p>
        </w:tc>
      </w:tr>
      <w:tr w:rsidR="00C56C3A" w14:paraId="206A2501" w14:textId="77777777" w:rsidTr="00C07AFA">
        <w:trPr>
          <w:trHeight w:val="20"/>
        </w:trPr>
        <w:tc>
          <w:tcPr>
            <w:tcW w:w="9855" w:type="dxa"/>
            <w:gridSpan w:val="7"/>
            <w:tcBorders>
              <w:top w:val="nil"/>
            </w:tcBorders>
          </w:tcPr>
          <w:p w14:paraId="6180AC98" w14:textId="77777777" w:rsidR="00C56C3A" w:rsidRDefault="00C56C3A" w:rsidP="00C07AFA"/>
        </w:tc>
      </w:tr>
      <w:tr w:rsidR="00C56C3A" w14:paraId="63E9BA62" w14:textId="77777777" w:rsidTr="00C07AFA">
        <w:trPr>
          <w:trHeight w:val="197"/>
        </w:trPr>
        <w:tc>
          <w:tcPr>
            <w:tcW w:w="3086" w:type="dxa"/>
            <w:tcBorders>
              <w:top w:val="nil"/>
            </w:tcBorders>
            <w:shd w:val="clear" w:color="auto" w:fill="F7CAAC"/>
          </w:tcPr>
          <w:p w14:paraId="231A4C6A" w14:textId="77777777" w:rsidR="00C56C3A" w:rsidRDefault="00C56C3A" w:rsidP="00C07AFA">
            <w:pPr>
              <w:rPr>
                <w:b/>
              </w:rPr>
            </w:pPr>
            <w:r>
              <w:rPr>
                <w:b/>
              </w:rPr>
              <w:t>Garant předmětu</w:t>
            </w:r>
          </w:p>
        </w:tc>
        <w:tc>
          <w:tcPr>
            <w:tcW w:w="6769" w:type="dxa"/>
            <w:gridSpan w:val="6"/>
            <w:tcBorders>
              <w:top w:val="nil"/>
            </w:tcBorders>
          </w:tcPr>
          <w:p w14:paraId="42F24910" w14:textId="77777777" w:rsidR="00C56C3A" w:rsidRDefault="00C56C3A" w:rsidP="00C07AFA">
            <w:r>
              <w:t>Jeffrey Keith Parrott, Ph.D.</w:t>
            </w:r>
          </w:p>
        </w:tc>
      </w:tr>
      <w:tr w:rsidR="00C56C3A" w14:paraId="112E9F16" w14:textId="77777777" w:rsidTr="00C07AFA">
        <w:trPr>
          <w:trHeight w:val="243"/>
        </w:trPr>
        <w:tc>
          <w:tcPr>
            <w:tcW w:w="3086" w:type="dxa"/>
            <w:tcBorders>
              <w:top w:val="nil"/>
            </w:tcBorders>
            <w:shd w:val="clear" w:color="auto" w:fill="F7CAAC"/>
          </w:tcPr>
          <w:p w14:paraId="18A03E0F" w14:textId="77777777" w:rsidR="00C56C3A" w:rsidRDefault="00C56C3A" w:rsidP="00C07AFA">
            <w:pPr>
              <w:rPr>
                <w:b/>
              </w:rPr>
            </w:pPr>
            <w:r>
              <w:rPr>
                <w:b/>
              </w:rPr>
              <w:t>Zapojení garanta do výuky předmětu</w:t>
            </w:r>
          </w:p>
        </w:tc>
        <w:tc>
          <w:tcPr>
            <w:tcW w:w="6769" w:type="dxa"/>
            <w:gridSpan w:val="6"/>
            <w:tcBorders>
              <w:top w:val="nil"/>
            </w:tcBorders>
          </w:tcPr>
          <w:p w14:paraId="567993F9" w14:textId="77777777" w:rsidR="00C56C3A" w:rsidRDefault="00C56C3A" w:rsidP="00C07AFA">
            <w:r>
              <w:t>100 %</w:t>
            </w:r>
          </w:p>
        </w:tc>
      </w:tr>
      <w:tr w:rsidR="00C56C3A" w14:paraId="3E171765" w14:textId="77777777" w:rsidTr="00C07AFA">
        <w:tc>
          <w:tcPr>
            <w:tcW w:w="3086" w:type="dxa"/>
            <w:shd w:val="clear" w:color="auto" w:fill="F7CAAC"/>
          </w:tcPr>
          <w:p w14:paraId="4499CA7C" w14:textId="77777777" w:rsidR="00C56C3A" w:rsidRDefault="00C56C3A" w:rsidP="00C07AFA">
            <w:pPr>
              <w:rPr>
                <w:b/>
              </w:rPr>
            </w:pPr>
            <w:r>
              <w:rPr>
                <w:b/>
              </w:rPr>
              <w:t>Vyučující</w:t>
            </w:r>
          </w:p>
        </w:tc>
        <w:tc>
          <w:tcPr>
            <w:tcW w:w="6769" w:type="dxa"/>
            <w:gridSpan w:val="6"/>
            <w:tcBorders>
              <w:bottom w:val="nil"/>
            </w:tcBorders>
          </w:tcPr>
          <w:p w14:paraId="5AF9D96D" w14:textId="77777777" w:rsidR="00C56C3A" w:rsidRDefault="00C56C3A" w:rsidP="00C07AFA">
            <w:r>
              <w:t>Jeffrey Keith Parrott, Ph.D.</w:t>
            </w:r>
          </w:p>
        </w:tc>
      </w:tr>
      <w:tr w:rsidR="00C56C3A" w14:paraId="0F545F27" w14:textId="77777777" w:rsidTr="00C07AFA">
        <w:trPr>
          <w:trHeight w:val="20"/>
        </w:trPr>
        <w:tc>
          <w:tcPr>
            <w:tcW w:w="9855" w:type="dxa"/>
            <w:gridSpan w:val="7"/>
            <w:tcBorders>
              <w:top w:val="nil"/>
            </w:tcBorders>
          </w:tcPr>
          <w:p w14:paraId="16E94DA5" w14:textId="77777777" w:rsidR="00C56C3A" w:rsidRDefault="00C56C3A" w:rsidP="00C07AFA"/>
        </w:tc>
      </w:tr>
      <w:tr w:rsidR="00C56C3A" w14:paraId="411D7006" w14:textId="77777777" w:rsidTr="00C07AFA">
        <w:tc>
          <w:tcPr>
            <w:tcW w:w="3086" w:type="dxa"/>
            <w:shd w:val="clear" w:color="auto" w:fill="F7CAAC"/>
          </w:tcPr>
          <w:p w14:paraId="32D31517" w14:textId="77777777" w:rsidR="00C56C3A" w:rsidRDefault="00C56C3A" w:rsidP="00C07AFA">
            <w:pPr>
              <w:rPr>
                <w:b/>
              </w:rPr>
            </w:pPr>
            <w:r>
              <w:rPr>
                <w:b/>
              </w:rPr>
              <w:t>Stručná anotace předmětu</w:t>
            </w:r>
          </w:p>
        </w:tc>
        <w:tc>
          <w:tcPr>
            <w:tcW w:w="6769" w:type="dxa"/>
            <w:gridSpan w:val="6"/>
            <w:tcBorders>
              <w:bottom w:val="nil"/>
            </w:tcBorders>
          </w:tcPr>
          <w:p w14:paraId="66DCD67D" w14:textId="77777777" w:rsidR="00C56C3A" w:rsidRDefault="00C56C3A" w:rsidP="00C07AFA"/>
        </w:tc>
      </w:tr>
      <w:tr w:rsidR="00C56C3A" w14:paraId="6B1CBC18" w14:textId="77777777" w:rsidTr="00C07AFA">
        <w:trPr>
          <w:trHeight w:val="3938"/>
        </w:trPr>
        <w:tc>
          <w:tcPr>
            <w:tcW w:w="9855" w:type="dxa"/>
            <w:gridSpan w:val="7"/>
            <w:tcBorders>
              <w:top w:val="nil"/>
              <w:bottom w:val="single" w:sz="12" w:space="0" w:color="auto"/>
            </w:tcBorders>
          </w:tcPr>
          <w:p w14:paraId="215F5E43" w14:textId="77777777" w:rsidR="00C56C3A" w:rsidRDefault="00C56C3A" w:rsidP="00C07AFA">
            <w:r>
              <w:t>Cílem předmětu je seznámit studenty se současným generativním morfosyntaktickým teoretickým směrem – distribuovanou morfologií, která je součástí minimalistického programu. Předmět studenty uvádí do teorie univerzální gramatiky a základních vlastností lidského jazyka (</w:t>
            </w:r>
            <w:r w:rsidRPr="00C97D6E">
              <w:t>smysluplná a externalizovatelná hierarchicky strukturovaná syntax</w:t>
            </w:r>
            <w:r>
              <w:t xml:space="preserve">) v kontextu evoluce a osvojování jazyka. </w:t>
            </w:r>
          </w:p>
          <w:p w14:paraId="62B00023" w14:textId="77777777" w:rsidR="00C56C3A" w:rsidRDefault="00C56C3A" w:rsidP="00C07AFA"/>
          <w:p w14:paraId="150229B7" w14:textId="77777777" w:rsidR="00C56C3A" w:rsidRDefault="00C56C3A" w:rsidP="00C07AFA">
            <w:r>
              <w:t>Obsah předmětu:</w:t>
            </w:r>
          </w:p>
          <w:p w14:paraId="0F0713A5" w14:textId="77777777" w:rsidR="00C56C3A" w:rsidRDefault="00C56C3A" w:rsidP="00C56C3A">
            <w:pPr>
              <w:pStyle w:val="Odstavecseseznamem"/>
              <w:numPr>
                <w:ilvl w:val="0"/>
                <w:numId w:val="34"/>
              </w:numPr>
              <w:suppressAutoHyphens w:val="0"/>
            </w:pPr>
            <w:r>
              <w:t>Univerzální gramatika (UG), základní vlastnosti jazyka</w:t>
            </w:r>
          </w:p>
          <w:p w14:paraId="1D896355" w14:textId="77777777" w:rsidR="00C56C3A" w:rsidRDefault="00C56C3A" w:rsidP="00C56C3A">
            <w:pPr>
              <w:pStyle w:val="Odstavecseseznamem"/>
              <w:numPr>
                <w:ilvl w:val="0"/>
                <w:numId w:val="34"/>
              </w:numPr>
              <w:suppressAutoHyphens w:val="0"/>
            </w:pPr>
            <w:r>
              <w:t>Fráze a hierarchie</w:t>
            </w:r>
          </w:p>
          <w:p w14:paraId="3AB464CF" w14:textId="77777777" w:rsidR="00C56C3A" w:rsidRDefault="00C56C3A" w:rsidP="00C56C3A">
            <w:pPr>
              <w:pStyle w:val="Odstavecseseznamem"/>
              <w:numPr>
                <w:ilvl w:val="0"/>
                <w:numId w:val="34"/>
              </w:numPr>
              <w:suppressAutoHyphens w:val="0"/>
            </w:pPr>
            <w:r>
              <w:t xml:space="preserve">UG a </w:t>
            </w:r>
            <w:r w:rsidRPr="003F38B1">
              <w:t>operace sloučení</w:t>
            </w:r>
            <w:r>
              <w:t xml:space="preserve"> (Merge)</w:t>
            </w:r>
          </w:p>
          <w:p w14:paraId="358C2421" w14:textId="77777777" w:rsidR="00C56C3A" w:rsidRDefault="00C56C3A" w:rsidP="00C56C3A">
            <w:pPr>
              <w:pStyle w:val="Odstavecseseznamem"/>
              <w:numPr>
                <w:ilvl w:val="0"/>
                <w:numId w:val="34"/>
              </w:numPr>
              <w:suppressAutoHyphens w:val="0"/>
            </w:pPr>
            <w:r>
              <w:t>Model Y: slovní zásoba, Merge, LF a PF rozhraní</w:t>
            </w:r>
          </w:p>
          <w:p w14:paraId="5C52D20A" w14:textId="77777777" w:rsidR="00C56C3A" w:rsidRDefault="00C56C3A" w:rsidP="00C56C3A">
            <w:pPr>
              <w:pStyle w:val="Odstavecseseznamem"/>
              <w:numPr>
                <w:ilvl w:val="0"/>
                <w:numId w:val="34"/>
              </w:numPr>
              <w:suppressAutoHyphens w:val="0"/>
            </w:pPr>
            <w:r>
              <w:t>Pozdní vkládání (Late Insertion) a morfémy bez lexikonu</w:t>
            </w:r>
          </w:p>
          <w:p w14:paraId="7050B17B" w14:textId="77777777" w:rsidR="00C56C3A" w:rsidRDefault="00C56C3A" w:rsidP="00C56C3A">
            <w:pPr>
              <w:pStyle w:val="Odstavecseseznamem"/>
              <w:numPr>
                <w:ilvl w:val="0"/>
                <w:numId w:val="34"/>
              </w:numPr>
              <w:suppressAutoHyphens w:val="0"/>
            </w:pPr>
            <w:r>
              <w:t>Alomorfie, blokování a slovní zásoba</w:t>
            </w:r>
          </w:p>
          <w:p w14:paraId="62B5B271" w14:textId="77777777" w:rsidR="00C56C3A" w:rsidRDefault="00C56C3A" w:rsidP="00C56C3A">
            <w:pPr>
              <w:pStyle w:val="Odstavecseseznamem"/>
              <w:numPr>
                <w:ilvl w:val="0"/>
                <w:numId w:val="34"/>
              </w:numPr>
              <w:suppressAutoHyphens w:val="0"/>
            </w:pPr>
            <w:r>
              <w:t>Supletivní formy syntetických komparativů</w:t>
            </w:r>
          </w:p>
          <w:p w14:paraId="6F8B9581" w14:textId="77777777" w:rsidR="00C56C3A" w:rsidRDefault="00C56C3A" w:rsidP="00C56C3A">
            <w:pPr>
              <w:pStyle w:val="Odstavecseseznamem"/>
              <w:numPr>
                <w:ilvl w:val="0"/>
                <w:numId w:val="34"/>
              </w:numPr>
              <w:suppressAutoHyphens w:val="0"/>
            </w:pPr>
            <w:r>
              <w:t>Kořeny bez gramatických rysů: argumenty z PF (fonetická forma)</w:t>
            </w:r>
          </w:p>
          <w:p w14:paraId="58F36AC0" w14:textId="77777777" w:rsidR="00C56C3A" w:rsidRDefault="00C56C3A" w:rsidP="00C56C3A">
            <w:pPr>
              <w:pStyle w:val="Odstavecseseznamem"/>
              <w:numPr>
                <w:ilvl w:val="0"/>
                <w:numId w:val="34"/>
              </w:numPr>
              <w:suppressAutoHyphens w:val="0"/>
            </w:pPr>
            <w:r>
              <w:t>Kořeny bez gramatických rysů:</w:t>
            </w:r>
            <w:r w:rsidRPr="00F44903">
              <w:rPr>
                <w:lang w:val="pl-PL"/>
              </w:rPr>
              <w:t xml:space="preserve"> argumenty z LF (logická forma)</w:t>
            </w:r>
          </w:p>
          <w:p w14:paraId="0D532F61" w14:textId="77777777" w:rsidR="00C56C3A" w:rsidRDefault="00C56C3A" w:rsidP="00C56C3A">
            <w:pPr>
              <w:pStyle w:val="Odstavecseseznamem"/>
              <w:numPr>
                <w:ilvl w:val="0"/>
                <w:numId w:val="34"/>
              </w:numPr>
              <w:suppressAutoHyphens w:val="0"/>
            </w:pPr>
            <w:r>
              <w:t>Synkretismus a Impoverishment (vymazání gramatických rysů)</w:t>
            </w:r>
          </w:p>
          <w:p w14:paraId="4B4D57BB" w14:textId="77777777" w:rsidR="00C56C3A" w:rsidRDefault="00C56C3A" w:rsidP="00C56C3A">
            <w:pPr>
              <w:pStyle w:val="Odstavecseseznamem"/>
              <w:numPr>
                <w:ilvl w:val="0"/>
                <w:numId w:val="34"/>
              </w:numPr>
              <w:suppressAutoHyphens w:val="0"/>
            </w:pPr>
            <w:r>
              <w:t>Přizpůsobování (</w:t>
            </w:r>
            <w:r w:rsidRPr="00497A6B">
              <w:rPr>
                <w:lang w:val="en-US"/>
              </w:rPr>
              <w:t xml:space="preserve">Readjustment) </w:t>
            </w:r>
            <w:r>
              <w:t>a autosegmentální fonologie</w:t>
            </w:r>
          </w:p>
          <w:p w14:paraId="712B8350" w14:textId="77777777" w:rsidR="00C56C3A" w:rsidRDefault="00C56C3A" w:rsidP="00C07AFA">
            <w:pPr>
              <w:pStyle w:val="Odstavecseseznamem"/>
            </w:pPr>
          </w:p>
          <w:p w14:paraId="2D5980DC" w14:textId="77777777" w:rsidR="00C56C3A" w:rsidRDefault="00C56C3A" w:rsidP="00C07AFA">
            <w:pPr>
              <w:pStyle w:val="Odstavecseseznamem"/>
              <w:ind w:left="0"/>
            </w:pPr>
            <w:r>
              <w:t>Odborné znalosti – po absolvování předmětu prokazuje student znalosti:</w:t>
            </w:r>
          </w:p>
          <w:p w14:paraId="5DB147DE" w14:textId="77777777" w:rsidR="00C56C3A" w:rsidRDefault="00C56C3A" w:rsidP="00C56C3A">
            <w:pPr>
              <w:pStyle w:val="Odstavecseseznamem"/>
              <w:numPr>
                <w:ilvl w:val="0"/>
                <w:numId w:val="34"/>
              </w:numPr>
              <w:suppressAutoHyphens w:val="0"/>
            </w:pPr>
            <w:r>
              <w:t>rozlišovat pojmy univerzální gramatika a typologické univerzálie</w:t>
            </w:r>
          </w:p>
          <w:p w14:paraId="751F0894" w14:textId="77777777" w:rsidR="00C56C3A" w:rsidRDefault="00C56C3A" w:rsidP="00C56C3A">
            <w:pPr>
              <w:pStyle w:val="Odstavecseseznamem"/>
              <w:numPr>
                <w:ilvl w:val="0"/>
                <w:numId w:val="34"/>
              </w:numPr>
              <w:suppressAutoHyphens w:val="0"/>
            </w:pPr>
            <w:r>
              <w:t>definovat základní vlastnost jazyka</w:t>
            </w:r>
          </w:p>
          <w:p w14:paraId="42991C69" w14:textId="77777777" w:rsidR="00C56C3A" w:rsidRDefault="00C56C3A" w:rsidP="00C56C3A">
            <w:pPr>
              <w:pStyle w:val="Odstavecseseznamem"/>
              <w:numPr>
                <w:ilvl w:val="0"/>
                <w:numId w:val="34"/>
              </w:numPr>
              <w:suppressAutoHyphens w:val="0"/>
            </w:pPr>
            <w:r>
              <w:t xml:space="preserve">vysvětlit model Y </w:t>
            </w:r>
          </w:p>
          <w:p w14:paraId="06E3D1B9" w14:textId="77777777" w:rsidR="00C56C3A" w:rsidRDefault="00C56C3A" w:rsidP="00C56C3A">
            <w:pPr>
              <w:pStyle w:val="Odstavecseseznamem"/>
              <w:numPr>
                <w:ilvl w:val="0"/>
                <w:numId w:val="34"/>
              </w:numPr>
              <w:suppressAutoHyphens w:val="0"/>
            </w:pPr>
            <w:r>
              <w:t>popsat morfosyntaktické jevy včetně kontextové alomorfie a supletivních forem</w:t>
            </w:r>
          </w:p>
          <w:p w14:paraId="6CF1570F" w14:textId="77777777" w:rsidR="00C56C3A" w:rsidRDefault="00C56C3A" w:rsidP="00C56C3A">
            <w:pPr>
              <w:pStyle w:val="Odstavecseseznamem"/>
              <w:numPr>
                <w:ilvl w:val="0"/>
                <w:numId w:val="34"/>
              </w:numPr>
              <w:suppressAutoHyphens w:val="0"/>
            </w:pPr>
            <w:r>
              <w:t>vysvětlit argumenty pro pozdní vkládání (Late Insertion) a kořeny bez gramatických rysů</w:t>
            </w:r>
          </w:p>
          <w:p w14:paraId="01A5C4C7" w14:textId="77777777" w:rsidR="00C56C3A" w:rsidRDefault="00C56C3A" w:rsidP="00C07AFA"/>
          <w:p w14:paraId="4F7AB02D" w14:textId="77777777" w:rsidR="00C56C3A" w:rsidRDefault="00C56C3A" w:rsidP="00C07AFA">
            <w:r>
              <w:t>Odborné dovednosti – po absolvování předmětu prokazuje student dovednosti:</w:t>
            </w:r>
          </w:p>
          <w:p w14:paraId="30C59CCB" w14:textId="77777777" w:rsidR="00C56C3A" w:rsidRDefault="00C56C3A" w:rsidP="00C56C3A">
            <w:pPr>
              <w:pStyle w:val="Odstavecseseznamem"/>
              <w:numPr>
                <w:ilvl w:val="0"/>
                <w:numId w:val="35"/>
              </w:numPr>
              <w:suppressAutoHyphens w:val="0"/>
            </w:pPr>
            <w:r>
              <w:t>aplikovat lingvistické teoretické koncepty na jazyková data</w:t>
            </w:r>
          </w:p>
          <w:p w14:paraId="281CF303" w14:textId="77777777" w:rsidR="00C56C3A" w:rsidRDefault="00C56C3A" w:rsidP="00C56C3A">
            <w:pPr>
              <w:pStyle w:val="Odstavecseseznamem"/>
              <w:numPr>
                <w:ilvl w:val="0"/>
                <w:numId w:val="35"/>
              </w:numPr>
              <w:suppressAutoHyphens w:val="0"/>
            </w:pPr>
            <w:r>
              <w:t xml:space="preserve">analyzovat morfosyntaktické vzorce </w:t>
            </w:r>
          </w:p>
          <w:p w14:paraId="79A376B4" w14:textId="77777777" w:rsidR="00C56C3A" w:rsidRDefault="00C56C3A" w:rsidP="00C56C3A">
            <w:pPr>
              <w:pStyle w:val="Odstavecseseznamem"/>
              <w:numPr>
                <w:ilvl w:val="0"/>
                <w:numId w:val="35"/>
              </w:numPr>
              <w:suppressAutoHyphens w:val="0"/>
            </w:pPr>
            <w:r>
              <w:t>vyhodnotit důkazy ve prospěch a proti lingvistickým teoretickým modelům</w:t>
            </w:r>
          </w:p>
          <w:p w14:paraId="0F0DD593" w14:textId="77777777" w:rsidR="00C56C3A" w:rsidRDefault="00C56C3A" w:rsidP="00C56C3A">
            <w:pPr>
              <w:pStyle w:val="Odstavecseseznamem"/>
              <w:numPr>
                <w:ilvl w:val="0"/>
                <w:numId w:val="35"/>
              </w:numPr>
              <w:suppressAutoHyphens w:val="0"/>
            </w:pPr>
            <w:r>
              <w:t>prezentovat lingvistické teoretické koncepty a empirická zjištění</w:t>
            </w:r>
          </w:p>
          <w:p w14:paraId="20C71762" w14:textId="77777777" w:rsidR="00C56C3A" w:rsidRDefault="00C56C3A" w:rsidP="00C56C3A">
            <w:pPr>
              <w:pStyle w:val="Odstavecseseznamem"/>
              <w:numPr>
                <w:ilvl w:val="0"/>
                <w:numId w:val="35"/>
              </w:numPr>
              <w:suppressAutoHyphens w:val="0"/>
            </w:pPr>
            <w:r>
              <w:t>napsat akademickou esej na lingvistické teoretické téma</w:t>
            </w:r>
          </w:p>
          <w:p w14:paraId="10D8E02C" w14:textId="77777777" w:rsidR="00C56C3A" w:rsidRDefault="00C56C3A" w:rsidP="00C07AFA">
            <w:pPr>
              <w:pStyle w:val="Odstavecseseznamem"/>
            </w:pPr>
          </w:p>
        </w:tc>
      </w:tr>
    </w:tbl>
    <w:p w14:paraId="4868C2D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14F3881B" w14:textId="77777777" w:rsidTr="00C07AFA">
        <w:trPr>
          <w:trHeight w:val="265"/>
        </w:trPr>
        <w:tc>
          <w:tcPr>
            <w:tcW w:w="3653" w:type="dxa"/>
            <w:tcBorders>
              <w:top w:val="single" w:sz="4" w:space="0" w:color="auto"/>
            </w:tcBorders>
            <w:shd w:val="clear" w:color="auto" w:fill="F7CAAC"/>
          </w:tcPr>
          <w:p w14:paraId="76071E3F"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0A2051EC" w14:textId="77777777" w:rsidR="00C56C3A" w:rsidRDefault="00C56C3A" w:rsidP="00C07AFA"/>
        </w:tc>
      </w:tr>
      <w:tr w:rsidR="00C56C3A" w14:paraId="6C328269" w14:textId="77777777" w:rsidTr="00C07AFA">
        <w:trPr>
          <w:trHeight w:val="1497"/>
        </w:trPr>
        <w:tc>
          <w:tcPr>
            <w:tcW w:w="9855" w:type="dxa"/>
            <w:gridSpan w:val="4"/>
            <w:tcBorders>
              <w:top w:val="nil"/>
            </w:tcBorders>
          </w:tcPr>
          <w:p w14:paraId="5DB91E37" w14:textId="77777777" w:rsidR="00C56C3A" w:rsidRPr="00BD7BB3" w:rsidRDefault="00C56C3A" w:rsidP="00C07AFA">
            <w:pPr>
              <w:pStyle w:val="bb"/>
              <w:rPr>
                <w:b/>
              </w:rPr>
            </w:pPr>
            <w:r w:rsidRPr="00BD7BB3">
              <w:rPr>
                <w:b/>
              </w:rPr>
              <w:t>Základní literatura:</w:t>
            </w:r>
          </w:p>
          <w:p w14:paraId="21C91CD8" w14:textId="77777777" w:rsidR="00C56C3A" w:rsidRPr="00276BFE" w:rsidRDefault="00C56C3A" w:rsidP="00C07AFA">
            <w:pPr>
              <w:pStyle w:val="bb"/>
            </w:pPr>
            <w:r w:rsidRPr="00276BFE">
              <w:t xml:space="preserve">Bobaljik, Jonathan David. </w:t>
            </w:r>
            <w:r w:rsidRPr="00DE2D82">
              <w:rPr>
                <w:i/>
              </w:rPr>
              <w:t>Universals in Comparative Morphology: Suppletion, Superlatives, and the Structure of Words</w:t>
            </w:r>
            <w:r w:rsidRPr="00276BFE">
              <w:t>. Cambridge, MA: MIT Press</w:t>
            </w:r>
            <w:r>
              <w:t xml:space="preserve">, </w:t>
            </w:r>
            <w:r w:rsidRPr="00276BFE">
              <w:t>2012.</w:t>
            </w:r>
          </w:p>
          <w:p w14:paraId="3B643D6C" w14:textId="77777777" w:rsidR="00C56C3A" w:rsidRPr="00276BFE" w:rsidRDefault="00C56C3A" w:rsidP="00C07AFA">
            <w:pPr>
              <w:pStyle w:val="bb"/>
            </w:pPr>
            <w:r w:rsidRPr="00276BFE">
              <w:t xml:space="preserve">Chomsky, Noam. </w:t>
            </w:r>
            <w:r w:rsidRPr="00DE2D82">
              <w:rPr>
                <w:i/>
              </w:rPr>
              <w:t>What Kind of Creatures Are We?</w:t>
            </w:r>
            <w:r w:rsidRPr="00276BFE">
              <w:t xml:space="preserve"> New York, NY: Columbia University Press</w:t>
            </w:r>
            <w:r>
              <w:t>, 2016</w:t>
            </w:r>
            <w:r w:rsidRPr="00276BFE">
              <w:t>.</w:t>
            </w:r>
          </w:p>
          <w:p w14:paraId="0F951F7F" w14:textId="77777777" w:rsidR="00C56C3A" w:rsidRPr="00276BFE" w:rsidRDefault="00C56C3A" w:rsidP="00C07AFA">
            <w:pPr>
              <w:pStyle w:val="bb"/>
            </w:pPr>
            <w:r w:rsidRPr="00276BFE">
              <w:t xml:space="preserve">Embick, David. </w:t>
            </w:r>
            <w:r w:rsidRPr="00DE2D82">
              <w:rPr>
                <w:i/>
              </w:rPr>
              <w:t>The Morpheme: A Theoretical Introduction</w:t>
            </w:r>
            <w:r>
              <w:t xml:space="preserve">. Berlin: De Gruyter Mouton, </w:t>
            </w:r>
            <w:r w:rsidRPr="00276BFE">
              <w:t>2015.</w:t>
            </w:r>
          </w:p>
          <w:p w14:paraId="66E5F4A5" w14:textId="77777777" w:rsidR="00C56C3A" w:rsidRPr="00276BFE" w:rsidRDefault="00C56C3A" w:rsidP="00C07AFA">
            <w:pPr>
              <w:pStyle w:val="bb"/>
            </w:pPr>
            <w:r w:rsidRPr="00276BFE">
              <w:t xml:space="preserve">Harley, Heidi. </w:t>
            </w:r>
            <w:r>
              <w:t>“</w:t>
            </w:r>
            <w:r w:rsidRPr="00DE2D82">
              <w:t xml:space="preserve">On the </w:t>
            </w:r>
            <w:r>
              <w:t>I</w:t>
            </w:r>
            <w:r w:rsidRPr="00DE2D82">
              <w:t xml:space="preserve">dentity of </w:t>
            </w:r>
            <w:r>
              <w:t>R</w:t>
            </w:r>
            <w:r w:rsidRPr="00DE2D82">
              <w:t>oots</w:t>
            </w:r>
            <w:r w:rsidRPr="00276BFE">
              <w:t>.</w:t>
            </w:r>
            <w:r>
              <w:t>”</w:t>
            </w:r>
            <w:r w:rsidRPr="00276BFE">
              <w:t xml:space="preserve"> </w:t>
            </w:r>
            <w:r w:rsidRPr="00DE2D82">
              <w:rPr>
                <w:i/>
              </w:rPr>
              <w:t>Theoretical Linguistics</w:t>
            </w:r>
            <w:r w:rsidRPr="00276BFE">
              <w:t xml:space="preserve"> 40</w:t>
            </w:r>
            <w:r>
              <w:t xml:space="preserve"> (2014)</w:t>
            </w:r>
            <w:r w:rsidRPr="00276BFE">
              <w:t>:</w:t>
            </w:r>
            <w:r>
              <w:t xml:space="preserve"> </w:t>
            </w:r>
            <w:r w:rsidRPr="00276BFE">
              <w:t>225</w:t>
            </w:r>
            <w:r>
              <w:t>–</w:t>
            </w:r>
            <w:r w:rsidRPr="00276BFE">
              <w:t>276.</w:t>
            </w:r>
          </w:p>
          <w:p w14:paraId="1EE74FE9" w14:textId="77777777" w:rsidR="00C56C3A" w:rsidRDefault="00C56C3A" w:rsidP="00C07AFA">
            <w:pPr>
              <w:pStyle w:val="bb"/>
            </w:pPr>
            <w:r w:rsidRPr="00276BFE">
              <w:t>Koeneman, Olaf</w:t>
            </w:r>
            <w:r>
              <w:t xml:space="preserve"> – </w:t>
            </w:r>
            <w:r w:rsidRPr="00276BFE">
              <w:t>Zeijlstra</w:t>
            </w:r>
            <w:r>
              <w:t xml:space="preserve">, </w:t>
            </w:r>
            <w:r w:rsidRPr="00276BFE">
              <w:t xml:space="preserve">Hedde. </w:t>
            </w:r>
            <w:r w:rsidRPr="00DE2D82">
              <w:rPr>
                <w:i/>
              </w:rPr>
              <w:t xml:space="preserve">Introducing </w:t>
            </w:r>
            <w:r>
              <w:rPr>
                <w:i/>
              </w:rPr>
              <w:t>S</w:t>
            </w:r>
            <w:r w:rsidRPr="00DE2D82">
              <w:rPr>
                <w:i/>
              </w:rPr>
              <w:t>yntax</w:t>
            </w:r>
            <w:r w:rsidRPr="00276BFE">
              <w:t>. Cambridge: Cambridge University Press</w:t>
            </w:r>
            <w:r>
              <w:t xml:space="preserve">, </w:t>
            </w:r>
            <w:r w:rsidRPr="00276BFE">
              <w:t>2017.</w:t>
            </w:r>
          </w:p>
          <w:p w14:paraId="2AF15BB0" w14:textId="77777777" w:rsidR="00C56C3A" w:rsidRDefault="00C56C3A" w:rsidP="00C07AFA">
            <w:pPr>
              <w:pStyle w:val="bb"/>
            </w:pPr>
          </w:p>
          <w:p w14:paraId="085731B4" w14:textId="77777777" w:rsidR="00C56C3A" w:rsidRPr="00BD7BB3" w:rsidRDefault="00C56C3A" w:rsidP="00C07AFA">
            <w:pPr>
              <w:pStyle w:val="bb"/>
              <w:rPr>
                <w:b/>
              </w:rPr>
            </w:pPr>
            <w:r w:rsidRPr="00BD7BB3">
              <w:rPr>
                <w:b/>
              </w:rPr>
              <w:t>Doporučená literatura:</w:t>
            </w:r>
          </w:p>
          <w:p w14:paraId="141A73CD" w14:textId="77777777" w:rsidR="00C56C3A" w:rsidRPr="00276BFE" w:rsidRDefault="00C56C3A" w:rsidP="00C07AFA">
            <w:pPr>
              <w:pStyle w:val="bb"/>
            </w:pPr>
            <w:r w:rsidRPr="00276BFE">
              <w:t xml:space="preserve">Adger, David. 2003. </w:t>
            </w:r>
            <w:r w:rsidRPr="00276BFE">
              <w:rPr>
                <w:i/>
              </w:rPr>
              <w:t>Core Syntax: A Minimalist Approach</w:t>
            </w:r>
            <w:r w:rsidRPr="00276BFE">
              <w:t>. Oxford: Oxford University Press.</w:t>
            </w:r>
          </w:p>
          <w:p w14:paraId="55D935CB" w14:textId="77777777" w:rsidR="00C56C3A" w:rsidRPr="00276BFE" w:rsidRDefault="00C56C3A" w:rsidP="00C07AFA">
            <w:pPr>
              <w:pStyle w:val="bb"/>
            </w:pPr>
            <w:r w:rsidRPr="00276BFE">
              <w:t>Bonet, Eulàlia</w:t>
            </w:r>
            <w:r>
              <w:t xml:space="preserve"> – </w:t>
            </w:r>
            <w:r w:rsidRPr="00276BFE">
              <w:t>Harbour</w:t>
            </w:r>
            <w:r>
              <w:t xml:space="preserve">, </w:t>
            </w:r>
            <w:r w:rsidRPr="00276BFE">
              <w:t xml:space="preserve">Daniel. </w:t>
            </w:r>
            <w:r>
              <w:t>“</w:t>
            </w:r>
            <w:r w:rsidRPr="00276BFE">
              <w:t xml:space="preserve">Contextual </w:t>
            </w:r>
            <w:r>
              <w:t>A</w:t>
            </w:r>
            <w:r w:rsidRPr="00276BFE">
              <w:t>llomorphy.</w:t>
            </w:r>
            <w:r>
              <w:t>”</w:t>
            </w:r>
            <w:r w:rsidRPr="00276BFE">
              <w:t xml:space="preserve"> In Trommer</w:t>
            </w:r>
            <w:r>
              <w:t xml:space="preserve">, </w:t>
            </w:r>
            <w:r w:rsidRPr="00276BFE">
              <w:t>Jochen</w:t>
            </w:r>
            <w:r>
              <w:t xml:space="preserve"> (ed.),</w:t>
            </w:r>
            <w:r w:rsidRPr="00276BFE">
              <w:rPr>
                <w:i/>
              </w:rPr>
              <w:t xml:space="preserve"> The Morphology and Phonology of Exponence</w:t>
            </w:r>
            <w:r w:rsidRPr="00276BFE">
              <w:t>. Oxford: Oxford University Press</w:t>
            </w:r>
            <w:r>
              <w:t xml:space="preserve">, </w:t>
            </w:r>
            <w:r w:rsidRPr="00276BFE">
              <w:t>2012.</w:t>
            </w:r>
          </w:p>
          <w:p w14:paraId="08F1A10A" w14:textId="77777777" w:rsidR="00C56C3A" w:rsidRDefault="00C56C3A" w:rsidP="00C07AFA">
            <w:pPr>
              <w:pStyle w:val="bb"/>
            </w:pPr>
            <w:r w:rsidRPr="00276BFE">
              <w:t>Chomsky, Noam.</w:t>
            </w:r>
            <w:r>
              <w:t xml:space="preserve"> “</w:t>
            </w:r>
            <w:r w:rsidRPr="00276BFE">
              <w:t xml:space="preserve">Problems of </w:t>
            </w:r>
            <w:r>
              <w:t>P</w:t>
            </w:r>
            <w:r w:rsidRPr="00276BFE">
              <w:t>rojection.</w:t>
            </w:r>
            <w:r>
              <w:t>”</w:t>
            </w:r>
            <w:r w:rsidRPr="00276BFE">
              <w:t xml:space="preserve"> </w:t>
            </w:r>
            <w:r w:rsidRPr="00276BFE">
              <w:rPr>
                <w:i/>
              </w:rPr>
              <w:t>Lingua</w:t>
            </w:r>
            <w:r w:rsidRPr="00276BFE">
              <w:t xml:space="preserve"> 130</w:t>
            </w:r>
            <w:r>
              <w:t xml:space="preserve"> (</w:t>
            </w:r>
            <w:r w:rsidRPr="00276BFE">
              <w:t>2013</w:t>
            </w:r>
            <w:r>
              <w:t>)</w:t>
            </w:r>
            <w:r w:rsidRPr="00276BFE">
              <w:t>:</w:t>
            </w:r>
            <w:r>
              <w:t xml:space="preserve"> </w:t>
            </w:r>
            <w:r w:rsidRPr="00276BFE">
              <w:t>33</w:t>
            </w:r>
            <w:r>
              <w:t>–</w:t>
            </w:r>
            <w:r w:rsidRPr="00276BFE">
              <w:t>49.</w:t>
            </w:r>
          </w:p>
          <w:p w14:paraId="38BBAC83" w14:textId="77777777" w:rsidR="00C56C3A" w:rsidRDefault="00C56C3A" w:rsidP="00C07AFA">
            <w:pPr>
              <w:pStyle w:val="bb"/>
            </w:pPr>
            <w:r w:rsidRPr="00F0370B">
              <w:t xml:space="preserve">Embick, David. </w:t>
            </w:r>
            <w:r w:rsidRPr="00F0370B">
              <w:rPr>
                <w:i/>
              </w:rPr>
              <w:t>Localism versus Globalism in Morphology and Phonology</w:t>
            </w:r>
            <w:r w:rsidRPr="00F0370B">
              <w:t>. Cambridge, MA: MIT Press</w:t>
            </w:r>
            <w:r>
              <w:t xml:space="preserve">, </w:t>
            </w:r>
            <w:r w:rsidRPr="00F0370B">
              <w:t>2010</w:t>
            </w:r>
            <w:r>
              <w:t>.</w:t>
            </w:r>
            <w:r w:rsidRPr="00F0370B">
              <w:t xml:space="preserve"> </w:t>
            </w:r>
          </w:p>
          <w:p w14:paraId="12D5FA0E" w14:textId="77777777" w:rsidR="00C56C3A" w:rsidRDefault="00C56C3A" w:rsidP="00C07AFA">
            <w:pPr>
              <w:pStyle w:val="bb"/>
            </w:pPr>
            <w:r w:rsidRPr="00276BFE">
              <w:t>Embick, David</w:t>
            </w:r>
            <w:r>
              <w:t xml:space="preserve"> – </w:t>
            </w:r>
            <w:r w:rsidRPr="00276BFE">
              <w:t>Noyer</w:t>
            </w:r>
            <w:r>
              <w:t xml:space="preserve">, </w:t>
            </w:r>
            <w:r w:rsidRPr="00276BFE">
              <w:t xml:space="preserve">Rolf. </w:t>
            </w:r>
            <w:r>
              <w:t>“</w:t>
            </w:r>
            <w:r w:rsidRPr="00276BFE">
              <w:t>Distributed Morphology and the Syntax/Morphology Interface.</w:t>
            </w:r>
            <w:r>
              <w:t>”</w:t>
            </w:r>
            <w:r w:rsidRPr="00276BFE">
              <w:t xml:space="preserve"> In Ramchand</w:t>
            </w:r>
            <w:r>
              <w:t xml:space="preserve">, </w:t>
            </w:r>
            <w:r w:rsidRPr="00276BFE">
              <w:t xml:space="preserve">Gillian </w:t>
            </w:r>
            <w:r>
              <w:t>–</w:t>
            </w:r>
            <w:r w:rsidRPr="00276BFE">
              <w:t>Reiss</w:t>
            </w:r>
            <w:r>
              <w:t xml:space="preserve">, </w:t>
            </w:r>
            <w:r w:rsidRPr="00276BFE">
              <w:t>Charles</w:t>
            </w:r>
            <w:r>
              <w:t xml:space="preserve"> (eds.),</w:t>
            </w:r>
            <w:r w:rsidRPr="00276BFE">
              <w:t xml:space="preserve"> </w:t>
            </w:r>
            <w:r w:rsidRPr="00276BFE">
              <w:rPr>
                <w:i/>
              </w:rPr>
              <w:t>The Oxford Handbook of Linguistic Interfaces</w:t>
            </w:r>
            <w:r w:rsidRPr="00276BFE">
              <w:t>. Oxford: Oxford University Press</w:t>
            </w:r>
            <w:r>
              <w:t xml:space="preserve">, </w:t>
            </w:r>
            <w:r w:rsidRPr="00276BFE">
              <w:t>2007.</w:t>
            </w:r>
          </w:p>
          <w:p w14:paraId="35E6A41B" w14:textId="77777777" w:rsidR="00C56C3A" w:rsidRPr="00BD7BB3" w:rsidRDefault="00C56C3A" w:rsidP="00C07AFA"/>
        </w:tc>
      </w:tr>
      <w:tr w:rsidR="00C56C3A" w14:paraId="744E037D"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8C1F7D8" w14:textId="77777777" w:rsidR="00C56C3A" w:rsidRDefault="00C56C3A" w:rsidP="00C07AFA">
            <w:pPr>
              <w:jc w:val="center"/>
              <w:rPr>
                <w:b/>
              </w:rPr>
            </w:pPr>
            <w:r>
              <w:rPr>
                <w:b/>
              </w:rPr>
              <w:t>Informace ke kombinované nebo distanční formě</w:t>
            </w:r>
          </w:p>
        </w:tc>
      </w:tr>
      <w:tr w:rsidR="00C56C3A" w14:paraId="5E82268C" w14:textId="77777777" w:rsidTr="00C07AFA">
        <w:tc>
          <w:tcPr>
            <w:tcW w:w="4787" w:type="dxa"/>
            <w:gridSpan w:val="2"/>
            <w:tcBorders>
              <w:top w:val="single" w:sz="2" w:space="0" w:color="auto"/>
            </w:tcBorders>
            <w:shd w:val="clear" w:color="auto" w:fill="F7CAAC"/>
          </w:tcPr>
          <w:p w14:paraId="6FE8D36F" w14:textId="77777777" w:rsidR="00C56C3A" w:rsidRDefault="00C56C3A" w:rsidP="00C07AFA">
            <w:r>
              <w:rPr>
                <w:b/>
              </w:rPr>
              <w:t>Rozsah konzultací (soustředění)</w:t>
            </w:r>
          </w:p>
        </w:tc>
        <w:tc>
          <w:tcPr>
            <w:tcW w:w="889" w:type="dxa"/>
            <w:tcBorders>
              <w:top w:val="single" w:sz="2" w:space="0" w:color="auto"/>
            </w:tcBorders>
          </w:tcPr>
          <w:p w14:paraId="5204416F" w14:textId="77777777" w:rsidR="00C56C3A" w:rsidRDefault="00C56C3A" w:rsidP="00C07AFA"/>
        </w:tc>
        <w:tc>
          <w:tcPr>
            <w:tcW w:w="4179" w:type="dxa"/>
            <w:tcBorders>
              <w:top w:val="single" w:sz="2" w:space="0" w:color="auto"/>
            </w:tcBorders>
            <w:shd w:val="clear" w:color="auto" w:fill="F7CAAC"/>
          </w:tcPr>
          <w:p w14:paraId="084F1FC3" w14:textId="77777777" w:rsidR="00C56C3A" w:rsidRDefault="00C56C3A" w:rsidP="00C07AFA">
            <w:pPr>
              <w:rPr>
                <w:b/>
              </w:rPr>
            </w:pPr>
            <w:r>
              <w:rPr>
                <w:b/>
              </w:rPr>
              <w:t xml:space="preserve">hodin </w:t>
            </w:r>
          </w:p>
        </w:tc>
      </w:tr>
      <w:tr w:rsidR="00C56C3A" w14:paraId="233B1B44" w14:textId="77777777" w:rsidTr="00C07AFA">
        <w:tc>
          <w:tcPr>
            <w:tcW w:w="9855" w:type="dxa"/>
            <w:gridSpan w:val="4"/>
            <w:shd w:val="clear" w:color="auto" w:fill="F7CAAC"/>
          </w:tcPr>
          <w:p w14:paraId="420DB73B" w14:textId="77777777" w:rsidR="00C56C3A" w:rsidRDefault="00C56C3A" w:rsidP="00C07AFA">
            <w:pPr>
              <w:rPr>
                <w:b/>
              </w:rPr>
            </w:pPr>
            <w:r>
              <w:rPr>
                <w:b/>
              </w:rPr>
              <w:t>Informace o způsobu kontaktu s vyučujícím</w:t>
            </w:r>
          </w:p>
        </w:tc>
      </w:tr>
      <w:tr w:rsidR="00C56C3A" w14:paraId="4CC418A7" w14:textId="77777777" w:rsidTr="00C07AFA">
        <w:trPr>
          <w:trHeight w:val="20"/>
        </w:trPr>
        <w:tc>
          <w:tcPr>
            <w:tcW w:w="9855" w:type="dxa"/>
            <w:gridSpan w:val="4"/>
          </w:tcPr>
          <w:p w14:paraId="2D91C876" w14:textId="77777777" w:rsidR="00C56C3A" w:rsidRDefault="00C56C3A" w:rsidP="00C07AFA"/>
        </w:tc>
      </w:tr>
    </w:tbl>
    <w:p w14:paraId="19F2AAF1" w14:textId="77777777" w:rsidR="00C56C3A" w:rsidRDefault="00C56C3A" w:rsidP="00C56C3A"/>
    <w:p w14:paraId="0D94A516" w14:textId="77777777" w:rsidR="00C56C3A" w:rsidRDefault="00C56C3A" w:rsidP="00C56C3A"/>
    <w:p w14:paraId="1A8E060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A8E139A" w14:textId="77777777" w:rsidTr="00C07AFA">
        <w:tc>
          <w:tcPr>
            <w:tcW w:w="9855" w:type="dxa"/>
            <w:gridSpan w:val="7"/>
            <w:tcBorders>
              <w:bottom w:val="double" w:sz="4" w:space="0" w:color="auto"/>
            </w:tcBorders>
            <w:shd w:val="clear" w:color="auto" w:fill="BDD6EE"/>
          </w:tcPr>
          <w:p w14:paraId="558AD805" w14:textId="77777777" w:rsidR="00C56C3A" w:rsidRDefault="00C56C3A" w:rsidP="00C07AFA">
            <w:pPr>
              <w:rPr>
                <w:b/>
                <w:sz w:val="28"/>
              </w:rPr>
            </w:pPr>
            <w:r>
              <w:br w:type="page"/>
            </w:r>
            <w:r>
              <w:rPr>
                <w:b/>
                <w:sz w:val="28"/>
              </w:rPr>
              <w:t>B-III – Charakteristika studijního předmětu</w:t>
            </w:r>
          </w:p>
        </w:tc>
      </w:tr>
      <w:tr w:rsidR="00C56C3A" w14:paraId="0BF6F928" w14:textId="77777777" w:rsidTr="00C07AFA">
        <w:tc>
          <w:tcPr>
            <w:tcW w:w="3086" w:type="dxa"/>
            <w:tcBorders>
              <w:top w:val="double" w:sz="4" w:space="0" w:color="auto"/>
            </w:tcBorders>
            <w:shd w:val="clear" w:color="auto" w:fill="F7CAAC"/>
          </w:tcPr>
          <w:p w14:paraId="4792E857"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69E832EF" w14:textId="77777777" w:rsidR="00C56C3A" w:rsidRDefault="00C56C3A" w:rsidP="00C07AFA">
            <w:r w:rsidRPr="0033409B">
              <w:t>Afroamerická angličtina</w:t>
            </w:r>
          </w:p>
        </w:tc>
      </w:tr>
      <w:tr w:rsidR="00C56C3A" w14:paraId="2520F5FA" w14:textId="77777777" w:rsidTr="00C07AFA">
        <w:tc>
          <w:tcPr>
            <w:tcW w:w="3086" w:type="dxa"/>
            <w:shd w:val="clear" w:color="auto" w:fill="F7CAAC"/>
          </w:tcPr>
          <w:p w14:paraId="1CC13073" w14:textId="77777777" w:rsidR="00C56C3A" w:rsidRDefault="00C56C3A" w:rsidP="00C07AFA">
            <w:pPr>
              <w:rPr>
                <w:b/>
              </w:rPr>
            </w:pPr>
            <w:r>
              <w:rPr>
                <w:b/>
              </w:rPr>
              <w:t>Typ předmětu</w:t>
            </w:r>
          </w:p>
        </w:tc>
        <w:tc>
          <w:tcPr>
            <w:tcW w:w="3406" w:type="dxa"/>
            <w:gridSpan w:val="3"/>
          </w:tcPr>
          <w:p w14:paraId="3A6C791B" w14:textId="2EEE7B07" w:rsidR="00C56C3A" w:rsidRDefault="00620367" w:rsidP="00C07AFA">
            <w:r>
              <w:t>pv</w:t>
            </w:r>
          </w:p>
        </w:tc>
        <w:tc>
          <w:tcPr>
            <w:tcW w:w="2695" w:type="dxa"/>
            <w:gridSpan w:val="2"/>
            <w:shd w:val="clear" w:color="auto" w:fill="F7CAAC"/>
          </w:tcPr>
          <w:p w14:paraId="6E6EC5AA" w14:textId="77777777" w:rsidR="00C56C3A" w:rsidRDefault="00C56C3A" w:rsidP="00C07AFA">
            <w:r>
              <w:rPr>
                <w:b/>
              </w:rPr>
              <w:t>doporučený ročník / semestr</w:t>
            </w:r>
          </w:p>
        </w:tc>
        <w:tc>
          <w:tcPr>
            <w:tcW w:w="668" w:type="dxa"/>
          </w:tcPr>
          <w:p w14:paraId="2AA20830" w14:textId="77777777" w:rsidR="00C56C3A" w:rsidRDefault="00C56C3A" w:rsidP="00C07AFA">
            <w:r>
              <w:t>1/L, 2/Z</w:t>
            </w:r>
          </w:p>
        </w:tc>
      </w:tr>
      <w:tr w:rsidR="00C56C3A" w14:paraId="280C33FB" w14:textId="77777777" w:rsidTr="00C07AFA">
        <w:tc>
          <w:tcPr>
            <w:tcW w:w="3086" w:type="dxa"/>
            <w:shd w:val="clear" w:color="auto" w:fill="F7CAAC"/>
          </w:tcPr>
          <w:p w14:paraId="7C8937CE" w14:textId="77777777" w:rsidR="00C56C3A" w:rsidRDefault="00C56C3A" w:rsidP="00C07AFA">
            <w:pPr>
              <w:rPr>
                <w:b/>
              </w:rPr>
            </w:pPr>
            <w:r>
              <w:rPr>
                <w:b/>
              </w:rPr>
              <w:t>Rozsah studijního předmětu</w:t>
            </w:r>
          </w:p>
        </w:tc>
        <w:tc>
          <w:tcPr>
            <w:tcW w:w="1701" w:type="dxa"/>
          </w:tcPr>
          <w:p w14:paraId="372EDEAF" w14:textId="77777777" w:rsidR="00C56C3A" w:rsidRDefault="00C56C3A" w:rsidP="00C07AFA">
            <w:r>
              <w:t>0p + 28s</w:t>
            </w:r>
          </w:p>
        </w:tc>
        <w:tc>
          <w:tcPr>
            <w:tcW w:w="889" w:type="dxa"/>
            <w:shd w:val="clear" w:color="auto" w:fill="F7CAAC"/>
          </w:tcPr>
          <w:p w14:paraId="1C21BB5D" w14:textId="77777777" w:rsidR="00C56C3A" w:rsidRDefault="00C56C3A" w:rsidP="00C07AFA">
            <w:pPr>
              <w:rPr>
                <w:b/>
              </w:rPr>
            </w:pPr>
            <w:r>
              <w:rPr>
                <w:b/>
              </w:rPr>
              <w:t xml:space="preserve">hod. </w:t>
            </w:r>
          </w:p>
        </w:tc>
        <w:tc>
          <w:tcPr>
            <w:tcW w:w="816" w:type="dxa"/>
          </w:tcPr>
          <w:p w14:paraId="551DA5D1" w14:textId="77777777" w:rsidR="00C56C3A" w:rsidRDefault="00C56C3A" w:rsidP="00C07AFA">
            <w:r>
              <w:t>28</w:t>
            </w:r>
          </w:p>
        </w:tc>
        <w:tc>
          <w:tcPr>
            <w:tcW w:w="2156" w:type="dxa"/>
            <w:shd w:val="clear" w:color="auto" w:fill="F7CAAC"/>
          </w:tcPr>
          <w:p w14:paraId="6D6F2441" w14:textId="77777777" w:rsidR="00C56C3A" w:rsidRDefault="00C56C3A" w:rsidP="00C07AFA">
            <w:pPr>
              <w:rPr>
                <w:b/>
              </w:rPr>
            </w:pPr>
            <w:r>
              <w:rPr>
                <w:b/>
              </w:rPr>
              <w:t>kreditů</w:t>
            </w:r>
          </w:p>
        </w:tc>
        <w:tc>
          <w:tcPr>
            <w:tcW w:w="1207" w:type="dxa"/>
            <w:gridSpan w:val="2"/>
          </w:tcPr>
          <w:p w14:paraId="5BCECFF1" w14:textId="77777777" w:rsidR="00C56C3A" w:rsidRDefault="00C56C3A" w:rsidP="00C07AFA">
            <w:r>
              <w:t>4</w:t>
            </w:r>
          </w:p>
        </w:tc>
      </w:tr>
      <w:tr w:rsidR="00C56C3A" w14:paraId="661C4995" w14:textId="77777777" w:rsidTr="00C07AFA">
        <w:tc>
          <w:tcPr>
            <w:tcW w:w="3086" w:type="dxa"/>
            <w:shd w:val="clear" w:color="auto" w:fill="F7CAAC"/>
          </w:tcPr>
          <w:p w14:paraId="7732FF71" w14:textId="77777777" w:rsidR="00C56C3A" w:rsidRDefault="00C56C3A" w:rsidP="00C07AFA">
            <w:pPr>
              <w:rPr>
                <w:b/>
                <w:sz w:val="22"/>
              </w:rPr>
            </w:pPr>
            <w:r>
              <w:rPr>
                <w:b/>
              </w:rPr>
              <w:t>Prerekvizity, korekvizity, ekvivalence</w:t>
            </w:r>
          </w:p>
        </w:tc>
        <w:tc>
          <w:tcPr>
            <w:tcW w:w="6769" w:type="dxa"/>
            <w:gridSpan w:val="6"/>
          </w:tcPr>
          <w:p w14:paraId="7A7E9B64" w14:textId="77777777" w:rsidR="00C56C3A" w:rsidRDefault="00C56C3A" w:rsidP="00C07AFA"/>
        </w:tc>
      </w:tr>
      <w:tr w:rsidR="00C56C3A" w14:paraId="37B3CDB7" w14:textId="77777777" w:rsidTr="00C07AFA">
        <w:tc>
          <w:tcPr>
            <w:tcW w:w="3086" w:type="dxa"/>
            <w:shd w:val="clear" w:color="auto" w:fill="F7CAAC"/>
          </w:tcPr>
          <w:p w14:paraId="663FB583" w14:textId="77777777" w:rsidR="00C56C3A" w:rsidRDefault="00C56C3A" w:rsidP="00C07AFA">
            <w:pPr>
              <w:rPr>
                <w:b/>
              </w:rPr>
            </w:pPr>
            <w:r>
              <w:rPr>
                <w:b/>
              </w:rPr>
              <w:t>Způsob ověření studijních výsledků</w:t>
            </w:r>
          </w:p>
        </w:tc>
        <w:tc>
          <w:tcPr>
            <w:tcW w:w="3406" w:type="dxa"/>
            <w:gridSpan w:val="3"/>
          </w:tcPr>
          <w:p w14:paraId="3523615F" w14:textId="77777777" w:rsidR="00C56C3A" w:rsidRDefault="00C56C3A" w:rsidP="00C07AFA">
            <w:r>
              <w:t>Klz</w:t>
            </w:r>
          </w:p>
        </w:tc>
        <w:tc>
          <w:tcPr>
            <w:tcW w:w="2156" w:type="dxa"/>
            <w:shd w:val="clear" w:color="auto" w:fill="F7CAAC"/>
          </w:tcPr>
          <w:p w14:paraId="295B39E0" w14:textId="77777777" w:rsidR="00C56C3A" w:rsidRDefault="00C56C3A" w:rsidP="00C07AFA">
            <w:pPr>
              <w:rPr>
                <w:b/>
              </w:rPr>
            </w:pPr>
            <w:r>
              <w:rPr>
                <w:b/>
              </w:rPr>
              <w:t>Forma výuky</w:t>
            </w:r>
          </w:p>
        </w:tc>
        <w:tc>
          <w:tcPr>
            <w:tcW w:w="1207" w:type="dxa"/>
            <w:gridSpan w:val="2"/>
          </w:tcPr>
          <w:p w14:paraId="2BC82157" w14:textId="77777777" w:rsidR="00C56C3A" w:rsidRDefault="00C56C3A" w:rsidP="00C07AFA">
            <w:r>
              <w:t>seminář</w:t>
            </w:r>
          </w:p>
        </w:tc>
      </w:tr>
      <w:tr w:rsidR="00C56C3A" w14:paraId="1BA5E5FC" w14:textId="77777777" w:rsidTr="00C07AFA">
        <w:tc>
          <w:tcPr>
            <w:tcW w:w="3086" w:type="dxa"/>
            <w:shd w:val="clear" w:color="auto" w:fill="F7CAAC"/>
          </w:tcPr>
          <w:p w14:paraId="07E7A76C"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5D0E87B7" w14:textId="77777777" w:rsidR="00C56C3A" w:rsidRDefault="00C56C3A" w:rsidP="00C07AFA">
            <w:pPr>
              <w:rPr>
                <w:b/>
              </w:rPr>
            </w:pPr>
            <w:r w:rsidRPr="00B46148">
              <w:rPr>
                <w:b/>
              </w:rPr>
              <w:t>Požadavky k zápočtu:</w:t>
            </w:r>
          </w:p>
          <w:p w14:paraId="11795B23" w14:textId="77777777" w:rsidR="00C56C3A" w:rsidRDefault="00C56C3A" w:rsidP="00C07AFA">
            <w:r>
              <w:t>Aktivní účast na seminářích (80 %)</w:t>
            </w:r>
          </w:p>
          <w:p w14:paraId="77AA1784" w14:textId="77777777" w:rsidR="00C56C3A" w:rsidRDefault="00C56C3A" w:rsidP="00C07AFA">
            <w:r>
              <w:t>Prezentace a diskuse nad vybranými texty</w:t>
            </w:r>
          </w:p>
          <w:p w14:paraId="53551FEF" w14:textId="77777777" w:rsidR="00C56C3A" w:rsidRDefault="00C56C3A" w:rsidP="00C07AFA">
            <w:r w:rsidRPr="004407D7">
              <w:t>Písemná zkouška ze zadané literatury</w:t>
            </w:r>
          </w:p>
          <w:p w14:paraId="03B6ECC5" w14:textId="77777777" w:rsidR="00C56C3A" w:rsidRPr="00C5540F" w:rsidRDefault="00C56C3A" w:rsidP="00C07AFA">
            <w:r>
              <w:t xml:space="preserve">Závěrečná esej ve formě analýzy </w:t>
            </w:r>
          </w:p>
        </w:tc>
      </w:tr>
      <w:tr w:rsidR="00C56C3A" w14:paraId="05F6ED7E" w14:textId="77777777" w:rsidTr="00C07AFA">
        <w:trPr>
          <w:trHeight w:val="20"/>
        </w:trPr>
        <w:tc>
          <w:tcPr>
            <w:tcW w:w="9855" w:type="dxa"/>
            <w:gridSpan w:val="7"/>
            <w:tcBorders>
              <w:top w:val="nil"/>
            </w:tcBorders>
          </w:tcPr>
          <w:p w14:paraId="4674B2AA" w14:textId="77777777" w:rsidR="00C56C3A" w:rsidRDefault="00C56C3A" w:rsidP="00C07AFA"/>
        </w:tc>
      </w:tr>
      <w:tr w:rsidR="00C56C3A" w14:paraId="56235C24" w14:textId="77777777" w:rsidTr="00C07AFA">
        <w:trPr>
          <w:trHeight w:val="197"/>
        </w:trPr>
        <w:tc>
          <w:tcPr>
            <w:tcW w:w="3086" w:type="dxa"/>
            <w:tcBorders>
              <w:top w:val="nil"/>
            </w:tcBorders>
            <w:shd w:val="clear" w:color="auto" w:fill="F7CAAC"/>
          </w:tcPr>
          <w:p w14:paraId="6D01A40E" w14:textId="77777777" w:rsidR="00C56C3A" w:rsidRDefault="00C56C3A" w:rsidP="00C07AFA">
            <w:pPr>
              <w:rPr>
                <w:b/>
              </w:rPr>
            </w:pPr>
            <w:r>
              <w:rPr>
                <w:b/>
              </w:rPr>
              <w:t>Garant předmětu</w:t>
            </w:r>
          </w:p>
        </w:tc>
        <w:tc>
          <w:tcPr>
            <w:tcW w:w="6769" w:type="dxa"/>
            <w:gridSpan w:val="6"/>
            <w:tcBorders>
              <w:top w:val="nil"/>
            </w:tcBorders>
          </w:tcPr>
          <w:p w14:paraId="72FFB082" w14:textId="77777777" w:rsidR="00C56C3A" w:rsidRDefault="00C56C3A" w:rsidP="00C07AFA">
            <w:r>
              <w:t>Jeffrey Keith Parrott, Ph.D.</w:t>
            </w:r>
          </w:p>
        </w:tc>
      </w:tr>
      <w:tr w:rsidR="00C56C3A" w14:paraId="31ECC547" w14:textId="77777777" w:rsidTr="00C07AFA">
        <w:trPr>
          <w:trHeight w:val="243"/>
        </w:trPr>
        <w:tc>
          <w:tcPr>
            <w:tcW w:w="3086" w:type="dxa"/>
            <w:tcBorders>
              <w:top w:val="nil"/>
            </w:tcBorders>
            <w:shd w:val="clear" w:color="auto" w:fill="F7CAAC"/>
          </w:tcPr>
          <w:p w14:paraId="2592C718" w14:textId="77777777" w:rsidR="00C56C3A" w:rsidRDefault="00C56C3A" w:rsidP="00C07AFA">
            <w:pPr>
              <w:rPr>
                <w:b/>
              </w:rPr>
            </w:pPr>
            <w:r>
              <w:rPr>
                <w:b/>
              </w:rPr>
              <w:t>Zapojení garanta do výuky předmětu</w:t>
            </w:r>
          </w:p>
        </w:tc>
        <w:tc>
          <w:tcPr>
            <w:tcW w:w="6769" w:type="dxa"/>
            <w:gridSpan w:val="6"/>
            <w:tcBorders>
              <w:top w:val="nil"/>
            </w:tcBorders>
          </w:tcPr>
          <w:p w14:paraId="0AEC9A6C" w14:textId="77777777" w:rsidR="00C56C3A" w:rsidRDefault="00C56C3A" w:rsidP="00C07AFA">
            <w:r>
              <w:t>100 %</w:t>
            </w:r>
          </w:p>
        </w:tc>
      </w:tr>
      <w:tr w:rsidR="00C56C3A" w14:paraId="08950963" w14:textId="77777777" w:rsidTr="00C07AFA">
        <w:tc>
          <w:tcPr>
            <w:tcW w:w="3086" w:type="dxa"/>
            <w:shd w:val="clear" w:color="auto" w:fill="F7CAAC"/>
          </w:tcPr>
          <w:p w14:paraId="6358F66E" w14:textId="77777777" w:rsidR="00C56C3A" w:rsidRDefault="00C56C3A" w:rsidP="00C07AFA">
            <w:pPr>
              <w:rPr>
                <w:b/>
              </w:rPr>
            </w:pPr>
            <w:r>
              <w:rPr>
                <w:b/>
              </w:rPr>
              <w:t>Vyučující</w:t>
            </w:r>
          </w:p>
        </w:tc>
        <w:tc>
          <w:tcPr>
            <w:tcW w:w="6769" w:type="dxa"/>
            <w:gridSpan w:val="6"/>
            <w:tcBorders>
              <w:bottom w:val="nil"/>
            </w:tcBorders>
          </w:tcPr>
          <w:p w14:paraId="66F2B84B" w14:textId="77777777" w:rsidR="00C56C3A" w:rsidRDefault="00C56C3A" w:rsidP="00C07AFA">
            <w:r>
              <w:t>Jeffrey Keith Parrott, Ph.D.</w:t>
            </w:r>
          </w:p>
        </w:tc>
      </w:tr>
      <w:tr w:rsidR="00C56C3A" w14:paraId="093CB2C6" w14:textId="77777777" w:rsidTr="00C07AFA">
        <w:trPr>
          <w:trHeight w:val="20"/>
        </w:trPr>
        <w:tc>
          <w:tcPr>
            <w:tcW w:w="9855" w:type="dxa"/>
            <w:gridSpan w:val="7"/>
            <w:tcBorders>
              <w:top w:val="nil"/>
            </w:tcBorders>
          </w:tcPr>
          <w:p w14:paraId="5895E345" w14:textId="77777777" w:rsidR="00C56C3A" w:rsidRDefault="00C56C3A" w:rsidP="00C07AFA"/>
        </w:tc>
      </w:tr>
      <w:tr w:rsidR="00C56C3A" w14:paraId="09FB30B0" w14:textId="77777777" w:rsidTr="00C07AFA">
        <w:tc>
          <w:tcPr>
            <w:tcW w:w="3086" w:type="dxa"/>
            <w:shd w:val="clear" w:color="auto" w:fill="F7CAAC"/>
          </w:tcPr>
          <w:p w14:paraId="78A30E33" w14:textId="77777777" w:rsidR="00C56C3A" w:rsidRDefault="00C56C3A" w:rsidP="00C07AFA">
            <w:pPr>
              <w:rPr>
                <w:b/>
              </w:rPr>
            </w:pPr>
            <w:r>
              <w:rPr>
                <w:b/>
              </w:rPr>
              <w:t>Stručná anotace předmětu</w:t>
            </w:r>
          </w:p>
        </w:tc>
        <w:tc>
          <w:tcPr>
            <w:tcW w:w="6769" w:type="dxa"/>
            <w:gridSpan w:val="6"/>
            <w:tcBorders>
              <w:bottom w:val="nil"/>
            </w:tcBorders>
          </w:tcPr>
          <w:p w14:paraId="2264A42E" w14:textId="77777777" w:rsidR="00C56C3A" w:rsidRDefault="00C56C3A" w:rsidP="00C07AFA"/>
        </w:tc>
      </w:tr>
      <w:tr w:rsidR="00C56C3A" w14:paraId="0E5EEC19" w14:textId="77777777" w:rsidTr="00C07AFA">
        <w:trPr>
          <w:trHeight w:val="3938"/>
        </w:trPr>
        <w:tc>
          <w:tcPr>
            <w:tcW w:w="9855" w:type="dxa"/>
            <w:gridSpan w:val="7"/>
            <w:tcBorders>
              <w:top w:val="nil"/>
              <w:bottom w:val="single" w:sz="12" w:space="0" w:color="auto"/>
            </w:tcBorders>
          </w:tcPr>
          <w:p w14:paraId="0487775B" w14:textId="63EFA40F" w:rsidR="00C56C3A" w:rsidRDefault="00C56C3A" w:rsidP="00C07AFA">
            <w:r>
              <w:t xml:space="preserve">Cílem předmětu je </w:t>
            </w:r>
            <w:r w:rsidR="00104128">
              <w:t xml:space="preserve">seznámit </w:t>
            </w:r>
            <w:r>
              <w:t xml:space="preserve">studenty s různými variantami angličtiny ve Spojených státech s důrazem na afroamerickou angličtinu (AAE). Předmět probírá základní sociolingvistické pojmy a dále prezentuje některé charakteristické rysy AAE ve fonologii, syntaxi a morfosyntaxi. Kurz se podrobně zabývá supletivním negativním pomocným tvarem </w:t>
            </w:r>
            <w:r w:rsidRPr="00B92D84">
              <w:rPr>
                <w:i/>
              </w:rPr>
              <w:t>ain</w:t>
            </w:r>
            <w:r>
              <w:rPr>
                <w:i/>
              </w:rPr>
              <w:t>’</w:t>
            </w:r>
            <w:r w:rsidRPr="00B92D84">
              <w:rPr>
                <w:i/>
              </w:rPr>
              <w:t>t</w:t>
            </w:r>
            <w:r>
              <w:t xml:space="preserve"> a porovnává jeho využití v AAE s jinými americkými variantami. Kurz se dále zabývá historií AAE a dvěma hlavními hypotézami o jejím původu: kreolština vs. rané anglické dialekty. Předmět diskutuje také nedávný a současný status AAE</w:t>
            </w:r>
            <w:r w:rsidRPr="00B92D84">
              <w:t xml:space="preserve"> </w:t>
            </w:r>
            <w:r>
              <w:t>v americké společnosti, zejména ve školství a v soudnictví. Závěrečné hodnocení se sestává z prezentace, písemné zkoušky a závěrečné eseje.</w:t>
            </w:r>
          </w:p>
          <w:p w14:paraId="5BFA8000" w14:textId="77777777" w:rsidR="00C56C3A" w:rsidRDefault="00C56C3A" w:rsidP="00C07AFA"/>
          <w:p w14:paraId="340D64B4" w14:textId="77777777" w:rsidR="00C56C3A" w:rsidRDefault="00C56C3A" w:rsidP="00C07AFA">
            <w:r>
              <w:t>Obsah předmětu:</w:t>
            </w:r>
          </w:p>
          <w:p w14:paraId="00DD2C07" w14:textId="77777777" w:rsidR="00C56C3A" w:rsidRDefault="00C56C3A" w:rsidP="00C56C3A">
            <w:pPr>
              <w:pStyle w:val="Odstavecseseznamem"/>
              <w:numPr>
                <w:ilvl w:val="0"/>
                <w:numId w:val="36"/>
              </w:numPr>
              <w:suppressAutoHyphens w:val="0"/>
            </w:pPr>
            <w:r>
              <w:t>Přehled sociolingvistických reálií</w:t>
            </w:r>
          </w:p>
          <w:p w14:paraId="3FEECBD4" w14:textId="77777777" w:rsidR="00C56C3A" w:rsidRDefault="00C56C3A" w:rsidP="00C56C3A">
            <w:pPr>
              <w:pStyle w:val="Odstavecseseznamem"/>
              <w:numPr>
                <w:ilvl w:val="0"/>
                <w:numId w:val="36"/>
              </w:numPr>
              <w:suppressAutoHyphens w:val="0"/>
            </w:pPr>
            <w:r>
              <w:t>Varianty angličtiny v USA</w:t>
            </w:r>
          </w:p>
          <w:p w14:paraId="470E6234" w14:textId="77777777" w:rsidR="00C56C3A" w:rsidRDefault="00C56C3A" w:rsidP="00C56C3A">
            <w:pPr>
              <w:pStyle w:val="Odstavecseseznamem"/>
              <w:numPr>
                <w:ilvl w:val="0"/>
                <w:numId w:val="36"/>
              </w:numPr>
              <w:suppressAutoHyphens w:val="0"/>
            </w:pPr>
            <w:r>
              <w:t>Podstata afroamerické angličtiny (AAE)</w:t>
            </w:r>
          </w:p>
          <w:p w14:paraId="0DDA3032" w14:textId="77777777" w:rsidR="00C56C3A" w:rsidRDefault="00C56C3A" w:rsidP="00C56C3A">
            <w:pPr>
              <w:pStyle w:val="Odstavecseseznamem"/>
              <w:numPr>
                <w:ilvl w:val="0"/>
                <w:numId w:val="36"/>
              </w:numPr>
              <w:suppressAutoHyphens w:val="0"/>
            </w:pPr>
            <w:r>
              <w:t>Charakteristické rysy AAE I: fonologie</w:t>
            </w:r>
          </w:p>
          <w:p w14:paraId="0677B6B3" w14:textId="77777777" w:rsidR="00C56C3A" w:rsidRDefault="00C56C3A" w:rsidP="00C56C3A">
            <w:pPr>
              <w:pStyle w:val="Odstavecseseznamem"/>
              <w:numPr>
                <w:ilvl w:val="0"/>
                <w:numId w:val="36"/>
              </w:numPr>
              <w:suppressAutoHyphens w:val="0"/>
            </w:pPr>
            <w:r>
              <w:t>Charakteristické rysy AAE II: syntax</w:t>
            </w:r>
          </w:p>
          <w:p w14:paraId="39A89DE9" w14:textId="77777777" w:rsidR="00C56C3A" w:rsidRDefault="00C56C3A" w:rsidP="00C56C3A">
            <w:pPr>
              <w:pStyle w:val="Odstavecseseznamem"/>
              <w:numPr>
                <w:ilvl w:val="0"/>
                <w:numId w:val="36"/>
              </w:numPr>
              <w:suppressAutoHyphens w:val="0"/>
            </w:pPr>
            <w:r>
              <w:t>Charakteristické rysy AAE II: morfosyntax</w:t>
            </w:r>
          </w:p>
          <w:p w14:paraId="14BEC5EB" w14:textId="77777777" w:rsidR="00C56C3A" w:rsidRDefault="00C56C3A" w:rsidP="00C56C3A">
            <w:pPr>
              <w:pStyle w:val="Odstavecseseznamem"/>
              <w:numPr>
                <w:ilvl w:val="0"/>
                <w:numId w:val="36"/>
              </w:numPr>
              <w:suppressAutoHyphens w:val="0"/>
            </w:pPr>
            <w:r>
              <w:t xml:space="preserve">Funkce </w:t>
            </w:r>
            <w:r w:rsidRPr="00C5540F">
              <w:rPr>
                <w:i/>
              </w:rPr>
              <w:t>ain</w:t>
            </w:r>
            <w:r>
              <w:rPr>
                <w:i/>
              </w:rPr>
              <w:t>’</w:t>
            </w:r>
            <w:r w:rsidRPr="00C5540F">
              <w:rPr>
                <w:i/>
              </w:rPr>
              <w:t>t</w:t>
            </w:r>
            <w:r>
              <w:t xml:space="preserve"> v AAE</w:t>
            </w:r>
          </w:p>
          <w:p w14:paraId="75BB8CC7" w14:textId="77777777" w:rsidR="00C56C3A" w:rsidRDefault="00C56C3A" w:rsidP="00C56C3A">
            <w:pPr>
              <w:pStyle w:val="Odstavecseseznamem"/>
              <w:numPr>
                <w:ilvl w:val="0"/>
                <w:numId w:val="36"/>
              </w:numPr>
              <w:suppressAutoHyphens w:val="0"/>
            </w:pPr>
            <w:r>
              <w:t>Hypotéza o vzniku AAE: kreolský původ</w:t>
            </w:r>
          </w:p>
          <w:p w14:paraId="3714A847" w14:textId="77777777" w:rsidR="00C56C3A" w:rsidRDefault="00C56C3A" w:rsidP="00C56C3A">
            <w:pPr>
              <w:pStyle w:val="Odstavecseseznamem"/>
              <w:numPr>
                <w:ilvl w:val="0"/>
                <w:numId w:val="36"/>
              </w:numPr>
              <w:suppressAutoHyphens w:val="0"/>
            </w:pPr>
            <w:r>
              <w:t>Hypotéza o vzniku AAE: rané anglické dialekty</w:t>
            </w:r>
          </w:p>
          <w:p w14:paraId="2E887A8B" w14:textId="77777777" w:rsidR="00C56C3A" w:rsidRDefault="00C56C3A" w:rsidP="00C56C3A">
            <w:pPr>
              <w:pStyle w:val="Odstavecseseznamem"/>
              <w:numPr>
                <w:ilvl w:val="0"/>
                <w:numId w:val="36"/>
              </w:numPr>
              <w:suppressAutoHyphens w:val="0"/>
            </w:pPr>
            <w:r>
              <w:t>Status AAE v americké společnosti</w:t>
            </w:r>
          </w:p>
          <w:p w14:paraId="44D1FCAA" w14:textId="77777777" w:rsidR="00C56C3A" w:rsidRDefault="00C56C3A" w:rsidP="00C56C3A">
            <w:pPr>
              <w:pStyle w:val="Odstavecseseznamem"/>
              <w:numPr>
                <w:ilvl w:val="0"/>
                <w:numId w:val="36"/>
              </w:numPr>
              <w:suppressAutoHyphens w:val="0"/>
            </w:pPr>
            <w:r>
              <w:t>AAE a vzdělávání</w:t>
            </w:r>
          </w:p>
          <w:p w14:paraId="46D6DB40" w14:textId="77777777" w:rsidR="00C56C3A" w:rsidRDefault="00C56C3A" w:rsidP="00C56C3A">
            <w:pPr>
              <w:pStyle w:val="Odstavecseseznamem"/>
              <w:numPr>
                <w:ilvl w:val="0"/>
                <w:numId w:val="36"/>
              </w:numPr>
              <w:suppressAutoHyphens w:val="0"/>
            </w:pPr>
            <w:r>
              <w:t>AAE v soudnictví</w:t>
            </w:r>
          </w:p>
          <w:p w14:paraId="3BA609C1" w14:textId="77777777" w:rsidR="00C56C3A" w:rsidRDefault="00C56C3A" w:rsidP="00C07AFA"/>
          <w:p w14:paraId="6BD11358" w14:textId="77777777" w:rsidR="00C56C3A" w:rsidRDefault="00C56C3A" w:rsidP="00C07AFA">
            <w:r>
              <w:t>Odborné znalosti – po absolvování předmětu prokazuje student znalosti:</w:t>
            </w:r>
          </w:p>
          <w:p w14:paraId="4EDFF5D4" w14:textId="77777777" w:rsidR="00C56C3A" w:rsidRDefault="00C56C3A" w:rsidP="00C56C3A">
            <w:pPr>
              <w:pStyle w:val="Odstavecseseznamem"/>
              <w:numPr>
                <w:ilvl w:val="0"/>
                <w:numId w:val="37"/>
              </w:numPr>
              <w:suppressAutoHyphens w:val="0"/>
            </w:pPr>
            <w:r>
              <w:t>popsat rozdíl mezi vědeckým popisem AAE a preskriptivními tendencemi</w:t>
            </w:r>
          </w:p>
          <w:p w14:paraId="00E69E5C" w14:textId="77777777" w:rsidR="00C56C3A" w:rsidRDefault="00C56C3A" w:rsidP="00C56C3A">
            <w:pPr>
              <w:pStyle w:val="Odstavecseseznamem"/>
              <w:numPr>
                <w:ilvl w:val="0"/>
                <w:numId w:val="37"/>
              </w:numPr>
              <w:suppressAutoHyphens w:val="0"/>
            </w:pPr>
            <w:r>
              <w:t xml:space="preserve">rozlišit AAE a další varianty americké angličtiny  </w:t>
            </w:r>
          </w:p>
          <w:p w14:paraId="2A55E8D2" w14:textId="77777777" w:rsidR="00C56C3A" w:rsidRDefault="00C56C3A" w:rsidP="00C56C3A">
            <w:pPr>
              <w:pStyle w:val="Odstavecseseznamem"/>
              <w:numPr>
                <w:ilvl w:val="0"/>
                <w:numId w:val="37"/>
              </w:numPr>
              <w:suppressAutoHyphens w:val="0"/>
            </w:pPr>
            <w:r>
              <w:t xml:space="preserve">popsat charakteristické jazykové rysy AAE a dalších variant americké angličtiny </w:t>
            </w:r>
          </w:p>
          <w:p w14:paraId="3CD17903" w14:textId="77777777" w:rsidR="00C56C3A" w:rsidRDefault="00C56C3A" w:rsidP="00C56C3A">
            <w:pPr>
              <w:pStyle w:val="Odstavecseseznamem"/>
              <w:numPr>
                <w:ilvl w:val="0"/>
                <w:numId w:val="37"/>
              </w:numPr>
              <w:suppressAutoHyphens w:val="0"/>
            </w:pPr>
            <w:r>
              <w:t xml:space="preserve">popsat postavení AAE v americké společnosti, zejména v oblasti soudnictví a vzdělávání </w:t>
            </w:r>
          </w:p>
          <w:p w14:paraId="4B1C3A53" w14:textId="77777777" w:rsidR="00C56C3A" w:rsidRDefault="00C56C3A" w:rsidP="00C56C3A">
            <w:pPr>
              <w:pStyle w:val="Odstavecseseznamem"/>
              <w:numPr>
                <w:ilvl w:val="0"/>
                <w:numId w:val="37"/>
              </w:numPr>
              <w:suppressAutoHyphens w:val="0"/>
            </w:pPr>
            <w:r>
              <w:t>definovat dvě hlavní hypotézy o původu AAE (kreolština vs. anglické dialekty)</w:t>
            </w:r>
          </w:p>
          <w:p w14:paraId="14F6563A" w14:textId="77777777" w:rsidR="00C56C3A" w:rsidRDefault="00C56C3A" w:rsidP="00C07AFA"/>
          <w:p w14:paraId="49569AE7" w14:textId="77777777" w:rsidR="00C56C3A" w:rsidRDefault="00C56C3A" w:rsidP="00C07AFA">
            <w:r>
              <w:t>Odborné dovednosti – po absolvování předmětu prokazuje student dovednosti:</w:t>
            </w:r>
          </w:p>
          <w:p w14:paraId="1A8173BA" w14:textId="77777777" w:rsidR="00C56C3A" w:rsidRDefault="00C56C3A" w:rsidP="00C56C3A">
            <w:pPr>
              <w:pStyle w:val="Odstavecseseznamem"/>
              <w:numPr>
                <w:ilvl w:val="0"/>
                <w:numId w:val="38"/>
              </w:numPr>
              <w:suppressAutoHyphens w:val="0"/>
            </w:pPr>
            <w:r>
              <w:t>analyzovat kvalitativní vzorce sociolingvistických variací</w:t>
            </w:r>
          </w:p>
          <w:p w14:paraId="734157F2" w14:textId="77777777" w:rsidR="00C56C3A" w:rsidRDefault="00C56C3A" w:rsidP="00C56C3A">
            <w:pPr>
              <w:pStyle w:val="Odstavecseseznamem"/>
              <w:numPr>
                <w:ilvl w:val="0"/>
                <w:numId w:val="38"/>
              </w:numPr>
              <w:suppressAutoHyphens w:val="0"/>
            </w:pPr>
            <w:r>
              <w:t>vyhodnotit tvrzení o sociolingvistických variacích a historii</w:t>
            </w:r>
          </w:p>
          <w:p w14:paraId="2CD7D3A7" w14:textId="77777777" w:rsidR="00C56C3A" w:rsidRDefault="00C56C3A" w:rsidP="00C56C3A">
            <w:pPr>
              <w:pStyle w:val="Odstavecseseznamem"/>
              <w:numPr>
                <w:ilvl w:val="0"/>
                <w:numId w:val="38"/>
              </w:numPr>
              <w:suppressAutoHyphens w:val="0"/>
            </w:pPr>
            <w:r>
              <w:t>prezentovat sociolingvistické teoretické koncepty a empirické poznatky</w:t>
            </w:r>
          </w:p>
          <w:p w14:paraId="6EDF8781" w14:textId="77777777" w:rsidR="00C56C3A" w:rsidRDefault="00C56C3A" w:rsidP="00C56C3A">
            <w:pPr>
              <w:pStyle w:val="Odstavecseseznamem"/>
              <w:numPr>
                <w:ilvl w:val="0"/>
                <w:numId w:val="38"/>
              </w:numPr>
              <w:suppressAutoHyphens w:val="0"/>
            </w:pPr>
            <w:r>
              <w:t>napsat akademickou esej o vybraném aspektu AAE</w:t>
            </w:r>
          </w:p>
          <w:p w14:paraId="105E57E7" w14:textId="77777777" w:rsidR="00C56C3A" w:rsidRDefault="00C56C3A" w:rsidP="00C07AFA"/>
        </w:tc>
      </w:tr>
    </w:tbl>
    <w:p w14:paraId="6A9430E1"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298C92AE" w14:textId="77777777" w:rsidTr="00C07AFA">
        <w:trPr>
          <w:trHeight w:val="265"/>
        </w:trPr>
        <w:tc>
          <w:tcPr>
            <w:tcW w:w="3653" w:type="dxa"/>
            <w:tcBorders>
              <w:top w:val="single" w:sz="4" w:space="0" w:color="auto"/>
            </w:tcBorders>
            <w:shd w:val="clear" w:color="auto" w:fill="F7CAAC"/>
          </w:tcPr>
          <w:p w14:paraId="5224119C"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4CC480C3" w14:textId="77777777" w:rsidR="00C56C3A" w:rsidRDefault="00C56C3A" w:rsidP="00C07AFA"/>
        </w:tc>
      </w:tr>
      <w:tr w:rsidR="00C56C3A" w14:paraId="719A7E18" w14:textId="77777777" w:rsidTr="00C07AFA">
        <w:trPr>
          <w:trHeight w:val="1497"/>
        </w:trPr>
        <w:tc>
          <w:tcPr>
            <w:tcW w:w="9855" w:type="dxa"/>
            <w:gridSpan w:val="4"/>
            <w:tcBorders>
              <w:top w:val="nil"/>
            </w:tcBorders>
          </w:tcPr>
          <w:p w14:paraId="10E3EEE3" w14:textId="77777777" w:rsidR="00C56C3A" w:rsidRPr="00BD7BB3" w:rsidRDefault="00C56C3A" w:rsidP="00C07AFA">
            <w:pPr>
              <w:pStyle w:val="bb"/>
              <w:rPr>
                <w:b/>
              </w:rPr>
            </w:pPr>
            <w:r w:rsidRPr="00BD7BB3">
              <w:rPr>
                <w:b/>
              </w:rPr>
              <w:t>Základní literatura:</w:t>
            </w:r>
          </w:p>
          <w:p w14:paraId="13502D7E" w14:textId="77777777" w:rsidR="00C56C3A" w:rsidRPr="00831749" w:rsidRDefault="00C56C3A" w:rsidP="00C07AFA">
            <w:pPr>
              <w:pStyle w:val="bb"/>
            </w:pPr>
            <w:r w:rsidRPr="00831749">
              <w:t>Donaher, Patricia</w:t>
            </w:r>
            <w:r>
              <w:t xml:space="preserve"> – </w:t>
            </w:r>
            <w:r w:rsidRPr="00831749">
              <w:t>Katz, Seth</w:t>
            </w:r>
            <w:r>
              <w:t xml:space="preserve"> (eds.)</w:t>
            </w:r>
            <w:r w:rsidRPr="00831749">
              <w:t xml:space="preserve">. </w:t>
            </w:r>
            <w:r w:rsidRPr="00831749">
              <w:rPr>
                <w:i/>
              </w:rPr>
              <w:t>Ain</w:t>
            </w:r>
            <w:r>
              <w:rPr>
                <w:i/>
              </w:rPr>
              <w:t>’</w:t>
            </w:r>
            <w:r w:rsidRPr="00831749">
              <w:rPr>
                <w:i/>
              </w:rPr>
              <w:t>thology: The History and Life of a Taboo Word</w:t>
            </w:r>
            <w:r w:rsidRPr="00831749">
              <w:t>. Newcastle: Cambridge Scholars Publishing</w:t>
            </w:r>
            <w:r>
              <w:t xml:space="preserve">, </w:t>
            </w:r>
            <w:r w:rsidRPr="00831749">
              <w:t>2015.</w:t>
            </w:r>
          </w:p>
          <w:p w14:paraId="05EE0901" w14:textId="77777777" w:rsidR="00C56C3A" w:rsidRPr="00DA54F0" w:rsidRDefault="00C56C3A" w:rsidP="00C07AFA">
            <w:pPr>
              <w:pStyle w:val="bb"/>
            </w:pPr>
            <w:r w:rsidRPr="00DA54F0">
              <w:t xml:space="preserve">Green, Lisa J. </w:t>
            </w:r>
            <w:r w:rsidRPr="00DA54F0">
              <w:rPr>
                <w:i/>
              </w:rPr>
              <w:t>African American English: A Linguistic Introduction</w:t>
            </w:r>
            <w:r w:rsidRPr="00DA54F0">
              <w:t>. Cambridge: Cambridge University Press</w:t>
            </w:r>
            <w:r>
              <w:t xml:space="preserve">, </w:t>
            </w:r>
            <w:r w:rsidRPr="00DA54F0">
              <w:t>2002.</w:t>
            </w:r>
          </w:p>
          <w:p w14:paraId="17DC10C1" w14:textId="77777777" w:rsidR="00C56C3A" w:rsidRPr="00200259" w:rsidRDefault="00C56C3A" w:rsidP="00C07AFA">
            <w:pPr>
              <w:pStyle w:val="bb"/>
            </w:pPr>
            <w:r w:rsidRPr="00200259">
              <w:t>Lanehart, Sonja</w:t>
            </w:r>
            <w:r>
              <w:t xml:space="preserve"> (ed.).</w:t>
            </w:r>
            <w:r w:rsidRPr="00200259">
              <w:t xml:space="preserve"> </w:t>
            </w:r>
            <w:r w:rsidRPr="00200259">
              <w:rPr>
                <w:i/>
              </w:rPr>
              <w:t>The Oxford Handbook of African American Language</w:t>
            </w:r>
            <w:r w:rsidRPr="00200259">
              <w:t>. Oxford: Oxford University Press</w:t>
            </w:r>
            <w:r>
              <w:t xml:space="preserve">, </w:t>
            </w:r>
            <w:r w:rsidRPr="00200259">
              <w:t>2015.</w:t>
            </w:r>
          </w:p>
          <w:p w14:paraId="707B8817" w14:textId="77777777" w:rsidR="00C56C3A" w:rsidRDefault="00C56C3A" w:rsidP="00C07AFA">
            <w:pPr>
              <w:pStyle w:val="bb"/>
            </w:pPr>
            <w:r w:rsidRPr="001E00B9">
              <w:t>Mufwene, Salikoko S.</w:t>
            </w:r>
            <w:r>
              <w:t xml:space="preserve"> –</w:t>
            </w:r>
            <w:r w:rsidRPr="001E00B9">
              <w:t xml:space="preserve"> Rickford, John R.</w:t>
            </w:r>
            <w:r>
              <w:t xml:space="preserve"> –</w:t>
            </w:r>
            <w:r w:rsidRPr="001E00B9">
              <w:t xml:space="preserve"> Bailey, Guy</w:t>
            </w:r>
            <w:r>
              <w:t xml:space="preserve"> – </w:t>
            </w:r>
            <w:r w:rsidRPr="001E00B9">
              <w:t>Baugh, John</w:t>
            </w:r>
            <w:r>
              <w:t xml:space="preserve"> (eds.).</w:t>
            </w:r>
            <w:r w:rsidRPr="001E00B9">
              <w:t xml:space="preserve"> </w:t>
            </w:r>
            <w:r w:rsidRPr="001E00B9">
              <w:rPr>
                <w:i/>
              </w:rPr>
              <w:t>African American English: Structure, History and Use</w:t>
            </w:r>
            <w:r w:rsidRPr="001E00B9">
              <w:t>. Abingdon: Routledge</w:t>
            </w:r>
            <w:r>
              <w:t>, 2022</w:t>
            </w:r>
            <w:r w:rsidRPr="001E00B9">
              <w:t>.</w:t>
            </w:r>
          </w:p>
          <w:p w14:paraId="4E20BB3D" w14:textId="77777777" w:rsidR="00C56C3A" w:rsidRPr="00DA54F0" w:rsidRDefault="00C56C3A" w:rsidP="00C07AFA">
            <w:pPr>
              <w:pStyle w:val="bb"/>
            </w:pPr>
            <w:r w:rsidRPr="00DA54F0">
              <w:t>Poplack, Shana</w:t>
            </w:r>
            <w:r>
              <w:t xml:space="preserve"> (ed.)</w:t>
            </w:r>
            <w:r w:rsidRPr="00DA54F0">
              <w:t xml:space="preserve">. </w:t>
            </w:r>
            <w:r w:rsidRPr="00DA54F0">
              <w:rPr>
                <w:i/>
              </w:rPr>
              <w:t>The English History of African American English</w:t>
            </w:r>
            <w:r w:rsidRPr="00DA54F0">
              <w:t>. Malden, MA: Blackwell</w:t>
            </w:r>
            <w:r>
              <w:t xml:space="preserve">, </w:t>
            </w:r>
            <w:r w:rsidRPr="00DA54F0">
              <w:t>2000.</w:t>
            </w:r>
          </w:p>
          <w:p w14:paraId="58BBE7C1" w14:textId="77777777" w:rsidR="00C56C3A" w:rsidRPr="001E00B9" w:rsidRDefault="00C56C3A" w:rsidP="00C07AFA">
            <w:pPr>
              <w:pStyle w:val="bb"/>
            </w:pPr>
            <w:r w:rsidRPr="001E00B9">
              <w:t>Wolfram, Walt</w:t>
            </w:r>
            <w:r>
              <w:t xml:space="preserve"> –</w:t>
            </w:r>
            <w:r w:rsidRPr="001E00B9">
              <w:t xml:space="preserve"> Schilling, Natalie. </w:t>
            </w:r>
            <w:r w:rsidRPr="001E00B9">
              <w:rPr>
                <w:i/>
              </w:rPr>
              <w:t>American English: Dialects and Variation</w:t>
            </w:r>
            <w:r w:rsidRPr="001E00B9">
              <w:t xml:space="preserve">. </w:t>
            </w:r>
            <w:r>
              <w:t xml:space="preserve">3rd ed. </w:t>
            </w:r>
            <w:r w:rsidRPr="001E00B9">
              <w:t>Chichester: Wiley-Blackwell</w:t>
            </w:r>
            <w:r>
              <w:t>, 2016</w:t>
            </w:r>
            <w:r w:rsidRPr="001E00B9">
              <w:t>.</w:t>
            </w:r>
          </w:p>
          <w:p w14:paraId="3BB6B3BA" w14:textId="77777777" w:rsidR="00C56C3A" w:rsidRDefault="00C56C3A" w:rsidP="00C07AFA">
            <w:pPr>
              <w:pStyle w:val="bb"/>
            </w:pPr>
          </w:p>
          <w:p w14:paraId="6B19AD86" w14:textId="77777777" w:rsidR="00C56C3A" w:rsidRPr="00BD7BB3" w:rsidRDefault="00C56C3A" w:rsidP="00C07AFA">
            <w:pPr>
              <w:pStyle w:val="bb"/>
              <w:rPr>
                <w:b/>
              </w:rPr>
            </w:pPr>
            <w:r w:rsidRPr="00BD7BB3">
              <w:rPr>
                <w:b/>
              </w:rPr>
              <w:t>Doporučená literatura:</w:t>
            </w:r>
          </w:p>
          <w:p w14:paraId="5322EE68" w14:textId="77777777" w:rsidR="00C56C3A" w:rsidRPr="00617364" w:rsidRDefault="00C56C3A" w:rsidP="00C07AFA">
            <w:pPr>
              <w:pStyle w:val="bb"/>
            </w:pPr>
            <w:r w:rsidRPr="00617364">
              <w:t xml:space="preserve">Lippi-Green, Rosina. </w:t>
            </w:r>
            <w:r w:rsidRPr="00617364">
              <w:rPr>
                <w:i/>
              </w:rPr>
              <w:t>English with an Accent: Language, Ideology, and Discrimination in the United States</w:t>
            </w:r>
            <w:r w:rsidRPr="00617364">
              <w:t>.</w:t>
            </w:r>
            <w:r>
              <w:t xml:space="preserve"> 2nd ed.</w:t>
            </w:r>
            <w:r w:rsidRPr="00617364">
              <w:t xml:space="preserve"> London: Routledge</w:t>
            </w:r>
            <w:r>
              <w:t xml:space="preserve">, </w:t>
            </w:r>
            <w:r w:rsidRPr="00617364">
              <w:t>2012.</w:t>
            </w:r>
          </w:p>
          <w:p w14:paraId="7E20E804" w14:textId="77777777" w:rsidR="00C56C3A" w:rsidRPr="00617364" w:rsidRDefault="00C56C3A" w:rsidP="00C07AFA">
            <w:pPr>
              <w:pStyle w:val="bb"/>
            </w:pPr>
            <w:r w:rsidRPr="00617364">
              <w:t>Walker, James A. “The Ain’t</w:t>
            </w:r>
            <w:r>
              <w:t xml:space="preserve"> C</w:t>
            </w:r>
            <w:r w:rsidRPr="00617364">
              <w:t xml:space="preserve">onstraint: Not-contraction in </w:t>
            </w:r>
            <w:r>
              <w:t>E</w:t>
            </w:r>
            <w:r w:rsidRPr="00617364">
              <w:t xml:space="preserve">arly African American English.” </w:t>
            </w:r>
            <w:r w:rsidRPr="00617364">
              <w:rPr>
                <w:i/>
              </w:rPr>
              <w:t>Language Variation and Change</w:t>
            </w:r>
            <w:r w:rsidRPr="00617364">
              <w:t xml:space="preserve"> 17</w:t>
            </w:r>
            <w:r>
              <w:t xml:space="preserve"> (2005)</w:t>
            </w:r>
            <w:r w:rsidRPr="00617364">
              <w:t>: 1</w:t>
            </w:r>
            <w:r>
              <w:t>–</w:t>
            </w:r>
            <w:r w:rsidRPr="00617364">
              <w:t>17.</w:t>
            </w:r>
          </w:p>
          <w:p w14:paraId="4F71D24B" w14:textId="77777777" w:rsidR="00C56C3A" w:rsidRPr="00617364" w:rsidRDefault="00C56C3A" w:rsidP="00C07AFA">
            <w:pPr>
              <w:pStyle w:val="bb"/>
            </w:pPr>
            <w:r w:rsidRPr="00617364">
              <w:t xml:space="preserve">Weldon, Tracey. “Variability in </w:t>
            </w:r>
            <w:r>
              <w:t>N</w:t>
            </w:r>
            <w:r w:rsidRPr="00617364">
              <w:t xml:space="preserve">egation in African American </w:t>
            </w:r>
            <w:r>
              <w:t>V</w:t>
            </w:r>
            <w:r w:rsidRPr="00617364">
              <w:t xml:space="preserve">ernacular English.” </w:t>
            </w:r>
            <w:r w:rsidRPr="00617364">
              <w:rPr>
                <w:i/>
              </w:rPr>
              <w:t>Language Variation and Change</w:t>
            </w:r>
            <w:r w:rsidRPr="00617364">
              <w:t xml:space="preserve"> 6</w:t>
            </w:r>
            <w:r>
              <w:t xml:space="preserve"> (</w:t>
            </w:r>
            <w:r w:rsidRPr="00617364">
              <w:t>1995</w:t>
            </w:r>
            <w:r>
              <w:t>)</w:t>
            </w:r>
            <w:r w:rsidRPr="00617364">
              <w:t>: 359</w:t>
            </w:r>
            <w:r>
              <w:t>–</w:t>
            </w:r>
            <w:r w:rsidRPr="00617364">
              <w:t>397.</w:t>
            </w:r>
          </w:p>
          <w:p w14:paraId="5C9D765D" w14:textId="77777777" w:rsidR="00C56C3A" w:rsidRPr="00617364" w:rsidRDefault="00C56C3A" w:rsidP="00C07AFA">
            <w:pPr>
              <w:pStyle w:val="bb"/>
            </w:pPr>
            <w:r w:rsidRPr="00617364">
              <w:t>Wolfram, Walt</w:t>
            </w:r>
            <w:r>
              <w:t xml:space="preserve"> –</w:t>
            </w:r>
            <w:r w:rsidRPr="00617364">
              <w:t xml:space="preserve"> Thomas, Erik R. </w:t>
            </w:r>
            <w:r w:rsidRPr="00617364">
              <w:rPr>
                <w:i/>
              </w:rPr>
              <w:t xml:space="preserve">The </w:t>
            </w:r>
            <w:r>
              <w:rPr>
                <w:i/>
              </w:rPr>
              <w:t>D</w:t>
            </w:r>
            <w:r w:rsidRPr="00617364">
              <w:rPr>
                <w:i/>
              </w:rPr>
              <w:t>evelopment of African American English</w:t>
            </w:r>
            <w:r w:rsidRPr="00617364">
              <w:t>. Oxford: Blackwell</w:t>
            </w:r>
            <w:r>
              <w:t xml:space="preserve">, </w:t>
            </w:r>
            <w:r w:rsidRPr="00617364">
              <w:t>2002.</w:t>
            </w:r>
          </w:p>
          <w:p w14:paraId="1FD2B5F0" w14:textId="77777777" w:rsidR="00C56C3A" w:rsidRPr="00BD7BB3" w:rsidRDefault="00C56C3A" w:rsidP="00C07AFA"/>
        </w:tc>
      </w:tr>
      <w:tr w:rsidR="00C56C3A" w14:paraId="270F5875"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4EE44A9D" w14:textId="77777777" w:rsidR="00C56C3A" w:rsidRDefault="00C56C3A" w:rsidP="00C07AFA">
            <w:pPr>
              <w:jc w:val="center"/>
              <w:rPr>
                <w:b/>
              </w:rPr>
            </w:pPr>
            <w:r>
              <w:rPr>
                <w:b/>
              </w:rPr>
              <w:t>Informace ke kombinované nebo distanční formě</w:t>
            </w:r>
          </w:p>
        </w:tc>
      </w:tr>
      <w:tr w:rsidR="00C56C3A" w14:paraId="68A451D7" w14:textId="77777777" w:rsidTr="00C07AFA">
        <w:tc>
          <w:tcPr>
            <w:tcW w:w="4787" w:type="dxa"/>
            <w:gridSpan w:val="2"/>
            <w:tcBorders>
              <w:top w:val="single" w:sz="2" w:space="0" w:color="auto"/>
            </w:tcBorders>
            <w:shd w:val="clear" w:color="auto" w:fill="F7CAAC"/>
          </w:tcPr>
          <w:p w14:paraId="12C137CE" w14:textId="77777777" w:rsidR="00C56C3A" w:rsidRDefault="00C56C3A" w:rsidP="00C07AFA">
            <w:r>
              <w:rPr>
                <w:b/>
              </w:rPr>
              <w:t>Rozsah konzultací (soustředění)</w:t>
            </w:r>
          </w:p>
        </w:tc>
        <w:tc>
          <w:tcPr>
            <w:tcW w:w="889" w:type="dxa"/>
            <w:tcBorders>
              <w:top w:val="single" w:sz="2" w:space="0" w:color="auto"/>
            </w:tcBorders>
          </w:tcPr>
          <w:p w14:paraId="19868F43" w14:textId="77777777" w:rsidR="00C56C3A" w:rsidRDefault="00C56C3A" w:rsidP="00C07AFA"/>
        </w:tc>
        <w:tc>
          <w:tcPr>
            <w:tcW w:w="4179" w:type="dxa"/>
            <w:tcBorders>
              <w:top w:val="single" w:sz="2" w:space="0" w:color="auto"/>
            </w:tcBorders>
            <w:shd w:val="clear" w:color="auto" w:fill="F7CAAC"/>
          </w:tcPr>
          <w:p w14:paraId="5A32C45F" w14:textId="77777777" w:rsidR="00C56C3A" w:rsidRDefault="00C56C3A" w:rsidP="00C07AFA">
            <w:pPr>
              <w:rPr>
                <w:b/>
              </w:rPr>
            </w:pPr>
            <w:r>
              <w:rPr>
                <w:b/>
              </w:rPr>
              <w:t xml:space="preserve">hodin </w:t>
            </w:r>
          </w:p>
        </w:tc>
      </w:tr>
      <w:tr w:rsidR="00C56C3A" w14:paraId="185EBC9B" w14:textId="77777777" w:rsidTr="00C07AFA">
        <w:tc>
          <w:tcPr>
            <w:tcW w:w="9855" w:type="dxa"/>
            <w:gridSpan w:val="4"/>
            <w:shd w:val="clear" w:color="auto" w:fill="F7CAAC"/>
          </w:tcPr>
          <w:p w14:paraId="02E4A370" w14:textId="77777777" w:rsidR="00C56C3A" w:rsidRDefault="00C56C3A" w:rsidP="00C07AFA">
            <w:pPr>
              <w:rPr>
                <w:b/>
              </w:rPr>
            </w:pPr>
            <w:r>
              <w:rPr>
                <w:b/>
              </w:rPr>
              <w:t>Informace o způsobu kontaktu s vyučujícím</w:t>
            </w:r>
          </w:p>
        </w:tc>
      </w:tr>
      <w:tr w:rsidR="00C56C3A" w14:paraId="27737014" w14:textId="77777777" w:rsidTr="00C07AFA">
        <w:trPr>
          <w:trHeight w:val="20"/>
        </w:trPr>
        <w:tc>
          <w:tcPr>
            <w:tcW w:w="9855" w:type="dxa"/>
            <w:gridSpan w:val="4"/>
          </w:tcPr>
          <w:p w14:paraId="057653A4" w14:textId="77777777" w:rsidR="00C56C3A" w:rsidRDefault="00C56C3A" w:rsidP="00C07AFA"/>
        </w:tc>
      </w:tr>
    </w:tbl>
    <w:p w14:paraId="129F7D45" w14:textId="77777777" w:rsidR="00C56C3A" w:rsidRDefault="00C56C3A" w:rsidP="00C56C3A"/>
    <w:p w14:paraId="0B9576EB" w14:textId="77777777" w:rsidR="00C56C3A" w:rsidRDefault="00C56C3A" w:rsidP="00C56C3A"/>
    <w:p w14:paraId="7FFFC75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0002B87" w14:textId="77777777" w:rsidTr="00C07AFA">
        <w:tc>
          <w:tcPr>
            <w:tcW w:w="9855" w:type="dxa"/>
            <w:gridSpan w:val="7"/>
            <w:tcBorders>
              <w:bottom w:val="double" w:sz="4" w:space="0" w:color="auto"/>
            </w:tcBorders>
            <w:shd w:val="clear" w:color="auto" w:fill="BDD6EE"/>
          </w:tcPr>
          <w:p w14:paraId="26582E97" w14:textId="77777777" w:rsidR="00C56C3A" w:rsidRDefault="00C56C3A" w:rsidP="00C07AFA">
            <w:pPr>
              <w:rPr>
                <w:b/>
                <w:sz w:val="28"/>
              </w:rPr>
            </w:pPr>
            <w:r>
              <w:br w:type="page"/>
            </w:r>
            <w:r>
              <w:rPr>
                <w:b/>
                <w:sz w:val="28"/>
              </w:rPr>
              <w:t>B-III – Charakteristika studijního předmětu</w:t>
            </w:r>
          </w:p>
        </w:tc>
      </w:tr>
      <w:tr w:rsidR="00C56C3A" w14:paraId="335DA116" w14:textId="77777777" w:rsidTr="00C07AFA">
        <w:tc>
          <w:tcPr>
            <w:tcW w:w="3086" w:type="dxa"/>
            <w:tcBorders>
              <w:top w:val="double" w:sz="4" w:space="0" w:color="auto"/>
            </w:tcBorders>
            <w:shd w:val="clear" w:color="auto" w:fill="F7CAAC"/>
          </w:tcPr>
          <w:p w14:paraId="41929742"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2FC1A82D" w14:textId="77777777" w:rsidR="00C56C3A" w:rsidRDefault="00C56C3A" w:rsidP="00C07AFA">
            <w:r>
              <w:t>Anglické sloveso</w:t>
            </w:r>
          </w:p>
        </w:tc>
      </w:tr>
      <w:tr w:rsidR="00C56C3A" w14:paraId="2217A466" w14:textId="77777777" w:rsidTr="00C07AFA">
        <w:tc>
          <w:tcPr>
            <w:tcW w:w="3086" w:type="dxa"/>
            <w:shd w:val="clear" w:color="auto" w:fill="F7CAAC"/>
          </w:tcPr>
          <w:p w14:paraId="29F9A18F" w14:textId="77777777" w:rsidR="00C56C3A" w:rsidRDefault="00C56C3A" w:rsidP="00C07AFA">
            <w:pPr>
              <w:rPr>
                <w:b/>
              </w:rPr>
            </w:pPr>
            <w:r>
              <w:rPr>
                <w:b/>
              </w:rPr>
              <w:t>Typ předmětu</w:t>
            </w:r>
          </w:p>
        </w:tc>
        <w:tc>
          <w:tcPr>
            <w:tcW w:w="3406" w:type="dxa"/>
            <w:gridSpan w:val="3"/>
          </w:tcPr>
          <w:p w14:paraId="68B7B93F" w14:textId="2993550F" w:rsidR="00C56C3A" w:rsidRDefault="00620367" w:rsidP="00C07AFA">
            <w:r>
              <w:t>pv</w:t>
            </w:r>
          </w:p>
        </w:tc>
        <w:tc>
          <w:tcPr>
            <w:tcW w:w="2695" w:type="dxa"/>
            <w:gridSpan w:val="2"/>
            <w:shd w:val="clear" w:color="auto" w:fill="F7CAAC"/>
          </w:tcPr>
          <w:p w14:paraId="6B4A9EF8" w14:textId="77777777" w:rsidR="00C56C3A" w:rsidRDefault="00C56C3A" w:rsidP="00C07AFA">
            <w:r>
              <w:rPr>
                <w:b/>
              </w:rPr>
              <w:t>doporučený ročník / semestr</w:t>
            </w:r>
          </w:p>
        </w:tc>
        <w:tc>
          <w:tcPr>
            <w:tcW w:w="668" w:type="dxa"/>
          </w:tcPr>
          <w:p w14:paraId="28C17E51" w14:textId="77777777" w:rsidR="00C56C3A" w:rsidRDefault="00C56C3A" w:rsidP="00C07AFA">
            <w:r>
              <w:t>1/L, 2/Z</w:t>
            </w:r>
          </w:p>
        </w:tc>
      </w:tr>
      <w:tr w:rsidR="00C56C3A" w14:paraId="0C2BE693" w14:textId="77777777" w:rsidTr="00C07AFA">
        <w:tc>
          <w:tcPr>
            <w:tcW w:w="3086" w:type="dxa"/>
            <w:shd w:val="clear" w:color="auto" w:fill="F7CAAC"/>
          </w:tcPr>
          <w:p w14:paraId="000A8EA9" w14:textId="77777777" w:rsidR="00C56C3A" w:rsidRDefault="00C56C3A" w:rsidP="00C07AFA">
            <w:pPr>
              <w:rPr>
                <w:b/>
              </w:rPr>
            </w:pPr>
            <w:r>
              <w:rPr>
                <w:b/>
              </w:rPr>
              <w:t>Rozsah studijního předmětu</w:t>
            </w:r>
          </w:p>
        </w:tc>
        <w:tc>
          <w:tcPr>
            <w:tcW w:w="1701" w:type="dxa"/>
          </w:tcPr>
          <w:p w14:paraId="300FA650" w14:textId="77777777" w:rsidR="00C56C3A" w:rsidRDefault="00C56C3A" w:rsidP="00C07AFA">
            <w:r>
              <w:t>0p + 28s</w:t>
            </w:r>
          </w:p>
        </w:tc>
        <w:tc>
          <w:tcPr>
            <w:tcW w:w="889" w:type="dxa"/>
            <w:shd w:val="clear" w:color="auto" w:fill="F7CAAC"/>
          </w:tcPr>
          <w:p w14:paraId="636C1863" w14:textId="77777777" w:rsidR="00C56C3A" w:rsidRDefault="00C56C3A" w:rsidP="00C07AFA">
            <w:pPr>
              <w:rPr>
                <w:b/>
              </w:rPr>
            </w:pPr>
            <w:r>
              <w:rPr>
                <w:b/>
              </w:rPr>
              <w:t xml:space="preserve">hod. </w:t>
            </w:r>
          </w:p>
        </w:tc>
        <w:tc>
          <w:tcPr>
            <w:tcW w:w="816" w:type="dxa"/>
          </w:tcPr>
          <w:p w14:paraId="44F086D3" w14:textId="77777777" w:rsidR="00C56C3A" w:rsidRDefault="00C56C3A" w:rsidP="00C07AFA">
            <w:r>
              <w:t>28</w:t>
            </w:r>
          </w:p>
        </w:tc>
        <w:tc>
          <w:tcPr>
            <w:tcW w:w="2156" w:type="dxa"/>
            <w:shd w:val="clear" w:color="auto" w:fill="F7CAAC"/>
          </w:tcPr>
          <w:p w14:paraId="5A7125F7" w14:textId="77777777" w:rsidR="00C56C3A" w:rsidRDefault="00C56C3A" w:rsidP="00C07AFA">
            <w:pPr>
              <w:rPr>
                <w:b/>
              </w:rPr>
            </w:pPr>
            <w:r>
              <w:rPr>
                <w:b/>
              </w:rPr>
              <w:t>kreditů</w:t>
            </w:r>
          </w:p>
        </w:tc>
        <w:tc>
          <w:tcPr>
            <w:tcW w:w="1207" w:type="dxa"/>
            <w:gridSpan w:val="2"/>
          </w:tcPr>
          <w:p w14:paraId="41CA625A" w14:textId="77777777" w:rsidR="00C56C3A" w:rsidRDefault="00C56C3A" w:rsidP="00C07AFA">
            <w:r>
              <w:t>4</w:t>
            </w:r>
          </w:p>
        </w:tc>
      </w:tr>
      <w:tr w:rsidR="00C56C3A" w14:paraId="5D394B4E" w14:textId="77777777" w:rsidTr="00C07AFA">
        <w:tc>
          <w:tcPr>
            <w:tcW w:w="3086" w:type="dxa"/>
            <w:shd w:val="clear" w:color="auto" w:fill="F7CAAC"/>
          </w:tcPr>
          <w:p w14:paraId="0B393AA5" w14:textId="77777777" w:rsidR="00C56C3A" w:rsidRDefault="00C56C3A" w:rsidP="00C07AFA">
            <w:pPr>
              <w:rPr>
                <w:b/>
                <w:sz w:val="22"/>
              </w:rPr>
            </w:pPr>
            <w:r>
              <w:rPr>
                <w:b/>
              </w:rPr>
              <w:t>Prerekvizity, korekvizity, ekvivalence</w:t>
            </w:r>
          </w:p>
        </w:tc>
        <w:tc>
          <w:tcPr>
            <w:tcW w:w="6769" w:type="dxa"/>
            <w:gridSpan w:val="6"/>
          </w:tcPr>
          <w:p w14:paraId="2D8B89FC" w14:textId="77777777" w:rsidR="00C56C3A" w:rsidRDefault="00C56C3A" w:rsidP="00C07AFA"/>
        </w:tc>
      </w:tr>
      <w:tr w:rsidR="00C56C3A" w14:paraId="2544A95E" w14:textId="77777777" w:rsidTr="00C07AFA">
        <w:tc>
          <w:tcPr>
            <w:tcW w:w="3086" w:type="dxa"/>
            <w:shd w:val="clear" w:color="auto" w:fill="F7CAAC"/>
          </w:tcPr>
          <w:p w14:paraId="7A0AE977" w14:textId="77777777" w:rsidR="00C56C3A" w:rsidRDefault="00C56C3A" w:rsidP="00C07AFA">
            <w:pPr>
              <w:rPr>
                <w:b/>
              </w:rPr>
            </w:pPr>
            <w:r>
              <w:rPr>
                <w:b/>
              </w:rPr>
              <w:t>Způsob ověření studijních výsledků</w:t>
            </w:r>
          </w:p>
        </w:tc>
        <w:tc>
          <w:tcPr>
            <w:tcW w:w="3406" w:type="dxa"/>
            <w:gridSpan w:val="3"/>
          </w:tcPr>
          <w:p w14:paraId="0FAB7D49" w14:textId="77777777" w:rsidR="00C56C3A" w:rsidRDefault="00C56C3A" w:rsidP="00C07AFA">
            <w:r>
              <w:t>Klz</w:t>
            </w:r>
          </w:p>
        </w:tc>
        <w:tc>
          <w:tcPr>
            <w:tcW w:w="2156" w:type="dxa"/>
            <w:shd w:val="clear" w:color="auto" w:fill="F7CAAC"/>
          </w:tcPr>
          <w:p w14:paraId="40F20128" w14:textId="77777777" w:rsidR="00C56C3A" w:rsidRDefault="00C56C3A" w:rsidP="00C07AFA">
            <w:pPr>
              <w:rPr>
                <w:b/>
              </w:rPr>
            </w:pPr>
            <w:r>
              <w:rPr>
                <w:b/>
              </w:rPr>
              <w:t>Forma výuky</w:t>
            </w:r>
          </w:p>
        </w:tc>
        <w:tc>
          <w:tcPr>
            <w:tcW w:w="1207" w:type="dxa"/>
            <w:gridSpan w:val="2"/>
          </w:tcPr>
          <w:p w14:paraId="1F2338BF" w14:textId="77777777" w:rsidR="00C56C3A" w:rsidRDefault="00C56C3A" w:rsidP="00C07AFA">
            <w:r>
              <w:t>seminář</w:t>
            </w:r>
          </w:p>
        </w:tc>
      </w:tr>
      <w:tr w:rsidR="00C56C3A" w14:paraId="5D8D44BD" w14:textId="77777777" w:rsidTr="00C07AFA">
        <w:tc>
          <w:tcPr>
            <w:tcW w:w="3086" w:type="dxa"/>
            <w:shd w:val="clear" w:color="auto" w:fill="F7CAAC"/>
          </w:tcPr>
          <w:p w14:paraId="5622348B"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79469794" w14:textId="77777777" w:rsidR="00C56C3A" w:rsidRDefault="00C56C3A" w:rsidP="00C07AFA">
            <w:pPr>
              <w:rPr>
                <w:b/>
              </w:rPr>
            </w:pPr>
            <w:r w:rsidRPr="00B46148">
              <w:rPr>
                <w:b/>
              </w:rPr>
              <w:t>Požadavky k zápočtu:</w:t>
            </w:r>
          </w:p>
          <w:p w14:paraId="2431F5DD" w14:textId="77777777" w:rsidR="00C56C3A" w:rsidRDefault="00C56C3A" w:rsidP="00C07AFA">
            <w:r>
              <w:t>Aktivní účast na seminářích (80 %)</w:t>
            </w:r>
          </w:p>
          <w:p w14:paraId="2BB1E4BF" w14:textId="77777777" w:rsidR="00C56C3A" w:rsidRDefault="00C56C3A" w:rsidP="00C07AFA">
            <w:r>
              <w:t>Studium zadané literatury</w:t>
            </w:r>
          </w:p>
          <w:p w14:paraId="62A13579" w14:textId="77777777" w:rsidR="00C56C3A" w:rsidRPr="00C5540F" w:rsidRDefault="00C56C3A" w:rsidP="00C07AFA">
            <w:r>
              <w:t>Závěrečná esej</w:t>
            </w:r>
          </w:p>
        </w:tc>
      </w:tr>
      <w:tr w:rsidR="00C56C3A" w14:paraId="10F7BD76" w14:textId="77777777" w:rsidTr="00C07AFA">
        <w:trPr>
          <w:trHeight w:val="20"/>
        </w:trPr>
        <w:tc>
          <w:tcPr>
            <w:tcW w:w="9855" w:type="dxa"/>
            <w:gridSpan w:val="7"/>
            <w:tcBorders>
              <w:top w:val="nil"/>
            </w:tcBorders>
          </w:tcPr>
          <w:p w14:paraId="0F92E213" w14:textId="77777777" w:rsidR="00C56C3A" w:rsidRDefault="00C56C3A" w:rsidP="00C07AFA"/>
        </w:tc>
      </w:tr>
      <w:tr w:rsidR="00C56C3A" w14:paraId="4AC2C1F2" w14:textId="77777777" w:rsidTr="00C07AFA">
        <w:trPr>
          <w:trHeight w:val="197"/>
        </w:trPr>
        <w:tc>
          <w:tcPr>
            <w:tcW w:w="3086" w:type="dxa"/>
            <w:tcBorders>
              <w:top w:val="nil"/>
            </w:tcBorders>
            <w:shd w:val="clear" w:color="auto" w:fill="F7CAAC"/>
          </w:tcPr>
          <w:p w14:paraId="0B2C0115" w14:textId="77777777" w:rsidR="00C56C3A" w:rsidRDefault="00C56C3A" w:rsidP="00C07AFA">
            <w:pPr>
              <w:rPr>
                <w:b/>
              </w:rPr>
            </w:pPr>
            <w:r>
              <w:rPr>
                <w:b/>
              </w:rPr>
              <w:t>Garant předmětu</w:t>
            </w:r>
          </w:p>
        </w:tc>
        <w:tc>
          <w:tcPr>
            <w:tcW w:w="6769" w:type="dxa"/>
            <w:gridSpan w:val="6"/>
            <w:tcBorders>
              <w:top w:val="nil"/>
            </w:tcBorders>
          </w:tcPr>
          <w:p w14:paraId="3232325C" w14:textId="77777777" w:rsidR="00C56C3A" w:rsidRDefault="00C56C3A" w:rsidP="00C07AFA">
            <w:r>
              <w:t>Mgr. Dagmar Masár Machová, Ph.D.</w:t>
            </w:r>
          </w:p>
        </w:tc>
      </w:tr>
      <w:tr w:rsidR="00C56C3A" w14:paraId="5C8D474A" w14:textId="77777777" w:rsidTr="00C07AFA">
        <w:trPr>
          <w:trHeight w:val="243"/>
        </w:trPr>
        <w:tc>
          <w:tcPr>
            <w:tcW w:w="3086" w:type="dxa"/>
            <w:tcBorders>
              <w:top w:val="nil"/>
            </w:tcBorders>
            <w:shd w:val="clear" w:color="auto" w:fill="F7CAAC"/>
          </w:tcPr>
          <w:p w14:paraId="2C97488B" w14:textId="77777777" w:rsidR="00C56C3A" w:rsidRDefault="00C56C3A" w:rsidP="00C07AFA">
            <w:pPr>
              <w:rPr>
                <w:b/>
              </w:rPr>
            </w:pPr>
            <w:r>
              <w:rPr>
                <w:b/>
              </w:rPr>
              <w:t>Zapojení garanta do výuky předmětu</w:t>
            </w:r>
          </w:p>
        </w:tc>
        <w:tc>
          <w:tcPr>
            <w:tcW w:w="6769" w:type="dxa"/>
            <w:gridSpan w:val="6"/>
            <w:tcBorders>
              <w:top w:val="nil"/>
            </w:tcBorders>
          </w:tcPr>
          <w:p w14:paraId="42C6B7FD" w14:textId="77777777" w:rsidR="00C56C3A" w:rsidRDefault="00C56C3A" w:rsidP="00C07AFA">
            <w:r>
              <w:t>100 %</w:t>
            </w:r>
          </w:p>
        </w:tc>
      </w:tr>
      <w:tr w:rsidR="00C56C3A" w14:paraId="2E312C78" w14:textId="77777777" w:rsidTr="00C07AFA">
        <w:tc>
          <w:tcPr>
            <w:tcW w:w="3086" w:type="dxa"/>
            <w:shd w:val="clear" w:color="auto" w:fill="F7CAAC"/>
          </w:tcPr>
          <w:p w14:paraId="32F4CEAE" w14:textId="77777777" w:rsidR="00C56C3A" w:rsidRDefault="00C56C3A" w:rsidP="00C07AFA">
            <w:pPr>
              <w:rPr>
                <w:b/>
              </w:rPr>
            </w:pPr>
            <w:r>
              <w:rPr>
                <w:b/>
              </w:rPr>
              <w:t>Vyučující</w:t>
            </w:r>
          </w:p>
        </w:tc>
        <w:tc>
          <w:tcPr>
            <w:tcW w:w="6769" w:type="dxa"/>
            <w:gridSpan w:val="6"/>
            <w:tcBorders>
              <w:bottom w:val="nil"/>
            </w:tcBorders>
          </w:tcPr>
          <w:p w14:paraId="74A9B928" w14:textId="77777777" w:rsidR="00C56C3A" w:rsidRDefault="00C56C3A" w:rsidP="00C07AFA">
            <w:r>
              <w:t>Mgr. Dagmar Masár Machová, Ph.D.</w:t>
            </w:r>
          </w:p>
        </w:tc>
      </w:tr>
      <w:tr w:rsidR="00C56C3A" w14:paraId="6A4397D4" w14:textId="77777777" w:rsidTr="00C07AFA">
        <w:trPr>
          <w:trHeight w:val="20"/>
        </w:trPr>
        <w:tc>
          <w:tcPr>
            <w:tcW w:w="9855" w:type="dxa"/>
            <w:gridSpan w:val="7"/>
            <w:tcBorders>
              <w:top w:val="nil"/>
            </w:tcBorders>
          </w:tcPr>
          <w:p w14:paraId="2F83B1AA" w14:textId="77777777" w:rsidR="00C56C3A" w:rsidRDefault="00C56C3A" w:rsidP="00C07AFA"/>
        </w:tc>
      </w:tr>
      <w:tr w:rsidR="00C56C3A" w14:paraId="47313EDD" w14:textId="77777777" w:rsidTr="00C07AFA">
        <w:tc>
          <w:tcPr>
            <w:tcW w:w="3086" w:type="dxa"/>
            <w:shd w:val="clear" w:color="auto" w:fill="F7CAAC"/>
          </w:tcPr>
          <w:p w14:paraId="3E248E63" w14:textId="77777777" w:rsidR="00C56C3A" w:rsidRDefault="00C56C3A" w:rsidP="00C07AFA">
            <w:pPr>
              <w:rPr>
                <w:b/>
              </w:rPr>
            </w:pPr>
            <w:r>
              <w:rPr>
                <w:b/>
              </w:rPr>
              <w:t>Stručná anotace předmětu</w:t>
            </w:r>
          </w:p>
        </w:tc>
        <w:tc>
          <w:tcPr>
            <w:tcW w:w="6769" w:type="dxa"/>
            <w:gridSpan w:val="6"/>
            <w:tcBorders>
              <w:bottom w:val="nil"/>
            </w:tcBorders>
          </w:tcPr>
          <w:p w14:paraId="1B7734CC" w14:textId="77777777" w:rsidR="00C56C3A" w:rsidRDefault="00C56C3A" w:rsidP="00C07AFA"/>
        </w:tc>
      </w:tr>
      <w:tr w:rsidR="00C56C3A" w14:paraId="721D2B5E" w14:textId="77777777" w:rsidTr="00C07AFA">
        <w:trPr>
          <w:trHeight w:val="3938"/>
        </w:trPr>
        <w:tc>
          <w:tcPr>
            <w:tcW w:w="9855" w:type="dxa"/>
            <w:gridSpan w:val="7"/>
            <w:tcBorders>
              <w:top w:val="nil"/>
              <w:bottom w:val="single" w:sz="12" w:space="0" w:color="auto"/>
            </w:tcBorders>
          </w:tcPr>
          <w:p w14:paraId="47458C6F" w14:textId="77777777" w:rsidR="00C56C3A" w:rsidRDefault="00C56C3A" w:rsidP="00C07AFA">
            <w:r>
              <w:t xml:space="preserve">Cílem předmětu je </w:t>
            </w:r>
            <w:r w:rsidRPr="001E6C02">
              <w:t>poskytnout studentům přehled o anglickém slovesu v širším smyslu slova, tedy o lexikálních slovesech, pomocných slovesech a modálech. Předmět studenty seznamuje s diachronním vývojem těchto kategorií; sylabus pokrývá také téma gramatikalizace. Předmět dále řeší současnou gramatiku těchto kategorií, zabývá se jejich nejnovějším vývojem a specifiky v rámci jednotlivých variant. Předmět je teoreticky zaměřen, důraz je kladen na samostatnou badatelskou činnost studentů, a proto je velmi vhodný pro studenty, kteří</w:t>
            </w:r>
            <w:r>
              <w:t xml:space="preserve"> píší svoji diplomovou práci z </w:t>
            </w:r>
            <w:r w:rsidRPr="001E6C02">
              <w:t>morfologie nebo syntaxe,</w:t>
            </w:r>
            <w:r>
              <w:t xml:space="preserve"> </w:t>
            </w:r>
            <w:r w:rsidRPr="001E6C02">
              <w:t xml:space="preserve">nebo pro studenty, kteří hodlají pokračovat v lingvistice v rámci doktorského studia. </w:t>
            </w:r>
          </w:p>
          <w:p w14:paraId="52296A98" w14:textId="77777777" w:rsidR="00C56C3A" w:rsidRDefault="00C56C3A" w:rsidP="00C07AFA"/>
          <w:p w14:paraId="19EB351E" w14:textId="77777777" w:rsidR="00C56C3A" w:rsidRDefault="00C56C3A" w:rsidP="00C07AFA">
            <w:r>
              <w:t>Obsah předmětu:</w:t>
            </w:r>
          </w:p>
          <w:p w14:paraId="6F6188F3" w14:textId="77777777" w:rsidR="00C56C3A" w:rsidRDefault="00C56C3A" w:rsidP="00C56C3A">
            <w:pPr>
              <w:pStyle w:val="Odstavecseseznamem"/>
              <w:numPr>
                <w:ilvl w:val="0"/>
                <w:numId w:val="36"/>
              </w:numPr>
              <w:suppressAutoHyphens w:val="0"/>
            </w:pPr>
            <w:r>
              <w:t>Vývoj lexikálních sloves a jejich morfologických kategorií</w:t>
            </w:r>
          </w:p>
          <w:p w14:paraId="0BCFD64E" w14:textId="77777777" w:rsidR="00C56C3A" w:rsidRDefault="00C56C3A" w:rsidP="00C56C3A">
            <w:pPr>
              <w:pStyle w:val="Odstavecseseznamem"/>
              <w:numPr>
                <w:ilvl w:val="0"/>
                <w:numId w:val="36"/>
              </w:numPr>
              <w:suppressAutoHyphens w:val="0"/>
            </w:pPr>
            <w:r>
              <w:t>Vývoj lexikálních sloves a jejich syntaxe</w:t>
            </w:r>
          </w:p>
          <w:p w14:paraId="3F5D23E9" w14:textId="77777777" w:rsidR="00C56C3A" w:rsidRDefault="00C56C3A" w:rsidP="00C56C3A">
            <w:pPr>
              <w:pStyle w:val="Odstavecseseznamem"/>
              <w:numPr>
                <w:ilvl w:val="0"/>
                <w:numId w:val="36"/>
              </w:numPr>
              <w:suppressAutoHyphens w:val="0"/>
            </w:pPr>
            <w:r>
              <w:t>Vývoj modálů a pomocných sloves, gramatikalizace</w:t>
            </w:r>
          </w:p>
          <w:p w14:paraId="7337769C" w14:textId="77777777" w:rsidR="00C56C3A" w:rsidRDefault="00C56C3A" w:rsidP="00C56C3A">
            <w:pPr>
              <w:pStyle w:val="Odstavecseseznamem"/>
              <w:numPr>
                <w:ilvl w:val="0"/>
                <w:numId w:val="36"/>
              </w:numPr>
              <w:suppressAutoHyphens w:val="0"/>
            </w:pPr>
            <w:r>
              <w:t>Slovní druhy a jejich morfosyntaktické vlastnosti (rozdělení lexikální sloveso, auxiliár, modál)</w:t>
            </w:r>
          </w:p>
          <w:p w14:paraId="31CE3E20" w14:textId="77777777" w:rsidR="00C56C3A" w:rsidRDefault="00C56C3A" w:rsidP="00C56C3A">
            <w:pPr>
              <w:pStyle w:val="Odstavecseseznamem"/>
              <w:numPr>
                <w:ilvl w:val="0"/>
                <w:numId w:val="36"/>
              </w:numPr>
              <w:suppressAutoHyphens w:val="0"/>
            </w:pPr>
            <w:r>
              <w:t>Teoretické zpracování sloves, auxiliárů a modálů ve formální gramatice</w:t>
            </w:r>
          </w:p>
          <w:p w14:paraId="50322A6A" w14:textId="77777777" w:rsidR="00C56C3A" w:rsidRDefault="00C56C3A" w:rsidP="00C56C3A">
            <w:pPr>
              <w:pStyle w:val="Odstavecseseznamem"/>
              <w:numPr>
                <w:ilvl w:val="0"/>
                <w:numId w:val="36"/>
              </w:numPr>
              <w:suppressAutoHyphens w:val="0"/>
            </w:pPr>
            <w:r>
              <w:t>Pomocná slovesa do, be, have a jejich morfosyntax v současné angličtině</w:t>
            </w:r>
          </w:p>
          <w:p w14:paraId="2F9207B7" w14:textId="77777777" w:rsidR="00C56C3A" w:rsidRDefault="00C56C3A" w:rsidP="00C56C3A">
            <w:pPr>
              <w:pStyle w:val="Odstavecseseznamem"/>
              <w:numPr>
                <w:ilvl w:val="0"/>
                <w:numId w:val="36"/>
              </w:numPr>
              <w:suppressAutoHyphens w:val="0"/>
            </w:pPr>
            <w:r>
              <w:t>Lexikální slovesa, jejich sémantika a kategorie</w:t>
            </w:r>
          </w:p>
          <w:p w14:paraId="103EBDD7" w14:textId="77777777" w:rsidR="00C56C3A" w:rsidRDefault="00C56C3A" w:rsidP="00C56C3A">
            <w:pPr>
              <w:pStyle w:val="Odstavecseseznamem"/>
              <w:numPr>
                <w:ilvl w:val="0"/>
                <w:numId w:val="36"/>
              </w:numPr>
              <w:suppressAutoHyphens w:val="0"/>
            </w:pPr>
            <w:r>
              <w:t>Nejnovější trendy v morfosyntaxi sloves (např. subjunktiv, nepravidelná slovesa)</w:t>
            </w:r>
          </w:p>
          <w:p w14:paraId="5205AA16" w14:textId="77777777" w:rsidR="00C56C3A" w:rsidRDefault="00C56C3A" w:rsidP="00C56C3A">
            <w:pPr>
              <w:pStyle w:val="Odstavecseseznamem"/>
              <w:numPr>
                <w:ilvl w:val="0"/>
                <w:numId w:val="36"/>
              </w:numPr>
              <w:suppressAutoHyphens w:val="0"/>
            </w:pPr>
            <w:r>
              <w:t>Nejnovější trendy v morfosyntaxi modálů, auxiliárů (např. gotta, wanna)</w:t>
            </w:r>
          </w:p>
          <w:p w14:paraId="3E5AE4AF" w14:textId="77777777" w:rsidR="00C56C3A" w:rsidRDefault="00C56C3A" w:rsidP="00C56C3A">
            <w:pPr>
              <w:numPr>
                <w:ilvl w:val="0"/>
                <w:numId w:val="36"/>
              </w:numPr>
            </w:pPr>
            <w:r>
              <w:t>Slovesa, auxiliáry a modály v různých variantách angličtiny</w:t>
            </w:r>
          </w:p>
          <w:p w14:paraId="4003ED7C" w14:textId="77777777" w:rsidR="00C56C3A" w:rsidRDefault="00C56C3A" w:rsidP="00C07AFA">
            <w:pPr>
              <w:ind w:left="720"/>
            </w:pPr>
          </w:p>
          <w:p w14:paraId="71BA74B4" w14:textId="77777777" w:rsidR="00C56C3A" w:rsidRDefault="00C56C3A" w:rsidP="00C07AFA">
            <w:r>
              <w:t>Odborné znalosti – po absolvování předmětu prokazuje student znalosti:</w:t>
            </w:r>
          </w:p>
          <w:p w14:paraId="191C023F" w14:textId="77777777" w:rsidR="00C56C3A" w:rsidRDefault="00C56C3A" w:rsidP="00C56C3A">
            <w:pPr>
              <w:pStyle w:val="Odstavecseseznamem"/>
              <w:numPr>
                <w:ilvl w:val="0"/>
                <w:numId w:val="37"/>
              </w:numPr>
              <w:suppressAutoHyphens w:val="0"/>
            </w:pPr>
            <w:r>
              <w:t>popsat historický vývoj anglického lexikálního slovesa</w:t>
            </w:r>
          </w:p>
          <w:p w14:paraId="628EF13E" w14:textId="77777777" w:rsidR="00C56C3A" w:rsidRDefault="00C56C3A" w:rsidP="00C56C3A">
            <w:pPr>
              <w:pStyle w:val="Odstavecseseznamem"/>
              <w:numPr>
                <w:ilvl w:val="0"/>
                <w:numId w:val="37"/>
              </w:numPr>
              <w:suppressAutoHyphens w:val="0"/>
            </w:pPr>
            <w:r>
              <w:t xml:space="preserve">popsat historický vývoj anglických auxiliárů </w:t>
            </w:r>
          </w:p>
          <w:p w14:paraId="20C9C6DE" w14:textId="77777777" w:rsidR="00C56C3A" w:rsidRDefault="00C56C3A" w:rsidP="00C56C3A">
            <w:pPr>
              <w:pStyle w:val="Odstavecseseznamem"/>
              <w:numPr>
                <w:ilvl w:val="0"/>
                <w:numId w:val="37"/>
              </w:numPr>
              <w:suppressAutoHyphens w:val="0"/>
            </w:pPr>
            <w:r>
              <w:t xml:space="preserve">popsat historický vývoj anglických modálů </w:t>
            </w:r>
          </w:p>
          <w:p w14:paraId="77DF0956" w14:textId="77777777" w:rsidR="00C56C3A" w:rsidRDefault="00C56C3A" w:rsidP="00C56C3A">
            <w:pPr>
              <w:pStyle w:val="Odstavecseseznamem"/>
              <w:numPr>
                <w:ilvl w:val="0"/>
                <w:numId w:val="37"/>
              </w:numPr>
              <w:suppressAutoHyphens w:val="0"/>
            </w:pPr>
            <w:r>
              <w:t>definovat vlastnosti současných sloves, auxiliárů a modálů</w:t>
            </w:r>
          </w:p>
          <w:p w14:paraId="42762E84" w14:textId="77777777" w:rsidR="00C56C3A" w:rsidRDefault="00C56C3A" w:rsidP="00C56C3A">
            <w:pPr>
              <w:pStyle w:val="Odstavecseseznamem"/>
              <w:numPr>
                <w:ilvl w:val="0"/>
                <w:numId w:val="37"/>
              </w:numPr>
              <w:suppressAutoHyphens w:val="0"/>
            </w:pPr>
            <w:r>
              <w:t>vysvětlit pojem gramatikalizace</w:t>
            </w:r>
          </w:p>
          <w:p w14:paraId="4AE3449C" w14:textId="77777777" w:rsidR="00C56C3A" w:rsidRDefault="00C56C3A" w:rsidP="00C56C3A">
            <w:pPr>
              <w:pStyle w:val="Odstavecseseznamem"/>
              <w:numPr>
                <w:ilvl w:val="0"/>
                <w:numId w:val="37"/>
              </w:numPr>
              <w:suppressAutoHyphens w:val="0"/>
            </w:pPr>
            <w:r>
              <w:t>popsat současné trendy ve vývoji sloves, modálů a auxiliárů</w:t>
            </w:r>
          </w:p>
          <w:p w14:paraId="0BCBF987" w14:textId="77777777" w:rsidR="00C56C3A" w:rsidRDefault="00C56C3A" w:rsidP="00C56C3A">
            <w:pPr>
              <w:numPr>
                <w:ilvl w:val="0"/>
                <w:numId w:val="37"/>
              </w:numPr>
            </w:pPr>
            <w:r>
              <w:t>popsat morfosyntaktická specifika sloves, modálů a auxiliárů ve variantách angličtiny</w:t>
            </w:r>
          </w:p>
          <w:p w14:paraId="2B307641" w14:textId="77777777" w:rsidR="00C56C3A" w:rsidRDefault="00C56C3A" w:rsidP="00C07AFA">
            <w:pPr>
              <w:ind w:left="720"/>
            </w:pPr>
          </w:p>
          <w:p w14:paraId="7D3556A7" w14:textId="77777777" w:rsidR="00C56C3A" w:rsidRDefault="00C56C3A" w:rsidP="00C07AFA">
            <w:r>
              <w:t>Odborné dovednosti – po absolvování předmětu prokazuje student dovednosti:</w:t>
            </w:r>
          </w:p>
          <w:p w14:paraId="024A49F8" w14:textId="77777777" w:rsidR="00C56C3A" w:rsidRDefault="00C56C3A" w:rsidP="00C56C3A">
            <w:pPr>
              <w:pStyle w:val="Odstavecseseznamem"/>
              <w:numPr>
                <w:ilvl w:val="0"/>
                <w:numId w:val="38"/>
              </w:numPr>
              <w:suppressAutoHyphens w:val="0"/>
            </w:pPr>
            <w:r>
              <w:t>analyzovat morfosyntatické vlastnosti sloves diachronně</w:t>
            </w:r>
          </w:p>
          <w:p w14:paraId="770467F6" w14:textId="77777777" w:rsidR="00C56C3A" w:rsidRDefault="00C56C3A" w:rsidP="00C56C3A">
            <w:pPr>
              <w:pStyle w:val="Odstavecseseznamem"/>
              <w:numPr>
                <w:ilvl w:val="0"/>
                <w:numId w:val="38"/>
              </w:numPr>
              <w:suppressAutoHyphens w:val="0"/>
            </w:pPr>
            <w:r>
              <w:t>analyzovat morfosyntatické vlastnosti auxiliarů diachronně</w:t>
            </w:r>
          </w:p>
          <w:p w14:paraId="7F154366" w14:textId="77777777" w:rsidR="00C56C3A" w:rsidRDefault="00C56C3A" w:rsidP="00C56C3A">
            <w:pPr>
              <w:pStyle w:val="Odstavecseseznamem"/>
              <w:numPr>
                <w:ilvl w:val="0"/>
                <w:numId w:val="38"/>
              </w:numPr>
              <w:suppressAutoHyphens w:val="0"/>
            </w:pPr>
            <w:r>
              <w:t>analyzovat morfosyntatické vlastnosti modálů diachronně</w:t>
            </w:r>
          </w:p>
          <w:p w14:paraId="6DC79AB6" w14:textId="77777777" w:rsidR="00C56C3A" w:rsidRDefault="00C56C3A" w:rsidP="00C56C3A">
            <w:pPr>
              <w:pStyle w:val="Odstavecseseznamem"/>
              <w:numPr>
                <w:ilvl w:val="0"/>
                <w:numId w:val="38"/>
              </w:numPr>
              <w:suppressAutoHyphens w:val="0"/>
            </w:pPr>
            <w:r>
              <w:t>interpretovat vlastnosti jednotlivých kategorií na základě textu</w:t>
            </w:r>
          </w:p>
          <w:p w14:paraId="1D871F4C" w14:textId="77777777" w:rsidR="00C56C3A" w:rsidRDefault="00C56C3A" w:rsidP="00C56C3A">
            <w:pPr>
              <w:pStyle w:val="Odstavecseseznamem"/>
              <w:numPr>
                <w:ilvl w:val="0"/>
                <w:numId w:val="38"/>
              </w:numPr>
              <w:suppressAutoHyphens w:val="0"/>
            </w:pPr>
            <w:r>
              <w:t xml:space="preserve">interpretovat podstatu gramatikalizace na auxiliarech a modálech </w:t>
            </w:r>
          </w:p>
          <w:p w14:paraId="63C85EBB" w14:textId="77777777" w:rsidR="00C56C3A" w:rsidRDefault="00C56C3A" w:rsidP="00C56C3A">
            <w:pPr>
              <w:numPr>
                <w:ilvl w:val="0"/>
                <w:numId w:val="38"/>
              </w:numPr>
            </w:pPr>
            <w:r>
              <w:t>aplikovat znalosti získané v semináři v argumentační eseji</w:t>
            </w:r>
          </w:p>
          <w:p w14:paraId="18E707A6" w14:textId="77777777" w:rsidR="00C56C3A" w:rsidRDefault="00C56C3A" w:rsidP="00C07AFA">
            <w:pPr>
              <w:ind w:left="720"/>
            </w:pPr>
          </w:p>
        </w:tc>
      </w:tr>
    </w:tbl>
    <w:p w14:paraId="64159A99" w14:textId="4E54765A" w:rsidR="00C56C3A" w:rsidRDefault="00C56C3A" w:rsidP="00C56C3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49711C1" w14:textId="77777777" w:rsidTr="00C07AFA">
        <w:trPr>
          <w:trHeight w:val="265"/>
        </w:trPr>
        <w:tc>
          <w:tcPr>
            <w:tcW w:w="3653" w:type="dxa"/>
            <w:tcBorders>
              <w:top w:val="single" w:sz="4" w:space="0" w:color="auto"/>
            </w:tcBorders>
            <w:shd w:val="clear" w:color="auto" w:fill="F7CAAC"/>
          </w:tcPr>
          <w:p w14:paraId="2BD8DDB0"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39BD7750" w14:textId="77777777" w:rsidR="00C56C3A" w:rsidRDefault="00C56C3A" w:rsidP="00C07AFA"/>
        </w:tc>
      </w:tr>
      <w:tr w:rsidR="00C56C3A" w14:paraId="230ACF34" w14:textId="77777777" w:rsidTr="00C07AFA">
        <w:trPr>
          <w:trHeight w:val="1497"/>
        </w:trPr>
        <w:tc>
          <w:tcPr>
            <w:tcW w:w="9855" w:type="dxa"/>
            <w:gridSpan w:val="4"/>
            <w:tcBorders>
              <w:top w:val="nil"/>
            </w:tcBorders>
          </w:tcPr>
          <w:p w14:paraId="2290DCDA" w14:textId="77777777" w:rsidR="00C56C3A" w:rsidRPr="00BD7BB3" w:rsidRDefault="00C56C3A" w:rsidP="00C07AFA">
            <w:pPr>
              <w:pStyle w:val="bb"/>
              <w:rPr>
                <w:b/>
              </w:rPr>
            </w:pPr>
            <w:r w:rsidRPr="00BD7BB3">
              <w:rPr>
                <w:b/>
              </w:rPr>
              <w:t>Základní literatura:</w:t>
            </w:r>
          </w:p>
          <w:p w14:paraId="2A755277" w14:textId="77777777" w:rsidR="00C56C3A" w:rsidRDefault="00C56C3A" w:rsidP="00C07AFA">
            <w:pPr>
              <w:pStyle w:val="bb"/>
            </w:pPr>
            <w:r>
              <w:t xml:space="preserve">Aarts, Bas. </w:t>
            </w:r>
            <w:r w:rsidRPr="00257AA2">
              <w:rPr>
                <w:i/>
              </w:rPr>
              <w:t>Oxford Modern English Grammar</w:t>
            </w:r>
            <w:r>
              <w:rPr>
                <w:i/>
              </w:rPr>
              <w:t xml:space="preserve">. </w:t>
            </w:r>
            <w:r>
              <w:t>Oxford: Oxford University Press,</w:t>
            </w:r>
            <w:r>
              <w:rPr>
                <w:i/>
              </w:rPr>
              <w:t xml:space="preserve"> </w:t>
            </w:r>
            <w:r w:rsidRPr="00257AA2">
              <w:t>2011</w:t>
            </w:r>
            <w:r>
              <w:t>.</w:t>
            </w:r>
          </w:p>
          <w:p w14:paraId="71E96CB4" w14:textId="77777777" w:rsidR="00C56C3A" w:rsidRPr="00C30B38" w:rsidRDefault="00C56C3A" w:rsidP="00C07AFA">
            <w:pPr>
              <w:pStyle w:val="bb"/>
              <w:rPr>
                <w:lang w:val="en-US"/>
              </w:rPr>
            </w:pPr>
            <w:r w:rsidRPr="00C30B38">
              <w:rPr>
                <w:lang w:val="en-US"/>
              </w:rPr>
              <w:t>Anderwald</w:t>
            </w:r>
            <w:r>
              <w:rPr>
                <w:lang w:val="en-US"/>
              </w:rPr>
              <w:t>,</w:t>
            </w:r>
            <w:r w:rsidRPr="00C30B38">
              <w:rPr>
                <w:lang w:val="en-US"/>
              </w:rPr>
              <w:t xml:space="preserve"> Lieselotte</w:t>
            </w:r>
            <w:r>
              <w:rPr>
                <w:lang w:val="en-US"/>
              </w:rPr>
              <w:t xml:space="preserve">. </w:t>
            </w:r>
            <w:r w:rsidRPr="00C30B38">
              <w:rPr>
                <w:i/>
                <w:lang w:val="en-US"/>
              </w:rPr>
              <w:t>The Morphology of English Dialects</w:t>
            </w:r>
            <w:r>
              <w:rPr>
                <w:i/>
                <w:lang w:val="en-US"/>
              </w:rPr>
              <w:t xml:space="preserve">. </w:t>
            </w:r>
            <w:r>
              <w:rPr>
                <w:lang w:val="en-US"/>
              </w:rPr>
              <w:t xml:space="preserve">Cambridge: </w:t>
            </w:r>
            <w:r w:rsidRPr="00C30B38">
              <w:rPr>
                <w:lang w:val="en-US"/>
              </w:rPr>
              <w:t>Cambridge University Press</w:t>
            </w:r>
            <w:r>
              <w:rPr>
                <w:lang w:val="en-US"/>
              </w:rPr>
              <w:t xml:space="preserve">, </w:t>
            </w:r>
            <w:r w:rsidRPr="00C30B38">
              <w:rPr>
                <w:lang w:val="en-US"/>
              </w:rPr>
              <w:t>2009</w:t>
            </w:r>
            <w:r>
              <w:rPr>
                <w:lang w:val="en-US"/>
              </w:rPr>
              <w:t>.</w:t>
            </w:r>
          </w:p>
          <w:p w14:paraId="22FC2E8D" w14:textId="77777777" w:rsidR="00C56C3A" w:rsidRDefault="00C56C3A" w:rsidP="00C07AFA">
            <w:pPr>
              <w:pStyle w:val="bb"/>
            </w:pPr>
            <w:r>
              <w:t xml:space="preserve">Leech, Geoffrey. </w:t>
            </w:r>
            <w:r>
              <w:rPr>
                <w:i/>
              </w:rPr>
              <w:t xml:space="preserve">Meaning and the English Verb. </w:t>
            </w:r>
            <w:r>
              <w:t>New York: Routledge, 2014.</w:t>
            </w:r>
          </w:p>
          <w:p w14:paraId="3F92A61F" w14:textId="77777777" w:rsidR="00C56C3A" w:rsidRPr="00EB1BBF" w:rsidRDefault="00C56C3A" w:rsidP="00C07AFA">
            <w:pPr>
              <w:pStyle w:val="bb"/>
            </w:pPr>
            <w:r>
              <w:t xml:space="preserve">Lobeck, Anne – Denham, Kristin. </w:t>
            </w:r>
            <w:r>
              <w:rPr>
                <w:i/>
              </w:rPr>
              <w:t xml:space="preserve">Navigating English Grammar. </w:t>
            </w:r>
            <w:r>
              <w:t>Malden: Wiley Blackwell, 2014.</w:t>
            </w:r>
          </w:p>
          <w:p w14:paraId="77FBD75D" w14:textId="77777777" w:rsidR="00C56C3A" w:rsidRDefault="00C56C3A" w:rsidP="00C07AFA">
            <w:pPr>
              <w:pStyle w:val="bb"/>
            </w:pPr>
            <w:r>
              <w:t xml:space="preserve">Millward, C. M. – Hayes, Mary. </w:t>
            </w:r>
            <w:r w:rsidRPr="00640104">
              <w:rPr>
                <w:i/>
              </w:rPr>
              <w:t>A Biography of the English Language</w:t>
            </w:r>
            <w:r>
              <w:rPr>
                <w:i/>
              </w:rPr>
              <w:t xml:space="preserve">. </w:t>
            </w:r>
            <w:r>
              <w:t xml:space="preserve">Boston: </w:t>
            </w:r>
            <w:r w:rsidRPr="00640104">
              <w:t>Cengage Learning</w:t>
            </w:r>
            <w:r>
              <w:t>, 2011.</w:t>
            </w:r>
          </w:p>
          <w:p w14:paraId="1381FE67" w14:textId="77777777" w:rsidR="00C56C3A" w:rsidRDefault="00C56C3A" w:rsidP="00C07AFA">
            <w:pPr>
              <w:pStyle w:val="bb"/>
            </w:pPr>
          </w:p>
          <w:p w14:paraId="7D097361" w14:textId="77777777" w:rsidR="00C56C3A" w:rsidRPr="00BD7BB3" w:rsidRDefault="00C56C3A" w:rsidP="00C07AFA">
            <w:pPr>
              <w:pStyle w:val="bb"/>
              <w:rPr>
                <w:b/>
              </w:rPr>
            </w:pPr>
            <w:r w:rsidRPr="00BD7BB3">
              <w:rPr>
                <w:b/>
              </w:rPr>
              <w:t>Doporučená literatura:</w:t>
            </w:r>
          </w:p>
          <w:p w14:paraId="6E9C58C1" w14:textId="77777777" w:rsidR="00C56C3A" w:rsidRDefault="00C56C3A" w:rsidP="00C07AFA">
            <w:pPr>
              <w:pStyle w:val="bb"/>
              <w:rPr>
                <w:lang w:val="en-US"/>
              </w:rPr>
            </w:pPr>
            <w:r w:rsidRPr="00792D11">
              <w:rPr>
                <w:lang w:val="en-US"/>
              </w:rPr>
              <w:t>Brinton</w:t>
            </w:r>
            <w:r>
              <w:rPr>
                <w:lang w:val="en-US"/>
              </w:rPr>
              <w:t>,</w:t>
            </w:r>
            <w:r w:rsidRPr="00792D11">
              <w:rPr>
                <w:lang w:val="en-US"/>
              </w:rPr>
              <w:t xml:space="preserve"> Laurel J.</w:t>
            </w:r>
            <w:r>
              <w:rPr>
                <w:lang w:val="en-US"/>
              </w:rPr>
              <w:t xml:space="preserve"> </w:t>
            </w:r>
            <w:r>
              <w:t xml:space="preserve">– </w:t>
            </w:r>
            <w:r w:rsidRPr="00792D11">
              <w:rPr>
                <w:lang w:val="en-US"/>
              </w:rPr>
              <w:t>Bergs</w:t>
            </w:r>
            <w:r>
              <w:rPr>
                <w:lang w:val="en-US"/>
              </w:rPr>
              <w:t>,</w:t>
            </w:r>
            <w:r w:rsidRPr="00792D11">
              <w:rPr>
                <w:lang w:val="en-US"/>
              </w:rPr>
              <w:t xml:space="preserve"> </w:t>
            </w:r>
            <w:r>
              <w:rPr>
                <w:lang w:val="en-US"/>
              </w:rPr>
              <w:t xml:space="preserve">Alexander. </w:t>
            </w:r>
            <w:r w:rsidRPr="00792D11">
              <w:rPr>
                <w:i/>
                <w:lang w:val="en-US"/>
              </w:rPr>
              <w:t>Old English</w:t>
            </w:r>
            <w:r>
              <w:rPr>
                <w:i/>
                <w:lang w:val="en-US"/>
              </w:rPr>
              <w:t xml:space="preserve">. </w:t>
            </w:r>
            <w:r>
              <w:rPr>
                <w:lang w:val="en-US"/>
              </w:rPr>
              <w:t>Berlin: d</w:t>
            </w:r>
            <w:r w:rsidRPr="00792D11">
              <w:rPr>
                <w:lang w:val="en-US"/>
              </w:rPr>
              <w:t>e Gruyter Mouton</w:t>
            </w:r>
            <w:r>
              <w:rPr>
                <w:lang w:val="en-US"/>
              </w:rPr>
              <w:t>, 2017.</w:t>
            </w:r>
          </w:p>
          <w:p w14:paraId="7F05E284" w14:textId="77777777" w:rsidR="00C56C3A" w:rsidRDefault="00C56C3A" w:rsidP="00C07AFA">
            <w:pPr>
              <w:pStyle w:val="bb"/>
              <w:rPr>
                <w:lang w:val="en-US"/>
              </w:rPr>
            </w:pPr>
            <w:r w:rsidRPr="00792D11">
              <w:rPr>
                <w:lang w:val="en-US"/>
              </w:rPr>
              <w:t>Brinton</w:t>
            </w:r>
            <w:r>
              <w:rPr>
                <w:lang w:val="en-US"/>
              </w:rPr>
              <w:t>,</w:t>
            </w:r>
            <w:r w:rsidRPr="00792D11">
              <w:rPr>
                <w:lang w:val="en-US"/>
              </w:rPr>
              <w:t xml:space="preserve"> Laurel J.</w:t>
            </w:r>
            <w:r>
              <w:rPr>
                <w:lang w:val="en-US"/>
              </w:rPr>
              <w:t xml:space="preserve"> </w:t>
            </w:r>
            <w:r>
              <w:t xml:space="preserve">– </w:t>
            </w:r>
            <w:r w:rsidRPr="00792D11">
              <w:rPr>
                <w:lang w:val="en-US"/>
              </w:rPr>
              <w:t>Bergs</w:t>
            </w:r>
            <w:r>
              <w:rPr>
                <w:lang w:val="en-US"/>
              </w:rPr>
              <w:t>,</w:t>
            </w:r>
            <w:r w:rsidRPr="00792D11">
              <w:rPr>
                <w:lang w:val="en-US"/>
              </w:rPr>
              <w:t xml:space="preserve"> </w:t>
            </w:r>
            <w:r>
              <w:rPr>
                <w:lang w:val="en-US"/>
              </w:rPr>
              <w:t xml:space="preserve">Alexander. </w:t>
            </w:r>
            <w:r w:rsidRPr="00792D11">
              <w:rPr>
                <w:i/>
                <w:lang w:val="en-US"/>
              </w:rPr>
              <w:t>Middle English</w:t>
            </w:r>
            <w:r>
              <w:rPr>
                <w:i/>
                <w:lang w:val="en-US"/>
              </w:rPr>
              <w:t xml:space="preserve">. </w:t>
            </w:r>
            <w:r>
              <w:rPr>
                <w:lang w:val="en-US"/>
              </w:rPr>
              <w:t>Berlin: d</w:t>
            </w:r>
            <w:r w:rsidRPr="00792D11">
              <w:rPr>
                <w:lang w:val="en-US"/>
              </w:rPr>
              <w:t>e Gruyter Mouton</w:t>
            </w:r>
            <w:r>
              <w:rPr>
                <w:lang w:val="en-US"/>
              </w:rPr>
              <w:t>, 2017.</w:t>
            </w:r>
          </w:p>
          <w:p w14:paraId="1FCFCC47" w14:textId="77777777" w:rsidR="00C56C3A" w:rsidRDefault="00C56C3A" w:rsidP="00C07AFA">
            <w:pPr>
              <w:pStyle w:val="bb"/>
              <w:rPr>
                <w:lang w:val="en-US"/>
              </w:rPr>
            </w:pPr>
            <w:r w:rsidRPr="00792D11">
              <w:rPr>
                <w:lang w:val="en-US"/>
              </w:rPr>
              <w:t>Brinton</w:t>
            </w:r>
            <w:r>
              <w:rPr>
                <w:lang w:val="en-US"/>
              </w:rPr>
              <w:t>,</w:t>
            </w:r>
            <w:r w:rsidRPr="00792D11">
              <w:rPr>
                <w:lang w:val="en-US"/>
              </w:rPr>
              <w:t xml:space="preserve"> Laurel J.</w:t>
            </w:r>
            <w:r>
              <w:rPr>
                <w:lang w:val="en-US"/>
              </w:rPr>
              <w:t xml:space="preserve"> </w:t>
            </w:r>
            <w:r>
              <w:t xml:space="preserve">– </w:t>
            </w:r>
            <w:r w:rsidRPr="00792D11">
              <w:rPr>
                <w:lang w:val="en-US"/>
              </w:rPr>
              <w:t>Bergs</w:t>
            </w:r>
            <w:r>
              <w:rPr>
                <w:lang w:val="en-US"/>
              </w:rPr>
              <w:t>,</w:t>
            </w:r>
            <w:r w:rsidRPr="00792D11">
              <w:rPr>
                <w:lang w:val="en-US"/>
              </w:rPr>
              <w:t xml:space="preserve"> </w:t>
            </w:r>
            <w:r>
              <w:rPr>
                <w:lang w:val="en-US"/>
              </w:rPr>
              <w:t>Alexander.</w:t>
            </w:r>
            <w:r w:rsidRPr="00792D11">
              <w:t xml:space="preserve"> </w:t>
            </w:r>
            <w:r w:rsidRPr="00792D11">
              <w:rPr>
                <w:i/>
                <w:lang w:val="en-US"/>
              </w:rPr>
              <w:t>Early Modern English</w:t>
            </w:r>
            <w:r>
              <w:rPr>
                <w:i/>
                <w:lang w:val="en-US"/>
              </w:rPr>
              <w:t xml:space="preserve">. </w:t>
            </w:r>
            <w:r>
              <w:rPr>
                <w:lang w:val="en-US"/>
              </w:rPr>
              <w:t>Berlin: d</w:t>
            </w:r>
            <w:r w:rsidRPr="00792D11">
              <w:rPr>
                <w:lang w:val="en-US"/>
              </w:rPr>
              <w:t>e Gruyter Mouton</w:t>
            </w:r>
            <w:r>
              <w:rPr>
                <w:lang w:val="en-US"/>
              </w:rPr>
              <w:t>, 2017.</w:t>
            </w:r>
          </w:p>
          <w:p w14:paraId="01DC900C" w14:textId="77777777" w:rsidR="00C56C3A" w:rsidRPr="002A5F4F" w:rsidRDefault="00C56C3A" w:rsidP="00C07AFA">
            <w:pPr>
              <w:pStyle w:val="bb"/>
            </w:pPr>
            <w:r>
              <w:t xml:space="preserve">Emonds, Joseph. </w:t>
            </w:r>
            <w:r w:rsidRPr="002A5F4F">
              <w:rPr>
                <w:i/>
              </w:rPr>
              <w:t>The Syntax and Morphology of English Verbs</w:t>
            </w:r>
            <w:r>
              <w:rPr>
                <w:i/>
              </w:rPr>
              <w:t xml:space="preserve">. </w:t>
            </w:r>
            <w:r>
              <w:t xml:space="preserve">Berlin: </w:t>
            </w:r>
            <w:r w:rsidRPr="002A5F4F">
              <w:t>De Gruyter Mouton</w:t>
            </w:r>
            <w:r>
              <w:t>, 2022.</w:t>
            </w:r>
          </w:p>
          <w:p w14:paraId="058EBE15" w14:textId="77777777" w:rsidR="00C56C3A" w:rsidRDefault="00C56C3A" w:rsidP="00C07AFA">
            <w:pPr>
              <w:pStyle w:val="bb"/>
            </w:pPr>
            <w:r>
              <w:t xml:space="preserve">Hopper, Paul – Traugott, Elisabeth Closs. </w:t>
            </w:r>
            <w:r w:rsidRPr="00722FE6">
              <w:rPr>
                <w:i/>
              </w:rPr>
              <w:t>Grammaticalization</w:t>
            </w:r>
            <w:r>
              <w:t>. Cambridge: Cambridge University Press. 2003.</w:t>
            </w:r>
          </w:p>
          <w:p w14:paraId="501ED511" w14:textId="77777777" w:rsidR="00C56C3A" w:rsidRDefault="00C56C3A" w:rsidP="00C07AFA">
            <w:pPr>
              <w:pStyle w:val="bb"/>
            </w:pPr>
            <w:r>
              <w:t xml:space="preserve">Lightfoot, David. </w:t>
            </w:r>
            <w:r w:rsidRPr="00722FE6">
              <w:rPr>
                <w:i/>
              </w:rPr>
              <w:t>Principles of Diachronic Syntax</w:t>
            </w:r>
            <w:r>
              <w:t>. Cambridge: Cambridge University Press,</w:t>
            </w:r>
            <w:r w:rsidRPr="00722FE6">
              <w:t xml:space="preserve"> </w:t>
            </w:r>
            <w:r>
              <w:t>1979.</w:t>
            </w:r>
          </w:p>
          <w:p w14:paraId="49E0C8CE" w14:textId="77777777" w:rsidR="00C56C3A" w:rsidRDefault="00C56C3A" w:rsidP="00C07AFA">
            <w:pPr>
              <w:pStyle w:val="bb"/>
            </w:pPr>
            <w:r>
              <w:t xml:space="preserve">Warner, Anthony. </w:t>
            </w:r>
            <w:r w:rsidRPr="00722FE6">
              <w:rPr>
                <w:i/>
              </w:rPr>
              <w:t>English Auxiliaries. Structure and History</w:t>
            </w:r>
            <w:r>
              <w:t>. Cambridge: Cambridge University, 1993.</w:t>
            </w:r>
          </w:p>
          <w:p w14:paraId="4F845702" w14:textId="77777777" w:rsidR="00C56C3A" w:rsidRPr="00BD7BB3" w:rsidRDefault="00C56C3A" w:rsidP="00C07AFA">
            <w:pPr>
              <w:pStyle w:val="bb"/>
            </w:pPr>
          </w:p>
        </w:tc>
      </w:tr>
      <w:tr w:rsidR="00C56C3A" w14:paraId="706CDCD2"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0BBD1CF" w14:textId="77777777" w:rsidR="00C56C3A" w:rsidRDefault="00C56C3A" w:rsidP="00C07AFA">
            <w:pPr>
              <w:jc w:val="center"/>
              <w:rPr>
                <w:b/>
              </w:rPr>
            </w:pPr>
            <w:r>
              <w:rPr>
                <w:b/>
              </w:rPr>
              <w:t>Informace ke kombinované nebo distanční formě</w:t>
            </w:r>
          </w:p>
        </w:tc>
      </w:tr>
      <w:tr w:rsidR="00C56C3A" w14:paraId="63CE159C" w14:textId="77777777" w:rsidTr="00C07AFA">
        <w:tc>
          <w:tcPr>
            <w:tcW w:w="4787" w:type="dxa"/>
            <w:gridSpan w:val="2"/>
            <w:tcBorders>
              <w:top w:val="single" w:sz="2" w:space="0" w:color="auto"/>
            </w:tcBorders>
            <w:shd w:val="clear" w:color="auto" w:fill="F7CAAC"/>
          </w:tcPr>
          <w:p w14:paraId="1B60506A" w14:textId="77777777" w:rsidR="00C56C3A" w:rsidRDefault="00C56C3A" w:rsidP="00C07AFA">
            <w:r>
              <w:rPr>
                <w:b/>
              </w:rPr>
              <w:t>Rozsah konzultací (soustředění)</w:t>
            </w:r>
          </w:p>
        </w:tc>
        <w:tc>
          <w:tcPr>
            <w:tcW w:w="889" w:type="dxa"/>
            <w:tcBorders>
              <w:top w:val="single" w:sz="2" w:space="0" w:color="auto"/>
            </w:tcBorders>
          </w:tcPr>
          <w:p w14:paraId="58F9AA2E" w14:textId="77777777" w:rsidR="00C56C3A" w:rsidRDefault="00C56C3A" w:rsidP="00C07AFA"/>
        </w:tc>
        <w:tc>
          <w:tcPr>
            <w:tcW w:w="4179" w:type="dxa"/>
            <w:tcBorders>
              <w:top w:val="single" w:sz="2" w:space="0" w:color="auto"/>
            </w:tcBorders>
            <w:shd w:val="clear" w:color="auto" w:fill="F7CAAC"/>
          </w:tcPr>
          <w:p w14:paraId="7D027EF9" w14:textId="77777777" w:rsidR="00C56C3A" w:rsidRDefault="00C56C3A" w:rsidP="00C07AFA">
            <w:pPr>
              <w:rPr>
                <w:b/>
              </w:rPr>
            </w:pPr>
            <w:r>
              <w:rPr>
                <w:b/>
              </w:rPr>
              <w:t xml:space="preserve">hodin </w:t>
            </w:r>
          </w:p>
        </w:tc>
      </w:tr>
      <w:tr w:rsidR="00C56C3A" w14:paraId="069F31F8" w14:textId="77777777" w:rsidTr="00C07AFA">
        <w:tc>
          <w:tcPr>
            <w:tcW w:w="9855" w:type="dxa"/>
            <w:gridSpan w:val="4"/>
            <w:shd w:val="clear" w:color="auto" w:fill="F7CAAC"/>
          </w:tcPr>
          <w:p w14:paraId="741FE4F3" w14:textId="77777777" w:rsidR="00C56C3A" w:rsidRDefault="00C56C3A" w:rsidP="00C07AFA">
            <w:pPr>
              <w:rPr>
                <w:b/>
              </w:rPr>
            </w:pPr>
            <w:r>
              <w:rPr>
                <w:b/>
              </w:rPr>
              <w:t>Informace o způsobu kontaktu s vyučujícím</w:t>
            </w:r>
          </w:p>
        </w:tc>
      </w:tr>
      <w:tr w:rsidR="00C56C3A" w14:paraId="2ED356B5" w14:textId="77777777" w:rsidTr="00C07AFA">
        <w:trPr>
          <w:trHeight w:val="20"/>
        </w:trPr>
        <w:tc>
          <w:tcPr>
            <w:tcW w:w="9855" w:type="dxa"/>
            <w:gridSpan w:val="4"/>
          </w:tcPr>
          <w:p w14:paraId="244CBBF4" w14:textId="77777777" w:rsidR="00C56C3A" w:rsidRDefault="00C56C3A" w:rsidP="00C07AFA"/>
        </w:tc>
      </w:tr>
    </w:tbl>
    <w:p w14:paraId="7CB23A23" w14:textId="77777777" w:rsidR="00C56C3A" w:rsidRDefault="00C56C3A" w:rsidP="00C56C3A"/>
    <w:p w14:paraId="5C6D4F7E" w14:textId="77777777" w:rsidR="00C56C3A" w:rsidRDefault="00C56C3A" w:rsidP="00C56C3A"/>
    <w:p w14:paraId="688F7B7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E11EF8B" w14:textId="77777777" w:rsidTr="00C07AFA">
        <w:tc>
          <w:tcPr>
            <w:tcW w:w="9855" w:type="dxa"/>
            <w:gridSpan w:val="7"/>
            <w:tcBorders>
              <w:bottom w:val="double" w:sz="4" w:space="0" w:color="auto"/>
            </w:tcBorders>
            <w:shd w:val="clear" w:color="auto" w:fill="BDD6EE"/>
          </w:tcPr>
          <w:p w14:paraId="028E7457" w14:textId="77777777" w:rsidR="00C56C3A" w:rsidRDefault="00C56C3A" w:rsidP="00C07AFA">
            <w:pPr>
              <w:rPr>
                <w:b/>
                <w:sz w:val="28"/>
              </w:rPr>
            </w:pPr>
            <w:r>
              <w:br w:type="page"/>
            </w:r>
            <w:r>
              <w:rPr>
                <w:b/>
                <w:sz w:val="28"/>
              </w:rPr>
              <w:t>B-III – Charakteristika studijního předmětu</w:t>
            </w:r>
          </w:p>
        </w:tc>
      </w:tr>
      <w:tr w:rsidR="00C56C3A" w14:paraId="34A8F872" w14:textId="77777777" w:rsidTr="00C07AFA">
        <w:tc>
          <w:tcPr>
            <w:tcW w:w="3086" w:type="dxa"/>
            <w:tcBorders>
              <w:top w:val="double" w:sz="4" w:space="0" w:color="auto"/>
            </w:tcBorders>
            <w:shd w:val="clear" w:color="auto" w:fill="F7CAAC"/>
          </w:tcPr>
          <w:p w14:paraId="011F7B59"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2FCBB344" w14:textId="77777777" w:rsidR="00C56C3A" w:rsidRDefault="00C56C3A" w:rsidP="00C07AFA">
            <w:r w:rsidRPr="00933A9D">
              <w:t>Ideologie a propaganda v textech</w:t>
            </w:r>
          </w:p>
        </w:tc>
      </w:tr>
      <w:tr w:rsidR="00C56C3A" w14:paraId="02B9BE3C" w14:textId="77777777" w:rsidTr="00C07AFA">
        <w:tc>
          <w:tcPr>
            <w:tcW w:w="3086" w:type="dxa"/>
            <w:shd w:val="clear" w:color="auto" w:fill="F7CAAC"/>
          </w:tcPr>
          <w:p w14:paraId="514FE9FE" w14:textId="77777777" w:rsidR="00C56C3A" w:rsidRDefault="00C56C3A" w:rsidP="00C07AFA">
            <w:pPr>
              <w:rPr>
                <w:b/>
              </w:rPr>
            </w:pPr>
            <w:r>
              <w:rPr>
                <w:b/>
              </w:rPr>
              <w:t>Typ předmětu</w:t>
            </w:r>
          </w:p>
        </w:tc>
        <w:tc>
          <w:tcPr>
            <w:tcW w:w="3406" w:type="dxa"/>
            <w:gridSpan w:val="3"/>
          </w:tcPr>
          <w:p w14:paraId="01D09CCA" w14:textId="77A773FB" w:rsidR="00C56C3A" w:rsidRDefault="00620367" w:rsidP="00C07AFA">
            <w:r>
              <w:t>pv</w:t>
            </w:r>
          </w:p>
        </w:tc>
        <w:tc>
          <w:tcPr>
            <w:tcW w:w="2695" w:type="dxa"/>
            <w:gridSpan w:val="2"/>
            <w:shd w:val="clear" w:color="auto" w:fill="F7CAAC"/>
          </w:tcPr>
          <w:p w14:paraId="3B1BB591" w14:textId="77777777" w:rsidR="00C56C3A" w:rsidRDefault="00C56C3A" w:rsidP="00C07AFA">
            <w:r>
              <w:rPr>
                <w:b/>
              </w:rPr>
              <w:t>doporučený ročník / semestr</w:t>
            </w:r>
          </w:p>
        </w:tc>
        <w:tc>
          <w:tcPr>
            <w:tcW w:w="668" w:type="dxa"/>
          </w:tcPr>
          <w:p w14:paraId="311160C2" w14:textId="77777777" w:rsidR="00C56C3A" w:rsidRDefault="00C56C3A" w:rsidP="00C07AFA">
            <w:r>
              <w:t>1/L, 2/Z</w:t>
            </w:r>
          </w:p>
        </w:tc>
      </w:tr>
      <w:tr w:rsidR="00C56C3A" w14:paraId="5E1A37C9" w14:textId="77777777" w:rsidTr="00C07AFA">
        <w:tc>
          <w:tcPr>
            <w:tcW w:w="3086" w:type="dxa"/>
            <w:shd w:val="clear" w:color="auto" w:fill="F7CAAC"/>
          </w:tcPr>
          <w:p w14:paraId="2AC3A96A" w14:textId="77777777" w:rsidR="00C56C3A" w:rsidRDefault="00C56C3A" w:rsidP="00C07AFA">
            <w:pPr>
              <w:rPr>
                <w:b/>
              </w:rPr>
            </w:pPr>
            <w:r>
              <w:rPr>
                <w:b/>
              </w:rPr>
              <w:t>Rozsah studijního předmětu</w:t>
            </w:r>
          </w:p>
        </w:tc>
        <w:tc>
          <w:tcPr>
            <w:tcW w:w="1701" w:type="dxa"/>
          </w:tcPr>
          <w:p w14:paraId="2F470208" w14:textId="77777777" w:rsidR="00C56C3A" w:rsidRDefault="00C56C3A" w:rsidP="00C07AFA">
            <w:r>
              <w:t>0p + 28s</w:t>
            </w:r>
          </w:p>
        </w:tc>
        <w:tc>
          <w:tcPr>
            <w:tcW w:w="889" w:type="dxa"/>
            <w:shd w:val="clear" w:color="auto" w:fill="F7CAAC"/>
          </w:tcPr>
          <w:p w14:paraId="5225B210" w14:textId="77777777" w:rsidR="00C56C3A" w:rsidRDefault="00C56C3A" w:rsidP="00C07AFA">
            <w:pPr>
              <w:rPr>
                <w:b/>
              </w:rPr>
            </w:pPr>
            <w:r>
              <w:rPr>
                <w:b/>
              </w:rPr>
              <w:t xml:space="preserve">hod. </w:t>
            </w:r>
          </w:p>
        </w:tc>
        <w:tc>
          <w:tcPr>
            <w:tcW w:w="816" w:type="dxa"/>
          </w:tcPr>
          <w:p w14:paraId="0B2D02C2" w14:textId="77777777" w:rsidR="00C56C3A" w:rsidRDefault="00C56C3A" w:rsidP="00C07AFA">
            <w:r>
              <w:t>28</w:t>
            </w:r>
          </w:p>
        </w:tc>
        <w:tc>
          <w:tcPr>
            <w:tcW w:w="2156" w:type="dxa"/>
            <w:shd w:val="clear" w:color="auto" w:fill="F7CAAC"/>
          </w:tcPr>
          <w:p w14:paraId="58CF7204" w14:textId="77777777" w:rsidR="00C56C3A" w:rsidRDefault="00C56C3A" w:rsidP="00C07AFA">
            <w:pPr>
              <w:rPr>
                <w:b/>
              </w:rPr>
            </w:pPr>
            <w:r>
              <w:rPr>
                <w:b/>
              </w:rPr>
              <w:t>kreditů</w:t>
            </w:r>
          </w:p>
        </w:tc>
        <w:tc>
          <w:tcPr>
            <w:tcW w:w="1207" w:type="dxa"/>
            <w:gridSpan w:val="2"/>
          </w:tcPr>
          <w:p w14:paraId="2955DD5E" w14:textId="77777777" w:rsidR="00C56C3A" w:rsidRDefault="00C56C3A" w:rsidP="00C07AFA">
            <w:r>
              <w:t>4</w:t>
            </w:r>
          </w:p>
        </w:tc>
      </w:tr>
      <w:tr w:rsidR="00C56C3A" w14:paraId="48F7FD4C" w14:textId="77777777" w:rsidTr="00C07AFA">
        <w:tc>
          <w:tcPr>
            <w:tcW w:w="3086" w:type="dxa"/>
            <w:shd w:val="clear" w:color="auto" w:fill="F7CAAC"/>
          </w:tcPr>
          <w:p w14:paraId="2EDB15A7" w14:textId="77777777" w:rsidR="00C56C3A" w:rsidRDefault="00C56C3A" w:rsidP="00C07AFA">
            <w:pPr>
              <w:rPr>
                <w:b/>
                <w:sz w:val="22"/>
              </w:rPr>
            </w:pPr>
            <w:r>
              <w:rPr>
                <w:b/>
              </w:rPr>
              <w:t>Prerekvizity, korekvizity, ekvivalence</w:t>
            </w:r>
          </w:p>
        </w:tc>
        <w:tc>
          <w:tcPr>
            <w:tcW w:w="6769" w:type="dxa"/>
            <w:gridSpan w:val="6"/>
          </w:tcPr>
          <w:p w14:paraId="25DA7645" w14:textId="77777777" w:rsidR="00C56C3A" w:rsidRDefault="00C56C3A" w:rsidP="00C07AFA"/>
        </w:tc>
      </w:tr>
      <w:tr w:rsidR="00C56C3A" w14:paraId="06518A8F" w14:textId="77777777" w:rsidTr="00C07AFA">
        <w:tc>
          <w:tcPr>
            <w:tcW w:w="3086" w:type="dxa"/>
            <w:shd w:val="clear" w:color="auto" w:fill="F7CAAC"/>
          </w:tcPr>
          <w:p w14:paraId="6CBD2A58" w14:textId="77777777" w:rsidR="00C56C3A" w:rsidRDefault="00C56C3A" w:rsidP="00C07AFA">
            <w:pPr>
              <w:rPr>
                <w:b/>
              </w:rPr>
            </w:pPr>
            <w:r>
              <w:rPr>
                <w:b/>
              </w:rPr>
              <w:t>Způsob ověření studijních výsledků</w:t>
            </w:r>
          </w:p>
        </w:tc>
        <w:tc>
          <w:tcPr>
            <w:tcW w:w="3406" w:type="dxa"/>
            <w:gridSpan w:val="3"/>
          </w:tcPr>
          <w:p w14:paraId="300E54BA" w14:textId="77777777" w:rsidR="00C56C3A" w:rsidRDefault="00C56C3A" w:rsidP="00C07AFA">
            <w:r>
              <w:t>Klz</w:t>
            </w:r>
          </w:p>
        </w:tc>
        <w:tc>
          <w:tcPr>
            <w:tcW w:w="2156" w:type="dxa"/>
            <w:shd w:val="clear" w:color="auto" w:fill="F7CAAC"/>
          </w:tcPr>
          <w:p w14:paraId="30D526A2" w14:textId="77777777" w:rsidR="00C56C3A" w:rsidRDefault="00C56C3A" w:rsidP="00C07AFA">
            <w:pPr>
              <w:rPr>
                <w:b/>
              </w:rPr>
            </w:pPr>
            <w:r>
              <w:rPr>
                <w:b/>
              </w:rPr>
              <w:t>Forma výuky</w:t>
            </w:r>
          </w:p>
        </w:tc>
        <w:tc>
          <w:tcPr>
            <w:tcW w:w="1207" w:type="dxa"/>
            <w:gridSpan w:val="2"/>
          </w:tcPr>
          <w:p w14:paraId="7C37DE21" w14:textId="77777777" w:rsidR="00C56C3A" w:rsidRDefault="00C56C3A" w:rsidP="00C07AFA">
            <w:r>
              <w:t>seminář</w:t>
            </w:r>
          </w:p>
        </w:tc>
      </w:tr>
      <w:tr w:rsidR="00C56C3A" w14:paraId="19C5DA0C" w14:textId="77777777" w:rsidTr="00C07AFA">
        <w:tc>
          <w:tcPr>
            <w:tcW w:w="3086" w:type="dxa"/>
            <w:shd w:val="clear" w:color="auto" w:fill="F7CAAC"/>
          </w:tcPr>
          <w:p w14:paraId="013D3917"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4C3D01E" w14:textId="77777777" w:rsidR="00C56C3A" w:rsidRDefault="00C56C3A" w:rsidP="00C07AFA">
            <w:pPr>
              <w:rPr>
                <w:b/>
              </w:rPr>
            </w:pPr>
            <w:r w:rsidRPr="00B46148">
              <w:rPr>
                <w:b/>
              </w:rPr>
              <w:t>Požadavky k zápočtu:</w:t>
            </w:r>
          </w:p>
          <w:p w14:paraId="0713E18D" w14:textId="77777777" w:rsidR="00C56C3A" w:rsidRDefault="00C56C3A" w:rsidP="00C07AFA">
            <w:r>
              <w:t>Aktivní účast na seminářích (80 %)</w:t>
            </w:r>
          </w:p>
          <w:p w14:paraId="20C08440" w14:textId="77777777" w:rsidR="00C56C3A" w:rsidRDefault="00C56C3A" w:rsidP="00C07AFA">
            <w:r>
              <w:t>Důkladná znalost děl na seznamu četby</w:t>
            </w:r>
          </w:p>
          <w:p w14:paraId="149E58EB" w14:textId="77777777" w:rsidR="00C56C3A" w:rsidRPr="00713439" w:rsidRDefault="00C56C3A" w:rsidP="00C07AFA">
            <w:r>
              <w:t>Vypracování vlastního textu a jeho analýzy</w:t>
            </w:r>
          </w:p>
        </w:tc>
      </w:tr>
      <w:tr w:rsidR="00C56C3A" w14:paraId="0A43441A" w14:textId="77777777" w:rsidTr="00C07AFA">
        <w:trPr>
          <w:trHeight w:val="20"/>
        </w:trPr>
        <w:tc>
          <w:tcPr>
            <w:tcW w:w="9855" w:type="dxa"/>
            <w:gridSpan w:val="7"/>
            <w:tcBorders>
              <w:top w:val="nil"/>
            </w:tcBorders>
          </w:tcPr>
          <w:p w14:paraId="564AAFB3" w14:textId="77777777" w:rsidR="00C56C3A" w:rsidRDefault="00C56C3A" w:rsidP="00C07AFA"/>
        </w:tc>
      </w:tr>
      <w:tr w:rsidR="00C56C3A" w14:paraId="62916972" w14:textId="77777777" w:rsidTr="00C07AFA">
        <w:trPr>
          <w:trHeight w:val="197"/>
        </w:trPr>
        <w:tc>
          <w:tcPr>
            <w:tcW w:w="3086" w:type="dxa"/>
            <w:tcBorders>
              <w:top w:val="nil"/>
            </w:tcBorders>
            <w:shd w:val="clear" w:color="auto" w:fill="F7CAAC"/>
          </w:tcPr>
          <w:p w14:paraId="519861FA" w14:textId="77777777" w:rsidR="00C56C3A" w:rsidRDefault="00C56C3A" w:rsidP="00C07AFA">
            <w:pPr>
              <w:rPr>
                <w:b/>
              </w:rPr>
            </w:pPr>
            <w:r>
              <w:rPr>
                <w:b/>
              </w:rPr>
              <w:t>Garant předmětu</w:t>
            </w:r>
          </w:p>
        </w:tc>
        <w:tc>
          <w:tcPr>
            <w:tcW w:w="6769" w:type="dxa"/>
            <w:gridSpan w:val="6"/>
            <w:tcBorders>
              <w:top w:val="nil"/>
            </w:tcBorders>
          </w:tcPr>
          <w:p w14:paraId="5DF38710" w14:textId="77777777" w:rsidR="00C56C3A" w:rsidRDefault="00C56C3A" w:rsidP="00C07AFA">
            <w:r>
              <w:t>Mgr. Svitlana Shurma, Ph.D.</w:t>
            </w:r>
          </w:p>
        </w:tc>
      </w:tr>
      <w:tr w:rsidR="00C56C3A" w14:paraId="6C7FEC32" w14:textId="77777777" w:rsidTr="00C07AFA">
        <w:trPr>
          <w:trHeight w:val="243"/>
        </w:trPr>
        <w:tc>
          <w:tcPr>
            <w:tcW w:w="3086" w:type="dxa"/>
            <w:tcBorders>
              <w:top w:val="nil"/>
            </w:tcBorders>
            <w:shd w:val="clear" w:color="auto" w:fill="F7CAAC"/>
          </w:tcPr>
          <w:p w14:paraId="7F87252F" w14:textId="77777777" w:rsidR="00C56C3A" w:rsidRDefault="00C56C3A" w:rsidP="00C07AFA">
            <w:pPr>
              <w:rPr>
                <w:b/>
              </w:rPr>
            </w:pPr>
            <w:r>
              <w:rPr>
                <w:b/>
              </w:rPr>
              <w:t>Zapojení garanta do výuky předmětu</w:t>
            </w:r>
          </w:p>
        </w:tc>
        <w:tc>
          <w:tcPr>
            <w:tcW w:w="6769" w:type="dxa"/>
            <w:gridSpan w:val="6"/>
            <w:tcBorders>
              <w:top w:val="nil"/>
            </w:tcBorders>
          </w:tcPr>
          <w:p w14:paraId="7EAA760E" w14:textId="77777777" w:rsidR="00C56C3A" w:rsidRDefault="00C56C3A" w:rsidP="00C07AFA">
            <w:r>
              <w:t>100 %</w:t>
            </w:r>
          </w:p>
        </w:tc>
      </w:tr>
      <w:tr w:rsidR="00C56C3A" w14:paraId="3E07CBCD" w14:textId="77777777" w:rsidTr="00C07AFA">
        <w:tc>
          <w:tcPr>
            <w:tcW w:w="3086" w:type="dxa"/>
            <w:shd w:val="clear" w:color="auto" w:fill="F7CAAC"/>
          </w:tcPr>
          <w:p w14:paraId="029536C6" w14:textId="77777777" w:rsidR="00C56C3A" w:rsidRDefault="00C56C3A" w:rsidP="00C07AFA">
            <w:pPr>
              <w:rPr>
                <w:b/>
              </w:rPr>
            </w:pPr>
            <w:r>
              <w:rPr>
                <w:b/>
              </w:rPr>
              <w:t>Vyučující</w:t>
            </w:r>
          </w:p>
        </w:tc>
        <w:tc>
          <w:tcPr>
            <w:tcW w:w="6769" w:type="dxa"/>
            <w:gridSpan w:val="6"/>
            <w:tcBorders>
              <w:bottom w:val="nil"/>
            </w:tcBorders>
          </w:tcPr>
          <w:p w14:paraId="3163001B" w14:textId="77777777" w:rsidR="00C56C3A" w:rsidRDefault="00C56C3A" w:rsidP="00C07AFA">
            <w:r>
              <w:t>Mgr. Svitlana Shurma, Ph.D.</w:t>
            </w:r>
          </w:p>
        </w:tc>
      </w:tr>
      <w:tr w:rsidR="00C56C3A" w14:paraId="59FB2E3A" w14:textId="77777777" w:rsidTr="00C07AFA">
        <w:trPr>
          <w:trHeight w:val="20"/>
        </w:trPr>
        <w:tc>
          <w:tcPr>
            <w:tcW w:w="9855" w:type="dxa"/>
            <w:gridSpan w:val="7"/>
            <w:tcBorders>
              <w:top w:val="nil"/>
            </w:tcBorders>
          </w:tcPr>
          <w:p w14:paraId="4C224699" w14:textId="77777777" w:rsidR="00C56C3A" w:rsidRDefault="00C56C3A" w:rsidP="00C07AFA"/>
        </w:tc>
      </w:tr>
      <w:tr w:rsidR="00C56C3A" w14:paraId="3537933F" w14:textId="77777777" w:rsidTr="00C07AFA">
        <w:tc>
          <w:tcPr>
            <w:tcW w:w="3086" w:type="dxa"/>
            <w:shd w:val="clear" w:color="auto" w:fill="F7CAAC"/>
          </w:tcPr>
          <w:p w14:paraId="14294E53" w14:textId="77777777" w:rsidR="00C56C3A" w:rsidRDefault="00C56C3A" w:rsidP="00C07AFA">
            <w:pPr>
              <w:rPr>
                <w:b/>
              </w:rPr>
            </w:pPr>
            <w:r>
              <w:rPr>
                <w:b/>
              </w:rPr>
              <w:t>Stručná anotace předmětu</w:t>
            </w:r>
          </w:p>
        </w:tc>
        <w:tc>
          <w:tcPr>
            <w:tcW w:w="6769" w:type="dxa"/>
            <w:gridSpan w:val="6"/>
            <w:tcBorders>
              <w:bottom w:val="nil"/>
            </w:tcBorders>
          </w:tcPr>
          <w:p w14:paraId="0FAE852C" w14:textId="77777777" w:rsidR="00C56C3A" w:rsidRDefault="00C56C3A" w:rsidP="00C07AFA"/>
        </w:tc>
      </w:tr>
      <w:tr w:rsidR="00C56C3A" w14:paraId="1A2A8FC6" w14:textId="77777777" w:rsidTr="00C07AFA">
        <w:trPr>
          <w:trHeight w:val="3938"/>
        </w:trPr>
        <w:tc>
          <w:tcPr>
            <w:tcW w:w="9855" w:type="dxa"/>
            <w:gridSpan w:val="7"/>
            <w:tcBorders>
              <w:top w:val="nil"/>
              <w:bottom w:val="single" w:sz="12" w:space="0" w:color="auto"/>
            </w:tcBorders>
          </w:tcPr>
          <w:p w14:paraId="30189C73" w14:textId="3C7F0097" w:rsidR="00C56C3A" w:rsidRPr="007B17C1" w:rsidRDefault="00C56C3A" w:rsidP="00C07AFA">
            <w:r w:rsidRPr="007B17C1">
              <w:t>Cílem předmětu je</w:t>
            </w:r>
            <w:r>
              <w:t xml:space="preserve"> seznámit studenty s ideologií</w:t>
            </w:r>
            <w:r w:rsidRPr="007B17C1">
              <w:t xml:space="preserve"> a</w:t>
            </w:r>
            <w:r>
              <w:t xml:space="preserve"> propagandou v moderních diskurz</w:t>
            </w:r>
            <w:r w:rsidRPr="007B17C1">
              <w:t xml:space="preserve">ech a soustředit se na </w:t>
            </w:r>
            <w:r>
              <w:t>rozvoj</w:t>
            </w:r>
            <w:r w:rsidRPr="007B17C1">
              <w:t xml:space="preserve"> schopnosti </w:t>
            </w:r>
            <w:r>
              <w:t>je</w:t>
            </w:r>
            <w:r w:rsidRPr="007B17C1">
              <w:t xml:space="preserve"> analyzovat a </w:t>
            </w:r>
            <w:r>
              <w:t>podrobovat kritice v zájmu posílení demokracie</w:t>
            </w:r>
            <w:r w:rsidRPr="007B17C1">
              <w:t xml:space="preserve"> a </w:t>
            </w:r>
            <w:r>
              <w:t xml:space="preserve">ovlivnění rostoucí polarizace. Studenti </w:t>
            </w:r>
            <w:r w:rsidR="00A57900">
              <w:t>rozvinou svou schopnost</w:t>
            </w:r>
            <w:r w:rsidRPr="00A82FAA">
              <w:t xml:space="preserve"> </w:t>
            </w:r>
            <w:r>
              <w:t>samostatného rozhodování bez předpojatých vzorců či předsudků. Lépe porozumí tomu</w:t>
            </w:r>
            <w:r w:rsidRPr="006A44F5">
              <w:t>, jak se lidé stávají politickými a jak politická ideologie a propaganda přebírají slova, obrazy a symboly, které používáme k</w:t>
            </w:r>
            <w:r w:rsidR="00194E85">
              <w:t> </w:t>
            </w:r>
            <w:r w:rsidRPr="006A44F5">
              <w:t>vyjádření našich vlastních přesvědčení a pocitů.</w:t>
            </w:r>
          </w:p>
          <w:p w14:paraId="3B36A2F9" w14:textId="77777777" w:rsidR="00C56C3A" w:rsidRDefault="00C56C3A" w:rsidP="00C07AFA"/>
          <w:p w14:paraId="3A16F0F7" w14:textId="77777777" w:rsidR="00C56C3A" w:rsidRDefault="00C56C3A" w:rsidP="00C07AFA">
            <w:r>
              <w:t>Obsah předmětu:</w:t>
            </w:r>
          </w:p>
          <w:p w14:paraId="1D270AA6" w14:textId="77777777" w:rsidR="00C56C3A" w:rsidRDefault="00C56C3A" w:rsidP="00C56C3A">
            <w:pPr>
              <w:pStyle w:val="Odstavecseseznamem"/>
              <w:numPr>
                <w:ilvl w:val="0"/>
                <w:numId w:val="39"/>
              </w:numPr>
              <w:suppressAutoHyphens w:val="0"/>
            </w:pPr>
            <w:r w:rsidRPr="00180370">
              <w:t>Propaganda a ideologie: pozitivní nebo negativní interpretace?</w:t>
            </w:r>
          </w:p>
          <w:p w14:paraId="7DD050C0" w14:textId="77777777" w:rsidR="00C56C3A" w:rsidRPr="00180370" w:rsidRDefault="00C56C3A" w:rsidP="00C56C3A">
            <w:pPr>
              <w:pStyle w:val="Odstavecseseznamem"/>
              <w:numPr>
                <w:ilvl w:val="0"/>
                <w:numId w:val="39"/>
              </w:numPr>
              <w:suppressAutoHyphens w:val="0"/>
            </w:pPr>
            <w:r w:rsidRPr="00180370">
              <w:t>Klíčové pojmy – svoboda, spravedlnost, komunita, území a spotřeba</w:t>
            </w:r>
          </w:p>
          <w:p w14:paraId="3BB6DCC5" w14:textId="77777777" w:rsidR="00C56C3A" w:rsidRPr="00180370" w:rsidRDefault="00C56C3A" w:rsidP="00C56C3A">
            <w:pPr>
              <w:pStyle w:val="Odstavecseseznamem"/>
              <w:numPr>
                <w:ilvl w:val="0"/>
                <w:numId w:val="39"/>
              </w:numPr>
              <w:suppressAutoHyphens w:val="0"/>
            </w:pPr>
            <w:r w:rsidRPr="00180370">
              <w:t>Artikulace politických myšlenek prostřednictvím obrázků, textů a objektů</w:t>
            </w:r>
          </w:p>
          <w:p w14:paraId="714057B1" w14:textId="77777777" w:rsidR="00C56C3A" w:rsidRDefault="00C56C3A" w:rsidP="00C56C3A">
            <w:pPr>
              <w:pStyle w:val="Odstavecseseznamem"/>
              <w:numPr>
                <w:ilvl w:val="0"/>
                <w:numId w:val="39"/>
              </w:numPr>
              <w:suppressAutoHyphens w:val="0"/>
            </w:pPr>
            <w:r w:rsidRPr="001A25A9">
              <w:t xml:space="preserve">Masové přesvědčování a propaganda </w:t>
            </w:r>
          </w:p>
          <w:p w14:paraId="4C71113E" w14:textId="77777777" w:rsidR="00C56C3A" w:rsidRDefault="00C56C3A" w:rsidP="00C56C3A">
            <w:pPr>
              <w:pStyle w:val="Odstavecseseznamem"/>
              <w:numPr>
                <w:ilvl w:val="0"/>
                <w:numId w:val="39"/>
              </w:numPr>
              <w:suppressAutoHyphens w:val="0"/>
            </w:pPr>
            <w:r w:rsidRPr="001A25A9">
              <w:t>Modely, procesy a nové technologie propagandy</w:t>
            </w:r>
          </w:p>
          <w:p w14:paraId="28AF5FC0" w14:textId="77777777" w:rsidR="00C56C3A" w:rsidRDefault="00C56C3A" w:rsidP="00C56C3A">
            <w:pPr>
              <w:pStyle w:val="Odstavecseseznamem"/>
              <w:numPr>
                <w:ilvl w:val="0"/>
                <w:numId w:val="39"/>
              </w:numPr>
              <w:suppressAutoHyphens w:val="0"/>
            </w:pPr>
            <w:r>
              <w:t>Rasový diskurz a propaganda</w:t>
            </w:r>
          </w:p>
          <w:p w14:paraId="6AF915A0" w14:textId="77777777" w:rsidR="00C56C3A" w:rsidRDefault="00C56C3A" w:rsidP="00C56C3A">
            <w:pPr>
              <w:pStyle w:val="Odstavecseseznamem"/>
              <w:numPr>
                <w:ilvl w:val="0"/>
                <w:numId w:val="39"/>
              </w:numPr>
              <w:suppressAutoHyphens w:val="0"/>
            </w:pPr>
            <w:r>
              <w:t>Ekologie a propaganda</w:t>
            </w:r>
          </w:p>
          <w:p w14:paraId="70BF82E6" w14:textId="77777777" w:rsidR="00C56C3A" w:rsidRDefault="00C56C3A" w:rsidP="00C56C3A">
            <w:pPr>
              <w:pStyle w:val="Odstavecseseznamem"/>
              <w:numPr>
                <w:ilvl w:val="0"/>
                <w:numId w:val="39"/>
              </w:numPr>
              <w:suppressAutoHyphens w:val="0"/>
            </w:pPr>
            <w:r>
              <w:t>Svobody a propaganda</w:t>
            </w:r>
          </w:p>
          <w:p w14:paraId="7E0DA16B" w14:textId="77777777" w:rsidR="00C56C3A" w:rsidRDefault="00C56C3A" w:rsidP="00C56C3A">
            <w:pPr>
              <w:pStyle w:val="Odstavecseseznamem"/>
              <w:numPr>
                <w:ilvl w:val="0"/>
                <w:numId w:val="39"/>
              </w:numPr>
              <w:suppressAutoHyphens w:val="0"/>
            </w:pPr>
            <w:r w:rsidRPr="001A25A9">
              <w:t>Válčení a propaganda</w:t>
            </w:r>
          </w:p>
          <w:p w14:paraId="6BF68D6A" w14:textId="77777777" w:rsidR="00C56C3A" w:rsidRPr="001A25A9" w:rsidRDefault="00C56C3A" w:rsidP="00C56C3A">
            <w:pPr>
              <w:pStyle w:val="Odstavecseseznamem"/>
              <w:numPr>
                <w:ilvl w:val="0"/>
                <w:numId w:val="39"/>
              </w:numPr>
              <w:suppressAutoHyphens w:val="0"/>
            </w:pPr>
            <w:r w:rsidRPr="009B2270">
              <w:t>Konspirační teorie a propaganda</w:t>
            </w:r>
          </w:p>
          <w:p w14:paraId="6C9C0BF9" w14:textId="77777777" w:rsidR="00C56C3A" w:rsidRDefault="00C56C3A" w:rsidP="00C07AFA"/>
          <w:p w14:paraId="39844206" w14:textId="77777777" w:rsidR="00C56C3A" w:rsidRDefault="00C56C3A" w:rsidP="00C07AFA">
            <w:r>
              <w:t>Odborné znalosti – po absolvování předmětu prokazuje student znalosti:</w:t>
            </w:r>
          </w:p>
          <w:p w14:paraId="21E5AFAE" w14:textId="77777777" w:rsidR="00C56C3A" w:rsidRPr="00ED3C44" w:rsidRDefault="00C56C3A" w:rsidP="00C56C3A">
            <w:pPr>
              <w:pStyle w:val="Odstavecseseznamem"/>
              <w:numPr>
                <w:ilvl w:val="0"/>
                <w:numId w:val="40"/>
              </w:numPr>
              <w:suppressAutoHyphens w:val="0"/>
            </w:pPr>
            <w:r>
              <w:t>popsat cíle vytvoření textu a cílové skupiny</w:t>
            </w:r>
          </w:p>
          <w:p w14:paraId="03917557" w14:textId="77777777" w:rsidR="00C56C3A" w:rsidRPr="00881701" w:rsidRDefault="00C56C3A" w:rsidP="00C56C3A">
            <w:pPr>
              <w:pStyle w:val="Odstavecseseznamem"/>
              <w:numPr>
                <w:ilvl w:val="0"/>
                <w:numId w:val="40"/>
              </w:numPr>
              <w:suppressAutoHyphens w:val="0"/>
            </w:pPr>
            <w:r>
              <w:t>vysvětlit, jak funguje text v diskurzu</w:t>
            </w:r>
          </w:p>
          <w:p w14:paraId="7E4F36E2" w14:textId="77777777" w:rsidR="00C56C3A" w:rsidRPr="00FC3C72" w:rsidRDefault="00C56C3A" w:rsidP="00C56C3A">
            <w:pPr>
              <w:pStyle w:val="Odstavecseseznamem"/>
              <w:numPr>
                <w:ilvl w:val="0"/>
                <w:numId w:val="40"/>
              </w:numPr>
              <w:suppressAutoHyphens w:val="0"/>
            </w:pPr>
            <w:r>
              <w:t xml:space="preserve">definovat </w:t>
            </w:r>
            <w:r w:rsidRPr="00C83ED9">
              <w:rPr>
                <w:lang w:val="en-US"/>
              </w:rPr>
              <w:t xml:space="preserve">diskurz a jeho </w:t>
            </w:r>
            <w:r>
              <w:t>součásti</w:t>
            </w:r>
          </w:p>
          <w:p w14:paraId="3FF989B7" w14:textId="77777777" w:rsidR="00C56C3A" w:rsidRPr="00ED3C44" w:rsidRDefault="00C56C3A" w:rsidP="00C56C3A">
            <w:pPr>
              <w:pStyle w:val="Odstavecseseznamem"/>
              <w:numPr>
                <w:ilvl w:val="0"/>
                <w:numId w:val="40"/>
              </w:numPr>
              <w:suppressAutoHyphens w:val="0"/>
            </w:pPr>
            <w:r>
              <w:t xml:space="preserve">vymezit intence autora a předpoklady </w:t>
            </w:r>
            <w:r w:rsidRPr="00C83ED9">
              <w:rPr>
                <w:lang w:val="en-US"/>
              </w:rPr>
              <w:t>(presuppositions)</w:t>
            </w:r>
          </w:p>
          <w:p w14:paraId="63251702" w14:textId="77777777" w:rsidR="00C56C3A" w:rsidRPr="00881701" w:rsidRDefault="00C56C3A" w:rsidP="00C56C3A">
            <w:pPr>
              <w:pStyle w:val="Odstavecseseznamem"/>
              <w:numPr>
                <w:ilvl w:val="0"/>
                <w:numId w:val="40"/>
              </w:numPr>
              <w:suppressAutoHyphens w:val="0"/>
            </w:pPr>
            <w:r>
              <w:t>rozlišit pojmy „propaganda“, „přesvědčení“ a „manipulace“</w:t>
            </w:r>
          </w:p>
          <w:p w14:paraId="20F0864A" w14:textId="77777777" w:rsidR="00C56C3A" w:rsidRDefault="00C56C3A" w:rsidP="00C07AFA"/>
          <w:p w14:paraId="465C8133" w14:textId="77777777" w:rsidR="00C56C3A" w:rsidRDefault="00C56C3A" w:rsidP="00C07AFA">
            <w:r>
              <w:t>Odborné dovednosti – po absolvování předmětu prokazuje student dovednosti:</w:t>
            </w:r>
          </w:p>
          <w:p w14:paraId="65D563D5" w14:textId="77777777" w:rsidR="00C56C3A" w:rsidRPr="00C83ED9" w:rsidRDefault="00C56C3A" w:rsidP="00C56C3A">
            <w:pPr>
              <w:pStyle w:val="Odstavecseseznamem"/>
              <w:numPr>
                <w:ilvl w:val="0"/>
                <w:numId w:val="41"/>
              </w:numPr>
              <w:suppressAutoHyphens w:val="0"/>
              <w:rPr>
                <w:rFonts w:eastAsia="Noto Serif CJK SC" w:cs="Arial Unicode MS"/>
                <w:kern w:val="2"/>
                <w:lang w:eastAsia="zh-CN" w:bidi="hi-IN"/>
              </w:rPr>
            </w:pPr>
            <w:r w:rsidRPr="00C83ED9">
              <w:rPr>
                <w:rFonts w:eastAsia="Noto Serif CJK SC" w:cs="Arial Unicode MS"/>
                <w:kern w:val="2"/>
                <w:lang w:eastAsia="zh-CN" w:bidi="hi-IN"/>
              </w:rPr>
              <w:t xml:space="preserve">analyzovat text </w:t>
            </w:r>
            <w:r>
              <w:rPr>
                <w:rFonts w:eastAsia="Noto Serif CJK SC" w:cs="Arial Unicode MS"/>
                <w:kern w:val="2"/>
                <w:lang w:eastAsia="zh-CN" w:bidi="hi-IN"/>
              </w:rPr>
              <w:t>z</w:t>
            </w:r>
            <w:r w:rsidRPr="00C83ED9">
              <w:rPr>
                <w:rFonts w:eastAsia="Noto Serif CJK SC" w:cs="Arial Unicode MS"/>
                <w:kern w:val="2"/>
                <w:lang w:eastAsia="zh-CN" w:bidi="hi-IN"/>
              </w:rPr>
              <w:t> pohledu propagandy a ideologie</w:t>
            </w:r>
          </w:p>
          <w:p w14:paraId="4663C835" w14:textId="77777777" w:rsidR="00C56C3A" w:rsidRPr="00C83ED9" w:rsidRDefault="00C56C3A" w:rsidP="00C56C3A">
            <w:pPr>
              <w:pStyle w:val="Odstavecseseznamem"/>
              <w:numPr>
                <w:ilvl w:val="0"/>
                <w:numId w:val="41"/>
              </w:numPr>
              <w:suppressAutoHyphens w:val="0"/>
              <w:rPr>
                <w:rFonts w:eastAsia="Noto Serif CJK SC" w:cs="Arial Unicode MS"/>
                <w:kern w:val="2"/>
                <w:lang w:eastAsia="zh-CN" w:bidi="hi-IN"/>
              </w:rPr>
            </w:pPr>
            <w:r w:rsidRPr="00C83ED9">
              <w:rPr>
                <w:rFonts w:eastAsia="Noto Serif CJK SC" w:cs="Arial Unicode MS"/>
                <w:kern w:val="2"/>
                <w:lang w:eastAsia="zh-CN" w:bidi="hi-IN"/>
              </w:rPr>
              <w:t>aplikovat znalosti o textových manipulac</w:t>
            </w:r>
            <w:r>
              <w:rPr>
                <w:rFonts w:eastAsia="Noto Serif CJK SC" w:cs="Arial Unicode MS"/>
                <w:kern w:val="2"/>
                <w:lang w:eastAsia="zh-CN" w:bidi="hi-IN"/>
              </w:rPr>
              <w:t>ích</w:t>
            </w:r>
            <w:r w:rsidRPr="00C83ED9">
              <w:rPr>
                <w:rFonts w:eastAsia="Noto Serif CJK SC" w:cs="Arial Unicode MS"/>
                <w:kern w:val="2"/>
                <w:lang w:eastAsia="zh-CN" w:bidi="hi-IN"/>
              </w:rPr>
              <w:t xml:space="preserve"> pro kritickou analýzu textů</w:t>
            </w:r>
          </w:p>
          <w:p w14:paraId="7D046D52" w14:textId="77777777" w:rsidR="00C56C3A" w:rsidRPr="00C83ED9" w:rsidRDefault="00C56C3A" w:rsidP="00C56C3A">
            <w:pPr>
              <w:pStyle w:val="Odstavecseseznamem"/>
              <w:numPr>
                <w:ilvl w:val="0"/>
                <w:numId w:val="41"/>
              </w:numPr>
              <w:suppressAutoHyphens w:val="0"/>
              <w:rPr>
                <w:rFonts w:eastAsia="Noto Serif CJK SC" w:cs="Arial Unicode MS"/>
                <w:kern w:val="2"/>
                <w:lang w:eastAsia="zh-CN" w:bidi="hi-IN"/>
              </w:rPr>
            </w:pPr>
            <w:r w:rsidRPr="00C83ED9">
              <w:rPr>
                <w:rFonts w:eastAsia="Noto Serif CJK SC" w:cs="Arial Unicode MS"/>
                <w:kern w:val="2"/>
                <w:lang w:eastAsia="zh-CN" w:bidi="hi-IN"/>
              </w:rPr>
              <w:t xml:space="preserve">identifikovat intence různých </w:t>
            </w:r>
            <w:r>
              <w:rPr>
                <w:rFonts w:eastAsia="Noto Serif CJK SC" w:cs="Arial Unicode MS"/>
                <w:kern w:val="2"/>
                <w:lang w:eastAsia="zh-CN" w:bidi="hi-IN"/>
              </w:rPr>
              <w:t>mocenských institucí</w:t>
            </w:r>
          </w:p>
          <w:p w14:paraId="2DE2DB5A" w14:textId="77777777" w:rsidR="00C56C3A" w:rsidRPr="00C83ED9" w:rsidRDefault="00C56C3A" w:rsidP="00C56C3A">
            <w:pPr>
              <w:pStyle w:val="Odstavecseseznamem"/>
              <w:numPr>
                <w:ilvl w:val="0"/>
                <w:numId w:val="41"/>
              </w:numPr>
              <w:suppressAutoHyphens w:val="0"/>
              <w:rPr>
                <w:rFonts w:eastAsia="Noto Serif CJK SC" w:cs="Arial Unicode MS"/>
                <w:kern w:val="2"/>
                <w:lang w:eastAsia="zh-CN" w:bidi="hi-IN"/>
              </w:rPr>
            </w:pPr>
            <w:r w:rsidRPr="00C83ED9">
              <w:rPr>
                <w:rFonts w:eastAsia="Noto Serif CJK SC" w:cs="Arial Unicode MS"/>
                <w:kern w:val="2"/>
                <w:lang w:eastAsia="zh-CN" w:bidi="hi-IN"/>
              </w:rPr>
              <w:t>zhodnotit diskurz na téma fake news, dezinformace</w:t>
            </w:r>
            <w:r>
              <w:rPr>
                <w:rFonts w:eastAsia="Noto Serif CJK SC" w:cs="Arial Unicode MS"/>
                <w:kern w:val="2"/>
                <w:lang w:eastAsia="zh-CN" w:bidi="hi-IN"/>
              </w:rPr>
              <w:t>,</w:t>
            </w:r>
            <w:r w:rsidRPr="00C83ED9">
              <w:rPr>
                <w:rFonts w:eastAsia="Noto Serif CJK SC" w:cs="Arial Unicode MS"/>
                <w:kern w:val="2"/>
                <w:lang w:eastAsia="zh-CN" w:bidi="hi-IN"/>
              </w:rPr>
              <w:t xml:space="preserve"> apod. </w:t>
            </w:r>
          </w:p>
          <w:p w14:paraId="7305C935" w14:textId="77777777" w:rsidR="00C56C3A" w:rsidRDefault="00C56C3A" w:rsidP="00C56C3A">
            <w:pPr>
              <w:pStyle w:val="Odstavecseseznamem"/>
              <w:numPr>
                <w:ilvl w:val="0"/>
                <w:numId w:val="41"/>
              </w:numPr>
              <w:suppressAutoHyphens w:val="0"/>
            </w:pPr>
            <w:r w:rsidRPr="008B5F3F">
              <w:rPr>
                <w:rFonts w:eastAsia="Noto Serif CJK SC" w:cs="Arial Unicode MS"/>
                <w:kern w:val="2"/>
                <w:lang w:eastAsia="zh-CN" w:bidi="hi-IN"/>
              </w:rPr>
              <w:t xml:space="preserve">vytvořit </w:t>
            </w:r>
            <w:r>
              <w:t>vlastní obsah</w:t>
            </w:r>
          </w:p>
          <w:p w14:paraId="4004FB54" w14:textId="77777777" w:rsidR="00C56C3A" w:rsidRDefault="00C56C3A" w:rsidP="00C07AFA">
            <w:pPr>
              <w:pStyle w:val="Odstavecseseznamem"/>
            </w:pPr>
          </w:p>
        </w:tc>
      </w:tr>
    </w:tbl>
    <w:p w14:paraId="6DDA52A1"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6171E82F" w14:textId="77777777" w:rsidTr="00C07AFA">
        <w:trPr>
          <w:trHeight w:val="265"/>
        </w:trPr>
        <w:tc>
          <w:tcPr>
            <w:tcW w:w="3653" w:type="dxa"/>
            <w:tcBorders>
              <w:top w:val="single" w:sz="4" w:space="0" w:color="auto"/>
            </w:tcBorders>
            <w:shd w:val="clear" w:color="auto" w:fill="F7CAAC"/>
          </w:tcPr>
          <w:p w14:paraId="6BA0D110"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13814648" w14:textId="77777777" w:rsidR="00C56C3A" w:rsidRDefault="00C56C3A" w:rsidP="00C07AFA"/>
        </w:tc>
      </w:tr>
      <w:tr w:rsidR="00C56C3A" w14:paraId="6BE2FB6C" w14:textId="77777777" w:rsidTr="00C07AFA">
        <w:trPr>
          <w:trHeight w:val="1497"/>
        </w:trPr>
        <w:tc>
          <w:tcPr>
            <w:tcW w:w="9855" w:type="dxa"/>
            <w:gridSpan w:val="4"/>
            <w:tcBorders>
              <w:top w:val="nil"/>
            </w:tcBorders>
          </w:tcPr>
          <w:p w14:paraId="69E53D78" w14:textId="77777777" w:rsidR="00C56C3A" w:rsidRDefault="00C56C3A" w:rsidP="00C07AFA">
            <w:pPr>
              <w:pStyle w:val="bb"/>
              <w:rPr>
                <w:b/>
              </w:rPr>
            </w:pPr>
            <w:r w:rsidRPr="00BD7BB3">
              <w:rPr>
                <w:b/>
              </w:rPr>
              <w:t>Základní literatura:</w:t>
            </w:r>
          </w:p>
          <w:p w14:paraId="1A74221A" w14:textId="77777777" w:rsidR="00C56C3A" w:rsidRPr="001A25A9" w:rsidRDefault="00C56C3A" w:rsidP="00C07AFA">
            <w:pPr>
              <w:pStyle w:val="bb"/>
            </w:pPr>
            <w:r w:rsidRPr="001A25A9">
              <w:t>Chomsky, N</w:t>
            </w:r>
            <w:r>
              <w:t>oah</w:t>
            </w:r>
            <w:r w:rsidRPr="001A25A9">
              <w:t xml:space="preserve">. </w:t>
            </w:r>
            <w:r w:rsidRPr="001A25A9">
              <w:rPr>
                <w:i/>
                <w:iCs/>
              </w:rPr>
              <w:t xml:space="preserve">Media </w:t>
            </w:r>
            <w:r>
              <w:rPr>
                <w:i/>
                <w:iCs/>
                <w:lang w:val="en-US"/>
              </w:rPr>
              <w:t>C</w:t>
            </w:r>
            <w:r w:rsidRPr="001A25A9">
              <w:rPr>
                <w:i/>
                <w:iCs/>
              </w:rPr>
              <w:t>ontrol: The Spectacular Achievements of Propaganda</w:t>
            </w:r>
            <w:r w:rsidRPr="001A25A9">
              <w:t>.</w:t>
            </w:r>
            <w:r>
              <w:t xml:space="preserve"> </w:t>
            </w:r>
            <w:r w:rsidRPr="001A25A9">
              <w:t>New York: Seven Stories Press</w:t>
            </w:r>
            <w:r>
              <w:t xml:space="preserve">, </w:t>
            </w:r>
            <w:r>
              <w:rPr>
                <w:lang w:val="en-US"/>
              </w:rPr>
              <w:t>2002</w:t>
            </w:r>
            <w:r w:rsidRPr="001A25A9">
              <w:t>.</w:t>
            </w:r>
          </w:p>
          <w:p w14:paraId="744CFC6F" w14:textId="77777777" w:rsidR="00C56C3A" w:rsidRPr="00131237" w:rsidRDefault="00C56C3A" w:rsidP="00C07AFA">
            <w:pPr>
              <w:pStyle w:val="bb"/>
              <w:rPr>
                <w:lang w:val="en-US"/>
              </w:rPr>
            </w:pPr>
            <w:r w:rsidRPr="001A25A9">
              <w:t>Jowett, G</w:t>
            </w:r>
            <w:r>
              <w:rPr>
                <w:lang w:val="en-US"/>
              </w:rPr>
              <w:t xml:space="preserve">arth </w:t>
            </w:r>
            <w:r w:rsidRPr="001A25A9">
              <w:t xml:space="preserve">S. </w:t>
            </w:r>
            <w:r>
              <w:rPr>
                <w:lang w:val="en-US"/>
              </w:rPr>
              <w:t>–</w:t>
            </w:r>
            <w:r w:rsidRPr="001A25A9">
              <w:t xml:space="preserve"> O</w:t>
            </w:r>
            <w:r>
              <w:t>’</w:t>
            </w:r>
            <w:r w:rsidRPr="001A25A9">
              <w:t>Donnell, V</w:t>
            </w:r>
            <w:r>
              <w:rPr>
                <w:lang w:val="en-US"/>
              </w:rPr>
              <w:t>ictoria</w:t>
            </w:r>
            <w:r w:rsidRPr="001A25A9">
              <w:t xml:space="preserve">. </w:t>
            </w:r>
            <w:r w:rsidRPr="00131237">
              <w:rPr>
                <w:i/>
                <w:iCs/>
              </w:rPr>
              <w:t>Propaganda &amp; Persuasion</w:t>
            </w:r>
            <w:r w:rsidRPr="001A25A9">
              <w:t>. London: SAGE</w:t>
            </w:r>
            <w:r>
              <w:rPr>
                <w:lang w:val="en-US"/>
              </w:rPr>
              <w:t>, 2018.</w:t>
            </w:r>
          </w:p>
          <w:p w14:paraId="487D28FB" w14:textId="77777777" w:rsidR="00C56C3A" w:rsidRPr="00B92D83" w:rsidRDefault="00C56C3A" w:rsidP="00C07AFA">
            <w:pPr>
              <w:pStyle w:val="bb"/>
              <w:rPr>
                <w:lang w:val="en-US"/>
              </w:rPr>
            </w:pPr>
            <w:r w:rsidRPr="00B92D83">
              <w:t xml:space="preserve">Lakoff, George. </w:t>
            </w:r>
            <w:r w:rsidRPr="009B2270">
              <w:rPr>
                <w:i/>
                <w:iCs/>
              </w:rPr>
              <w:t>The Political Mind: A Cognitive Scientist's Guide to Your Brain and Its Politics</w:t>
            </w:r>
            <w:r>
              <w:rPr>
                <w:lang w:val="en-US"/>
              </w:rPr>
              <w:t xml:space="preserve">. London: Penguin, 2009. </w:t>
            </w:r>
          </w:p>
          <w:p w14:paraId="049A0C5D" w14:textId="77777777" w:rsidR="00C56C3A" w:rsidRPr="001A25A9" w:rsidRDefault="00C56C3A" w:rsidP="00C07AFA">
            <w:pPr>
              <w:pStyle w:val="bb"/>
            </w:pPr>
            <w:r w:rsidRPr="001A25A9">
              <w:t>Pratkavis, A</w:t>
            </w:r>
            <w:r>
              <w:rPr>
                <w:lang w:val="en-US"/>
              </w:rPr>
              <w:t>nthony</w:t>
            </w:r>
            <w:r w:rsidRPr="001A25A9">
              <w:t xml:space="preserve"> </w:t>
            </w:r>
            <w:r>
              <w:rPr>
                <w:lang w:val="en-US"/>
              </w:rPr>
              <w:t>–</w:t>
            </w:r>
            <w:r w:rsidRPr="001A25A9">
              <w:t xml:space="preserve"> Aronson, E</w:t>
            </w:r>
            <w:r>
              <w:rPr>
                <w:lang w:val="en-US"/>
              </w:rPr>
              <w:t>lliot</w:t>
            </w:r>
            <w:r w:rsidRPr="001A25A9">
              <w:t xml:space="preserve">. </w:t>
            </w:r>
            <w:r w:rsidRPr="00FC3C72">
              <w:rPr>
                <w:i/>
                <w:iCs/>
                <w:lang w:val="en-US"/>
              </w:rPr>
              <w:t>Summary of the</w:t>
            </w:r>
            <w:r>
              <w:rPr>
                <w:lang w:val="en-US"/>
              </w:rPr>
              <w:t xml:space="preserve"> </w:t>
            </w:r>
            <w:r w:rsidRPr="009B2270">
              <w:rPr>
                <w:i/>
                <w:iCs/>
              </w:rPr>
              <w:t>Age of Propaganda: The Everyday Use and Abuse of Persuasion</w:t>
            </w:r>
            <w:r w:rsidRPr="001A25A9">
              <w:t xml:space="preserve">. New York: </w:t>
            </w:r>
            <w:r>
              <w:rPr>
                <w:lang w:val="en-US"/>
              </w:rPr>
              <w:t>Meilleur, 2022</w:t>
            </w:r>
            <w:r w:rsidRPr="001A25A9">
              <w:t>.</w:t>
            </w:r>
          </w:p>
          <w:p w14:paraId="24D903D5" w14:textId="77777777" w:rsidR="00C56C3A" w:rsidRPr="001A25A9" w:rsidRDefault="00C56C3A" w:rsidP="00C07AFA">
            <w:pPr>
              <w:pStyle w:val="bb"/>
            </w:pPr>
            <w:r w:rsidRPr="001A25A9">
              <w:t>Stanley, J</w:t>
            </w:r>
            <w:r>
              <w:rPr>
                <w:lang w:val="en-US"/>
              </w:rPr>
              <w:t>ason</w:t>
            </w:r>
            <w:r w:rsidRPr="001A25A9">
              <w:t xml:space="preserve">. </w:t>
            </w:r>
            <w:r w:rsidRPr="00131237">
              <w:rPr>
                <w:i/>
                <w:iCs/>
              </w:rPr>
              <w:t>How Propaganda Works</w:t>
            </w:r>
            <w:r w:rsidRPr="001A25A9">
              <w:t>. Princetown: Princeton University Press</w:t>
            </w:r>
            <w:r>
              <w:rPr>
                <w:lang w:val="en-US"/>
              </w:rPr>
              <w:t>, 2015</w:t>
            </w:r>
            <w:r w:rsidRPr="001A25A9">
              <w:t>.</w:t>
            </w:r>
          </w:p>
          <w:p w14:paraId="3474D720" w14:textId="77777777" w:rsidR="00C56C3A" w:rsidRPr="008B57F6" w:rsidRDefault="00C56C3A" w:rsidP="00C07AFA">
            <w:pPr>
              <w:pStyle w:val="bb"/>
              <w:rPr>
                <w:b/>
              </w:rPr>
            </w:pPr>
          </w:p>
          <w:p w14:paraId="016DAAD0" w14:textId="77777777" w:rsidR="00C56C3A" w:rsidRPr="00BD7BB3" w:rsidRDefault="00C56C3A" w:rsidP="00C07AFA">
            <w:pPr>
              <w:pStyle w:val="bb"/>
              <w:rPr>
                <w:b/>
              </w:rPr>
            </w:pPr>
            <w:r>
              <w:rPr>
                <w:b/>
              </w:rPr>
              <w:t>D</w:t>
            </w:r>
            <w:r w:rsidRPr="00BD7BB3">
              <w:rPr>
                <w:b/>
              </w:rPr>
              <w:t>oporučená literatura:</w:t>
            </w:r>
          </w:p>
          <w:p w14:paraId="673EAC47" w14:textId="77777777" w:rsidR="00C56C3A" w:rsidRDefault="00C56C3A" w:rsidP="00C07AFA">
            <w:pPr>
              <w:pStyle w:val="bb"/>
              <w:rPr>
                <w:lang w:val="en-US"/>
              </w:rPr>
            </w:pPr>
            <w:r>
              <w:rPr>
                <w:lang w:val="en-US"/>
              </w:rPr>
              <w:t xml:space="preserve">Ellul, Jaques. </w:t>
            </w:r>
            <w:r w:rsidRPr="009B2270">
              <w:rPr>
                <w:i/>
                <w:iCs/>
                <w:lang w:val="en-US"/>
              </w:rPr>
              <w:t>Propaganda: The Formation of Men’s Attitudes</w:t>
            </w:r>
            <w:r>
              <w:rPr>
                <w:lang w:val="en-US"/>
              </w:rPr>
              <w:t xml:space="preserve">. New York: Vintage, 1973. </w:t>
            </w:r>
          </w:p>
          <w:p w14:paraId="6A63FAE8" w14:textId="77777777" w:rsidR="00C56C3A" w:rsidRDefault="00C56C3A" w:rsidP="00C07AFA">
            <w:pPr>
              <w:pStyle w:val="bb"/>
              <w:rPr>
                <w:lang w:val="en-US"/>
              </w:rPr>
            </w:pPr>
            <w:r>
              <w:rPr>
                <w:lang w:val="en-US"/>
              </w:rPr>
              <w:t xml:space="preserve">Bernays, Edward. </w:t>
            </w:r>
            <w:r w:rsidRPr="009B2270">
              <w:rPr>
                <w:i/>
                <w:iCs/>
                <w:lang w:val="en-US"/>
              </w:rPr>
              <w:t>Propaganda</w:t>
            </w:r>
            <w:r>
              <w:rPr>
                <w:lang w:val="en-US"/>
              </w:rPr>
              <w:t xml:space="preserve">. New York: IG Pulishing, 2004. </w:t>
            </w:r>
          </w:p>
          <w:p w14:paraId="189D76CB" w14:textId="77777777" w:rsidR="00C56C3A" w:rsidRPr="00BD7BB3" w:rsidRDefault="00C56C3A" w:rsidP="00C07AFA"/>
        </w:tc>
      </w:tr>
      <w:tr w:rsidR="00C56C3A" w14:paraId="53ED8667"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DD4487B" w14:textId="77777777" w:rsidR="00C56C3A" w:rsidRDefault="00C56C3A" w:rsidP="00C07AFA">
            <w:pPr>
              <w:jc w:val="center"/>
              <w:rPr>
                <w:b/>
              </w:rPr>
            </w:pPr>
            <w:r>
              <w:rPr>
                <w:b/>
              </w:rPr>
              <w:t>Informace ke kombinované nebo distanční formě</w:t>
            </w:r>
          </w:p>
        </w:tc>
      </w:tr>
      <w:tr w:rsidR="00C56C3A" w14:paraId="23F50E0C" w14:textId="77777777" w:rsidTr="00C07AFA">
        <w:tc>
          <w:tcPr>
            <w:tcW w:w="4787" w:type="dxa"/>
            <w:gridSpan w:val="2"/>
            <w:tcBorders>
              <w:top w:val="single" w:sz="2" w:space="0" w:color="auto"/>
            </w:tcBorders>
            <w:shd w:val="clear" w:color="auto" w:fill="F7CAAC"/>
          </w:tcPr>
          <w:p w14:paraId="5A49F0A9" w14:textId="77777777" w:rsidR="00C56C3A" w:rsidRDefault="00C56C3A" w:rsidP="00C07AFA">
            <w:r>
              <w:rPr>
                <w:b/>
              </w:rPr>
              <w:t>Rozsah konzultací (soustředění)</w:t>
            </w:r>
          </w:p>
        </w:tc>
        <w:tc>
          <w:tcPr>
            <w:tcW w:w="889" w:type="dxa"/>
            <w:tcBorders>
              <w:top w:val="single" w:sz="2" w:space="0" w:color="auto"/>
            </w:tcBorders>
          </w:tcPr>
          <w:p w14:paraId="61A27C07" w14:textId="77777777" w:rsidR="00C56C3A" w:rsidRDefault="00C56C3A" w:rsidP="00C07AFA"/>
        </w:tc>
        <w:tc>
          <w:tcPr>
            <w:tcW w:w="4179" w:type="dxa"/>
            <w:tcBorders>
              <w:top w:val="single" w:sz="2" w:space="0" w:color="auto"/>
            </w:tcBorders>
            <w:shd w:val="clear" w:color="auto" w:fill="F7CAAC"/>
          </w:tcPr>
          <w:p w14:paraId="317D0351" w14:textId="77777777" w:rsidR="00C56C3A" w:rsidRDefault="00C56C3A" w:rsidP="00C07AFA">
            <w:pPr>
              <w:rPr>
                <w:b/>
              </w:rPr>
            </w:pPr>
            <w:r>
              <w:rPr>
                <w:b/>
              </w:rPr>
              <w:t xml:space="preserve">hodin </w:t>
            </w:r>
          </w:p>
        </w:tc>
      </w:tr>
      <w:tr w:rsidR="00C56C3A" w14:paraId="331F5557" w14:textId="77777777" w:rsidTr="00C07AFA">
        <w:tc>
          <w:tcPr>
            <w:tcW w:w="9855" w:type="dxa"/>
            <w:gridSpan w:val="4"/>
            <w:shd w:val="clear" w:color="auto" w:fill="F7CAAC"/>
          </w:tcPr>
          <w:p w14:paraId="0B28B11D" w14:textId="77777777" w:rsidR="00C56C3A" w:rsidRDefault="00C56C3A" w:rsidP="00C07AFA">
            <w:pPr>
              <w:rPr>
                <w:b/>
              </w:rPr>
            </w:pPr>
            <w:r>
              <w:rPr>
                <w:b/>
              </w:rPr>
              <w:t>Informace o způsobu kontaktu s vyučujícím</w:t>
            </w:r>
          </w:p>
        </w:tc>
      </w:tr>
      <w:tr w:rsidR="00C56C3A" w14:paraId="7AEB6295" w14:textId="77777777" w:rsidTr="00C07AFA">
        <w:trPr>
          <w:trHeight w:val="20"/>
        </w:trPr>
        <w:tc>
          <w:tcPr>
            <w:tcW w:w="9855" w:type="dxa"/>
            <w:gridSpan w:val="4"/>
          </w:tcPr>
          <w:p w14:paraId="5419C019" w14:textId="77777777" w:rsidR="00C56C3A" w:rsidRDefault="00C56C3A" w:rsidP="00C07AFA"/>
        </w:tc>
      </w:tr>
    </w:tbl>
    <w:p w14:paraId="3331F6B9" w14:textId="77777777" w:rsidR="00C56C3A" w:rsidRDefault="00C56C3A" w:rsidP="00C56C3A"/>
    <w:p w14:paraId="1ED2F625" w14:textId="77777777" w:rsidR="00C56C3A" w:rsidRDefault="00C56C3A" w:rsidP="00C56C3A"/>
    <w:p w14:paraId="1E39A23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59C69E9F" w14:textId="77777777" w:rsidTr="00C07AFA">
        <w:tc>
          <w:tcPr>
            <w:tcW w:w="9855" w:type="dxa"/>
            <w:gridSpan w:val="8"/>
            <w:tcBorders>
              <w:bottom w:val="double" w:sz="4" w:space="0" w:color="auto"/>
            </w:tcBorders>
            <w:shd w:val="clear" w:color="auto" w:fill="BDD6EE"/>
          </w:tcPr>
          <w:p w14:paraId="2411CBDD" w14:textId="77777777" w:rsidR="00C56C3A" w:rsidRDefault="00C56C3A" w:rsidP="00C07AFA">
            <w:pPr>
              <w:rPr>
                <w:b/>
                <w:sz w:val="28"/>
              </w:rPr>
            </w:pPr>
            <w:r>
              <w:br w:type="page"/>
            </w:r>
            <w:r>
              <w:rPr>
                <w:b/>
                <w:sz w:val="28"/>
              </w:rPr>
              <w:t>B-III – Charakteristika studijního předmětu</w:t>
            </w:r>
          </w:p>
        </w:tc>
      </w:tr>
      <w:tr w:rsidR="00C56C3A" w14:paraId="0F055CED" w14:textId="77777777" w:rsidTr="00C07AFA">
        <w:tc>
          <w:tcPr>
            <w:tcW w:w="3086" w:type="dxa"/>
            <w:tcBorders>
              <w:top w:val="double" w:sz="4" w:space="0" w:color="auto"/>
            </w:tcBorders>
            <w:shd w:val="clear" w:color="auto" w:fill="F7CAAC"/>
          </w:tcPr>
          <w:p w14:paraId="33C02296"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6CFBB2C0" w14:textId="77777777" w:rsidR="00C56C3A" w:rsidRDefault="00C56C3A" w:rsidP="00C07AFA">
            <w:r w:rsidRPr="00D74A8D">
              <w:t>R</w:t>
            </w:r>
            <w:r w:rsidRPr="00D74A8D">
              <w:rPr>
                <w:rFonts w:hint="cs"/>
              </w:rPr>
              <w:t>é</w:t>
            </w:r>
            <w:r w:rsidRPr="00D74A8D">
              <w:t>torika</w:t>
            </w:r>
          </w:p>
        </w:tc>
      </w:tr>
      <w:tr w:rsidR="00C56C3A" w14:paraId="009E3F08" w14:textId="77777777" w:rsidTr="00C07AFA">
        <w:tc>
          <w:tcPr>
            <w:tcW w:w="3086" w:type="dxa"/>
            <w:shd w:val="clear" w:color="auto" w:fill="F7CAAC"/>
          </w:tcPr>
          <w:p w14:paraId="5BCA963C" w14:textId="77777777" w:rsidR="00C56C3A" w:rsidRDefault="00C56C3A" w:rsidP="00C07AFA">
            <w:pPr>
              <w:rPr>
                <w:b/>
              </w:rPr>
            </w:pPr>
            <w:r>
              <w:rPr>
                <w:b/>
              </w:rPr>
              <w:t>Typ předmětu</w:t>
            </w:r>
          </w:p>
        </w:tc>
        <w:tc>
          <w:tcPr>
            <w:tcW w:w="3406" w:type="dxa"/>
            <w:gridSpan w:val="4"/>
          </w:tcPr>
          <w:p w14:paraId="05F26719" w14:textId="614AD42F" w:rsidR="00C56C3A" w:rsidRDefault="00620367" w:rsidP="00C07AFA">
            <w:r>
              <w:t>pv</w:t>
            </w:r>
          </w:p>
        </w:tc>
        <w:tc>
          <w:tcPr>
            <w:tcW w:w="2695" w:type="dxa"/>
            <w:gridSpan w:val="2"/>
            <w:shd w:val="clear" w:color="auto" w:fill="F7CAAC"/>
          </w:tcPr>
          <w:p w14:paraId="3F69E1C1" w14:textId="77777777" w:rsidR="00C56C3A" w:rsidRDefault="00C56C3A" w:rsidP="00C07AFA">
            <w:r>
              <w:rPr>
                <w:b/>
              </w:rPr>
              <w:t>doporučený ročník / semestr</w:t>
            </w:r>
          </w:p>
        </w:tc>
        <w:tc>
          <w:tcPr>
            <w:tcW w:w="668" w:type="dxa"/>
          </w:tcPr>
          <w:p w14:paraId="5C068161" w14:textId="77777777" w:rsidR="00C56C3A" w:rsidRDefault="00C56C3A" w:rsidP="00C07AFA">
            <w:r>
              <w:t>1/L, 2/Z</w:t>
            </w:r>
          </w:p>
        </w:tc>
      </w:tr>
      <w:tr w:rsidR="00C56C3A" w14:paraId="55F6DD94" w14:textId="77777777" w:rsidTr="00C07AFA">
        <w:tc>
          <w:tcPr>
            <w:tcW w:w="3086" w:type="dxa"/>
            <w:shd w:val="clear" w:color="auto" w:fill="F7CAAC"/>
          </w:tcPr>
          <w:p w14:paraId="51E4D2BF" w14:textId="77777777" w:rsidR="00C56C3A" w:rsidRDefault="00C56C3A" w:rsidP="00C07AFA">
            <w:pPr>
              <w:rPr>
                <w:b/>
              </w:rPr>
            </w:pPr>
            <w:r>
              <w:rPr>
                <w:b/>
              </w:rPr>
              <w:t>Rozsah studijního předmětu</w:t>
            </w:r>
          </w:p>
        </w:tc>
        <w:tc>
          <w:tcPr>
            <w:tcW w:w="1701" w:type="dxa"/>
            <w:gridSpan w:val="2"/>
          </w:tcPr>
          <w:p w14:paraId="5275D61C" w14:textId="77777777" w:rsidR="00C56C3A" w:rsidRDefault="00C56C3A" w:rsidP="00C07AFA">
            <w:r>
              <w:t>0p + 28s</w:t>
            </w:r>
          </w:p>
        </w:tc>
        <w:tc>
          <w:tcPr>
            <w:tcW w:w="889" w:type="dxa"/>
            <w:shd w:val="clear" w:color="auto" w:fill="F7CAAC"/>
          </w:tcPr>
          <w:p w14:paraId="0DA3C49F" w14:textId="77777777" w:rsidR="00C56C3A" w:rsidRDefault="00C56C3A" w:rsidP="00C07AFA">
            <w:pPr>
              <w:rPr>
                <w:b/>
              </w:rPr>
            </w:pPr>
            <w:r>
              <w:rPr>
                <w:b/>
              </w:rPr>
              <w:t xml:space="preserve">hod. </w:t>
            </w:r>
          </w:p>
        </w:tc>
        <w:tc>
          <w:tcPr>
            <w:tcW w:w="816" w:type="dxa"/>
          </w:tcPr>
          <w:p w14:paraId="5EBAB012" w14:textId="77777777" w:rsidR="00C56C3A" w:rsidRDefault="00C56C3A" w:rsidP="00C07AFA">
            <w:r>
              <w:t>28</w:t>
            </w:r>
          </w:p>
        </w:tc>
        <w:tc>
          <w:tcPr>
            <w:tcW w:w="2156" w:type="dxa"/>
            <w:shd w:val="clear" w:color="auto" w:fill="F7CAAC"/>
          </w:tcPr>
          <w:p w14:paraId="3B01981A" w14:textId="77777777" w:rsidR="00C56C3A" w:rsidRDefault="00C56C3A" w:rsidP="00C07AFA">
            <w:pPr>
              <w:rPr>
                <w:b/>
              </w:rPr>
            </w:pPr>
            <w:r>
              <w:rPr>
                <w:b/>
              </w:rPr>
              <w:t>kreditů</w:t>
            </w:r>
          </w:p>
        </w:tc>
        <w:tc>
          <w:tcPr>
            <w:tcW w:w="1207" w:type="dxa"/>
            <w:gridSpan w:val="2"/>
          </w:tcPr>
          <w:p w14:paraId="4734F70F" w14:textId="77777777" w:rsidR="00C56C3A" w:rsidRDefault="00C56C3A" w:rsidP="00C07AFA">
            <w:r>
              <w:t>4</w:t>
            </w:r>
          </w:p>
        </w:tc>
      </w:tr>
      <w:tr w:rsidR="00C56C3A" w14:paraId="63CE0A43" w14:textId="77777777" w:rsidTr="00C07AFA">
        <w:tc>
          <w:tcPr>
            <w:tcW w:w="3086" w:type="dxa"/>
            <w:shd w:val="clear" w:color="auto" w:fill="F7CAAC"/>
          </w:tcPr>
          <w:p w14:paraId="7A9F5C84" w14:textId="77777777" w:rsidR="00C56C3A" w:rsidRDefault="00C56C3A" w:rsidP="00C07AFA">
            <w:pPr>
              <w:rPr>
                <w:b/>
                <w:sz w:val="22"/>
              </w:rPr>
            </w:pPr>
            <w:r>
              <w:rPr>
                <w:b/>
              </w:rPr>
              <w:t>Prerekvizity, korekvizity, ekvivalence</w:t>
            </w:r>
          </w:p>
        </w:tc>
        <w:tc>
          <w:tcPr>
            <w:tcW w:w="6769" w:type="dxa"/>
            <w:gridSpan w:val="7"/>
          </w:tcPr>
          <w:p w14:paraId="4EAD276B" w14:textId="77777777" w:rsidR="00C56C3A" w:rsidRDefault="00C56C3A" w:rsidP="00C07AFA"/>
        </w:tc>
      </w:tr>
      <w:tr w:rsidR="00C56C3A" w14:paraId="08CAB2B2" w14:textId="77777777" w:rsidTr="00C07AFA">
        <w:tc>
          <w:tcPr>
            <w:tcW w:w="3086" w:type="dxa"/>
            <w:shd w:val="clear" w:color="auto" w:fill="F7CAAC"/>
          </w:tcPr>
          <w:p w14:paraId="726C96BC" w14:textId="77777777" w:rsidR="00C56C3A" w:rsidRDefault="00C56C3A" w:rsidP="00C07AFA">
            <w:pPr>
              <w:rPr>
                <w:b/>
              </w:rPr>
            </w:pPr>
            <w:r>
              <w:rPr>
                <w:b/>
              </w:rPr>
              <w:t>Způsob ověření studijních výsledků</w:t>
            </w:r>
          </w:p>
        </w:tc>
        <w:tc>
          <w:tcPr>
            <w:tcW w:w="3406" w:type="dxa"/>
            <w:gridSpan w:val="4"/>
          </w:tcPr>
          <w:p w14:paraId="4ADFA7CD" w14:textId="77777777" w:rsidR="00C56C3A" w:rsidRDefault="00C56C3A" w:rsidP="00C07AFA">
            <w:r>
              <w:t>Klz</w:t>
            </w:r>
          </w:p>
        </w:tc>
        <w:tc>
          <w:tcPr>
            <w:tcW w:w="2156" w:type="dxa"/>
            <w:shd w:val="clear" w:color="auto" w:fill="F7CAAC"/>
          </w:tcPr>
          <w:p w14:paraId="013546E8" w14:textId="77777777" w:rsidR="00C56C3A" w:rsidRDefault="00C56C3A" w:rsidP="00C07AFA">
            <w:pPr>
              <w:rPr>
                <w:b/>
              </w:rPr>
            </w:pPr>
            <w:r>
              <w:rPr>
                <w:b/>
              </w:rPr>
              <w:t>Forma výuky</w:t>
            </w:r>
          </w:p>
        </w:tc>
        <w:tc>
          <w:tcPr>
            <w:tcW w:w="1207" w:type="dxa"/>
            <w:gridSpan w:val="2"/>
          </w:tcPr>
          <w:p w14:paraId="73EDE72E" w14:textId="77777777" w:rsidR="00C56C3A" w:rsidRDefault="00C56C3A" w:rsidP="00C07AFA">
            <w:r>
              <w:t>seminář</w:t>
            </w:r>
          </w:p>
        </w:tc>
      </w:tr>
      <w:tr w:rsidR="00C56C3A" w14:paraId="216F3C5C" w14:textId="77777777" w:rsidTr="00C07AFA">
        <w:tc>
          <w:tcPr>
            <w:tcW w:w="3086" w:type="dxa"/>
            <w:shd w:val="clear" w:color="auto" w:fill="F7CAAC"/>
          </w:tcPr>
          <w:p w14:paraId="633613BB"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2C9FC833" w14:textId="77777777" w:rsidR="00C56C3A" w:rsidRDefault="00C56C3A" w:rsidP="00C07AFA">
            <w:pPr>
              <w:rPr>
                <w:b/>
              </w:rPr>
            </w:pPr>
            <w:r w:rsidRPr="00B46148">
              <w:rPr>
                <w:b/>
              </w:rPr>
              <w:t>Požadavky k zápočtu:</w:t>
            </w:r>
          </w:p>
          <w:p w14:paraId="08D00926" w14:textId="77777777" w:rsidR="00C56C3A" w:rsidRDefault="00C56C3A" w:rsidP="00C07AFA">
            <w:r>
              <w:t>Aktivní účast na seminářích (80 %)</w:t>
            </w:r>
          </w:p>
          <w:p w14:paraId="2FFBA842" w14:textId="77777777" w:rsidR="00C56C3A" w:rsidRDefault="00C56C3A" w:rsidP="00C07AFA">
            <w:r>
              <w:t>Důkladná znalost děl na seznamu četby</w:t>
            </w:r>
          </w:p>
          <w:p w14:paraId="6472C151" w14:textId="77777777" w:rsidR="00C56C3A" w:rsidRPr="007A0B8D" w:rsidRDefault="00C56C3A" w:rsidP="00C07AFA">
            <w:r>
              <w:t>Vypracování vlastního textu a jeho analýza (v písemné formě)</w:t>
            </w:r>
          </w:p>
        </w:tc>
      </w:tr>
      <w:tr w:rsidR="00C56C3A" w14:paraId="08569485" w14:textId="77777777" w:rsidTr="00C07AFA">
        <w:trPr>
          <w:trHeight w:val="20"/>
        </w:trPr>
        <w:tc>
          <w:tcPr>
            <w:tcW w:w="9855" w:type="dxa"/>
            <w:gridSpan w:val="8"/>
            <w:tcBorders>
              <w:top w:val="nil"/>
            </w:tcBorders>
          </w:tcPr>
          <w:p w14:paraId="436B5988" w14:textId="77777777" w:rsidR="00C56C3A" w:rsidRDefault="00C56C3A" w:rsidP="00C07AFA"/>
        </w:tc>
      </w:tr>
      <w:tr w:rsidR="00C56C3A" w14:paraId="347A208A" w14:textId="77777777" w:rsidTr="00C07AFA">
        <w:trPr>
          <w:trHeight w:val="197"/>
        </w:trPr>
        <w:tc>
          <w:tcPr>
            <w:tcW w:w="3086" w:type="dxa"/>
            <w:tcBorders>
              <w:top w:val="nil"/>
            </w:tcBorders>
            <w:shd w:val="clear" w:color="auto" w:fill="F7CAAC"/>
          </w:tcPr>
          <w:p w14:paraId="7C8C6B2F" w14:textId="77777777" w:rsidR="00C56C3A" w:rsidRDefault="00C56C3A" w:rsidP="00C07AFA">
            <w:pPr>
              <w:rPr>
                <w:b/>
              </w:rPr>
            </w:pPr>
            <w:r>
              <w:rPr>
                <w:b/>
              </w:rPr>
              <w:t>Garant předmětu</w:t>
            </w:r>
          </w:p>
        </w:tc>
        <w:tc>
          <w:tcPr>
            <w:tcW w:w="6769" w:type="dxa"/>
            <w:gridSpan w:val="7"/>
            <w:tcBorders>
              <w:top w:val="nil"/>
            </w:tcBorders>
          </w:tcPr>
          <w:p w14:paraId="31F8E51C" w14:textId="77777777" w:rsidR="00C56C3A" w:rsidRDefault="00C56C3A" w:rsidP="00C07AFA">
            <w:r>
              <w:t>Mgr. Svitlana Shurma, Ph.D.</w:t>
            </w:r>
          </w:p>
        </w:tc>
      </w:tr>
      <w:tr w:rsidR="00C56C3A" w14:paraId="646CB79B" w14:textId="77777777" w:rsidTr="00C07AFA">
        <w:trPr>
          <w:trHeight w:val="243"/>
        </w:trPr>
        <w:tc>
          <w:tcPr>
            <w:tcW w:w="3086" w:type="dxa"/>
            <w:tcBorders>
              <w:top w:val="nil"/>
            </w:tcBorders>
            <w:shd w:val="clear" w:color="auto" w:fill="F7CAAC"/>
          </w:tcPr>
          <w:p w14:paraId="4C3F1EE8" w14:textId="77777777" w:rsidR="00C56C3A" w:rsidRDefault="00C56C3A" w:rsidP="00C07AFA">
            <w:pPr>
              <w:rPr>
                <w:b/>
              </w:rPr>
            </w:pPr>
            <w:r>
              <w:rPr>
                <w:b/>
              </w:rPr>
              <w:t>Zapojení garanta do výuky předmětu</w:t>
            </w:r>
          </w:p>
        </w:tc>
        <w:tc>
          <w:tcPr>
            <w:tcW w:w="6769" w:type="dxa"/>
            <w:gridSpan w:val="7"/>
            <w:tcBorders>
              <w:top w:val="nil"/>
            </w:tcBorders>
          </w:tcPr>
          <w:p w14:paraId="2C917CC7" w14:textId="77777777" w:rsidR="00C56C3A" w:rsidRDefault="00C56C3A" w:rsidP="00C07AFA">
            <w:r>
              <w:t>100 %</w:t>
            </w:r>
          </w:p>
        </w:tc>
      </w:tr>
      <w:tr w:rsidR="00C56C3A" w14:paraId="011732D9" w14:textId="77777777" w:rsidTr="00C07AFA">
        <w:tc>
          <w:tcPr>
            <w:tcW w:w="3086" w:type="dxa"/>
            <w:shd w:val="clear" w:color="auto" w:fill="F7CAAC"/>
          </w:tcPr>
          <w:p w14:paraId="39CCA2EE" w14:textId="77777777" w:rsidR="00C56C3A" w:rsidRDefault="00C56C3A" w:rsidP="00C07AFA">
            <w:pPr>
              <w:rPr>
                <w:b/>
              </w:rPr>
            </w:pPr>
            <w:r>
              <w:rPr>
                <w:b/>
              </w:rPr>
              <w:t>Vyučující</w:t>
            </w:r>
          </w:p>
        </w:tc>
        <w:tc>
          <w:tcPr>
            <w:tcW w:w="6769" w:type="dxa"/>
            <w:gridSpan w:val="7"/>
            <w:tcBorders>
              <w:bottom w:val="nil"/>
            </w:tcBorders>
          </w:tcPr>
          <w:p w14:paraId="7A935455" w14:textId="77777777" w:rsidR="00C56C3A" w:rsidRDefault="00C56C3A" w:rsidP="00C07AFA">
            <w:r>
              <w:t>Mgr. Svitlana Shurma, Ph.D.</w:t>
            </w:r>
          </w:p>
        </w:tc>
      </w:tr>
      <w:tr w:rsidR="00C56C3A" w14:paraId="7B8E7001" w14:textId="77777777" w:rsidTr="00C07AFA">
        <w:trPr>
          <w:trHeight w:val="20"/>
        </w:trPr>
        <w:tc>
          <w:tcPr>
            <w:tcW w:w="9855" w:type="dxa"/>
            <w:gridSpan w:val="8"/>
            <w:tcBorders>
              <w:top w:val="nil"/>
            </w:tcBorders>
          </w:tcPr>
          <w:p w14:paraId="72066CF2" w14:textId="77777777" w:rsidR="00C56C3A" w:rsidRDefault="00C56C3A" w:rsidP="00C07AFA"/>
        </w:tc>
      </w:tr>
      <w:tr w:rsidR="00C56C3A" w14:paraId="260E63A0" w14:textId="77777777" w:rsidTr="00C07AFA">
        <w:tc>
          <w:tcPr>
            <w:tcW w:w="3086" w:type="dxa"/>
            <w:shd w:val="clear" w:color="auto" w:fill="F7CAAC"/>
          </w:tcPr>
          <w:p w14:paraId="226BD7EB" w14:textId="77777777" w:rsidR="00C56C3A" w:rsidRDefault="00C56C3A" w:rsidP="00C07AFA">
            <w:pPr>
              <w:rPr>
                <w:b/>
              </w:rPr>
            </w:pPr>
            <w:r>
              <w:rPr>
                <w:b/>
              </w:rPr>
              <w:t>Stručná anotace předmětu</w:t>
            </w:r>
          </w:p>
        </w:tc>
        <w:tc>
          <w:tcPr>
            <w:tcW w:w="6769" w:type="dxa"/>
            <w:gridSpan w:val="7"/>
            <w:tcBorders>
              <w:bottom w:val="nil"/>
            </w:tcBorders>
          </w:tcPr>
          <w:p w14:paraId="1E470819" w14:textId="77777777" w:rsidR="00C56C3A" w:rsidRDefault="00C56C3A" w:rsidP="00C07AFA"/>
        </w:tc>
      </w:tr>
      <w:tr w:rsidR="00C56C3A" w14:paraId="62891FF6" w14:textId="77777777" w:rsidTr="00C07AFA">
        <w:trPr>
          <w:trHeight w:val="3938"/>
        </w:trPr>
        <w:tc>
          <w:tcPr>
            <w:tcW w:w="9855" w:type="dxa"/>
            <w:gridSpan w:val="8"/>
            <w:tcBorders>
              <w:top w:val="nil"/>
              <w:bottom w:val="single" w:sz="12" w:space="0" w:color="auto"/>
            </w:tcBorders>
          </w:tcPr>
          <w:p w14:paraId="1110C1FA" w14:textId="77777777" w:rsidR="00C56C3A" w:rsidRPr="00DE5684" w:rsidRDefault="00C56C3A" w:rsidP="00C07AFA">
            <w:r w:rsidRPr="006B73E1">
              <w:t>Cílem předmětu je seznámit studenty s historií rétoriky, jejími hlavními pojmy</w:t>
            </w:r>
            <w:r w:rsidRPr="00F44903">
              <w:t xml:space="preserve"> a</w:t>
            </w:r>
            <w:r w:rsidRPr="006B73E1">
              <w:t xml:space="preserve"> technikami</w:t>
            </w:r>
            <w:r>
              <w:t>,</w:t>
            </w:r>
            <w:r w:rsidRPr="00F44903">
              <w:t xml:space="preserve"> </w:t>
            </w:r>
            <w:r w:rsidRPr="00A86B19">
              <w:t>aplikovat teoretické znalosti při zpracování vytvořených textů nebo ve vlastní textové tvorbě.</w:t>
            </w:r>
            <w:r>
              <w:t xml:space="preserve"> </w:t>
            </w:r>
            <w:r w:rsidRPr="00A86B19">
              <w:t xml:space="preserve">Student je schopen </w:t>
            </w:r>
            <w:r w:rsidRPr="00DE5684">
              <w:t>č</w:t>
            </w:r>
            <w:r>
              <w:t>íst</w:t>
            </w:r>
            <w:r w:rsidRPr="00DE5684">
              <w:t xml:space="preserve"> a poslouch</w:t>
            </w:r>
            <w:r>
              <w:t>at</w:t>
            </w:r>
            <w:r w:rsidRPr="00DE5684">
              <w:t xml:space="preserve"> rétoricky</w:t>
            </w:r>
            <w:r>
              <w:t xml:space="preserve">, </w:t>
            </w:r>
            <w:r w:rsidRPr="00DE5684">
              <w:t xml:space="preserve">uvažovat rétoricky </w:t>
            </w:r>
            <w:r>
              <w:t xml:space="preserve">a </w:t>
            </w:r>
            <w:r w:rsidRPr="00DE5684">
              <w:t>p</w:t>
            </w:r>
            <w:r>
              <w:t>sát</w:t>
            </w:r>
            <w:r w:rsidRPr="00DE5684">
              <w:t xml:space="preserve"> rétoricky</w:t>
            </w:r>
            <w:r>
              <w:t xml:space="preserve"> směrem k publiku</w:t>
            </w:r>
            <w:r w:rsidRPr="00DE5684">
              <w:t>, objasni</w:t>
            </w:r>
            <w:r>
              <w:t>t</w:t>
            </w:r>
            <w:r w:rsidRPr="00DE5684">
              <w:t xml:space="preserve"> své cíle a strategie, </w:t>
            </w:r>
            <w:r>
              <w:t>být</w:t>
            </w:r>
            <w:r w:rsidRPr="00DE5684">
              <w:t xml:space="preserve"> co nejpřesvědčivější </w:t>
            </w:r>
            <w:r>
              <w:t>v argumentaci</w:t>
            </w:r>
            <w:r w:rsidRPr="00DE5684">
              <w:t xml:space="preserve"> </w:t>
            </w:r>
            <w:r>
              <w:t>a</w:t>
            </w:r>
            <w:r w:rsidRPr="00DE5684">
              <w:t xml:space="preserve"> </w:t>
            </w:r>
            <w:r>
              <w:t>umět r</w:t>
            </w:r>
            <w:r w:rsidRPr="00DE5684">
              <w:t>étorické schopnosti používa</w:t>
            </w:r>
            <w:r>
              <w:t>t</w:t>
            </w:r>
            <w:r w:rsidRPr="00DE5684">
              <w:t xml:space="preserve"> eticky.</w:t>
            </w:r>
          </w:p>
          <w:p w14:paraId="4AEE46EC" w14:textId="77777777" w:rsidR="00C56C3A" w:rsidRDefault="00C56C3A" w:rsidP="00C07AFA"/>
          <w:p w14:paraId="3223A0EE" w14:textId="77777777" w:rsidR="00C56C3A" w:rsidRDefault="00C56C3A" w:rsidP="00C07AFA">
            <w:r>
              <w:t>Obsah předmětu:</w:t>
            </w:r>
          </w:p>
          <w:p w14:paraId="1BE19218" w14:textId="77777777" w:rsidR="00C56C3A" w:rsidRDefault="00C56C3A" w:rsidP="00C56C3A">
            <w:pPr>
              <w:pStyle w:val="Odstavecseseznamem"/>
              <w:numPr>
                <w:ilvl w:val="0"/>
                <w:numId w:val="42"/>
              </w:numPr>
              <w:suppressAutoHyphens w:val="0"/>
            </w:pPr>
            <w:r>
              <w:t>Sou</w:t>
            </w:r>
            <w:r>
              <w:rPr>
                <w:rFonts w:hint="cs"/>
              </w:rPr>
              <w:t>č</w:t>
            </w:r>
            <w:r>
              <w:t>asn</w:t>
            </w:r>
            <w:r>
              <w:rPr>
                <w:rFonts w:hint="cs"/>
              </w:rPr>
              <w:t>á</w:t>
            </w:r>
            <w:r>
              <w:t xml:space="preserve"> r</w:t>
            </w:r>
            <w:r>
              <w:rPr>
                <w:rFonts w:hint="cs"/>
              </w:rPr>
              <w:t>é</w:t>
            </w:r>
            <w:r>
              <w:t>torick</w:t>
            </w:r>
            <w:r>
              <w:rPr>
                <w:rFonts w:hint="cs"/>
              </w:rPr>
              <w:t>á</w:t>
            </w:r>
            <w:r>
              <w:t xml:space="preserve"> teorie</w:t>
            </w:r>
          </w:p>
          <w:p w14:paraId="37AE6F12" w14:textId="77777777" w:rsidR="00C56C3A" w:rsidRDefault="00C56C3A" w:rsidP="00C56C3A">
            <w:pPr>
              <w:pStyle w:val="Odstavecseseznamem"/>
              <w:numPr>
                <w:ilvl w:val="0"/>
                <w:numId w:val="42"/>
              </w:numPr>
              <w:suppressAutoHyphens w:val="0"/>
            </w:pPr>
            <w:r>
              <w:t>D</w:t>
            </w:r>
            <w:r>
              <w:rPr>
                <w:rFonts w:hint="cs"/>
              </w:rPr>
              <w:t>ě</w:t>
            </w:r>
            <w:r>
              <w:t>jiny r</w:t>
            </w:r>
            <w:r>
              <w:rPr>
                <w:rFonts w:hint="cs"/>
              </w:rPr>
              <w:t>é</w:t>
            </w:r>
            <w:r>
              <w:t>toriky</w:t>
            </w:r>
          </w:p>
          <w:p w14:paraId="39E7E2E7" w14:textId="77777777" w:rsidR="00C56C3A" w:rsidRDefault="00C56C3A" w:rsidP="00C56C3A">
            <w:pPr>
              <w:pStyle w:val="Odstavecseseznamem"/>
              <w:numPr>
                <w:ilvl w:val="0"/>
                <w:numId w:val="42"/>
              </w:numPr>
              <w:suppressAutoHyphens w:val="0"/>
            </w:pPr>
            <w:r>
              <w:t>Teorie argument</w:t>
            </w:r>
            <w:r>
              <w:rPr>
                <w:rFonts w:hint="cs"/>
              </w:rPr>
              <w:t>ů</w:t>
            </w:r>
          </w:p>
          <w:p w14:paraId="0FF877D6" w14:textId="77777777" w:rsidR="00C56C3A" w:rsidRDefault="00C56C3A" w:rsidP="00C56C3A">
            <w:pPr>
              <w:pStyle w:val="Odstavecseseznamem"/>
              <w:numPr>
                <w:ilvl w:val="0"/>
                <w:numId w:val="42"/>
              </w:numPr>
              <w:suppressAutoHyphens w:val="0"/>
            </w:pPr>
            <w:r w:rsidRPr="00873F46">
              <w:t>Řečník a publikum</w:t>
            </w:r>
          </w:p>
          <w:p w14:paraId="4A19FDE5" w14:textId="77777777" w:rsidR="00C56C3A" w:rsidRDefault="00C56C3A" w:rsidP="00C56C3A">
            <w:pPr>
              <w:pStyle w:val="Odstavecseseznamem"/>
              <w:numPr>
                <w:ilvl w:val="0"/>
                <w:numId w:val="42"/>
              </w:numPr>
              <w:suppressAutoHyphens w:val="0"/>
            </w:pPr>
            <w:r>
              <w:t>R</w:t>
            </w:r>
            <w:r>
              <w:rPr>
                <w:rFonts w:hint="cs"/>
              </w:rPr>
              <w:t>é</w:t>
            </w:r>
            <w:r>
              <w:t>torika a ve</w:t>
            </w:r>
            <w:r>
              <w:rPr>
                <w:rFonts w:hint="cs"/>
              </w:rPr>
              <w:t>ř</w:t>
            </w:r>
            <w:r>
              <w:t>ejn</w:t>
            </w:r>
            <w:r>
              <w:rPr>
                <w:rFonts w:hint="cs"/>
              </w:rPr>
              <w:t>á</w:t>
            </w:r>
            <w:r>
              <w:t xml:space="preserve"> politika</w:t>
            </w:r>
          </w:p>
          <w:p w14:paraId="622E1A06" w14:textId="77777777" w:rsidR="00C56C3A" w:rsidRDefault="00C56C3A" w:rsidP="00C56C3A">
            <w:pPr>
              <w:pStyle w:val="Odstavecseseznamem"/>
              <w:numPr>
                <w:ilvl w:val="0"/>
                <w:numId w:val="42"/>
              </w:numPr>
              <w:suppressAutoHyphens w:val="0"/>
            </w:pPr>
            <w:r>
              <w:t>R</w:t>
            </w:r>
            <w:r>
              <w:rPr>
                <w:rFonts w:hint="cs"/>
              </w:rPr>
              <w:t>é</w:t>
            </w:r>
            <w:r>
              <w:t>torika a n</w:t>
            </w:r>
            <w:r>
              <w:rPr>
                <w:rFonts w:hint="cs"/>
              </w:rPr>
              <w:t>á</w:t>
            </w:r>
            <w:r>
              <w:t>rod</w:t>
            </w:r>
          </w:p>
          <w:p w14:paraId="1DA93E3C" w14:textId="77777777" w:rsidR="00C56C3A" w:rsidRDefault="00C56C3A" w:rsidP="00C56C3A">
            <w:pPr>
              <w:pStyle w:val="Odstavecseseznamem"/>
              <w:numPr>
                <w:ilvl w:val="0"/>
                <w:numId w:val="42"/>
              </w:numPr>
              <w:suppressAutoHyphens w:val="0"/>
            </w:pPr>
            <w:r>
              <w:t>R</w:t>
            </w:r>
            <w:r>
              <w:rPr>
                <w:rFonts w:hint="cs"/>
              </w:rPr>
              <w:t>é</w:t>
            </w:r>
            <w:r>
              <w:t>torika v</w:t>
            </w:r>
            <w:r>
              <w:rPr>
                <w:rFonts w:hint="cs"/>
              </w:rPr>
              <w:t>ě</w:t>
            </w:r>
            <w:r>
              <w:t>dy</w:t>
            </w:r>
          </w:p>
          <w:p w14:paraId="00C5466A" w14:textId="77777777" w:rsidR="00C56C3A" w:rsidRDefault="00C56C3A" w:rsidP="00C56C3A">
            <w:pPr>
              <w:pStyle w:val="Odstavecseseznamem"/>
              <w:numPr>
                <w:ilvl w:val="0"/>
                <w:numId w:val="42"/>
              </w:numPr>
              <w:suppressAutoHyphens w:val="0"/>
            </w:pPr>
            <w:r>
              <w:t>R</w:t>
            </w:r>
            <w:r>
              <w:rPr>
                <w:rFonts w:hint="cs"/>
              </w:rPr>
              <w:t>é</w:t>
            </w:r>
            <w:r>
              <w:t>torick</w:t>
            </w:r>
            <w:r>
              <w:rPr>
                <w:rFonts w:hint="cs"/>
              </w:rPr>
              <w:t>á</w:t>
            </w:r>
            <w:r>
              <w:t xml:space="preserve"> anal</w:t>
            </w:r>
            <w:r>
              <w:rPr>
                <w:rFonts w:hint="cs"/>
              </w:rPr>
              <w:t>ý</w:t>
            </w:r>
            <w:r>
              <w:t>za</w:t>
            </w:r>
          </w:p>
          <w:p w14:paraId="2B2AEFFB" w14:textId="77777777" w:rsidR="00C56C3A" w:rsidRDefault="00C56C3A" w:rsidP="00C56C3A">
            <w:pPr>
              <w:pStyle w:val="Odstavecseseznamem"/>
              <w:numPr>
                <w:ilvl w:val="0"/>
                <w:numId w:val="42"/>
              </w:numPr>
              <w:suppressAutoHyphens w:val="0"/>
            </w:pPr>
            <w:r>
              <w:t>Historie, teorie a praxe v</w:t>
            </w:r>
            <w:r>
              <w:rPr>
                <w:rFonts w:hint="cs"/>
              </w:rPr>
              <w:t>ý</w:t>
            </w:r>
            <w:r>
              <w:t>uky psan</w:t>
            </w:r>
            <w:r>
              <w:rPr>
                <w:rFonts w:hint="cs"/>
              </w:rPr>
              <w:t>í</w:t>
            </w:r>
          </w:p>
          <w:p w14:paraId="29452EC0" w14:textId="77777777" w:rsidR="00C56C3A" w:rsidRDefault="00C56C3A" w:rsidP="00C56C3A">
            <w:pPr>
              <w:pStyle w:val="Odstavecseseznamem"/>
              <w:numPr>
                <w:ilvl w:val="0"/>
                <w:numId w:val="42"/>
              </w:numPr>
              <w:suppressAutoHyphens w:val="0"/>
            </w:pPr>
            <w:r>
              <w:t>Vizu</w:t>
            </w:r>
            <w:r>
              <w:rPr>
                <w:rFonts w:hint="cs"/>
              </w:rPr>
              <w:t>á</w:t>
            </w:r>
            <w:r>
              <w:t>ln</w:t>
            </w:r>
            <w:r>
              <w:rPr>
                <w:rFonts w:hint="cs"/>
              </w:rPr>
              <w:t>í</w:t>
            </w:r>
            <w:r>
              <w:t xml:space="preserve"> </w:t>
            </w:r>
            <w:r w:rsidRPr="00D610B3">
              <w:rPr>
                <w:lang w:val="en-US"/>
              </w:rPr>
              <w:t xml:space="preserve">a </w:t>
            </w:r>
            <w:r>
              <w:t>verb</w:t>
            </w:r>
            <w:r>
              <w:rPr>
                <w:rFonts w:hint="cs"/>
              </w:rPr>
              <w:t>á</w:t>
            </w:r>
            <w:r>
              <w:t>ln</w:t>
            </w:r>
            <w:r>
              <w:rPr>
                <w:rFonts w:hint="cs"/>
              </w:rPr>
              <w:t>í</w:t>
            </w:r>
            <w:r>
              <w:t xml:space="preserve"> komunikace</w:t>
            </w:r>
          </w:p>
          <w:p w14:paraId="5E1F546D" w14:textId="77777777" w:rsidR="00C56C3A" w:rsidRDefault="00C56C3A" w:rsidP="00C07AFA"/>
          <w:p w14:paraId="72F6C587" w14:textId="77777777" w:rsidR="00C56C3A" w:rsidRDefault="00C56C3A" w:rsidP="00C07AFA">
            <w:r>
              <w:t>Odborné znalosti – po absolvování předmětu prokazuje student znalosti:</w:t>
            </w:r>
          </w:p>
          <w:p w14:paraId="0004D22B" w14:textId="77777777" w:rsidR="00C56C3A" w:rsidRPr="00ED3C44" w:rsidRDefault="00C56C3A" w:rsidP="00C56C3A">
            <w:pPr>
              <w:pStyle w:val="Odstavecseseznamem"/>
              <w:numPr>
                <w:ilvl w:val="0"/>
                <w:numId w:val="43"/>
              </w:numPr>
              <w:suppressAutoHyphens w:val="0"/>
            </w:pPr>
            <w:r>
              <w:t>popsat způsoby vytvoření textu v různých diskurzech</w:t>
            </w:r>
          </w:p>
          <w:p w14:paraId="53FF747E" w14:textId="77777777" w:rsidR="00C56C3A" w:rsidRPr="00881701" w:rsidRDefault="00C56C3A" w:rsidP="00C56C3A">
            <w:pPr>
              <w:pStyle w:val="Odstavecseseznamem"/>
              <w:numPr>
                <w:ilvl w:val="0"/>
                <w:numId w:val="43"/>
              </w:numPr>
              <w:suppressAutoHyphens w:val="0"/>
            </w:pPr>
            <w:r>
              <w:t>vysvětlit, jak funguje text v diskurzu</w:t>
            </w:r>
          </w:p>
          <w:p w14:paraId="0A24DA73" w14:textId="77777777" w:rsidR="00C56C3A" w:rsidRPr="00842EF1" w:rsidRDefault="00C56C3A" w:rsidP="00C56C3A">
            <w:pPr>
              <w:pStyle w:val="Odstavecseseznamem"/>
              <w:numPr>
                <w:ilvl w:val="0"/>
                <w:numId w:val="43"/>
              </w:numPr>
              <w:suppressAutoHyphens w:val="0"/>
            </w:pPr>
            <w:r>
              <w:t>vymezit různé žánry a styly</w:t>
            </w:r>
          </w:p>
          <w:p w14:paraId="42DD127E" w14:textId="77777777" w:rsidR="00C56C3A" w:rsidRPr="00E374B9" w:rsidRDefault="00C56C3A" w:rsidP="00C56C3A">
            <w:pPr>
              <w:pStyle w:val="Odstavecseseznamem"/>
              <w:numPr>
                <w:ilvl w:val="0"/>
                <w:numId w:val="43"/>
              </w:numPr>
              <w:suppressAutoHyphens w:val="0"/>
            </w:pPr>
            <w:r w:rsidRPr="00F44903">
              <w:rPr>
                <w:lang w:val="pl-PL"/>
              </w:rPr>
              <w:t xml:space="preserve">definovat </w:t>
            </w:r>
            <w:r>
              <w:t>různé rétorické prostředky, jako jsou metafora a metonymie</w:t>
            </w:r>
          </w:p>
          <w:p w14:paraId="361B45C3" w14:textId="77777777" w:rsidR="00C56C3A" w:rsidRDefault="00C56C3A" w:rsidP="00C07AFA"/>
          <w:p w14:paraId="4F502973" w14:textId="77777777" w:rsidR="00C56C3A" w:rsidRDefault="00C56C3A" w:rsidP="00C07AFA">
            <w:r>
              <w:t>Odborné dovednosti – po absolvování předmětu prokazuje student dovednosti:</w:t>
            </w:r>
          </w:p>
          <w:p w14:paraId="5152F1ED" w14:textId="77777777" w:rsidR="00C56C3A" w:rsidRPr="00FE3E1A" w:rsidRDefault="00C56C3A" w:rsidP="00C56C3A">
            <w:pPr>
              <w:pStyle w:val="Odstavecseseznamem"/>
              <w:numPr>
                <w:ilvl w:val="0"/>
                <w:numId w:val="44"/>
              </w:numPr>
              <w:suppressAutoHyphens w:val="0"/>
              <w:rPr>
                <w:rFonts w:eastAsia="Noto Serif CJK SC" w:cs="Arial Unicode MS"/>
                <w:kern w:val="2"/>
                <w:lang w:eastAsia="zh-CN" w:bidi="hi-IN"/>
              </w:rPr>
            </w:pPr>
            <w:r w:rsidRPr="00FE3E1A">
              <w:rPr>
                <w:rFonts w:eastAsia="Noto Serif CJK SC" w:cs="Arial Unicode MS"/>
                <w:kern w:val="2"/>
                <w:lang w:eastAsia="zh-CN" w:bidi="hi-IN"/>
              </w:rPr>
              <w:t xml:space="preserve">analyzovat </w:t>
            </w:r>
            <w:r w:rsidRPr="00DE5684">
              <w:t>způsoby přesvědčování</w:t>
            </w:r>
            <w:r>
              <w:t xml:space="preserve"> a</w:t>
            </w:r>
            <w:r w:rsidRPr="00DE5684">
              <w:t xml:space="preserve"> vidět přesvědčovací možnosti</w:t>
            </w:r>
            <w:r>
              <w:t xml:space="preserve"> </w:t>
            </w:r>
            <w:r w:rsidRPr="00FE3E1A">
              <w:rPr>
                <w:rFonts w:eastAsia="Noto Serif CJK SC" w:cs="Arial Unicode MS"/>
                <w:kern w:val="2"/>
                <w:lang w:eastAsia="zh-CN" w:bidi="hi-IN"/>
              </w:rPr>
              <w:t>textů</w:t>
            </w:r>
          </w:p>
          <w:p w14:paraId="7617E012" w14:textId="77777777" w:rsidR="00C56C3A" w:rsidRPr="00FE3E1A" w:rsidRDefault="00C56C3A" w:rsidP="00C56C3A">
            <w:pPr>
              <w:pStyle w:val="Odstavecseseznamem"/>
              <w:numPr>
                <w:ilvl w:val="0"/>
                <w:numId w:val="44"/>
              </w:numPr>
              <w:suppressAutoHyphens w:val="0"/>
              <w:rPr>
                <w:rFonts w:eastAsia="Noto Serif CJK SC" w:cs="Arial Unicode MS"/>
                <w:kern w:val="2"/>
                <w:lang w:eastAsia="zh-CN" w:bidi="hi-IN"/>
              </w:rPr>
            </w:pPr>
            <w:r w:rsidRPr="00FE3E1A">
              <w:rPr>
                <w:rFonts w:eastAsia="Noto Serif CJK SC" w:cs="Arial Unicode MS"/>
                <w:kern w:val="2"/>
                <w:lang w:eastAsia="zh-CN" w:bidi="hi-IN"/>
              </w:rPr>
              <w:t xml:space="preserve">aplikovat znalosti a dovednosti o rétorice </w:t>
            </w:r>
            <w:r>
              <w:rPr>
                <w:rFonts w:eastAsia="Noto Serif CJK SC" w:cs="Arial Unicode MS"/>
                <w:kern w:val="2"/>
                <w:lang w:eastAsia="zh-CN" w:bidi="hi-IN"/>
              </w:rPr>
              <w:t xml:space="preserve">při editaci </w:t>
            </w:r>
            <w:r w:rsidRPr="00FE3E1A">
              <w:rPr>
                <w:rFonts w:eastAsia="Noto Serif CJK SC" w:cs="Arial Unicode MS"/>
                <w:kern w:val="2"/>
                <w:lang w:eastAsia="zh-CN" w:bidi="hi-IN"/>
              </w:rPr>
              <w:t xml:space="preserve">textů </w:t>
            </w:r>
          </w:p>
          <w:p w14:paraId="0CFBFD9D" w14:textId="77777777" w:rsidR="00C56C3A" w:rsidRPr="008741C2" w:rsidRDefault="00C56C3A" w:rsidP="00C56C3A">
            <w:pPr>
              <w:pStyle w:val="Odstavecseseznamem"/>
              <w:numPr>
                <w:ilvl w:val="0"/>
                <w:numId w:val="44"/>
              </w:numPr>
              <w:suppressAutoHyphens w:val="0"/>
            </w:pPr>
            <w:r w:rsidRPr="00FE3E1A">
              <w:rPr>
                <w:rFonts w:eastAsia="Noto Serif CJK SC" w:cs="Arial Unicode MS"/>
                <w:kern w:val="2"/>
                <w:lang w:eastAsia="zh-CN" w:bidi="hi-IN"/>
              </w:rPr>
              <w:t>identifikovat stupeň přesvědčivosti textů</w:t>
            </w:r>
          </w:p>
          <w:p w14:paraId="3A3D393E" w14:textId="77777777" w:rsidR="00C56C3A" w:rsidRPr="00FE3E1A" w:rsidRDefault="00C56C3A" w:rsidP="00C56C3A">
            <w:pPr>
              <w:pStyle w:val="Odstavecseseznamem"/>
              <w:numPr>
                <w:ilvl w:val="0"/>
                <w:numId w:val="44"/>
              </w:numPr>
              <w:suppressAutoHyphens w:val="0"/>
              <w:rPr>
                <w:rFonts w:eastAsia="Noto Serif CJK SC" w:cs="Arial Unicode MS"/>
                <w:kern w:val="2"/>
                <w:lang w:eastAsia="zh-CN" w:bidi="hi-IN"/>
              </w:rPr>
            </w:pPr>
            <w:r w:rsidRPr="00FE3E1A">
              <w:rPr>
                <w:rFonts w:eastAsia="Noto Serif CJK SC" w:cs="Arial Unicode MS"/>
                <w:kern w:val="2"/>
                <w:lang w:eastAsia="zh-CN" w:bidi="hi-IN"/>
              </w:rPr>
              <w:t>zhodnotit text podle aristotel</w:t>
            </w:r>
            <w:r>
              <w:rPr>
                <w:rFonts w:eastAsia="Noto Serif CJK SC" w:cs="Arial Unicode MS"/>
                <w:kern w:val="2"/>
                <w:lang w:eastAsia="zh-CN" w:bidi="hi-IN"/>
              </w:rPr>
              <w:t>ovského rétorického trojúhelníku</w:t>
            </w:r>
            <w:r w:rsidRPr="00FE3E1A">
              <w:rPr>
                <w:rFonts w:eastAsia="Noto Serif CJK SC" w:cs="Arial Unicode MS"/>
                <w:kern w:val="2"/>
                <w:lang w:eastAsia="zh-CN" w:bidi="hi-IN"/>
              </w:rPr>
              <w:t xml:space="preserve"> </w:t>
            </w:r>
          </w:p>
          <w:p w14:paraId="59C9C4C2" w14:textId="77777777" w:rsidR="00C56C3A" w:rsidRDefault="00C56C3A" w:rsidP="00C56C3A">
            <w:pPr>
              <w:pStyle w:val="Odstavecseseznamem"/>
              <w:numPr>
                <w:ilvl w:val="0"/>
                <w:numId w:val="44"/>
              </w:numPr>
              <w:suppressAutoHyphens w:val="0"/>
            </w:pPr>
            <w:r w:rsidRPr="00FE3E1A">
              <w:rPr>
                <w:rFonts w:eastAsia="Noto Serif CJK SC" w:cs="Arial Unicode MS"/>
                <w:kern w:val="2"/>
                <w:lang w:eastAsia="zh-CN" w:bidi="hi-IN"/>
              </w:rPr>
              <w:t>vytvořit vlastní přesvědčivé texty</w:t>
            </w:r>
          </w:p>
          <w:p w14:paraId="2C8E1A06" w14:textId="77777777" w:rsidR="00C56C3A" w:rsidRDefault="00C56C3A" w:rsidP="00C07AFA"/>
        </w:tc>
      </w:tr>
      <w:tr w:rsidR="00C56C3A" w14:paraId="4D369CD5" w14:textId="77777777" w:rsidTr="00C9509E">
        <w:trPr>
          <w:trHeight w:val="265"/>
        </w:trPr>
        <w:tc>
          <w:tcPr>
            <w:tcW w:w="3653" w:type="dxa"/>
            <w:gridSpan w:val="2"/>
            <w:tcBorders>
              <w:top w:val="nil"/>
              <w:bottom w:val="single" w:sz="4" w:space="0" w:color="auto"/>
            </w:tcBorders>
            <w:shd w:val="clear" w:color="auto" w:fill="F7CAAC"/>
          </w:tcPr>
          <w:p w14:paraId="419BFAA8" w14:textId="77777777" w:rsidR="00C56C3A" w:rsidRDefault="00C56C3A" w:rsidP="00C07AFA">
            <w:r>
              <w:rPr>
                <w:b/>
              </w:rPr>
              <w:t>Studijní literatura a studijní pomůcky</w:t>
            </w:r>
          </w:p>
        </w:tc>
        <w:tc>
          <w:tcPr>
            <w:tcW w:w="6202" w:type="dxa"/>
            <w:gridSpan w:val="6"/>
            <w:tcBorders>
              <w:top w:val="nil"/>
              <w:bottom w:val="single" w:sz="4" w:space="0" w:color="auto"/>
            </w:tcBorders>
          </w:tcPr>
          <w:p w14:paraId="17EBD427" w14:textId="77777777" w:rsidR="00C56C3A" w:rsidRDefault="00C56C3A" w:rsidP="00C07AFA"/>
        </w:tc>
      </w:tr>
      <w:tr w:rsidR="00C56C3A" w14:paraId="58EAFBE7" w14:textId="77777777" w:rsidTr="00C9509E">
        <w:trPr>
          <w:trHeight w:val="1497"/>
        </w:trPr>
        <w:tc>
          <w:tcPr>
            <w:tcW w:w="9855" w:type="dxa"/>
            <w:gridSpan w:val="8"/>
            <w:tcBorders>
              <w:top w:val="single" w:sz="4" w:space="0" w:color="auto"/>
              <w:bottom w:val="single" w:sz="12" w:space="0" w:color="auto"/>
            </w:tcBorders>
          </w:tcPr>
          <w:p w14:paraId="432B67DA" w14:textId="77777777" w:rsidR="00C56C3A" w:rsidRPr="00BD7BB3" w:rsidRDefault="00C56C3A" w:rsidP="00C07AFA">
            <w:pPr>
              <w:pStyle w:val="bb"/>
              <w:rPr>
                <w:b/>
              </w:rPr>
            </w:pPr>
            <w:r w:rsidRPr="00BD7BB3">
              <w:rPr>
                <w:b/>
              </w:rPr>
              <w:t>Základní literatura:</w:t>
            </w:r>
          </w:p>
          <w:p w14:paraId="733BF32E" w14:textId="77777777" w:rsidR="00C56C3A" w:rsidRPr="00E1628F" w:rsidRDefault="00C56C3A" w:rsidP="00C07AFA">
            <w:pPr>
              <w:pStyle w:val="bb"/>
            </w:pPr>
            <w:r>
              <w:rPr>
                <w:lang w:val="en-US"/>
              </w:rPr>
              <w:t xml:space="preserve">Bartlett, Robert C. – Aristotle. </w:t>
            </w:r>
            <w:r w:rsidRPr="00324245">
              <w:rPr>
                <w:i/>
                <w:iCs/>
              </w:rPr>
              <w:t>Aristotle</w:t>
            </w:r>
            <w:r>
              <w:rPr>
                <w:i/>
                <w:iCs/>
              </w:rPr>
              <w:t>’</w:t>
            </w:r>
            <w:r w:rsidRPr="00324245">
              <w:rPr>
                <w:i/>
                <w:iCs/>
              </w:rPr>
              <w:t xml:space="preserve">s </w:t>
            </w:r>
            <w:r>
              <w:rPr>
                <w:i/>
                <w:iCs/>
              </w:rPr>
              <w:t>“</w:t>
            </w:r>
            <w:r w:rsidRPr="00324245">
              <w:rPr>
                <w:i/>
                <w:iCs/>
              </w:rPr>
              <w:t>Art of Rhetoric</w:t>
            </w:r>
            <w:r>
              <w:rPr>
                <w:i/>
                <w:iCs/>
              </w:rPr>
              <w:t>”</w:t>
            </w:r>
            <w:r w:rsidRPr="00E1628F">
              <w:t xml:space="preserve">. </w:t>
            </w:r>
            <w:r>
              <w:rPr>
                <w:lang w:val="en-US"/>
              </w:rPr>
              <w:t>Chicago: University of Chicago Press</w:t>
            </w:r>
            <w:r w:rsidRPr="00E1628F">
              <w:t xml:space="preserve">, </w:t>
            </w:r>
            <w:r>
              <w:rPr>
                <w:lang w:val="en-US"/>
              </w:rPr>
              <w:t>2021</w:t>
            </w:r>
            <w:r w:rsidRPr="00E1628F">
              <w:t>.</w:t>
            </w:r>
          </w:p>
          <w:p w14:paraId="5DED1582" w14:textId="77777777" w:rsidR="00C56C3A" w:rsidRDefault="00C56C3A" w:rsidP="00C07AFA">
            <w:pPr>
              <w:pStyle w:val="bb"/>
            </w:pPr>
            <w:r>
              <w:t xml:space="preserve">Jasinski, James. </w:t>
            </w:r>
            <w:r w:rsidRPr="002F0DFF">
              <w:rPr>
                <w:i/>
                <w:iCs/>
              </w:rPr>
              <w:t>Sourcebook on Rhetoric: Key Concepts in Contemporary Rhetorical Studies</w:t>
            </w:r>
            <w:r>
              <w:t xml:space="preserve">. </w:t>
            </w:r>
            <w:r>
              <w:rPr>
                <w:lang w:val="en-US"/>
              </w:rPr>
              <w:t xml:space="preserve">New York: </w:t>
            </w:r>
            <w:r>
              <w:t>SAGE, 20</w:t>
            </w:r>
            <w:r>
              <w:rPr>
                <w:lang w:val="ru-RU"/>
              </w:rPr>
              <w:t>01</w:t>
            </w:r>
            <w:r>
              <w:t>.</w:t>
            </w:r>
          </w:p>
          <w:p w14:paraId="6B5F0859" w14:textId="77777777" w:rsidR="00C56C3A" w:rsidRPr="00A165F4" w:rsidRDefault="00C56C3A" w:rsidP="00C07AFA">
            <w:pPr>
              <w:pStyle w:val="bb"/>
              <w:rPr>
                <w:lang w:val="en-US"/>
              </w:rPr>
            </w:pPr>
            <w:r w:rsidRPr="00A165F4">
              <w:t xml:space="preserve">Leith, Sam. </w:t>
            </w:r>
            <w:r w:rsidRPr="00C56FCE">
              <w:rPr>
                <w:i/>
                <w:iCs/>
              </w:rPr>
              <w:t>Words Like Loaded Pistols: Rhetoric from Aristotle to Obama</w:t>
            </w:r>
            <w:r>
              <w:rPr>
                <w:lang w:val="en-US"/>
              </w:rPr>
              <w:t xml:space="preserve">. London: Basic Books, 2016. </w:t>
            </w:r>
          </w:p>
          <w:p w14:paraId="37D01C4B" w14:textId="77777777" w:rsidR="00C56C3A" w:rsidRPr="00E1628F" w:rsidRDefault="00C56C3A" w:rsidP="00C07AFA">
            <w:pPr>
              <w:pStyle w:val="bb"/>
            </w:pPr>
            <w:r w:rsidRPr="00E1628F">
              <w:t xml:space="preserve">Lucaites, John Louis </w:t>
            </w:r>
            <w:r>
              <w:rPr>
                <w:lang w:val="en-US"/>
              </w:rPr>
              <w:t xml:space="preserve">– </w:t>
            </w:r>
            <w:r w:rsidRPr="00E1628F">
              <w:t xml:space="preserve">Condit, Celeste Michelle </w:t>
            </w:r>
            <w:r>
              <w:rPr>
                <w:lang w:val="en-US"/>
              </w:rPr>
              <w:t xml:space="preserve">– </w:t>
            </w:r>
            <w:r w:rsidRPr="00E1628F">
              <w:t>Caudill</w:t>
            </w:r>
            <w:r>
              <w:rPr>
                <w:lang w:val="en-US"/>
              </w:rPr>
              <w:t>,</w:t>
            </w:r>
            <w:r w:rsidRPr="00E1628F">
              <w:t xml:space="preserve"> Sally</w:t>
            </w:r>
            <w:r>
              <w:rPr>
                <w:lang w:val="en-US"/>
              </w:rPr>
              <w:t xml:space="preserve"> (eds.)</w:t>
            </w:r>
            <w:r w:rsidRPr="00E1628F">
              <w:t xml:space="preserve">. </w:t>
            </w:r>
            <w:r w:rsidRPr="002F0DFF">
              <w:rPr>
                <w:i/>
                <w:iCs/>
              </w:rPr>
              <w:t>Contemporary Rhetorical Theory: A Reader</w:t>
            </w:r>
            <w:r w:rsidRPr="00E1628F">
              <w:t>. New</w:t>
            </w:r>
            <w:r>
              <w:rPr>
                <w:lang w:val="en-US"/>
              </w:rPr>
              <w:t xml:space="preserve"> </w:t>
            </w:r>
            <w:r w:rsidRPr="00E1628F">
              <w:t>York: Guilford Press</w:t>
            </w:r>
            <w:r>
              <w:t>,</w:t>
            </w:r>
            <w:r w:rsidRPr="00E1628F">
              <w:t xml:space="preserve"> 1999.</w:t>
            </w:r>
          </w:p>
          <w:p w14:paraId="45DA3AB1" w14:textId="77777777" w:rsidR="00C56C3A" w:rsidRDefault="00C56C3A" w:rsidP="00C07AFA">
            <w:pPr>
              <w:pStyle w:val="bb"/>
              <w:rPr>
                <w:lang w:val="en-US"/>
              </w:rPr>
            </w:pPr>
            <w:r>
              <w:rPr>
                <w:lang w:val="en-US"/>
              </w:rPr>
              <w:t xml:space="preserve">Toye, Richard. </w:t>
            </w:r>
            <w:r w:rsidRPr="00324245">
              <w:rPr>
                <w:i/>
                <w:iCs/>
                <w:lang w:val="en-US"/>
              </w:rPr>
              <w:t>Rhetoric: A Very Short Introduction</w:t>
            </w:r>
            <w:r>
              <w:rPr>
                <w:lang w:val="en-US"/>
              </w:rPr>
              <w:t xml:space="preserve">. Oxford: Oxford University Press, 2013. </w:t>
            </w:r>
          </w:p>
          <w:p w14:paraId="600A8326" w14:textId="77777777" w:rsidR="00C56C3A" w:rsidRPr="00324245" w:rsidRDefault="00C56C3A" w:rsidP="00C07AFA">
            <w:pPr>
              <w:pStyle w:val="bb"/>
              <w:rPr>
                <w:lang w:val="en-US"/>
              </w:rPr>
            </w:pPr>
          </w:p>
          <w:p w14:paraId="0E562365" w14:textId="77777777" w:rsidR="00C56C3A" w:rsidRPr="00BD7BB3" w:rsidRDefault="00C56C3A" w:rsidP="00C07AFA">
            <w:pPr>
              <w:pStyle w:val="bb"/>
              <w:rPr>
                <w:b/>
              </w:rPr>
            </w:pPr>
            <w:r w:rsidRPr="00BD7BB3">
              <w:rPr>
                <w:b/>
              </w:rPr>
              <w:t>Doporučená literatura:</w:t>
            </w:r>
          </w:p>
          <w:p w14:paraId="1998A453" w14:textId="77777777" w:rsidR="00C56C3A" w:rsidRDefault="00C56C3A" w:rsidP="00C07AFA">
            <w:pPr>
              <w:pStyle w:val="bb"/>
            </w:pPr>
            <w:r w:rsidRPr="00DA0A14">
              <w:t>Brooke, Collin Gifford.</w:t>
            </w:r>
            <w:r>
              <w:rPr>
                <w:lang w:val="en-US"/>
              </w:rPr>
              <w:t xml:space="preserve"> </w:t>
            </w:r>
            <w:r w:rsidRPr="00DA0A14">
              <w:rPr>
                <w:i/>
                <w:iCs/>
              </w:rPr>
              <w:t>Lingua Fracta: Toward a Rhetoric of New Media</w:t>
            </w:r>
            <w:r w:rsidRPr="00DA0A14">
              <w:t>.</w:t>
            </w:r>
            <w:r>
              <w:rPr>
                <w:lang w:val="en-US"/>
              </w:rPr>
              <w:t xml:space="preserve"> </w:t>
            </w:r>
            <w:r w:rsidRPr="00DA0A14">
              <w:t>Cresskill: Hampton Press, 2009.</w:t>
            </w:r>
          </w:p>
          <w:p w14:paraId="0FE4B456" w14:textId="77777777" w:rsidR="00C56C3A" w:rsidRPr="00DA0A14" w:rsidRDefault="00C56C3A" w:rsidP="00C07AFA">
            <w:pPr>
              <w:pStyle w:val="bb"/>
              <w:rPr>
                <w:lang w:val="en-US"/>
              </w:rPr>
            </w:pPr>
            <w:r w:rsidRPr="00DA0A14">
              <w:t>Burke, Kenneth. </w:t>
            </w:r>
            <w:r w:rsidRPr="00DA0A14">
              <w:rPr>
                <w:i/>
                <w:iCs/>
              </w:rPr>
              <w:t>A Rhetoric of Motives</w:t>
            </w:r>
            <w:r w:rsidRPr="00DA0A14">
              <w:t>. New York: Prentice-Hall, 1952</w:t>
            </w:r>
            <w:r>
              <w:rPr>
                <w:lang w:val="en-US"/>
              </w:rPr>
              <w:t>.</w:t>
            </w:r>
          </w:p>
          <w:p w14:paraId="53E6F2D9" w14:textId="77777777" w:rsidR="00C56C3A" w:rsidRPr="00D200A8" w:rsidRDefault="00C56C3A" w:rsidP="00C07AFA">
            <w:pPr>
              <w:pStyle w:val="bb"/>
              <w:rPr>
                <w:lang w:val="en-US"/>
              </w:rPr>
            </w:pPr>
            <w:r w:rsidRPr="00D200A8">
              <w:t xml:space="preserve">Corbett, Edward P. J. </w:t>
            </w:r>
            <w:r>
              <w:rPr>
                <w:lang w:val="en-US"/>
              </w:rPr>
              <w:t xml:space="preserve">– </w:t>
            </w:r>
            <w:r w:rsidRPr="00D200A8">
              <w:t>Connors</w:t>
            </w:r>
            <w:r>
              <w:rPr>
                <w:lang w:val="en-US"/>
              </w:rPr>
              <w:t>,</w:t>
            </w:r>
            <w:r w:rsidRPr="00D200A8">
              <w:t xml:space="preserve"> Robert J.</w:t>
            </w:r>
            <w:r>
              <w:rPr>
                <w:lang w:val="en-US"/>
              </w:rPr>
              <w:t xml:space="preserve"> </w:t>
            </w:r>
            <w:r w:rsidRPr="00D200A8">
              <w:rPr>
                <w:i/>
                <w:iCs/>
              </w:rPr>
              <w:t xml:space="preserve">Classical </w:t>
            </w:r>
            <w:r w:rsidRPr="00D200A8">
              <w:rPr>
                <w:i/>
                <w:iCs/>
                <w:lang w:val="en-US"/>
              </w:rPr>
              <w:t>R</w:t>
            </w:r>
            <w:r w:rsidRPr="00D200A8">
              <w:rPr>
                <w:i/>
                <w:iCs/>
              </w:rPr>
              <w:t xml:space="preserve">hetoric for the </w:t>
            </w:r>
            <w:r w:rsidRPr="00D200A8">
              <w:rPr>
                <w:i/>
                <w:iCs/>
                <w:lang w:val="en-US"/>
              </w:rPr>
              <w:t>M</w:t>
            </w:r>
            <w:r w:rsidRPr="00D200A8">
              <w:rPr>
                <w:i/>
                <w:iCs/>
              </w:rPr>
              <w:t xml:space="preserve">odern </w:t>
            </w:r>
            <w:r w:rsidRPr="00D200A8">
              <w:rPr>
                <w:i/>
                <w:iCs/>
                <w:lang w:val="en-US"/>
              </w:rPr>
              <w:t>S</w:t>
            </w:r>
            <w:r w:rsidRPr="00D200A8">
              <w:rPr>
                <w:i/>
                <w:iCs/>
              </w:rPr>
              <w:t>tudent</w:t>
            </w:r>
            <w:r w:rsidRPr="00D200A8">
              <w:t>. New York: Oxford University Press, 1999</w:t>
            </w:r>
            <w:r>
              <w:rPr>
                <w:lang w:val="en-US"/>
              </w:rPr>
              <w:t xml:space="preserve">. </w:t>
            </w:r>
          </w:p>
          <w:p w14:paraId="5DFF6418" w14:textId="77777777" w:rsidR="00C56C3A" w:rsidRDefault="00C56C3A" w:rsidP="00C07AFA">
            <w:pPr>
              <w:pStyle w:val="bb"/>
            </w:pPr>
            <w:r>
              <w:t xml:space="preserve">Warnock, Scott. </w:t>
            </w:r>
            <w:r w:rsidRPr="002F0DFF">
              <w:rPr>
                <w:i/>
                <w:iCs/>
              </w:rPr>
              <w:t>Teaching Writing Online: How and Why</w:t>
            </w:r>
            <w:r>
              <w:t>. Urbana: NCTE, 2005.</w:t>
            </w:r>
          </w:p>
          <w:p w14:paraId="29AFD0D3" w14:textId="77777777" w:rsidR="00C56C3A" w:rsidRPr="00BD7BB3" w:rsidRDefault="00C56C3A" w:rsidP="00C07AFA"/>
        </w:tc>
      </w:tr>
      <w:tr w:rsidR="00C56C3A" w14:paraId="196FC02D" w14:textId="77777777" w:rsidTr="00C9509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CEB12C" w14:textId="77777777" w:rsidR="00C56C3A" w:rsidRDefault="00C56C3A" w:rsidP="00C07AFA">
            <w:pPr>
              <w:jc w:val="center"/>
              <w:rPr>
                <w:b/>
              </w:rPr>
            </w:pPr>
            <w:r>
              <w:rPr>
                <w:b/>
              </w:rPr>
              <w:t>Informace ke kombinované nebo distanční formě</w:t>
            </w:r>
          </w:p>
        </w:tc>
      </w:tr>
      <w:tr w:rsidR="00C56C3A" w14:paraId="5D880278" w14:textId="77777777" w:rsidTr="00C07AFA">
        <w:tc>
          <w:tcPr>
            <w:tcW w:w="4787" w:type="dxa"/>
            <w:gridSpan w:val="3"/>
            <w:tcBorders>
              <w:top w:val="single" w:sz="2" w:space="0" w:color="auto"/>
            </w:tcBorders>
            <w:shd w:val="clear" w:color="auto" w:fill="F7CAAC"/>
          </w:tcPr>
          <w:p w14:paraId="6F2C33FE" w14:textId="77777777" w:rsidR="00C56C3A" w:rsidRDefault="00C56C3A" w:rsidP="00C07AFA">
            <w:r>
              <w:rPr>
                <w:b/>
              </w:rPr>
              <w:t>Rozsah konzultací (soustředění)</w:t>
            </w:r>
          </w:p>
        </w:tc>
        <w:tc>
          <w:tcPr>
            <w:tcW w:w="889" w:type="dxa"/>
            <w:tcBorders>
              <w:top w:val="single" w:sz="2" w:space="0" w:color="auto"/>
            </w:tcBorders>
          </w:tcPr>
          <w:p w14:paraId="0DD39994" w14:textId="77777777" w:rsidR="00C56C3A" w:rsidRDefault="00C56C3A" w:rsidP="00C07AFA"/>
        </w:tc>
        <w:tc>
          <w:tcPr>
            <w:tcW w:w="4179" w:type="dxa"/>
            <w:gridSpan w:val="4"/>
            <w:tcBorders>
              <w:top w:val="single" w:sz="2" w:space="0" w:color="auto"/>
            </w:tcBorders>
            <w:shd w:val="clear" w:color="auto" w:fill="F7CAAC"/>
          </w:tcPr>
          <w:p w14:paraId="09B77173" w14:textId="77777777" w:rsidR="00C56C3A" w:rsidRDefault="00C56C3A" w:rsidP="00C07AFA">
            <w:pPr>
              <w:rPr>
                <w:b/>
              </w:rPr>
            </w:pPr>
            <w:r>
              <w:rPr>
                <w:b/>
              </w:rPr>
              <w:t xml:space="preserve">hodin </w:t>
            </w:r>
          </w:p>
        </w:tc>
      </w:tr>
      <w:tr w:rsidR="00C56C3A" w14:paraId="6528EDD5" w14:textId="77777777" w:rsidTr="00C07AFA">
        <w:tc>
          <w:tcPr>
            <w:tcW w:w="9855" w:type="dxa"/>
            <w:gridSpan w:val="8"/>
            <w:shd w:val="clear" w:color="auto" w:fill="F7CAAC"/>
          </w:tcPr>
          <w:p w14:paraId="45D3B08D" w14:textId="77777777" w:rsidR="00C56C3A" w:rsidRDefault="00C56C3A" w:rsidP="00C07AFA">
            <w:pPr>
              <w:rPr>
                <w:b/>
              </w:rPr>
            </w:pPr>
            <w:r>
              <w:rPr>
                <w:b/>
              </w:rPr>
              <w:t>Informace o způsobu kontaktu s vyučujícím</w:t>
            </w:r>
          </w:p>
        </w:tc>
      </w:tr>
      <w:tr w:rsidR="00C56C3A" w14:paraId="199D3A65" w14:textId="77777777" w:rsidTr="00C07AFA">
        <w:trPr>
          <w:trHeight w:val="20"/>
        </w:trPr>
        <w:tc>
          <w:tcPr>
            <w:tcW w:w="9855" w:type="dxa"/>
            <w:gridSpan w:val="8"/>
          </w:tcPr>
          <w:p w14:paraId="6E38F1B2" w14:textId="77777777" w:rsidR="00C56C3A" w:rsidRDefault="00C56C3A" w:rsidP="00C07AFA"/>
        </w:tc>
      </w:tr>
    </w:tbl>
    <w:p w14:paraId="3FD5EA91" w14:textId="77777777" w:rsidR="00C56C3A" w:rsidRDefault="00C56C3A" w:rsidP="00C56C3A"/>
    <w:p w14:paraId="0C948728" w14:textId="77777777" w:rsidR="00C56C3A" w:rsidRDefault="00C56C3A" w:rsidP="00C56C3A"/>
    <w:p w14:paraId="3911D223"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55B129C" w14:textId="77777777" w:rsidTr="00C07AFA">
        <w:tc>
          <w:tcPr>
            <w:tcW w:w="9855" w:type="dxa"/>
            <w:gridSpan w:val="7"/>
            <w:tcBorders>
              <w:bottom w:val="double" w:sz="4" w:space="0" w:color="auto"/>
            </w:tcBorders>
            <w:shd w:val="clear" w:color="auto" w:fill="BDD6EE"/>
          </w:tcPr>
          <w:p w14:paraId="7BB762ED" w14:textId="77777777" w:rsidR="00C56C3A" w:rsidRDefault="00C56C3A" w:rsidP="00C07AFA">
            <w:pPr>
              <w:rPr>
                <w:b/>
                <w:sz w:val="28"/>
              </w:rPr>
            </w:pPr>
            <w:r>
              <w:br w:type="page"/>
            </w:r>
            <w:r>
              <w:rPr>
                <w:b/>
                <w:sz w:val="28"/>
              </w:rPr>
              <w:t>B-III – Charakteristika studijního předmětu</w:t>
            </w:r>
          </w:p>
        </w:tc>
      </w:tr>
      <w:tr w:rsidR="00C56C3A" w14:paraId="61DD855D" w14:textId="77777777" w:rsidTr="00C07AFA">
        <w:tc>
          <w:tcPr>
            <w:tcW w:w="3086" w:type="dxa"/>
            <w:tcBorders>
              <w:top w:val="double" w:sz="4" w:space="0" w:color="auto"/>
            </w:tcBorders>
            <w:shd w:val="clear" w:color="auto" w:fill="F7CAAC"/>
          </w:tcPr>
          <w:p w14:paraId="51E5D5E5"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794B8941" w14:textId="77777777" w:rsidR="00C56C3A" w:rsidRPr="003970D5" w:rsidRDefault="00C56C3A" w:rsidP="00C07AFA">
            <w:r w:rsidRPr="003970D5">
              <w:t>Kopusová lingvistika</w:t>
            </w:r>
          </w:p>
        </w:tc>
      </w:tr>
      <w:tr w:rsidR="00C56C3A" w14:paraId="42C346AE" w14:textId="77777777" w:rsidTr="00C07AFA">
        <w:tc>
          <w:tcPr>
            <w:tcW w:w="3086" w:type="dxa"/>
            <w:shd w:val="clear" w:color="auto" w:fill="F7CAAC"/>
          </w:tcPr>
          <w:p w14:paraId="0A521947" w14:textId="77777777" w:rsidR="00C56C3A" w:rsidRDefault="00C56C3A" w:rsidP="00C07AFA">
            <w:pPr>
              <w:rPr>
                <w:b/>
              </w:rPr>
            </w:pPr>
            <w:r>
              <w:rPr>
                <w:b/>
              </w:rPr>
              <w:t>Typ předmětu</w:t>
            </w:r>
          </w:p>
        </w:tc>
        <w:tc>
          <w:tcPr>
            <w:tcW w:w="3406" w:type="dxa"/>
            <w:gridSpan w:val="3"/>
          </w:tcPr>
          <w:p w14:paraId="0AA08021" w14:textId="6F8A2EF5" w:rsidR="00C56C3A" w:rsidRDefault="00620367" w:rsidP="00C07AFA">
            <w:r>
              <w:t>pv</w:t>
            </w:r>
          </w:p>
        </w:tc>
        <w:tc>
          <w:tcPr>
            <w:tcW w:w="2695" w:type="dxa"/>
            <w:gridSpan w:val="2"/>
            <w:shd w:val="clear" w:color="auto" w:fill="F7CAAC"/>
          </w:tcPr>
          <w:p w14:paraId="4A602277" w14:textId="77777777" w:rsidR="00C56C3A" w:rsidRDefault="00C56C3A" w:rsidP="00C07AFA">
            <w:r>
              <w:rPr>
                <w:b/>
              </w:rPr>
              <w:t>doporučený ročník / semestr</w:t>
            </w:r>
          </w:p>
        </w:tc>
        <w:tc>
          <w:tcPr>
            <w:tcW w:w="668" w:type="dxa"/>
          </w:tcPr>
          <w:p w14:paraId="65171D13" w14:textId="77777777" w:rsidR="00C56C3A" w:rsidRDefault="00C56C3A" w:rsidP="00C07AFA">
            <w:r>
              <w:t>1/L, 2/Z</w:t>
            </w:r>
          </w:p>
        </w:tc>
      </w:tr>
      <w:tr w:rsidR="00C56C3A" w14:paraId="2F5454C4" w14:textId="77777777" w:rsidTr="00C07AFA">
        <w:tc>
          <w:tcPr>
            <w:tcW w:w="3086" w:type="dxa"/>
            <w:shd w:val="clear" w:color="auto" w:fill="F7CAAC"/>
          </w:tcPr>
          <w:p w14:paraId="587B66D0" w14:textId="77777777" w:rsidR="00C56C3A" w:rsidRDefault="00C56C3A" w:rsidP="00C07AFA">
            <w:pPr>
              <w:rPr>
                <w:b/>
              </w:rPr>
            </w:pPr>
            <w:r>
              <w:rPr>
                <w:b/>
              </w:rPr>
              <w:t>Rozsah studijního předmětu</w:t>
            </w:r>
          </w:p>
        </w:tc>
        <w:tc>
          <w:tcPr>
            <w:tcW w:w="1701" w:type="dxa"/>
          </w:tcPr>
          <w:p w14:paraId="11241F18" w14:textId="77777777" w:rsidR="00C56C3A" w:rsidRDefault="00C56C3A" w:rsidP="00C07AFA">
            <w:r>
              <w:t>0p + 28s</w:t>
            </w:r>
          </w:p>
        </w:tc>
        <w:tc>
          <w:tcPr>
            <w:tcW w:w="889" w:type="dxa"/>
            <w:shd w:val="clear" w:color="auto" w:fill="F7CAAC"/>
          </w:tcPr>
          <w:p w14:paraId="31C993EB" w14:textId="77777777" w:rsidR="00C56C3A" w:rsidRDefault="00C56C3A" w:rsidP="00C07AFA">
            <w:pPr>
              <w:rPr>
                <w:b/>
              </w:rPr>
            </w:pPr>
            <w:r>
              <w:rPr>
                <w:b/>
              </w:rPr>
              <w:t xml:space="preserve">hod. </w:t>
            </w:r>
          </w:p>
        </w:tc>
        <w:tc>
          <w:tcPr>
            <w:tcW w:w="816" w:type="dxa"/>
          </w:tcPr>
          <w:p w14:paraId="1D3C5AB1" w14:textId="77777777" w:rsidR="00C56C3A" w:rsidRDefault="00C56C3A" w:rsidP="00C07AFA">
            <w:r>
              <w:t>28</w:t>
            </w:r>
          </w:p>
        </w:tc>
        <w:tc>
          <w:tcPr>
            <w:tcW w:w="2156" w:type="dxa"/>
            <w:shd w:val="clear" w:color="auto" w:fill="F7CAAC"/>
          </w:tcPr>
          <w:p w14:paraId="2F6FF43F" w14:textId="77777777" w:rsidR="00C56C3A" w:rsidRDefault="00C56C3A" w:rsidP="00C07AFA">
            <w:pPr>
              <w:rPr>
                <w:b/>
              </w:rPr>
            </w:pPr>
            <w:r>
              <w:rPr>
                <w:b/>
              </w:rPr>
              <w:t>kreditů</w:t>
            </w:r>
          </w:p>
        </w:tc>
        <w:tc>
          <w:tcPr>
            <w:tcW w:w="1207" w:type="dxa"/>
            <w:gridSpan w:val="2"/>
          </w:tcPr>
          <w:p w14:paraId="74F9D459" w14:textId="77777777" w:rsidR="00C56C3A" w:rsidRDefault="00C56C3A" w:rsidP="00C07AFA">
            <w:r>
              <w:t>4</w:t>
            </w:r>
          </w:p>
        </w:tc>
      </w:tr>
      <w:tr w:rsidR="00C56C3A" w14:paraId="1311BC73" w14:textId="77777777" w:rsidTr="00C07AFA">
        <w:tc>
          <w:tcPr>
            <w:tcW w:w="3086" w:type="dxa"/>
            <w:shd w:val="clear" w:color="auto" w:fill="F7CAAC"/>
          </w:tcPr>
          <w:p w14:paraId="5144B58C" w14:textId="77777777" w:rsidR="00C56C3A" w:rsidRDefault="00C56C3A" w:rsidP="00C07AFA">
            <w:pPr>
              <w:rPr>
                <w:b/>
                <w:sz w:val="22"/>
              </w:rPr>
            </w:pPr>
            <w:r>
              <w:rPr>
                <w:b/>
              </w:rPr>
              <w:t>Prerekvizity, korekvizity, ekvivalence</w:t>
            </w:r>
          </w:p>
        </w:tc>
        <w:tc>
          <w:tcPr>
            <w:tcW w:w="6769" w:type="dxa"/>
            <w:gridSpan w:val="6"/>
          </w:tcPr>
          <w:p w14:paraId="53F5AD9A" w14:textId="77777777" w:rsidR="00C56C3A" w:rsidRDefault="00C56C3A" w:rsidP="00C07AFA"/>
        </w:tc>
      </w:tr>
      <w:tr w:rsidR="00C56C3A" w14:paraId="314A8800" w14:textId="77777777" w:rsidTr="00C07AFA">
        <w:tc>
          <w:tcPr>
            <w:tcW w:w="3086" w:type="dxa"/>
            <w:shd w:val="clear" w:color="auto" w:fill="F7CAAC"/>
          </w:tcPr>
          <w:p w14:paraId="2A77308A" w14:textId="77777777" w:rsidR="00C56C3A" w:rsidRDefault="00C56C3A" w:rsidP="00C07AFA">
            <w:pPr>
              <w:rPr>
                <w:b/>
              </w:rPr>
            </w:pPr>
            <w:r>
              <w:rPr>
                <w:b/>
              </w:rPr>
              <w:t>Způsob ověření studijních výsledků</w:t>
            </w:r>
          </w:p>
        </w:tc>
        <w:tc>
          <w:tcPr>
            <w:tcW w:w="3406" w:type="dxa"/>
            <w:gridSpan w:val="3"/>
          </w:tcPr>
          <w:p w14:paraId="398DF0C8" w14:textId="77777777" w:rsidR="00C56C3A" w:rsidRDefault="00C56C3A" w:rsidP="00C07AFA">
            <w:r>
              <w:t>Klz</w:t>
            </w:r>
          </w:p>
        </w:tc>
        <w:tc>
          <w:tcPr>
            <w:tcW w:w="2156" w:type="dxa"/>
            <w:shd w:val="clear" w:color="auto" w:fill="F7CAAC"/>
          </w:tcPr>
          <w:p w14:paraId="155AE98C" w14:textId="77777777" w:rsidR="00C56C3A" w:rsidRDefault="00C56C3A" w:rsidP="00C07AFA">
            <w:pPr>
              <w:rPr>
                <w:b/>
              </w:rPr>
            </w:pPr>
            <w:r>
              <w:rPr>
                <w:b/>
              </w:rPr>
              <w:t>Forma výuky</w:t>
            </w:r>
          </w:p>
        </w:tc>
        <w:tc>
          <w:tcPr>
            <w:tcW w:w="1207" w:type="dxa"/>
            <w:gridSpan w:val="2"/>
          </w:tcPr>
          <w:p w14:paraId="5BBE5EDF" w14:textId="77777777" w:rsidR="00C56C3A" w:rsidRDefault="00C56C3A" w:rsidP="00C07AFA">
            <w:r>
              <w:t>seminář</w:t>
            </w:r>
          </w:p>
        </w:tc>
      </w:tr>
      <w:tr w:rsidR="00C56C3A" w14:paraId="2348A36F" w14:textId="77777777" w:rsidTr="00C07AFA">
        <w:tc>
          <w:tcPr>
            <w:tcW w:w="3086" w:type="dxa"/>
            <w:shd w:val="clear" w:color="auto" w:fill="F7CAAC"/>
          </w:tcPr>
          <w:p w14:paraId="13502C90"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5CA4B82" w14:textId="77777777" w:rsidR="00C56C3A" w:rsidRDefault="00C56C3A" w:rsidP="00C07AFA">
            <w:pPr>
              <w:rPr>
                <w:b/>
              </w:rPr>
            </w:pPr>
            <w:r w:rsidRPr="00B46148">
              <w:rPr>
                <w:b/>
              </w:rPr>
              <w:t>Požadavky k zápočtu:</w:t>
            </w:r>
          </w:p>
          <w:p w14:paraId="3CBF80BC" w14:textId="77777777" w:rsidR="00C56C3A" w:rsidRPr="003970D5" w:rsidRDefault="00C56C3A" w:rsidP="00C07AFA">
            <w:r w:rsidRPr="003970D5">
              <w:t>Aktivní účast na seminářích (</w:t>
            </w:r>
            <w:r>
              <w:t>80 %</w:t>
            </w:r>
            <w:r w:rsidRPr="003970D5">
              <w:t>)</w:t>
            </w:r>
          </w:p>
          <w:p w14:paraId="19BA8337" w14:textId="77777777" w:rsidR="00C56C3A" w:rsidRPr="00B46148" w:rsidRDefault="00C56C3A" w:rsidP="00C07AFA">
            <w:pPr>
              <w:rPr>
                <w:b/>
              </w:rPr>
            </w:pPr>
            <w:r w:rsidRPr="003970D5">
              <w:t>Vypracování seminární práce na zadané téma</w:t>
            </w:r>
          </w:p>
        </w:tc>
      </w:tr>
      <w:tr w:rsidR="00C56C3A" w14:paraId="41D5FA60" w14:textId="77777777" w:rsidTr="00C07AFA">
        <w:trPr>
          <w:trHeight w:val="20"/>
        </w:trPr>
        <w:tc>
          <w:tcPr>
            <w:tcW w:w="9855" w:type="dxa"/>
            <w:gridSpan w:val="7"/>
            <w:tcBorders>
              <w:top w:val="nil"/>
            </w:tcBorders>
          </w:tcPr>
          <w:p w14:paraId="34B2939F" w14:textId="77777777" w:rsidR="00C56C3A" w:rsidRDefault="00C56C3A" w:rsidP="00C07AFA"/>
        </w:tc>
      </w:tr>
      <w:tr w:rsidR="00C56C3A" w14:paraId="100C4BA5" w14:textId="77777777" w:rsidTr="00C07AFA">
        <w:trPr>
          <w:trHeight w:val="197"/>
        </w:trPr>
        <w:tc>
          <w:tcPr>
            <w:tcW w:w="3086" w:type="dxa"/>
            <w:tcBorders>
              <w:top w:val="nil"/>
            </w:tcBorders>
            <w:shd w:val="clear" w:color="auto" w:fill="F7CAAC"/>
          </w:tcPr>
          <w:p w14:paraId="48F316E2" w14:textId="77777777" w:rsidR="00C56C3A" w:rsidRDefault="00C56C3A" w:rsidP="00C07AFA">
            <w:pPr>
              <w:rPr>
                <w:b/>
              </w:rPr>
            </w:pPr>
            <w:r>
              <w:rPr>
                <w:b/>
              </w:rPr>
              <w:t>Garant předmětu</w:t>
            </w:r>
          </w:p>
        </w:tc>
        <w:tc>
          <w:tcPr>
            <w:tcW w:w="6769" w:type="dxa"/>
            <w:gridSpan w:val="6"/>
            <w:tcBorders>
              <w:top w:val="nil"/>
            </w:tcBorders>
          </w:tcPr>
          <w:p w14:paraId="30C1A60F" w14:textId="77777777" w:rsidR="00C56C3A" w:rsidRPr="003970D5" w:rsidRDefault="00C56C3A" w:rsidP="00C07AFA">
            <w:r w:rsidRPr="003970D5">
              <w:t>Mgr. Lenka Drábková, Ph.D.</w:t>
            </w:r>
          </w:p>
        </w:tc>
      </w:tr>
      <w:tr w:rsidR="00C56C3A" w14:paraId="301B753A" w14:textId="77777777" w:rsidTr="00C07AFA">
        <w:trPr>
          <w:trHeight w:val="243"/>
        </w:trPr>
        <w:tc>
          <w:tcPr>
            <w:tcW w:w="3086" w:type="dxa"/>
            <w:tcBorders>
              <w:top w:val="nil"/>
            </w:tcBorders>
            <w:shd w:val="clear" w:color="auto" w:fill="F7CAAC"/>
          </w:tcPr>
          <w:p w14:paraId="42BEA347" w14:textId="77777777" w:rsidR="00C56C3A" w:rsidRDefault="00C56C3A" w:rsidP="00C07AFA">
            <w:pPr>
              <w:rPr>
                <w:b/>
              </w:rPr>
            </w:pPr>
            <w:r>
              <w:rPr>
                <w:b/>
              </w:rPr>
              <w:t>Zapojení garanta do výuky předmětu</w:t>
            </w:r>
          </w:p>
        </w:tc>
        <w:tc>
          <w:tcPr>
            <w:tcW w:w="6769" w:type="dxa"/>
            <w:gridSpan w:val="6"/>
            <w:tcBorders>
              <w:top w:val="nil"/>
            </w:tcBorders>
          </w:tcPr>
          <w:p w14:paraId="268AA653" w14:textId="77777777" w:rsidR="00C56C3A" w:rsidRDefault="00C56C3A" w:rsidP="00C07AFA">
            <w:r>
              <w:t>100 %</w:t>
            </w:r>
          </w:p>
        </w:tc>
      </w:tr>
      <w:tr w:rsidR="00C56C3A" w14:paraId="097E457B" w14:textId="77777777" w:rsidTr="00C07AFA">
        <w:tc>
          <w:tcPr>
            <w:tcW w:w="3086" w:type="dxa"/>
            <w:shd w:val="clear" w:color="auto" w:fill="F7CAAC"/>
          </w:tcPr>
          <w:p w14:paraId="286CF8F4" w14:textId="77777777" w:rsidR="00C56C3A" w:rsidRDefault="00C56C3A" w:rsidP="00C07AFA">
            <w:pPr>
              <w:rPr>
                <w:b/>
              </w:rPr>
            </w:pPr>
            <w:r>
              <w:rPr>
                <w:b/>
              </w:rPr>
              <w:t>Vyučující</w:t>
            </w:r>
          </w:p>
        </w:tc>
        <w:tc>
          <w:tcPr>
            <w:tcW w:w="6769" w:type="dxa"/>
            <w:gridSpan w:val="6"/>
            <w:tcBorders>
              <w:bottom w:val="nil"/>
            </w:tcBorders>
          </w:tcPr>
          <w:p w14:paraId="77977C08" w14:textId="77777777" w:rsidR="00C56C3A" w:rsidRDefault="00C56C3A" w:rsidP="00C07AFA">
            <w:r w:rsidRPr="003970D5">
              <w:t>Mgr. Lenka Drábková, Ph.D.</w:t>
            </w:r>
          </w:p>
        </w:tc>
      </w:tr>
      <w:tr w:rsidR="00C56C3A" w14:paraId="3DD0EE91" w14:textId="77777777" w:rsidTr="00C07AFA">
        <w:trPr>
          <w:trHeight w:val="20"/>
        </w:trPr>
        <w:tc>
          <w:tcPr>
            <w:tcW w:w="9855" w:type="dxa"/>
            <w:gridSpan w:val="7"/>
            <w:tcBorders>
              <w:top w:val="nil"/>
            </w:tcBorders>
          </w:tcPr>
          <w:p w14:paraId="4C3C3BDA" w14:textId="77777777" w:rsidR="00C56C3A" w:rsidRDefault="00C56C3A" w:rsidP="00C07AFA"/>
        </w:tc>
      </w:tr>
      <w:tr w:rsidR="00C56C3A" w14:paraId="689128F9" w14:textId="77777777" w:rsidTr="00C07AFA">
        <w:tc>
          <w:tcPr>
            <w:tcW w:w="3086" w:type="dxa"/>
            <w:shd w:val="clear" w:color="auto" w:fill="F7CAAC"/>
          </w:tcPr>
          <w:p w14:paraId="135CF863" w14:textId="77777777" w:rsidR="00C56C3A" w:rsidRDefault="00C56C3A" w:rsidP="00C07AFA">
            <w:pPr>
              <w:rPr>
                <w:b/>
              </w:rPr>
            </w:pPr>
            <w:r>
              <w:rPr>
                <w:b/>
              </w:rPr>
              <w:t>Stručná anotace předmětu</w:t>
            </w:r>
          </w:p>
        </w:tc>
        <w:tc>
          <w:tcPr>
            <w:tcW w:w="6769" w:type="dxa"/>
            <w:gridSpan w:val="6"/>
            <w:tcBorders>
              <w:bottom w:val="nil"/>
            </w:tcBorders>
          </w:tcPr>
          <w:p w14:paraId="70B19AEB" w14:textId="77777777" w:rsidR="00C56C3A" w:rsidRDefault="00C56C3A" w:rsidP="00C07AFA"/>
        </w:tc>
      </w:tr>
      <w:tr w:rsidR="00C56C3A" w14:paraId="1CA3F678" w14:textId="77777777" w:rsidTr="00C07AFA">
        <w:trPr>
          <w:trHeight w:val="3938"/>
        </w:trPr>
        <w:tc>
          <w:tcPr>
            <w:tcW w:w="9855" w:type="dxa"/>
            <w:gridSpan w:val="7"/>
            <w:tcBorders>
              <w:top w:val="nil"/>
              <w:bottom w:val="single" w:sz="12" w:space="0" w:color="auto"/>
            </w:tcBorders>
          </w:tcPr>
          <w:p w14:paraId="23DDBF30" w14:textId="77777777" w:rsidR="00C56C3A" w:rsidRDefault="00C56C3A" w:rsidP="00C07AFA">
            <w:r w:rsidRPr="003970D5">
              <w:t xml:space="preserve">Cílem </w:t>
            </w:r>
            <w:r>
              <w:t>předmětu</w:t>
            </w:r>
            <w:r w:rsidRPr="003970D5">
              <w:t xml:space="preserve"> je seznámit studenty se základními aspekty korpusové lingvistiky jako vědního oboru. Kurz seznámí studenty s klíčovými pojmy a metodami využívanými při tvorbě jazykových korpusů a s nástroji vytvořenými a využívanými pro tvorbu, analýzu a využití korpusů v rámci lingvistického výzkumu v oblasti lexik</w:t>
            </w:r>
            <w:r>
              <w:t>a</w:t>
            </w:r>
            <w:r w:rsidRPr="003970D5">
              <w:t xml:space="preserve"> a gramatiky angličtiny. Studenti se seznámí s historií a vývojem korpusů a korpusové lingvistiky, se současnými přístupy ke korpusové lingvistice a s různými pohledy na korpusovou analýzu jazyka (kvantitativní, synchronní, diachronní). V průběhu kurzu se studenti naučí sbírat, ukládat a analyzovat data pro vlastní lingvistickou analýzu a naučí se používat ne</w:t>
            </w:r>
            <w:r>
              <w:t>j</w:t>
            </w:r>
            <w:r w:rsidRPr="003970D5">
              <w:t>běžnější techniky a softwarové nástroje.</w:t>
            </w:r>
            <w:r>
              <w:t xml:space="preserve"> </w:t>
            </w:r>
          </w:p>
          <w:p w14:paraId="0CFC490A" w14:textId="77777777" w:rsidR="00C56C3A" w:rsidRDefault="00C56C3A" w:rsidP="00C07AFA"/>
          <w:p w14:paraId="458ACBBD" w14:textId="77777777" w:rsidR="00C56C3A" w:rsidRDefault="00C56C3A" w:rsidP="00C07AFA">
            <w:r>
              <w:t>Obsah předmětu:</w:t>
            </w:r>
          </w:p>
          <w:p w14:paraId="78B6F9F5" w14:textId="77777777" w:rsidR="00C56C3A" w:rsidRDefault="00C56C3A" w:rsidP="00C56C3A">
            <w:pPr>
              <w:pStyle w:val="Odstavecseseznamem"/>
              <w:numPr>
                <w:ilvl w:val="0"/>
                <w:numId w:val="45"/>
              </w:numPr>
              <w:suppressAutoHyphens w:val="0"/>
            </w:pPr>
            <w:r>
              <w:t>Korpusová lingvistika a její postavení v rámci lingvistických disciplín</w:t>
            </w:r>
          </w:p>
          <w:p w14:paraId="1EA02637" w14:textId="77777777" w:rsidR="00C56C3A" w:rsidRDefault="00C56C3A" w:rsidP="00C56C3A">
            <w:pPr>
              <w:pStyle w:val="Odstavecseseznamem"/>
              <w:numPr>
                <w:ilvl w:val="0"/>
                <w:numId w:val="45"/>
              </w:numPr>
              <w:suppressAutoHyphens w:val="0"/>
            </w:pPr>
            <w:r>
              <w:t>Historie korpusové lingvistiky</w:t>
            </w:r>
          </w:p>
          <w:p w14:paraId="00E6C95A" w14:textId="77777777" w:rsidR="00C56C3A" w:rsidRDefault="00C56C3A" w:rsidP="00C56C3A">
            <w:pPr>
              <w:pStyle w:val="Odstavecseseznamem"/>
              <w:numPr>
                <w:ilvl w:val="0"/>
                <w:numId w:val="45"/>
              </w:numPr>
              <w:suppressAutoHyphens w:val="0"/>
            </w:pPr>
            <w:r>
              <w:t>Definice, charakteristika a reprezentativnost korpusů</w:t>
            </w:r>
          </w:p>
          <w:p w14:paraId="30C72C1B" w14:textId="77777777" w:rsidR="00C56C3A" w:rsidRDefault="00C56C3A" w:rsidP="00C56C3A">
            <w:pPr>
              <w:pStyle w:val="Odstavecseseznamem"/>
              <w:numPr>
                <w:ilvl w:val="0"/>
                <w:numId w:val="45"/>
              </w:numPr>
              <w:suppressAutoHyphens w:val="0"/>
            </w:pPr>
            <w:r>
              <w:t>Typy korpusů (synchronní, diachronní, mluvený, psaný atd.)</w:t>
            </w:r>
          </w:p>
          <w:p w14:paraId="63F3DA4E" w14:textId="77777777" w:rsidR="00C56C3A" w:rsidRDefault="00C56C3A" w:rsidP="00C56C3A">
            <w:pPr>
              <w:pStyle w:val="Odstavecseseznamem"/>
              <w:numPr>
                <w:ilvl w:val="0"/>
                <w:numId w:val="45"/>
              </w:numPr>
              <w:suppressAutoHyphens w:val="0"/>
            </w:pPr>
            <w:r>
              <w:t>Historie korpusů anglického jazyka</w:t>
            </w:r>
          </w:p>
          <w:p w14:paraId="1D0AC728" w14:textId="77777777" w:rsidR="00C56C3A" w:rsidRDefault="00C56C3A" w:rsidP="00C56C3A">
            <w:pPr>
              <w:pStyle w:val="Odstavecseseznamem"/>
              <w:numPr>
                <w:ilvl w:val="0"/>
                <w:numId w:val="45"/>
              </w:numPr>
              <w:suppressAutoHyphens w:val="0"/>
            </w:pPr>
            <w:r>
              <w:t>Nejvýznamnější britské a americké korpusy a možnosti jejich využití (BNC, COCA atd.)</w:t>
            </w:r>
          </w:p>
          <w:p w14:paraId="4186F909" w14:textId="77777777" w:rsidR="00C56C3A" w:rsidRDefault="00C56C3A" w:rsidP="00C56C3A">
            <w:pPr>
              <w:pStyle w:val="Odstavecseseznamem"/>
              <w:numPr>
                <w:ilvl w:val="0"/>
                <w:numId w:val="45"/>
              </w:numPr>
              <w:suppressAutoHyphens w:val="0"/>
            </w:pPr>
            <w:r>
              <w:t>Základní a pokročilé vyhledávání v korpusech</w:t>
            </w:r>
          </w:p>
          <w:p w14:paraId="720CAE40" w14:textId="77777777" w:rsidR="00C56C3A" w:rsidRDefault="00C56C3A" w:rsidP="00C56C3A">
            <w:pPr>
              <w:pStyle w:val="Odstavecseseznamem"/>
              <w:numPr>
                <w:ilvl w:val="0"/>
                <w:numId w:val="45"/>
              </w:numPr>
              <w:suppressAutoHyphens w:val="0"/>
            </w:pPr>
            <w:r>
              <w:t>Analýza klíčových slov</w:t>
            </w:r>
          </w:p>
          <w:p w14:paraId="6B85C13D" w14:textId="77777777" w:rsidR="00C56C3A" w:rsidRDefault="00C56C3A" w:rsidP="00C56C3A">
            <w:pPr>
              <w:pStyle w:val="Odstavecseseznamem"/>
              <w:numPr>
                <w:ilvl w:val="0"/>
                <w:numId w:val="45"/>
              </w:numPr>
              <w:suppressAutoHyphens w:val="0"/>
            </w:pPr>
            <w:r>
              <w:t>Statistické zpracování korpusových dat (frekvence, frekvenční seznamy, MI-score, T-score atd.)</w:t>
            </w:r>
          </w:p>
          <w:p w14:paraId="055321E6" w14:textId="77777777" w:rsidR="00C56C3A" w:rsidRDefault="00C56C3A" w:rsidP="00C56C3A">
            <w:pPr>
              <w:pStyle w:val="Odstavecseseznamem"/>
              <w:numPr>
                <w:ilvl w:val="0"/>
                <w:numId w:val="45"/>
              </w:numPr>
              <w:suppressAutoHyphens w:val="0"/>
            </w:pPr>
            <w:r>
              <w:t>Kolokace a víceslovná spojení v korpusech a jejich analýza</w:t>
            </w:r>
          </w:p>
          <w:p w14:paraId="614814D9" w14:textId="77777777" w:rsidR="00C56C3A" w:rsidRDefault="00C56C3A" w:rsidP="00C56C3A">
            <w:pPr>
              <w:pStyle w:val="Odstavecseseznamem"/>
              <w:numPr>
                <w:ilvl w:val="0"/>
                <w:numId w:val="45"/>
              </w:numPr>
              <w:suppressAutoHyphens w:val="0"/>
            </w:pPr>
            <w:r>
              <w:t>Praktická analýza (morfologická, lexikálně-sémantická, sociolingvistická, syntaktická, pragmatická)</w:t>
            </w:r>
          </w:p>
          <w:p w14:paraId="2554ADB0" w14:textId="77777777" w:rsidR="00C56C3A" w:rsidRDefault="00C56C3A" w:rsidP="00C07AFA"/>
          <w:p w14:paraId="3C97FF25" w14:textId="77777777" w:rsidR="00C56C3A" w:rsidRDefault="00C56C3A" w:rsidP="00C07AFA">
            <w:r>
              <w:t>Odborné znalosti – po absolvování předmětu prokazuje student znalosti:</w:t>
            </w:r>
          </w:p>
          <w:p w14:paraId="2E240FD9" w14:textId="77777777" w:rsidR="00C56C3A" w:rsidRDefault="00C56C3A" w:rsidP="00C56C3A">
            <w:pPr>
              <w:pStyle w:val="Odstavecseseznamem"/>
              <w:numPr>
                <w:ilvl w:val="0"/>
                <w:numId w:val="46"/>
              </w:numPr>
              <w:suppressAutoHyphens w:val="0"/>
            </w:pPr>
            <w:r>
              <w:t>popsat postavení korpusové lingvistiky v rámci lingvistických disciplín</w:t>
            </w:r>
          </w:p>
          <w:p w14:paraId="3880D6C4" w14:textId="77777777" w:rsidR="00C56C3A" w:rsidRDefault="00C56C3A" w:rsidP="00C56C3A">
            <w:pPr>
              <w:pStyle w:val="Odstavecseseznamem"/>
              <w:numPr>
                <w:ilvl w:val="0"/>
                <w:numId w:val="46"/>
              </w:numPr>
              <w:suppressAutoHyphens w:val="0"/>
            </w:pPr>
            <w:r>
              <w:t>znát historii korpusové lingvistiky</w:t>
            </w:r>
          </w:p>
          <w:p w14:paraId="41BBFC5D" w14:textId="77777777" w:rsidR="00C56C3A" w:rsidRDefault="00C56C3A" w:rsidP="00C56C3A">
            <w:pPr>
              <w:pStyle w:val="Odstavecseseznamem"/>
              <w:numPr>
                <w:ilvl w:val="0"/>
                <w:numId w:val="46"/>
              </w:numPr>
              <w:suppressAutoHyphens w:val="0"/>
            </w:pPr>
            <w:r>
              <w:t>popsat postupy pro řešení problémů souvisejících se shromažďováním, ukládáním, anotací a analýzou korpusů</w:t>
            </w:r>
          </w:p>
          <w:p w14:paraId="63CD497C" w14:textId="77777777" w:rsidR="00C56C3A" w:rsidRDefault="00C56C3A" w:rsidP="00C56C3A">
            <w:pPr>
              <w:pStyle w:val="Odstavecseseznamem"/>
              <w:numPr>
                <w:ilvl w:val="0"/>
                <w:numId w:val="46"/>
              </w:numPr>
              <w:suppressAutoHyphens w:val="0"/>
            </w:pPr>
            <w:r>
              <w:t>znát možnosti aplikace korpusové lingvistiky</w:t>
            </w:r>
          </w:p>
          <w:p w14:paraId="558901BF" w14:textId="77777777" w:rsidR="00C56C3A" w:rsidRDefault="00C56C3A" w:rsidP="00C07AFA"/>
          <w:p w14:paraId="0414E537" w14:textId="77777777" w:rsidR="00C56C3A" w:rsidRDefault="00C56C3A" w:rsidP="00C07AFA">
            <w:r>
              <w:t>Odborné dovednosti – po absolvování předmětu prokazuje student dovednosti:</w:t>
            </w:r>
          </w:p>
          <w:p w14:paraId="30AA26E1" w14:textId="77777777" w:rsidR="00C56C3A" w:rsidRDefault="00C56C3A" w:rsidP="00C56C3A">
            <w:pPr>
              <w:pStyle w:val="Odstavecseseznamem"/>
              <w:numPr>
                <w:ilvl w:val="0"/>
                <w:numId w:val="47"/>
              </w:numPr>
              <w:suppressAutoHyphens w:val="0"/>
            </w:pPr>
            <w:r>
              <w:t>definovat základní termíny korpusové lingvistiky</w:t>
            </w:r>
          </w:p>
          <w:p w14:paraId="0AA24C8D" w14:textId="77777777" w:rsidR="00C56C3A" w:rsidRDefault="00C56C3A" w:rsidP="00C56C3A">
            <w:pPr>
              <w:pStyle w:val="Odstavecseseznamem"/>
              <w:numPr>
                <w:ilvl w:val="0"/>
                <w:numId w:val="47"/>
              </w:numPr>
              <w:suppressAutoHyphens w:val="0"/>
            </w:pPr>
            <w:r>
              <w:t>popsat rozdíl mezi synchronním a diachronním korpusem.</w:t>
            </w:r>
          </w:p>
          <w:p w14:paraId="0F5F634A" w14:textId="77777777" w:rsidR="00C56C3A" w:rsidRDefault="00C56C3A" w:rsidP="00C56C3A">
            <w:pPr>
              <w:pStyle w:val="Odstavecseseznamem"/>
              <w:numPr>
                <w:ilvl w:val="0"/>
                <w:numId w:val="47"/>
              </w:numPr>
              <w:suppressAutoHyphens w:val="0"/>
            </w:pPr>
            <w:r>
              <w:t>používat korpusové nástroje k vyhledávání dat mluveného a psaného jazyka</w:t>
            </w:r>
          </w:p>
          <w:p w14:paraId="5970CBD9" w14:textId="77777777" w:rsidR="00C56C3A" w:rsidRDefault="00C56C3A" w:rsidP="00C56C3A">
            <w:pPr>
              <w:pStyle w:val="Odstavecseseznamem"/>
              <w:numPr>
                <w:ilvl w:val="0"/>
                <w:numId w:val="47"/>
              </w:numPr>
              <w:suppressAutoHyphens w:val="0"/>
            </w:pPr>
            <w:r>
              <w:t>shromažďovat, zpracovat a analyzovat data pro korpusovou analýzu</w:t>
            </w:r>
          </w:p>
          <w:p w14:paraId="574925FD" w14:textId="77777777" w:rsidR="00C56C3A" w:rsidRDefault="00C56C3A" w:rsidP="00C56C3A">
            <w:pPr>
              <w:pStyle w:val="Odstavecseseznamem"/>
              <w:numPr>
                <w:ilvl w:val="0"/>
                <w:numId w:val="47"/>
              </w:numPr>
              <w:suppressAutoHyphens w:val="0"/>
            </w:pPr>
            <w:r>
              <w:t>analyzovat jazyk z pohledu korpusové lingvistiky</w:t>
            </w:r>
          </w:p>
          <w:p w14:paraId="2C4332CD" w14:textId="77777777" w:rsidR="00C56C3A" w:rsidRDefault="00C56C3A" w:rsidP="00C07AFA"/>
          <w:p w14:paraId="2900BEC9" w14:textId="77777777" w:rsidR="00C56C3A" w:rsidRDefault="00C56C3A" w:rsidP="00C07AFA"/>
        </w:tc>
      </w:tr>
    </w:tbl>
    <w:p w14:paraId="59331E1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00E3AAFC" w14:textId="77777777" w:rsidTr="00C07AFA">
        <w:trPr>
          <w:trHeight w:val="265"/>
        </w:trPr>
        <w:tc>
          <w:tcPr>
            <w:tcW w:w="3653" w:type="dxa"/>
            <w:tcBorders>
              <w:top w:val="single" w:sz="4" w:space="0" w:color="auto"/>
            </w:tcBorders>
            <w:shd w:val="clear" w:color="auto" w:fill="F7CAAC"/>
          </w:tcPr>
          <w:p w14:paraId="1915BFDB"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726DFF2F" w14:textId="77777777" w:rsidR="00C56C3A" w:rsidRDefault="00C56C3A" w:rsidP="00C07AFA"/>
        </w:tc>
      </w:tr>
      <w:tr w:rsidR="00C56C3A" w14:paraId="5EEE0905" w14:textId="77777777" w:rsidTr="00C07AFA">
        <w:trPr>
          <w:trHeight w:val="1497"/>
        </w:trPr>
        <w:tc>
          <w:tcPr>
            <w:tcW w:w="9855" w:type="dxa"/>
            <w:gridSpan w:val="4"/>
            <w:tcBorders>
              <w:top w:val="nil"/>
            </w:tcBorders>
          </w:tcPr>
          <w:p w14:paraId="3923313B" w14:textId="77777777" w:rsidR="00C56C3A" w:rsidRPr="00BD7BB3" w:rsidRDefault="00C56C3A" w:rsidP="00C07AFA">
            <w:pPr>
              <w:pStyle w:val="bb"/>
              <w:rPr>
                <w:b/>
              </w:rPr>
            </w:pPr>
            <w:r w:rsidRPr="00BD7BB3">
              <w:rPr>
                <w:b/>
              </w:rPr>
              <w:t>Základní literatura:</w:t>
            </w:r>
          </w:p>
          <w:p w14:paraId="16247A4E" w14:textId="77777777" w:rsidR="00C56C3A" w:rsidRPr="00D06FE7" w:rsidRDefault="00C56C3A" w:rsidP="00C07AFA">
            <w:pPr>
              <w:pStyle w:val="bb"/>
            </w:pPr>
            <w:r w:rsidRPr="00D06FE7">
              <w:t xml:space="preserve">Barth, Daniella – Schnell, Stefan. </w:t>
            </w:r>
            <w:r w:rsidRPr="00D06FE7">
              <w:rPr>
                <w:i/>
              </w:rPr>
              <w:t>Understanding Corpus Linguistics</w:t>
            </w:r>
            <w:r w:rsidRPr="00D06FE7">
              <w:t>. Abington: Routledge, 2021.</w:t>
            </w:r>
          </w:p>
          <w:p w14:paraId="1074C76C" w14:textId="77777777" w:rsidR="00C56C3A" w:rsidRPr="00D06FE7" w:rsidRDefault="00C56C3A" w:rsidP="00C07AFA">
            <w:pPr>
              <w:pStyle w:val="bb"/>
            </w:pPr>
            <w:r w:rsidRPr="00D06FE7">
              <w:t xml:space="preserve">Brezina, Vaclav. </w:t>
            </w:r>
            <w:r w:rsidRPr="00D06FE7">
              <w:rPr>
                <w:i/>
              </w:rPr>
              <w:t>Statistics in Corpus Linguistics: A Practical Guide</w:t>
            </w:r>
            <w:r w:rsidRPr="00D06FE7">
              <w:t>. Cambridge: Cambridge University Press, 2018.</w:t>
            </w:r>
          </w:p>
          <w:p w14:paraId="6B133FD7" w14:textId="77777777" w:rsidR="00C56C3A" w:rsidRPr="00D06FE7" w:rsidRDefault="00C56C3A" w:rsidP="00C07AFA">
            <w:pPr>
              <w:pStyle w:val="bb"/>
            </w:pPr>
            <w:r w:rsidRPr="00D06FE7">
              <w:t xml:space="preserve">Egbert, Jesse – Larsson, Tove – Biber Douglas. </w:t>
            </w:r>
            <w:r w:rsidRPr="00D06FE7">
              <w:rPr>
                <w:i/>
              </w:rPr>
              <w:t>Doing Linguistics with a Corpus: Methodological Considerations for the Everyday User</w:t>
            </w:r>
            <w:r w:rsidRPr="00D06FE7">
              <w:t>. Cambridge: Cambridge University Press, 2020.</w:t>
            </w:r>
          </w:p>
          <w:p w14:paraId="5C85117E" w14:textId="77777777" w:rsidR="00C56C3A" w:rsidRPr="00D06FE7" w:rsidRDefault="00C56C3A" w:rsidP="00C07AFA">
            <w:pPr>
              <w:pStyle w:val="bb"/>
              <w:rPr>
                <w:caps/>
              </w:rPr>
            </w:pPr>
            <w:r w:rsidRPr="00D06FE7">
              <w:t xml:space="preserve">McEnery Tony – Hardie, Andrew. </w:t>
            </w:r>
            <w:r w:rsidRPr="00D06FE7">
              <w:rPr>
                <w:i/>
              </w:rPr>
              <w:t>Corpus Linguistics: Method, Theory and Practice</w:t>
            </w:r>
            <w:r w:rsidRPr="00D06FE7">
              <w:t>. Cambridge: Cambridge University Press, 2011.</w:t>
            </w:r>
          </w:p>
          <w:p w14:paraId="77FCE84F" w14:textId="77777777" w:rsidR="00C56C3A" w:rsidRDefault="00C56C3A" w:rsidP="00C07AFA">
            <w:pPr>
              <w:pStyle w:val="bb"/>
            </w:pPr>
            <w:r w:rsidRPr="00D06FE7">
              <w:t xml:space="preserve">Weisser, Martin. </w:t>
            </w:r>
            <w:r w:rsidRPr="00D06FE7">
              <w:rPr>
                <w:i/>
              </w:rPr>
              <w:t xml:space="preserve">Practical Corpus Linguistics: An Introduction to Corpus-Based Language Analysis. </w:t>
            </w:r>
            <w:r w:rsidRPr="00D06FE7">
              <w:t>Malden: Wiley Blackwell, 2016.</w:t>
            </w:r>
          </w:p>
          <w:p w14:paraId="3C69213A" w14:textId="77777777" w:rsidR="00C56C3A" w:rsidRDefault="00C56C3A" w:rsidP="00C07AFA">
            <w:pPr>
              <w:pStyle w:val="bb"/>
            </w:pPr>
          </w:p>
          <w:p w14:paraId="282C71BB" w14:textId="77777777" w:rsidR="00C56C3A" w:rsidRPr="00BD7BB3" w:rsidRDefault="00C56C3A" w:rsidP="00C07AFA">
            <w:pPr>
              <w:pStyle w:val="bb"/>
              <w:rPr>
                <w:b/>
              </w:rPr>
            </w:pPr>
            <w:r w:rsidRPr="00BD7BB3">
              <w:rPr>
                <w:b/>
              </w:rPr>
              <w:t>Doporučená literatura:</w:t>
            </w:r>
          </w:p>
          <w:p w14:paraId="4C13ED99" w14:textId="77777777" w:rsidR="00C56C3A" w:rsidRPr="00D06FE7" w:rsidRDefault="00C56C3A" w:rsidP="00C07AFA">
            <w:pPr>
              <w:pStyle w:val="bb"/>
            </w:pPr>
            <w:r w:rsidRPr="00D06FE7">
              <w:t xml:space="preserve">Jones, Christian – Waller Daniel. </w:t>
            </w:r>
            <w:r w:rsidRPr="00D06FE7">
              <w:rPr>
                <w:i/>
              </w:rPr>
              <w:t>Corpus Linguistics for Grammar: A Guide for Research.</w:t>
            </w:r>
            <w:r w:rsidRPr="00D06FE7">
              <w:t xml:space="preserve"> Abington: Routledge, 2015.</w:t>
            </w:r>
          </w:p>
          <w:p w14:paraId="338ED82E" w14:textId="77777777" w:rsidR="00C56C3A" w:rsidRPr="00D06FE7" w:rsidRDefault="00C56C3A" w:rsidP="00C07AFA">
            <w:pPr>
              <w:pStyle w:val="bb"/>
            </w:pPr>
            <w:r w:rsidRPr="00D06FE7">
              <w:t>O</w:t>
            </w:r>
            <w:r>
              <w:t>’</w:t>
            </w:r>
            <w:r w:rsidRPr="00D06FE7">
              <w:t xml:space="preserve">Keeffe – McMarthy Michael J. (eds.). </w:t>
            </w:r>
            <w:r w:rsidRPr="00D06FE7">
              <w:rPr>
                <w:i/>
              </w:rPr>
              <w:t>The Routledge Handbook of Corpus Linguistics</w:t>
            </w:r>
            <w:r w:rsidRPr="00292B8D">
              <w:t xml:space="preserve">. </w:t>
            </w:r>
            <w:r w:rsidRPr="00D06FE7">
              <w:t>2nd ed. Abington: Routledge, 2022.</w:t>
            </w:r>
          </w:p>
          <w:p w14:paraId="0A082F23" w14:textId="77777777" w:rsidR="00C56C3A" w:rsidRPr="00D06FE7" w:rsidRDefault="00C56C3A" w:rsidP="00C07AFA">
            <w:pPr>
              <w:pStyle w:val="bb"/>
            </w:pPr>
            <w:r w:rsidRPr="00D06FE7">
              <w:t xml:space="preserve">Paquot, Magali – Gries, Stefan Th. (eds.). </w:t>
            </w:r>
            <w:r w:rsidRPr="00D06FE7">
              <w:rPr>
                <w:i/>
              </w:rPr>
              <w:t>A Practical Handbook of Corpus Linguistics</w:t>
            </w:r>
            <w:r w:rsidRPr="00D06FE7">
              <w:t>. Cham: Springer, 2021.</w:t>
            </w:r>
          </w:p>
          <w:p w14:paraId="7704FDB2" w14:textId="77777777" w:rsidR="00C56C3A" w:rsidRPr="00D06FE7" w:rsidRDefault="00C56C3A" w:rsidP="00C07AFA">
            <w:pPr>
              <w:pStyle w:val="bb"/>
            </w:pPr>
            <w:r w:rsidRPr="00D06FE7">
              <w:t xml:space="preserve">Szudarski, Pawel. </w:t>
            </w:r>
            <w:r w:rsidRPr="00D06FE7">
              <w:rPr>
                <w:i/>
              </w:rPr>
              <w:t>Corpus Linguistics for Vocabulary: A Guide for Research</w:t>
            </w:r>
            <w:r w:rsidRPr="00D06FE7">
              <w:t>. Abington: Routledge, 2018.</w:t>
            </w:r>
          </w:p>
          <w:p w14:paraId="15858768" w14:textId="77777777" w:rsidR="00C56C3A" w:rsidRPr="00D06FE7" w:rsidRDefault="00C56C3A" w:rsidP="00C07AFA">
            <w:pPr>
              <w:pStyle w:val="bb"/>
            </w:pPr>
            <w:r w:rsidRPr="00D06FE7">
              <w:t xml:space="preserve">Wallis, Sean. </w:t>
            </w:r>
            <w:r w:rsidRPr="00D06FE7">
              <w:rPr>
                <w:i/>
              </w:rPr>
              <w:t>Statistics in Corpus Linguistics Research</w:t>
            </w:r>
            <w:r w:rsidRPr="00D06FE7">
              <w:t>. Abington: Routledge, 2020.</w:t>
            </w:r>
          </w:p>
          <w:p w14:paraId="3EA8706E" w14:textId="77777777" w:rsidR="00C56C3A" w:rsidRPr="00BD7BB3" w:rsidRDefault="00C56C3A" w:rsidP="00C07AFA"/>
        </w:tc>
      </w:tr>
      <w:tr w:rsidR="00C56C3A" w14:paraId="73C63D20"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CDCF595" w14:textId="77777777" w:rsidR="00C56C3A" w:rsidRDefault="00C56C3A" w:rsidP="00C07AFA">
            <w:pPr>
              <w:jc w:val="center"/>
              <w:rPr>
                <w:b/>
              </w:rPr>
            </w:pPr>
            <w:r>
              <w:rPr>
                <w:b/>
              </w:rPr>
              <w:t>Informace ke kombinované nebo distanční formě</w:t>
            </w:r>
          </w:p>
        </w:tc>
      </w:tr>
      <w:tr w:rsidR="00C56C3A" w14:paraId="500BD9CC" w14:textId="77777777" w:rsidTr="00C07AFA">
        <w:tc>
          <w:tcPr>
            <w:tcW w:w="4787" w:type="dxa"/>
            <w:gridSpan w:val="2"/>
            <w:tcBorders>
              <w:top w:val="single" w:sz="2" w:space="0" w:color="auto"/>
            </w:tcBorders>
            <w:shd w:val="clear" w:color="auto" w:fill="F7CAAC"/>
          </w:tcPr>
          <w:p w14:paraId="1723F953" w14:textId="77777777" w:rsidR="00C56C3A" w:rsidRDefault="00C56C3A" w:rsidP="00C07AFA">
            <w:r>
              <w:rPr>
                <w:b/>
              </w:rPr>
              <w:t>Rozsah konzultací (soustředění)</w:t>
            </w:r>
          </w:p>
        </w:tc>
        <w:tc>
          <w:tcPr>
            <w:tcW w:w="889" w:type="dxa"/>
            <w:tcBorders>
              <w:top w:val="single" w:sz="2" w:space="0" w:color="auto"/>
            </w:tcBorders>
          </w:tcPr>
          <w:p w14:paraId="5A20B300" w14:textId="77777777" w:rsidR="00C56C3A" w:rsidRDefault="00C56C3A" w:rsidP="00C07AFA"/>
        </w:tc>
        <w:tc>
          <w:tcPr>
            <w:tcW w:w="4179" w:type="dxa"/>
            <w:tcBorders>
              <w:top w:val="single" w:sz="2" w:space="0" w:color="auto"/>
            </w:tcBorders>
            <w:shd w:val="clear" w:color="auto" w:fill="F7CAAC"/>
          </w:tcPr>
          <w:p w14:paraId="337FFCA3" w14:textId="77777777" w:rsidR="00C56C3A" w:rsidRDefault="00C56C3A" w:rsidP="00C07AFA">
            <w:pPr>
              <w:rPr>
                <w:b/>
              </w:rPr>
            </w:pPr>
            <w:r>
              <w:rPr>
                <w:b/>
              </w:rPr>
              <w:t xml:space="preserve">hodin </w:t>
            </w:r>
          </w:p>
        </w:tc>
      </w:tr>
      <w:tr w:rsidR="00C56C3A" w14:paraId="6C21D306" w14:textId="77777777" w:rsidTr="00C07AFA">
        <w:tc>
          <w:tcPr>
            <w:tcW w:w="9855" w:type="dxa"/>
            <w:gridSpan w:val="4"/>
            <w:shd w:val="clear" w:color="auto" w:fill="F7CAAC"/>
          </w:tcPr>
          <w:p w14:paraId="71AF461E" w14:textId="77777777" w:rsidR="00C56C3A" w:rsidRDefault="00C56C3A" w:rsidP="00C07AFA">
            <w:pPr>
              <w:rPr>
                <w:b/>
              </w:rPr>
            </w:pPr>
            <w:r>
              <w:rPr>
                <w:b/>
              </w:rPr>
              <w:t>Informace o způsobu kontaktu s vyučujícím</w:t>
            </w:r>
          </w:p>
        </w:tc>
      </w:tr>
      <w:tr w:rsidR="00C56C3A" w14:paraId="4934D648" w14:textId="77777777" w:rsidTr="00C07AFA">
        <w:trPr>
          <w:trHeight w:val="20"/>
        </w:trPr>
        <w:tc>
          <w:tcPr>
            <w:tcW w:w="9855" w:type="dxa"/>
            <w:gridSpan w:val="4"/>
          </w:tcPr>
          <w:p w14:paraId="68A97D32" w14:textId="77777777" w:rsidR="00C56C3A" w:rsidRDefault="00C56C3A" w:rsidP="00C07AFA"/>
        </w:tc>
      </w:tr>
    </w:tbl>
    <w:p w14:paraId="0B0D704F" w14:textId="77777777" w:rsidR="00C56C3A" w:rsidRDefault="00C56C3A" w:rsidP="00C56C3A"/>
    <w:p w14:paraId="1D9A4C9C" w14:textId="77777777" w:rsidR="00C56C3A" w:rsidRDefault="00C56C3A" w:rsidP="00C56C3A"/>
    <w:p w14:paraId="4379C235"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220F985D" w14:textId="77777777" w:rsidTr="00C07AFA">
        <w:tc>
          <w:tcPr>
            <w:tcW w:w="9855" w:type="dxa"/>
            <w:gridSpan w:val="8"/>
            <w:tcBorders>
              <w:bottom w:val="double" w:sz="4" w:space="0" w:color="auto"/>
            </w:tcBorders>
            <w:shd w:val="clear" w:color="auto" w:fill="BDD6EE"/>
          </w:tcPr>
          <w:p w14:paraId="311C344F" w14:textId="77777777" w:rsidR="00C56C3A" w:rsidRDefault="00C56C3A" w:rsidP="00C07AFA">
            <w:pPr>
              <w:rPr>
                <w:b/>
                <w:sz w:val="28"/>
              </w:rPr>
            </w:pPr>
            <w:r>
              <w:br w:type="page"/>
            </w:r>
            <w:r>
              <w:rPr>
                <w:b/>
                <w:sz w:val="28"/>
              </w:rPr>
              <w:t>B-III – Charakteristika studijního předmětu</w:t>
            </w:r>
          </w:p>
        </w:tc>
      </w:tr>
      <w:tr w:rsidR="00C56C3A" w14:paraId="3A78ECA3" w14:textId="77777777" w:rsidTr="00C07AFA">
        <w:tc>
          <w:tcPr>
            <w:tcW w:w="3086" w:type="dxa"/>
            <w:tcBorders>
              <w:top w:val="double" w:sz="4" w:space="0" w:color="auto"/>
            </w:tcBorders>
            <w:shd w:val="clear" w:color="auto" w:fill="F7CAAC"/>
          </w:tcPr>
          <w:p w14:paraId="4B54DD35"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1B727A7" w14:textId="77777777" w:rsidR="00C56C3A" w:rsidRDefault="00C56C3A" w:rsidP="00C07AFA">
            <w:r>
              <w:t>Etika pro filology</w:t>
            </w:r>
          </w:p>
        </w:tc>
      </w:tr>
      <w:tr w:rsidR="00C56C3A" w14:paraId="33A766E7" w14:textId="77777777" w:rsidTr="00C07AFA">
        <w:tc>
          <w:tcPr>
            <w:tcW w:w="3086" w:type="dxa"/>
            <w:shd w:val="clear" w:color="auto" w:fill="F7CAAC"/>
          </w:tcPr>
          <w:p w14:paraId="4C1B012E" w14:textId="77777777" w:rsidR="00C56C3A" w:rsidRDefault="00C56C3A" w:rsidP="00C07AFA">
            <w:pPr>
              <w:rPr>
                <w:b/>
              </w:rPr>
            </w:pPr>
            <w:r>
              <w:rPr>
                <w:b/>
              </w:rPr>
              <w:t>Typ předmětu</w:t>
            </w:r>
          </w:p>
        </w:tc>
        <w:tc>
          <w:tcPr>
            <w:tcW w:w="3406" w:type="dxa"/>
            <w:gridSpan w:val="4"/>
          </w:tcPr>
          <w:p w14:paraId="430924FE" w14:textId="7FBEDD4E" w:rsidR="00C56C3A" w:rsidRDefault="00620367" w:rsidP="00C07AFA">
            <w:r>
              <w:t>pv</w:t>
            </w:r>
          </w:p>
        </w:tc>
        <w:tc>
          <w:tcPr>
            <w:tcW w:w="2695" w:type="dxa"/>
            <w:gridSpan w:val="2"/>
            <w:shd w:val="clear" w:color="auto" w:fill="F7CAAC"/>
          </w:tcPr>
          <w:p w14:paraId="50DCF199" w14:textId="77777777" w:rsidR="00C56C3A" w:rsidRDefault="00C56C3A" w:rsidP="00C07AFA">
            <w:r>
              <w:rPr>
                <w:b/>
              </w:rPr>
              <w:t>doporučený ročník / semestr</w:t>
            </w:r>
          </w:p>
        </w:tc>
        <w:tc>
          <w:tcPr>
            <w:tcW w:w="668" w:type="dxa"/>
          </w:tcPr>
          <w:p w14:paraId="472D65CE" w14:textId="77777777" w:rsidR="00C56C3A" w:rsidRDefault="00C56C3A" w:rsidP="00C07AFA">
            <w:r>
              <w:t>1/L, 2/Z</w:t>
            </w:r>
          </w:p>
        </w:tc>
      </w:tr>
      <w:tr w:rsidR="00C56C3A" w14:paraId="72871D4F" w14:textId="77777777" w:rsidTr="00C07AFA">
        <w:tc>
          <w:tcPr>
            <w:tcW w:w="3086" w:type="dxa"/>
            <w:shd w:val="clear" w:color="auto" w:fill="F7CAAC"/>
          </w:tcPr>
          <w:p w14:paraId="3823884E" w14:textId="77777777" w:rsidR="00C56C3A" w:rsidRDefault="00C56C3A" w:rsidP="00C07AFA">
            <w:pPr>
              <w:rPr>
                <w:b/>
              </w:rPr>
            </w:pPr>
            <w:r>
              <w:rPr>
                <w:b/>
              </w:rPr>
              <w:t>Rozsah studijního předmětu</w:t>
            </w:r>
          </w:p>
        </w:tc>
        <w:tc>
          <w:tcPr>
            <w:tcW w:w="1701" w:type="dxa"/>
            <w:gridSpan w:val="2"/>
          </w:tcPr>
          <w:p w14:paraId="4630F0C0" w14:textId="77777777" w:rsidR="00C56C3A" w:rsidRDefault="00C56C3A" w:rsidP="00C07AFA">
            <w:r>
              <w:t>0p + 28s</w:t>
            </w:r>
          </w:p>
        </w:tc>
        <w:tc>
          <w:tcPr>
            <w:tcW w:w="889" w:type="dxa"/>
            <w:shd w:val="clear" w:color="auto" w:fill="F7CAAC"/>
          </w:tcPr>
          <w:p w14:paraId="5E90DC7A" w14:textId="77777777" w:rsidR="00C56C3A" w:rsidRDefault="00C56C3A" w:rsidP="00C07AFA">
            <w:pPr>
              <w:rPr>
                <w:b/>
              </w:rPr>
            </w:pPr>
            <w:r>
              <w:rPr>
                <w:b/>
              </w:rPr>
              <w:t xml:space="preserve">hod. </w:t>
            </w:r>
          </w:p>
        </w:tc>
        <w:tc>
          <w:tcPr>
            <w:tcW w:w="816" w:type="dxa"/>
          </w:tcPr>
          <w:p w14:paraId="76670F48" w14:textId="77777777" w:rsidR="00C56C3A" w:rsidRDefault="00C56C3A" w:rsidP="00C07AFA">
            <w:r>
              <w:t>28</w:t>
            </w:r>
          </w:p>
        </w:tc>
        <w:tc>
          <w:tcPr>
            <w:tcW w:w="2156" w:type="dxa"/>
            <w:shd w:val="clear" w:color="auto" w:fill="F7CAAC"/>
          </w:tcPr>
          <w:p w14:paraId="6AC22AA0" w14:textId="77777777" w:rsidR="00C56C3A" w:rsidRDefault="00C56C3A" w:rsidP="00C07AFA">
            <w:pPr>
              <w:rPr>
                <w:b/>
              </w:rPr>
            </w:pPr>
            <w:r>
              <w:rPr>
                <w:b/>
              </w:rPr>
              <w:t>kreditů</w:t>
            </w:r>
          </w:p>
        </w:tc>
        <w:tc>
          <w:tcPr>
            <w:tcW w:w="1207" w:type="dxa"/>
            <w:gridSpan w:val="2"/>
          </w:tcPr>
          <w:p w14:paraId="35EA2480" w14:textId="77777777" w:rsidR="00C56C3A" w:rsidRDefault="00C56C3A" w:rsidP="00C07AFA">
            <w:r>
              <w:t>4</w:t>
            </w:r>
          </w:p>
        </w:tc>
      </w:tr>
      <w:tr w:rsidR="00C56C3A" w14:paraId="3B8CB3CE" w14:textId="77777777" w:rsidTr="00C07AFA">
        <w:tc>
          <w:tcPr>
            <w:tcW w:w="3086" w:type="dxa"/>
            <w:shd w:val="clear" w:color="auto" w:fill="F7CAAC"/>
          </w:tcPr>
          <w:p w14:paraId="447C6599" w14:textId="77777777" w:rsidR="00C56C3A" w:rsidRDefault="00C56C3A" w:rsidP="00C07AFA">
            <w:pPr>
              <w:rPr>
                <w:b/>
                <w:sz w:val="22"/>
              </w:rPr>
            </w:pPr>
            <w:r>
              <w:rPr>
                <w:b/>
              </w:rPr>
              <w:t>Prerekvizity, korekvizity, ekvivalence</w:t>
            </w:r>
          </w:p>
        </w:tc>
        <w:tc>
          <w:tcPr>
            <w:tcW w:w="6769" w:type="dxa"/>
            <w:gridSpan w:val="7"/>
          </w:tcPr>
          <w:p w14:paraId="735268D5" w14:textId="77777777" w:rsidR="00C56C3A" w:rsidRDefault="00C56C3A" w:rsidP="00C07AFA"/>
        </w:tc>
      </w:tr>
      <w:tr w:rsidR="00C56C3A" w14:paraId="1D3A1968" w14:textId="77777777" w:rsidTr="00C07AFA">
        <w:tc>
          <w:tcPr>
            <w:tcW w:w="3086" w:type="dxa"/>
            <w:shd w:val="clear" w:color="auto" w:fill="F7CAAC"/>
          </w:tcPr>
          <w:p w14:paraId="1FDACC91" w14:textId="77777777" w:rsidR="00C56C3A" w:rsidRDefault="00C56C3A" w:rsidP="00C07AFA">
            <w:pPr>
              <w:rPr>
                <w:b/>
              </w:rPr>
            </w:pPr>
            <w:r>
              <w:rPr>
                <w:b/>
              </w:rPr>
              <w:t>Způsob ověření studijních výsledků</w:t>
            </w:r>
          </w:p>
        </w:tc>
        <w:tc>
          <w:tcPr>
            <w:tcW w:w="3406" w:type="dxa"/>
            <w:gridSpan w:val="4"/>
          </w:tcPr>
          <w:p w14:paraId="27E68B47" w14:textId="77777777" w:rsidR="00C56C3A" w:rsidRDefault="00C56C3A" w:rsidP="00C07AFA">
            <w:r>
              <w:t>Klz</w:t>
            </w:r>
          </w:p>
        </w:tc>
        <w:tc>
          <w:tcPr>
            <w:tcW w:w="2156" w:type="dxa"/>
            <w:shd w:val="clear" w:color="auto" w:fill="F7CAAC"/>
          </w:tcPr>
          <w:p w14:paraId="5279E9E6" w14:textId="77777777" w:rsidR="00C56C3A" w:rsidRDefault="00C56C3A" w:rsidP="00C07AFA">
            <w:pPr>
              <w:rPr>
                <w:b/>
              </w:rPr>
            </w:pPr>
            <w:r>
              <w:rPr>
                <w:b/>
              </w:rPr>
              <w:t>Forma výuky</w:t>
            </w:r>
          </w:p>
        </w:tc>
        <w:tc>
          <w:tcPr>
            <w:tcW w:w="1207" w:type="dxa"/>
            <w:gridSpan w:val="2"/>
          </w:tcPr>
          <w:p w14:paraId="2A0F04DB" w14:textId="77777777" w:rsidR="00C56C3A" w:rsidRDefault="00C56C3A" w:rsidP="00C07AFA">
            <w:r>
              <w:t>seminář</w:t>
            </w:r>
          </w:p>
        </w:tc>
      </w:tr>
      <w:tr w:rsidR="00C56C3A" w14:paraId="6187CCCB" w14:textId="77777777" w:rsidTr="00C07AFA">
        <w:tc>
          <w:tcPr>
            <w:tcW w:w="3086" w:type="dxa"/>
            <w:shd w:val="clear" w:color="auto" w:fill="F7CAAC"/>
          </w:tcPr>
          <w:p w14:paraId="58ED6812"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26BE6AB5" w14:textId="77777777" w:rsidR="00C56C3A" w:rsidRDefault="00C56C3A" w:rsidP="00C07AFA">
            <w:pPr>
              <w:rPr>
                <w:b/>
              </w:rPr>
            </w:pPr>
            <w:r w:rsidRPr="00B46148">
              <w:rPr>
                <w:b/>
              </w:rPr>
              <w:t>Požadavky k zápočtu:</w:t>
            </w:r>
          </w:p>
          <w:p w14:paraId="7210785E" w14:textId="77777777" w:rsidR="00C56C3A" w:rsidRDefault="00C56C3A" w:rsidP="00C07AFA">
            <w:r>
              <w:t>Aktivní účast na seminářích (80 %)</w:t>
            </w:r>
          </w:p>
          <w:p w14:paraId="7CE6AD73" w14:textId="77777777" w:rsidR="00C56C3A" w:rsidRDefault="00C56C3A" w:rsidP="00C07AFA">
            <w:r>
              <w:t>Důkladná znalost děl základní literatury na seznamu četby</w:t>
            </w:r>
          </w:p>
          <w:p w14:paraId="389905FF" w14:textId="77777777" w:rsidR="00C56C3A" w:rsidRPr="00B62027" w:rsidRDefault="00C56C3A" w:rsidP="00C07AFA">
            <w:r>
              <w:t>Sepsání seminární práce – analýzy etické argumentace</w:t>
            </w:r>
          </w:p>
        </w:tc>
      </w:tr>
      <w:tr w:rsidR="00C56C3A" w14:paraId="73177DD6" w14:textId="77777777" w:rsidTr="00C07AFA">
        <w:trPr>
          <w:trHeight w:val="20"/>
        </w:trPr>
        <w:tc>
          <w:tcPr>
            <w:tcW w:w="9855" w:type="dxa"/>
            <w:gridSpan w:val="8"/>
            <w:tcBorders>
              <w:top w:val="nil"/>
            </w:tcBorders>
          </w:tcPr>
          <w:p w14:paraId="31C87AB0" w14:textId="77777777" w:rsidR="00C56C3A" w:rsidRDefault="00C56C3A" w:rsidP="00C07AFA"/>
        </w:tc>
      </w:tr>
      <w:tr w:rsidR="00C56C3A" w14:paraId="1E6928C6" w14:textId="77777777" w:rsidTr="00C07AFA">
        <w:trPr>
          <w:trHeight w:val="197"/>
        </w:trPr>
        <w:tc>
          <w:tcPr>
            <w:tcW w:w="3086" w:type="dxa"/>
            <w:tcBorders>
              <w:top w:val="nil"/>
            </w:tcBorders>
            <w:shd w:val="clear" w:color="auto" w:fill="F7CAAC"/>
          </w:tcPr>
          <w:p w14:paraId="67437B04" w14:textId="77777777" w:rsidR="00C56C3A" w:rsidRDefault="00C56C3A" w:rsidP="00C07AFA">
            <w:pPr>
              <w:rPr>
                <w:b/>
              </w:rPr>
            </w:pPr>
            <w:r>
              <w:rPr>
                <w:b/>
              </w:rPr>
              <w:t>Garant předmětu</w:t>
            </w:r>
          </w:p>
        </w:tc>
        <w:tc>
          <w:tcPr>
            <w:tcW w:w="6769" w:type="dxa"/>
            <w:gridSpan w:val="7"/>
            <w:tcBorders>
              <w:top w:val="nil"/>
            </w:tcBorders>
          </w:tcPr>
          <w:p w14:paraId="22D34775" w14:textId="77777777" w:rsidR="00C56C3A" w:rsidRDefault="00C56C3A" w:rsidP="00C07AFA">
            <w:r>
              <w:t>Mgr. Michal Rubáš, Ph.D.</w:t>
            </w:r>
          </w:p>
        </w:tc>
      </w:tr>
      <w:tr w:rsidR="00C56C3A" w14:paraId="5000C1F3" w14:textId="77777777" w:rsidTr="00C07AFA">
        <w:trPr>
          <w:trHeight w:val="243"/>
        </w:trPr>
        <w:tc>
          <w:tcPr>
            <w:tcW w:w="3086" w:type="dxa"/>
            <w:tcBorders>
              <w:top w:val="nil"/>
            </w:tcBorders>
            <w:shd w:val="clear" w:color="auto" w:fill="F7CAAC"/>
          </w:tcPr>
          <w:p w14:paraId="434E0288" w14:textId="77777777" w:rsidR="00C56C3A" w:rsidRDefault="00C56C3A" w:rsidP="00C07AFA">
            <w:pPr>
              <w:rPr>
                <w:b/>
              </w:rPr>
            </w:pPr>
            <w:r>
              <w:rPr>
                <w:b/>
              </w:rPr>
              <w:t>Zapojení garanta do výuky předmětu</w:t>
            </w:r>
          </w:p>
        </w:tc>
        <w:tc>
          <w:tcPr>
            <w:tcW w:w="6769" w:type="dxa"/>
            <w:gridSpan w:val="7"/>
            <w:tcBorders>
              <w:top w:val="nil"/>
            </w:tcBorders>
          </w:tcPr>
          <w:p w14:paraId="22C3E3A4" w14:textId="77777777" w:rsidR="00C56C3A" w:rsidRDefault="00C56C3A" w:rsidP="00C07AFA">
            <w:r>
              <w:t>100 %</w:t>
            </w:r>
          </w:p>
        </w:tc>
      </w:tr>
      <w:tr w:rsidR="00C56C3A" w14:paraId="73B62C6A" w14:textId="77777777" w:rsidTr="00C07AFA">
        <w:tc>
          <w:tcPr>
            <w:tcW w:w="3086" w:type="dxa"/>
            <w:shd w:val="clear" w:color="auto" w:fill="F7CAAC"/>
          </w:tcPr>
          <w:p w14:paraId="481D6A08" w14:textId="77777777" w:rsidR="00C56C3A" w:rsidRDefault="00C56C3A" w:rsidP="00C07AFA">
            <w:pPr>
              <w:rPr>
                <w:b/>
              </w:rPr>
            </w:pPr>
            <w:r>
              <w:rPr>
                <w:b/>
              </w:rPr>
              <w:t>Vyučující</w:t>
            </w:r>
          </w:p>
        </w:tc>
        <w:tc>
          <w:tcPr>
            <w:tcW w:w="6769" w:type="dxa"/>
            <w:gridSpan w:val="7"/>
            <w:tcBorders>
              <w:bottom w:val="nil"/>
            </w:tcBorders>
          </w:tcPr>
          <w:p w14:paraId="2B799E2F" w14:textId="77777777" w:rsidR="00C56C3A" w:rsidRDefault="00C56C3A" w:rsidP="00C07AFA">
            <w:r w:rsidRPr="00E43BAD">
              <w:t>Mgr. Michal Rubáš, Ph.D.</w:t>
            </w:r>
          </w:p>
        </w:tc>
      </w:tr>
      <w:tr w:rsidR="00C56C3A" w14:paraId="69E7C72C" w14:textId="77777777" w:rsidTr="00C07AFA">
        <w:trPr>
          <w:trHeight w:val="20"/>
        </w:trPr>
        <w:tc>
          <w:tcPr>
            <w:tcW w:w="9855" w:type="dxa"/>
            <w:gridSpan w:val="8"/>
            <w:tcBorders>
              <w:top w:val="nil"/>
            </w:tcBorders>
          </w:tcPr>
          <w:p w14:paraId="2ED2D951" w14:textId="77777777" w:rsidR="00C56C3A" w:rsidRDefault="00C56C3A" w:rsidP="00C07AFA"/>
        </w:tc>
      </w:tr>
      <w:tr w:rsidR="00C56C3A" w14:paraId="19E718FF" w14:textId="77777777" w:rsidTr="00C9509E">
        <w:tc>
          <w:tcPr>
            <w:tcW w:w="3086" w:type="dxa"/>
            <w:tcBorders>
              <w:bottom w:val="single" w:sz="4" w:space="0" w:color="auto"/>
            </w:tcBorders>
            <w:shd w:val="clear" w:color="auto" w:fill="F7CAAC"/>
          </w:tcPr>
          <w:p w14:paraId="7BD0DF83" w14:textId="77777777" w:rsidR="00C56C3A" w:rsidRDefault="00C56C3A" w:rsidP="00C07AFA">
            <w:pPr>
              <w:rPr>
                <w:b/>
              </w:rPr>
            </w:pPr>
            <w:r>
              <w:rPr>
                <w:b/>
              </w:rPr>
              <w:t>Stručná anotace předmětu</w:t>
            </w:r>
          </w:p>
        </w:tc>
        <w:tc>
          <w:tcPr>
            <w:tcW w:w="6769" w:type="dxa"/>
            <w:gridSpan w:val="7"/>
            <w:tcBorders>
              <w:bottom w:val="single" w:sz="4" w:space="0" w:color="auto"/>
            </w:tcBorders>
          </w:tcPr>
          <w:p w14:paraId="171BA073" w14:textId="77777777" w:rsidR="00C56C3A" w:rsidRDefault="00C56C3A" w:rsidP="00C07AFA"/>
        </w:tc>
      </w:tr>
      <w:tr w:rsidR="00C56C3A" w14:paraId="5C1240CC" w14:textId="77777777" w:rsidTr="00C9509E">
        <w:trPr>
          <w:trHeight w:val="20"/>
        </w:trPr>
        <w:tc>
          <w:tcPr>
            <w:tcW w:w="9855" w:type="dxa"/>
            <w:gridSpan w:val="8"/>
            <w:tcBorders>
              <w:top w:val="single" w:sz="4" w:space="0" w:color="auto"/>
              <w:bottom w:val="single" w:sz="12" w:space="0" w:color="auto"/>
            </w:tcBorders>
          </w:tcPr>
          <w:p w14:paraId="51B6B179" w14:textId="77777777" w:rsidR="00C56C3A" w:rsidRDefault="00C56C3A" w:rsidP="00C07AFA">
            <w:r w:rsidRPr="00000F69">
              <w:t xml:space="preserve">Cílem </w:t>
            </w:r>
            <w:r>
              <w:t>předmětu</w:t>
            </w:r>
            <w:r w:rsidRPr="00000F69">
              <w:t xml:space="preserve"> je poskytnout historický a systema</w:t>
            </w:r>
            <w:r>
              <w:t>tický úvod do etických koncepcí. Ú</w:t>
            </w:r>
            <w:r w:rsidRPr="00000F69">
              <w:t>častníci se seznámí s pozicemi etického kognitivismu, naturalismu, subjektivismu, intencionalismu a s jejich negacemi, dále pak s teoriemi teleologickou a deontologickou. Předmětem analýz budou rovněž základní morální nebo s moralitou související kategorie, jako jsou jednání, svědomí, svobodná vůle a odpovědnost. Zvláštní pozornost se věnuje problematice logické a lingvistické analýzy pojmů etického jazyka, tzv. metaetice.</w:t>
            </w:r>
          </w:p>
          <w:p w14:paraId="68C349B1" w14:textId="77777777" w:rsidR="00C56C3A" w:rsidRDefault="00C56C3A" w:rsidP="00C07AFA"/>
          <w:p w14:paraId="26EF0A3B" w14:textId="77777777" w:rsidR="00C56C3A" w:rsidRDefault="00C56C3A" w:rsidP="00C07AFA">
            <w:r>
              <w:t>Obsah předmětu:</w:t>
            </w:r>
          </w:p>
          <w:p w14:paraId="3B6847BC" w14:textId="77777777" w:rsidR="00C56C3A" w:rsidRDefault="00C56C3A" w:rsidP="00C56C3A">
            <w:pPr>
              <w:pStyle w:val="Odstavecseseznamem"/>
              <w:numPr>
                <w:ilvl w:val="0"/>
                <w:numId w:val="48"/>
              </w:numPr>
              <w:suppressAutoHyphens w:val="0"/>
              <w:spacing w:after="160" w:line="259" w:lineRule="auto"/>
            </w:pPr>
            <w:r>
              <w:t>Předporozumění morální skutečnosti a etické pojmy uplatňované v každodenní komunikaci</w:t>
            </w:r>
          </w:p>
          <w:p w14:paraId="2A94CA05" w14:textId="77777777" w:rsidR="00C56C3A" w:rsidRDefault="00C56C3A" w:rsidP="00C56C3A">
            <w:pPr>
              <w:pStyle w:val="Odstavecseseznamem"/>
              <w:numPr>
                <w:ilvl w:val="0"/>
                <w:numId w:val="48"/>
              </w:numPr>
              <w:suppressAutoHyphens w:val="0"/>
              <w:spacing w:after="160" w:line="259" w:lineRule="auto"/>
            </w:pPr>
            <w:r>
              <w:t>Sókratova reflexe</w:t>
            </w:r>
          </w:p>
          <w:p w14:paraId="2916E9AD" w14:textId="77777777" w:rsidR="00C56C3A" w:rsidRDefault="00C56C3A" w:rsidP="00C56C3A">
            <w:pPr>
              <w:pStyle w:val="Odstavecseseznamem"/>
              <w:numPr>
                <w:ilvl w:val="0"/>
                <w:numId w:val="48"/>
              </w:numPr>
              <w:suppressAutoHyphens w:val="0"/>
              <w:spacing w:after="160" w:line="259" w:lineRule="auto"/>
            </w:pPr>
            <w:r>
              <w:t>Empiristická etika, přírodovědecká rekonstrukce etických pojmů, hédonismus a utilitarismus</w:t>
            </w:r>
          </w:p>
          <w:p w14:paraId="6F0F4CBD" w14:textId="77777777" w:rsidR="00C56C3A" w:rsidRDefault="00C56C3A" w:rsidP="00C56C3A">
            <w:pPr>
              <w:pStyle w:val="Odstavecseseznamem"/>
              <w:numPr>
                <w:ilvl w:val="0"/>
                <w:numId w:val="48"/>
              </w:numPr>
              <w:suppressAutoHyphens w:val="0"/>
              <w:spacing w:after="160" w:line="259" w:lineRule="auto"/>
            </w:pPr>
            <w:r>
              <w:t>Svobodná vůle, Kantova rekonstrukce přírodovědecké objektivity, Kantova etika, kategorický imperativ, pojem autonomie a účelu</w:t>
            </w:r>
          </w:p>
          <w:p w14:paraId="38FFE606" w14:textId="77777777" w:rsidR="00C56C3A" w:rsidRDefault="00C56C3A" w:rsidP="00C56C3A">
            <w:pPr>
              <w:pStyle w:val="Odstavecseseznamem"/>
              <w:numPr>
                <w:ilvl w:val="0"/>
                <w:numId w:val="48"/>
              </w:numPr>
              <w:suppressAutoHyphens w:val="0"/>
              <w:spacing w:after="160" w:line="259" w:lineRule="auto"/>
            </w:pPr>
            <w:r>
              <w:t>Svědomí před činem a po činu</w:t>
            </w:r>
          </w:p>
          <w:p w14:paraId="4C28354B" w14:textId="77777777" w:rsidR="00C56C3A" w:rsidRDefault="00C56C3A" w:rsidP="00C56C3A">
            <w:pPr>
              <w:pStyle w:val="Odstavecseseznamem"/>
              <w:numPr>
                <w:ilvl w:val="0"/>
                <w:numId w:val="48"/>
              </w:numPr>
              <w:suppressAutoHyphens w:val="0"/>
              <w:spacing w:after="160" w:line="259" w:lineRule="auto"/>
            </w:pPr>
            <w:r>
              <w:t>Moralita a mravnost, odůvodňování norem, kulturní relativismus, fundamentalismus</w:t>
            </w:r>
          </w:p>
          <w:p w14:paraId="3D91522B" w14:textId="77777777" w:rsidR="00C56C3A" w:rsidRDefault="00C56C3A" w:rsidP="00C56C3A">
            <w:pPr>
              <w:pStyle w:val="Odstavecseseznamem"/>
              <w:numPr>
                <w:ilvl w:val="0"/>
                <w:numId w:val="48"/>
              </w:numPr>
              <w:suppressAutoHyphens w:val="0"/>
              <w:spacing w:after="160" w:line="259" w:lineRule="auto"/>
            </w:pPr>
            <w:r>
              <w:t>Klasický pojem ctnosti. Neoaristotelismus</w:t>
            </w:r>
          </w:p>
          <w:p w14:paraId="0B09FFE2" w14:textId="77777777" w:rsidR="00C56C3A" w:rsidRDefault="00C56C3A" w:rsidP="00C56C3A">
            <w:pPr>
              <w:pStyle w:val="Odstavecseseznamem"/>
              <w:numPr>
                <w:ilvl w:val="0"/>
                <w:numId w:val="48"/>
              </w:numPr>
              <w:suppressAutoHyphens w:val="0"/>
              <w:spacing w:after="160" w:line="259" w:lineRule="auto"/>
            </w:pPr>
            <w:r>
              <w:t>Moderní relativizace morálky u Marxe, Nietzscheho a Freuda</w:t>
            </w:r>
          </w:p>
          <w:p w14:paraId="19AA46CA" w14:textId="77777777" w:rsidR="00C56C3A" w:rsidRDefault="00C56C3A" w:rsidP="00C56C3A">
            <w:pPr>
              <w:pStyle w:val="Odstavecseseznamem"/>
              <w:numPr>
                <w:ilvl w:val="0"/>
                <w:numId w:val="48"/>
              </w:numPr>
              <w:suppressAutoHyphens w:val="0"/>
              <w:spacing w:after="160" w:line="259" w:lineRule="auto"/>
            </w:pPr>
            <w:r>
              <w:t>Fenomenologická a existencialistická etika, etika diskurzu a etika komunikace, kritický racionalismus</w:t>
            </w:r>
          </w:p>
          <w:p w14:paraId="346A6403" w14:textId="77777777" w:rsidR="00C56C3A" w:rsidRDefault="00C56C3A" w:rsidP="00C56C3A">
            <w:pPr>
              <w:pStyle w:val="Odstavecseseznamem"/>
              <w:numPr>
                <w:ilvl w:val="0"/>
                <w:numId w:val="48"/>
              </w:numPr>
              <w:suppressAutoHyphens w:val="0"/>
              <w:spacing w:after="160" w:line="259" w:lineRule="auto"/>
            </w:pPr>
            <w:r>
              <w:t>Logická a lingvistická analýza mravního jazyka. Intuicionismus, pozitivismus, emotivismus, deskriptivismus a preskriptivismus</w:t>
            </w:r>
          </w:p>
          <w:p w14:paraId="708B9C81" w14:textId="77777777" w:rsidR="00C56C3A" w:rsidRDefault="00C56C3A" w:rsidP="00C07AFA"/>
          <w:p w14:paraId="370003C4" w14:textId="77777777" w:rsidR="00C56C3A" w:rsidRDefault="00C56C3A" w:rsidP="00C07AFA">
            <w:r>
              <w:t>Odborné znalosti – po absolvování předmětu prokazuje student znalosti:</w:t>
            </w:r>
          </w:p>
          <w:p w14:paraId="169D3645" w14:textId="77777777" w:rsidR="00C56C3A" w:rsidRDefault="00C56C3A" w:rsidP="00C56C3A">
            <w:pPr>
              <w:pStyle w:val="Odstavecseseznamem"/>
              <w:numPr>
                <w:ilvl w:val="0"/>
                <w:numId w:val="49"/>
              </w:numPr>
              <w:suppressAutoHyphens w:val="0"/>
              <w:spacing w:after="160" w:line="259" w:lineRule="auto"/>
            </w:pPr>
            <w:r>
              <w:t>charakterizovat pozice antické a křesťanské etiky</w:t>
            </w:r>
          </w:p>
          <w:p w14:paraId="2837B428" w14:textId="77777777" w:rsidR="00C56C3A" w:rsidRDefault="00C56C3A" w:rsidP="00C56C3A">
            <w:pPr>
              <w:pStyle w:val="Odstavecseseznamem"/>
              <w:numPr>
                <w:ilvl w:val="0"/>
                <w:numId w:val="49"/>
              </w:numPr>
              <w:suppressAutoHyphens w:val="0"/>
              <w:spacing w:after="160" w:line="259" w:lineRule="auto"/>
            </w:pPr>
            <w:r>
              <w:t>vymezit empiristickou etiku a rozlišit její základní směry</w:t>
            </w:r>
          </w:p>
          <w:p w14:paraId="7C073A1E" w14:textId="77777777" w:rsidR="00C56C3A" w:rsidRDefault="00C56C3A" w:rsidP="00C56C3A">
            <w:pPr>
              <w:pStyle w:val="Odstavecseseznamem"/>
              <w:numPr>
                <w:ilvl w:val="0"/>
                <w:numId w:val="49"/>
              </w:numPr>
              <w:suppressAutoHyphens w:val="0"/>
              <w:spacing w:after="160" w:line="259" w:lineRule="auto"/>
            </w:pPr>
            <w:r>
              <w:t xml:space="preserve">definovat základní pojmy racionalistické etiky </w:t>
            </w:r>
          </w:p>
          <w:p w14:paraId="3C4D9E10" w14:textId="77777777" w:rsidR="00C56C3A" w:rsidRDefault="00C56C3A" w:rsidP="00C56C3A">
            <w:pPr>
              <w:pStyle w:val="Odstavecseseznamem"/>
              <w:numPr>
                <w:ilvl w:val="0"/>
                <w:numId w:val="49"/>
              </w:numPr>
              <w:suppressAutoHyphens w:val="0"/>
              <w:spacing w:after="160" w:line="259" w:lineRule="auto"/>
            </w:pPr>
            <w:r>
              <w:t>rozlišit teleologické a deontologické morální hodnocení jednání</w:t>
            </w:r>
          </w:p>
          <w:p w14:paraId="08B5ADBF" w14:textId="77777777" w:rsidR="00C56C3A" w:rsidRDefault="00C56C3A" w:rsidP="00C56C3A">
            <w:pPr>
              <w:pStyle w:val="Odstavecseseznamem"/>
              <w:numPr>
                <w:ilvl w:val="0"/>
                <w:numId w:val="49"/>
              </w:numPr>
              <w:suppressAutoHyphens w:val="0"/>
              <w:spacing w:after="160" w:line="259" w:lineRule="auto"/>
            </w:pPr>
            <w:r>
              <w:t xml:space="preserve">vyjmenovat základní přístupy logické a lingvistické analýzy výroků etického jazyka </w:t>
            </w:r>
          </w:p>
          <w:p w14:paraId="3CD73B60" w14:textId="77777777" w:rsidR="00C56C3A" w:rsidRDefault="00C56C3A" w:rsidP="00C07AFA">
            <w:r>
              <w:t>Odborné dovednosti – po absolvování předmětu prokazuje student dovednosti:</w:t>
            </w:r>
          </w:p>
          <w:p w14:paraId="280D9430" w14:textId="77777777" w:rsidR="00C56C3A" w:rsidRDefault="00C56C3A" w:rsidP="00C56C3A">
            <w:pPr>
              <w:pStyle w:val="Odstavecseseznamem"/>
              <w:numPr>
                <w:ilvl w:val="0"/>
                <w:numId w:val="50"/>
              </w:numPr>
              <w:suppressAutoHyphens w:val="0"/>
              <w:spacing w:after="160" w:line="259" w:lineRule="auto"/>
            </w:pPr>
            <w:r>
              <w:t>vyhodnotit, nakolik je scientistický obraz světa západní kultury slučitelný s jejími institucemi a teoretickými předpoklady jejich fungování</w:t>
            </w:r>
          </w:p>
          <w:p w14:paraId="2BFAC5C3" w14:textId="77777777" w:rsidR="00C56C3A" w:rsidRDefault="00C56C3A" w:rsidP="00C56C3A">
            <w:pPr>
              <w:pStyle w:val="Odstavecseseznamem"/>
              <w:numPr>
                <w:ilvl w:val="0"/>
                <w:numId w:val="50"/>
              </w:numPr>
              <w:suppressAutoHyphens w:val="0"/>
              <w:spacing w:after="160" w:line="259" w:lineRule="auto"/>
            </w:pPr>
            <w:r>
              <w:t>identifikovat</w:t>
            </w:r>
            <w:r w:rsidRPr="000F29FB">
              <w:t xml:space="preserve"> korelace mezi etickými normami a sociálně ekonomickými podmínkami platnými v daném společenství</w:t>
            </w:r>
          </w:p>
          <w:p w14:paraId="4E8198E3" w14:textId="77777777" w:rsidR="00C56C3A" w:rsidRDefault="00C56C3A" w:rsidP="00C56C3A">
            <w:pPr>
              <w:pStyle w:val="Odstavecseseznamem"/>
              <w:numPr>
                <w:ilvl w:val="0"/>
                <w:numId w:val="50"/>
              </w:numPr>
              <w:suppressAutoHyphens w:val="0"/>
              <w:spacing w:after="160" w:line="259" w:lineRule="auto"/>
            </w:pPr>
            <w:r>
              <w:t>rozpoznat, že média hodnotí totožná jednání odlišných aktérů jednou teleologicky, podruhé deontologicky, a v důsledku toho je odlišně morálně kvalifikují</w:t>
            </w:r>
          </w:p>
          <w:p w14:paraId="5CD32E81" w14:textId="77777777" w:rsidR="00C56C3A" w:rsidRDefault="00C56C3A" w:rsidP="00C56C3A">
            <w:pPr>
              <w:pStyle w:val="Odstavecseseznamem"/>
              <w:numPr>
                <w:ilvl w:val="0"/>
                <w:numId w:val="50"/>
              </w:numPr>
              <w:suppressAutoHyphens w:val="0"/>
              <w:spacing w:after="160" w:line="259" w:lineRule="auto"/>
            </w:pPr>
            <w:r>
              <w:t>analyzovat jednotlivé zákonné normy i legislativní celky z hlediska morálních a mravních koncepcí, které se v nich konkretizují</w:t>
            </w:r>
          </w:p>
          <w:p w14:paraId="2CABF63D" w14:textId="77777777" w:rsidR="00C56C3A" w:rsidRDefault="00C56C3A" w:rsidP="00C56C3A">
            <w:pPr>
              <w:pStyle w:val="Odstavecseseznamem"/>
              <w:numPr>
                <w:ilvl w:val="0"/>
                <w:numId w:val="50"/>
              </w:numPr>
              <w:suppressAutoHyphens w:val="0"/>
              <w:spacing w:after="160" w:line="259" w:lineRule="auto"/>
            </w:pPr>
            <w:r>
              <w:t>registrovat a následně analyzovat napětí mezi ekonomickým vývojem a dosavadními hodnotami a normami dané kulturní oblasti a posoudit, jak se nová globální etická hnutí podílejí na redukci tohoto napětí úpravou hodnotového i ontologického systému</w:t>
            </w:r>
          </w:p>
        </w:tc>
      </w:tr>
      <w:tr w:rsidR="00C56C3A" w14:paraId="21334E00" w14:textId="77777777" w:rsidTr="00C07AFA">
        <w:trPr>
          <w:trHeight w:val="265"/>
        </w:trPr>
        <w:tc>
          <w:tcPr>
            <w:tcW w:w="3653" w:type="dxa"/>
            <w:gridSpan w:val="2"/>
            <w:tcBorders>
              <w:top w:val="nil"/>
            </w:tcBorders>
            <w:shd w:val="clear" w:color="auto" w:fill="F7CAAC"/>
          </w:tcPr>
          <w:p w14:paraId="434CCC9E" w14:textId="77777777" w:rsidR="00C56C3A" w:rsidRDefault="00C56C3A" w:rsidP="00C07AFA">
            <w:r>
              <w:rPr>
                <w:b/>
              </w:rPr>
              <w:t>Studijní literatura a studijní pomůcky</w:t>
            </w:r>
          </w:p>
        </w:tc>
        <w:tc>
          <w:tcPr>
            <w:tcW w:w="6202" w:type="dxa"/>
            <w:gridSpan w:val="6"/>
            <w:tcBorders>
              <w:top w:val="nil"/>
              <w:bottom w:val="nil"/>
            </w:tcBorders>
          </w:tcPr>
          <w:p w14:paraId="7452A28F" w14:textId="77777777" w:rsidR="00C56C3A" w:rsidRDefault="00C56C3A" w:rsidP="00C07AFA"/>
        </w:tc>
      </w:tr>
      <w:tr w:rsidR="00C56C3A" w14:paraId="1FE0B601" w14:textId="77777777" w:rsidTr="00C07AFA">
        <w:trPr>
          <w:trHeight w:val="1497"/>
        </w:trPr>
        <w:tc>
          <w:tcPr>
            <w:tcW w:w="9855" w:type="dxa"/>
            <w:gridSpan w:val="8"/>
            <w:tcBorders>
              <w:top w:val="nil"/>
            </w:tcBorders>
          </w:tcPr>
          <w:p w14:paraId="484407D4" w14:textId="77777777" w:rsidR="00C56C3A" w:rsidRPr="00BD7BB3" w:rsidRDefault="00C56C3A" w:rsidP="00C07AFA">
            <w:pPr>
              <w:pStyle w:val="bb"/>
              <w:rPr>
                <w:b/>
              </w:rPr>
            </w:pPr>
            <w:r w:rsidRPr="00BD7BB3">
              <w:rPr>
                <w:b/>
              </w:rPr>
              <w:t>Základní literatura:</w:t>
            </w:r>
          </w:p>
          <w:p w14:paraId="74ED21D6" w14:textId="77777777" w:rsidR="00C56C3A" w:rsidRPr="000F29FB" w:rsidRDefault="00C56C3A" w:rsidP="00C07AFA">
            <w:pPr>
              <w:pStyle w:val="bb"/>
              <w:rPr>
                <w:bCs/>
              </w:rPr>
            </w:pPr>
            <w:r>
              <w:rPr>
                <w:bCs/>
              </w:rPr>
              <w:t xml:space="preserve">Anzenbacher, Arno. </w:t>
            </w:r>
            <w:r w:rsidRPr="00EB2531">
              <w:rPr>
                <w:bCs/>
                <w:i/>
              </w:rPr>
              <w:t>Úvod do etiky</w:t>
            </w:r>
            <w:r>
              <w:rPr>
                <w:bCs/>
              </w:rPr>
              <w:t>. Praha: Academia, 2001.</w:t>
            </w:r>
          </w:p>
          <w:p w14:paraId="4837F611" w14:textId="77777777" w:rsidR="00C56C3A" w:rsidRPr="000F29FB" w:rsidRDefault="00C56C3A" w:rsidP="00C07AFA">
            <w:pPr>
              <w:pStyle w:val="bb"/>
              <w:rPr>
                <w:bCs/>
              </w:rPr>
            </w:pPr>
            <w:r w:rsidRPr="000F390A">
              <w:rPr>
                <w:bCs/>
              </w:rPr>
              <w:t>Blackburn, Simon</w:t>
            </w:r>
            <w:r>
              <w:rPr>
                <w:bCs/>
              </w:rPr>
              <w:t>.</w:t>
            </w:r>
            <w:r>
              <w:rPr>
                <w:bCs/>
                <w:i/>
              </w:rPr>
              <w:t xml:space="preserve"> </w:t>
            </w:r>
            <w:r w:rsidRPr="000F390A">
              <w:rPr>
                <w:bCs/>
                <w:i/>
              </w:rPr>
              <w:t>Being Good</w:t>
            </w:r>
            <w:r w:rsidRPr="000F390A">
              <w:rPr>
                <w:bCs/>
              </w:rPr>
              <w:t xml:space="preserve">: </w:t>
            </w:r>
            <w:r w:rsidRPr="008F74F6">
              <w:rPr>
                <w:bCs/>
                <w:i/>
              </w:rPr>
              <w:t>A Short Introduction to Ethics</w:t>
            </w:r>
            <w:r>
              <w:rPr>
                <w:bCs/>
              </w:rPr>
              <w:t xml:space="preserve">. Oxford: </w:t>
            </w:r>
            <w:r w:rsidRPr="000F390A">
              <w:rPr>
                <w:bCs/>
              </w:rPr>
              <w:t>Oxford University Press</w:t>
            </w:r>
            <w:r>
              <w:rPr>
                <w:bCs/>
              </w:rPr>
              <w:t>, 2003.</w:t>
            </w:r>
          </w:p>
          <w:p w14:paraId="25E7D699" w14:textId="77777777" w:rsidR="00C56C3A" w:rsidRDefault="00C56C3A" w:rsidP="00C07AFA">
            <w:pPr>
              <w:pStyle w:val="bb"/>
              <w:rPr>
                <w:bCs/>
              </w:rPr>
            </w:pPr>
            <w:r w:rsidRPr="000F390A">
              <w:rPr>
                <w:bCs/>
              </w:rPr>
              <w:t>Cahn</w:t>
            </w:r>
            <w:r>
              <w:rPr>
                <w:bCs/>
              </w:rPr>
              <w:t>, Steven</w:t>
            </w:r>
            <w:r w:rsidRPr="000F390A">
              <w:rPr>
                <w:bCs/>
              </w:rPr>
              <w:t xml:space="preserve"> </w:t>
            </w:r>
            <w:r>
              <w:rPr>
                <w:bCs/>
              </w:rPr>
              <w:t>–</w:t>
            </w:r>
            <w:r w:rsidRPr="000F390A">
              <w:rPr>
                <w:bCs/>
              </w:rPr>
              <w:t xml:space="preserve"> Markie</w:t>
            </w:r>
            <w:r>
              <w:rPr>
                <w:bCs/>
              </w:rPr>
              <w:t>, Peter.</w:t>
            </w:r>
            <w:r w:rsidRPr="000F390A">
              <w:rPr>
                <w:bCs/>
              </w:rPr>
              <w:t xml:space="preserve"> </w:t>
            </w:r>
            <w:r w:rsidRPr="000F390A">
              <w:rPr>
                <w:bCs/>
                <w:i/>
              </w:rPr>
              <w:t>Ethics: History, Theory, and Contemporary Issues</w:t>
            </w:r>
            <w:r>
              <w:rPr>
                <w:bCs/>
              </w:rPr>
              <w:t>.</w:t>
            </w:r>
            <w:r w:rsidRPr="000F29FB">
              <w:rPr>
                <w:bCs/>
              </w:rPr>
              <w:t xml:space="preserve"> </w:t>
            </w:r>
            <w:r w:rsidRPr="000F390A">
              <w:rPr>
                <w:bCs/>
              </w:rPr>
              <w:t>Oxfor</w:t>
            </w:r>
            <w:r>
              <w:rPr>
                <w:bCs/>
              </w:rPr>
              <w:t>d: Oxford University Press, 2015.</w:t>
            </w:r>
          </w:p>
          <w:p w14:paraId="4A207F0D" w14:textId="6F468050" w:rsidR="00C56C3A" w:rsidRDefault="00C56C3A" w:rsidP="00C07AFA">
            <w:pPr>
              <w:pStyle w:val="bb"/>
              <w:rPr>
                <w:bCs/>
              </w:rPr>
            </w:pPr>
            <w:r>
              <w:rPr>
                <w:bCs/>
              </w:rPr>
              <w:t xml:space="preserve">Plato. </w:t>
            </w:r>
            <w:r w:rsidRPr="00186D0E">
              <w:rPr>
                <w:bCs/>
                <w:i/>
              </w:rPr>
              <w:t>Republic</w:t>
            </w:r>
            <w:r>
              <w:rPr>
                <w:bCs/>
              </w:rPr>
              <w:t>.</w:t>
            </w:r>
            <w:r w:rsidRPr="00E57E4A">
              <w:t xml:space="preserve"> </w:t>
            </w:r>
            <w:r w:rsidRPr="00E57E4A">
              <w:rPr>
                <w:bCs/>
              </w:rPr>
              <w:t xml:space="preserve">Oxford: Oxford University Press, </w:t>
            </w:r>
            <w:r w:rsidR="00450501">
              <w:rPr>
                <w:bCs/>
              </w:rPr>
              <w:t>2008</w:t>
            </w:r>
            <w:r>
              <w:rPr>
                <w:bCs/>
              </w:rPr>
              <w:t>.</w:t>
            </w:r>
          </w:p>
          <w:p w14:paraId="5BB6FCE6" w14:textId="77777777" w:rsidR="00C56C3A" w:rsidRDefault="00C56C3A" w:rsidP="00C07AFA">
            <w:pPr>
              <w:pStyle w:val="bb"/>
            </w:pPr>
          </w:p>
          <w:p w14:paraId="1610E1F8" w14:textId="77777777" w:rsidR="00C56C3A" w:rsidRPr="00BD7BB3" w:rsidRDefault="00C56C3A" w:rsidP="00C07AFA">
            <w:pPr>
              <w:pStyle w:val="bb"/>
              <w:rPr>
                <w:b/>
              </w:rPr>
            </w:pPr>
            <w:r w:rsidRPr="00BD7BB3">
              <w:rPr>
                <w:b/>
              </w:rPr>
              <w:t>Doporučená literatura:</w:t>
            </w:r>
          </w:p>
          <w:p w14:paraId="20B9957A" w14:textId="77777777" w:rsidR="00C56C3A" w:rsidRPr="00B649D7" w:rsidRDefault="00C56C3A" w:rsidP="00C07AFA">
            <w:pPr>
              <w:pStyle w:val="bb"/>
            </w:pPr>
            <w:r w:rsidRPr="00B649D7">
              <w:t>Aristotle</w:t>
            </w:r>
            <w:r>
              <w:t>.</w:t>
            </w:r>
            <w:r w:rsidRPr="00B649D7">
              <w:t xml:space="preserve"> </w:t>
            </w:r>
            <w:r w:rsidRPr="00094DAF">
              <w:rPr>
                <w:i/>
              </w:rPr>
              <w:t>Nicomachean Ethics</w:t>
            </w:r>
            <w:r>
              <w:t>.</w:t>
            </w:r>
            <w:r w:rsidRPr="00B649D7">
              <w:t xml:space="preserve"> Indianapolis</w:t>
            </w:r>
            <w:r>
              <w:t>:</w:t>
            </w:r>
            <w:r w:rsidRPr="00B649D7">
              <w:t xml:space="preserve"> Hackett, 1999.</w:t>
            </w:r>
          </w:p>
          <w:p w14:paraId="0AA82D82" w14:textId="77777777" w:rsidR="00C56C3A" w:rsidRPr="00B649D7" w:rsidRDefault="00C56C3A" w:rsidP="00C07AFA">
            <w:pPr>
              <w:pStyle w:val="bb"/>
            </w:pPr>
            <w:r w:rsidRPr="00B649D7">
              <w:t>Mill, John Stuart</w:t>
            </w:r>
            <w:r>
              <w:t>.</w:t>
            </w:r>
            <w:r w:rsidRPr="00B649D7">
              <w:t xml:space="preserve"> </w:t>
            </w:r>
            <w:r w:rsidRPr="00B649D7">
              <w:rPr>
                <w:i/>
              </w:rPr>
              <w:t>Utilitarianism</w:t>
            </w:r>
            <w:r>
              <w:t>.</w:t>
            </w:r>
            <w:r w:rsidRPr="00B649D7">
              <w:t xml:space="preserve"> New York: Dover Publications</w:t>
            </w:r>
            <w:r>
              <w:t>,</w:t>
            </w:r>
            <w:r w:rsidRPr="00B649D7">
              <w:t xml:space="preserve"> 2007</w:t>
            </w:r>
            <w:r>
              <w:t>.</w:t>
            </w:r>
          </w:p>
          <w:p w14:paraId="70E692F0" w14:textId="77777777" w:rsidR="00C56C3A" w:rsidRPr="00B649D7" w:rsidRDefault="00C56C3A" w:rsidP="00C07AFA">
            <w:pPr>
              <w:pStyle w:val="bb"/>
            </w:pPr>
            <w:r w:rsidRPr="00B649D7">
              <w:t>Kant, Immanuel</w:t>
            </w:r>
            <w:r>
              <w:t xml:space="preserve">. </w:t>
            </w:r>
            <w:r w:rsidRPr="00B649D7">
              <w:rPr>
                <w:i/>
              </w:rPr>
              <w:t>Groundwork of the Metaphysics of Morals</w:t>
            </w:r>
            <w:r>
              <w:t>.</w:t>
            </w:r>
            <w:r w:rsidRPr="00B649D7">
              <w:t xml:space="preserve"> Cambridge: Cambridge University Press, 2012</w:t>
            </w:r>
            <w:r>
              <w:t>.</w:t>
            </w:r>
          </w:p>
          <w:p w14:paraId="58A002AA" w14:textId="77777777" w:rsidR="00C56C3A" w:rsidRPr="00B649D7" w:rsidRDefault="00C56C3A" w:rsidP="00C07AFA">
            <w:pPr>
              <w:pStyle w:val="bb"/>
            </w:pPr>
            <w:r w:rsidRPr="00B649D7">
              <w:t xml:space="preserve">Nietzsche, </w:t>
            </w:r>
            <w:r>
              <w:t xml:space="preserve">Friedrich. </w:t>
            </w:r>
            <w:r w:rsidRPr="00593E78">
              <w:rPr>
                <w:i/>
              </w:rPr>
              <w:t>On the Genealogy of Morals</w:t>
            </w:r>
            <w:r>
              <w:t>.</w:t>
            </w:r>
            <w:r w:rsidRPr="00B649D7">
              <w:t xml:space="preserve"> Oxford: Oxford University Press, 2008</w:t>
            </w:r>
            <w:r>
              <w:t>.</w:t>
            </w:r>
          </w:p>
          <w:p w14:paraId="0D9308CE" w14:textId="77777777" w:rsidR="00C56C3A" w:rsidRPr="00B649D7" w:rsidRDefault="00C56C3A" w:rsidP="00C07AFA">
            <w:pPr>
              <w:pStyle w:val="bb"/>
            </w:pPr>
            <w:r w:rsidRPr="00B649D7">
              <w:t>Singer, Peter</w:t>
            </w:r>
            <w:r>
              <w:t xml:space="preserve">. </w:t>
            </w:r>
            <w:r w:rsidRPr="00094DAF">
              <w:rPr>
                <w:i/>
              </w:rPr>
              <w:t>Practical Ethics</w:t>
            </w:r>
            <w:r>
              <w:t>.</w:t>
            </w:r>
            <w:r w:rsidRPr="00B649D7">
              <w:t xml:space="preserve"> Cambridge</w:t>
            </w:r>
            <w:r>
              <w:t>:</w:t>
            </w:r>
            <w:r w:rsidRPr="00B649D7">
              <w:t xml:space="preserve"> Cambridge University Press</w:t>
            </w:r>
            <w:r>
              <w:t>,</w:t>
            </w:r>
            <w:r w:rsidRPr="00B649D7">
              <w:t xml:space="preserve"> 2011</w:t>
            </w:r>
            <w:r>
              <w:t>.</w:t>
            </w:r>
          </w:p>
          <w:p w14:paraId="5CC58087" w14:textId="77777777" w:rsidR="00C56C3A" w:rsidRPr="00BD7BB3" w:rsidRDefault="00C56C3A" w:rsidP="00C07AFA"/>
        </w:tc>
      </w:tr>
      <w:tr w:rsidR="00C56C3A" w14:paraId="0F451FFF"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B2FA9D" w14:textId="77777777" w:rsidR="00C56C3A" w:rsidRDefault="00C56C3A" w:rsidP="00C07AFA">
            <w:pPr>
              <w:jc w:val="center"/>
              <w:rPr>
                <w:b/>
              </w:rPr>
            </w:pPr>
            <w:r>
              <w:rPr>
                <w:b/>
              </w:rPr>
              <w:t>Informace ke kombinované nebo distanční formě</w:t>
            </w:r>
          </w:p>
        </w:tc>
      </w:tr>
      <w:tr w:rsidR="00C56C3A" w14:paraId="34F6F696" w14:textId="77777777" w:rsidTr="00C07AFA">
        <w:tc>
          <w:tcPr>
            <w:tcW w:w="4787" w:type="dxa"/>
            <w:gridSpan w:val="3"/>
            <w:tcBorders>
              <w:top w:val="single" w:sz="2" w:space="0" w:color="auto"/>
            </w:tcBorders>
            <w:shd w:val="clear" w:color="auto" w:fill="F7CAAC"/>
          </w:tcPr>
          <w:p w14:paraId="69E92DA2" w14:textId="77777777" w:rsidR="00C56C3A" w:rsidRDefault="00C56C3A" w:rsidP="00C07AFA">
            <w:r>
              <w:rPr>
                <w:b/>
              </w:rPr>
              <w:t>Rozsah konzultací (soustředění)</w:t>
            </w:r>
          </w:p>
        </w:tc>
        <w:tc>
          <w:tcPr>
            <w:tcW w:w="889" w:type="dxa"/>
            <w:tcBorders>
              <w:top w:val="single" w:sz="2" w:space="0" w:color="auto"/>
            </w:tcBorders>
          </w:tcPr>
          <w:p w14:paraId="3188A24E" w14:textId="77777777" w:rsidR="00C56C3A" w:rsidRDefault="00C56C3A" w:rsidP="00C07AFA"/>
        </w:tc>
        <w:tc>
          <w:tcPr>
            <w:tcW w:w="4179" w:type="dxa"/>
            <w:gridSpan w:val="4"/>
            <w:tcBorders>
              <w:top w:val="single" w:sz="2" w:space="0" w:color="auto"/>
            </w:tcBorders>
            <w:shd w:val="clear" w:color="auto" w:fill="F7CAAC"/>
          </w:tcPr>
          <w:p w14:paraId="61C746E0" w14:textId="77777777" w:rsidR="00C56C3A" w:rsidRDefault="00C56C3A" w:rsidP="00C07AFA">
            <w:pPr>
              <w:rPr>
                <w:b/>
              </w:rPr>
            </w:pPr>
            <w:r>
              <w:rPr>
                <w:b/>
              </w:rPr>
              <w:t xml:space="preserve">hodin </w:t>
            </w:r>
          </w:p>
        </w:tc>
      </w:tr>
      <w:tr w:rsidR="00C56C3A" w14:paraId="28DDD933" w14:textId="77777777" w:rsidTr="00C07AFA">
        <w:tc>
          <w:tcPr>
            <w:tcW w:w="9855" w:type="dxa"/>
            <w:gridSpan w:val="8"/>
            <w:shd w:val="clear" w:color="auto" w:fill="F7CAAC"/>
          </w:tcPr>
          <w:p w14:paraId="015EB1F6" w14:textId="77777777" w:rsidR="00C56C3A" w:rsidRDefault="00C56C3A" w:rsidP="00C07AFA">
            <w:pPr>
              <w:rPr>
                <w:b/>
              </w:rPr>
            </w:pPr>
            <w:r>
              <w:rPr>
                <w:b/>
              </w:rPr>
              <w:t>Informace o způsobu kontaktu s vyučujícím</w:t>
            </w:r>
          </w:p>
        </w:tc>
      </w:tr>
      <w:tr w:rsidR="00C56C3A" w14:paraId="3FEA99C0" w14:textId="77777777" w:rsidTr="00C07AFA">
        <w:trPr>
          <w:trHeight w:val="20"/>
        </w:trPr>
        <w:tc>
          <w:tcPr>
            <w:tcW w:w="9855" w:type="dxa"/>
            <w:gridSpan w:val="8"/>
          </w:tcPr>
          <w:p w14:paraId="61E24129" w14:textId="77777777" w:rsidR="00C56C3A" w:rsidRDefault="00C56C3A" w:rsidP="00C07AFA"/>
        </w:tc>
      </w:tr>
    </w:tbl>
    <w:p w14:paraId="2619206F" w14:textId="77777777" w:rsidR="00C56C3A" w:rsidRDefault="00C56C3A" w:rsidP="00C56C3A"/>
    <w:p w14:paraId="2CFE1951" w14:textId="77777777" w:rsidR="00C56C3A" w:rsidRDefault="00C56C3A" w:rsidP="00C56C3A"/>
    <w:p w14:paraId="2B1E0DD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6E6EB0B6" w14:textId="77777777" w:rsidTr="00C07AFA">
        <w:tc>
          <w:tcPr>
            <w:tcW w:w="9855" w:type="dxa"/>
            <w:gridSpan w:val="8"/>
            <w:tcBorders>
              <w:bottom w:val="double" w:sz="4" w:space="0" w:color="auto"/>
            </w:tcBorders>
            <w:shd w:val="clear" w:color="auto" w:fill="BDD6EE"/>
          </w:tcPr>
          <w:p w14:paraId="3B05F401" w14:textId="77777777" w:rsidR="00C56C3A" w:rsidRDefault="00C56C3A" w:rsidP="00C07AFA">
            <w:pPr>
              <w:rPr>
                <w:b/>
                <w:sz w:val="28"/>
              </w:rPr>
            </w:pPr>
            <w:r>
              <w:br w:type="page"/>
            </w:r>
            <w:r>
              <w:rPr>
                <w:b/>
                <w:sz w:val="28"/>
              </w:rPr>
              <w:t>B-III – Charakteristika studijního předmětu</w:t>
            </w:r>
          </w:p>
        </w:tc>
      </w:tr>
      <w:tr w:rsidR="00C56C3A" w14:paraId="5C464259" w14:textId="77777777" w:rsidTr="00C07AFA">
        <w:tc>
          <w:tcPr>
            <w:tcW w:w="3086" w:type="dxa"/>
            <w:tcBorders>
              <w:top w:val="double" w:sz="4" w:space="0" w:color="auto"/>
            </w:tcBorders>
            <w:shd w:val="clear" w:color="auto" w:fill="F7CAAC"/>
          </w:tcPr>
          <w:p w14:paraId="277E3AF8"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30A8F185" w14:textId="77777777" w:rsidR="00C56C3A" w:rsidRDefault="00C56C3A" w:rsidP="00C07AFA">
            <w:r w:rsidRPr="00F70E10">
              <w:t>Anglosaská filosofie jazyka</w:t>
            </w:r>
          </w:p>
        </w:tc>
      </w:tr>
      <w:tr w:rsidR="00C56C3A" w14:paraId="7DEE9184" w14:textId="77777777" w:rsidTr="00C07AFA">
        <w:tc>
          <w:tcPr>
            <w:tcW w:w="3086" w:type="dxa"/>
            <w:shd w:val="clear" w:color="auto" w:fill="F7CAAC"/>
          </w:tcPr>
          <w:p w14:paraId="0E6C31AB" w14:textId="77777777" w:rsidR="00C56C3A" w:rsidRDefault="00C56C3A" w:rsidP="00C07AFA">
            <w:pPr>
              <w:rPr>
                <w:b/>
              </w:rPr>
            </w:pPr>
            <w:r>
              <w:rPr>
                <w:b/>
              </w:rPr>
              <w:t>Typ předmětu</w:t>
            </w:r>
          </w:p>
        </w:tc>
        <w:tc>
          <w:tcPr>
            <w:tcW w:w="3406" w:type="dxa"/>
            <w:gridSpan w:val="4"/>
          </w:tcPr>
          <w:p w14:paraId="67BA1EB9" w14:textId="0BCAFE25" w:rsidR="00C56C3A" w:rsidRDefault="00620367" w:rsidP="00C07AFA">
            <w:r>
              <w:t>pv</w:t>
            </w:r>
          </w:p>
        </w:tc>
        <w:tc>
          <w:tcPr>
            <w:tcW w:w="2695" w:type="dxa"/>
            <w:gridSpan w:val="2"/>
            <w:shd w:val="clear" w:color="auto" w:fill="F7CAAC"/>
          </w:tcPr>
          <w:p w14:paraId="6A39827C" w14:textId="77777777" w:rsidR="00C56C3A" w:rsidRDefault="00C56C3A" w:rsidP="00C07AFA">
            <w:r>
              <w:rPr>
                <w:b/>
              </w:rPr>
              <w:t>doporučený ročník / semestr</w:t>
            </w:r>
          </w:p>
        </w:tc>
        <w:tc>
          <w:tcPr>
            <w:tcW w:w="668" w:type="dxa"/>
          </w:tcPr>
          <w:p w14:paraId="3B4FC2BD" w14:textId="77777777" w:rsidR="00C56C3A" w:rsidRDefault="00C56C3A" w:rsidP="00C07AFA">
            <w:r>
              <w:t>1/L, 2/Z</w:t>
            </w:r>
          </w:p>
        </w:tc>
      </w:tr>
      <w:tr w:rsidR="00C56C3A" w14:paraId="0B8CB941" w14:textId="77777777" w:rsidTr="00C07AFA">
        <w:tc>
          <w:tcPr>
            <w:tcW w:w="3086" w:type="dxa"/>
            <w:shd w:val="clear" w:color="auto" w:fill="F7CAAC"/>
          </w:tcPr>
          <w:p w14:paraId="44517262" w14:textId="77777777" w:rsidR="00C56C3A" w:rsidRDefault="00C56C3A" w:rsidP="00C07AFA">
            <w:pPr>
              <w:rPr>
                <w:b/>
              </w:rPr>
            </w:pPr>
            <w:r>
              <w:rPr>
                <w:b/>
              </w:rPr>
              <w:t>Rozsah studijního předmětu</w:t>
            </w:r>
          </w:p>
        </w:tc>
        <w:tc>
          <w:tcPr>
            <w:tcW w:w="1701" w:type="dxa"/>
            <w:gridSpan w:val="2"/>
          </w:tcPr>
          <w:p w14:paraId="039DF624" w14:textId="77777777" w:rsidR="00C56C3A" w:rsidRDefault="00C56C3A" w:rsidP="00C07AFA">
            <w:r>
              <w:t>0p + 28s</w:t>
            </w:r>
          </w:p>
        </w:tc>
        <w:tc>
          <w:tcPr>
            <w:tcW w:w="889" w:type="dxa"/>
            <w:shd w:val="clear" w:color="auto" w:fill="F7CAAC"/>
          </w:tcPr>
          <w:p w14:paraId="5DF88311" w14:textId="77777777" w:rsidR="00C56C3A" w:rsidRDefault="00C56C3A" w:rsidP="00C07AFA">
            <w:pPr>
              <w:rPr>
                <w:b/>
              </w:rPr>
            </w:pPr>
            <w:r>
              <w:rPr>
                <w:b/>
              </w:rPr>
              <w:t xml:space="preserve">hod. </w:t>
            </w:r>
          </w:p>
        </w:tc>
        <w:tc>
          <w:tcPr>
            <w:tcW w:w="816" w:type="dxa"/>
          </w:tcPr>
          <w:p w14:paraId="21C901AA" w14:textId="77777777" w:rsidR="00C56C3A" w:rsidRDefault="00C56C3A" w:rsidP="00C07AFA">
            <w:r>
              <w:t>28</w:t>
            </w:r>
          </w:p>
        </w:tc>
        <w:tc>
          <w:tcPr>
            <w:tcW w:w="2156" w:type="dxa"/>
            <w:shd w:val="clear" w:color="auto" w:fill="F7CAAC"/>
          </w:tcPr>
          <w:p w14:paraId="37518C1C" w14:textId="77777777" w:rsidR="00C56C3A" w:rsidRDefault="00C56C3A" w:rsidP="00C07AFA">
            <w:pPr>
              <w:rPr>
                <w:b/>
              </w:rPr>
            </w:pPr>
            <w:r>
              <w:rPr>
                <w:b/>
              </w:rPr>
              <w:t>kreditů</w:t>
            </w:r>
          </w:p>
        </w:tc>
        <w:tc>
          <w:tcPr>
            <w:tcW w:w="1207" w:type="dxa"/>
            <w:gridSpan w:val="2"/>
          </w:tcPr>
          <w:p w14:paraId="4E78CE3C" w14:textId="77777777" w:rsidR="00C56C3A" w:rsidRDefault="00C56C3A" w:rsidP="00C07AFA">
            <w:r>
              <w:t>4</w:t>
            </w:r>
          </w:p>
        </w:tc>
      </w:tr>
      <w:tr w:rsidR="00C56C3A" w14:paraId="38218737" w14:textId="77777777" w:rsidTr="00C07AFA">
        <w:tc>
          <w:tcPr>
            <w:tcW w:w="3086" w:type="dxa"/>
            <w:shd w:val="clear" w:color="auto" w:fill="F7CAAC"/>
          </w:tcPr>
          <w:p w14:paraId="30ABA3D8" w14:textId="77777777" w:rsidR="00C56C3A" w:rsidRDefault="00C56C3A" w:rsidP="00C07AFA">
            <w:pPr>
              <w:rPr>
                <w:b/>
                <w:sz w:val="22"/>
              </w:rPr>
            </w:pPr>
            <w:r>
              <w:rPr>
                <w:b/>
              </w:rPr>
              <w:t>Prerekvizity, korekvizity, ekvivalence</w:t>
            </w:r>
          </w:p>
        </w:tc>
        <w:tc>
          <w:tcPr>
            <w:tcW w:w="6769" w:type="dxa"/>
            <w:gridSpan w:val="7"/>
          </w:tcPr>
          <w:p w14:paraId="43B955E8" w14:textId="77777777" w:rsidR="00C56C3A" w:rsidRDefault="00C56C3A" w:rsidP="00C07AFA"/>
        </w:tc>
      </w:tr>
      <w:tr w:rsidR="00C56C3A" w14:paraId="2D360C7E" w14:textId="77777777" w:rsidTr="00C07AFA">
        <w:tc>
          <w:tcPr>
            <w:tcW w:w="3086" w:type="dxa"/>
            <w:shd w:val="clear" w:color="auto" w:fill="F7CAAC"/>
          </w:tcPr>
          <w:p w14:paraId="794D0BF7" w14:textId="77777777" w:rsidR="00C56C3A" w:rsidRDefault="00C56C3A" w:rsidP="00C07AFA">
            <w:pPr>
              <w:rPr>
                <w:b/>
              </w:rPr>
            </w:pPr>
            <w:r>
              <w:rPr>
                <w:b/>
              </w:rPr>
              <w:t>Způsob ověření studijních výsledků</w:t>
            </w:r>
          </w:p>
        </w:tc>
        <w:tc>
          <w:tcPr>
            <w:tcW w:w="3406" w:type="dxa"/>
            <w:gridSpan w:val="4"/>
          </w:tcPr>
          <w:p w14:paraId="1BD0EB68" w14:textId="77777777" w:rsidR="00C56C3A" w:rsidRDefault="00C56C3A" w:rsidP="00C07AFA">
            <w:r>
              <w:t>Klz</w:t>
            </w:r>
          </w:p>
        </w:tc>
        <w:tc>
          <w:tcPr>
            <w:tcW w:w="2156" w:type="dxa"/>
            <w:shd w:val="clear" w:color="auto" w:fill="F7CAAC"/>
          </w:tcPr>
          <w:p w14:paraId="38E3C52E" w14:textId="77777777" w:rsidR="00C56C3A" w:rsidRDefault="00C56C3A" w:rsidP="00C07AFA">
            <w:pPr>
              <w:rPr>
                <w:b/>
              </w:rPr>
            </w:pPr>
            <w:r>
              <w:rPr>
                <w:b/>
              </w:rPr>
              <w:t>Forma výuky</w:t>
            </w:r>
          </w:p>
        </w:tc>
        <w:tc>
          <w:tcPr>
            <w:tcW w:w="1207" w:type="dxa"/>
            <w:gridSpan w:val="2"/>
          </w:tcPr>
          <w:p w14:paraId="15104BBB" w14:textId="77777777" w:rsidR="00C56C3A" w:rsidRDefault="00C56C3A" w:rsidP="00C07AFA">
            <w:r>
              <w:t>seminář</w:t>
            </w:r>
          </w:p>
        </w:tc>
      </w:tr>
      <w:tr w:rsidR="00C56C3A" w14:paraId="262C2C23" w14:textId="77777777" w:rsidTr="00C07AFA">
        <w:tc>
          <w:tcPr>
            <w:tcW w:w="3086" w:type="dxa"/>
            <w:shd w:val="clear" w:color="auto" w:fill="F7CAAC"/>
          </w:tcPr>
          <w:p w14:paraId="0D8A0329"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02A7F704" w14:textId="77777777" w:rsidR="00C56C3A" w:rsidRDefault="00C56C3A" w:rsidP="00C07AFA">
            <w:pPr>
              <w:rPr>
                <w:b/>
              </w:rPr>
            </w:pPr>
            <w:r w:rsidRPr="00B46148">
              <w:rPr>
                <w:b/>
              </w:rPr>
              <w:t>Požadavky k zápočtu:</w:t>
            </w:r>
          </w:p>
          <w:p w14:paraId="00BC13FF" w14:textId="77777777" w:rsidR="00C56C3A" w:rsidRPr="000F29FB" w:rsidRDefault="00C56C3A" w:rsidP="00C07AFA">
            <w:pPr>
              <w:rPr>
                <w:bCs/>
              </w:rPr>
            </w:pPr>
            <w:r w:rsidRPr="000F29FB">
              <w:rPr>
                <w:bCs/>
              </w:rPr>
              <w:t>Aktivní účast na s</w:t>
            </w:r>
            <w:r>
              <w:rPr>
                <w:bCs/>
              </w:rPr>
              <w:t>eminářích (80 %)</w:t>
            </w:r>
          </w:p>
          <w:p w14:paraId="4A57D250" w14:textId="77777777" w:rsidR="00C56C3A" w:rsidRPr="00F70E10" w:rsidRDefault="00C56C3A" w:rsidP="00C07AFA">
            <w:pPr>
              <w:rPr>
                <w:bCs/>
              </w:rPr>
            </w:pPr>
            <w:r w:rsidRPr="000F29FB">
              <w:rPr>
                <w:bCs/>
              </w:rPr>
              <w:t>Důkladná znalost děl zákla</w:t>
            </w:r>
            <w:r>
              <w:rPr>
                <w:bCs/>
              </w:rPr>
              <w:t>dní literatury na seznamu četby</w:t>
            </w:r>
          </w:p>
        </w:tc>
      </w:tr>
      <w:tr w:rsidR="00C56C3A" w14:paraId="06C33C0B" w14:textId="77777777" w:rsidTr="00C07AFA">
        <w:trPr>
          <w:trHeight w:val="20"/>
        </w:trPr>
        <w:tc>
          <w:tcPr>
            <w:tcW w:w="9855" w:type="dxa"/>
            <w:gridSpan w:val="8"/>
            <w:tcBorders>
              <w:top w:val="nil"/>
            </w:tcBorders>
          </w:tcPr>
          <w:p w14:paraId="07A602BA" w14:textId="77777777" w:rsidR="00C56C3A" w:rsidRDefault="00C56C3A" w:rsidP="00C07AFA"/>
        </w:tc>
      </w:tr>
      <w:tr w:rsidR="00C56C3A" w14:paraId="3067FECF" w14:textId="77777777" w:rsidTr="00C07AFA">
        <w:trPr>
          <w:trHeight w:val="197"/>
        </w:trPr>
        <w:tc>
          <w:tcPr>
            <w:tcW w:w="3086" w:type="dxa"/>
            <w:tcBorders>
              <w:top w:val="nil"/>
            </w:tcBorders>
            <w:shd w:val="clear" w:color="auto" w:fill="F7CAAC"/>
          </w:tcPr>
          <w:p w14:paraId="0AE31464" w14:textId="77777777" w:rsidR="00C56C3A" w:rsidRDefault="00C56C3A" w:rsidP="00C07AFA">
            <w:pPr>
              <w:rPr>
                <w:b/>
              </w:rPr>
            </w:pPr>
            <w:r>
              <w:rPr>
                <w:b/>
              </w:rPr>
              <w:t>Garant předmětu</w:t>
            </w:r>
          </w:p>
        </w:tc>
        <w:tc>
          <w:tcPr>
            <w:tcW w:w="6769" w:type="dxa"/>
            <w:gridSpan w:val="7"/>
            <w:tcBorders>
              <w:top w:val="nil"/>
            </w:tcBorders>
          </w:tcPr>
          <w:p w14:paraId="4492021D" w14:textId="77777777" w:rsidR="00C56C3A" w:rsidRDefault="00C56C3A" w:rsidP="00C07AFA">
            <w:r w:rsidRPr="00F70E10">
              <w:t>Mgr. Michal Rubáš, Ph.D.</w:t>
            </w:r>
          </w:p>
        </w:tc>
      </w:tr>
      <w:tr w:rsidR="00C56C3A" w14:paraId="7754EB5A" w14:textId="77777777" w:rsidTr="00C07AFA">
        <w:trPr>
          <w:trHeight w:val="243"/>
        </w:trPr>
        <w:tc>
          <w:tcPr>
            <w:tcW w:w="3086" w:type="dxa"/>
            <w:tcBorders>
              <w:top w:val="nil"/>
            </w:tcBorders>
            <w:shd w:val="clear" w:color="auto" w:fill="F7CAAC"/>
          </w:tcPr>
          <w:p w14:paraId="20A710BC" w14:textId="77777777" w:rsidR="00C56C3A" w:rsidRDefault="00C56C3A" w:rsidP="00C07AFA">
            <w:pPr>
              <w:rPr>
                <w:b/>
              </w:rPr>
            </w:pPr>
            <w:r>
              <w:rPr>
                <w:b/>
              </w:rPr>
              <w:t>Zapojení garanta do výuky předmětu</w:t>
            </w:r>
          </w:p>
        </w:tc>
        <w:tc>
          <w:tcPr>
            <w:tcW w:w="6769" w:type="dxa"/>
            <w:gridSpan w:val="7"/>
            <w:tcBorders>
              <w:top w:val="nil"/>
            </w:tcBorders>
          </w:tcPr>
          <w:p w14:paraId="4439C55A" w14:textId="77777777" w:rsidR="00C56C3A" w:rsidRDefault="00C56C3A" w:rsidP="00C07AFA">
            <w:r>
              <w:t>100 %</w:t>
            </w:r>
          </w:p>
        </w:tc>
      </w:tr>
      <w:tr w:rsidR="00C56C3A" w14:paraId="69DAA37C" w14:textId="77777777" w:rsidTr="00C07AFA">
        <w:tc>
          <w:tcPr>
            <w:tcW w:w="3086" w:type="dxa"/>
            <w:shd w:val="clear" w:color="auto" w:fill="F7CAAC"/>
          </w:tcPr>
          <w:p w14:paraId="0FD5DDD9" w14:textId="77777777" w:rsidR="00C56C3A" w:rsidRDefault="00C56C3A" w:rsidP="00C07AFA">
            <w:pPr>
              <w:rPr>
                <w:b/>
              </w:rPr>
            </w:pPr>
            <w:r>
              <w:rPr>
                <w:b/>
              </w:rPr>
              <w:t>Vyučující</w:t>
            </w:r>
          </w:p>
        </w:tc>
        <w:tc>
          <w:tcPr>
            <w:tcW w:w="6769" w:type="dxa"/>
            <w:gridSpan w:val="7"/>
            <w:tcBorders>
              <w:bottom w:val="nil"/>
            </w:tcBorders>
          </w:tcPr>
          <w:p w14:paraId="1AAC94F1" w14:textId="77777777" w:rsidR="00C56C3A" w:rsidRDefault="00C56C3A" w:rsidP="00C07AFA">
            <w:r w:rsidRPr="00F70E10">
              <w:t>Mgr. Michal Rubáš, Ph.D.</w:t>
            </w:r>
          </w:p>
        </w:tc>
      </w:tr>
      <w:tr w:rsidR="00C56C3A" w14:paraId="48C88F45" w14:textId="77777777" w:rsidTr="00C07AFA">
        <w:trPr>
          <w:trHeight w:val="20"/>
        </w:trPr>
        <w:tc>
          <w:tcPr>
            <w:tcW w:w="9855" w:type="dxa"/>
            <w:gridSpan w:val="8"/>
            <w:tcBorders>
              <w:top w:val="nil"/>
            </w:tcBorders>
          </w:tcPr>
          <w:p w14:paraId="03BEC642" w14:textId="77777777" w:rsidR="00C56C3A" w:rsidRDefault="00C56C3A" w:rsidP="00C07AFA"/>
        </w:tc>
      </w:tr>
      <w:tr w:rsidR="00C56C3A" w14:paraId="0903816F" w14:textId="77777777" w:rsidTr="00C9509E">
        <w:tc>
          <w:tcPr>
            <w:tcW w:w="3086" w:type="dxa"/>
            <w:tcBorders>
              <w:bottom w:val="single" w:sz="4" w:space="0" w:color="auto"/>
            </w:tcBorders>
            <w:shd w:val="clear" w:color="auto" w:fill="F7CAAC"/>
          </w:tcPr>
          <w:p w14:paraId="512D13DF" w14:textId="77777777" w:rsidR="00C56C3A" w:rsidRDefault="00C56C3A" w:rsidP="00C07AFA">
            <w:pPr>
              <w:rPr>
                <w:b/>
              </w:rPr>
            </w:pPr>
            <w:r>
              <w:rPr>
                <w:b/>
              </w:rPr>
              <w:t>Stručná anotace předmětu</w:t>
            </w:r>
          </w:p>
        </w:tc>
        <w:tc>
          <w:tcPr>
            <w:tcW w:w="6769" w:type="dxa"/>
            <w:gridSpan w:val="7"/>
            <w:tcBorders>
              <w:bottom w:val="single" w:sz="4" w:space="0" w:color="auto"/>
            </w:tcBorders>
          </w:tcPr>
          <w:p w14:paraId="496028A1" w14:textId="77777777" w:rsidR="00C56C3A" w:rsidRDefault="00C56C3A" w:rsidP="00C07AFA"/>
        </w:tc>
      </w:tr>
      <w:tr w:rsidR="00C56C3A" w14:paraId="5CF66800" w14:textId="77777777" w:rsidTr="00C9509E">
        <w:trPr>
          <w:trHeight w:val="20"/>
        </w:trPr>
        <w:tc>
          <w:tcPr>
            <w:tcW w:w="9855" w:type="dxa"/>
            <w:gridSpan w:val="8"/>
            <w:tcBorders>
              <w:top w:val="single" w:sz="4" w:space="0" w:color="auto"/>
              <w:bottom w:val="single" w:sz="12" w:space="0" w:color="auto"/>
            </w:tcBorders>
          </w:tcPr>
          <w:p w14:paraId="668923BD" w14:textId="77777777" w:rsidR="00C56C3A" w:rsidRDefault="00C56C3A" w:rsidP="00C07AFA">
            <w:r w:rsidRPr="00424720">
              <w:t xml:space="preserve">Cílem </w:t>
            </w:r>
            <w:r>
              <w:t>předmětu</w:t>
            </w:r>
            <w:r w:rsidRPr="00424720">
              <w:t xml:space="preserve"> je představit současnou (analytickou) filosofii jazyka, jak se vyvinula v anglo-americkém prostoru především jako reakce na dílo německého učence Gottloba Fregeho, zakladatele moderní logiky. Současná filosofie jazyka zkoumá jazyk jako ústřední kategorii s přesvědčením, že (jedině) z něj lze pochopit svět, příp. korigovat vědecké poznání, a že tudíž analýza přirozeného (nebo formálního) jazyka je nezbytná pro řešení našich praktických, vědeckých či filosofických problémů. Studenti se v kurzu seznámí s interpretacemi vztahů ontologie a sémantiky, s tradiční, analytickými filosofy odmítanou teorií významu, s pojetím významu jazykového znaku jako okolností jeho užití či jako pravidlem jeho užití, s otázkou po primární jednotce jazyka, s chápáním jazyka jako způsobu objektivace světa, ale i s konkrétními analýzami základních konstituentů jazyka, jako jsou singulární termín a predikát. V neposlední řadě se kurz zabývá důvody, jimiž současní filosofové interpretují, obhajují či kritizují postupy a nároky moderní (p</w:t>
            </w:r>
            <w:r>
              <w:t xml:space="preserve">řírodní) vědy (teorie vědy). </w:t>
            </w:r>
          </w:p>
          <w:p w14:paraId="362CEE24" w14:textId="77777777" w:rsidR="00C56C3A" w:rsidRDefault="00C56C3A" w:rsidP="00C07AFA"/>
          <w:p w14:paraId="74B8A4CE" w14:textId="77777777" w:rsidR="00C56C3A" w:rsidRDefault="00C56C3A" w:rsidP="00C07AFA">
            <w:r>
              <w:t>Obsah předmětu:</w:t>
            </w:r>
          </w:p>
          <w:p w14:paraId="6A9768D9" w14:textId="77777777" w:rsidR="00C56C3A" w:rsidRDefault="00C56C3A" w:rsidP="00C56C3A">
            <w:pPr>
              <w:pStyle w:val="Odstavecseseznamem"/>
              <w:numPr>
                <w:ilvl w:val="0"/>
                <w:numId w:val="51"/>
              </w:numPr>
              <w:suppressAutoHyphens w:val="0"/>
              <w:spacing w:after="160" w:line="259" w:lineRule="auto"/>
              <w:rPr>
                <w:bCs/>
              </w:rPr>
            </w:pPr>
            <w:r>
              <w:rPr>
                <w:bCs/>
              </w:rPr>
              <w:t>J</w:t>
            </w:r>
            <w:r w:rsidRPr="00945D32">
              <w:rPr>
                <w:bCs/>
              </w:rPr>
              <w:t xml:space="preserve">azyk v anglické empiristické tradici, dílo </w:t>
            </w:r>
            <w:r>
              <w:rPr>
                <w:bCs/>
              </w:rPr>
              <w:t>F. Bacona a J.</w:t>
            </w:r>
            <w:r w:rsidRPr="00945D32">
              <w:rPr>
                <w:bCs/>
              </w:rPr>
              <w:t xml:space="preserve"> Locka</w:t>
            </w:r>
          </w:p>
          <w:p w14:paraId="4D9E29F8" w14:textId="77777777" w:rsidR="00C56C3A" w:rsidRDefault="00C56C3A" w:rsidP="00C56C3A">
            <w:pPr>
              <w:pStyle w:val="Odstavecseseznamem"/>
              <w:numPr>
                <w:ilvl w:val="0"/>
                <w:numId w:val="51"/>
              </w:numPr>
              <w:suppressAutoHyphens w:val="0"/>
              <w:spacing w:after="160" w:line="259" w:lineRule="auto"/>
              <w:rPr>
                <w:bCs/>
              </w:rPr>
            </w:pPr>
            <w:r>
              <w:rPr>
                <w:bCs/>
              </w:rPr>
              <w:t xml:space="preserve">G. Frege a logická analýza jazyka, </w:t>
            </w:r>
            <w:r w:rsidRPr="00846154">
              <w:rPr>
                <w:bCs/>
              </w:rPr>
              <w:t>kritika psychologismu</w:t>
            </w:r>
            <w:r>
              <w:rPr>
                <w:bCs/>
              </w:rPr>
              <w:t xml:space="preserve">, </w:t>
            </w:r>
            <w:r w:rsidRPr="00846154">
              <w:rPr>
                <w:bCs/>
              </w:rPr>
              <w:t>v</w:t>
            </w:r>
            <w:r>
              <w:rPr>
                <w:bCs/>
              </w:rPr>
              <w:t>znik analytické filosofie, dílo L. Wittgensteina</w:t>
            </w:r>
          </w:p>
          <w:p w14:paraId="47BCE077" w14:textId="77777777" w:rsidR="00C56C3A" w:rsidRDefault="00C56C3A" w:rsidP="00C56C3A">
            <w:pPr>
              <w:pStyle w:val="Odstavecseseznamem"/>
              <w:numPr>
                <w:ilvl w:val="0"/>
                <w:numId w:val="51"/>
              </w:numPr>
              <w:suppressAutoHyphens w:val="0"/>
              <w:spacing w:after="160" w:line="259" w:lineRule="auto"/>
              <w:rPr>
                <w:bCs/>
              </w:rPr>
            </w:pPr>
            <w:r>
              <w:rPr>
                <w:bCs/>
              </w:rPr>
              <w:t xml:space="preserve">Výraz, pojem, smysl a popis, význam </w:t>
            </w:r>
          </w:p>
          <w:p w14:paraId="33FC191C" w14:textId="77777777" w:rsidR="00C56C3A" w:rsidRDefault="00C56C3A" w:rsidP="00C56C3A">
            <w:pPr>
              <w:pStyle w:val="Odstavecseseznamem"/>
              <w:numPr>
                <w:ilvl w:val="0"/>
                <w:numId w:val="51"/>
              </w:numPr>
              <w:suppressAutoHyphens w:val="0"/>
              <w:spacing w:after="160" w:line="259" w:lineRule="auto"/>
              <w:rPr>
                <w:bCs/>
              </w:rPr>
            </w:pPr>
            <w:r w:rsidRPr="009D50D1">
              <w:rPr>
                <w:bCs/>
              </w:rPr>
              <w:t>Logická analýza jazyka B. Russe</w:t>
            </w:r>
            <w:r>
              <w:rPr>
                <w:bCs/>
              </w:rPr>
              <w:t>l</w:t>
            </w:r>
            <w:r w:rsidRPr="009D50D1">
              <w:rPr>
                <w:bCs/>
              </w:rPr>
              <w:t>l</w:t>
            </w:r>
            <w:r>
              <w:rPr>
                <w:bCs/>
              </w:rPr>
              <w:t>a</w:t>
            </w:r>
            <w:r w:rsidRPr="009D50D1">
              <w:rPr>
                <w:bCs/>
              </w:rPr>
              <w:t xml:space="preserve">, </w:t>
            </w:r>
          </w:p>
          <w:p w14:paraId="695C25E1" w14:textId="77777777" w:rsidR="00C56C3A" w:rsidRDefault="00C56C3A" w:rsidP="00C56C3A">
            <w:pPr>
              <w:pStyle w:val="Odstavecseseznamem"/>
              <w:numPr>
                <w:ilvl w:val="0"/>
                <w:numId w:val="51"/>
              </w:numPr>
              <w:suppressAutoHyphens w:val="0"/>
              <w:spacing w:after="160" w:line="259" w:lineRule="auto"/>
              <w:rPr>
                <w:bCs/>
              </w:rPr>
            </w:pPr>
            <w:r>
              <w:rPr>
                <w:bCs/>
              </w:rPr>
              <w:t xml:space="preserve">Oxfordská filosofie jazyka a P. </w:t>
            </w:r>
            <w:r w:rsidRPr="009D50D1">
              <w:rPr>
                <w:bCs/>
              </w:rPr>
              <w:t>Strawson</w:t>
            </w:r>
            <w:r>
              <w:rPr>
                <w:bCs/>
              </w:rPr>
              <w:t>, jazyk a metafyzika, univerzálie a osoba</w:t>
            </w:r>
          </w:p>
          <w:p w14:paraId="0F26195C" w14:textId="77777777" w:rsidR="00C56C3A" w:rsidRDefault="00C56C3A" w:rsidP="00C56C3A">
            <w:pPr>
              <w:pStyle w:val="Odstavecseseznamem"/>
              <w:numPr>
                <w:ilvl w:val="0"/>
                <w:numId w:val="51"/>
              </w:numPr>
              <w:suppressAutoHyphens w:val="0"/>
              <w:spacing w:after="160" w:line="259" w:lineRule="auto"/>
              <w:rPr>
                <w:bCs/>
              </w:rPr>
            </w:pPr>
            <w:r>
              <w:rPr>
                <w:bCs/>
              </w:rPr>
              <w:t xml:space="preserve">Metajazyk a performativní akt </w:t>
            </w:r>
          </w:p>
          <w:p w14:paraId="43A7921F" w14:textId="77777777" w:rsidR="00C56C3A" w:rsidRPr="009D50D1" w:rsidRDefault="00C56C3A" w:rsidP="00C56C3A">
            <w:pPr>
              <w:pStyle w:val="Odstavecseseznamem"/>
              <w:numPr>
                <w:ilvl w:val="0"/>
                <w:numId w:val="51"/>
              </w:numPr>
              <w:suppressAutoHyphens w:val="0"/>
              <w:spacing w:after="160" w:line="259" w:lineRule="auto"/>
              <w:rPr>
                <w:bCs/>
              </w:rPr>
            </w:pPr>
            <w:r>
              <w:rPr>
                <w:bCs/>
              </w:rPr>
              <w:t>S. Kripke a analýza vlastních jmen, H. Putnam, D. Davidson</w:t>
            </w:r>
          </w:p>
          <w:p w14:paraId="0E9D95D8" w14:textId="77777777" w:rsidR="00C56C3A" w:rsidRDefault="00C56C3A" w:rsidP="00C56C3A">
            <w:pPr>
              <w:pStyle w:val="Odstavecseseznamem"/>
              <w:numPr>
                <w:ilvl w:val="0"/>
                <w:numId w:val="51"/>
              </w:numPr>
              <w:suppressAutoHyphens w:val="0"/>
              <w:spacing w:after="160" w:line="259" w:lineRule="auto"/>
              <w:rPr>
                <w:bCs/>
              </w:rPr>
            </w:pPr>
            <w:r>
              <w:rPr>
                <w:bCs/>
              </w:rPr>
              <w:t xml:space="preserve">Teorie řečových aktů J. Austina a Searla, Searlův deskriptivismus </w:t>
            </w:r>
          </w:p>
          <w:p w14:paraId="4E8A2622" w14:textId="77777777" w:rsidR="00C56C3A" w:rsidRPr="00846154" w:rsidRDefault="00C56C3A" w:rsidP="00C56C3A">
            <w:pPr>
              <w:pStyle w:val="Odstavecseseznamem"/>
              <w:numPr>
                <w:ilvl w:val="0"/>
                <w:numId w:val="51"/>
              </w:numPr>
              <w:suppressAutoHyphens w:val="0"/>
              <w:spacing w:after="160" w:line="259" w:lineRule="auto"/>
              <w:rPr>
                <w:bCs/>
              </w:rPr>
            </w:pPr>
            <w:r>
              <w:rPr>
                <w:bCs/>
              </w:rPr>
              <w:t xml:space="preserve">Intencionální sémantika a P. Grice </w:t>
            </w:r>
          </w:p>
          <w:p w14:paraId="24E5B5B4" w14:textId="77777777" w:rsidR="00C56C3A" w:rsidRPr="00775BB2" w:rsidRDefault="00C56C3A" w:rsidP="00C56C3A">
            <w:pPr>
              <w:pStyle w:val="Odstavecseseznamem"/>
              <w:numPr>
                <w:ilvl w:val="0"/>
                <w:numId w:val="51"/>
              </w:numPr>
              <w:suppressAutoHyphens w:val="0"/>
              <w:spacing w:after="160" w:line="259" w:lineRule="auto"/>
              <w:rPr>
                <w:bCs/>
              </w:rPr>
            </w:pPr>
            <w:r>
              <w:rPr>
                <w:bCs/>
              </w:rPr>
              <w:t>Neurčitost překladu a reference, holismus a N. Quine</w:t>
            </w:r>
          </w:p>
          <w:p w14:paraId="1B787B95" w14:textId="77777777" w:rsidR="00C56C3A" w:rsidRDefault="00C56C3A" w:rsidP="00C07AFA">
            <w:r>
              <w:t>Odborné znalosti – po absolvování předmětu prokazuje student znalosti:</w:t>
            </w:r>
          </w:p>
          <w:p w14:paraId="7829B7A7" w14:textId="77777777" w:rsidR="00C56C3A" w:rsidRDefault="00C56C3A" w:rsidP="00C56C3A">
            <w:pPr>
              <w:pStyle w:val="Odstavecseseznamem"/>
              <w:numPr>
                <w:ilvl w:val="0"/>
                <w:numId w:val="52"/>
              </w:numPr>
              <w:suppressAutoHyphens w:val="0"/>
            </w:pPr>
            <w:r>
              <w:t>charakterizovat pozice F. Bacona a J. Locka v otázce lingvistické relativity</w:t>
            </w:r>
          </w:p>
          <w:p w14:paraId="7377682B" w14:textId="77777777" w:rsidR="00C56C3A" w:rsidRDefault="00C56C3A" w:rsidP="00C56C3A">
            <w:pPr>
              <w:pStyle w:val="Odstavecseseznamem"/>
              <w:numPr>
                <w:ilvl w:val="0"/>
                <w:numId w:val="52"/>
              </w:numPr>
              <w:suppressAutoHyphens w:val="0"/>
            </w:pPr>
            <w:r>
              <w:t>vymezit předmět a účel zkoumání jazyka v analytické filosofii</w:t>
            </w:r>
          </w:p>
          <w:p w14:paraId="46E4260B" w14:textId="77777777" w:rsidR="00C56C3A" w:rsidRDefault="00C56C3A" w:rsidP="00C56C3A">
            <w:pPr>
              <w:pStyle w:val="Odstavecseseznamem"/>
              <w:numPr>
                <w:ilvl w:val="0"/>
                <w:numId w:val="52"/>
              </w:numPr>
              <w:suppressAutoHyphens w:val="0"/>
            </w:pPr>
            <w:r>
              <w:t xml:space="preserve">definovat základní pojmy jako význam, smysl, výraz, propozice, věta, deskripce v koncepcích G. Fregeho, B. Russela, P. Strawsona aj. </w:t>
            </w:r>
          </w:p>
          <w:p w14:paraId="3994478B" w14:textId="77777777" w:rsidR="00C56C3A" w:rsidRDefault="00C56C3A" w:rsidP="00C56C3A">
            <w:pPr>
              <w:pStyle w:val="Odstavecseseznamem"/>
              <w:numPr>
                <w:ilvl w:val="0"/>
                <w:numId w:val="52"/>
              </w:numPr>
              <w:suppressAutoHyphens w:val="0"/>
            </w:pPr>
            <w:r>
              <w:t>rozlišovat tradiční substancialistické a subjektivistické teorie významu od teorií logických a analytických.</w:t>
            </w:r>
          </w:p>
          <w:p w14:paraId="08896748" w14:textId="77777777" w:rsidR="00C56C3A" w:rsidRDefault="00C56C3A" w:rsidP="00C56C3A">
            <w:pPr>
              <w:pStyle w:val="Odstavecseseznamem"/>
              <w:numPr>
                <w:ilvl w:val="0"/>
                <w:numId w:val="52"/>
              </w:numPr>
              <w:suppressAutoHyphens w:val="0"/>
            </w:pPr>
            <w:r>
              <w:t>uvést příklady vazeb mezi teorií jazyka a teorií vědy</w:t>
            </w:r>
          </w:p>
          <w:p w14:paraId="1A4BE916" w14:textId="77777777" w:rsidR="00C56C3A" w:rsidRDefault="00C56C3A" w:rsidP="00C07AFA"/>
          <w:p w14:paraId="6D399FBF" w14:textId="77777777" w:rsidR="00C56C3A" w:rsidRDefault="00C56C3A" w:rsidP="00C07AFA">
            <w:r>
              <w:t>Odborné dovednosti – po absolvování předmětu prokazuje student dovednosti:</w:t>
            </w:r>
          </w:p>
          <w:p w14:paraId="56B24969" w14:textId="77777777" w:rsidR="00C56C3A" w:rsidRDefault="00C56C3A" w:rsidP="00C56C3A">
            <w:pPr>
              <w:pStyle w:val="Odstavecseseznamem"/>
              <w:numPr>
                <w:ilvl w:val="0"/>
                <w:numId w:val="53"/>
              </w:numPr>
              <w:suppressAutoHyphens w:val="0"/>
            </w:pPr>
            <w:r>
              <w:t>vyhodnotit, nakolik jsou moderní koncepce vědeckého poznání ovlivněny teoriemi jazyka</w:t>
            </w:r>
          </w:p>
          <w:p w14:paraId="10B7380F" w14:textId="77777777" w:rsidR="00C56C3A" w:rsidRDefault="00C56C3A" w:rsidP="00C56C3A">
            <w:pPr>
              <w:pStyle w:val="Odstavecseseznamem"/>
              <w:numPr>
                <w:ilvl w:val="0"/>
                <w:numId w:val="53"/>
              </w:numPr>
              <w:suppressAutoHyphens w:val="0"/>
            </w:pPr>
            <w:r>
              <w:t>identifikovat filosofické koncepty či předpoklady v teoretických přístupech lingvistických disciplín, jako jsou obecná jazykověda, lexikální sémantika, translatologie, sociolingvistika, pragmalingvistika aj.</w:t>
            </w:r>
          </w:p>
          <w:p w14:paraId="5FEE550A" w14:textId="77777777" w:rsidR="00C56C3A" w:rsidRDefault="00C56C3A" w:rsidP="00C56C3A">
            <w:pPr>
              <w:pStyle w:val="Odstavecseseznamem"/>
              <w:numPr>
                <w:ilvl w:val="0"/>
                <w:numId w:val="53"/>
              </w:numPr>
              <w:suppressAutoHyphens w:val="0"/>
            </w:pPr>
            <w:r>
              <w:t>rozpoznat a porozumět principům manipulativního zobrazování skutečnosti v médiích či politických diskurzech založeného na skryté významové či výrazové konkurenci týchž jazykových prvků nebo na významovém rozostření nebo posunu při alternativním pojmenování</w:t>
            </w:r>
          </w:p>
          <w:p w14:paraId="5541464F" w14:textId="77777777" w:rsidR="00C56C3A" w:rsidRDefault="00C56C3A" w:rsidP="00C56C3A">
            <w:pPr>
              <w:pStyle w:val="Odstavecseseznamem"/>
              <w:numPr>
                <w:ilvl w:val="0"/>
                <w:numId w:val="53"/>
              </w:numPr>
              <w:suppressAutoHyphens w:val="0"/>
            </w:pPr>
            <w:r>
              <w:t xml:space="preserve">objevit fiktivnost denotací pojmových konstruktů v politické či komerční novořeči na základě jejich jazykové analýzy </w:t>
            </w:r>
          </w:p>
          <w:p w14:paraId="44333132" w14:textId="77777777" w:rsidR="00C56C3A" w:rsidRDefault="00C56C3A" w:rsidP="00C56C3A">
            <w:pPr>
              <w:pStyle w:val="Odstavecseseznamem"/>
              <w:numPr>
                <w:ilvl w:val="0"/>
                <w:numId w:val="53"/>
              </w:numPr>
              <w:suppressAutoHyphens w:val="0"/>
            </w:pPr>
            <w:r>
              <w:t xml:space="preserve">uvědomit si, že stejné či podobné skutečnosti se v různých jazycích, ale i v rámci jednoho a téhož jazyka, mohou zadávat s velmi odlišnými konotacemi, takže přistupuje k informacím vždy zprvu rezervovaně </w:t>
            </w:r>
          </w:p>
          <w:p w14:paraId="7AF32599" w14:textId="77777777" w:rsidR="00C56C3A" w:rsidRDefault="00C56C3A" w:rsidP="00C07AFA">
            <w:pPr>
              <w:pStyle w:val="Odstavecseseznamem"/>
            </w:pPr>
          </w:p>
        </w:tc>
      </w:tr>
      <w:tr w:rsidR="00C56C3A" w14:paraId="1EEC7A66" w14:textId="77777777" w:rsidTr="00C07AFA">
        <w:trPr>
          <w:trHeight w:val="265"/>
        </w:trPr>
        <w:tc>
          <w:tcPr>
            <w:tcW w:w="3653" w:type="dxa"/>
            <w:gridSpan w:val="2"/>
            <w:tcBorders>
              <w:top w:val="nil"/>
            </w:tcBorders>
            <w:shd w:val="clear" w:color="auto" w:fill="F7CAAC"/>
          </w:tcPr>
          <w:p w14:paraId="7400A6EE" w14:textId="77777777" w:rsidR="00C56C3A" w:rsidRDefault="00C56C3A" w:rsidP="00C07AFA">
            <w:r>
              <w:rPr>
                <w:b/>
              </w:rPr>
              <w:t>Studijní literatura a studijní pomůcky</w:t>
            </w:r>
          </w:p>
        </w:tc>
        <w:tc>
          <w:tcPr>
            <w:tcW w:w="6202" w:type="dxa"/>
            <w:gridSpan w:val="6"/>
            <w:tcBorders>
              <w:top w:val="nil"/>
              <w:bottom w:val="nil"/>
            </w:tcBorders>
          </w:tcPr>
          <w:p w14:paraId="5810FDFB" w14:textId="77777777" w:rsidR="00C56C3A" w:rsidRDefault="00C56C3A" w:rsidP="00C07AFA"/>
        </w:tc>
      </w:tr>
      <w:tr w:rsidR="00C56C3A" w14:paraId="6B3A5B10" w14:textId="77777777" w:rsidTr="00C07AFA">
        <w:trPr>
          <w:trHeight w:val="1497"/>
        </w:trPr>
        <w:tc>
          <w:tcPr>
            <w:tcW w:w="9855" w:type="dxa"/>
            <w:gridSpan w:val="8"/>
            <w:tcBorders>
              <w:top w:val="nil"/>
            </w:tcBorders>
          </w:tcPr>
          <w:p w14:paraId="71206A53" w14:textId="77777777" w:rsidR="00C56C3A" w:rsidRPr="00BD7BB3" w:rsidRDefault="00C56C3A" w:rsidP="00C07AFA">
            <w:pPr>
              <w:pStyle w:val="bb"/>
              <w:rPr>
                <w:b/>
              </w:rPr>
            </w:pPr>
            <w:r w:rsidRPr="00BD7BB3">
              <w:rPr>
                <w:b/>
              </w:rPr>
              <w:t>Základní literatura:</w:t>
            </w:r>
          </w:p>
          <w:p w14:paraId="039BF91A" w14:textId="77777777" w:rsidR="00C56C3A" w:rsidRPr="002D73AA" w:rsidRDefault="00C56C3A" w:rsidP="00C07AFA">
            <w:pPr>
              <w:pStyle w:val="bb"/>
            </w:pPr>
            <w:r w:rsidRPr="002D73AA">
              <w:t xml:space="preserve">Beaney, Michael. </w:t>
            </w:r>
            <w:r w:rsidRPr="002D73AA">
              <w:rPr>
                <w:i/>
              </w:rPr>
              <w:t>Analytic Philosophy: A Very Short Introduction</w:t>
            </w:r>
            <w:r>
              <w:t>.</w:t>
            </w:r>
            <w:r w:rsidRPr="002D73AA">
              <w:t xml:space="preserve"> Oxford</w:t>
            </w:r>
            <w:r>
              <w:t>: Oxford University Press, 2018.</w:t>
            </w:r>
          </w:p>
          <w:p w14:paraId="11B0132B" w14:textId="77777777" w:rsidR="00C56C3A" w:rsidRPr="002D73AA" w:rsidRDefault="00C56C3A" w:rsidP="00C07AFA">
            <w:pPr>
              <w:pStyle w:val="bb"/>
            </w:pPr>
            <w:r w:rsidRPr="002D73AA">
              <w:t xml:space="preserve">Martinich, A. P. </w:t>
            </w:r>
            <w:r>
              <w:t>–</w:t>
            </w:r>
            <w:r w:rsidRPr="002D73AA">
              <w:t xml:space="preserve"> Sosa, D.</w:t>
            </w:r>
            <w:r>
              <w:t xml:space="preserve"> (</w:t>
            </w:r>
            <w:r w:rsidRPr="002D73AA">
              <w:t>ed</w:t>
            </w:r>
            <w:r>
              <w:t>s</w:t>
            </w:r>
            <w:r w:rsidRPr="002D73AA">
              <w:t>.</w:t>
            </w:r>
            <w:r>
              <w:t>).</w:t>
            </w:r>
            <w:r w:rsidRPr="002D73AA">
              <w:t xml:space="preserve"> </w:t>
            </w:r>
            <w:r w:rsidRPr="002D73AA">
              <w:rPr>
                <w:i/>
              </w:rPr>
              <w:t>A Companion to Analytic Philosophy</w:t>
            </w:r>
            <w:r>
              <w:t>.</w:t>
            </w:r>
            <w:r w:rsidRPr="002D73AA">
              <w:t xml:space="preserve"> New York: Wiley-Blackwell, 2011</w:t>
            </w:r>
            <w:r>
              <w:t>.</w:t>
            </w:r>
          </w:p>
          <w:p w14:paraId="2ADC1F5B" w14:textId="77777777" w:rsidR="00C56C3A" w:rsidRPr="002D73AA" w:rsidRDefault="00C56C3A" w:rsidP="00C07AFA">
            <w:pPr>
              <w:pStyle w:val="bb"/>
            </w:pPr>
            <w:r w:rsidRPr="002D73AA">
              <w:t xml:space="preserve">Martinich, A. P. - Sosa, </w:t>
            </w:r>
            <w:r>
              <w:t>D. (</w:t>
            </w:r>
            <w:r w:rsidRPr="002D73AA">
              <w:t>ed</w:t>
            </w:r>
            <w:r>
              <w:t>s</w:t>
            </w:r>
            <w:r w:rsidRPr="002D73AA">
              <w:t>.</w:t>
            </w:r>
            <w:r>
              <w:t>).</w:t>
            </w:r>
            <w:r w:rsidRPr="002D73AA">
              <w:t xml:space="preserve"> </w:t>
            </w:r>
            <w:r w:rsidRPr="002D73AA">
              <w:rPr>
                <w:i/>
              </w:rPr>
              <w:t>Analytic Philosophy: An Anthology</w:t>
            </w:r>
            <w:r>
              <w:t>.</w:t>
            </w:r>
            <w:r w:rsidRPr="002D73AA">
              <w:t xml:space="preserve"> New York: Wiley-Blackwell, 2011</w:t>
            </w:r>
            <w:r>
              <w:t>.</w:t>
            </w:r>
          </w:p>
          <w:p w14:paraId="59ABAB84" w14:textId="77777777" w:rsidR="00C56C3A" w:rsidRDefault="00C56C3A" w:rsidP="00C07AFA">
            <w:pPr>
              <w:pStyle w:val="bb"/>
            </w:pPr>
            <w:r>
              <w:t>Peregrin, Jaroslav.</w:t>
            </w:r>
            <w:r w:rsidRPr="002D73AA">
              <w:t xml:space="preserve"> </w:t>
            </w:r>
            <w:r w:rsidRPr="002D73AA">
              <w:rPr>
                <w:i/>
              </w:rPr>
              <w:t>Úvod do analytické filosofie</w:t>
            </w:r>
            <w:r>
              <w:t>.</w:t>
            </w:r>
            <w:r w:rsidRPr="002D73AA">
              <w:t xml:space="preserve"> Praha: Hermann a synové, 1992</w:t>
            </w:r>
            <w:r>
              <w:t>.</w:t>
            </w:r>
          </w:p>
          <w:p w14:paraId="29DFCF68" w14:textId="77777777" w:rsidR="00C56C3A" w:rsidRDefault="00C56C3A" w:rsidP="00C07AFA">
            <w:pPr>
              <w:pStyle w:val="bb"/>
            </w:pPr>
          </w:p>
          <w:p w14:paraId="0A248434" w14:textId="77777777" w:rsidR="00C56C3A" w:rsidRPr="00BD7BB3" w:rsidRDefault="00C56C3A" w:rsidP="00C07AFA">
            <w:pPr>
              <w:pStyle w:val="bb"/>
              <w:rPr>
                <w:b/>
              </w:rPr>
            </w:pPr>
            <w:r w:rsidRPr="00BD7BB3">
              <w:rPr>
                <w:b/>
              </w:rPr>
              <w:t>Doporučená literatura:</w:t>
            </w:r>
          </w:p>
          <w:p w14:paraId="35F073F1" w14:textId="77777777" w:rsidR="00C56C3A" w:rsidRDefault="00C56C3A" w:rsidP="00C07AFA">
            <w:pPr>
              <w:pStyle w:val="bb"/>
            </w:pPr>
            <w:r>
              <w:t xml:space="preserve">Kripke, Saul. </w:t>
            </w:r>
            <w:r w:rsidRPr="000F390A">
              <w:rPr>
                <w:i/>
              </w:rPr>
              <w:t>Naming and Necessity</w:t>
            </w:r>
            <w:r w:rsidRPr="00AD4E96">
              <w:t>.</w:t>
            </w:r>
            <w:r>
              <w:t xml:space="preserve"> Princton:</w:t>
            </w:r>
            <w:r w:rsidRPr="000F390A">
              <w:t xml:space="preserve"> Princeton University</w:t>
            </w:r>
            <w:r>
              <w:t xml:space="preserve"> Press, 1980.</w:t>
            </w:r>
          </w:p>
          <w:p w14:paraId="649CAF1A" w14:textId="77777777" w:rsidR="00C56C3A" w:rsidRDefault="00C56C3A" w:rsidP="00C07AFA">
            <w:pPr>
              <w:pStyle w:val="bb"/>
            </w:pPr>
            <w:r w:rsidRPr="00A45AF7">
              <w:t>Russel, Bertrand</w:t>
            </w:r>
            <w:r>
              <w:t>.</w:t>
            </w:r>
            <w:r w:rsidRPr="00A45AF7">
              <w:t xml:space="preserve"> </w:t>
            </w:r>
            <w:r w:rsidRPr="000F390A">
              <w:rPr>
                <w:i/>
              </w:rPr>
              <w:t>The Problems of Philosophy</w:t>
            </w:r>
            <w:r>
              <w:t>.</w:t>
            </w:r>
            <w:r w:rsidRPr="00A45AF7">
              <w:t xml:space="preserve"> </w:t>
            </w:r>
            <w:r>
              <w:t>Oxford: Oxford University Press, 2001.</w:t>
            </w:r>
            <w:r w:rsidRPr="00A45AF7">
              <w:t xml:space="preserve"> </w:t>
            </w:r>
          </w:p>
          <w:p w14:paraId="69F66E61" w14:textId="7EB566A2" w:rsidR="00C56C3A" w:rsidRDefault="00C56C3A" w:rsidP="00C07AFA">
            <w:pPr>
              <w:pStyle w:val="bb"/>
            </w:pPr>
            <w:r w:rsidRPr="00A45AF7">
              <w:t>Strawson</w:t>
            </w:r>
            <w:r>
              <w:t>, Peter</w:t>
            </w:r>
            <w:r w:rsidRPr="00AD4E96">
              <w:t>.</w:t>
            </w:r>
            <w:r w:rsidRPr="000F390A">
              <w:rPr>
                <w:i/>
              </w:rPr>
              <w:t xml:space="preserve"> Individuals</w:t>
            </w:r>
            <w:r>
              <w:t>. London:</w:t>
            </w:r>
            <w:r w:rsidRPr="00A45AF7">
              <w:t xml:space="preserve"> Routledge</w:t>
            </w:r>
            <w:r>
              <w:t xml:space="preserve">, </w:t>
            </w:r>
            <w:r w:rsidR="00245FC5">
              <w:t>2003</w:t>
            </w:r>
            <w:r>
              <w:t>.</w:t>
            </w:r>
          </w:p>
          <w:p w14:paraId="2DF57BB2" w14:textId="77777777" w:rsidR="00C56C3A" w:rsidRDefault="00C56C3A" w:rsidP="00C07AFA">
            <w:pPr>
              <w:pStyle w:val="bb"/>
            </w:pPr>
            <w:r w:rsidRPr="00A45AF7">
              <w:t xml:space="preserve">Smith, </w:t>
            </w:r>
            <w:r>
              <w:t xml:space="preserve">B. </w:t>
            </w:r>
            <w:r w:rsidRPr="00A45AF7">
              <w:t>(ed.)</w:t>
            </w:r>
            <w:r>
              <w:t>.</w:t>
            </w:r>
            <w:r w:rsidRPr="00A45AF7">
              <w:t xml:space="preserve"> </w:t>
            </w:r>
            <w:r w:rsidRPr="000F390A">
              <w:rPr>
                <w:i/>
              </w:rPr>
              <w:t>John Searle</w:t>
            </w:r>
            <w:r>
              <w:t>.</w:t>
            </w:r>
            <w:r w:rsidRPr="00A45AF7">
              <w:t xml:space="preserve"> Cambridge: Cambridge University Press</w:t>
            </w:r>
            <w:r>
              <w:t xml:space="preserve">, </w:t>
            </w:r>
            <w:r w:rsidRPr="00A45AF7">
              <w:t>2003</w:t>
            </w:r>
            <w:r>
              <w:t>.</w:t>
            </w:r>
          </w:p>
          <w:p w14:paraId="3D972A30" w14:textId="77777777" w:rsidR="00C56C3A" w:rsidRPr="00BD7BB3" w:rsidRDefault="00C56C3A" w:rsidP="00C07AFA">
            <w:pPr>
              <w:pStyle w:val="bb"/>
            </w:pPr>
          </w:p>
        </w:tc>
      </w:tr>
      <w:tr w:rsidR="00C56C3A" w14:paraId="5F3DC0A6"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C456AB" w14:textId="77777777" w:rsidR="00C56C3A" w:rsidRDefault="00C56C3A" w:rsidP="00C07AFA">
            <w:pPr>
              <w:jc w:val="center"/>
              <w:rPr>
                <w:b/>
              </w:rPr>
            </w:pPr>
            <w:r>
              <w:rPr>
                <w:b/>
              </w:rPr>
              <w:t>Informace ke kombinované nebo distanční formě</w:t>
            </w:r>
          </w:p>
        </w:tc>
      </w:tr>
      <w:tr w:rsidR="00C56C3A" w14:paraId="415D0F56" w14:textId="77777777" w:rsidTr="00C07AFA">
        <w:tc>
          <w:tcPr>
            <w:tcW w:w="4787" w:type="dxa"/>
            <w:gridSpan w:val="3"/>
            <w:tcBorders>
              <w:top w:val="single" w:sz="2" w:space="0" w:color="auto"/>
            </w:tcBorders>
            <w:shd w:val="clear" w:color="auto" w:fill="F7CAAC"/>
          </w:tcPr>
          <w:p w14:paraId="5F149B09" w14:textId="77777777" w:rsidR="00C56C3A" w:rsidRDefault="00C56C3A" w:rsidP="00C07AFA">
            <w:r>
              <w:rPr>
                <w:b/>
              </w:rPr>
              <w:t>Rozsah konzultací (soustředění)</w:t>
            </w:r>
          </w:p>
        </w:tc>
        <w:tc>
          <w:tcPr>
            <w:tcW w:w="889" w:type="dxa"/>
            <w:tcBorders>
              <w:top w:val="single" w:sz="2" w:space="0" w:color="auto"/>
            </w:tcBorders>
          </w:tcPr>
          <w:p w14:paraId="348C9657" w14:textId="77777777" w:rsidR="00C56C3A" w:rsidRDefault="00C56C3A" w:rsidP="00C07AFA"/>
        </w:tc>
        <w:tc>
          <w:tcPr>
            <w:tcW w:w="4179" w:type="dxa"/>
            <w:gridSpan w:val="4"/>
            <w:tcBorders>
              <w:top w:val="single" w:sz="2" w:space="0" w:color="auto"/>
            </w:tcBorders>
            <w:shd w:val="clear" w:color="auto" w:fill="F7CAAC"/>
          </w:tcPr>
          <w:p w14:paraId="10705AEE" w14:textId="77777777" w:rsidR="00C56C3A" w:rsidRDefault="00C56C3A" w:rsidP="00C07AFA">
            <w:pPr>
              <w:rPr>
                <w:b/>
              </w:rPr>
            </w:pPr>
            <w:r>
              <w:rPr>
                <w:b/>
              </w:rPr>
              <w:t xml:space="preserve">hodin </w:t>
            </w:r>
          </w:p>
        </w:tc>
      </w:tr>
      <w:tr w:rsidR="00C56C3A" w14:paraId="7E86F12F" w14:textId="77777777" w:rsidTr="00C07AFA">
        <w:tc>
          <w:tcPr>
            <w:tcW w:w="9855" w:type="dxa"/>
            <w:gridSpan w:val="8"/>
            <w:shd w:val="clear" w:color="auto" w:fill="F7CAAC"/>
          </w:tcPr>
          <w:p w14:paraId="2A223CE5" w14:textId="77777777" w:rsidR="00C56C3A" w:rsidRDefault="00C56C3A" w:rsidP="00C07AFA">
            <w:pPr>
              <w:rPr>
                <w:b/>
              </w:rPr>
            </w:pPr>
            <w:r>
              <w:rPr>
                <w:b/>
              </w:rPr>
              <w:t>Informace o způsobu kontaktu s vyučujícím</w:t>
            </w:r>
          </w:p>
        </w:tc>
      </w:tr>
      <w:tr w:rsidR="00C56C3A" w14:paraId="2FB126AF" w14:textId="77777777" w:rsidTr="00C07AFA">
        <w:trPr>
          <w:trHeight w:val="20"/>
        </w:trPr>
        <w:tc>
          <w:tcPr>
            <w:tcW w:w="9855" w:type="dxa"/>
            <w:gridSpan w:val="8"/>
          </w:tcPr>
          <w:p w14:paraId="19DF89AB" w14:textId="77777777" w:rsidR="00C56C3A" w:rsidRDefault="00C56C3A" w:rsidP="00C07AFA"/>
        </w:tc>
      </w:tr>
    </w:tbl>
    <w:p w14:paraId="3A25DEF1" w14:textId="77777777" w:rsidR="00C56C3A" w:rsidRDefault="00C56C3A" w:rsidP="00C56C3A"/>
    <w:p w14:paraId="59E69572" w14:textId="77777777" w:rsidR="00C56C3A" w:rsidRDefault="00C56C3A" w:rsidP="00C56C3A"/>
    <w:p w14:paraId="7E0024B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E773922" w14:textId="77777777" w:rsidTr="00C07AFA">
        <w:tc>
          <w:tcPr>
            <w:tcW w:w="9855" w:type="dxa"/>
            <w:gridSpan w:val="7"/>
            <w:tcBorders>
              <w:bottom w:val="double" w:sz="4" w:space="0" w:color="auto"/>
            </w:tcBorders>
            <w:shd w:val="clear" w:color="auto" w:fill="BDD6EE"/>
          </w:tcPr>
          <w:p w14:paraId="668D1BFA" w14:textId="77777777" w:rsidR="00C56C3A" w:rsidRDefault="00C56C3A" w:rsidP="00C07AFA">
            <w:pPr>
              <w:rPr>
                <w:b/>
                <w:sz w:val="28"/>
              </w:rPr>
            </w:pPr>
            <w:r>
              <w:br w:type="page"/>
            </w:r>
            <w:r>
              <w:rPr>
                <w:b/>
                <w:sz w:val="28"/>
              </w:rPr>
              <w:t>B-III – Charakteristika studijního předmětu</w:t>
            </w:r>
          </w:p>
        </w:tc>
      </w:tr>
      <w:tr w:rsidR="00C56C3A" w14:paraId="54E266D7" w14:textId="77777777" w:rsidTr="00C07AFA">
        <w:tc>
          <w:tcPr>
            <w:tcW w:w="3086" w:type="dxa"/>
            <w:tcBorders>
              <w:top w:val="double" w:sz="4" w:space="0" w:color="auto"/>
            </w:tcBorders>
            <w:shd w:val="clear" w:color="auto" w:fill="F7CAAC"/>
          </w:tcPr>
          <w:p w14:paraId="4ED7BC18"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4557D064" w14:textId="77777777" w:rsidR="00C56C3A" w:rsidRDefault="00C56C3A" w:rsidP="00C07AFA">
            <w:r w:rsidRPr="00155229">
              <w:t>Odborný překlad</w:t>
            </w:r>
          </w:p>
        </w:tc>
      </w:tr>
      <w:tr w:rsidR="00C56C3A" w14:paraId="1DCE78F9" w14:textId="77777777" w:rsidTr="00C07AFA">
        <w:tc>
          <w:tcPr>
            <w:tcW w:w="3086" w:type="dxa"/>
            <w:shd w:val="clear" w:color="auto" w:fill="F7CAAC"/>
          </w:tcPr>
          <w:p w14:paraId="0C903022" w14:textId="77777777" w:rsidR="00C56C3A" w:rsidRDefault="00C56C3A" w:rsidP="00C07AFA">
            <w:pPr>
              <w:rPr>
                <w:b/>
              </w:rPr>
            </w:pPr>
            <w:r>
              <w:rPr>
                <w:b/>
              </w:rPr>
              <w:t>Typ předmětu</w:t>
            </w:r>
          </w:p>
        </w:tc>
        <w:tc>
          <w:tcPr>
            <w:tcW w:w="3406" w:type="dxa"/>
            <w:gridSpan w:val="3"/>
          </w:tcPr>
          <w:p w14:paraId="12933CA8" w14:textId="4F31D94C" w:rsidR="00C56C3A" w:rsidRDefault="00620367" w:rsidP="00C07AFA">
            <w:r>
              <w:t>pv</w:t>
            </w:r>
          </w:p>
        </w:tc>
        <w:tc>
          <w:tcPr>
            <w:tcW w:w="2695" w:type="dxa"/>
            <w:gridSpan w:val="2"/>
            <w:shd w:val="clear" w:color="auto" w:fill="F7CAAC"/>
          </w:tcPr>
          <w:p w14:paraId="358AA444" w14:textId="77777777" w:rsidR="00C56C3A" w:rsidRDefault="00C56C3A" w:rsidP="00C07AFA">
            <w:r>
              <w:rPr>
                <w:b/>
              </w:rPr>
              <w:t>doporučený ročník / semestr</w:t>
            </w:r>
          </w:p>
        </w:tc>
        <w:tc>
          <w:tcPr>
            <w:tcW w:w="668" w:type="dxa"/>
          </w:tcPr>
          <w:p w14:paraId="22CC9720" w14:textId="77777777" w:rsidR="00C56C3A" w:rsidRDefault="00C56C3A" w:rsidP="00C07AFA">
            <w:r>
              <w:t>1/L, 2/Z</w:t>
            </w:r>
          </w:p>
        </w:tc>
      </w:tr>
      <w:tr w:rsidR="00C56C3A" w14:paraId="6C2C4DBF" w14:textId="77777777" w:rsidTr="00C07AFA">
        <w:tc>
          <w:tcPr>
            <w:tcW w:w="3086" w:type="dxa"/>
            <w:shd w:val="clear" w:color="auto" w:fill="F7CAAC"/>
          </w:tcPr>
          <w:p w14:paraId="1503B3D6" w14:textId="77777777" w:rsidR="00C56C3A" w:rsidRDefault="00C56C3A" w:rsidP="00C07AFA">
            <w:pPr>
              <w:rPr>
                <w:b/>
              </w:rPr>
            </w:pPr>
            <w:r>
              <w:rPr>
                <w:b/>
              </w:rPr>
              <w:t>Rozsah studijního předmětu</w:t>
            </w:r>
          </w:p>
        </w:tc>
        <w:tc>
          <w:tcPr>
            <w:tcW w:w="1701" w:type="dxa"/>
          </w:tcPr>
          <w:p w14:paraId="4A16E83E" w14:textId="77777777" w:rsidR="00C56C3A" w:rsidRDefault="00C56C3A" w:rsidP="00C07AFA">
            <w:r>
              <w:t>0p + 28s</w:t>
            </w:r>
          </w:p>
        </w:tc>
        <w:tc>
          <w:tcPr>
            <w:tcW w:w="889" w:type="dxa"/>
            <w:shd w:val="clear" w:color="auto" w:fill="F7CAAC"/>
          </w:tcPr>
          <w:p w14:paraId="6BD861A5" w14:textId="77777777" w:rsidR="00C56C3A" w:rsidRDefault="00C56C3A" w:rsidP="00C07AFA">
            <w:pPr>
              <w:rPr>
                <w:b/>
              </w:rPr>
            </w:pPr>
            <w:r>
              <w:rPr>
                <w:b/>
              </w:rPr>
              <w:t xml:space="preserve">hod. </w:t>
            </w:r>
          </w:p>
        </w:tc>
        <w:tc>
          <w:tcPr>
            <w:tcW w:w="816" w:type="dxa"/>
          </w:tcPr>
          <w:p w14:paraId="6726EFF3" w14:textId="77777777" w:rsidR="00C56C3A" w:rsidRDefault="00C56C3A" w:rsidP="00C07AFA">
            <w:r>
              <w:t>28</w:t>
            </w:r>
          </w:p>
        </w:tc>
        <w:tc>
          <w:tcPr>
            <w:tcW w:w="2156" w:type="dxa"/>
            <w:shd w:val="clear" w:color="auto" w:fill="F7CAAC"/>
          </w:tcPr>
          <w:p w14:paraId="5BD0249A" w14:textId="77777777" w:rsidR="00C56C3A" w:rsidRDefault="00C56C3A" w:rsidP="00C07AFA">
            <w:pPr>
              <w:rPr>
                <w:b/>
              </w:rPr>
            </w:pPr>
            <w:r>
              <w:rPr>
                <w:b/>
              </w:rPr>
              <w:t>kreditů</w:t>
            </w:r>
          </w:p>
        </w:tc>
        <w:tc>
          <w:tcPr>
            <w:tcW w:w="1207" w:type="dxa"/>
            <w:gridSpan w:val="2"/>
          </w:tcPr>
          <w:p w14:paraId="5B19144A" w14:textId="77777777" w:rsidR="00C56C3A" w:rsidRDefault="00C56C3A" w:rsidP="00C07AFA">
            <w:r>
              <w:t>4</w:t>
            </w:r>
          </w:p>
        </w:tc>
      </w:tr>
      <w:tr w:rsidR="00C56C3A" w14:paraId="6A466F03" w14:textId="77777777" w:rsidTr="00C07AFA">
        <w:tc>
          <w:tcPr>
            <w:tcW w:w="3086" w:type="dxa"/>
            <w:shd w:val="clear" w:color="auto" w:fill="F7CAAC"/>
          </w:tcPr>
          <w:p w14:paraId="7AAF83AE" w14:textId="77777777" w:rsidR="00C56C3A" w:rsidRDefault="00C56C3A" w:rsidP="00C07AFA">
            <w:pPr>
              <w:rPr>
                <w:b/>
                <w:sz w:val="22"/>
              </w:rPr>
            </w:pPr>
            <w:r>
              <w:rPr>
                <w:b/>
              </w:rPr>
              <w:t>Prerekvizity, korekvizity, ekvivalence</w:t>
            </w:r>
          </w:p>
        </w:tc>
        <w:tc>
          <w:tcPr>
            <w:tcW w:w="6769" w:type="dxa"/>
            <w:gridSpan w:val="6"/>
          </w:tcPr>
          <w:p w14:paraId="3A5BAE9C" w14:textId="77777777" w:rsidR="00C56C3A" w:rsidRDefault="00C56C3A" w:rsidP="00C07AFA"/>
        </w:tc>
      </w:tr>
      <w:tr w:rsidR="00C56C3A" w14:paraId="0F3F1828" w14:textId="77777777" w:rsidTr="00C07AFA">
        <w:tc>
          <w:tcPr>
            <w:tcW w:w="3086" w:type="dxa"/>
            <w:shd w:val="clear" w:color="auto" w:fill="F7CAAC"/>
          </w:tcPr>
          <w:p w14:paraId="2B1DA5DA" w14:textId="77777777" w:rsidR="00C56C3A" w:rsidRDefault="00C56C3A" w:rsidP="00C07AFA">
            <w:pPr>
              <w:rPr>
                <w:b/>
              </w:rPr>
            </w:pPr>
            <w:r>
              <w:rPr>
                <w:b/>
              </w:rPr>
              <w:t>Způsob ověření studijních výsledků</w:t>
            </w:r>
          </w:p>
        </w:tc>
        <w:tc>
          <w:tcPr>
            <w:tcW w:w="3406" w:type="dxa"/>
            <w:gridSpan w:val="3"/>
          </w:tcPr>
          <w:p w14:paraId="2B7054EB" w14:textId="77777777" w:rsidR="00C56C3A" w:rsidRDefault="00C56C3A" w:rsidP="00C07AFA">
            <w:r>
              <w:t>Klz</w:t>
            </w:r>
          </w:p>
        </w:tc>
        <w:tc>
          <w:tcPr>
            <w:tcW w:w="2156" w:type="dxa"/>
            <w:shd w:val="clear" w:color="auto" w:fill="F7CAAC"/>
          </w:tcPr>
          <w:p w14:paraId="0F76821B" w14:textId="77777777" w:rsidR="00C56C3A" w:rsidRDefault="00C56C3A" w:rsidP="00C07AFA">
            <w:pPr>
              <w:rPr>
                <w:b/>
              </w:rPr>
            </w:pPr>
            <w:r>
              <w:rPr>
                <w:b/>
              </w:rPr>
              <w:t>Forma výuky</w:t>
            </w:r>
          </w:p>
        </w:tc>
        <w:tc>
          <w:tcPr>
            <w:tcW w:w="1207" w:type="dxa"/>
            <w:gridSpan w:val="2"/>
          </w:tcPr>
          <w:p w14:paraId="506A0B44" w14:textId="77777777" w:rsidR="00C56C3A" w:rsidRDefault="00C56C3A" w:rsidP="00C07AFA">
            <w:r>
              <w:t>seminář</w:t>
            </w:r>
          </w:p>
        </w:tc>
      </w:tr>
      <w:tr w:rsidR="00C56C3A" w14:paraId="368B4DBE" w14:textId="77777777" w:rsidTr="00C07AFA">
        <w:tc>
          <w:tcPr>
            <w:tcW w:w="3086" w:type="dxa"/>
            <w:shd w:val="clear" w:color="auto" w:fill="F7CAAC"/>
          </w:tcPr>
          <w:p w14:paraId="028E71F4"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DB652B1" w14:textId="77777777" w:rsidR="00C56C3A" w:rsidRDefault="00C56C3A" w:rsidP="00C07AFA">
            <w:pPr>
              <w:rPr>
                <w:b/>
              </w:rPr>
            </w:pPr>
            <w:r w:rsidRPr="00B46148">
              <w:rPr>
                <w:b/>
              </w:rPr>
              <w:t>Požadavky k zápočtu:</w:t>
            </w:r>
          </w:p>
          <w:p w14:paraId="468F1ADB" w14:textId="77777777" w:rsidR="00C56C3A" w:rsidRDefault="00C56C3A" w:rsidP="00C07AFA">
            <w:r>
              <w:t>Aktivní účast na seminářích (80 %)</w:t>
            </w:r>
          </w:p>
          <w:p w14:paraId="7B062A22" w14:textId="77777777" w:rsidR="00C56C3A" w:rsidRPr="00155229" w:rsidRDefault="00C56C3A" w:rsidP="00C07AFA">
            <w:r>
              <w:t>Vypracování překladu zadaného odborného textu a sebereflexivního analytického komentáře k překladu</w:t>
            </w:r>
          </w:p>
        </w:tc>
      </w:tr>
      <w:tr w:rsidR="00C56C3A" w14:paraId="3802C110" w14:textId="77777777" w:rsidTr="00C07AFA">
        <w:trPr>
          <w:trHeight w:val="20"/>
        </w:trPr>
        <w:tc>
          <w:tcPr>
            <w:tcW w:w="9855" w:type="dxa"/>
            <w:gridSpan w:val="7"/>
            <w:tcBorders>
              <w:top w:val="nil"/>
            </w:tcBorders>
          </w:tcPr>
          <w:p w14:paraId="19324160" w14:textId="77777777" w:rsidR="00C56C3A" w:rsidRDefault="00C56C3A" w:rsidP="00C07AFA"/>
        </w:tc>
      </w:tr>
      <w:tr w:rsidR="00C56C3A" w14:paraId="71146176" w14:textId="77777777" w:rsidTr="00C07AFA">
        <w:trPr>
          <w:trHeight w:val="197"/>
        </w:trPr>
        <w:tc>
          <w:tcPr>
            <w:tcW w:w="3086" w:type="dxa"/>
            <w:tcBorders>
              <w:top w:val="nil"/>
            </w:tcBorders>
            <w:shd w:val="clear" w:color="auto" w:fill="F7CAAC"/>
          </w:tcPr>
          <w:p w14:paraId="5CB55DB3" w14:textId="77777777" w:rsidR="00C56C3A" w:rsidRDefault="00C56C3A" w:rsidP="00C07AFA">
            <w:pPr>
              <w:rPr>
                <w:b/>
              </w:rPr>
            </w:pPr>
            <w:r>
              <w:rPr>
                <w:b/>
              </w:rPr>
              <w:t>Garant předmětu</w:t>
            </w:r>
          </w:p>
        </w:tc>
        <w:tc>
          <w:tcPr>
            <w:tcW w:w="6769" w:type="dxa"/>
            <w:gridSpan w:val="6"/>
            <w:tcBorders>
              <w:top w:val="nil"/>
            </w:tcBorders>
          </w:tcPr>
          <w:p w14:paraId="34D88288" w14:textId="77777777" w:rsidR="00C56C3A" w:rsidRDefault="00C56C3A" w:rsidP="00C07AFA">
            <w:r>
              <w:t>PhDr. Katarína Nemčoková, Ph.D.</w:t>
            </w:r>
          </w:p>
        </w:tc>
      </w:tr>
      <w:tr w:rsidR="00C56C3A" w14:paraId="376CC80B" w14:textId="77777777" w:rsidTr="00C07AFA">
        <w:trPr>
          <w:trHeight w:val="243"/>
        </w:trPr>
        <w:tc>
          <w:tcPr>
            <w:tcW w:w="3086" w:type="dxa"/>
            <w:tcBorders>
              <w:top w:val="nil"/>
            </w:tcBorders>
            <w:shd w:val="clear" w:color="auto" w:fill="F7CAAC"/>
          </w:tcPr>
          <w:p w14:paraId="35EBE5B4" w14:textId="77777777" w:rsidR="00C56C3A" w:rsidRDefault="00C56C3A" w:rsidP="00C07AFA">
            <w:pPr>
              <w:rPr>
                <w:b/>
              </w:rPr>
            </w:pPr>
            <w:r>
              <w:rPr>
                <w:b/>
              </w:rPr>
              <w:t>Zapojení garanta do výuky předmětu</w:t>
            </w:r>
          </w:p>
        </w:tc>
        <w:tc>
          <w:tcPr>
            <w:tcW w:w="6769" w:type="dxa"/>
            <w:gridSpan w:val="6"/>
            <w:tcBorders>
              <w:top w:val="nil"/>
            </w:tcBorders>
          </w:tcPr>
          <w:p w14:paraId="35D7EB5B" w14:textId="77777777" w:rsidR="00C56C3A" w:rsidRDefault="00C56C3A" w:rsidP="00C07AFA">
            <w:r>
              <w:t>100 %</w:t>
            </w:r>
          </w:p>
        </w:tc>
      </w:tr>
      <w:tr w:rsidR="00C56C3A" w14:paraId="13AC315D" w14:textId="77777777" w:rsidTr="00C07AFA">
        <w:tc>
          <w:tcPr>
            <w:tcW w:w="3086" w:type="dxa"/>
            <w:shd w:val="clear" w:color="auto" w:fill="F7CAAC"/>
          </w:tcPr>
          <w:p w14:paraId="63431A7F" w14:textId="77777777" w:rsidR="00C56C3A" w:rsidRDefault="00C56C3A" w:rsidP="00C07AFA">
            <w:pPr>
              <w:rPr>
                <w:b/>
              </w:rPr>
            </w:pPr>
            <w:r>
              <w:rPr>
                <w:b/>
              </w:rPr>
              <w:t>Vyučující</w:t>
            </w:r>
          </w:p>
        </w:tc>
        <w:tc>
          <w:tcPr>
            <w:tcW w:w="6769" w:type="dxa"/>
            <w:gridSpan w:val="6"/>
            <w:tcBorders>
              <w:bottom w:val="nil"/>
            </w:tcBorders>
          </w:tcPr>
          <w:p w14:paraId="205C6570" w14:textId="77777777" w:rsidR="00C56C3A" w:rsidRDefault="00C56C3A" w:rsidP="00C07AFA">
            <w:r>
              <w:t>PhDr. Katarína Nemčoková, Ph.D.</w:t>
            </w:r>
          </w:p>
        </w:tc>
      </w:tr>
      <w:tr w:rsidR="00C56C3A" w14:paraId="09192EBB" w14:textId="77777777" w:rsidTr="00C07AFA">
        <w:trPr>
          <w:trHeight w:val="20"/>
        </w:trPr>
        <w:tc>
          <w:tcPr>
            <w:tcW w:w="9855" w:type="dxa"/>
            <w:gridSpan w:val="7"/>
            <w:tcBorders>
              <w:top w:val="nil"/>
            </w:tcBorders>
          </w:tcPr>
          <w:p w14:paraId="4FEE6EB0" w14:textId="77777777" w:rsidR="00C56C3A" w:rsidRDefault="00C56C3A" w:rsidP="00C07AFA"/>
        </w:tc>
      </w:tr>
      <w:tr w:rsidR="00C56C3A" w14:paraId="37D73FA6" w14:textId="77777777" w:rsidTr="00C07AFA">
        <w:tc>
          <w:tcPr>
            <w:tcW w:w="3086" w:type="dxa"/>
            <w:shd w:val="clear" w:color="auto" w:fill="F7CAAC"/>
          </w:tcPr>
          <w:p w14:paraId="262278C7" w14:textId="77777777" w:rsidR="00C56C3A" w:rsidRDefault="00C56C3A" w:rsidP="00C07AFA">
            <w:pPr>
              <w:rPr>
                <w:b/>
              </w:rPr>
            </w:pPr>
            <w:r>
              <w:rPr>
                <w:b/>
              </w:rPr>
              <w:t>Stručná anotace předmětu</w:t>
            </w:r>
          </w:p>
        </w:tc>
        <w:tc>
          <w:tcPr>
            <w:tcW w:w="6769" w:type="dxa"/>
            <w:gridSpan w:val="6"/>
            <w:tcBorders>
              <w:bottom w:val="nil"/>
            </w:tcBorders>
          </w:tcPr>
          <w:p w14:paraId="138030A7" w14:textId="77777777" w:rsidR="00C56C3A" w:rsidRDefault="00C56C3A" w:rsidP="00C07AFA"/>
        </w:tc>
      </w:tr>
      <w:tr w:rsidR="00C56C3A" w14:paraId="5691FD79" w14:textId="77777777" w:rsidTr="00C07AFA">
        <w:trPr>
          <w:trHeight w:val="3938"/>
        </w:trPr>
        <w:tc>
          <w:tcPr>
            <w:tcW w:w="9855" w:type="dxa"/>
            <w:gridSpan w:val="7"/>
            <w:tcBorders>
              <w:top w:val="nil"/>
              <w:bottom w:val="single" w:sz="12" w:space="0" w:color="auto"/>
            </w:tcBorders>
          </w:tcPr>
          <w:p w14:paraId="57B199FF" w14:textId="77777777" w:rsidR="00C56C3A" w:rsidRDefault="00C56C3A" w:rsidP="00C07AFA">
            <w:r w:rsidRPr="00B61EF7">
              <w:t xml:space="preserve">Cílem předmětu je </w:t>
            </w:r>
            <w:r>
              <w:t>získat systematické</w:t>
            </w:r>
            <w:r w:rsidRPr="00B61EF7">
              <w:t xml:space="preserve"> znalosti o překladu neliterárních textů. Student poznává specifika překladu jako procesu i jako produktu a faktory, které do překladu vstupují. Důraz se klade na rozvoj terminologických a frazeologických kompetencí studentů na základě práce s paralelními texty, dostupnými strojovými a databázovými nástroji. Student se zároveň učí vytvářet překlady v souladu s normami a pokyny zadavatele. </w:t>
            </w:r>
            <w:r>
              <w:t>Student si osvojí</w:t>
            </w:r>
            <w:r w:rsidRPr="00B61EF7">
              <w:t xml:space="preserve"> základy managementu překladatelské práce, </w:t>
            </w:r>
            <w:r>
              <w:t xml:space="preserve">seznámí se s </w:t>
            </w:r>
            <w:r w:rsidRPr="00B61EF7">
              <w:t>úloh</w:t>
            </w:r>
            <w:r>
              <w:t>o</w:t>
            </w:r>
            <w:r w:rsidRPr="00B61EF7">
              <w:t xml:space="preserve">u překladatele a </w:t>
            </w:r>
            <w:r>
              <w:t xml:space="preserve">s </w:t>
            </w:r>
            <w:r w:rsidRPr="00B61EF7">
              <w:t>etick</w:t>
            </w:r>
            <w:r>
              <w:t>ými</w:t>
            </w:r>
            <w:r w:rsidRPr="00B61EF7">
              <w:t xml:space="preserve"> pravid</w:t>
            </w:r>
            <w:r>
              <w:t>ly</w:t>
            </w:r>
            <w:r w:rsidRPr="00B61EF7">
              <w:t xml:space="preserve"> jeho působení.</w:t>
            </w:r>
          </w:p>
          <w:p w14:paraId="536DAB8B" w14:textId="77777777" w:rsidR="00C56C3A" w:rsidRDefault="00C56C3A" w:rsidP="00C07AFA"/>
          <w:p w14:paraId="315AE085" w14:textId="77777777" w:rsidR="00C56C3A" w:rsidRDefault="00C56C3A" w:rsidP="00C07AFA">
            <w:r>
              <w:t>Obsah předmětu:</w:t>
            </w:r>
          </w:p>
          <w:p w14:paraId="06640CCF" w14:textId="77777777" w:rsidR="00C56C3A" w:rsidRPr="006E1F40" w:rsidRDefault="00C56C3A" w:rsidP="00C56C3A">
            <w:pPr>
              <w:pStyle w:val="Odstavecseseznamem"/>
              <w:numPr>
                <w:ilvl w:val="0"/>
                <w:numId w:val="54"/>
              </w:numPr>
              <w:suppressAutoHyphens w:val="0"/>
            </w:pPr>
            <w:r w:rsidRPr="006E1F40">
              <w:t>Základní translatologické pojmy</w:t>
            </w:r>
          </w:p>
          <w:p w14:paraId="474C2768" w14:textId="77777777" w:rsidR="00C56C3A" w:rsidRPr="006E1F40" w:rsidRDefault="00C56C3A" w:rsidP="00C56C3A">
            <w:pPr>
              <w:pStyle w:val="Odstavecseseznamem"/>
              <w:numPr>
                <w:ilvl w:val="0"/>
                <w:numId w:val="54"/>
              </w:numPr>
              <w:suppressAutoHyphens w:val="0"/>
            </w:pPr>
            <w:r w:rsidRPr="006E1F40">
              <w:t>Překlad jako komunikace</w:t>
            </w:r>
          </w:p>
          <w:p w14:paraId="4F90A230" w14:textId="77777777" w:rsidR="00C56C3A" w:rsidRPr="006E1F40" w:rsidRDefault="00C56C3A" w:rsidP="00C56C3A">
            <w:pPr>
              <w:pStyle w:val="Odstavecseseznamem"/>
              <w:numPr>
                <w:ilvl w:val="0"/>
                <w:numId w:val="54"/>
              </w:numPr>
              <w:suppressAutoHyphens w:val="0"/>
            </w:pPr>
            <w:r w:rsidRPr="006E1F40">
              <w:t>Typologie odborných textů a jejich stylistické znaky</w:t>
            </w:r>
          </w:p>
          <w:p w14:paraId="7AAAEA5E" w14:textId="77777777" w:rsidR="00C56C3A" w:rsidRPr="006E1F40" w:rsidRDefault="00C56C3A" w:rsidP="00C56C3A">
            <w:pPr>
              <w:pStyle w:val="Odstavecseseznamem"/>
              <w:numPr>
                <w:ilvl w:val="0"/>
                <w:numId w:val="54"/>
              </w:numPr>
              <w:suppressAutoHyphens w:val="0"/>
            </w:pPr>
            <w:r w:rsidRPr="006E1F40">
              <w:t>Překladatelský proces a příprava na překlad</w:t>
            </w:r>
          </w:p>
          <w:p w14:paraId="09EE1DAD" w14:textId="77777777" w:rsidR="00C56C3A" w:rsidRPr="006E1F40" w:rsidRDefault="00C56C3A" w:rsidP="00C56C3A">
            <w:pPr>
              <w:pStyle w:val="Odstavecseseznamem"/>
              <w:numPr>
                <w:ilvl w:val="0"/>
                <w:numId w:val="54"/>
              </w:numPr>
              <w:suppressAutoHyphens w:val="0"/>
            </w:pPr>
            <w:r w:rsidRPr="006E1F40">
              <w:t xml:space="preserve">Předtranslační analýza </w:t>
            </w:r>
          </w:p>
          <w:p w14:paraId="0EF51D57" w14:textId="77777777" w:rsidR="00C56C3A" w:rsidRPr="006E1F40" w:rsidRDefault="00C56C3A" w:rsidP="00C56C3A">
            <w:pPr>
              <w:pStyle w:val="Odstavecseseznamem"/>
              <w:numPr>
                <w:ilvl w:val="0"/>
                <w:numId w:val="54"/>
              </w:numPr>
              <w:suppressAutoHyphens w:val="0"/>
            </w:pPr>
            <w:r w:rsidRPr="006E1F40">
              <w:t>Terminologická příprava</w:t>
            </w:r>
          </w:p>
          <w:p w14:paraId="6C733B84" w14:textId="77777777" w:rsidR="00C56C3A" w:rsidRPr="006E1F40" w:rsidRDefault="00C56C3A" w:rsidP="00C56C3A">
            <w:pPr>
              <w:pStyle w:val="Odstavecseseznamem"/>
              <w:numPr>
                <w:ilvl w:val="0"/>
                <w:numId w:val="54"/>
              </w:numPr>
              <w:suppressAutoHyphens w:val="0"/>
            </w:pPr>
            <w:r w:rsidRPr="006E1F40">
              <w:t>Překlad a jeho analýza</w:t>
            </w:r>
          </w:p>
          <w:p w14:paraId="1BBF178A" w14:textId="77777777" w:rsidR="00C56C3A" w:rsidRPr="006E1F40" w:rsidRDefault="00C56C3A" w:rsidP="00C56C3A">
            <w:pPr>
              <w:pStyle w:val="Odstavecseseznamem"/>
              <w:numPr>
                <w:ilvl w:val="0"/>
                <w:numId w:val="54"/>
              </w:numPr>
              <w:suppressAutoHyphens w:val="0"/>
            </w:pPr>
            <w:r w:rsidRPr="006E1F40">
              <w:t xml:space="preserve">Editace a post-editace manuálního a strojového překladu </w:t>
            </w:r>
          </w:p>
          <w:p w14:paraId="0CF6C1DB" w14:textId="77777777" w:rsidR="00C56C3A" w:rsidRPr="006E1F40" w:rsidRDefault="00C56C3A" w:rsidP="00C56C3A">
            <w:pPr>
              <w:pStyle w:val="Odstavecseseznamem"/>
              <w:numPr>
                <w:ilvl w:val="0"/>
                <w:numId w:val="54"/>
              </w:numPr>
              <w:suppressAutoHyphens w:val="0"/>
            </w:pPr>
            <w:r w:rsidRPr="006E1F40">
              <w:t>Management překladatelské práce</w:t>
            </w:r>
          </w:p>
          <w:p w14:paraId="7177B54A" w14:textId="77777777" w:rsidR="00C56C3A" w:rsidRPr="006E1F40" w:rsidRDefault="00C56C3A" w:rsidP="00C56C3A">
            <w:pPr>
              <w:pStyle w:val="Odstavecseseznamem"/>
              <w:numPr>
                <w:ilvl w:val="0"/>
                <w:numId w:val="54"/>
              </w:numPr>
              <w:suppressAutoHyphens w:val="0"/>
            </w:pPr>
            <w:r w:rsidRPr="006E1F40">
              <w:t>Překladatel současné doby, jeho úloha a postavení</w:t>
            </w:r>
          </w:p>
          <w:p w14:paraId="1872C3B5" w14:textId="77777777" w:rsidR="00C56C3A" w:rsidRDefault="00C56C3A" w:rsidP="00C07AFA"/>
          <w:p w14:paraId="05CAB8EB" w14:textId="77777777" w:rsidR="00C56C3A" w:rsidRDefault="00C56C3A" w:rsidP="00C07AFA">
            <w:r>
              <w:t>Odborné znalosti – po absolvování předmětu prokazuje student znalosti:</w:t>
            </w:r>
          </w:p>
          <w:p w14:paraId="4D24D1C2" w14:textId="77777777" w:rsidR="00C56C3A" w:rsidRDefault="00C56C3A" w:rsidP="00C56C3A">
            <w:pPr>
              <w:pStyle w:val="Odstavecseseznamem"/>
              <w:numPr>
                <w:ilvl w:val="0"/>
                <w:numId w:val="55"/>
              </w:numPr>
              <w:suppressAutoHyphens w:val="0"/>
            </w:pPr>
            <w:r>
              <w:t>vysvětlit stádia překladatelského procesu</w:t>
            </w:r>
          </w:p>
          <w:p w14:paraId="188FD6C5" w14:textId="77777777" w:rsidR="00C56C3A" w:rsidRDefault="00C56C3A" w:rsidP="00C56C3A">
            <w:pPr>
              <w:pStyle w:val="Odstavecseseznamem"/>
              <w:numPr>
                <w:ilvl w:val="0"/>
                <w:numId w:val="55"/>
              </w:numPr>
              <w:suppressAutoHyphens w:val="0"/>
            </w:pPr>
            <w:r>
              <w:t>popsat a analyzovat překlad jako produkt</w:t>
            </w:r>
          </w:p>
          <w:p w14:paraId="612F0E7E" w14:textId="77777777" w:rsidR="00C56C3A" w:rsidRDefault="00C56C3A" w:rsidP="00C56C3A">
            <w:pPr>
              <w:pStyle w:val="Odstavecseseznamem"/>
              <w:numPr>
                <w:ilvl w:val="0"/>
                <w:numId w:val="55"/>
              </w:numPr>
              <w:suppressAutoHyphens w:val="0"/>
            </w:pPr>
            <w:r>
              <w:t>identifikovat žánry a stylistické vlastnosti zdrojového textu</w:t>
            </w:r>
          </w:p>
          <w:p w14:paraId="654BEA30" w14:textId="77777777" w:rsidR="00C56C3A" w:rsidRDefault="00C56C3A" w:rsidP="00C56C3A">
            <w:pPr>
              <w:pStyle w:val="Odstavecseseznamem"/>
              <w:numPr>
                <w:ilvl w:val="0"/>
                <w:numId w:val="55"/>
              </w:numPr>
              <w:suppressAutoHyphens w:val="0"/>
            </w:pPr>
            <w:r>
              <w:t>popsat dostupné překladatelské nástroje a jejich rizika pro překlad</w:t>
            </w:r>
          </w:p>
          <w:p w14:paraId="2C641B4A" w14:textId="77777777" w:rsidR="00C56C3A" w:rsidRDefault="00C56C3A" w:rsidP="00C56C3A">
            <w:pPr>
              <w:pStyle w:val="Odstavecseseznamem"/>
              <w:numPr>
                <w:ilvl w:val="0"/>
                <w:numId w:val="55"/>
              </w:numPr>
              <w:suppressAutoHyphens w:val="0"/>
            </w:pPr>
            <w:r>
              <w:t>popsat základní pravidla etiky překladatelské práce</w:t>
            </w:r>
          </w:p>
          <w:p w14:paraId="1777B649" w14:textId="77777777" w:rsidR="00C56C3A" w:rsidRDefault="00C56C3A" w:rsidP="00C07AFA"/>
          <w:p w14:paraId="6698BE2C" w14:textId="77777777" w:rsidR="00C56C3A" w:rsidRDefault="00C56C3A" w:rsidP="00C07AFA">
            <w:r>
              <w:t>Odborné dovednosti – po absolvování předmětu prokazuje student dovednosti:</w:t>
            </w:r>
          </w:p>
          <w:p w14:paraId="0CC48BE8" w14:textId="77777777" w:rsidR="00C56C3A" w:rsidRDefault="00C56C3A" w:rsidP="00C56C3A">
            <w:pPr>
              <w:pStyle w:val="Odstavecseseznamem"/>
              <w:numPr>
                <w:ilvl w:val="0"/>
                <w:numId w:val="56"/>
              </w:numPr>
              <w:suppressAutoHyphens w:val="0"/>
            </w:pPr>
            <w:r>
              <w:t>v praxi uplatnit jednotlivé kroky překladatelského procesu</w:t>
            </w:r>
          </w:p>
          <w:p w14:paraId="6B3808AA" w14:textId="77777777" w:rsidR="00C56C3A" w:rsidRDefault="00C56C3A" w:rsidP="00C56C3A">
            <w:pPr>
              <w:pStyle w:val="Odstavecseseznamem"/>
              <w:numPr>
                <w:ilvl w:val="0"/>
                <w:numId w:val="56"/>
              </w:numPr>
              <w:suppressAutoHyphens w:val="0"/>
            </w:pPr>
            <w:r>
              <w:t>efektivně přeložit zadaný odborný text a posoudit kvalitu překladu</w:t>
            </w:r>
          </w:p>
          <w:p w14:paraId="5FB1433D" w14:textId="77777777" w:rsidR="00C56C3A" w:rsidRDefault="00C56C3A" w:rsidP="00C56C3A">
            <w:pPr>
              <w:pStyle w:val="Odstavecseseznamem"/>
              <w:numPr>
                <w:ilvl w:val="0"/>
                <w:numId w:val="56"/>
              </w:numPr>
              <w:suppressAutoHyphens w:val="0"/>
            </w:pPr>
            <w:r>
              <w:t xml:space="preserve">reprodukovat stylistické vlastnosti zdrojového textu v textu cílovém </w:t>
            </w:r>
          </w:p>
          <w:p w14:paraId="2E6D6124" w14:textId="77777777" w:rsidR="00C56C3A" w:rsidRDefault="00C56C3A" w:rsidP="00C56C3A">
            <w:pPr>
              <w:pStyle w:val="Odstavecseseznamem"/>
              <w:numPr>
                <w:ilvl w:val="0"/>
                <w:numId w:val="56"/>
              </w:numPr>
              <w:suppressAutoHyphens w:val="0"/>
            </w:pPr>
            <w:r>
              <w:t>sestavit terminologický glosář</w:t>
            </w:r>
          </w:p>
          <w:p w14:paraId="35345DB9" w14:textId="77777777" w:rsidR="00C56C3A" w:rsidRDefault="00C56C3A" w:rsidP="00C56C3A">
            <w:pPr>
              <w:pStyle w:val="Odstavecseseznamem"/>
              <w:numPr>
                <w:ilvl w:val="0"/>
                <w:numId w:val="56"/>
              </w:numPr>
              <w:suppressAutoHyphens w:val="0"/>
            </w:pPr>
            <w:r>
              <w:t>kriticky používat dostupné překladatelské nástroje a paralelní texty</w:t>
            </w:r>
          </w:p>
          <w:p w14:paraId="34FC4C2A" w14:textId="77777777" w:rsidR="00C56C3A" w:rsidRDefault="00C56C3A" w:rsidP="00C07AFA"/>
          <w:p w14:paraId="4E02A573" w14:textId="77777777" w:rsidR="00C56C3A" w:rsidRDefault="00C56C3A" w:rsidP="00C07AFA"/>
        </w:tc>
      </w:tr>
    </w:tbl>
    <w:p w14:paraId="39B5FCD9"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84EA4AC" w14:textId="77777777" w:rsidTr="00C07AFA">
        <w:trPr>
          <w:trHeight w:val="265"/>
        </w:trPr>
        <w:tc>
          <w:tcPr>
            <w:tcW w:w="3653" w:type="dxa"/>
            <w:tcBorders>
              <w:top w:val="single" w:sz="4" w:space="0" w:color="auto"/>
            </w:tcBorders>
            <w:shd w:val="clear" w:color="auto" w:fill="F7CAAC"/>
          </w:tcPr>
          <w:p w14:paraId="15B1EE45"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60E93F2" w14:textId="77777777" w:rsidR="00C56C3A" w:rsidRDefault="00C56C3A" w:rsidP="00C07AFA"/>
        </w:tc>
      </w:tr>
      <w:tr w:rsidR="00C56C3A" w14:paraId="5BF6D3D4" w14:textId="77777777" w:rsidTr="00C07AFA">
        <w:trPr>
          <w:trHeight w:val="1497"/>
        </w:trPr>
        <w:tc>
          <w:tcPr>
            <w:tcW w:w="9855" w:type="dxa"/>
            <w:gridSpan w:val="4"/>
            <w:tcBorders>
              <w:top w:val="nil"/>
            </w:tcBorders>
          </w:tcPr>
          <w:p w14:paraId="5C103AB1" w14:textId="77777777" w:rsidR="00C56C3A" w:rsidRPr="00BD7BB3" w:rsidRDefault="00C56C3A" w:rsidP="00C07AFA">
            <w:pPr>
              <w:pStyle w:val="bb"/>
              <w:rPr>
                <w:b/>
              </w:rPr>
            </w:pPr>
            <w:r w:rsidRPr="00BD7BB3">
              <w:rPr>
                <w:b/>
              </w:rPr>
              <w:t>Základní literatura:</w:t>
            </w:r>
          </w:p>
          <w:p w14:paraId="75A87AD4" w14:textId="77777777" w:rsidR="00C56C3A" w:rsidRPr="00940FB2" w:rsidRDefault="00C56C3A" w:rsidP="00C07AFA">
            <w:pPr>
              <w:pStyle w:val="bb"/>
              <w:rPr>
                <w:lang w:val="en-US"/>
              </w:rPr>
            </w:pPr>
            <w:r w:rsidRPr="00940FB2">
              <w:rPr>
                <w:lang w:val="en-US"/>
              </w:rPr>
              <w:t xml:space="preserve">Byrne, Jody. </w:t>
            </w:r>
            <w:r w:rsidRPr="00940FB2">
              <w:rPr>
                <w:i/>
                <w:iCs/>
                <w:lang w:val="en-US"/>
              </w:rPr>
              <w:t>Scientific and Technical Translation Explained: A Nuts and Bolts Guide for Beginners</w:t>
            </w:r>
            <w:r w:rsidRPr="00940FB2">
              <w:rPr>
                <w:lang w:val="en-US"/>
              </w:rPr>
              <w:t xml:space="preserve">. Abingdon: Routledge, 2014. </w:t>
            </w:r>
          </w:p>
          <w:p w14:paraId="5B7D11BF" w14:textId="77777777" w:rsidR="00C56C3A" w:rsidRPr="00C03813" w:rsidRDefault="00C56C3A" w:rsidP="00C07AFA">
            <w:pPr>
              <w:pStyle w:val="bb"/>
              <w:rPr>
                <w:i/>
                <w:iCs/>
                <w:lang w:val="sk-SK"/>
              </w:rPr>
            </w:pPr>
            <w:r w:rsidRPr="00940FB2">
              <w:rPr>
                <w:lang w:val="en-US"/>
              </w:rPr>
              <w:t xml:space="preserve">Djovčoš, Martin. </w:t>
            </w:r>
            <w:r w:rsidRPr="00A4427A">
              <w:rPr>
                <w:i/>
                <w:iCs/>
                <w:lang w:val="sk-SK"/>
              </w:rPr>
              <w:t>Kto, čo, ako a za akých podmienok prekladá: prekladateľ v kontexte</w:t>
            </w:r>
            <w:r>
              <w:rPr>
                <w:i/>
                <w:iCs/>
                <w:lang w:val="sk-SK"/>
              </w:rPr>
              <w:t xml:space="preserve"> </w:t>
            </w:r>
            <w:r w:rsidRPr="00A4427A">
              <w:rPr>
                <w:i/>
                <w:iCs/>
                <w:lang w:val="sk-SK"/>
              </w:rPr>
              <w:t>doby</w:t>
            </w:r>
            <w:r w:rsidRPr="00A4427A">
              <w:rPr>
                <w:lang w:val="sk-SK"/>
              </w:rPr>
              <w:t>. Banská Bystrica: Fakulta humanitných vied</w:t>
            </w:r>
            <w:r w:rsidRPr="00940FB2">
              <w:rPr>
                <w:lang w:val="en-US"/>
              </w:rPr>
              <w:t>, 2012.</w:t>
            </w:r>
          </w:p>
          <w:p w14:paraId="681EBA9B" w14:textId="77777777" w:rsidR="00C56C3A" w:rsidRPr="00940FB2" w:rsidRDefault="00C56C3A" w:rsidP="00C07AFA">
            <w:pPr>
              <w:pStyle w:val="bb"/>
              <w:rPr>
                <w:lang w:val="en-US"/>
              </w:rPr>
            </w:pPr>
            <w:r w:rsidRPr="00940FB2">
              <w:rPr>
                <w:lang w:val="en-US"/>
              </w:rPr>
              <w:t xml:space="preserve">Gouadec, Daniel. </w:t>
            </w:r>
            <w:r w:rsidRPr="00940FB2">
              <w:rPr>
                <w:i/>
                <w:iCs/>
                <w:lang w:val="en-US"/>
              </w:rPr>
              <w:t>Translation as a Profession</w:t>
            </w:r>
            <w:r w:rsidRPr="00940FB2">
              <w:rPr>
                <w:lang w:val="en-US"/>
              </w:rPr>
              <w:t xml:space="preserve">. </w:t>
            </w:r>
            <w:r w:rsidRPr="00AC636E">
              <w:rPr>
                <w:lang w:val="en-US"/>
              </w:rPr>
              <w:t>Amsterdam</w:t>
            </w:r>
            <w:r w:rsidRPr="00940FB2">
              <w:rPr>
                <w:lang w:val="en-US"/>
              </w:rPr>
              <w:t>: John Benjamins, 2007.</w:t>
            </w:r>
          </w:p>
          <w:p w14:paraId="7DE9AD90" w14:textId="77777777" w:rsidR="00C56C3A" w:rsidRPr="00940FB2" w:rsidRDefault="00C56C3A" w:rsidP="00C07AFA">
            <w:pPr>
              <w:pStyle w:val="bb"/>
              <w:rPr>
                <w:lang w:val="en-US"/>
              </w:rPr>
            </w:pPr>
            <w:r w:rsidRPr="00940FB2">
              <w:rPr>
                <w:lang w:val="en-US"/>
              </w:rPr>
              <w:t>Nord, C</w:t>
            </w:r>
            <w:r>
              <w:rPr>
                <w:lang w:val="en-US"/>
              </w:rPr>
              <w:t>h</w:t>
            </w:r>
            <w:r w:rsidRPr="00940FB2">
              <w:rPr>
                <w:lang w:val="en-US"/>
              </w:rPr>
              <w:t xml:space="preserve">ristiane. </w:t>
            </w:r>
            <w:r w:rsidRPr="00940FB2">
              <w:rPr>
                <w:i/>
                <w:iCs/>
                <w:lang w:val="en-US"/>
              </w:rPr>
              <w:t>Text Analysis in Translation: Theory, Methodology, and Didactic Application of a Model for Translation Oriented Text Analysis</w:t>
            </w:r>
            <w:r w:rsidRPr="00940FB2">
              <w:rPr>
                <w:lang w:val="en-US"/>
              </w:rPr>
              <w:t>. Amsterdam: Rodopi, 2005.</w:t>
            </w:r>
          </w:p>
          <w:p w14:paraId="08B464AD" w14:textId="77777777" w:rsidR="00C56C3A" w:rsidRPr="00940FB2" w:rsidRDefault="00C56C3A" w:rsidP="00C07AFA">
            <w:pPr>
              <w:pStyle w:val="bb"/>
              <w:rPr>
                <w:lang w:val="en-US"/>
              </w:rPr>
            </w:pPr>
            <w:r w:rsidRPr="00940FB2">
              <w:rPr>
                <w:lang w:val="en-US"/>
              </w:rPr>
              <w:t xml:space="preserve">Sofer, Morry. </w:t>
            </w:r>
            <w:r w:rsidRPr="00940FB2">
              <w:rPr>
                <w:i/>
                <w:iCs/>
                <w:lang w:val="en-US"/>
              </w:rPr>
              <w:t>The Translator</w:t>
            </w:r>
            <w:r>
              <w:rPr>
                <w:i/>
                <w:iCs/>
                <w:lang w:val="en-US"/>
              </w:rPr>
              <w:t>’</w:t>
            </w:r>
            <w:r w:rsidRPr="00940FB2">
              <w:rPr>
                <w:i/>
                <w:iCs/>
                <w:lang w:val="en-US"/>
              </w:rPr>
              <w:t>s Handbook</w:t>
            </w:r>
            <w:r w:rsidRPr="00940FB2">
              <w:rPr>
                <w:lang w:val="en-US"/>
              </w:rPr>
              <w:t xml:space="preserve">. 6th </w:t>
            </w:r>
            <w:r>
              <w:rPr>
                <w:lang w:val="en-US"/>
              </w:rPr>
              <w:t>ed</w:t>
            </w:r>
            <w:r w:rsidRPr="00940FB2">
              <w:rPr>
                <w:lang w:val="en-US"/>
              </w:rPr>
              <w:t xml:space="preserve">. Rockville: Schreiber, 2006. </w:t>
            </w:r>
          </w:p>
          <w:p w14:paraId="0B8701F7" w14:textId="77777777" w:rsidR="00C56C3A" w:rsidRDefault="00C56C3A" w:rsidP="00C07AFA">
            <w:pPr>
              <w:pStyle w:val="bb"/>
            </w:pPr>
          </w:p>
          <w:p w14:paraId="55630E49" w14:textId="77777777" w:rsidR="00C56C3A" w:rsidRPr="00BD7BB3" w:rsidRDefault="00C56C3A" w:rsidP="00C07AFA">
            <w:pPr>
              <w:pStyle w:val="bb"/>
              <w:rPr>
                <w:b/>
              </w:rPr>
            </w:pPr>
            <w:r w:rsidRPr="00BD7BB3">
              <w:rPr>
                <w:b/>
              </w:rPr>
              <w:t>Doporučená literatura:</w:t>
            </w:r>
          </w:p>
          <w:p w14:paraId="5427F124" w14:textId="77777777" w:rsidR="00C56C3A" w:rsidRPr="00AC636E" w:rsidRDefault="00C56C3A" w:rsidP="00C07AFA">
            <w:pPr>
              <w:pStyle w:val="bb"/>
              <w:rPr>
                <w:lang w:val="en-US"/>
              </w:rPr>
            </w:pPr>
            <w:r w:rsidRPr="00AC636E">
              <w:rPr>
                <w:lang w:val="en-US"/>
              </w:rPr>
              <w:t xml:space="preserve">Esselink, Bert. </w:t>
            </w:r>
            <w:r w:rsidRPr="00AC636E">
              <w:rPr>
                <w:i/>
                <w:iCs/>
                <w:lang w:val="en-US"/>
              </w:rPr>
              <w:t>A Practical Guide to Localization</w:t>
            </w:r>
            <w:r w:rsidRPr="00AC636E">
              <w:rPr>
                <w:lang w:val="en-US"/>
              </w:rPr>
              <w:t>. Amsterdam: John Benjamins, 2000.</w:t>
            </w:r>
          </w:p>
          <w:p w14:paraId="1B5ADE21" w14:textId="77777777" w:rsidR="00C56C3A" w:rsidRPr="00AC636E" w:rsidRDefault="00C56C3A" w:rsidP="00C07AFA">
            <w:pPr>
              <w:pStyle w:val="bb"/>
              <w:rPr>
                <w:lang w:val="en-US"/>
              </w:rPr>
            </w:pPr>
            <w:r w:rsidRPr="00AC636E">
              <w:rPr>
                <w:lang w:val="en-US"/>
              </w:rPr>
              <w:t xml:space="preserve">Gile, Daniel. </w:t>
            </w:r>
            <w:r w:rsidRPr="00AC636E">
              <w:rPr>
                <w:i/>
                <w:iCs/>
                <w:lang w:val="en-US"/>
              </w:rPr>
              <w:t>Basic Concepts and Models for Interpreter Translation Training</w:t>
            </w:r>
            <w:r w:rsidRPr="00AC636E">
              <w:rPr>
                <w:lang w:val="en-US"/>
              </w:rPr>
              <w:t xml:space="preserve">. Amsterdam: John Benjamins, 2009. </w:t>
            </w:r>
          </w:p>
          <w:p w14:paraId="0808489F" w14:textId="77777777" w:rsidR="00C56C3A" w:rsidRPr="00AC636E" w:rsidRDefault="00C56C3A" w:rsidP="00C07AFA">
            <w:pPr>
              <w:pStyle w:val="bb"/>
              <w:rPr>
                <w:lang w:val="en-US"/>
              </w:rPr>
            </w:pPr>
            <w:r w:rsidRPr="00AC636E">
              <w:rPr>
                <w:lang w:val="en-US"/>
              </w:rPr>
              <w:t xml:space="preserve">Pym, Anthony. </w:t>
            </w:r>
            <w:r w:rsidRPr="00AC636E">
              <w:rPr>
                <w:i/>
                <w:iCs/>
                <w:lang w:val="en-US"/>
              </w:rPr>
              <w:t>On Translation Ethics</w:t>
            </w:r>
            <w:r w:rsidRPr="00AC636E">
              <w:rPr>
                <w:lang w:val="en-US"/>
              </w:rPr>
              <w:t xml:space="preserve">. Amsterdam: John Benjamins, 2012. </w:t>
            </w:r>
          </w:p>
          <w:p w14:paraId="40D6AAD1" w14:textId="77777777" w:rsidR="00C56C3A" w:rsidRPr="00AC636E" w:rsidRDefault="00C56C3A" w:rsidP="00C07AFA">
            <w:pPr>
              <w:pStyle w:val="bb"/>
              <w:rPr>
                <w:lang w:val="en-US"/>
              </w:rPr>
            </w:pPr>
            <w:r w:rsidRPr="00AC636E">
              <w:rPr>
                <w:lang w:val="en-US"/>
              </w:rPr>
              <w:t xml:space="preserve">Somers, Harold L. </w:t>
            </w:r>
            <w:r w:rsidRPr="00AC636E">
              <w:rPr>
                <w:i/>
                <w:iCs/>
                <w:lang w:val="en-US"/>
              </w:rPr>
              <w:t>Computers and Translation: A Translator’s Guide</w:t>
            </w:r>
            <w:r w:rsidRPr="00AC636E">
              <w:rPr>
                <w:lang w:val="en-US"/>
              </w:rPr>
              <w:t>. Amsterdam: John Benjamins, 2003.</w:t>
            </w:r>
          </w:p>
          <w:p w14:paraId="0663F077" w14:textId="77777777" w:rsidR="00C56C3A" w:rsidRPr="00AC636E" w:rsidRDefault="00C56C3A" w:rsidP="00C07AFA">
            <w:pPr>
              <w:pStyle w:val="bb"/>
              <w:rPr>
                <w:lang w:val="en-US"/>
              </w:rPr>
            </w:pPr>
            <w:r w:rsidRPr="00AC636E">
              <w:rPr>
                <w:lang w:val="en-US"/>
              </w:rPr>
              <w:t xml:space="preserve">Venuti, Lawrence, ed. </w:t>
            </w:r>
            <w:r w:rsidRPr="00AC636E">
              <w:rPr>
                <w:i/>
                <w:iCs/>
                <w:lang w:val="en-US"/>
              </w:rPr>
              <w:t>The Translation Studies Reader</w:t>
            </w:r>
            <w:r w:rsidRPr="00AC636E">
              <w:rPr>
                <w:lang w:val="en-US"/>
              </w:rPr>
              <w:t xml:space="preserve">. London: Routledge, 2004. </w:t>
            </w:r>
          </w:p>
          <w:p w14:paraId="430CC538" w14:textId="77777777" w:rsidR="00C56C3A" w:rsidRPr="00BD7BB3" w:rsidRDefault="00C56C3A" w:rsidP="00C07AFA"/>
        </w:tc>
      </w:tr>
      <w:tr w:rsidR="00C56C3A" w14:paraId="75B190FF"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272947BB" w14:textId="77777777" w:rsidR="00C56C3A" w:rsidRDefault="00C56C3A" w:rsidP="00C07AFA">
            <w:pPr>
              <w:jc w:val="center"/>
              <w:rPr>
                <w:b/>
              </w:rPr>
            </w:pPr>
            <w:r>
              <w:rPr>
                <w:b/>
              </w:rPr>
              <w:t>Informace ke kombinované nebo distanční formě</w:t>
            </w:r>
          </w:p>
        </w:tc>
      </w:tr>
      <w:tr w:rsidR="00C56C3A" w14:paraId="7241D131" w14:textId="77777777" w:rsidTr="00C07AFA">
        <w:tc>
          <w:tcPr>
            <w:tcW w:w="4787" w:type="dxa"/>
            <w:gridSpan w:val="2"/>
            <w:tcBorders>
              <w:top w:val="single" w:sz="2" w:space="0" w:color="auto"/>
            </w:tcBorders>
            <w:shd w:val="clear" w:color="auto" w:fill="F7CAAC"/>
          </w:tcPr>
          <w:p w14:paraId="38146C17" w14:textId="77777777" w:rsidR="00C56C3A" w:rsidRDefault="00C56C3A" w:rsidP="00C07AFA">
            <w:r>
              <w:rPr>
                <w:b/>
              </w:rPr>
              <w:t>Rozsah konzultací (soustředění)</w:t>
            </w:r>
          </w:p>
        </w:tc>
        <w:tc>
          <w:tcPr>
            <w:tcW w:w="889" w:type="dxa"/>
            <w:tcBorders>
              <w:top w:val="single" w:sz="2" w:space="0" w:color="auto"/>
            </w:tcBorders>
          </w:tcPr>
          <w:p w14:paraId="0283861A" w14:textId="77777777" w:rsidR="00C56C3A" w:rsidRDefault="00C56C3A" w:rsidP="00C07AFA"/>
        </w:tc>
        <w:tc>
          <w:tcPr>
            <w:tcW w:w="4179" w:type="dxa"/>
            <w:tcBorders>
              <w:top w:val="single" w:sz="2" w:space="0" w:color="auto"/>
            </w:tcBorders>
            <w:shd w:val="clear" w:color="auto" w:fill="F7CAAC"/>
          </w:tcPr>
          <w:p w14:paraId="0ABC3B76" w14:textId="77777777" w:rsidR="00C56C3A" w:rsidRDefault="00C56C3A" w:rsidP="00C07AFA">
            <w:pPr>
              <w:rPr>
                <w:b/>
              </w:rPr>
            </w:pPr>
            <w:r>
              <w:rPr>
                <w:b/>
              </w:rPr>
              <w:t xml:space="preserve">hodin </w:t>
            </w:r>
          </w:p>
        </w:tc>
      </w:tr>
      <w:tr w:rsidR="00C56C3A" w14:paraId="329D2B8C" w14:textId="77777777" w:rsidTr="00C07AFA">
        <w:tc>
          <w:tcPr>
            <w:tcW w:w="9855" w:type="dxa"/>
            <w:gridSpan w:val="4"/>
            <w:shd w:val="clear" w:color="auto" w:fill="F7CAAC"/>
          </w:tcPr>
          <w:p w14:paraId="620345E4" w14:textId="77777777" w:rsidR="00C56C3A" w:rsidRDefault="00C56C3A" w:rsidP="00C07AFA">
            <w:pPr>
              <w:rPr>
                <w:b/>
              </w:rPr>
            </w:pPr>
            <w:r>
              <w:rPr>
                <w:b/>
              </w:rPr>
              <w:t>Informace o způsobu kontaktu s vyučujícím</w:t>
            </w:r>
          </w:p>
        </w:tc>
      </w:tr>
      <w:tr w:rsidR="00C56C3A" w14:paraId="560F9735" w14:textId="77777777" w:rsidTr="00C07AFA">
        <w:trPr>
          <w:trHeight w:val="20"/>
        </w:trPr>
        <w:tc>
          <w:tcPr>
            <w:tcW w:w="9855" w:type="dxa"/>
            <w:gridSpan w:val="4"/>
          </w:tcPr>
          <w:p w14:paraId="529C6D07" w14:textId="77777777" w:rsidR="00C56C3A" w:rsidRDefault="00C56C3A" w:rsidP="00C07AFA"/>
        </w:tc>
      </w:tr>
    </w:tbl>
    <w:p w14:paraId="2F28BB26" w14:textId="77777777" w:rsidR="00C56C3A" w:rsidRDefault="00C56C3A" w:rsidP="00C56C3A"/>
    <w:p w14:paraId="48A0740D" w14:textId="77777777" w:rsidR="00C56C3A" w:rsidRDefault="00C56C3A" w:rsidP="00C56C3A"/>
    <w:p w14:paraId="4E90E8FE"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0E3F6FB" w14:textId="77777777" w:rsidTr="00C07AFA">
        <w:tc>
          <w:tcPr>
            <w:tcW w:w="9855" w:type="dxa"/>
            <w:gridSpan w:val="7"/>
            <w:tcBorders>
              <w:bottom w:val="double" w:sz="4" w:space="0" w:color="auto"/>
            </w:tcBorders>
            <w:shd w:val="clear" w:color="auto" w:fill="BDD6EE"/>
          </w:tcPr>
          <w:p w14:paraId="2847430C" w14:textId="77777777" w:rsidR="00C56C3A" w:rsidRDefault="00C56C3A" w:rsidP="00C07AFA">
            <w:pPr>
              <w:rPr>
                <w:b/>
                <w:sz w:val="28"/>
              </w:rPr>
            </w:pPr>
            <w:r>
              <w:br w:type="page"/>
            </w:r>
            <w:r>
              <w:rPr>
                <w:b/>
                <w:sz w:val="28"/>
              </w:rPr>
              <w:t>B-III – Charakteristika studijního předmětu</w:t>
            </w:r>
          </w:p>
        </w:tc>
      </w:tr>
      <w:tr w:rsidR="00C56C3A" w14:paraId="0BBC04C5" w14:textId="77777777" w:rsidTr="00C07AFA">
        <w:tc>
          <w:tcPr>
            <w:tcW w:w="3086" w:type="dxa"/>
            <w:tcBorders>
              <w:top w:val="double" w:sz="4" w:space="0" w:color="auto"/>
            </w:tcBorders>
            <w:shd w:val="clear" w:color="auto" w:fill="F7CAAC"/>
          </w:tcPr>
          <w:p w14:paraId="5486C9EF"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1FDABFE" w14:textId="77777777" w:rsidR="00C56C3A" w:rsidRDefault="00C56C3A" w:rsidP="00C07AFA">
            <w:r w:rsidRPr="00997220">
              <w:t>Umělecký překlad</w:t>
            </w:r>
          </w:p>
        </w:tc>
      </w:tr>
      <w:tr w:rsidR="00C56C3A" w14:paraId="78AC8847" w14:textId="77777777" w:rsidTr="00C07AFA">
        <w:tc>
          <w:tcPr>
            <w:tcW w:w="3086" w:type="dxa"/>
            <w:shd w:val="clear" w:color="auto" w:fill="F7CAAC"/>
          </w:tcPr>
          <w:p w14:paraId="470FB6B5" w14:textId="77777777" w:rsidR="00C56C3A" w:rsidRDefault="00C56C3A" w:rsidP="00C07AFA">
            <w:pPr>
              <w:rPr>
                <w:b/>
              </w:rPr>
            </w:pPr>
            <w:r>
              <w:rPr>
                <w:b/>
              </w:rPr>
              <w:t>Typ předmětu</w:t>
            </w:r>
          </w:p>
        </w:tc>
        <w:tc>
          <w:tcPr>
            <w:tcW w:w="3406" w:type="dxa"/>
            <w:gridSpan w:val="3"/>
          </w:tcPr>
          <w:p w14:paraId="40E11FFC" w14:textId="4CF300CC" w:rsidR="00C56C3A" w:rsidRDefault="00620367" w:rsidP="00C07AFA">
            <w:r>
              <w:t>pv</w:t>
            </w:r>
          </w:p>
        </w:tc>
        <w:tc>
          <w:tcPr>
            <w:tcW w:w="2695" w:type="dxa"/>
            <w:gridSpan w:val="2"/>
            <w:shd w:val="clear" w:color="auto" w:fill="F7CAAC"/>
          </w:tcPr>
          <w:p w14:paraId="1794E569" w14:textId="77777777" w:rsidR="00C56C3A" w:rsidRDefault="00C56C3A" w:rsidP="00C07AFA">
            <w:r>
              <w:rPr>
                <w:b/>
              </w:rPr>
              <w:t>doporučený ročník / semestr</w:t>
            </w:r>
          </w:p>
        </w:tc>
        <w:tc>
          <w:tcPr>
            <w:tcW w:w="668" w:type="dxa"/>
          </w:tcPr>
          <w:p w14:paraId="46319EF9" w14:textId="77777777" w:rsidR="00C56C3A" w:rsidRDefault="00C56C3A" w:rsidP="00C07AFA">
            <w:r>
              <w:t>1/L, 2/Z</w:t>
            </w:r>
          </w:p>
        </w:tc>
      </w:tr>
      <w:tr w:rsidR="00C56C3A" w14:paraId="3B7873DA" w14:textId="77777777" w:rsidTr="00C07AFA">
        <w:tc>
          <w:tcPr>
            <w:tcW w:w="3086" w:type="dxa"/>
            <w:shd w:val="clear" w:color="auto" w:fill="F7CAAC"/>
          </w:tcPr>
          <w:p w14:paraId="0DF4F31F" w14:textId="77777777" w:rsidR="00C56C3A" w:rsidRDefault="00C56C3A" w:rsidP="00C07AFA">
            <w:pPr>
              <w:rPr>
                <w:b/>
              </w:rPr>
            </w:pPr>
            <w:r>
              <w:rPr>
                <w:b/>
              </w:rPr>
              <w:t>Rozsah studijního předmětu</w:t>
            </w:r>
          </w:p>
        </w:tc>
        <w:tc>
          <w:tcPr>
            <w:tcW w:w="1701" w:type="dxa"/>
          </w:tcPr>
          <w:p w14:paraId="091FB253" w14:textId="77777777" w:rsidR="00C56C3A" w:rsidRDefault="00C56C3A" w:rsidP="00C07AFA">
            <w:r>
              <w:t>0p + 28s</w:t>
            </w:r>
          </w:p>
        </w:tc>
        <w:tc>
          <w:tcPr>
            <w:tcW w:w="889" w:type="dxa"/>
            <w:shd w:val="clear" w:color="auto" w:fill="F7CAAC"/>
          </w:tcPr>
          <w:p w14:paraId="2008C743" w14:textId="77777777" w:rsidR="00C56C3A" w:rsidRDefault="00C56C3A" w:rsidP="00C07AFA">
            <w:pPr>
              <w:rPr>
                <w:b/>
              </w:rPr>
            </w:pPr>
            <w:r>
              <w:rPr>
                <w:b/>
              </w:rPr>
              <w:t xml:space="preserve">hod. </w:t>
            </w:r>
          </w:p>
        </w:tc>
        <w:tc>
          <w:tcPr>
            <w:tcW w:w="816" w:type="dxa"/>
          </w:tcPr>
          <w:p w14:paraId="0BD11628" w14:textId="77777777" w:rsidR="00C56C3A" w:rsidRDefault="00C56C3A" w:rsidP="00C07AFA">
            <w:r>
              <w:t>28</w:t>
            </w:r>
          </w:p>
        </w:tc>
        <w:tc>
          <w:tcPr>
            <w:tcW w:w="2156" w:type="dxa"/>
            <w:shd w:val="clear" w:color="auto" w:fill="F7CAAC"/>
          </w:tcPr>
          <w:p w14:paraId="6F4BB493" w14:textId="77777777" w:rsidR="00C56C3A" w:rsidRDefault="00C56C3A" w:rsidP="00C07AFA">
            <w:pPr>
              <w:rPr>
                <w:b/>
              </w:rPr>
            </w:pPr>
            <w:r>
              <w:rPr>
                <w:b/>
              </w:rPr>
              <w:t>kreditů</w:t>
            </w:r>
          </w:p>
        </w:tc>
        <w:tc>
          <w:tcPr>
            <w:tcW w:w="1207" w:type="dxa"/>
            <w:gridSpan w:val="2"/>
          </w:tcPr>
          <w:p w14:paraId="465B6682" w14:textId="77777777" w:rsidR="00C56C3A" w:rsidRDefault="00C56C3A" w:rsidP="00C07AFA">
            <w:r>
              <w:t>4</w:t>
            </w:r>
          </w:p>
        </w:tc>
      </w:tr>
      <w:tr w:rsidR="00C56C3A" w14:paraId="62B5A05A" w14:textId="77777777" w:rsidTr="00C07AFA">
        <w:tc>
          <w:tcPr>
            <w:tcW w:w="3086" w:type="dxa"/>
            <w:shd w:val="clear" w:color="auto" w:fill="F7CAAC"/>
          </w:tcPr>
          <w:p w14:paraId="170137E2" w14:textId="77777777" w:rsidR="00C56C3A" w:rsidRDefault="00C56C3A" w:rsidP="00C07AFA">
            <w:pPr>
              <w:rPr>
                <w:b/>
                <w:sz w:val="22"/>
              </w:rPr>
            </w:pPr>
            <w:r>
              <w:rPr>
                <w:b/>
              </w:rPr>
              <w:t>Prerekvizity, korekvizity, ekvivalence</w:t>
            </w:r>
          </w:p>
        </w:tc>
        <w:tc>
          <w:tcPr>
            <w:tcW w:w="6769" w:type="dxa"/>
            <w:gridSpan w:val="6"/>
          </w:tcPr>
          <w:p w14:paraId="24C989BB" w14:textId="77777777" w:rsidR="00C56C3A" w:rsidRDefault="00C56C3A" w:rsidP="00C07AFA"/>
        </w:tc>
      </w:tr>
      <w:tr w:rsidR="00C56C3A" w14:paraId="1616509D" w14:textId="77777777" w:rsidTr="00C07AFA">
        <w:tc>
          <w:tcPr>
            <w:tcW w:w="3086" w:type="dxa"/>
            <w:shd w:val="clear" w:color="auto" w:fill="F7CAAC"/>
          </w:tcPr>
          <w:p w14:paraId="6CD5793B" w14:textId="77777777" w:rsidR="00C56C3A" w:rsidRDefault="00C56C3A" w:rsidP="00C07AFA">
            <w:pPr>
              <w:rPr>
                <w:b/>
              </w:rPr>
            </w:pPr>
            <w:r>
              <w:rPr>
                <w:b/>
              </w:rPr>
              <w:t>Způsob ověření studijních výsledků</w:t>
            </w:r>
          </w:p>
        </w:tc>
        <w:tc>
          <w:tcPr>
            <w:tcW w:w="3406" w:type="dxa"/>
            <w:gridSpan w:val="3"/>
          </w:tcPr>
          <w:p w14:paraId="5498B2C9" w14:textId="77777777" w:rsidR="00C56C3A" w:rsidRDefault="00C56C3A" w:rsidP="00C07AFA">
            <w:r>
              <w:t>Klz</w:t>
            </w:r>
          </w:p>
        </w:tc>
        <w:tc>
          <w:tcPr>
            <w:tcW w:w="2156" w:type="dxa"/>
            <w:shd w:val="clear" w:color="auto" w:fill="F7CAAC"/>
          </w:tcPr>
          <w:p w14:paraId="010FA7A8" w14:textId="77777777" w:rsidR="00C56C3A" w:rsidRDefault="00C56C3A" w:rsidP="00C07AFA">
            <w:pPr>
              <w:rPr>
                <w:b/>
              </w:rPr>
            </w:pPr>
            <w:r>
              <w:rPr>
                <w:b/>
              </w:rPr>
              <w:t>Forma výuky</w:t>
            </w:r>
          </w:p>
        </w:tc>
        <w:tc>
          <w:tcPr>
            <w:tcW w:w="1207" w:type="dxa"/>
            <w:gridSpan w:val="2"/>
          </w:tcPr>
          <w:p w14:paraId="509F9B51" w14:textId="77777777" w:rsidR="00C56C3A" w:rsidRDefault="00C56C3A" w:rsidP="00C07AFA">
            <w:r>
              <w:t>seminář</w:t>
            </w:r>
          </w:p>
        </w:tc>
      </w:tr>
      <w:tr w:rsidR="00C56C3A" w14:paraId="691D4087" w14:textId="77777777" w:rsidTr="00C07AFA">
        <w:tc>
          <w:tcPr>
            <w:tcW w:w="3086" w:type="dxa"/>
            <w:shd w:val="clear" w:color="auto" w:fill="F7CAAC"/>
          </w:tcPr>
          <w:p w14:paraId="711F6256"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5C0C6C22" w14:textId="77777777" w:rsidR="00C56C3A" w:rsidRDefault="00C56C3A" w:rsidP="00C07AFA">
            <w:pPr>
              <w:rPr>
                <w:b/>
              </w:rPr>
            </w:pPr>
            <w:r w:rsidRPr="00B46148">
              <w:rPr>
                <w:b/>
              </w:rPr>
              <w:t>Požadavky k zápočtu:</w:t>
            </w:r>
          </w:p>
          <w:p w14:paraId="639D4DF5" w14:textId="77777777" w:rsidR="00C56C3A" w:rsidRDefault="00C56C3A" w:rsidP="00C07AFA">
            <w:r>
              <w:t>Aktivní účast na seminářích (80 %)</w:t>
            </w:r>
          </w:p>
          <w:p w14:paraId="24C4A8A4" w14:textId="77777777" w:rsidR="00C56C3A" w:rsidRDefault="00C56C3A" w:rsidP="00C07AFA">
            <w:r>
              <w:t>Vypracování dílčích úkolů</w:t>
            </w:r>
          </w:p>
          <w:p w14:paraId="27865FFD" w14:textId="77777777" w:rsidR="00C56C3A" w:rsidRPr="00B46148" w:rsidRDefault="00C56C3A" w:rsidP="00C07AFA">
            <w:pPr>
              <w:rPr>
                <w:b/>
              </w:rPr>
            </w:pPr>
            <w:r>
              <w:t>Vypracování závěrečného překladu s komentářem</w:t>
            </w:r>
          </w:p>
        </w:tc>
      </w:tr>
      <w:tr w:rsidR="00C56C3A" w14:paraId="437884B3" w14:textId="77777777" w:rsidTr="00C07AFA">
        <w:trPr>
          <w:trHeight w:val="20"/>
        </w:trPr>
        <w:tc>
          <w:tcPr>
            <w:tcW w:w="9855" w:type="dxa"/>
            <w:gridSpan w:val="7"/>
            <w:tcBorders>
              <w:top w:val="nil"/>
            </w:tcBorders>
          </w:tcPr>
          <w:p w14:paraId="22417028" w14:textId="77777777" w:rsidR="00C56C3A" w:rsidRDefault="00C56C3A" w:rsidP="00C07AFA"/>
        </w:tc>
      </w:tr>
      <w:tr w:rsidR="00C56C3A" w14:paraId="0AC3C386" w14:textId="77777777" w:rsidTr="00C07AFA">
        <w:trPr>
          <w:trHeight w:val="197"/>
        </w:trPr>
        <w:tc>
          <w:tcPr>
            <w:tcW w:w="3086" w:type="dxa"/>
            <w:tcBorders>
              <w:top w:val="nil"/>
            </w:tcBorders>
            <w:shd w:val="clear" w:color="auto" w:fill="F7CAAC"/>
          </w:tcPr>
          <w:p w14:paraId="01879C86" w14:textId="77777777" w:rsidR="00C56C3A" w:rsidRDefault="00C56C3A" w:rsidP="00C07AFA">
            <w:pPr>
              <w:rPr>
                <w:b/>
              </w:rPr>
            </w:pPr>
            <w:r>
              <w:rPr>
                <w:b/>
              </w:rPr>
              <w:t>Garant předmětu</w:t>
            </w:r>
          </w:p>
        </w:tc>
        <w:tc>
          <w:tcPr>
            <w:tcW w:w="6769" w:type="dxa"/>
            <w:gridSpan w:val="6"/>
            <w:tcBorders>
              <w:top w:val="nil"/>
            </w:tcBorders>
          </w:tcPr>
          <w:p w14:paraId="4A8C7DD2" w14:textId="77777777" w:rsidR="00C56C3A" w:rsidRDefault="00C56C3A" w:rsidP="00C07AFA">
            <w:r w:rsidRPr="00881668">
              <w:t>Mgr. Vladimíra Fonfárová, Ph</w:t>
            </w:r>
            <w:r>
              <w:t>.</w:t>
            </w:r>
            <w:r w:rsidRPr="00881668">
              <w:t>D.</w:t>
            </w:r>
          </w:p>
        </w:tc>
      </w:tr>
      <w:tr w:rsidR="00C56C3A" w14:paraId="17DD0B3B" w14:textId="77777777" w:rsidTr="00C07AFA">
        <w:trPr>
          <w:trHeight w:val="243"/>
        </w:trPr>
        <w:tc>
          <w:tcPr>
            <w:tcW w:w="3086" w:type="dxa"/>
            <w:tcBorders>
              <w:top w:val="nil"/>
            </w:tcBorders>
            <w:shd w:val="clear" w:color="auto" w:fill="F7CAAC"/>
          </w:tcPr>
          <w:p w14:paraId="1330AFA5" w14:textId="77777777" w:rsidR="00C56C3A" w:rsidRDefault="00C56C3A" w:rsidP="00C07AFA">
            <w:pPr>
              <w:rPr>
                <w:b/>
              </w:rPr>
            </w:pPr>
            <w:r>
              <w:rPr>
                <w:b/>
              </w:rPr>
              <w:t>Zapojení garanta do výuky předmětu</w:t>
            </w:r>
          </w:p>
        </w:tc>
        <w:tc>
          <w:tcPr>
            <w:tcW w:w="6769" w:type="dxa"/>
            <w:gridSpan w:val="6"/>
            <w:tcBorders>
              <w:top w:val="nil"/>
            </w:tcBorders>
          </w:tcPr>
          <w:p w14:paraId="4DCEF6C0" w14:textId="77777777" w:rsidR="00C56C3A" w:rsidRDefault="00C56C3A" w:rsidP="00C07AFA">
            <w:r>
              <w:t>100 %</w:t>
            </w:r>
          </w:p>
        </w:tc>
      </w:tr>
      <w:tr w:rsidR="00C56C3A" w14:paraId="63522C73" w14:textId="77777777" w:rsidTr="00C07AFA">
        <w:tc>
          <w:tcPr>
            <w:tcW w:w="3086" w:type="dxa"/>
            <w:shd w:val="clear" w:color="auto" w:fill="F7CAAC"/>
          </w:tcPr>
          <w:p w14:paraId="160483FE" w14:textId="77777777" w:rsidR="00C56C3A" w:rsidRDefault="00C56C3A" w:rsidP="00C07AFA">
            <w:pPr>
              <w:rPr>
                <w:b/>
              </w:rPr>
            </w:pPr>
            <w:r>
              <w:rPr>
                <w:b/>
              </w:rPr>
              <w:t>Vyučující</w:t>
            </w:r>
          </w:p>
        </w:tc>
        <w:tc>
          <w:tcPr>
            <w:tcW w:w="6769" w:type="dxa"/>
            <w:gridSpan w:val="6"/>
            <w:tcBorders>
              <w:bottom w:val="nil"/>
            </w:tcBorders>
          </w:tcPr>
          <w:p w14:paraId="46486B88" w14:textId="77777777" w:rsidR="00C56C3A" w:rsidRDefault="00C56C3A" w:rsidP="00C07AFA">
            <w:r w:rsidRPr="00881668">
              <w:t>Mgr. Vladimíra Fonfárová, Ph</w:t>
            </w:r>
            <w:r>
              <w:t>.</w:t>
            </w:r>
            <w:r w:rsidRPr="00881668">
              <w:t>D.</w:t>
            </w:r>
          </w:p>
        </w:tc>
      </w:tr>
      <w:tr w:rsidR="00C56C3A" w14:paraId="6B832EC4" w14:textId="77777777" w:rsidTr="00C07AFA">
        <w:trPr>
          <w:trHeight w:val="20"/>
        </w:trPr>
        <w:tc>
          <w:tcPr>
            <w:tcW w:w="9855" w:type="dxa"/>
            <w:gridSpan w:val="7"/>
            <w:tcBorders>
              <w:top w:val="nil"/>
            </w:tcBorders>
          </w:tcPr>
          <w:p w14:paraId="62803521" w14:textId="77777777" w:rsidR="00C56C3A" w:rsidRDefault="00C56C3A" w:rsidP="00C07AFA"/>
        </w:tc>
      </w:tr>
      <w:tr w:rsidR="00C56C3A" w14:paraId="2A8AE777" w14:textId="77777777" w:rsidTr="00C07AFA">
        <w:tc>
          <w:tcPr>
            <w:tcW w:w="3086" w:type="dxa"/>
            <w:shd w:val="clear" w:color="auto" w:fill="F7CAAC"/>
          </w:tcPr>
          <w:p w14:paraId="22A6181B" w14:textId="77777777" w:rsidR="00C56C3A" w:rsidRDefault="00C56C3A" w:rsidP="00C07AFA">
            <w:pPr>
              <w:rPr>
                <w:b/>
              </w:rPr>
            </w:pPr>
            <w:r>
              <w:rPr>
                <w:b/>
              </w:rPr>
              <w:t>Stručná anotace předmětu</w:t>
            </w:r>
          </w:p>
        </w:tc>
        <w:tc>
          <w:tcPr>
            <w:tcW w:w="6769" w:type="dxa"/>
            <w:gridSpan w:val="6"/>
            <w:tcBorders>
              <w:bottom w:val="nil"/>
            </w:tcBorders>
          </w:tcPr>
          <w:p w14:paraId="58F783DF" w14:textId="77777777" w:rsidR="00C56C3A" w:rsidRDefault="00C56C3A" w:rsidP="00C07AFA"/>
        </w:tc>
      </w:tr>
      <w:tr w:rsidR="00C56C3A" w14:paraId="787D31E6" w14:textId="77777777" w:rsidTr="00C07AFA">
        <w:trPr>
          <w:trHeight w:val="3938"/>
        </w:trPr>
        <w:tc>
          <w:tcPr>
            <w:tcW w:w="9855" w:type="dxa"/>
            <w:gridSpan w:val="7"/>
            <w:tcBorders>
              <w:top w:val="nil"/>
              <w:bottom w:val="single" w:sz="12" w:space="0" w:color="auto"/>
            </w:tcBorders>
          </w:tcPr>
          <w:p w14:paraId="2DDE97D3" w14:textId="77777777" w:rsidR="00C56C3A" w:rsidRDefault="00C56C3A" w:rsidP="00C07AFA">
            <w:r w:rsidRPr="00B81EB8">
              <w:t>Cílem předmětu je seznámit studenty se specifickými rysy uměleckého překladu ve srovnání s překlady jiných typů textů, například odborných či populárně-naučných. Obeznámí se s teoretickými východisky uměleckého překladu a osvojí si překladatelské strategie, které jim pomůžou při hledání vhodného překladatelského řešení. Procvičí si překlad různých literárních forem, tj. poezie, prózy a divadelních her.</w:t>
            </w:r>
          </w:p>
          <w:p w14:paraId="4F733A17" w14:textId="77777777" w:rsidR="00C56C3A" w:rsidRDefault="00C56C3A" w:rsidP="00C07AFA"/>
          <w:p w14:paraId="1288664A" w14:textId="77777777" w:rsidR="00C56C3A" w:rsidRDefault="00C56C3A" w:rsidP="00C07AFA">
            <w:r>
              <w:t>Obsah předmětu:</w:t>
            </w:r>
          </w:p>
          <w:p w14:paraId="15C8E7DF" w14:textId="77777777" w:rsidR="00C56C3A" w:rsidRDefault="00C56C3A" w:rsidP="00C56C3A">
            <w:pPr>
              <w:pStyle w:val="Odstavecseseznamem"/>
              <w:numPr>
                <w:ilvl w:val="0"/>
                <w:numId w:val="57"/>
              </w:numPr>
              <w:suppressAutoHyphens w:val="0"/>
            </w:pPr>
            <w:r>
              <w:t>Proč překládáme a jak (kriticky) číst umělecký překlad</w:t>
            </w:r>
          </w:p>
          <w:p w14:paraId="57741852" w14:textId="77777777" w:rsidR="00C56C3A" w:rsidRDefault="00C56C3A" w:rsidP="00C56C3A">
            <w:pPr>
              <w:pStyle w:val="Odstavecseseznamem"/>
              <w:numPr>
                <w:ilvl w:val="0"/>
                <w:numId w:val="57"/>
              </w:numPr>
              <w:suppressAutoHyphens w:val="0"/>
            </w:pPr>
            <w:r>
              <w:t>Teoretická východiska uměleckého překladu v proměnách času</w:t>
            </w:r>
          </w:p>
          <w:p w14:paraId="1BD5F87A" w14:textId="77777777" w:rsidR="00C56C3A" w:rsidRDefault="00C56C3A" w:rsidP="00C56C3A">
            <w:pPr>
              <w:pStyle w:val="Odstavecseseznamem"/>
              <w:numPr>
                <w:ilvl w:val="0"/>
                <w:numId w:val="57"/>
              </w:numPr>
              <w:suppressAutoHyphens w:val="0"/>
            </w:pPr>
            <w:r>
              <w:t>Překladatelský proces: fáze překladatelovy práce</w:t>
            </w:r>
          </w:p>
          <w:p w14:paraId="7AAA2F5E" w14:textId="77777777" w:rsidR="00C56C3A" w:rsidRDefault="00C56C3A" w:rsidP="00C56C3A">
            <w:pPr>
              <w:pStyle w:val="Odstavecseseznamem"/>
              <w:numPr>
                <w:ilvl w:val="0"/>
                <w:numId w:val="57"/>
              </w:numPr>
              <w:suppressAutoHyphens w:val="0"/>
            </w:pPr>
            <w:r>
              <w:t>Překladatelské strategie: nivelizace, explicitace, domestikace a exotizace</w:t>
            </w:r>
          </w:p>
          <w:p w14:paraId="6DE81B30" w14:textId="77777777" w:rsidR="00C56C3A" w:rsidRDefault="00C56C3A" w:rsidP="00C56C3A">
            <w:pPr>
              <w:pStyle w:val="Odstavecseseznamem"/>
              <w:numPr>
                <w:ilvl w:val="0"/>
                <w:numId w:val="57"/>
              </w:numPr>
              <w:suppressAutoHyphens w:val="0"/>
            </w:pPr>
            <w:r>
              <w:t>Překlad fantasy: problém neologismů, smyšlených jazyků, vlastních jmen.</w:t>
            </w:r>
          </w:p>
          <w:p w14:paraId="7C67EBF5" w14:textId="77777777" w:rsidR="00C56C3A" w:rsidRDefault="00C56C3A" w:rsidP="00C56C3A">
            <w:pPr>
              <w:pStyle w:val="Odstavecseseznamem"/>
              <w:numPr>
                <w:ilvl w:val="0"/>
                <w:numId w:val="57"/>
              </w:numPr>
              <w:suppressAutoHyphens w:val="0"/>
            </w:pPr>
            <w:r>
              <w:t>Překlad šifer, záměrných pravopisných a gramatických chyb, dvojjazyčných pasáží a cizojazyčných prvků</w:t>
            </w:r>
          </w:p>
          <w:p w14:paraId="39D40905" w14:textId="77777777" w:rsidR="00C56C3A" w:rsidRDefault="00C56C3A" w:rsidP="00C56C3A">
            <w:pPr>
              <w:pStyle w:val="Odstavecseseznamem"/>
              <w:numPr>
                <w:ilvl w:val="0"/>
                <w:numId w:val="57"/>
              </w:numPr>
              <w:suppressAutoHyphens w:val="0"/>
            </w:pPr>
            <w:r>
              <w:t>Humor a překlad: konverzační humor, ironie, vtipy, slovní hříčky</w:t>
            </w:r>
          </w:p>
          <w:p w14:paraId="166AD7C4" w14:textId="77777777" w:rsidR="00C56C3A" w:rsidRDefault="00C56C3A" w:rsidP="00C56C3A">
            <w:pPr>
              <w:pStyle w:val="Odstavecseseznamem"/>
              <w:numPr>
                <w:ilvl w:val="0"/>
                <w:numId w:val="57"/>
              </w:numPr>
              <w:suppressAutoHyphens w:val="0"/>
            </w:pPr>
            <w:r>
              <w:t>Překlad kulturně specifických metafor, srovnání a aluzí</w:t>
            </w:r>
          </w:p>
          <w:p w14:paraId="1BE4309B" w14:textId="77777777" w:rsidR="00C56C3A" w:rsidRDefault="00C56C3A" w:rsidP="00C56C3A">
            <w:pPr>
              <w:pStyle w:val="Odstavecseseznamem"/>
              <w:numPr>
                <w:ilvl w:val="0"/>
                <w:numId w:val="57"/>
              </w:numPr>
              <w:suppressAutoHyphens w:val="0"/>
            </w:pPr>
            <w:r>
              <w:t>Překlad poezie: rytmus, rým, eufonie</w:t>
            </w:r>
          </w:p>
          <w:p w14:paraId="1C2958D7" w14:textId="77777777" w:rsidR="00C56C3A" w:rsidRDefault="00C56C3A" w:rsidP="00C56C3A">
            <w:pPr>
              <w:pStyle w:val="Odstavecseseznamem"/>
              <w:numPr>
                <w:ilvl w:val="0"/>
                <w:numId w:val="57"/>
              </w:numPr>
              <w:suppressAutoHyphens w:val="0"/>
            </w:pPr>
            <w:r>
              <w:t>Překlad divadelních her: mluvnost, srozumitelnost a stylizace</w:t>
            </w:r>
          </w:p>
          <w:p w14:paraId="79420239" w14:textId="77777777" w:rsidR="00C56C3A" w:rsidRDefault="00C56C3A" w:rsidP="00C07AFA"/>
          <w:p w14:paraId="745C47E7" w14:textId="77777777" w:rsidR="00C56C3A" w:rsidRDefault="00C56C3A" w:rsidP="00C07AFA">
            <w:r>
              <w:t>Odborné znalosti – po absolvování předmětu prokazuje student znalosti:</w:t>
            </w:r>
          </w:p>
          <w:p w14:paraId="133F6B39" w14:textId="77777777" w:rsidR="00C56C3A" w:rsidRDefault="00C56C3A" w:rsidP="00C56C3A">
            <w:pPr>
              <w:pStyle w:val="Odstavecseseznamem"/>
              <w:numPr>
                <w:ilvl w:val="0"/>
                <w:numId w:val="58"/>
              </w:numPr>
              <w:suppressAutoHyphens w:val="0"/>
            </w:pPr>
            <w:r>
              <w:t>definovat umělecký překlad a popsat jeho specifické rysy</w:t>
            </w:r>
          </w:p>
          <w:p w14:paraId="03011864" w14:textId="77777777" w:rsidR="00C56C3A" w:rsidRDefault="00C56C3A" w:rsidP="00C56C3A">
            <w:pPr>
              <w:pStyle w:val="Odstavecseseznamem"/>
              <w:numPr>
                <w:ilvl w:val="0"/>
                <w:numId w:val="58"/>
              </w:numPr>
              <w:suppressAutoHyphens w:val="0"/>
            </w:pPr>
            <w:r>
              <w:t>vysvětlit proces kritického čtení uměleckého překladu</w:t>
            </w:r>
          </w:p>
          <w:p w14:paraId="5C116E06" w14:textId="77777777" w:rsidR="00C56C3A" w:rsidRDefault="00C56C3A" w:rsidP="00C56C3A">
            <w:pPr>
              <w:pStyle w:val="Odstavecseseznamem"/>
              <w:numPr>
                <w:ilvl w:val="0"/>
                <w:numId w:val="58"/>
              </w:numPr>
              <w:suppressAutoHyphens w:val="0"/>
            </w:pPr>
            <w:r>
              <w:t>vysvětlit fáze překladatelského procesu</w:t>
            </w:r>
          </w:p>
          <w:p w14:paraId="23B6B0C7" w14:textId="77777777" w:rsidR="00C56C3A" w:rsidRDefault="00C56C3A" w:rsidP="00C56C3A">
            <w:pPr>
              <w:pStyle w:val="Odstavecseseznamem"/>
              <w:numPr>
                <w:ilvl w:val="0"/>
                <w:numId w:val="58"/>
              </w:numPr>
              <w:suppressAutoHyphens w:val="0"/>
            </w:pPr>
            <w:r>
              <w:t>popsat vybrané překladatelské strategie, jako domestikace či exotizace</w:t>
            </w:r>
          </w:p>
          <w:p w14:paraId="32A88F8C" w14:textId="77777777" w:rsidR="00C56C3A" w:rsidRDefault="00C56C3A" w:rsidP="00C56C3A">
            <w:pPr>
              <w:pStyle w:val="Odstavecseseznamem"/>
              <w:numPr>
                <w:ilvl w:val="0"/>
                <w:numId w:val="58"/>
              </w:numPr>
              <w:suppressAutoHyphens w:val="0"/>
            </w:pPr>
            <w:r>
              <w:t>popsat specifika překladu různých literárních forem</w:t>
            </w:r>
          </w:p>
          <w:p w14:paraId="0797ABC1" w14:textId="77777777" w:rsidR="00C56C3A" w:rsidRDefault="00C56C3A" w:rsidP="00C07AFA">
            <w:pPr>
              <w:pStyle w:val="Odstavecseseznamem"/>
            </w:pPr>
          </w:p>
          <w:p w14:paraId="60A4BFF0" w14:textId="77777777" w:rsidR="00C56C3A" w:rsidRDefault="00C56C3A" w:rsidP="00C07AFA">
            <w:r>
              <w:t>Odborné dovednosti – po absolvování předmětu prokazuje student dovednosti:</w:t>
            </w:r>
          </w:p>
          <w:p w14:paraId="2B643633" w14:textId="77777777" w:rsidR="00C56C3A" w:rsidRDefault="00C56C3A" w:rsidP="00C56C3A">
            <w:pPr>
              <w:pStyle w:val="Odstavecseseznamem"/>
              <w:numPr>
                <w:ilvl w:val="0"/>
                <w:numId w:val="59"/>
              </w:numPr>
              <w:suppressAutoHyphens w:val="0"/>
            </w:pPr>
            <w:r>
              <w:t>zhodnotit umělecký překlad z pohledu kritika</w:t>
            </w:r>
          </w:p>
          <w:p w14:paraId="3E801E77" w14:textId="77777777" w:rsidR="00C56C3A" w:rsidRDefault="00C56C3A" w:rsidP="00C56C3A">
            <w:pPr>
              <w:pStyle w:val="Odstavecseseznamem"/>
              <w:numPr>
                <w:ilvl w:val="0"/>
                <w:numId w:val="59"/>
              </w:numPr>
              <w:suppressAutoHyphens w:val="0"/>
            </w:pPr>
            <w:r>
              <w:t>aplikovat poznatky z teorie překladu na vlastní překlad zvoleného uměleckého textu</w:t>
            </w:r>
          </w:p>
          <w:p w14:paraId="541D9033" w14:textId="77777777" w:rsidR="00C56C3A" w:rsidRDefault="00C56C3A" w:rsidP="00C56C3A">
            <w:pPr>
              <w:pStyle w:val="Odstavecseseznamem"/>
              <w:numPr>
                <w:ilvl w:val="0"/>
                <w:numId w:val="59"/>
              </w:numPr>
              <w:suppressAutoHyphens w:val="0"/>
            </w:pPr>
            <w:r>
              <w:t>analyzovat umělecký text z pohledu překladatele</w:t>
            </w:r>
          </w:p>
          <w:p w14:paraId="0D31CD9F" w14:textId="77777777" w:rsidR="00C56C3A" w:rsidRDefault="00C56C3A" w:rsidP="00C56C3A">
            <w:pPr>
              <w:pStyle w:val="Odstavecseseznamem"/>
              <w:numPr>
                <w:ilvl w:val="0"/>
                <w:numId w:val="59"/>
              </w:numPr>
              <w:suppressAutoHyphens w:val="0"/>
            </w:pPr>
            <w:r>
              <w:t>přeložit kulturně specifické metafory, srovnání a aluze</w:t>
            </w:r>
          </w:p>
          <w:p w14:paraId="4AA9FF1D" w14:textId="77777777" w:rsidR="00C56C3A" w:rsidRDefault="00C56C3A" w:rsidP="00C56C3A">
            <w:pPr>
              <w:pStyle w:val="Odstavecseseznamem"/>
              <w:numPr>
                <w:ilvl w:val="0"/>
                <w:numId w:val="59"/>
              </w:numPr>
              <w:suppressAutoHyphens w:val="0"/>
            </w:pPr>
            <w:r>
              <w:t>přeložit konverzační humor a slovní hříčky</w:t>
            </w:r>
          </w:p>
          <w:p w14:paraId="76ACD7C5" w14:textId="77777777" w:rsidR="00C56C3A" w:rsidRDefault="00C56C3A" w:rsidP="00C56C3A">
            <w:pPr>
              <w:pStyle w:val="Odstavecseseznamem"/>
              <w:numPr>
                <w:ilvl w:val="0"/>
                <w:numId w:val="59"/>
              </w:numPr>
              <w:suppressAutoHyphens w:val="0"/>
            </w:pPr>
            <w:r>
              <w:t>zhodnotit přeložitelnost uměleckého díla a vytvořit strategii, jak k takovému textu z pozice překladatele přistoupit</w:t>
            </w:r>
          </w:p>
          <w:p w14:paraId="5FDE9168" w14:textId="77777777" w:rsidR="00C56C3A" w:rsidRDefault="00C56C3A" w:rsidP="00C07AFA"/>
        </w:tc>
      </w:tr>
    </w:tbl>
    <w:p w14:paraId="75F02CB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75B45F4" w14:textId="77777777" w:rsidTr="00C07AFA">
        <w:trPr>
          <w:trHeight w:val="265"/>
        </w:trPr>
        <w:tc>
          <w:tcPr>
            <w:tcW w:w="3653" w:type="dxa"/>
            <w:tcBorders>
              <w:top w:val="single" w:sz="4" w:space="0" w:color="auto"/>
            </w:tcBorders>
            <w:shd w:val="clear" w:color="auto" w:fill="F7CAAC"/>
          </w:tcPr>
          <w:p w14:paraId="19EFE1D1"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22B6BC1C" w14:textId="77777777" w:rsidR="00C56C3A" w:rsidRDefault="00C56C3A" w:rsidP="00C07AFA"/>
        </w:tc>
      </w:tr>
      <w:tr w:rsidR="00C56C3A" w14:paraId="5D9783FF" w14:textId="77777777" w:rsidTr="00C07AFA">
        <w:trPr>
          <w:trHeight w:val="1497"/>
        </w:trPr>
        <w:tc>
          <w:tcPr>
            <w:tcW w:w="9855" w:type="dxa"/>
            <w:gridSpan w:val="4"/>
            <w:tcBorders>
              <w:top w:val="nil"/>
            </w:tcBorders>
          </w:tcPr>
          <w:p w14:paraId="63977BED" w14:textId="77777777" w:rsidR="00C56C3A" w:rsidRPr="00BD7BB3" w:rsidRDefault="00C56C3A" w:rsidP="00C07AFA">
            <w:pPr>
              <w:pStyle w:val="bb"/>
              <w:rPr>
                <w:b/>
              </w:rPr>
            </w:pPr>
            <w:r w:rsidRPr="00BD7BB3">
              <w:rPr>
                <w:b/>
              </w:rPr>
              <w:t>Základní literatura:</w:t>
            </w:r>
          </w:p>
          <w:p w14:paraId="457A2E94" w14:textId="77777777" w:rsidR="00C56C3A" w:rsidRDefault="00C56C3A" w:rsidP="00C07AFA">
            <w:pPr>
              <w:pStyle w:val="bb"/>
            </w:pPr>
            <w:r>
              <w:t xml:space="preserve">Borg, Claudine. </w:t>
            </w:r>
            <w:r w:rsidRPr="000D46EA">
              <w:rPr>
                <w:i/>
                <w:iCs/>
              </w:rPr>
              <w:t>A Literary Translation in the Making: A Process-Oriented Perspective</w:t>
            </w:r>
            <w:r>
              <w:t>. Oxon: Routledge, 2023.</w:t>
            </w:r>
          </w:p>
          <w:p w14:paraId="7B59CACA" w14:textId="77777777" w:rsidR="00C56C3A" w:rsidRDefault="00C56C3A" w:rsidP="00C07AFA">
            <w:pPr>
              <w:pStyle w:val="bb"/>
            </w:pPr>
            <w:r>
              <w:t xml:space="preserve">Levý, Jiří. </w:t>
            </w:r>
            <w:r w:rsidRPr="004D436B">
              <w:rPr>
                <w:i/>
                <w:iCs/>
              </w:rPr>
              <w:t>Umění překladu</w:t>
            </w:r>
            <w:r>
              <w:t>. 4. vydání. Praha: Apostrof, 2012.</w:t>
            </w:r>
          </w:p>
          <w:p w14:paraId="3EC59E38" w14:textId="77777777" w:rsidR="00C56C3A" w:rsidRDefault="00C56C3A" w:rsidP="00C07AFA">
            <w:pPr>
              <w:pStyle w:val="bb"/>
            </w:pPr>
            <w:r>
              <w:t xml:space="preserve">Valdeón, Roberto A. </w:t>
            </w:r>
            <w:r w:rsidRPr="004D436B">
              <w:rPr>
                <w:i/>
                <w:iCs/>
              </w:rPr>
              <w:t>Topics and Concepts in Literary Translation</w:t>
            </w:r>
            <w:r>
              <w:t>. Oxon: Routledge, 2020.</w:t>
            </w:r>
          </w:p>
          <w:p w14:paraId="3E53A77B" w14:textId="77777777" w:rsidR="00C56C3A" w:rsidRDefault="00C56C3A" w:rsidP="00C07AFA">
            <w:pPr>
              <w:pStyle w:val="bb"/>
            </w:pPr>
            <w:r>
              <w:t xml:space="preserve">Washbourne, Kelly – Van Wyke, Ben (eds.). </w:t>
            </w:r>
            <w:r w:rsidRPr="000D46EA">
              <w:rPr>
                <w:i/>
                <w:iCs/>
              </w:rPr>
              <w:t>The Routledge Handbook of Literary Translation</w:t>
            </w:r>
            <w:r>
              <w:t>. Oxon: Routledge, 2019.</w:t>
            </w:r>
          </w:p>
          <w:p w14:paraId="2A4CEB0F" w14:textId="77777777" w:rsidR="00C56C3A" w:rsidRDefault="00C56C3A" w:rsidP="00C07AFA">
            <w:pPr>
              <w:pStyle w:val="bb"/>
            </w:pPr>
            <w:r>
              <w:t xml:space="preserve">Wright, Chantal. </w:t>
            </w:r>
            <w:r w:rsidRPr="00F42472">
              <w:rPr>
                <w:i/>
                <w:iCs/>
              </w:rPr>
              <w:t>Literary Translation</w:t>
            </w:r>
            <w:r>
              <w:t>. Oxon: Routledge, 2016.</w:t>
            </w:r>
          </w:p>
          <w:p w14:paraId="63E25BF7" w14:textId="77777777" w:rsidR="00C56C3A" w:rsidRDefault="00C56C3A" w:rsidP="00C07AFA">
            <w:pPr>
              <w:pStyle w:val="bb"/>
            </w:pPr>
          </w:p>
          <w:p w14:paraId="7DEEF170" w14:textId="77777777" w:rsidR="00C56C3A" w:rsidRPr="00BD7BB3" w:rsidRDefault="00C56C3A" w:rsidP="00C07AFA">
            <w:pPr>
              <w:pStyle w:val="bb"/>
              <w:rPr>
                <w:b/>
              </w:rPr>
            </w:pPr>
            <w:r w:rsidRPr="00BD7BB3">
              <w:rPr>
                <w:b/>
              </w:rPr>
              <w:t>Doporučená literatura:</w:t>
            </w:r>
          </w:p>
          <w:p w14:paraId="52B1464E" w14:textId="77777777" w:rsidR="00C56C3A" w:rsidRDefault="00C56C3A" w:rsidP="00C07AFA">
            <w:pPr>
              <w:pStyle w:val="bb"/>
            </w:pPr>
            <w:r>
              <w:t xml:space="preserve">Emmerich, Karen. </w:t>
            </w:r>
            <w:r w:rsidRPr="00527A04">
              <w:rPr>
                <w:i/>
                <w:iCs/>
              </w:rPr>
              <w:t>Literary Translation and the Making of Originals</w:t>
            </w:r>
            <w:r>
              <w:t>. New York: Bloomsbury Academic, 2017.</w:t>
            </w:r>
          </w:p>
          <w:p w14:paraId="75E2F879" w14:textId="77777777" w:rsidR="00C56C3A" w:rsidRDefault="00C56C3A" w:rsidP="00C07AFA">
            <w:pPr>
              <w:pStyle w:val="bb"/>
            </w:pPr>
            <w:r>
              <w:t xml:space="preserve">Hrdlička, Milan. </w:t>
            </w:r>
            <w:r w:rsidRPr="004D436B">
              <w:rPr>
                <w:i/>
                <w:iCs/>
              </w:rPr>
              <w:t>Překladatelské miniatury</w:t>
            </w:r>
            <w:r>
              <w:t>. Praha: Karolinum, 2014.</w:t>
            </w:r>
          </w:p>
          <w:p w14:paraId="1F632781" w14:textId="77777777" w:rsidR="00C56C3A" w:rsidRDefault="00C56C3A" w:rsidP="00C07AFA">
            <w:pPr>
              <w:pStyle w:val="bb"/>
            </w:pPr>
            <w:r>
              <w:t xml:space="preserve">Hrdlička, Milan. </w:t>
            </w:r>
            <w:r w:rsidRPr="0058776A">
              <w:rPr>
                <w:i/>
                <w:iCs/>
              </w:rPr>
              <w:t>Vo vobecný češtině a jiné příběhy</w:t>
            </w:r>
            <w:r>
              <w:t>. Praha: Karolinum, 2016.</w:t>
            </w:r>
          </w:p>
          <w:p w14:paraId="39EF48EB" w14:textId="77777777" w:rsidR="00C56C3A" w:rsidRDefault="00C56C3A" w:rsidP="00C07AFA">
            <w:pPr>
              <w:pStyle w:val="bb"/>
            </w:pPr>
            <w:r>
              <w:t xml:space="preserve">Scott, Clive. </w:t>
            </w:r>
            <w:r w:rsidRPr="004022B1">
              <w:rPr>
                <w:i/>
                <w:iCs/>
              </w:rPr>
              <w:t>The Work of Literary Translation</w:t>
            </w:r>
            <w:r>
              <w:t>. Cambridge: Cambridge University Press, 2018.</w:t>
            </w:r>
          </w:p>
          <w:p w14:paraId="2BCD3D08" w14:textId="77777777" w:rsidR="00C56C3A" w:rsidRDefault="00C56C3A" w:rsidP="00C07AFA">
            <w:pPr>
              <w:pStyle w:val="bb"/>
            </w:pPr>
            <w:r>
              <w:t xml:space="preserve">Spivak, Gayatri Chakravorty. </w:t>
            </w:r>
            <w:r w:rsidRPr="004022B1">
              <w:rPr>
                <w:i/>
                <w:iCs/>
              </w:rPr>
              <w:t>Living Translation</w:t>
            </w:r>
            <w:r>
              <w:t>. New York: Seagull Books, 2022.</w:t>
            </w:r>
          </w:p>
          <w:p w14:paraId="7BAB37B1" w14:textId="77777777" w:rsidR="00C56C3A" w:rsidRDefault="00C56C3A" w:rsidP="00C07AFA">
            <w:pPr>
              <w:pStyle w:val="bb"/>
            </w:pPr>
            <w:r>
              <w:t xml:space="preserve">Xu, Jun. </w:t>
            </w:r>
            <w:r w:rsidRPr="00E2385C">
              <w:rPr>
                <w:i/>
                <w:iCs/>
              </w:rPr>
              <w:t>Dialogues on the Theory and Practice of Literary Translation</w:t>
            </w:r>
            <w:r>
              <w:t>. Oxon: Routledge, 2020.</w:t>
            </w:r>
          </w:p>
          <w:p w14:paraId="72846EB1" w14:textId="77777777" w:rsidR="00C56C3A" w:rsidRPr="00BD7BB3" w:rsidRDefault="00C56C3A" w:rsidP="00C07AFA"/>
        </w:tc>
      </w:tr>
      <w:tr w:rsidR="00C56C3A" w14:paraId="2573C819"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8AFA5AE" w14:textId="77777777" w:rsidR="00C56C3A" w:rsidRDefault="00C56C3A" w:rsidP="00C07AFA">
            <w:pPr>
              <w:jc w:val="center"/>
              <w:rPr>
                <w:b/>
              </w:rPr>
            </w:pPr>
            <w:r>
              <w:rPr>
                <w:b/>
              </w:rPr>
              <w:t>Informace ke kombinované nebo distanční formě</w:t>
            </w:r>
          </w:p>
        </w:tc>
      </w:tr>
      <w:tr w:rsidR="00C56C3A" w14:paraId="3C4D5345" w14:textId="77777777" w:rsidTr="00C07AFA">
        <w:tc>
          <w:tcPr>
            <w:tcW w:w="4787" w:type="dxa"/>
            <w:gridSpan w:val="2"/>
            <w:tcBorders>
              <w:top w:val="single" w:sz="2" w:space="0" w:color="auto"/>
            </w:tcBorders>
            <w:shd w:val="clear" w:color="auto" w:fill="F7CAAC"/>
          </w:tcPr>
          <w:p w14:paraId="65D03049" w14:textId="77777777" w:rsidR="00C56C3A" w:rsidRDefault="00C56C3A" w:rsidP="00C07AFA">
            <w:r>
              <w:rPr>
                <w:b/>
              </w:rPr>
              <w:t>Rozsah konzultací (soustředění)</w:t>
            </w:r>
          </w:p>
        </w:tc>
        <w:tc>
          <w:tcPr>
            <w:tcW w:w="889" w:type="dxa"/>
            <w:tcBorders>
              <w:top w:val="single" w:sz="2" w:space="0" w:color="auto"/>
            </w:tcBorders>
          </w:tcPr>
          <w:p w14:paraId="7ED94C1D" w14:textId="77777777" w:rsidR="00C56C3A" w:rsidRDefault="00C56C3A" w:rsidP="00C07AFA"/>
        </w:tc>
        <w:tc>
          <w:tcPr>
            <w:tcW w:w="4179" w:type="dxa"/>
            <w:tcBorders>
              <w:top w:val="single" w:sz="2" w:space="0" w:color="auto"/>
            </w:tcBorders>
            <w:shd w:val="clear" w:color="auto" w:fill="F7CAAC"/>
          </w:tcPr>
          <w:p w14:paraId="7149EE71" w14:textId="77777777" w:rsidR="00C56C3A" w:rsidRDefault="00C56C3A" w:rsidP="00C07AFA">
            <w:pPr>
              <w:rPr>
                <w:b/>
              </w:rPr>
            </w:pPr>
            <w:r>
              <w:rPr>
                <w:b/>
              </w:rPr>
              <w:t xml:space="preserve">hodin </w:t>
            </w:r>
          </w:p>
        </w:tc>
      </w:tr>
      <w:tr w:rsidR="00C56C3A" w14:paraId="40D8A405" w14:textId="77777777" w:rsidTr="00C07AFA">
        <w:tc>
          <w:tcPr>
            <w:tcW w:w="9855" w:type="dxa"/>
            <w:gridSpan w:val="4"/>
            <w:shd w:val="clear" w:color="auto" w:fill="F7CAAC"/>
          </w:tcPr>
          <w:p w14:paraId="7D805F65" w14:textId="77777777" w:rsidR="00C56C3A" w:rsidRDefault="00C56C3A" w:rsidP="00C07AFA">
            <w:pPr>
              <w:rPr>
                <w:b/>
              </w:rPr>
            </w:pPr>
            <w:r>
              <w:rPr>
                <w:b/>
              </w:rPr>
              <w:t>Informace o způsobu kontaktu s vyučujícím</w:t>
            </w:r>
          </w:p>
        </w:tc>
      </w:tr>
      <w:tr w:rsidR="00C56C3A" w14:paraId="2C694727" w14:textId="77777777" w:rsidTr="00C07AFA">
        <w:trPr>
          <w:trHeight w:val="20"/>
        </w:trPr>
        <w:tc>
          <w:tcPr>
            <w:tcW w:w="9855" w:type="dxa"/>
            <w:gridSpan w:val="4"/>
          </w:tcPr>
          <w:p w14:paraId="5219373F" w14:textId="77777777" w:rsidR="00C56C3A" w:rsidRDefault="00C56C3A" w:rsidP="00C07AFA"/>
        </w:tc>
      </w:tr>
    </w:tbl>
    <w:p w14:paraId="5DDB5FC9" w14:textId="77777777" w:rsidR="00C56C3A" w:rsidRDefault="00C56C3A" w:rsidP="00C56C3A"/>
    <w:p w14:paraId="43F679D6" w14:textId="77777777" w:rsidR="00C56C3A" w:rsidRDefault="00C56C3A" w:rsidP="00C56C3A"/>
    <w:p w14:paraId="61ACDC15"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809116C" w14:textId="77777777" w:rsidTr="00C07AFA">
        <w:tc>
          <w:tcPr>
            <w:tcW w:w="9855" w:type="dxa"/>
            <w:gridSpan w:val="7"/>
            <w:tcBorders>
              <w:bottom w:val="double" w:sz="4" w:space="0" w:color="auto"/>
            </w:tcBorders>
            <w:shd w:val="clear" w:color="auto" w:fill="BDD6EE"/>
          </w:tcPr>
          <w:p w14:paraId="3F840D90" w14:textId="77777777" w:rsidR="00C56C3A" w:rsidRDefault="00C56C3A" w:rsidP="00C07AFA">
            <w:pPr>
              <w:rPr>
                <w:b/>
                <w:sz w:val="28"/>
              </w:rPr>
            </w:pPr>
            <w:r>
              <w:br w:type="page"/>
            </w:r>
            <w:r>
              <w:rPr>
                <w:b/>
                <w:sz w:val="28"/>
              </w:rPr>
              <w:t>B-III – Charakteristika studijního předmětu</w:t>
            </w:r>
          </w:p>
        </w:tc>
      </w:tr>
      <w:tr w:rsidR="00C56C3A" w14:paraId="41A39C8F" w14:textId="77777777" w:rsidTr="00C07AFA">
        <w:tc>
          <w:tcPr>
            <w:tcW w:w="3086" w:type="dxa"/>
            <w:tcBorders>
              <w:top w:val="double" w:sz="4" w:space="0" w:color="auto"/>
            </w:tcBorders>
            <w:shd w:val="clear" w:color="auto" w:fill="F7CAAC"/>
          </w:tcPr>
          <w:p w14:paraId="1EEE3A59"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34412134" w14:textId="77777777" w:rsidR="00C56C3A" w:rsidRDefault="00C56C3A" w:rsidP="00C07AFA">
            <w:r w:rsidRPr="0041664A">
              <w:t>Audiovizuální překlad</w:t>
            </w:r>
          </w:p>
        </w:tc>
      </w:tr>
      <w:tr w:rsidR="00C56C3A" w14:paraId="3127FA95" w14:textId="77777777" w:rsidTr="00C07AFA">
        <w:tc>
          <w:tcPr>
            <w:tcW w:w="3086" w:type="dxa"/>
            <w:shd w:val="clear" w:color="auto" w:fill="F7CAAC"/>
          </w:tcPr>
          <w:p w14:paraId="3CB9FD88" w14:textId="77777777" w:rsidR="00C56C3A" w:rsidRDefault="00C56C3A" w:rsidP="00C07AFA">
            <w:pPr>
              <w:rPr>
                <w:b/>
              </w:rPr>
            </w:pPr>
            <w:r>
              <w:rPr>
                <w:b/>
              </w:rPr>
              <w:t>Typ předmětu</w:t>
            </w:r>
          </w:p>
        </w:tc>
        <w:tc>
          <w:tcPr>
            <w:tcW w:w="3406" w:type="dxa"/>
            <w:gridSpan w:val="3"/>
          </w:tcPr>
          <w:p w14:paraId="46400D3E" w14:textId="09EF4717" w:rsidR="00C56C3A" w:rsidRDefault="00620367" w:rsidP="00C07AFA">
            <w:r>
              <w:t>pv</w:t>
            </w:r>
          </w:p>
        </w:tc>
        <w:tc>
          <w:tcPr>
            <w:tcW w:w="2695" w:type="dxa"/>
            <w:gridSpan w:val="2"/>
            <w:shd w:val="clear" w:color="auto" w:fill="F7CAAC"/>
          </w:tcPr>
          <w:p w14:paraId="2248DE44" w14:textId="77777777" w:rsidR="00C56C3A" w:rsidRDefault="00C56C3A" w:rsidP="00C07AFA">
            <w:r>
              <w:rPr>
                <w:b/>
              </w:rPr>
              <w:t>doporučený ročník / semestr</w:t>
            </w:r>
          </w:p>
        </w:tc>
        <w:tc>
          <w:tcPr>
            <w:tcW w:w="668" w:type="dxa"/>
          </w:tcPr>
          <w:p w14:paraId="608388E7" w14:textId="77777777" w:rsidR="00C56C3A" w:rsidRDefault="00C56C3A" w:rsidP="00C07AFA">
            <w:r>
              <w:t>1/L, 2/Z</w:t>
            </w:r>
          </w:p>
        </w:tc>
      </w:tr>
      <w:tr w:rsidR="00C56C3A" w14:paraId="1B2E38CB" w14:textId="77777777" w:rsidTr="00C07AFA">
        <w:tc>
          <w:tcPr>
            <w:tcW w:w="3086" w:type="dxa"/>
            <w:shd w:val="clear" w:color="auto" w:fill="F7CAAC"/>
          </w:tcPr>
          <w:p w14:paraId="65C4F8D9" w14:textId="77777777" w:rsidR="00C56C3A" w:rsidRDefault="00C56C3A" w:rsidP="00C07AFA">
            <w:pPr>
              <w:rPr>
                <w:b/>
              </w:rPr>
            </w:pPr>
            <w:r>
              <w:rPr>
                <w:b/>
              </w:rPr>
              <w:t>Rozsah studijního předmětu</w:t>
            </w:r>
          </w:p>
        </w:tc>
        <w:tc>
          <w:tcPr>
            <w:tcW w:w="1701" w:type="dxa"/>
          </w:tcPr>
          <w:p w14:paraId="508B8B0D" w14:textId="77777777" w:rsidR="00C56C3A" w:rsidRDefault="00C56C3A" w:rsidP="00C07AFA">
            <w:r>
              <w:t>0p + 28s</w:t>
            </w:r>
          </w:p>
        </w:tc>
        <w:tc>
          <w:tcPr>
            <w:tcW w:w="889" w:type="dxa"/>
            <w:shd w:val="clear" w:color="auto" w:fill="F7CAAC"/>
          </w:tcPr>
          <w:p w14:paraId="146252FC" w14:textId="77777777" w:rsidR="00C56C3A" w:rsidRDefault="00C56C3A" w:rsidP="00C07AFA">
            <w:pPr>
              <w:rPr>
                <w:b/>
              </w:rPr>
            </w:pPr>
            <w:r>
              <w:rPr>
                <w:b/>
              </w:rPr>
              <w:t xml:space="preserve">hod. </w:t>
            </w:r>
          </w:p>
        </w:tc>
        <w:tc>
          <w:tcPr>
            <w:tcW w:w="816" w:type="dxa"/>
          </w:tcPr>
          <w:p w14:paraId="1B16382F" w14:textId="77777777" w:rsidR="00C56C3A" w:rsidRDefault="00C56C3A" w:rsidP="00C07AFA">
            <w:r>
              <w:t>28</w:t>
            </w:r>
          </w:p>
        </w:tc>
        <w:tc>
          <w:tcPr>
            <w:tcW w:w="2156" w:type="dxa"/>
            <w:shd w:val="clear" w:color="auto" w:fill="F7CAAC"/>
          </w:tcPr>
          <w:p w14:paraId="3E76241D" w14:textId="77777777" w:rsidR="00C56C3A" w:rsidRDefault="00C56C3A" w:rsidP="00C07AFA">
            <w:pPr>
              <w:rPr>
                <w:b/>
              </w:rPr>
            </w:pPr>
            <w:r>
              <w:rPr>
                <w:b/>
              </w:rPr>
              <w:t>kreditů</w:t>
            </w:r>
          </w:p>
        </w:tc>
        <w:tc>
          <w:tcPr>
            <w:tcW w:w="1207" w:type="dxa"/>
            <w:gridSpan w:val="2"/>
          </w:tcPr>
          <w:p w14:paraId="5554397C" w14:textId="77777777" w:rsidR="00C56C3A" w:rsidRDefault="00C56C3A" w:rsidP="00C07AFA">
            <w:r>
              <w:t>4</w:t>
            </w:r>
          </w:p>
        </w:tc>
      </w:tr>
      <w:tr w:rsidR="00C56C3A" w14:paraId="3A61AF9B" w14:textId="77777777" w:rsidTr="00C07AFA">
        <w:tc>
          <w:tcPr>
            <w:tcW w:w="3086" w:type="dxa"/>
            <w:shd w:val="clear" w:color="auto" w:fill="F7CAAC"/>
          </w:tcPr>
          <w:p w14:paraId="5745890E" w14:textId="77777777" w:rsidR="00C56C3A" w:rsidRDefault="00C56C3A" w:rsidP="00C07AFA">
            <w:pPr>
              <w:rPr>
                <w:b/>
                <w:sz w:val="22"/>
              </w:rPr>
            </w:pPr>
            <w:r>
              <w:rPr>
                <w:b/>
              </w:rPr>
              <w:t>Prerekvizity, korekvizity, ekvivalence</w:t>
            </w:r>
          </w:p>
        </w:tc>
        <w:tc>
          <w:tcPr>
            <w:tcW w:w="6769" w:type="dxa"/>
            <w:gridSpan w:val="6"/>
          </w:tcPr>
          <w:p w14:paraId="21A7B89A" w14:textId="77777777" w:rsidR="00C56C3A" w:rsidRDefault="00C56C3A" w:rsidP="00C07AFA"/>
        </w:tc>
      </w:tr>
      <w:tr w:rsidR="00C56C3A" w14:paraId="78804FDA" w14:textId="77777777" w:rsidTr="00C07AFA">
        <w:tc>
          <w:tcPr>
            <w:tcW w:w="3086" w:type="dxa"/>
            <w:shd w:val="clear" w:color="auto" w:fill="F7CAAC"/>
          </w:tcPr>
          <w:p w14:paraId="509AA7F9" w14:textId="77777777" w:rsidR="00C56C3A" w:rsidRDefault="00C56C3A" w:rsidP="00C07AFA">
            <w:pPr>
              <w:rPr>
                <w:b/>
              </w:rPr>
            </w:pPr>
            <w:r>
              <w:rPr>
                <w:b/>
              </w:rPr>
              <w:t>Způsob ověření studijních výsledků</w:t>
            </w:r>
          </w:p>
        </w:tc>
        <w:tc>
          <w:tcPr>
            <w:tcW w:w="3406" w:type="dxa"/>
            <w:gridSpan w:val="3"/>
          </w:tcPr>
          <w:p w14:paraId="582ACD0E" w14:textId="77777777" w:rsidR="00C56C3A" w:rsidRDefault="00C56C3A" w:rsidP="00C07AFA">
            <w:r>
              <w:t>Klz</w:t>
            </w:r>
          </w:p>
        </w:tc>
        <w:tc>
          <w:tcPr>
            <w:tcW w:w="2156" w:type="dxa"/>
            <w:shd w:val="clear" w:color="auto" w:fill="F7CAAC"/>
          </w:tcPr>
          <w:p w14:paraId="7D096481" w14:textId="77777777" w:rsidR="00C56C3A" w:rsidRDefault="00C56C3A" w:rsidP="00C07AFA">
            <w:pPr>
              <w:rPr>
                <w:b/>
              </w:rPr>
            </w:pPr>
            <w:r>
              <w:rPr>
                <w:b/>
              </w:rPr>
              <w:t>Forma výuky</w:t>
            </w:r>
          </w:p>
        </w:tc>
        <w:tc>
          <w:tcPr>
            <w:tcW w:w="1207" w:type="dxa"/>
            <w:gridSpan w:val="2"/>
          </w:tcPr>
          <w:p w14:paraId="6C61A192" w14:textId="77777777" w:rsidR="00C56C3A" w:rsidRDefault="00C56C3A" w:rsidP="00C07AFA">
            <w:r>
              <w:t>seminář</w:t>
            </w:r>
          </w:p>
        </w:tc>
      </w:tr>
      <w:tr w:rsidR="00C56C3A" w14:paraId="1DE7E920" w14:textId="77777777" w:rsidTr="00C07AFA">
        <w:tc>
          <w:tcPr>
            <w:tcW w:w="3086" w:type="dxa"/>
            <w:shd w:val="clear" w:color="auto" w:fill="F7CAAC"/>
          </w:tcPr>
          <w:p w14:paraId="6D845B19"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9A7C67F" w14:textId="77777777" w:rsidR="00C56C3A" w:rsidRDefault="00C56C3A" w:rsidP="00C07AFA">
            <w:pPr>
              <w:rPr>
                <w:b/>
              </w:rPr>
            </w:pPr>
            <w:r w:rsidRPr="00B46148">
              <w:rPr>
                <w:b/>
              </w:rPr>
              <w:t>Požadavky k zápočtu:</w:t>
            </w:r>
          </w:p>
          <w:p w14:paraId="0476A5B8" w14:textId="77777777" w:rsidR="00C56C3A" w:rsidRPr="004B54C7" w:rsidRDefault="00C56C3A" w:rsidP="00C07AFA">
            <w:r w:rsidRPr="004B54C7">
              <w:t>Ak</w:t>
            </w:r>
            <w:r>
              <w:t>tivní účast na seminářích (80 %)</w:t>
            </w:r>
          </w:p>
          <w:p w14:paraId="56C0446E" w14:textId="77777777" w:rsidR="00C56C3A" w:rsidRPr="004B54C7" w:rsidRDefault="00C56C3A" w:rsidP="00C07AFA">
            <w:r>
              <w:t>Vypracování dílčích úkolů</w:t>
            </w:r>
          </w:p>
          <w:p w14:paraId="290E1FD5" w14:textId="77777777" w:rsidR="00C56C3A" w:rsidRPr="00B46148" w:rsidRDefault="00C56C3A" w:rsidP="00C07AFA">
            <w:pPr>
              <w:rPr>
                <w:b/>
              </w:rPr>
            </w:pPr>
            <w:r w:rsidRPr="004B54C7">
              <w:t>Vypracování zá</w:t>
            </w:r>
            <w:r>
              <w:t>věrečného překladu s komentářem</w:t>
            </w:r>
          </w:p>
        </w:tc>
      </w:tr>
      <w:tr w:rsidR="00C56C3A" w14:paraId="14B6B038" w14:textId="77777777" w:rsidTr="00C07AFA">
        <w:trPr>
          <w:trHeight w:val="20"/>
        </w:trPr>
        <w:tc>
          <w:tcPr>
            <w:tcW w:w="9855" w:type="dxa"/>
            <w:gridSpan w:val="7"/>
            <w:tcBorders>
              <w:top w:val="nil"/>
            </w:tcBorders>
          </w:tcPr>
          <w:p w14:paraId="64E733AF" w14:textId="77777777" w:rsidR="00C56C3A" w:rsidRDefault="00C56C3A" w:rsidP="00C07AFA"/>
        </w:tc>
      </w:tr>
      <w:tr w:rsidR="00C56C3A" w14:paraId="637E3AAC" w14:textId="77777777" w:rsidTr="00C07AFA">
        <w:trPr>
          <w:trHeight w:val="197"/>
        </w:trPr>
        <w:tc>
          <w:tcPr>
            <w:tcW w:w="3086" w:type="dxa"/>
            <w:tcBorders>
              <w:top w:val="nil"/>
            </w:tcBorders>
            <w:shd w:val="clear" w:color="auto" w:fill="F7CAAC"/>
          </w:tcPr>
          <w:p w14:paraId="3F93208C" w14:textId="77777777" w:rsidR="00C56C3A" w:rsidRDefault="00C56C3A" w:rsidP="00C07AFA">
            <w:pPr>
              <w:rPr>
                <w:b/>
              </w:rPr>
            </w:pPr>
            <w:r>
              <w:rPr>
                <w:b/>
              </w:rPr>
              <w:t>Garant předmětu</w:t>
            </w:r>
          </w:p>
        </w:tc>
        <w:tc>
          <w:tcPr>
            <w:tcW w:w="6769" w:type="dxa"/>
            <w:gridSpan w:val="6"/>
            <w:tcBorders>
              <w:top w:val="nil"/>
            </w:tcBorders>
          </w:tcPr>
          <w:p w14:paraId="0A546A49" w14:textId="77777777" w:rsidR="00C56C3A" w:rsidRDefault="00C56C3A" w:rsidP="00C07AFA">
            <w:r w:rsidRPr="0041664A">
              <w:t>Mgr. Vladimíra Fonfárová, Ph</w:t>
            </w:r>
            <w:r>
              <w:t>.</w:t>
            </w:r>
            <w:r w:rsidRPr="0041664A">
              <w:t>D.</w:t>
            </w:r>
          </w:p>
        </w:tc>
      </w:tr>
      <w:tr w:rsidR="00C56C3A" w14:paraId="28C6A99F" w14:textId="77777777" w:rsidTr="00C07AFA">
        <w:trPr>
          <w:trHeight w:val="243"/>
        </w:trPr>
        <w:tc>
          <w:tcPr>
            <w:tcW w:w="3086" w:type="dxa"/>
            <w:tcBorders>
              <w:top w:val="nil"/>
            </w:tcBorders>
            <w:shd w:val="clear" w:color="auto" w:fill="F7CAAC"/>
          </w:tcPr>
          <w:p w14:paraId="7C9DD59C" w14:textId="77777777" w:rsidR="00C56C3A" w:rsidRDefault="00C56C3A" w:rsidP="00C07AFA">
            <w:pPr>
              <w:rPr>
                <w:b/>
              </w:rPr>
            </w:pPr>
            <w:r>
              <w:rPr>
                <w:b/>
              </w:rPr>
              <w:t>Zapojení garanta do výuky předmětu</w:t>
            </w:r>
          </w:p>
        </w:tc>
        <w:tc>
          <w:tcPr>
            <w:tcW w:w="6769" w:type="dxa"/>
            <w:gridSpan w:val="6"/>
            <w:tcBorders>
              <w:top w:val="nil"/>
            </w:tcBorders>
          </w:tcPr>
          <w:p w14:paraId="4E18CEE9" w14:textId="77777777" w:rsidR="00C56C3A" w:rsidRDefault="00C56C3A" w:rsidP="00C07AFA">
            <w:r>
              <w:t>100 %</w:t>
            </w:r>
          </w:p>
        </w:tc>
      </w:tr>
      <w:tr w:rsidR="00C56C3A" w14:paraId="092A68FC" w14:textId="77777777" w:rsidTr="00C07AFA">
        <w:tc>
          <w:tcPr>
            <w:tcW w:w="3086" w:type="dxa"/>
            <w:shd w:val="clear" w:color="auto" w:fill="F7CAAC"/>
          </w:tcPr>
          <w:p w14:paraId="6865FE98" w14:textId="77777777" w:rsidR="00C56C3A" w:rsidRDefault="00C56C3A" w:rsidP="00C07AFA">
            <w:pPr>
              <w:rPr>
                <w:b/>
              </w:rPr>
            </w:pPr>
            <w:r>
              <w:rPr>
                <w:b/>
              </w:rPr>
              <w:t>Vyučující</w:t>
            </w:r>
          </w:p>
        </w:tc>
        <w:tc>
          <w:tcPr>
            <w:tcW w:w="6769" w:type="dxa"/>
            <w:gridSpan w:val="6"/>
            <w:tcBorders>
              <w:bottom w:val="nil"/>
            </w:tcBorders>
          </w:tcPr>
          <w:p w14:paraId="2BE4F226" w14:textId="77777777" w:rsidR="00C56C3A" w:rsidRDefault="00C56C3A" w:rsidP="00C07AFA">
            <w:r w:rsidRPr="0041664A">
              <w:t>Mgr. Vladimíra Fonfárová, Ph</w:t>
            </w:r>
            <w:r>
              <w:t>.</w:t>
            </w:r>
            <w:r w:rsidRPr="0041664A">
              <w:t>D.</w:t>
            </w:r>
          </w:p>
        </w:tc>
      </w:tr>
      <w:tr w:rsidR="00C56C3A" w14:paraId="13A4D4E8" w14:textId="77777777" w:rsidTr="00C07AFA">
        <w:trPr>
          <w:trHeight w:val="20"/>
        </w:trPr>
        <w:tc>
          <w:tcPr>
            <w:tcW w:w="9855" w:type="dxa"/>
            <w:gridSpan w:val="7"/>
            <w:tcBorders>
              <w:top w:val="nil"/>
            </w:tcBorders>
          </w:tcPr>
          <w:p w14:paraId="3B0A4278" w14:textId="77777777" w:rsidR="00C56C3A" w:rsidRDefault="00C56C3A" w:rsidP="00C07AFA"/>
        </w:tc>
      </w:tr>
      <w:tr w:rsidR="00C56C3A" w14:paraId="17B3DF93" w14:textId="77777777" w:rsidTr="00C07AFA">
        <w:tc>
          <w:tcPr>
            <w:tcW w:w="3086" w:type="dxa"/>
            <w:shd w:val="clear" w:color="auto" w:fill="F7CAAC"/>
          </w:tcPr>
          <w:p w14:paraId="35887D8E" w14:textId="77777777" w:rsidR="00C56C3A" w:rsidRDefault="00C56C3A" w:rsidP="00C07AFA">
            <w:pPr>
              <w:rPr>
                <w:b/>
              </w:rPr>
            </w:pPr>
            <w:r>
              <w:rPr>
                <w:b/>
              </w:rPr>
              <w:t>Stručná anotace předmětu</w:t>
            </w:r>
          </w:p>
        </w:tc>
        <w:tc>
          <w:tcPr>
            <w:tcW w:w="6769" w:type="dxa"/>
            <w:gridSpan w:val="6"/>
            <w:tcBorders>
              <w:bottom w:val="nil"/>
            </w:tcBorders>
          </w:tcPr>
          <w:p w14:paraId="5045900B" w14:textId="77777777" w:rsidR="00C56C3A" w:rsidRDefault="00C56C3A" w:rsidP="00C07AFA"/>
        </w:tc>
      </w:tr>
      <w:tr w:rsidR="00C56C3A" w14:paraId="6FBEDC90" w14:textId="77777777" w:rsidTr="00C07AFA">
        <w:trPr>
          <w:trHeight w:val="3938"/>
        </w:trPr>
        <w:tc>
          <w:tcPr>
            <w:tcW w:w="9855" w:type="dxa"/>
            <w:gridSpan w:val="7"/>
            <w:tcBorders>
              <w:top w:val="nil"/>
              <w:bottom w:val="single" w:sz="12" w:space="0" w:color="auto"/>
            </w:tcBorders>
          </w:tcPr>
          <w:p w14:paraId="6A94BB41" w14:textId="77777777" w:rsidR="00C56C3A" w:rsidRDefault="00C56C3A" w:rsidP="00C07AFA">
            <w:r w:rsidRPr="00180F20">
              <w:t>Cílem předmětu je seznámit studenty se specifickými rysy audiovizuálního překladu ve srovnání s překlady jiných typů textů, například uměleckých či odborných. Obeznámí se s teoretickými východisky audiovizuálního překladu a osvojí si překladatelské strategie, specifické pro audiovizuální překlad, jako například kondenzace či vypouštění, a také univerzální strategie jako domestikace, exotizace, substituce a nivelizace. Seznámí se rovněž s rozdíly překladu pro titulky a dabing a voiceover.</w:t>
            </w:r>
          </w:p>
          <w:p w14:paraId="66E096EF" w14:textId="77777777" w:rsidR="00C56C3A" w:rsidRDefault="00C56C3A" w:rsidP="00C07AFA"/>
          <w:p w14:paraId="510B455C" w14:textId="77777777" w:rsidR="00C56C3A" w:rsidRDefault="00C56C3A" w:rsidP="00C07AFA">
            <w:r>
              <w:t>Obsah předmětu:</w:t>
            </w:r>
          </w:p>
          <w:p w14:paraId="3870C1E6" w14:textId="77777777" w:rsidR="00C56C3A" w:rsidRDefault="00C56C3A" w:rsidP="00C56C3A">
            <w:pPr>
              <w:pStyle w:val="Odstavecseseznamem"/>
              <w:numPr>
                <w:ilvl w:val="0"/>
                <w:numId w:val="60"/>
              </w:numPr>
              <w:suppressAutoHyphens w:val="0"/>
            </w:pPr>
            <w:r>
              <w:t>Pohled do historie audiovizuálního překladu</w:t>
            </w:r>
          </w:p>
          <w:p w14:paraId="58CB6879" w14:textId="77777777" w:rsidR="00C56C3A" w:rsidRDefault="00C56C3A" w:rsidP="00C56C3A">
            <w:pPr>
              <w:pStyle w:val="Odstavecseseznamem"/>
              <w:numPr>
                <w:ilvl w:val="0"/>
                <w:numId w:val="60"/>
              </w:numPr>
              <w:suppressAutoHyphens w:val="0"/>
            </w:pPr>
            <w:r>
              <w:t>Titulkování jako specifická překladatelská disciplína</w:t>
            </w:r>
          </w:p>
          <w:p w14:paraId="0E73D495" w14:textId="77777777" w:rsidR="00C56C3A" w:rsidRDefault="00C56C3A" w:rsidP="00C56C3A">
            <w:pPr>
              <w:pStyle w:val="Odstavecseseznamem"/>
              <w:numPr>
                <w:ilvl w:val="0"/>
                <w:numId w:val="60"/>
              </w:numPr>
              <w:suppressAutoHyphens w:val="0"/>
            </w:pPr>
            <w:r>
              <w:t>Překladatelské strategie při titulkování: kondenzace, vypouštění, nivelizace, substituce</w:t>
            </w:r>
          </w:p>
          <w:p w14:paraId="0CAF1DD1" w14:textId="77777777" w:rsidR="00C56C3A" w:rsidRDefault="00C56C3A" w:rsidP="00C56C3A">
            <w:pPr>
              <w:pStyle w:val="Odstavecseseznamem"/>
              <w:numPr>
                <w:ilvl w:val="0"/>
                <w:numId w:val="60"/>
              </w:numPr>
              <w:suppressAutoHyphens w:val="0"/>
            </w:pPr>
            <w:r>
              <w:t>Překladatelské strategie při titulkování: domestikace a exotizace</w:t>
            </w:r>
          </w:p>
          <w:p w14:paraId="35178B8E" w14:textId="77777777" w:rsidR="00C56C3A" w:rsidRDefault="00C56C3A" w:rsidP="00C56C3A">
            <w:pPr>
              <w:pStyle w:val="Odstavecseseznamem"/>
              <w:numPr>
                <w:ilvl w:val="0"/>
                <w:numId w:val="60"/>
              </w:numPr>
              <w:suppressAutoHyphens w:val="0"/>
            </w:pPr>
            <w:r>
              <w:t>Příprava titulků pro filmové festivaly, časování vs. klikání</w:t>
            </w:r>
          </w:p>
          <w:p w14:paraId="63519C01" w14:textId="77777777" w:rsidR="00C56C3A" w:rsidRDefault="00C56C3A" w:rsidP="00C56C3A">
            <w:pPr>
              <w:pStyle w:val="Odstavecseseznamem"/>
              <w:numPr>
                <w:ilvl w:val="0"/>
                <w:numId w:val="60"/>
              </w:numPr>
              <w:suppressAutoHyphens w:val="0"/>
            </w:pPr>
            <w:r>
              <w:t>Specifika překladu pro dabing a voiceover</w:t>
            </w:r>
          </w:p>
          <w:p w14:paraId="4CDAAEE6" w14:textId="77777777" w:rsidR="00C56C3A" w:rsidRDefault="00C56C3A" w:rsidP="00C56C3A">
            <w:pPr>
              <w:pStyle w:val="Odstavecseseznamem"/>
              <w:numPr>
                <w:ilvl w:val="0"/>
                <w:numId w:val="60"/>
              </w:numPr>
              <w:suppressAutoHyphens w:val="0"/>
            </w:pPr>
            <w:r>
              <w:t>Překlad kulturně specifických metafor a obrazů</w:t>
            </w:r>
          </w:p>
          <w:p w14:paraId="7C7493E7" w14:textId="77777777" w:rsidR="00C56C3A" w:rsidRDefault="00C56C3A" w:rsidP="00C56C3A">
            <w:pPr>
              <w:pStyle w:val="Odstavecseseznamem"/>
              <w:numPr>
                <w:ilvl w:val="0"/>
                <w:numId w:val="60"/>
              </w:numPr>
              <w:suppressAutoHyphens w:val="0"/>
            </w:pPr>
            <w:r>
              <w:t>Audiovizuální překlad a humor: konverzační humor a slovní hříčky</w:t>
            </w:r>
          </w:p>
          <w:p w14:paraId="1F5B09C5" w14:textId="77777777" w:rsidR="00C56C3A" w:rsidRDefault="00C56C3A" w:rsidP="00C56C3A">
            <w:pPr>
              <w:pStyle w:val="Odstavecseseznamem"/>
              <w:numPr>
                <w:ilvl w:val="0"/>
                <w:numId w:val="60"/>
              </w:numPr>
              <w:suppressAutoHyphens w:val="0"/>
            </w:pPr>
            <w:r>
              <w:t>Překlad jazykových registrů: nářečí, slang, mluva vyšších společenských tříd</w:t>
            </w:r>
          </w:p>
          <w:p w14:paraId="02927FFF" w14:textId="77777777" w:rsidR="00C56C3A" w:rsidRDefault="00C56C3A" w:rsidP="00C56C3A">
            <w:pPr>
              <w:pStyle w:val="Odstavecseseznamem"/>
              <w:numPr>
                <w:ilvl w:val="0"/>
                <w:numId w:val="60"/>
              </w:numPr>
              <w:suppressAutoHyphens w:val="0"/>
            </w:pPr>
            <w:r>
              <w:t>Překlad dokumentárních filmů a odborných videí</w:t>
            </w:r>
          </w:p>
          <w:p w14:paraId="4944FA4E" w14:textId="77777777" w:rsidR="00C56C3A" w:rsidRDefault="00C56C3A" w:rsidP="00C56C3A">
            <w:pPr>
              <w:pStyle w:val="Odstavecseseznamem"/>
              <w:numPr>
                <w:ilvl w:val="0"/>
                <w:numId w:val="60"/>
              </w:numPr>
              <w:suppressAutoHyphens w:val="0"/>
            </w:pPr>
            <w:r>
              <w:t>Audiovizuální překlad a divák: čtecí rychlost a divácké preference</w:t>
            </w:r>
          </w:p>
          <w:p w14:paraId="764363AB" w14:textId="77777777" w:rsidR="00C56C3A" w:rsidRDefault="00C56C3A" w:rsidP="00C56C3A">
            <w:pPr>
              <w:pStyle w:val="Odstavecseseznamem"/>
              <w:numPr>
                <w:ilvl w:val="0"/>
                <w:numId w:val="60"/>
              </w:numPr>
              <w:suppressAutoHyphens w:val="0"/>
            </w:pPr>
            <w:r>
              <w:t>Technologie a audiovizuální překlad</w:t>
            </w:r>
          </w:p>
          <w:p w14:paraId="12538618" w14:textId="77777777" w:rsidR="00C56C3A" w:rsidRDefault="00C56C3A" w:rsidP="00C07AFA"/>
          <w:p w14:paraId="294BFAA5" w14:textId="77777777" w:rsidR="00C56C3A" w:rsidRDefault="00C56C3A" w:rsidP="00C07AFA">
            <w:r>
              <w:t>Odborné znalosti – po absolvování předmětu prokazuje student znalosti:</w:t>
            </w:r>
          </w:p>
          <w:p w14:paraId="62DB610F" w14:textId="77777777" w:rsidR="00C56C3A" w:rsidRDefault="00C56C3A" w:rsidP="00C56C3A">
            <w:pPr>
              <w:pStyle w:val="Odstavecseseznamem"/>
              <w:numPr>
                <w:ilvl w:val="0"/>
                <w:numId w:val="61"/>
              </w:numPr>
              <w:suppressAutoHyphens w:val="0"/>
            </w:pPr>
            <w:r>
              <w:t>definovat pojem audiovizuální překlad</w:t>
            </w:r>
          </w:p>
          <w:p w14:paraId="1527637B" w14:textId="77777777" w:rsidR="00C56C3A" w:rsidRDefault="00C56C3A" w:rsidP="00C56C3A">
            <w:pPr>
              <w:pStyle w:val="Odstavecseseznamem"/>
              <w:numPr>
                <w:ilvl w:val="0"/>
                <w:numId w:val="61"/>
              </w:numPr>
              <w:suppressAutoHyphens w:val="0"/>
            </w:pPr>
            <w:r>
              <w:t>vysvětlit specifika audiovizuálního překladu ve srovnání s překlady jiných typů textů.</w:t>
            </w:r>
          </w:p>
          <w:p w14:paraId="23200FCC" w14:textId="77777777" w:rsidR="00C56C3A" w:rsidRDefault="00C56C3A" w:rsidP="00C56C3A">
            <w:pPr>
              <w:pStyle w:val="Odstavecseseznamem"/>
              <w:numPr>
                <w:ilvl w:val="0"/>
                <w:numId w:val="61"/>
              </w:numPr>
              <w:suppressAutoHyphens w:val="0"/>
            </w:pPr>
            <w:r>
              <w:t>definovat překladatelské strategie při titulkování</w:t>
            </w:r>
          </w:p>
          <w:p w14:paraId="200ABBBC" w14:textId="77777777" w:rsidR="00C56C3A" w:rsidRDefault="00C56C3A" w:rsidP="00C56C3A">
            <w:pPr>
              <w:pStyle w:val="Odstavecseseznamem"/>
              <w:numPr>
                <w:ilvl w:val="0"/>
                <w:numId w:val="61"/>
              </w:numPr>
              <w:suppressAutoHyphens w:val="0"/>
            </w:pPr>
            <w:r>
              <w:t>vysvětlit vztah mezi audiovizuálním překladem a divákem</w:t>
            </w:r>
          </w:p>
          <w:p w14:paraId="56D0DEBB" w14:textId="77777777" w:rsidR="00C56C3A" w:rsidRDefault="00C56C3A" w:rsidP="00C56C3A">
            <w:pPr>
              <w:pStyle w:val="Odstavecseseznamem"/>
              <w:numPr>
                <w:ilvl w:val="0"/>
                <w:numId w:val="61"/>
              </w:numPr>
              <w:suppressAutoHyphens w:val="0"/>
            </w:pPr>
            <w:r>
              <w:t>popsat roli technologií v audiovizuálním překladu</w:t>
            </w:r>
          </w:p>
          <w:p w14:paraId="25FD980F" w14:textId="77777777" w:rsidR="00C56C3A" w:rsidRDefault="00C56C3A" w:rsidP="00C07AFA"/>
          <w:p w14:paraId="0CBF2F0D" w14:textId="77777777" w:rsidR="00C56C3A" w:rsidRDefault="00C56C3A" w:rsidP="00C07AFA">
            <w:r>
              <w:t>Odborné dovednosti – po absolvování předmětu prokazuje student dovednosti:</w:t>
            </w:r>
          </w:p>
          <w:p w14:paraId="1D7CB0A9" w14:textId="77777777" w:rsidR="00C56C3A" w:rsidRDefault="00C56C3A" w:rsidP="00C56C3A">
            <w:pPr>
              <w:pStyle w:val="Odstavecseseznamem"/>
              <w:numPr>
                <w:ilvl w:val="0"/>
                <w:numId w:val="62"/>
              </w:numPr>
              <w:suppressAutoHyphens w:val="0"/>
            </w:pPr>
            <w:r>
              <w:t>aplikovat vybrané překladatelské strategie při vlastním překladu</w:t>
            </w:r>
          </w:p>
          <w:p w14:paraId="5391F9F1" w14:textId="77777777" w:rsidR="00C56C3A" w:rsidRDefault="00C56C3A" w:rsidP="00C56C3A">
            <w:pPr>
              <w:pStyle w:val="Odstavecseseznamem"/>
              <w:numPr>
                <w:ilvl w:val="0"/>
                <w:numId w:val="62"/>
              </w:numPr>
              <w:suppressAutoHyphens w:val="0"/>
            </w:pPr>
            <w:r>
              <w:t>zhodnotit funkčnost a adekvátnost vlastních překladatelských řešení</w:t>
            </w:r>
          </w:p>
          <w:p w14:paraId="222E7562" w14:textId="77777777" w:rsidR="00C56C3A" w:rsidRDefault="00C56C3A" w:rsidP="00C56C3A">
            <w:pPr>
              <w:pStyle w:val="Odstavecseseznamem"/>
              <w:numPr>
                <w:ilvl w:val="0"/>
                <w:numId w:val="62"/>
              </w:numPr>
              <w:suppressAutoHyphens w:val="0"/>
            </w:pPr>
            <w:r>
              <w:t>přeložit různé registry – spisovnou mluvu, nářečí, slang</w:t>
            </w:r>
          </w:p>
          <w:p w14:paraId="6B59FA7B" w14:textId="77777777" w:rsidR="00C56C3A" w:rsidRDefault="00C56C3A" w:rsidP="00C56C3A">
            <w:pPr>
              <w:pStyle w:val="Odstavecseseznamem"/>
              <w:numPr>
                <w:ilvl w:val="0"/>
                <w:numId w:val="62"/>
              </w:numPr>
              <w:suppressAutoHyphens w:val="0"/>
            </w:pPr>
            <w:r>
              <w:t>analyzovat podklady k audiovizuálnímu překladu z pozice překladatele</w:t>
            </w:r>
          </w:p>
          <w:p w14:paraId="75EB1E44" w14:textId="77777777" w:rsidR="00C56C3A" w:rsidRDefault="00C56C3A" w:rsidP="00C56C3A">
            <w:pPr>
              <w:pStyle w:val="Odstavecseseznamem"/>
              <w:numPr>
                <w:ilvl w:val="0"/>
                <w:numId w:val="62"/>
              </w:numPr>
              <w:suppressAutoHyphens w:val="0"/>
            </w:pPr>
            <w:r>
              <w:t>zhodnotit přínosy moderních technologií při audiovizuálním překladu</w:t>
            </w:r>
          </w:p>
          <w:p w14:paraId="57F511F6" w14:textId="77777777" w:rsidR="00C56C3A" w:rsidRDefault="00C56C3A" w:rsidP="00C07AFA"/>
        </w:tc>
      </w:tr>
    </w:tbl>
    <w:p w14:paraId="0820641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1E082155" w14:textId="77777777" w:rsidTr="00C07AFA">
        <w:trPr>
          <w:trHeight w:val="265"/>
        </w:trPr>
        <w:tc>
          <w:tcPr>
            <w:tcW w:w="3653" w:type="dxa"/>
            <w:tcBorders>
              <w:top w:val="single" w:sz="4" w:space="0" w:color="auto"/>
            </w:tcBorders>
            <w:shd w:val="clear" w:color="auto" w:fill="F7CAAC"/>
          </w:tcPr>
          <w:p w14:paraId="5DADAAA3"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A7823F3" w14:textId="77777777" w:rsidR="00C56C3A" w:rsidRDefault="00C56C3A" w:rsidP="00C07AFA"/>
        </w:tc>
      </w:tr>
      <w:tr w:rsidR="00C56C3A" w14:paraId="1C766AC6" w14:textId="77777777" w:rsidTr="00C07AFA">
        <w:trPr>
          <w:trHeight w:val="1497"/>
        </w:trPr>
        <w:tc>
          <w:tcPr>
            <w:tcW w:w="9855" w:type="dxa"/>
            <w:gridSpan w:val="4"/>
            <w:tcBorders>
              <w:top w:val="nil"/>
            </w:tcBorders>
          </w:tcPr>
          <w:p w14:paraId="38F37D9D" w14:textId="77777777" w:rsidR="00C56C3A" w:rsidRPr="00BD7BB3" w:rsidRDefault="00C56C3A" w:rsidP="00C07AFA">
            <w:pPr>
              <w:pStyle w:val="bb"/>
              <w:rPr>
                <w:b/>
              </w:rPr>
            </w:pPr>
            <w:r w:rsidRPr="00BD7BB3">
              <w:rPr>
                <w:b/>
              </w:rPr>
              <w:t>Základní literatura:</w:t>
            </w:r>
          </w:p>
          <w:p w14:paraId="7026D1AA" w14:textId="77777777" w:rsidR="00C56C3A" w:rsidRDefault="00C56C3A" w:rsidP="00C07AFA">
            <w:pPr>
              <w:pStyle w:val="bb"/>
              <w:rPr>
                <w:lang w:val="en-US"/>
              </w:rPr>
            </w:pPr>
            <w:r w:rsidRPr="00F44903">
              <w:rPr>
                <w:lang w:val="pl-PL"/>
              </w:rPr>
              <w:t xml:space="preserve">Bogucki, Lukasz – Deckert, Mikolaj (eds.). </w:t>
            </w:r>
            <w:r w:rsidRPr="00FA1DF3">
              <w:rPr>
                <w:i/>
                <w:iCs/>
                <w:lang w:val="en-US"/>
              </w:rPr>
              <w:t>The Palgrave Handbook of Audiovisual Translation and Media Accessibility</w:t>
            </w:r>
            <w:r>
              <w:rPr>
                <w:lang w:val="en-US"/>
              </w:rPr>
              <w:t>. London: Palgrave Macmillan, 2020.</w:t>
            </w:r>
          </w:p>
          <w:p w14:paraId="1C465A99" w14:textId="77777777" w:rsidR="00C56C3A" w:rsidRDefault="00C56C3A" w:rsidP="00C07AFA">
            <w:pPr>
              <w:pStyle w:val="bb"/>
              <w:rPr>
                <w:lang w:val="en-US"/>
              </w:rPr>
            </w:pPr>
            <w:r>
              <w:rPr>
                <w:lang w:val="en-US"/>
              </w:rPr>
              <w:t xml:space="preserve">Díaz Cintas, Jorge – Nikolic, Kristijan (eds.). </w:t>
            </w:r>
            <w:r w:rsidRPr="00625C2F">
              <w:rPr>
                <w:i/>
                <w:iCs/>
                <w:lang w:val="en-US"/>
              </w:rPr>
              <w:t>Fast-Forwarding with Audiovisual Translation</w:t>
            </w:r>
            <w:r>
              <w:rPr>
                <w:lang w:val="en-US"/>
              </w:rPr>
              <w:t xml:space="preserve">. Bristol: Multilingual Matters, 2018. </w:t>
            </w:r>
          </w:p>
          <w:p w14:paraId="520E7287" w14:textId="77777777" w:rsidR="00C56C3A" w:rsidRDefault="00C56C3A" w:rsidP="00C07AFA">
            <w:pPr>
              <w:pStyle w:val="bb"/>
              <w:rPr>
                <w:lang w:val="en-US"/>
              </w:rPr>
            </w:pPr>
            <w:r>
              <w:rPr>
                <w:lang w:val="en-US"/>
              </w:rPr>
              <w:t xml:space="preserve">Pérez-Gonzáles, Luis (ed.). </w:t>
            </w:r>
            <w:r w:rsidRPr="0045397A">
              <w:rPr>
                <w:i/>
                <w:iCs/>
                <w:lang w:val="en-US"/>
              </w:rPr>
              <w:t>The Routledge Handbook of Audiovisual Translation</w:t>
            </w:r>
            <w:r>
              <w:rPr>
                <w:lang w:val="en-US"/>
              </w:rPr>
              <w:t>. Oxon: Routledge, 2019.</w:t>
            </w:r>
          </w:p>
          <w:p w14:paraId="0F4C81CF" w14:textId="77777777" w:rsidR="00C56C3A" w:rsidRDefault="00C56C3A" w:rsidP="00C07AFA">
            <w:pPr>
              <w:pStyle w:val="bb"/>
              <w:rPr>
                <w:lang w:val="en-US"/>
              </w:rPr>
            </w:pPr>
            <w:r>
              <w:rPr>
                <w:lang w:val="en-US"/>
              </w:rPr>
              <w:t xml:space="preserve">Pošta, Miroslav. </w:t>
            </w:r>
            <w:r w:rsidRPr="0045397A">
              <w:rPr>
                <w:i/>
                <w:iCs/>
                <w:lang w:val="en-US"/>
              </w:rPr>
              <w:t>Titulkujeme profesionálně</w:t>
            </w:r>
            <w:r w:rsidRPr="0045397A">
              <w:rPr>
                <w:lang w:val="en-US"/>
              </w:rPr>
              <w:t>.</w:t>
            </w:r>
            <w:r>
              <w:rPr>
                <w:lang w:val="en-US"/>
              </w:rPr>
              <w:t xml:space="preserve"> Praha: Apostrof, 2012.</w:t>
            </w:r>
          </w:p>
          <w:p w14:paraId="051C90BC" w14:textId="77777777" w:rsidR="00C56C3A" w:rsidRDefault="00C56C3A" w:rsidP="00C07AFA">
            <w:pPr>
              <w:pStyle w:val="bb"/>
              <w:rPr>
                <w:lang w:val="en-US"/>
              </w:rPr>
            </w:pPr>
            <w:r>
              <w:rPr>
                <w:lang w:val="en-US"/>
              </w:rPr>
              <w:t xml:space="preserve">Ranzato, Irene – Zanotti, Serenella (eds.). </w:t>
            </w:r>
            <w:r w:rsidRPr="008B4682">
              <w:rPr>
                <w:i/>
                <w:iCs/>
                <w:lang w:val="en-US"/>
              </w:rPr>
              <w:t>Linguistic and Cultural Representation in Audiovisual Translation</w:t>
            </w:r>
            <w:r>
              <w:rPr>
                <w:lang w:val="en-US"/>
              </w:rPr>
              <w:t>. Oxon: Routledge, 2018.</w:t>
            </w:r>
          </w:p>
          <w:p w14:paraId="33E9280E" w14:textId="77777777" w:rsidR="00C56C3A" w:rsidRDefault="00C56C3A" w:rsidP="00C07AFA">
            <w:pPr>
              <w:pStyle w:val="bb"/>
            </w:pPr>
          </w:p>
          <w:p w14:paraId="12B27DED" w14:textId="77777777" w:rsidR="00C56C3A" w:rsidRPr="00BD7BB3" w:rsidRDefault="00C56C3A" w:rsidP="00C07AFA">
            <w:pPr>
              <w:pStyle w:val="bb"/>
              <w:rPr>
                <w:b/>
              </w:rPr>
            </w:pPr>
            <w:r w:rsidRPr="00BD7BB3">
              <w:rPr>
                <w:b/>
              </w:rPr>
              <w:t>Doporučená literatura:</w:t>
            </w:r>
          </w:p>
          <w:p w14:paraId="6495A298" w14:textId="77777777" w:rsidR="00C56C3A" w:rsidRDefault="00C56C3A" w:rsidP="00C07AFA">
            <w:pPr>
              <w:pStyle w:val="bb"/>
            </w:pPr>
            <w:r>
              <w:t xml:space="preserve">Deckert, Mikolaj (ed.). </w:t>
            </w:r>
            <w:r w:rsidRPr="009B4DB2">
              <w:rPr>
                <w:i/>
                <w:iCs/>
              </w:rPr>
              <w:t>Audiovisual Translation Research and Use</w:t>
            </w:r>
            <w:r>
              <w:t>. 2nd ed. Berlin: Peter Lang, 2019.</w:t>
            </w:r>
          </w:p>
          <w:p w14:paraId="5B8B9595" w14:textId="77777777" w:rsidR="00C56C3A" w:rsidRDefault="00C56C3A" w:rsidP="00C07AFA">
            <w:pPr>
              <w:pStyle w:val="bb"/>
            </w:pPr>
            <w:r>
              <w:t xml:space="preserve">Dore, Margherita. </w:t>
            </w:r>
            <w:r w:rsidRPr="0045397A">
              <w:rPr>
                <w:i/>
                <w:iCs/>
              </w:rPr>
              <w:t>Humour in Audiovisual Translation: Theories and Applications</w:t>
            </w:r>
            <w:r>
              <w:t>. Oxon: Routledge, 2020.</w:t>
            </w:r>
          </w:p>
          <w:p w14:paraId="14F65258" w14:textId="77777777" w:rsidR="00C56C3A" w:rsidRDefault="00C56C3A" w:rsidP="00C07AFA">
            <w:pPr>
              <w:pStyle w:val="bb"/>
            </w:pPr>
            <w:r>
              <w:t xml:space="preserve">Mejías-Climent, Laura – Carrero Martín, José Fernando (eds.). </w:t>
            </w:r>
            <w:r w:rsidRPr="00AC5523">
              <w:rPr>
                <w:i/>
                <w:iCs/>
              </w:rPr>
              <w:t>New Perspectives in Audiovisual Translation: Towards Future Research Trends</w:t>
            </w:r>
            <w:r>
              <w:t>. Valencia: Universitat de Valencia, 2021.</w:t>
            </w:r>
          </w:p>
          <w:p w14:paraId="48C1ABF2" w14:textId="77777777" w:rsidR="00C56C3A" w:rsidRDefault="00C56C3A" w:rsidP="00C07AFA">
            <w:pPr>
              <w:pStyle w:val="bb"/>
            </w:pPr>
            <w:r>
              <w:t xml:space="preserve">Pošta, Miroslav. </w:t>
            </w:r>
            <w:r w:rsidRPr="0045397A">
              <w:rPr>
                <w:i/>
                <w:iCs/>
              </w:rPr>
              <w:t>Titulkujeme: Audiovizuální překlad v otázkách a odpovědích</w:t>
            </w:r>
            <w:r>
              <w:t>. Praha: Apostrof, 2019.</w:t>
            </w:r>
          </w:p>
          <w:p w14:paraId="48EE42AC" w14:textId="77777777" w:rsidR="00C56C3A" w:rsidRDefault="00C56C3A" w:rsidP="00C07AFA">
            <w:pPr>
              <w:pStyle w:val="bb"/>
              <w:rPr>
                <w:lang w:val="en-US"/>
              </w:rPr>
            </w:pPr>
            <w:r>
              <w:rPr>
                <w:lang w:val="en-US"/>
              </w:rPr>
              <w:t xml:space="preserve">Perez-Gonzáles, Luis. </w:t>
            </w:r>
            <w:r w:rsidRPr="00106D2C">
              <w:rPr>
                <w:i/>
                <w:iCs/>
                <w:lang w:val="en-US"/>
              </w:rPr>
              <w:t>Audiovisual Translation: Theories, Methods and Issues</w:t>
            </w:r>
            <w:r>
              <w:rPr>
                <w:lang w:val="en-US"/>
              </w:rPr>
              <w:t>. Oxon: Routledge, 2014.</w:t>
            </w:r>
          </w:p>
          <w:p w14:paraId="77809F91" w14:textId="77777777" w:rsidR="00C56C3A" w:rsidRPr="00BD7BB3" w:rsidRDefault="00C56C3A" w:rsidP="00C07AFA"/>
        </w:tc>
      </w:tr>
      <w:tr w:rsidR="00C56C3A" w14:paraId="2188056B"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05EAF364" w14:textId="77777777" w:rsidR="00C56C3A" w:rsidRDefault="00C56C3A" w:rsidP="00C07AFA">
            <w:pPr>
              <w:jc w:val="center"/>
              <w:rPr>
                <w:b/>
              </w:rPr>
            </w:pPr>
            <w:r>
              <w:rPr>
                <w:b/>
              </w:rPr>
              <w:t>Informace ke kombinované nebo distanční formě</w:t>
            </w:r>
          </w:p>
        </w:tc>
      </w:tr>
      <w:tr w:rsidR="00C56C3A" w14:paraId="51E5BBD5" w14:textId="77777777" w:rsidTr="00C07AFA">
        <w:tc>
          <w:tcPr>
            <w:tcW w:w="4787" w:type="dxa"/>
            <w:gridSpan w:val="2"/>
            <w:tcBorders>
              <w:top w:val="single" w:sz="2" w:space="0" w:color="auto"/>
            </w:tcBorders>
            <w:shd w:val="clear" w:color="auto" w:fill="F7CAAC"/>
          </w:tcPr>
          <w:p w14:paraId="7A449549" w14:textId="77777777" w:rsidR="00C56C3A" w:rsidRDefault="00C56C3A" w:rsidP="00C07AFA">
            <w:r>
              <w:rPr>
                <w:b/>
              </w:rPr>
              <w:t>Rozsah konzultací (soustředění)</w:t>
            </w:r>
          </w:p>
        </w:tc>
        <w:tc>
          <w:tcPr>
            <w:tcW w:w="889" w:type="dxa"/>
            <w:tcBorders>
              <w:top w:val="single" w:sz="2" w:space="0" w:color="auto"/>
            </w:tcBorders>
          </w:tcPr>
          <w:p w14:paraId="3420134C" w14:textId="77777777" w:rsidR="00C56C3A" w:rsidRDefault="00C56C3A" w:rsidP="00C07AFA"/>
        </w:tc>
        <w:tc>
          <w:tcPr>
            <w:tcW w:w="4179" w:type="dxa"/>
            <w:tcBorders>
              <w:top w:val="single" w:sz="2" w:space="0" w:color="auto"/>
            </w:tcBorders>
            <w:shd w:val="clear" w:color="auto" w:fill="F7CAAC"/>
          </w:tcPr>
          <w:p w14:paraId="4D91152A" w14:textId="77777777" w:rsidR="00C56C3A" w:rsidRDefault="00C56C3A" w:rsidP="00C07AFA">
            <w:pPr>
              <w:rPr>
                <w:b/>
              </w:rPr>
            </w:pPr>
            <w:r>
              <w:rPr>
                <w:b/>
              </w:rPr>
              <w:t xml:space="preserve">hodin </w:t>
            </w:r>
          </w:p>
        </w:tc>
      </w:tr>
      <w:tr w:rsidR="00C56C3A" w14:paraId="0C75E07C" w14:textId="77777777" w:rsidTr="00C07AFA">
        <w:tc>
          <w:tcPr>
            <w:tcW w:w="9855" w:type="dxa"/>
            <w:gridSpan w:val="4"/>
            <w:shd w:val="clear" w:color="auto" w:fill="F7CAAC"/>
          </w:tcPr>
          <w:p w14:paraId="7563B078" w14:textId="77777777" w:rsidR="00C56C3A" w:rsidRDefault="00C56C3A" w:rsidP="00C07AFA">
            <w:pPr>
              <w:rPr>
                <w:b/>
              </w:rPr>
            </w:pPr>
            <w:r>
              <w:rPr>
                <w:b/>
              </w:rPr>
              <w:t>Informace o způsobu kontaktu s vyučujícím</w:t>
            </w:r>
          </w:p>
        </w:tc>
      </w:tr>
      <w:tr w:rsidR="00C56C3A" w14:paraId="0B2BD68F" w14:textId="77777777" w:rsidTr="00C07AFA">
        <w:trPr>
          <w:trHeight w:val="20"/>
        </w:trPr>
        <w:tc>
          <w:tcPr>
            <w:tcW w:w="9855" w:type="dxa"/>
            <w:gridSpan w:val="4"/>
          </w:tcPr>
          <w:p w14:paraId="2131B650" w14:textId="77777777" w:rsidR="00C56C3A" w:rsidRDefault="00C56C3A" w:rsidP="00C07AFA"/>
        </w:tc>
      </w:tr>
    </w:tbl>
    <w:p w14:paraId="2BD2E7F8" w14:textId="77777777" w:rsidR="00C56C3A" w:rsidRDefault="00C56C3A" w:rsidP="00C56C3A"/>
    <w:p w14:paraId="5519DB86" w14:textId="77777777" w:rsidR="00C56C3A" w:rsidRDefault="00C56C3A" w:rsidP="00C56C3A"/>
    <w:p w14:paraId="5C0799F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0F2179C1" w14:textId="77777777" w:rsidTr="00C07AFA">
        <w:tc>
          <w:tcPr>
            <w:tcW w:w="9855" w:type="dxa"/>
            <w:gridSpan w:val="7"/>
            <w:tcBorders>
              <w:bottom w:val="double" w:sz="4" w:space="0" w:color="auto"/>
            </w:tcBorders>
            <w:shd w:val="clear" w:color="auto" w:fill="BDD6EE"/>
          </w:tcPr>
          <w:p w14:paraId="2AAB77D9" w14:textId="77777777" w:rsidR="00C56C3A" w:rsidRDefault="00C56C3A" w:rsidP="00C07AFA">
            <w:pPr>
              <w:rPr>
                <w:b/>
                <w:sz w:val="28"/>
              </w:rPr>
            </w:pPr>
            <w:r>
              <w:br w:type="page"/>
            </w:r>
            <w:r>
              <w:rPr>
                <w:b/>
                <w:sz w:val="28"/>
              </w:rPr>
              <w:t>B-III – Charakteristika studijního předmětu</w:t>
            </w:r>
          </w:p>
        </w:tc>
      </w:tr>
      <w:tr w:rsidR="00C56C3A" w14:paraId="1DAA2595" w14:textId="77777777" w:rsidTr="00C07AFA">
        <w:tc>
          <w:tcPr>
            <w:tcW w:w="3086" w:type="dxa"/>
            <w:tcBorders>
              <w:top w:val="double" w:sz="4" w:space="0" w:color="auto"/>
            </w:tcBorders>
            <w:shd w:val="clear" w:color="auto" w:fill="F7CAAC"/>
          </w:tcPr>
          <w:p w14:paraId="1248A441"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07D1FB81" w14:textId="77777777" w:rsidR="00C56C3A" w:rsidRDefault="00C56C3A" w:rsidP="00C07AFA">
            <w:r w:rsidRPr="00021831">
              <w:t>Počítačem podporovaný překlad</w:t>
            </w:r>
          </w:p>
        </w:tc>
      </w:tr>
      <w:tr w:rsidR="00C56C3A" w14:paraId="020B23BA" w14:textId="77777777" w:rsidTr="00C07AFA">
        <w:tc>
          <w:tcPr>
            <w:tcW w:w="3086" w:type="dxa"/>
            <w:shd w:val="clear" w:color="auto" w:fill="F7CAAC"/>
          </w:tcPr>
          <w:p w14:paraId="237094EE" w14:textId="77777777" w:rsidR="00C56C3A" w:rsidRDefault="00C56C3A" w:rsidP="00C07AFA">
            <w:pPr>
              <w:rPr>
                <w:b/>
              </w:rPr>
            </w:pPr>
            <w:r>
              <w:rPr>
                <w:b/>
              </w:rPr>
              <w:t>Typ předmětu</w:t>
            </w:r>
          </w:p>
        </w:tc>
        <w:tc>
          <w:tcPr>
            <w:tcW w:w="3406" w:type="dxa"/>
            <w:gridSpan w:val="3"/>
          </w:tcPr>
          <w:p w14:paraId="310E3319" w14:textId="26B22FD9" w:rsidR="00C56C3A" w:rsidRDefault="00620367" w:rsidP="00C07AFA">
            <w:r>
              <w:t>pv</w:t>
            </w:r>
          </w:p>
        </w:tc>
        <w:tc>
          <w:tcPr>
            <w:tcW w:w="2695" w:type="dxa"/>
            <w:gridSpan w:val="2"/>
            <w:shd w:val="clear" w:color="auto" w:fill="F7CAAC"/>
          </w:tcPr>
          <w:p w14:paraId="08CB083F" w14:textId="77777777" w:rsidR="00C56C3A" w:rsidRDefault="00C56C3A" w:rsidP="00C07AFA">
            <w:r>
              <w:rPr>
                <w:b/>
              </w:rPr>
              <w:t>doporučený ročník / semestr</w:t>
            </w:r>
          </w:p>
        </w:tc>
        <w:tc>
          <w:tcPr>
            <w:tcW w:w="668" w:type="dxa"/>
          </w:tcPr>
          <w:p w14:paraId="70081B45" w14:textId="77777777" w:rsidR="00C56C3A" w:rsidRDefault="00C56C3A" w:rsidP="00C07AFA">
            <w:r>
              <w:t>1/L, 2/Z</w:t>
            </w:r>
          </w:p>
        </w:tc>
      </w:tr>
      <w:tr w:rsidR="00C56C3A" w14:paraId="3A079781" w14:textId="77777777" w:rsidTr="00C07AFA">
        <w:tc>
          <w:tcPr>
            <w:tcW w:w="3086" w:type="dxa"/>
            <w:shd w:val="clear" w:color="auto" w:fill="F7CAAC"/>
          </w:tcPr>
          <w:p w14:paraId="00663B37" w14:textId="77777777" w:rsidR="00C56C3A" w:rsidRDefault="00C56C3A" w:rsidP="00C07AFA">
            <w:pPr>
              <w:rPr>
                <w:b/>
              </w:rPr>
            </w:pPr>
            <w:r>
              <w:rPr>
                <w:b/>
              </w:rPr>
              <w:t>Rozsah studijního předmětu</w:t>
            </w:r>
          </w:p>
        </w:tc>
        <w:tc>
          <w:tcPr>
            <w:tcW w:w="1701" w:type="dxa"/>
          </w:tcPr>
          <w:p w14:paraId="6CFA59A3" w14:textId="77777777" w:rsidR="00C56C3A" w:rsidRDefault="00C56C3A" w:rsidP="00C07AFA">
            <w:r>
              <w:t>0p + 28s</w:t>
            </w:r>
          </w:p>
        </w:tc>
        <w:tc>
          <w:tcPr>
            <w:tcW w:w="889" w:type="dxa"/>
            <w:shd w:val="clear" w:color="auto" w:fill="F7CAAC"/>
          </w:tcPr>
          <w:p w14:paraId="5B4DBCF1" w14:textId="77777777" w:rsidR="00C56C3A" w:rsidRDefault="00C56C3A" w:rsidP="00C07AFA">
            <w:pPr>
              <w:rPr>
                <w:b/>
              </w:rPr>
            </w:pPr>
            <w:r>
              <w:rPr>
                <w:b/>
              </w:rPr>
              <w:t xml:space="preserve">hod. </w:t>
            </w:r>
          </w:p>
        </w:tc>
        <w:tc>
          <w:tcPr>
            <w:tcW w:w="816" w:type="dxa"/>
          </w:tcPr>
          <w:p w14:paraId="5056476F" w14:textId="77777777" w:rsidR="00C56C3A" w:rsidRDefault="00C56C3A" w:rsidP="00C07AFA">
            <w:r>
              <w:t>28</w:t>
            </w:r>
          </w:p>
        </w:tc>
        <w:tc>
          <w:tcPr>
            <w:tcW w:w="2156" w:type="dxa"/>
            <w:shd w:val="clear" w:color="auto" w:fill="F7CAAC"/>
          </w:tcPr>
          <w:p w14:paraId="18FF5E05" w14:textId="77777777" w:rsidR="00C56C3A" w:rsidRDefault="00C56C3A" w:rsidP="00C07AFA">
            <w:pPr>
              <w:rPr>
                <w:b/>
              </w:rPr>
            </w:pPr>
            <w:r>
              <w:rPr>
                <w:b/>
              </w:rPr>
              <w:t>kreditů</w:t>
            </w:r>
          </w:p>
        </w:tc>
        <w:tc>
          <w:tcPr>
            <w:tcW w:w="1207" w:type="dxa"/>
            <w:gridSpan w:val="2"/>
          </w:tcPr>
          <w:p w14:paraId="17C6A07D" w14:textId="77777777" w:rsidR="00C56C3A" w:rsidRDefault="00C56C3A" w:rsidP="00C07AFA">
            <w:r>
              <w:t>4</w:t>
            </w:r>
          </w:p>
        </w:tc>
      </w:tr>
      <w:tr w:rsidR="00C56C3A" w14:paraId="4455655A" w14:textId="77777777" w:rsidTr="00C07AFA">
        <w:tc>
          <w:tcPr>
            <w:tcW w:w="3086" w:type="dxa"/>
            <w:shd w:val="clear" w:color="auto" w:fill="F7CAAC"/>
          </w:tcPr>
          <w:p w14:paraId="504BFD43" w14:textId="77777777" w:rsidR="00C56C3A" w:rsidRDefault="00C56C3A" w:rsidP="00C07AFA">
            <w:pPr>
              <w:rPr>
                <w:b/>
                <w:sz w:val="22"/>
              </w:rPr>
            </w:pPr>
            <w:r>
              <w:rPr>
                <w:b/>
              </w:rPr>
              <w:t>Prerekvizity, korekvizity, ekvivalence</w:t>
            </w:r>
          </w:p>
        </w:tc>
        <w:tc>
          <w:tcPr>
            <w:tcW w:w="6769" w:type="dxa"/>
            <w:gridSpan w:val="6"/>
          </w:tcPr>
          <w:p w14:paraId="0E3FE589" w14:textId="77777777" w:rsidR="00C56C3A" w:rsidRDefault="00C56C3A" w:rsidP="00C07AFA"/>
        </w:tc>
      </w:tr>
      <w:tr w:rsidR="00C56C3A" w14:paraId="690163EF" w14:textId="77777777" w:rsidTr="00C07AFA">
        <w:tc>
          <w:tcPr>
            <w:tcW w:w="3086" w:type="dxa"/>
            <w:shd w:val="clear" w:color="auto" w:fill="F7CAAC"/>
          </w:tcPr>
          <w:p w14:paraId="1B1E0A76" w14:textId="77777777" w:rsidR="00C56C3A" w:rsidRDefault="00C56C3A" w:rsidP="00C07AFA">
            <w:pPr>
              <w:rPr>
                <w:b/>
              </w:rPr>
            </w:pPr>
            <w:r>
              <w:rPr>
                <w:b/>
              </w:rPr>
              <w:t>Způsob ověření studijních výsledků</w:t>
            </w:r>
          </w:p>
        </w:tc>
        <w:tc>
          <w:tcPr>
            <w:tcW w:w="3406" w:type="dxa"/>
            <w:gridSpan w:val="3"/>
          </w:tcPr>
          <w:p w14:paraId="6A83FF65" w14:textId="77777777" w:rsidR="00C56C3A" w:rsidRDefault="00C56C3A" w:rsidP="00C07AFA">
            <w:r>
              <w:t>Klz</w:t>
            </w:r>
          </w:p>
        </w:tc>
        <w:tc>
          <w:tcPr>
            <w:tcW w:w="2156" w:type="dxa"/>
            <w:shd w:val="clear" w:color="auto" w:fill="F7CAAC"/>
          </w:tcPr>
          <w:p w14:paraId="64E9BE2D" w14:textId="77777777" w:rsidR="00C56C3A" w:rsidRDefault="00C56C3A" w:rsidP="00C07AFA">
            <w:pPr>
              <w:rPr>
                <w:b/>
              </w:rPr>
            </w:pPr>
            <w:r>
              <w:rPr>
                <w:b/>
              </w:rPr>
              <w:t>Forma výuky</w:t>
            </w:r>
          </w:p>
        </w:tc>
        <w:tc>
          <w:tcPr>
            <w:tcW w:w="1207" w:type="dxa"/>
            <w:gridSpan w:val="2"/>
          </w:tcPr>
          <w:p w14:paraId="7631A12E" w14:textId="77777777" w:rsidR="00C56C3A" w:rsidRDefault="00C56C3A" w:rsidP="00C07AFA">
            <w:r>
              <w:t>seminář</w:t>
            </w:r>
          </w:p>
        </w:tc>
      </w:tr>
      <w:tr w:rsidR="00C56C3A" w14:paraId="75AB227C" w14:textId="77777777" w:rsidTr="00C07AFA">
        <w:tc>
          <w:tcPr>
            <w:tcW w:w="3086" w:type="dxa"/>
            <w:shd w:val="clear" w:color="auto" w:fill="F7CAAC"/>
          </w:tcPr>
          <w:p w14:paraId="7563BC56"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E3D1A65" w14:textId="77777777" w:rsidR="00C56C3A" w:rsidRDefault="00C56C3A" w:rsidP="00C07AFA">
            <w:pPr>
              <w:rPr>
                <w:b/>
              </w:rPr>
            </w:pPr>
            <w:r w:rsidRPr="00B46148">
              <w:rPr>
                <w:b/>
              </w:rPr>
              <w:t>Požadavky k zápočtu:</w:t>
            </w:r>
          </w:p>
          <w:p w14:paraId="592A3E93" w14:textId="77777777" w:rsidR="00C56C3A" w:rsidRPr="00021831" w:rsidRDefault="00C56C3A" w:rsidP="00C07AFA">
            <w:r w:rsidRPr="00021831">
              <w:t>Ak</w:t>
            </w:r>
            <w:r>
              <w:t>tivní účast na seminářích (80 %)</w:t>
            </w:r>
          </w:p>
          <w:p w14:paraId="44AF7BD9" w14:textId="77777777" w:rsidR="00C56C3A" w:rsidRPr="00021831" w:rsidRDefault="00C56C3A" w:rsidP="00C07AFA">
            <w:r w:rsidRPr="00021831">
              <w:t xml:space="preserve">Osvojení práce s </w:t>
            </w:r>
            <w:r>
              <w:t>překladatelským nástrojem</w:t>
            </w:r>
          </w:p>
          <w:p w14:paraId="1B2F03A2" w14:textId="77777777" w:rsidR="00C56C3A" w:rsidRPr="00B46148" w:rsidRDefault="00C56C3A" w:rsidP="00C07AFA">
            <w:pPr>
              <w:rPr>
                <w:b/>
              </w:rPr>
            </w:pPr>
            <w:r w:rsidRPr="00021831">
              <w:t>Překlad specifikovaných typů textů pomocí CAT nás</w:t>
            </w:r>
            <w:r>
              <w:t>troje a jejich export do Moodlu</w:t>
            </w:r>
          </w:p>
        </w:tc>
      </w:tr>
      <w:tr w:rsidR="00C56C3A" w14:paraId="3B98E4DD" w14:textId="77777777" w:rsidTr="00C07AFA">
        <w:trPr>
          <w:trHeight w:val="20"/>
        </w:trPr>
        <w:tc>
          <w:tcPr>
            <w:tcW w:w="9855" w:type="dxa"/>
            <w:gridSpan w:val="7"/>
            <w:tcBorders>
              <w:top w:val="nil"/>
            </w:tcBorders>
          </w:tcPr>
          <w:p w14:paraId="4156D792" w14:textId="77777777" w:rsidR="00C56C3A" w:rsidRDefault="00C56C3A" w:rsidP="00C07AFA"/>
        </w:tc>
      </w:tr>
      <w:tr w:rsidR="00C56C3A" w14:paraId="4F52D99F" w14:textId="77777777" w:rsidTr="00C07AFA">
        <w:trPr>
          <w:trHeight w:val="197"/>
        </w:trPr>
        <w:tc>
          <w:tcPr>
            <w:tcW w:w="3086" w:type="dxa"/>
            <w:tcBorders>
              <w:top w:val="nil"/>
            </w:tcBorders>
            <w:shd w:val="clear" w:color="auto" w:fill="F7CAAC"/>
          </w:tcPr>
          <w:p w14:paraId="7390D08B" w14:textId="77777777" w:rsidR="00C56C3A" w:rsidRDefault="00C56C3A" w:rsidP="00C07AFA">
            <w:pPr>
              <w:rPr>
                <w:b/>
              </w:rPr>
            </w:pPr>
            <w:r>
              <w:rPr>
                <w:b/>
              </w:rPr>
              <w:t>Garant předmětu</w:t>
            </w:r>
          </w:p>
        </w:tc>
        <w:tc>
          <w:tcPr>
            <w:tcW w:w="6769" w:type="dxa"/>
            <w:gridSpan w:val="6"/>
            <w:tcBorders>
              <w:top w:val="nil"/>
            </w:tcBorders>
          </w:tcPr>
          <w:p w14:paraId="159D51AB" w14:textId="77777777" w:rsidR="00C56C3A" w:rsidRDefault="00C56C3A" w:rsidP="00C07AFA">
            <w:r w:rsidRPr="00021831">
              <w:t>Mgr. Lenka Drábková, Ph.D.</w:t>
            </w:r>
          </w:p>
        </w:tc>
      </w:tr>
      <w:tr w:rsidR="00C56C3A" w14:paraId="40EE2A50" w14:textId="77777777" w:rsidTr="00C07AFA">
        <w:trPr>
          <w:trHeight w:val="243"/>
        </w:trPr>
        <w:tc>
          <w:tcPr>
            <w:tcW w:w="3086" w:type="dxa"/>
            <w:tcBorders>
              <w:top w:val="nil"/>
            </w:tcBorders>
            <w:shd w:val="clear" w:color="auto" w:fill="F7CAAC"/>
          </w:tcPr>
          <w:p w14:paraId="3873940F" w14:textId="77777777" w:rsidR="00C56C3A" w:rsidRDefault="00C56C3A" w:rsidP="00C07AFA">
            <w:pPr>
              <w:rPr>
                <w:b/>
              </w:rPr>
            </w:pPr>
            <w:r>
              <w:rPr>
                <w:b/>
              </w:rPr>
              <w:t>Zapojení garanta do výuky předmětu</w:t>
            </w:r>
          </w:p>
        </w:tc>
        <w:tc>
          <w:tcPr>
            <w:tcW w:w="6769" w:type="dxa"/>
            <w:gridSpan w:val="6"/>
            <w:tcBorders>
              <w:top w:val="nil"/>
            </w:tcBorders>
          </w:tcPr>
          <w:p w14:paraId="4503E17C" w14:textId="77777777" w:rsidR="00C56C3A" w:rsidRDefault="00C56C3A" w:rsidP="00C07AFA">
            <w:r>
              <w:t>100 %</w:t>
            </w:r>
          </w:p>
        </w:tc>
      </w:tr>
      <w:tr w:rsidR="00C56C3A" w14:paraId="37F3DAC7" w14:textId="77777777" w:rsidTr="00C07AFA">
        <w:tc>
          <w:tcPr>
            <w:tcW w:w="3086" w:type="dxa"/>
            <w:shd w:val="clear" w:color="auto" w:fill="F7CAAC"/>
          </w:tcPr>
          <w:p w14:paraId="0BDA17DB" w14:textId="77777777" w:rsidR="00C56C3A" w:rsidRDefault="00C56C3A" w:rsidP="00C07AFA">
            <w:pPr>
              <w:rPr>
                <w:b/>
              </w:rPr>
            </w:pPr>
            <w:r>
              <w:rPr>
                <w:b/>
              </w:rPr>
              <w:t>Vyučující</w:t>
            </w:r>
          </w:p>
        </w:tc>
        <w:tc>
          <w:tcPr>
            <w:tcW w:w="6769" w:type="dxa"/>
            <w:gridSpan w:val="6"/>
            <w:tcBorders>
              <w:bottom w:val="nil"/>
            </w:tcBorders>
          </w:tcPr>
          <w:p w14:paraId="48D1E966" w14:textId="77777777" w:rsidR="00C56C3A" w:rsidRDefault="00C56C3A" w:rsidP="00C07AFA">
            <w:r w:rsidRPr="00021831">
              <w:t>Mgr. Lenka Drábková, Ph.D.</w:t>
            </w:r>
          </w:p>
        </w:tc>
      </w:tr>
      <w:tr w:rsidR="00C56C3A" w14:paraId="68FBCD1F" w14:textId="77777777" w:rsidTr="00C07AFA">
        <w:trPr>
          <w:trHeight w:val="20"/>
        </w:trPr>
        <w:tc>
          <w:tcPr>
            <w:tcW w:w="9855" w:type="dxa"/>
            <w:gridSpan w:val="7"/>
            <w:tcBorders>
              <w:top w:val="nil"/>
            </w:tcBorders>
          </w:tcPr>
          <w:p w14:paraId="211CCD46" w14:textId="77777777" w:rsidR="00C56C3A" w:rsidRDefault="00C56C3A" w:rsidP="00C07AFA"/>
        </w:tc>
      </w:tr>
      <w:tr w:rsidR="00C56C3A" w14:paraId="78280C6E" w14:textId="77777777" w:rsidTr="00C07AFA">
        <w:tc>
          <w:tcPr>
            <w:tcW w:w="3086" w:type="dxa"/>
            <w:shd w:val="clear" w:color="auto" w:fill="F7CAAC"/>
          </w:tcPr>
          <w:p w14:paraId="1EF8FE2C" w14:textId="77777777" w:rsidR="00C56C3A" w:rsidRDefault="00C56C3A" w:rsidP="00C07AFA">
            <w:pPr>
              <w:rPr>
                <w:b/>
              </w:rPr>
            </w:pPr>
            <w:r>
              <w:rPr>
                <w:b/>
              </w:rPr>
              <w:t>Stručná anotace předmětu</w:t>
            </w:r>
          </w:p>
        </w:tc>
        <w:tc>
          <w:tcPr>
            <w:tcW w:w="6769" w:type="dxa"/>
            <w:gridSpan w:val="6"/>
            <w:tcBorders>
              <w:bottom w:val="nil"/>
            </w:tcBorders>
          </w:tcPr>
          <w:p w14:paraId="513BA4A4" w14:textId="77777777" w:rsidR="00C56C3A" w:rsidRDefault="00C56C3A" w:rsidP="00C07AFA"/>
        </w:tc>
      </w:tr>
      <w:tr w:rsidR="00C56C3A" w14:paraId="050AEE8E" w14:textId="77777777" w:rsidTr="00C07AFA">
        <w:trPr>
          <w:trHeight w:val="3938"/>
        </w:trPr>
        <w:tc>
          <w:tcPr>
            <w:tcW w:w="9855" w:type="dxa"/>
            <w:gridSpan w:val="7"/>
            <w:tcBorders>
              <w:top w:val="nil"/>
              <w:bottom w:val="single" w:sz="12" w:space="0" w:color="auto"/>
            </w:tcBorders>
          </w:tcPr>
          <w:p w14:paraId="3371C488" w14:textId="77777777" w:rsidR="00C56C3A" w:rsidRDefault="00C56C3A" w:rsidP="00C07AFA">
            <w:r w:rsidRPr="008B4664">
              <w:t>Cílem předmětu je seznámit studenty s překladatelskou praxí využívající moderní softwarové nástroje. Studenti se seznámí s rozdílem mezi počítačem podporovaným a strojovým překladem. Osvojí si klíčové techniky, nástroje a zdroje využívané pro překlady textů různé povahy a různých formátů. Předmět představí překladatelské nástroje používané v překladatelské praxi</w:t>
            </w:r>
            <w:r>
              <w:t>.</w:t>
            </w:r>
          </w:p>
          <w:p w14:paraId="2E8D76E4" w14:textId="77777777" w:rsidR="00C56C3A" w:rsidRDefault="00C56C3A" w:rsidP="00C07AFA"/>
          <w:p w14:paraId="0416C85F" w14:textId="77777777" w:rsidR="00C56C3A" w:rsidRDefault="00C56C3A" w:rsidP="00C07AFA">
            <w:r>
              <w:t>Obsah předmětu:</w:t>
            </w:r>
          </w:p>
          <w:p w14:paraId="7911992F" w14:textId="77777777" w:rsidR="00C56C3A" w:rsidRDefault="00C56C3A" w:rsidP="00C56C3A">
            <w:pPr>
              <w:pStyle w:val="Odstavecseseznamem"/>
              <w:numPr>
                <w:ilvl w:val="0"/>
                <w:numId w:val="63"/>
              </w:numPr>
              <w:suppressAutoHyphens w:val="0"/>
            </w:pPr>
            <w:r>
              <w:t>Nástroje CAT, jejich produktivita a využití v překladatelské praxi</w:t>
            </w:r>
          </w:p>
          <w:p w14:paraId="332E9484" w14:textId="77777777" w:rsidR="00C56C3A" w:rsidRDefault="00C56C3A" w:rsidP="00C56C3A">
            <w:pPr>
              <w:pStyle w:val="Odstavecseseznamem"/>
              <w:numPr>
                <w:ilvl w:val="0"/>
                <w:numId w:val="63"/>
              </w:numPr>
              <w:suppressAutoHyphens w:val="0"/>
            </w:pPr>
            <w:r>
              <w:t>Instalace, jazyk uživatelského rozhraní</w:t>
            </w:r>
          </w:p>
          <w:p w14:paraId="1D0449EC" w14:textId="77777777" w:rsidR="00C56C3A" w:rsidRDefault="00C56C3A" w:rsidP="00C56C3A">
            <w:pPr>
              <w:pStyle w:val="Odstavecseseznamem"/>
              <w:numPr>
                <w:ilvl w:val="0"/>
                <w:numId w:val="63"/>
              </w:numPr>
              <w:suppressAutoHyphens w:val="0"/>
            </w:pPr>
            <w:r>
              <w:t>Vytvoření projektů, projektové šablony</w:t>
            </w:r>
          </w:p>
          <w:p w14:paraId="48949E87" w14:textId="77777777" w:rsidR="00C56C3A" w:rsidRDefault="00C56C3A" w:rsidP="00C56C3A">
            <w:pPr>
              <w:pStyle w:val="Odstavecseseznamem"/>
              <w:numPr>
                <w:ilvl w:val="0"/>
                <w:numId w:val="63"/>
              </w:numPr>
              <w:suppressAutoHyphens w:val="0"/>
            </w:pPr>
            <w:r>
              <w:t>Překladová paměť, její účel a využití</w:t>
            </w:r>
          </w:p>
          <w:p w14:paraId="089278F0" w14:textId="77777777" w:rsidR="00C56C3A" w:rsidRDefault="00C56C3A" w:rsidP="00C56C3A">
            <w:pPr>
              <w:pStyle w:val="Odstavecseseznamem"/>
              <w:numPr>
                <w:ilvl w:val="0"/>
                <w:numId w:val="63"/>
              </w:numPr>
              <w:suppressAutoHyphens w:val="0"/>
            </w:pPr>
            <w:r>
              <w:t>Terminologická databáze, přidávání termínů, tvorba glosářů</w:t>
            </w:r>
          </w:p>
          <w:p w14:paraId="76364522" w14:textId="77777777" w:rsidR="00C56C3A" w:rsidRDefault="00C56C3A" w:rsidP="00C56C3A">
            <w:pPr>
              <w:pStyle w:val="Odstavecseseznamem"/>
              <w:numPr>
                <w:ilvl w:val="0"/>
                <w:numId w:val="63"/>
              </w:numPr>
              <w:suppressAutoHyphens w:val="0"/>
            </w:pPr>
            <w:r>
              <w:t>Párování originálů (starších, referenčních) a překladů</w:t>
            </w:r>
          </w:p>
          <w:p w14:paraId="1B07212A" w14:textId="77777777" w:rsidR="00C56C3A" w:rsidRDefault="00C56C3A" w:rsidP="00C56C3A">
            <w:pPr>
              <w:pStyle w:val="Odstavecseseznamem"/>
              <w:numPr>
                <w:ilvl w:val="0"/>
                <w:numId w:val="63"/>
              </w:numPr>
              <w:suppressAutoHyphens w:val="0"/>
            </w:pPr>
            <w:r>
              <w:t>Překlad souborů ve formátu Word, PowerPoint, Excel, PDF</w:t>
            </w:r>
          </w:p>
          <w:p w14:paraId="7B900CD0" w14:textId="77777777" w:rsidR="00C56C3A" w:rsidRDefault="00C56C3A" w:rsidP="00C56C3A">
            <w:pPr>
              <w:pStyle w:val="Odstavecseseznamem"/>
              <w:numPr>
                <w:ilvl w:val="0"/>
                <w:numId w:val="63"/>
              </w:numPr>
              <w:suppressAutoHyphens w:val="0"/>
            </w:pPr>
            <w:r>
              <w:t>Nástroje kontroly kvality</w:t>
            </w:r>
          </w:p>
          <w:p w14:paraId="60488F7B" w14:textId="77777777" w:rsidR="00C56C3A" w:rsidRDefault="00C56C3A" w:rsidP="00C56C3A">
            <w:pPr>
              <w:pStyle w:val="Odstavecseseznamem"/>
              <w:numPr>
                <w:ilvl w:val="0"/>
                <w:numId w:val="63"/>
              </w:numPr>
              <w:suppressAutoHyphens w:val="0"/>
            </w:pPr>
            <w:r>
              <w:t>Editace překladu, export dokumentů v původních formátech</w:t>
            </w:r>
          </w:p>
          <w:p w14:paraId="5AB54EB4" w14:textId="77777777" w:rsidR="00C56C3A" w:rsidRDefault="00C56C3A" w:rsidP="00C56C3A">
            <w:pPr>
              <w:pStyle w:val="Odstavecseseznamem"/>
              <w:numPr>
                <w:ilvl w:val="0"/>
                <w:numId w:val="63"/>
              </w:numPr>
              <w:suppressAutoHyphens w:val="0"/>
            </w:pPr>
            <w:r>
              <w:t>Strojový překlad integrovaný v CAT nástroji, výhody a nevýhody jeho využití pro překlad</w:t>
            </w:r>
          </w:p>
          <w:p w14:paraId="7899343E" w14:textId="77777777" w:rsidR="00C56C3A" w:rsidRDefault="00C56C3A" w:rsidP="00C07AFA"/>
          <w:p w14:paraId="28761B19" w14:textId="77777777" w:rsidR="00C56C3A" w:rsidRDefault="00C56C3A" w:rsidP="00C07AFA">
            <w:r>
              <w:t>Odborné znalosti – po absolvování předmětu prokazuje student znalosti:</w:t>
            </w:r>
          </w:p>
          <w:p w14:paraId="55FA4933" w14:textId="77777777" w:rsidR="00C56C3A" w:rsidRDefault="00C56C3A" w:rsidP="00C56C3A">
            <w:pPr>
              <w:pStyle w:val="Odstavecseseznamem"/>
              <w:numPr>
                <w:ilvl w:val="0"/>
                <w:numId w:val="64"/>
              </w:numPr>
              <w:suppressAutoHyphens w:val="0"/>
            </w:pPr>
            <w:r>
              <w:t>znát CAT nástrojů a jejich využití v překladatelské praxi</w:t>
            </w:r>
          </w:p>
          <w:p w14:paraId="7DD70F6D" w14:textId="77777777" w:rsidR="00C56C3A" w:rsidRDefault="00C56C3A" w:rsidP="00C56C3A">
            <w:pPr>
              <w:pStyle w:val="Odstavecseseznamem"/>
              <w:numPr>
                <w:ilvl w:val="0"/>
                <w:numId w:val="64"/>
              </w:numPr>
              <w:suppressAutoHyphens w:val="0"/>
            </w:pPr>
            <w:r>
              <w:t>vymezit hlavní CAT nástroje a jejich přednosti (SDL Trados Studio, MemoQ, Wordfast, Memsource atd.)</w:t>
            </w:r>
          </w:p>
          <w:p w14:paraId="3E77CA00" w14:textId="77777777" w:rsidR="00C56C3A" w:rsidRDefault="00C56C3A" w:rsidP="00C56C3A">
            <w:pPr>
              <w:pStyle w:val="Odstavecseseznamem"/>
              <w:numPr>
                <w:ilvl w:val="0"/>
                <w:numId w:val="64"/>
              </w:numPr>
              <w:suppressAutoHyphens w:val="0"/>
            </w:pPr>
            <w:r>
              <w:t>znát práci se základními funkcemi SDL Trados Studio</w:t>
            </w:r>
          </w:p>
          <w:p w14:paraId="148D3027" w14:textId="77777777" w:rsidR="00C56C3A" w:rsidRDefault="00C56C3A" w:rsidP="00C56C3A">
            <w:pPr>
              <w:pStyle w:val="Odstavecseseznamem"/>
              <w:numPr>
                <w:ilvl w:val="0"/>
                <w:numId w:val="64"/>
              </w:numPr>
              <w:suppressAutoHyphens w:val="0"/>
            </w:pPr>
            <w:r>
              <w:t>znát účel, základní funkce a využití překladové paměti, terminologické databáze a nástrojů pro kontrolu kvality</w:t>
            </w:r>
          </w:p>
          <w:p w14:paraId="077D0CF5" w14:textId="77777777" w:rsidR="00C56C3A" w:rsidRDefault="00C56C3A" w:rsidP="00C07AFA"/>
          <w:p w14:paraId="6366BCBD" w14:textId="77777777" w:rsidR="00C56C3A" w:rsidRDefault="00C56C3A" w:rsidP="00C07AFA">
            <w:r>
              <w:t>Odborné dovednosti – po absolvování předmětu prokazuje student dovednosti:</w:t>
            </w:r>
          </w:p>
          <w:p w14:paraId="77637F2A" w14:textId="77777777" w:rsidR="00C56C3A" w:rsidRDefault="00C56C3A" w:rsidP="00C56C3A">
            <w:pPr>
              <w:pStyle w:val="Odstavecseseznamem"/>
              <w:numPr>
                <w:ilvl w:val="0"/>
                <w:numId w:val="65"/>
              </w:numPr>
              <w:suppressAutoHyphens w:val="0"/>
            </w:pPr>
            <w:r>
              <w:t>aplikovat teoretické znalosti o nástrojích CAT do překladatelské praxe</w:t>
            </w:r>
          </w:p>
          <w:p w14:paraId="3F126CAA" w14:textId="77777777" w:rsidR="00C56C3A" w:rsidRDefault="00C56C3A" w:rsidP="00C56C3A">
            <w:pPr>
              <w:pStyle w:val="Odstavecseseznamem"/>
              <w:numPr>
                <w:ilvl w:val="0"/>
                <w:numId w:val="65"/>
              </w:numPr>
              <w:suppressAutoHyphens w:val="0"/>
            </w:pPr>
            <w:r>
              <w:t>překládat soubory v různých formátech (Word, PowerPoint, Excel, pdf)</w:t>
            </w:r>
          </w:p>
          <w:p w14:paraId="40DF79B8" w14:textId="77777777" w:rsidR="00C56C3A" w:rsidRDefault="00C56C3A" w:rsidP="00C56C3A">
            <w:pPr>
              <w:pStyle w:val="Odstavecseseznamem"/>
              <w:numPr>
                <w:ilvl w:val="0"/>
                <w:numId w:val="65"/>
              </w:numPr>
              <w:suppressAutoHyphens w:val="0"/>
            </w:pPr>
            <w:r>
              <w:t>vytvořit a importovat překladatelské projekty</w:t>
            </w:r>
          </w:p>
          <w:p w14:paraId="584D5804" w14:textId="77777777" w:rsidR="00C56C3A" w:rsidRDefault="00C56C3A" w:rsidP="00C56C3A">
            <w:pPr>
              <w:pStyle w:val="Odstavecseseznamem"/>
              <w:numPr>
                <w:ilvl w:val="0"/>
                <w:numId w:val="65"/>
              </w:numPr>
              <w:suppressAutoHyphens w:val="0"/>
            </w:pPr>
            <w:r>
              <w:t>vytvořit překladovou paměť, využívat již existující paměti</w:t>
            </w:r>
          </w:p>
          <w:p w14:paraId="2A3678EE" w14:textId="77777777" w:rsidR="00C56C3A" w:rsidRDefault="00C56C3A" w:rsidP="00C56C3A">
            <w:pPr>
              <w:pStyle w:val="Odstavecseseznamem"/>
              <w:numPr>
                <w:ilvl w:val="0"/>
                <w:numId w:val="65"/>
              </w:numPr>
              <w:suppressAutoHyphens w:val="0"/>
            </w:pPr>
            <w:r>
              <w:t>vytvořit terminologickou databázi, vkládat termíny do databáze</w:t>
            </w:r>
          </w:p>
          <w:p w14:paraId="06CA1662" w14:textId="77777777" w:rsidR="00C56C3A" w:rsidRDefault="00C56C3A" w:rsidP="00C56C3A">
            <w:pPr>
              <w:pStyle w:val="Odstavecseseznamem"/>
              <w:numPr>
                <w:ilvl w:val="0"/>
                <w:numId w:val="65"/>
              </w:numPr>
              <w:suppressAutoHyphens w:val="0"/>
            </w:pPr>
            <w:r>
              <w:t>zhodnotit překlad vytvořený pomocí CAT nástroje, provádět kontrolu kvality</w:t>
            </w:r>
          </w:p>
          <w:p w14:paraId="11C971DD" w14:textId="77777777" w:rsidR="00C56C3A" w:rsidRDefault="00C56C3A" w:rsidP="00C56C3A">
            <w:pPr>
              <w:pStyle w:val="Odstavecseseznamem"/>
              <w:numPr>
                <w:ilvl w:val="0"/>
                <w:numId w:val="65"/>
              </w:numPr>
              <w:suppressAutoHyphens w:val="0"/>
            </w:pPr>
            <w:r>
              <w:t>editovat překlad dokumentu</w:t>
            </w:r>
          </w:p>
          <w:p w14:paraId="7821F0F7" w14:textId="77777777" w:rsidR="00C56C3A" w:rsidRDefault="00C56C3A" w:rsidP="00C56C3A">
            <w:pPr>
              <w:pStyle w:val="Odstavecseseznamem"/>
              <w:numPr>
                <w:ilvl w:val="0"/>
                <w:numId w:val="65"/>
              </w:numPr>
              <w:suppressAutoHyphens w:val="0"/>
            </w:pPr>
            <w:r>
              <w:t>exportovat dokument v původním formátu</w:t>
            </w:r>
          </w:p>
          <w:p w14:paraId="49263116" w14:textId="77777777" w:rsidR="00C56C3A" w:rsidRDefault="00C56C3A" w:rsidP="00C56C3A">
            <w:pPr>
              <w:pStyle w:val="Odstavecseseznamem"/>
              <w:numPr>
                <w:ilvl w:val="0"/>
                <w:numId w:val="65"/>
              </w:numPr>
              <w:suppressAutoHyphens w:val="0"/>
            </w:pPr>
            <w:r>
              <w:t>přeložit text pomocí strojového překladače integrovaného v CAT nástroji</w:t>
            </w:r>
          </w:p>
          <w:p w14:paraId="5935EE7C" w14:textId="77777777" w:rsidR="00C56C3A" w:rsidRDefault="00C56C3A" w:rsidP="00C07AFA"/>
        </w:tc>
      </w:tr>
    </w:tbl>
    <w:p w14:paraId="0F6E7975"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4D3D079F" w14:textId="77777777" w:rsidTr="00C07AFA">
        <w:trPr>
          <w:trHeight w:val="265"/>
        </w:trPr>
        <w:tc>
          <w:tcPr>
            <w:tcW w:w="3653" w:type="dxa"/>
            <w:tcBorders>
              <w:top w:val="single" w:sz="4" w:space="0" w:color="auto"/>
            </w:tcBorders>
            <w:shd w:val="clear" w:color="auto" w:fill="F7CAAC"/>
          </w:tcPr>
          <w:p w14:paraId="1C363601"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6C27630" w14:textId="77777777" w:rsidR="00C56C3A" w:rsidRDefault="00C56C3A" w:rsidP="00C07AFA"/>
        </w:tc>
      </w:tr>
      <w:tr w:rsidR="00C56C3A" w14:paraId="23712D72" w14:textId="77777777" w:rsidTr="00C07AFA">
        <w:trPr>
          <w:trHeight w:val="1497"/>
        </w:trPr>
        <w:tc>
          <w:tcPr>
            <w:tcW w:w="9855" w:type="dxa"/>
            <w:gridSpan w:val="4"/>
            <w:tcBorders>
              <w:top w:val="nil"/>
            </w:tcBorders>
          </w:tcPr>
          <w:p w14:paraId="395A4617" w14:textId="77777777" w:rsidR="00C56C3A" w:rsidRPr="00BD7BB3" w:rsidRDefault="00C56C3A" w:rsidP="00C07AFA">
            <w:pPr>
              <w:pStyle w:val="bb"/>
              <w:rPr>
                <w:b/>
              </w:rPr>
            </w:pPr>
            <w:r w:rsidRPr="00BD7BB3">
              <w:rPr>
                <w:b/>
              </w:rPr>
              <w:t>Základní literatura:</w:t>
            </w:r>
          </w:p>
          <w:p w14:paraId="573FA656" w14:textId="77777777" w:rsidR="00C56C3A" w:rsidRPr="00CF2771" w:rsidRDefault="00C56C3A" w:rsidP="00C07AFA">
            <w:pPr>
              <w:pStyle w:val="bb"/>
              <w:rPr>
                <w:lang w:val="en-GB"/>
              </w:rPr>
            </w:pPr>
            <w:r w:rsidRPr="00CF2771">
              <w:rPr>
                <w:lang w:val="en-GB"/>
              </w:rPr>
              <w:t xml:space="preserve">Bowker, Barbara. </w:t>
            </w:r>
            <w:r w:rsidRPr="00CF2771">
              <w:rPr>
                <w:i/>
                <w:lang w:val="en-GB"/>
              </w:rPr>
              <w:t>Computer-aided Translation Technology: A Practial Introduction</w:t>
            </w:r>
            <w:r w:rsidRPr="00CF2771">
              <w:rPr>
                <w:lang w:val="en-GB"/>
              </w:rPr>
              <w:t>. Ottawa: University of Ottawa Press, 2011.</w:t>
            </w:r>
          </w:p>
          <w:p w14:paraId="3FDD241C" w14:textId="77777777" w:rsidR="00C56C3A" w:rsidRPr="00CF2771" w:rsidRDefault="00C56C3A" w:rsidP="00C07AFA">
            <w:pPr>
              <w:pStyle w:val="bb"/>
              <w:rPr>
                <w:lang w:val="en-GB"/>
              </w:rPr>
            </w:pPr>
            <w:r w:rsidRPr="00CF2771">
              <w:rPr>
                <w:lang w:val="en-GB"/>
              </w:rPr>
              <w:t xml:space="preserve">Koponen, Maarit – Mossop Brian – Robert Isabelle </w:t>
            </w:r>
            <w:r>
              <w:rPr>
                <w:lang w:val="en-GB"/>
              </w:rPr>
              <w:t>–</w:t>
            </w:r>
            <w:r w:rsidRPr="00CF2771">
              <w:rPr>
                <w:lang w:val="en-GB"/>
              </w:rPr>
              <w:t xml:space="preserve"> Scocchera</w:t>
            </w:r>
            <w:r>
              <w:rPr>
                <w:lang w:val="en-GB"/>
              </w:rPr>
              <w:t>,</w:t>
            </w:r>
            <w:r w:rsidRPr="00CF2771">
              <w:rPr>
                <w:lang w:val="en-GB"/>
              </w:rPr>
              <w:t xml:space="preserve"> Giovanna (eds.). </w:t>
            </w:r>
            <w:r w:rsidRPr="00CF2771">
              <w:rPr>
                <w:i/>
                <w:lang w:val="en-GB"/>
              </w:rPr>
              <w:t>Translation Revision and Post-editing: Industry Practices and Cognitive Processes</w:t>
            </w:r>
            <w:r w:rsidRPr="00CF2771">
              <w:rPr>
                <w:lang w:val="en-GB"/>
              </w:rPr>
              <w:t>. Abingdon: Routledge, 2021.</w:t>
            </w:r>
          </w:p>
          <w:p w14:paraId="21BF0B1C" w14:textId="77777777" w:rsidR="00C56C3A" w:rsidRDefault="00C56C3A" w:rsidP="00C07AFA">
            <w:pPr>
              <w:pStyle w:val="bb"/>
            </w:pPr>
          </w:p>
          <w:p w14:paraId="3919E8D8" w14:textId="77777777" w:rsidR="00C56C3A" w:rsidRPr="00BD7BB3" w:rsidRDefault="00C56C3A" w:rsidP="00C07AFA">
            <w:pPr>
              <w:pStyle w:val="bb"/>
              <w:rPr>
                <w:b/>
              </w:rPr>
            </w:pPr>
            <w:r w:rsidRPr="00BD7BB3">
              <w:rPr>
                <w:b/>
              </w:rPr>
              <w:t>Doporučená literatura:</w:t>
            </w:r>
          </w:p>
          <w:p w14:paraId="32067EBC" w14:textId="77777777" w:rsidR="00C56C3A" w:rsidRPr="00CF2771" w:rsidRDefault="00C56C3A" w:rsidP="00C07AFA">
            <w:pPr>
              <w:pStyle w:val="bb"/>
              <w:rPr>
                <w:lang w:val="en-GB"/>
              </w:rPr>
            </w:pPr>
            <w:r w:rsidRPr="00CF2771">
              <w:rPr>
                <w:lang w:val="en-GB"/>
              </w:rPr>
              <w:t xml:space="preserve">Chan, S. </w:t>
            </w:r>
            <w:r w:rsidRPr="00CF2771">
              <w:rPr>
                <w:i/>
                <w:lang w:val="en-GB"/>
              </w:rPr>
              <w:t>The Routledge Encyclopedia of Translation Technology</w:t>
            </w:r>
            <w:r w:rsidRPr="00CF2771">
              <w:rPr>
                <w:lang w:val="en-GB"/>
              </w:rPr>
              <w:t xml:space="preserve">. </w:t>
            </w:r>
            <w:r>
              <w:rPr>
                <w:lang w:val="en-GB"/>
              </w:rPr>
              <w:t>Abingdon</w:t>
            </w:r>
            <w:r w:rsidRPr="00CF2771">
              <w:rPr>
                <w:lang w:val="en-GB"/>
              </w:rPr>
              <w:t>: Routledge, 2015.</w:t>
            </w:r>
          </w:p>
          <w:p w14:paraId="3E38CB16" w14:textId="77777777" w:rsidR="00C56C3A" w:rsidRPr="00CF2771" w:rsidRDefault="00C56C3A" w:rsidP="00C07AFA">
            <w:pPr>
              <w:pStyle w:val="bb"/>
              <w:rPr>
                <w:lang w:val="en-GB"/>
              </w:rPr>
            </w:pPr>
            <w:r w:rsidRPr="00CF2771">
              <w:rPr>
                <w:lang w:val="en-GB"/>
              </w:rPr>
              <w:t>Dannewitz</w:t>
            </w:r>
            <w:r>
              <w:rPr>
                <w:lang w:val="en-GB"/>
              </w:rPr>
              <w:t>,</w:t>
            </w:r>
            <w:r w:rsidRPr="00CF2771">
              <w:rPr>
                <w:lang w:val="en-GB"/>
              </w:rPr>
              <w:t xml:space="preserve"> Linder Mats. </w:t>
            </w:r>
            <w:r w:rsidRPr="00CF2771">
              <w:rPr>
                <w:i/>
                <w:lang w:val="en-GB"/>
              </w:rPr>
              <w:t>Trados Studio 2021, the Manual</w:t>
            </w:r>
            <w:r>
              <w:rPr>
                <w:lang w:val="en-GB"/>
              </w:rPr>
              <w:t xml:space="preserve">. </w:t>
            </w:r>
            <w:r w:rsidRPr="00CF2771">
              <w:rPr>
                <w:lang w:val="en-GB"/>
              </w:rPr>
              <w:t xml:space="preserve">2nd ed. Nattskift Konsult, 2021. </w:t>
            </w:r>
          </w:p>
          <w:p w14:paraId="23D3EE33" w14:textId="77777777" w:rsidR="00C56C3A" w:rsidRPr="00CF2771" w:rsidRDefault="00C56C3A" w:rsidP="00C07AFA">
            <w:pPr>
              <w:pStyle w:val="bb"/>
              <w:rPr>
                <w:lang w:val="en-GB"/>
              </w:rPr>
            </w:pPr>
            <w:r w:rsidRPr="00CF2771">
              <w:rPr>
                <w:lang w:val="en-GB"/>
              </w:rPr>
              <w:t>Wagner, Emma</w:t>
            </w:r>
            <w:r>
              <w:rPr>
                <w:lang w:val="en-GB"/>
              </w:rPr>
              <w:t xml:space="preserve"> </w:t>
            </w:r>
            <w:r w:rsidRPr="00CF2771">
              <w:rPr>
                <w:lang w:val="en-GB"/>
              </w:rPr>
              <w:t>– Bech</w:t>
            </w:r>
            <w:r>
              <w:rPr>
                <w:lang w:val="en-GB"/>
              </w:rPr>
              <w:t>,</w:t>
            </w:r>
            <w:r w:rsidRPr="00CF2771">
              <w:rPr>
                <w:lang w:val="en-GB"/>
              </w:rPr>
              <w:t xml:space="preserve"> Svend – Martínez</w:t>
            </w:r>
            <w:r>
              <w:rPr>
                <w:lang w:val="en-GB"/>
              </w:rPr>
              <w:t>,</w:t>
            </w:r>
            <w:r w:rsidRPr="00CF2771">
              <w:rPr>
                <w:lang w:val="en-GB"/>
              </w:rPr>
              <w:t xml:space="preserve"> Jesús M. (ed</w:t>
            </w:r>
            <w:r>
              <w:rPr>
                <w:lang w:val="en-GB"/>
              </w:rPr>
              <w:t>s</w:t>
            </w:r>
            <w:r w:rsidRPr="00CF2771">
              <w:rPr>
                <w:lang w:val="en-GB"/>
              </w:rPr>
              <w:t>.)</w:t>
            </w:r>
            <w:r>
              <w:rPr>
                <w:lang w:val="en-GB"/>
              </w:rPr>
              <w:t>.</w:t>
            </w:r>
            <w:r w:rsidRPr="00CF2771">
              <w:rPr>
                <w:lang w:val="en-GB"/>
              </w:rPr>
              <w:t xml:space="preserve"> </w:t>
            </w:r>
            <w:r w:rsidRPr="00CF2771">
              <w:rPr>
                <w:i/>
                <w:lang w:val="en-GB"/>
              </w:rPr>
              <w:t xml:space="preserve">Translating for the European Union. </w:t>
            </w:r>
            <w:r w:rsidRPr="00CF2771">
              <w:rPr>
                <w:lang w:val="en-GB"/>
              </w:rPr>
              <w:t>Abingdon: Routledge, 2014.</w:t>
            </w:r>
          </w:p>
          <w:p w14:paraId="1465E0E3" w14:textId="77777777" w:rsidR="00C56C3A" w:rsidRPr="00BD7BB3" w:rsidRDefault="00C56C3A" w:rsidP="00C07AFA"/>
        </w:tc>
      </w:tr>
      <w:tr w:rsidR="00C56C3A" w14:paraId="5B0CFCB7"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47E9451B" w14:textId="77777777" w:rsidR="00C56C3A" w:rsidRDefault="00C56C3A" w:rsidP="00C07AFA">
            <w:pPr>
              <w:jc w:val="center"/>
              <w:rPr>
                <w:b/>
              </w:rPr>
            </w:pPr>
            <w:r>
              <w:rPr>
                <w:b/>
              </w:rPr>
              <w:t>Informace ke kombinované nebo distanční formě</w:t>
            </w:r>
          </w:p>
        </w:tc>
      </w:tr>
      <w:tr w:rsidR="00C56C3A" w14:paraId="7DCA9B1B" w14:textId="77777777" w:rsidTr="00C07AFA">
        <w:tc>
          <w:tcPr>
            <w:tcW w:w="4787" w:type="dxa"/>
            <w:gridSpan w:val="2"/>
            <w:tcBorders>
              <w:top w:val="single" w:sz="2" w:space="0" w:color="auto"/>
            </w:tcBorders>
            <w:shd w:val="clear" w:color="auto" w:fill="F7CAAC"/>
          </w:tcPr>
          <w:p w14:paraId="1C47E581" w14:textId="77777777" w:rsidR="00C56C3A" w:rsidRDefault="00C56C3A" w:rsidP="00C07AFA">
            <w:r>
              <w:rPr>
                <w:b/>
              </w:rPr>
              <w:t>Rozsah konzultací (soustředění)</w:t>
            </w:r>
          </w:p>
        </w:tc>
        <w:tc>
          <w:tcPr>
            <w:tcW w:w="889" w:type="dxa"/>
            <w:tcBorders>
              <w:top w:val="single" w:sz="2" w:space="0" w:color="auto"/>
            </w:tcBorders>
          </w:tcPr>
          <w:p w14:paraId="0D3C445B" w14:textId="77777777" w:rsidR="00C56C3A" w:rsidRDefault="00C56C3A" w:rsidP="00C07AFA"/>
        </w:tc>
        <w:tc>
          <w:tcPr>
            <w:tcW w:w="4179" w:type="dxa"/>
            <w:tcBorders>
              <w:top w:val="single" w:sz="2" w:space="0" w:color="auto"/>
            </w:tcBorders>
            <w:shd w:val="clear" w:color="auto" w:fill="F7CAAC"/>
          </w:tcPr>
          <w:p w14:paraId="5C171D44" w14:textId="77777777" w:rsidR="00C56C3A" w:rsidRDefault="00C56C3A" w:rsidP="00C07AFA">
            <w:pPr>
              <w:rPr>
                <w:b/>
              </w:rPr>
            </w:pPr>
            <w:r>
              <w:rPr>
                <w:b/>
              </w:rPr>
              <w:t xml:space="preserve">hodin </w:t>
            </w:r>
          </w:p>
        </w:tc>
      </w:tr>
      <w:tr w:rsidR="00C56C3A" w14:paraId="764CCB0A" w14:textId="77777777" w:rsidTr="00C07AFA">
        <w:tc>
          <w:tcPr>
            <w:tcW w:w="9855" w:type="dxa"/>
            <w:gridSpan w:val="4"/>
            <w:shd w:val="clear" w:color="auto" w:fill="F7CAAC"/>
          </w:tcPr>
          <w:p w14:paraId="60AD601B" w14:textId="77777777" w:rsidR="00C56C3A" w:rsidRDefault="00C56C3A" w:rsidP="00C07AFA">
            <w:pPr>
              <w:rPr>
                <w:b/>
              </w:rPr>
            </w:pPr>
            <w:r>
              <w:rPr>
                <w:b/>
              </w:rPr>
              <w:t>Informace o způsobu kontaktu s vyučujícím</w:t>
            </w:r>
          </w:p>
        </w:tc>
      </w:tr>
      <w:tr w:rsidR="00C56C3A" w14:paraId="1EAF127D" w14:textId="77777777" w:rsidTr="00C07AFA">
        <w:trPr>
          <w:trHeight w:val="20"/>
        </w:trPr>
        <w:tc>
          <w:tcPr>
            <w:tcW w:w="9855" w:type="dxa"/>
            <w:gridSpan w:val="4"/>
          </w:tcPr>
          <w:p w14:paraId="7B1639A9" w14:textId="77777777" w:rsidR="00C56C3A" w:rsidRDefault="00C56C3A" w:rsidP="00C07AFA"/>
        </w:tc>
      </w:tr>
    </w:tbl>
    <w:p w14:paraId="3D651642" w14:textId="77777777" w:rsidR="00C56C3A" w:rsidRDefault="00C56C3A" w:rsidP="00C56C3A"/>
    <w:p w14:paraId="6A13BB70" w14:textId="77777777" w:rsidR="00C56C3A" w:rsidRDefault="00C56C3A" w:rsidP="00C56C3A"/>
    <w:p w14:paraId="120AB33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C109DAB" w14:textId="77777777" w:rsidTr="00C07AFA">
        <w:tc>
          <w:tcPr>
            <w:tcW w:w="9855" w:type="dxa"/>
            <w:gridSpan w:val="7"/>
            <w:tcBorders>
              <w:bottom w:val="double" w:sz="4" w:space="0" w:color="auto"/>
            </w:tcBorders>
            <w:shd w:val="clear" w:color="auto" w:fill="BDD6EE"/>
          </w:tcPr>
          <w:p w14:paraId="3F8B3F85" w14:textId="77777777" w:rsidR="00C56C3A" w:rsidRDefault="00C56C3A" w:rsidP="00C07AFA">
            <w:pPr>
              <w:rPr>
                <w:b/>
                <w:sz w:val="28"/>
              </w:rPr>
            </w:pPr>
            <w:r>
              <w:br w:type="page"/>
            </w:r>
            <w:r>
              <w:rPr>
                <w:b/>
                <w:sz w:val="28"/>
              </w:rPr>
              <w:t>B-III – Charakteristika studijního předmětu</w:t>
            </w:r>
          </w:p>
        </w:tc>
      </w:tr>
      <w:tr w:rsidR="00C56C3A" w14:paraId="48876EE2" w14:textId="77777777" w:rsidTr="00C07AFA">
        <w:tc>
          <w:tcPr>
            <w:tcW w:w="3086" w:type="dxa"/>
            <w:tcBorders>
              <w:top w:val="double" w:sz="4" w:space="0" w:color="auto"/>
            </w:tcBorders>
            <w:shd w:val="clear" w:color="auto" w:fill="F7CAAC"/>
          </w:tcPr>
          <w:p w14:paraId="047D867C"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E9D02F6" w14:textId="77777777" w:rsidR="00C56C3A" w:rsidRDefault="00C56C3A" w:rsidP="00C07AFA">
            <w:r w:rsidRPr="00AB679F">
              <w:t>Základy tlumočení</w:t>
            </w:r>
          </w:p>
        </w:tc>
      </w:tr>
      <w:tr w:rsidR="00C56C3A" w14:paraId="1C8974EB" w14:textId="77777777" w:rsidTr="00C07AFA">
        <w:tc>
          <w:tcPr>
            <w:tcW w:w="3086" w:type="dxa"/>
            <w:shd w:val="clear" w:color="auto" w:fill="F7CAAC"/>
          </w:tcPr>
          <w:p w14:paraId="0EB5B3F0" w14:textId="77777777" w:rsidR="00C56C3A" w:rsidRDefault="00C56C3A" w:rsidP="00C07AFA">
            <w:pPr>
              <w:rPr>
                <w:b/>
              </w:rPr>
            </w:pPr>
            <w:r>
              <w:rPr>
                <w:b/>
              </w:rPr>
              <w:t>Typ předmětu</w:t>
            </w:r>
          </w:p>
        </w:tc>
        <w:tc>
          <w:tcPr>
            <w:tcW w:w="3406" w:type="dxa"/>
            <w:gridSpan w:val="3"/>
          </w:tcPr>
          <w:p w14:paraId="6BC4BDE0" w14:textId="34D8C05F" w:rsidR="00C56C3A" w:rsidRDefault="00620367" w:rsidP="00C07AFA">
            <w:r>
              <w:t>pv</w:t>
            </w:r>
          </w:p>
        </w:tc>
        <w:tc>
          <w:tcPr>
            <w:tcW w:w="2695" w:type="dxa"/>
            <w:gridSpan w:val="2"/>
            <w:shd w:val="clear" w:color="auto" w:fill="F7CAAC"/>
          </w:tcPr>
          <w:p w14:paraId="75B52359" w14:textId="77777777" w:rsidR="00C56C3A" w:rsidRDefault="00C56C3A" w:rsidP="00C07AFA">
            <w:r>
              <w:rPr>
                <w:b/>
              </w:rPr>
              <w:t>doporučený ročník / semestr</w:t>
            </w:r>
          </w:p>
        </w:tc>
        <w:tc>
          <w:tcPr>
            <w:tcW w:w="668" w:type="dxa"/>
          </w:tcPr>
          <w:p w14:paraId="4119F99B" w14:textId="77777777" w:rsidR="00C56C3A" w:rsidRDefault="00C56C3A" w:rsidP="00C07AFA">
            <w:r>
              <w:t>1/L, 2/Z</w:t>
            </w:r>
          </w:p>
        </w:tc>
      </w:tr>
      <w:tr w:rsidR="00C56C3A" w14:paraId="2102C64A" w14:textId="77777777" w:rsidTr="00C07AFA">
        <w:tc>
          <w:tcPr>
            <w:tcW w:w="3086" w:type="dxa"/>
            <w:shd w:val="clear" w:color="auto" w:fill="F7CAAC"/>
          </w:tcPr>
          <w:p w14:paraId="60572B65" w14:textId="77777777" w:rsidR="00C56C3A" w:rsidRDefault="00C56C3A" w:rsidP="00C07AFA">
            <w:pPr>
              <w:rPr>
                <w:b/>
              </w:rPr>
            </w:pPr>
            <w:r>
              <w:rPr>
                <w:b/>
              </w:rPr>
              <w:t>Rozsah studijního předmětu</w:t>
            </w:r>
          </w:p>
        </w:tc>
        <w:tc>
          <w:tcPr>
            <w:tcW w:w="1701" w:type="dxa"/>
          </w:tcPr>
          <w:p w14:paraId="0B289B3C" w14:textId="77777777" w:rsidR="00C56C3A" w:rsidRDefault="00C56C3A" w:rsidP="00C07AFA">
            <w:r>
              <w:t>0p + 28s</w:t>
            </w:r>
          </w:p>
        </w:tc>
        <w:tc>
          <w:tcPr>
            <w:tcW w:w="889" w:type="dxa"/>
            <w:shd w:val="clear" w:color="auto" w:fill="F7CAAC"/>
          </w:tcPr>
          <w:p w14:paraId="2FD80299" w14:textId="77777777" w:rsidR="00C56C3A" w:rsidRDefault="00C56C3A" w:rsidP="00C07AFA">
            <w:pPr>
              <w:rPr>
                <w:b/>
              </w:rPr>
            </w:pPr>
            <w:r>
              <w:rPr>
                <w:b/>
              </w:rPr>
              <w:t xml:space="preserve">hod. </w:t>
            </w:r>
          </w:p>
        </w:tc>
        <w:tc>
          <w:tcPr>
            <w:tcW w:w="816" w:type="dxa"/>
          </w:tcPr>
          <w:p w14:paraId="0CE86B19" w14:textId="77777777" w:rsidR="00C56C3A" w:rsidRDefault="00C56C3A" w:rsidP="00C07AFA">
            <w:r>
              <w:t>28</w:t>
            </w:r>
          </w:p>
        </w:tc>
        <w:tc>
          <w:tcPr>
            <w:tcW w:w="2156" w:type="dxa"/>
            <w:shd w:val="clear" w:color="auto" w:fill="F7CAAC"/>
          </w:tcPr>
          <w:p w14:paraId="4B614472" w14:textId="77777777" w:rsidR="00C56C3A" w:rsidRDefault="00C56C3A" w:rsidP="00C07AFA">
            <w:pPr>
              <w:rPr>
                <w:b/>
              </w:rPr>
            </w:pPr>
            <w:r>
              <w:rPr>
                <w:b/>
              </w:rPr>
              <w:t>kreditů</w:t>
            </w:r>
          </w:p>
        </w:tc>
        <w:tc>
          <w:tcPr>
            <w:tcW w:w="1207" w:type="dxa"/>
            <w:gridSpan w:val="2"/>
          </w:tcPr>
          <w:p w14:paraId="6D8BA340" w14:textId="77777777" w:rsidR="00C56C3A" w:rsidRDefault="00C56C3A" w:rsidP="00C07AFA">
            <w:r>
              <w:t>4</w:t>
            </w:r>
          </w:p>
        </w:tc>
      </w:tr>
      <w:tr w:rsidR="00C56C3A" w14:paraId="3B30918C" w14:textId="77777777" w:rsidTr="00C07AFA">
        <w:tc>
          <w:tcPr>
            <w:tcW w:w="3086" w:type="dxa"/>
            <w:shd w:val="clear" w:color="auto" w:fill="F7CAAC"/>
          </w:tcPr>
          <w:p w14:paraId="027DB810" w14:textId="77777777" w:rsidR="00C56C3A" w:rsidRDefault="00C56C3A" w:rsidP="00C07AFA">
            <w:pPr>
              <w:rPr>
                <w:b/>
                <w:sz w:val="22"/>
              </w:rPr>
            </w:pPr>
            <w:r>
              <w:rPr>
                <w:b/>
              </w:rPr>
              <w:t>Prerekvizity, korekvizity, ekvivalence</w:t>
            </w:r>
          </w:p>
        </w:tc>
        <w:tc>
          <w:tcPr>
            <w:tcW w:w="6769" w:type="dxa"/>
            <w:gridSpan w:val="6"/>
          </w:tcPr>
          <w:p w14:paraId="2C0AF39D" w14:textId="77777777" w:rsidR="00C56C3A" w:rsidRDefault="00C56C3A" w:rsidP="00C07AFA"/>
        </w:tc>
      </w:tr>
      <w:tr w:rsidR="00C56C3A" w14:paraId="0AC84F02" w14:textId="77777777" w:rsidTr="00C07AFA">
        <w:tc>
          <w:tcPr>
            <w:tcW w:w="3086" w:type="dxa"/>
            <w:shd w:val="clear" w:color="auto" w:fill="F7CAAC"/>
          </w:tcPr>
          <w:p w14:paraId="514C8B97" w14:textId="77777777" w:rsidR="00C56C3A" w:rsidRDefault="00C56C3A" w:rsidP="00C07AFA">
            <w:pPr>
              <w:rPr>
                <w:b/>
              </w:rPr>
            </w:pPr>
            <w:r>
              <w:rPr>
                <w:b/>
              </w:rPr>
              <w:t>Způsob ověření studijních výsledků</w:t>
            </w:r>
          </w:p>
        </w:tc>
        <w:tc>
          <w:tcPr>
            <w:tcW w:w="3406" w:type="dxa"/>
            <w:gridSpan w:val="3"/>
          </w:tcPr>
          <w:p w14:paraId="0093F0A2" w14:textId="77777777" w:rsidR="00C56C3A" w:rsidRDefault="00C56C3A" w:rsidP="00C07AFA">
            <w:r>
              <w:t>Klz</w:t>
            </w:r>
          </w:p>
        </w:tc>
        <w:tc>
          <w:tcPr>
            <w:tcW w:w="2156" w:type="dxa"/>
            <w:shd w:val="clear" w:color="auto" w:fill="F7CAAC"/>
          </w:tcPr>
          <w:p w14:paraId="468322FC" w14:textId="77777777" w:rsidR="00C56C3A" w:rsidRDefault="00C56C3A" w:rsidP="00C07AFA">
            <w:pPr>
              <w:rPr>
                <w:b/>
              </w:rPr>
            </w:pPr>
            <w:r>
              <w:rPr>
                <w:b/>
              </w:rPr>
              <w:t>Forma výuky</w:t>
            </w:r>
          </w:p>
        </w:tc>
        <w:tc>
          <w:tcPr>
            <w:tcW w:w="1207" w:type="dxa"/>
            <w:gridSpan w:val="2"/>
          </w:tcPr>
          <w:p w14:paraId="2FE1F6DD" w14:textId="77777777" w:rsidR="00C56C3A" w:rsidRDefault="00C56C3A" w:rsidP="00C07AFA">
            <w:r>
              <w:t>seminář</w:t>
            </w:r>
          </w:p>
        </w:tc>
      </w:tr>
      <w:tr w:rsidR="00C56C3A" w14:paraId="114A22B3" w14:textId="77777777" w:rsidTr="00C07AFA">
        <w:tc>
          <w:tcPr>
            <w:tcW w:w="3086" w:type="dxa"/>
            <w:shd w:val="clear" w:color="auto" w:fill="F7CAAC"/>
          </w:tcPr>
          <w:p w14:paraId="418BC795"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A748063" w14:textId="77777777" w:rsidR="00C56C3A" w:rsidRDefault="00C56C3A" w:rsidP="00C07AFA">
            <w:pPr>
              <w:rPr>
                <w:b/>
              </w:rPr>
            </w:pPr>
            <w:r w:rsidRPr="00B46148">
              <w:rPr>
                <w:b/>
              </w:rPr>
              <w:t>Požadavky k zápočtu:</w:t>
            </w:r>
          </w:p>
          <w:p w14:paraId="526E26F6" w14:textId="77777777" w:rsidR="00C56C3A" w:rsidRPr="00EF135A" w:rsidRDefault="00C56C3A" w:rsidP="00C07AFA">
            <w:r w:rsidRPr="00EF135A">
              <w:t>Ak</w:t>
            </w:r>
            <w:r>
              <w:t>tivní účast na seminářích (80 %)</w:t>
            </w:r>
          </w:p>
          <w:p w14:paraId="66D992C4" w14:textId="77777777" w:rsidR="00C56C3A" w:rsidRPr="00EF135A" w:rsidRDefault="00C56C3A" w:rsidP="00C07AFA">
            <w:r w:rsidRPr="00EF135A">
              <w:t>Tlumočení improvizovaného obchodního jednání (povinná nahrávka)</w:t>
            </w:r>
          </w:p>
          <w:p w14:paraId="43E05C85" w14:textId="77777777" w:rsidR="00C56C3A" w:rsidRPr="00B46148" w:rsidRDefault="00C56C3A" w:rsidP="00C07AFA">
            <w:pPr>
              <w:rPr>
                <w:b/>
              </w:rPr>
            </w:pPr>
            <w:r w:rsidRPr="00EF135A">
              <w:t>Písemná analýza vlastního tlumočnického výkonu z nahrávky</w:t>
            </w:r>
          </w:p>
        </w:tc>
      </w:tr>
      <w:tr w:rsidR="00C56C3A" w14:paraId="055AA7C2" w14:textId="77777777" w:rsidTr="00C07AFA">
        <w:trPr>
          <w:trHeight w:val="20"/>
        </w:trPr>
        <w:tc>
          <w:tcPr>
            <w:tcW w:w="9855" w:type="dxa"/>
            <w:gridSpan w:val="7"/>
            <w:tcBorders>
              <w:top w:val="nil"/>
            </w:tcBorders>
          </w:tcPr>
          <w:p w14:paraId="6421F256" w14:textId="77777777" w:rsidR="00C56C3A" w:rsidRDefault="00C56C3A" w:rsidP="00C07AFA"/>
        </w:tc>
      </w:tr>
      <w:tr w:rsidR="00C56C3A" w14:paraId="1378B8D7" w14:textId="77777777" w:rsidTr="00C07AFA">
        <w:trPr>
          <w:trHeight w:val="197"/>
        </w:trPr>
        <w:tc>
          <w:tcPr>
            <w:tcW w:w="3086" w:type="dxa"/>
            <w:tcBorders>
              <w:top w:val="nil"/>
            </w:tcBorders>
            <w:shd w:val="clear" w:color="auto" w:fill="F7CAAC"/>
          </w:tcPr>
          <w:p w14:paraId="01E28124" w14:textId="77777777" w:rsidR="00C56C3A" w:rsidRDefault="00C56C3A" w:rsidP="00C07AFA">
            <w:pPr>
              <w:rPr>
                <w:b/>
              </w:rPr>
            </w:pPr>
            <w:r>
              <w:rPr>
                <w:b/>
              </w:rPr>
              <w:t>Garant předmětu</w:t>
            </w:r>
          </w:p>
        </w:tc>
        <w:tc>
          <w:tcPr>
            <w:tcW w:w="6769" w:type="dxa"/>
            <w:gridSpan w:val="6"/>
            <w:tcBorders>
              <w:top w:val="nil"/>
            </w:tcBorders>
          </w:tcPr>
          <w:p w14:paraId="6980F660" w14:textId="77777777" w:rsidR="00C56C3A" w:rsidRDefault="00C56C3A" w:rsidP="00C07AFA">
            <w:r>
              <w:t>PhDr. Katarína Nemčoková, Ph.D.</w:t>
            </w:r>
          </w:p>
        </w:tc>
      </w:tr>
      <w:tr w:rsidR="00C56C3A" w14:paraId="7583271E" w14:textId="77777777" w:rsidTr="00C07AFA">
        <w:trPr>
          <w:trHeight w:val="243"/>
        </w:trPr>
        <w:tc>
          <w:tcPr>
            <w:tcW w:w="3086" w:type="dxa"/>
            <w:tcBorders>
              <w:top w:val="nil"/>
            </w:tcBorders>
            <w:shd w:val="clear" w:color="auto" w:fill="F7CAAC"/>
          </w:tcPr>
          <w:p w14:paraId="1957D32B" w14:textId="77777777" w:rsidR="00C56C3A" w:rsidRDefault="00C56C3A" w:rsidP="00C07AFA">
            <w:pPr>
              <w:rPr>
                <w:b/>
              </w:rPr>
            </w:pPr>
            <w:r>
              <w:rPr>
                <w:b/>
              </w:rPr>
              <w:t>Zapojení garanta do výuky předmětu</w:t>
            </w:r>
          </w:p>
        </w:tc>
        <w:tc>
          <w:tcPr>
            <w:tcW w:w="6769" w:type="dxa"/>
            <w:gridSpan w:val="6"/>
            <w:tcBorders>
              <w:top w:val="nil"/>
            </w:tcBorders>
          </w:tcPr>
          <w:p w14:paraId="594CE1E6" w14:textId="77777777" w:rsidR="00C56C3A" w:rsidRDefault="00C56C3A" w:rsidP="00C07AFA">
            <w:r>
              <w:t>100 %</w:t>
            </w:r>
          </w:p>
        </w:tc>
      </w:tr>
      <w:tr w:rsidR="00C56C3A" w14:paraId="5E99CE7C" w14:textId="77777777" w:rsidTr="00C07AFA">
        <w:tc>
          <w:tcPr>
            <w:tcW w:w="3086" w:type="dxa"/>
            <w:shd w:val="clear" w:color="auto" w:fill="F7CAAC"/>
          </w:tcPr>
          <w:p w14:paraId="43809FB0" w14:textId="77777777" w:rsidR="00C56C3A" w:rsidRDefault="00C56C3A" w:rsidP="00C07AFA">
            <w:pPr>
              <w:rPr>
                <w:b/>
              </w:rPr>
            </w:pPr>
            <w:r>
              <w:rPr>
                <w:b/>
              </w:rPr>
              <w:t>Vyučující</w:t>
            </w:r>
          </w:p>
        </w:tc>
        <w:tc>
          <w:tcPr>
            <w:tcW w:w="6769" w:type="dxa"/>
            <w:gridSpan w:val="6"/>
            <w:tcBorders>
              <w:bottom w:val="nil"/>
            </w:tcBorders>
          </w:tcPr>
          <w:p w14:paraId="387AEB18" w14:textId="77777777" w:rsidR="00C56C3A" w:rsidRDefault="00C56C3A" w:rsidP="00C07AFA">
            <w:r>
              <w:t>PhDr. Katarína Nemčoková, Ph.D.</w:t>
            </w:r>
          </w:p>
        </w:tc>
      </w:tr>
      <w:tr w:rsidR="00C56C3A" w14:paraId="27BAB3A3" w14:textId="77777777" w:rsidTr="00C07AFA">
        <w:trPr>
          <w:trHeight w:val="20"/>
        </w:trPr>
        <w:tc>
          <w:tcPr>
            <w:tcW w:w="9855" w:type="dxa"/>
            <w:gridSpan w:val="7"/>
            <w:tcBorders>
              <w:top w:val="nil"/>
            </w:tcBorders>
          </w:tcPr>
          <w:p w14:paraId="4D9351EC" w14:textId="77777777" w:rsidR="00C56C3A" w:rsidRDefault="00C56C3A" w:rsidP="00C07AFA"/>
        </w:tc>
      </w:tr>
      <w:tr w:rsidR="00C56C3A" w14:paraId="0D79433B" w14:textId="77777777" w:rsidTr="00C07AFA">
        <w:tc>
          <w:tcPr>
            <w:tcW w:w="3086" w:type="dxa"/>
            <w:shd w:val="clear" w:color="auto" w:fill="F7CAAC"/>
          </w:tcPr>
          <w:p w14:paraId="408A3314" w14:textId="77777777" w:rsidR="00C56C3A" w:rsidRDefault="00C56C3A" w:rsidP="00C07AFA">
            <w:pPr>
              <w:rPr>
                <w:b/>
              </w:rPr>
            </w:pPr>
            <w:r>
              <w:rPr>
                <w:b/>
              </w:rPr>
              <w:t>Stručná anotace předmětu</w:t>
            </w:r>
          </w:p>
        </w:tc>
        <w:tc>
          <w:tcPr>
            <w:tcW w:w="6769" w:type="dxa"/>
            <w:gridSpan w:val="6"/>
            <w:tcBorders>
              <w:bottom w:val="nil"/>
            </w:tcBorders>
          </w:tcPr>
          <w:p w14:paraId="10D66F51" w14:textId="77777777" w:rsidR="00C56C3A" w:rsidRDefault="00C56C3A" w:rsidP="00C07AFA"/>
        </w:tc>
      </w:tr>
      <w:tr w:rsidR="00C56C3A" w14:paraId="0237F8D3" w14:textId="77777777" w:rsidTr="00C07AFA">
        <w:trPr>
          <w:trHeight w:val="3938"/>
        </w:trPr>
        <w:tc>
          <w:tcPr>
            <w:tcW w:w="9855" w:type="dxa"/>
            <w:gridSpan w:val="7"/>
            <w:tcBorders>
              <w:top w:val="nil"/>
              <w:bottom w:val="single" w:sz="12" w:space="0" w:color="auto"/>
            </w:tcBorders>
          </w:tcPr>
          <w:p w14:paraId="0014E8E2" w14:textId="77777777" w:rsidR="00C56C3A" w:rsidRPr="00270D3C" w:rsidRDefault="00C56C3A" w:rsidP="00C07AFA">
            <w:r w:rsidRPr="00270D3C">
              <w:t xml:space="preserve">Cílem předmětu je obeznámit studenty se základními teoretickými východisky tlumočnického procesu a představit jim základní techniky především konsekutivního a částečně i simultánního tlumočení. Předmět zahrnuje přípravu na verbální komunikaci před publikem. Jeho součástí je zejména praktická příprava na tlumočení pomocí různých druhů cvičení paměti a improvizace a nácvik schopnosti štěpení pozornosti. Po absolvování </w:t>
            </w:r>
            <w:r>
              <w:t xml:space="preserve">předmětu </w:t>
            </w:r>
            <w:r w:rsidRPr="00270D3C">
              <w:t>je student schopný tlumočit nenár</w:t>
            </w:r>
            <w:r>
              <w:t xml:space="preserve">očný projev, osobní komunikaci </w:t>
            </w:r>
            <w:r w:rsidRPr="00270D3C">
              <w:t xml:space="preserve">nebo obchodní jednání. </w:t>
            </w:r>
          </w:p>
          <w:p w14:paraId="3D36CD4A" w14:textId="77777777" w:rsidR="00C56C3A" w:rsidRDefault="00C56C3A" w:rsidP="00C07AFA"/>
          <w:p w14:paraId="7A6E69A5" w14:textId="77777777" w:rsidR="00C56C3A" w:rsidRDefault="00C56C3A" w:rsidP="00C07AFA">
            <w:r>
              <w:t>Obsah předmětu:</w:t>
            </w:r>
          </w:p>
          <w:p w14:paraId="78D7DDA4" w14:textId="77777777" w:rsidR="00C56C3A" w:rsidRPr="00E6218F" w:rsidRDefault="00C56C3A" w:rsidP="00C56C3A">
            <w:pPr>
              <w:pStyle w:val="Odstavecseseznamem"/>
              <w:numPr>
                <w:ilvl w:val="0"/>
                <w:numId w:val="66"/>
              </w:numPr>
              <w:suppressAutoHyphens w:val="0"/>
            </w:pPr>
            <w:r w:rsidRPr="00E6218F">
              <w:t>Teoretické koncepty tlumočení</w:t>
            </w:r>
          </w:p>
          <w:p w14:paraId="0C5EE2C7" w14:textId="77777777" w:rsidR="00C56C3A" w:rsidRPr="00E6218F" w:rsidRDefault="00C56C3A" w:rsidP="00C56C3A">
            <w:pPr>
              <w:pStyle w:val="Odstavecseseznamem"/>
              <w:numPr>
                <w:ilvl w:val="0"/>
                <w:numId w:val="66"/>
              </w:numPr>
              <w:suppressAutoHyphens w:val="0"/>
            </w:pPr>
            <w:r w:rsidRPr="00E6218F">
              <w:t>Rozdíly mezi překladem a tlumočením</w:t>
            </w:r>
          </w:p>
          <w:p w14:paraId="2F2EAC0F" w14:textId="77777777" w:rsidR="00C56C3A" w:rsidRPr="00E6218F" w:rsidRDefault="00C56C3A" w:rsidP="00C56C3A">
            <w:pPr>
              <w:pStyle w:val="Odstavecseseznamem"/>
              <w:numPr>
                <w:ilvl w:val="0"/>
                <w:numId w:val="66"/>
              </w:numPr>
              <w:suppressAutoHyphens w:val="0"/>
            </w:pPr>
            <w:r w:rsidRPr="00E6218F">
              <w:t xml:space="preserve">Historie tlumočení </w:t>
            </w:r>
          </w:p>
          <w:p w14:paraId="2C8B8508" w14:textId="77777777" w:rsidR="00C56C3A" w:rsidRPr="00E6218F" w:rsidRDefault="00C56C3A" w:rsidP="00C56C3A">
            <w:pPr>
              <w:pStyle w:val="Odstavecseseznamem"/>
              <w:numPr>
                <w:ilvl w:val="0"/>
                <w:numId w:val="66"/>
              </w:numPr>
              <w:suppressAutoHyphens w:val="0"/>
            </w:pPr>
            <w:r w:rsidRPr="00E6218F">
              <w:t>Improvizační a paměťová cvičení</w:t>
            </w:r>
          </w:p>
          <w:p w14:paraId="7F7B459D" w14:textId="77777777" w:rsidR="00C56C3A" w:rsidRPr="00E6218F" w:rsidRDefault="00C56C3A" w:rsidP="00C56C3A">
            <w:pPr>
              <w:pStyle w:val="Odstavecseseznamem"/>
              <w:numPr>
                <w:ilvl w:val="0"/>
                <w:numId w:val="66"/>
              </w:numPr>
              <w:suppressAutoHyphens w:val="0"/>
            </w:pPr>
            <w:r w:rsidRPr="00E6218F">
              <w:t xml:space="preserve">Strukturovaní projevu </w:t>
            </w:r>
          </w:p>
          <w:p w14:paraId="372AA3B4" w14:textId="77777777" w:rsidR="00C56C3A" w:rsidRPr="00E6218F" w:rsidRDefault="00C56C3A" w:rsidP="00C56C3A">
            <w:pPr>
              <w:pStyle w:val="Odstavecseseznamem"/>
              <w:numPr>
                <w:ilvl w:val="0"/>
                <w:numId w:val="66"/>
              </w:numPr>
              <w:suppressAutoHyphens w:val="0"/>
            </w:pPr>
            <w:r w:rsidRPr="00E6218F">
              <w:t xml:space="preserve">Tlumočnická notace </w:t>
            </w:r>
          </w:p>
          <w:p w14:paraId="79D6FA0B" w14:textId="77777777" w:rsidR="00C56C3A" w:rsidRPr="00E6218F" w:rsidRDefault="00C56C3A" w:rsidP="00C56C3A">
            <w:pPr>
              <w:pStyle w:val="Odstavecseseznamem"/>
              <w:numPr>
                <w:ilvl w:val="0"/>
                <w:numId w:val="66"/>
              </w:numPr>
              <w:suppressAutoHyphens w:val="0"/>
            </w:pPr>
            <w:r w:rsidRPr="00E6218F">
              <w:t>Konsekutivní tlumočení</w:t>
            </w:r>
          </w:p>
          <w:p w14:paraId="4743670A" w14:textId="77777777" w:rsidR="00C56C3A" w:rsidRPr="00E6218F" w:rsidRDefault="00C56C3A" w:rsidP="00C56C3A">
            <w:pPr>
              <w:pStyle w:val="Odstavecseseznamem"/>
              <w:numPr>
                <w:ilvl w:val="0"/>
                <w:numId w:val="66"/>
              </w:numPr>
              <w:suppressAutoHyphens w:val="0"/>
            </w:pPr>
            <w:r w:rsidRPr="00E6218F">
              <w:t xml:space="preserve">Tlumočnické strategie </w:t>
            </w:r>
          </w:p>
          <w:p w14:paraId="7FD4CBF6" w14:textId="77777777" w:rsidR="00C56C3A" w:rsidRPr="00E6218F" w:rsidRDefault="00C56C3A" w:rsidP="00C56C3A">
            <w:pPr>
              <w:pStyle w:val="Odstavecseseznamem"/>
              <w:numPr>
                <w:ilvl w:val="0"/>
                <w:numId w:val="66"/>
              </w:numPr>
              <w:suppressAutoHyphens w:val="0"/>
            </w:pPr>
            <w:r w:rsidRPr="00E6218F">
              <w:t xml:space="preserve">Kontextová příprava </w:t>
            </w:r>
          </w:p>
          <w:p w14:paraId="21A19AB3" w14:textId="77777777" w:rsidR="00C56C3A" w:rsidRPr="00E6218F" w:rsidRDefault="00C56C3A" w:rsidP="00C56C3A">
            <w:pPr>
              <w:pStyle w:val="Odstavecseseznamem"/>
              <w:numPr>
                <w:ilvl w:val="0"/>
                <w:numId w:val="66"/>
              </w:numPr>
              <w:suppressAutoHyphens w:val="0"/>
            </w:pPr>
            <w:r w:rsidRPr="00E6218F">
              <w:t xml:space="preserve">Zkušenostní komplex a obecný přehled </w:t>
            </w:r>
          </w:p>
          <w:p w14:paraId="4FB88218" w14:textId="77777777" w:rsidR="00C56C3A" w:rsidRPr="00E6218F" w:rsidRDefault="00C56C3A" w:rsidP="00C56C3A">
            <w:pPr>
              <w:pStyle w:val="Odstavecseseznamem"/>
              <w:numPr>
                <w:ilvl w:val="0"/>
                <w:numId w:val="66"/>
              </w:numPr>
              <w:suppressAutoHyphens w:val="0"/>
            </w:pPr>
            <w:r w:rsidRPr="00E6218F">
              <w:t xml:space="preserve">Základní principy simultánního tlumočení </w:t>
            </w:r>
          </w:p>
          <w:p w14:paraId="7463ADFB" w14:textId="77777777" w:rsidR="00C56C3A" w:rsidRPr="00E6218F" w:rsidRDefault="00C56C3A" w:rsidP="00C56C3A">
            <w:pPr>
              <w:pStyle w:val="Odstavecseseznamem"/>
              <w:numPr>
                <w:ilvl w:val="0"/>
                <w:numId w:val="66"/>
              </w:numPr>
              <w:suppressAutoHyphens w:val="0"/>
            </w:pPr>
            <w:r w:rsidRPr="00E6218F">
              <w:t>Analýza a reflexe tlumočnického výkonu</w:t>
            </w:r>
          </w:p>
          <w:p w14:paraId="2F16592A" w14:textId="77777777" w:rsidR="00C56C3A" w:rsidRDefault="00C56C3A" w:rsidP="00C07AFA"/>
          <w:p w14:paraId="07677827" w14:textId="77777777" w:rsidR="00C56C3A" w:rsidRDefault="00C56C3A" w:rsidP="00C07AFA">
            <w:r>
              <w:t>Odborné znalosti – po absolvování předmětu prokazuje student znalosti:</w:t>
            </w:r>
          </w:p>
          <w:p w14:paraId="2779261E" w14:textId="77777777" w:rsidR="00C56C3A" w:rsidRDefault="00C56C3A" w:rsidP="00C56C3A">
            <w:pPr>
              <w:pStyle w:val="Odstavecseseznamem"/>
              <w:numPr>
                <w:ilvl w:val="0"/>
                <w:numId w:val="67"/>
              </w:numPr>
              <w:suppressAutoHyphens w:val="0"/>
            </w:pPr>
            <w:r>
              <w:t>vysvětlit základní teoretické koncepty tlumočení</w:t>
            </w:r>
          </w:p>
          <w:p w14:paraId="6DB81E58" w14:textId="77777777" w:rsidR="00C56C3A" w:rsidRDefault="00C56C3A" w:rsidP="00C56C3A">
            <w:pPr>
              <w:pStyle w:val="Odstavecseseznamem"/>
              <w:numPr>
                <w:ilvl w:val="0"/>
                <w:numId w:val="67"/>
              </w:numPr>
              <w:suppressAutoHyphens w:val="0"/>
            </w:pPr>
            <w:r>
              <w:t>popsat významné historické etapy a vznik moderního tlumočení</w:t>
            </w:r>
          </w:p>
          <w:p w14:paraId="4B7100D1" w14:textId="77777777" w:rsidR="00C56C3A" w:rsidRDefault="00C56C3A" w:rsidP="00C56C3A">
            <w:pPr>
              <w:pStyle w:val="Odstavecseseznamem"/>
              <w:numPr>
                <w:ilvl w:val="0"/>
                <w:numId w:val="67"/>
              </w:numPr>
              <w:suppressAutoHyphens w:val="0"/>
            </w:pPr>
            <w:r>
              <w:t>rozeznat základní techniky konsekutivního a simultánního tlumočení</w:t>
            </w:r>
          </w:p>
          <w:p w14:paraId="49392CAA" w14:textId="77777777" w:rsidR="00C56C3A" w:rsidRDefault="00C56C3A" w:rsidP="00C56C3A">
            <w:pPr>
              <w:pStyle w:val="Odstavecseseznamem"/>
              <w:numPr>
                <w:ilvl w:val="0"/>
                <w:numId w:val="67"/>
              </w:numPr>
              <w:suppressAutoHyphens w:val="0"/>
            </w:pPr>
            <w:r>
              <w:t>vysvětlit pravidla verbální komunikace před publikem</w:t>
            </w:r>
          </w:p>
          <w:p w14:paraId="31734E53" w14:textId="77777777" w:rsidR="00C56C3A" w:rsidRDefault="00C56C3A" w:rsidP="00C56C3A">
            <w:pPr>
              <w:pStyle w:val="Odstavecseseznamem"/>
              <w:numPr>
                <w:ilvl w:val="0"/>
                <w:numId w:val="67"/>
              </w:numPr>
              <w:suppressAutoHyphens w:val="0"/>
            </w:pPr>
            <w:r>
              <w:t>analyzovat a vyhodnotit tlumočnický výkon</w:t>
            </w:r>
          </w:p>
          <w:p w14:paraId="2F909474" w14:textId="77777777" w:rsidR="00C56C3A" w:rsidRDefault="00C56C3A" w:rsidP="00C07AFA"/>
          <w:p w14:paraId="589BF8DC" w14:textId="77777777" w:rsidR="00C56C3A" w:rsidRDefault="00C56C3A" w:rsidP="00C07AFA">
            <w:r>
              <w:t>Odborné dovednosti – po absolvování předmětu prokazuje student dovednosti:</w:t>
            </w:r>
          </w:p>
          <w:p w14:paraId="72A6FE23" w14:textId="77777777" w:rsidR="00C56C3A" w:rsidRDefault="00C56C3A" w:rsidP="00C56C3A">
            <w:pPr>
              <w:pStyle w:val="Odstavecseseznamem"/>
              <w:numPr>
                <w:ilvl w:val="0"/>
                <w:numId w:val="68"/>
              </w:numPr>
              <w:suppressAutoHyphens w:val="0"/>
            </w:pPr>
            <w:r>
              <w:t>doložit přehled o současném dění (budování zkušenostního komplexu)</w:t>
            </w:r>
          </w:p>
          <w:p w14:paraId="0B708C57" w14:textId="77777777" w:rsidR="00C56C3A" w:rsidRDefault="00C56C3A" w:rsidP="00C56C3A">
            <w:pPr>
              <w:pStyle w:val="Odstavecseseznamem"/>
              <w:numPr>
                <w:ilvl w:val="0"/>
                <w:numId w:val="68"/>
              </w:numPr>
              <w:suppressAutoHyphens w:val="0"/>
            </w:pPr>
            <w:r>
              <w:t>udělat kontextovou přípravu na tlumočení</w:t>
            </w:r>
          </w:p>
          <w:p w14:paraId="77C49063" w14:textId="77777777" w:rsidR="00C56C3A" w:rsidRDefault="00C56C3A" w:rsidP="00C56C3A">
            <w:pPr>
              <w:pStyle w:val="Odstavecseseznamem"/>
              <w:numPr>
                <w:ilvl w:val="0"/>
                <w:numId w:val="68"/>
              </w:numPr>
              <w:suppressAutoHyphens w:val="0"/>
            </w:pPr>
            <w:r>
              <w:t>používat základní tlumočnické techniky při tlumočení jednodušších projevů</w:t>
            </w:r>
          </w:p>
          <w:p w14:paraId="4AE41B4D" w14:textId="77777777" w:rsidR="00C56C3A" w:rsidRDefault="00C56C3A" w:rsidP="00C56C3A">
            <w:pPr>
              <w:pStyle w:val="Odstavecseseznamem"/>
              <w:numPr>
                <w:ilvl w:val="0"/>
                <w:numId w:val="68"/>
              </w:numPr>
              <w:suppressAutoHyphens w:val="0"/>
            </w:pPr>
            <w:r>
              <w:t>aplikovat tlumočnické strategie včetně krizových</w:t>
            </w:r>
          </w:p>
          <w:p w14:paraId="2BF84432" w14:textId="77777777" w:rsidR="00C56C3A" w:rsidRDefault="00C56C3A" w:rsidP="00C56C3A">
            <w:pPr>
              <w:pStyle w:val="Odstavecseseznamem"/>
              <w:numPr>
                <w:ilvl w:val="0"/>
                <w:numId w:val="68"/>
              </w:numPr>
              <w:suppressAutoHyphens w:val="0"/>
            </w:pPr>
            <w:r>
              <w:t>analyzovat a hodnotit vlastní tlumočnický projev</w:t>
            </w:r>
          </w:p>
          <w:p w14:paraId="6E5D093A" w14:textId="77777777" w:rsidR="00C56C3A" w:rsidRDefault="00C56C3A" w:rsidP="00C07AFA"/>
        </w:tc>
      </w:tr>
    </w:tbl>
    <w:p w14:paraId="385168C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7F5EAE4" w14:textId="77777777" w:rsidTr="00C07AFA">
        <w:trPr>
          <w:trHeight w:val="265"/>
        </w:trPr>
        <w:tc>
          <w:tcPr>
            <w:tcW w:w="3653" w:type="dxa"/>
            <w:tcBorders>
              <w:top w:val="single" w:sz="4" w:space="0" w:color="auto"/>
            </w:tcBorders>
            <w:shd w:val="clear" w:color="auto" w:fill="F7CAAC"/>
          </w:tcPr>
          <w:p w14:paraId="262D87FE"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3BC6E2C1" w14:textId="77777777" w:rsidR="00C56C3A" w:rsidRDefault="00C56C3A" w:rsidP="00C07AFA"/>
        </w:tc>
      </w:tr>
      <w:tr w:rsidR="00C56C3A" w14:paraId="33073D87" w14:textId="77777777" w:rsidTr="00C07AFA">
        <w:trPr>
          <w:trHeight w:val="1497"/>
        </w:trPr>
        <w:tc>
          <w:tcPr>
            <w:tcW w:w="9855" w:type="dxa"/>
            <w:gridSpan w:val="4"/>
            <w:tcBorders>
              <w:top w:val="nil"/>
            </w:tcBorders>
          </w:tcPr>
          <w:p w14:paraId="1041126F" w14:textId="77777777" w:rsidR="00C56C3A" w:rsidRPr="00BD7BB3" w:rsidRDefault="00C56C3A" w:rsidP="00C07AFA">
            <w:pPr>
              <w:pStyle w:val="bb"/>
              <w:rPr>
                <w:b/>
              </w:rPr>
            </w:pPr>
            <w:r w:rsidRPr="00BD7BB3">
              <w:rPr>
                <w:b/>
              </w:rPr>
              <w:t>Základní literatura:</w:t>
            </w:r>
          </w:p>
          <w:p w14:paraId="2B6CEB7E" w14:textId="77777777" w:rsidR="00C56C3A" w:rsidRPr="00CA37FC" w:rsidRDefault="00C56C3A" w:rsidP="00C07AFA">
            <w:pPr>
              <w:pStyle w:val="bb"/>
              <w:rPr>
                <w:lang w:val="en-US"/>
              </w:rPr>
            </w:pPr>
            <w:r w:rsidRPr="00CA37FC">
              <w:rPr>
                <w:lang w:val="en-US"/>
              </w:rPr>
              <w:t xml:space="preserve">Gile, Daniel. </w:t>
            </w:r>
            <w:r w:rsidRPr="00CA37FC">
              <w:rPr>
                <w:i/>
                <w:iCs/>
                <w:lang w:val="en-US"/>
              </w:rPr>
              <w:t>Basic Concepts and Models for Interpreter Translation Training</w:t>
            </w:r>
            <w:r w:rsidRPr="00CA37FC">
              <w:rPr>
                <w:lang w:val="en-US"/>
              </w:rPr>
              <w:t xml:space="preserve">. Amsterdam: John Benjamins, 2009. </w:t>
            </w:r>
          </w:p>
          <w:p w14:paraId="0C92F8F9" w14:textId="77777777" w:rsidR="00C56C3A" w:rsidRPr="00CA37FC" w:rsidRDefault="00C56C3A" w:rsidP="00C07AFA">
            <w:pPr>
              <w:pStyle w:val="bb"/>
              <w:rPr>
                <w:lang w:val="en-US"/>
              </w:rPr>
            </w:pPr>
            <w:r w:rsidRPr="00CA37FC">
              <w:rPr>
                <w:lang w:val="en-US"/>
              </w:rPr>
              <w:t xml:space="preserve">Gillies, Andrew – Washbourne, Kelly. </w:t>
            </w:r>
            <w:r w:rsidRPr="00CA37FC">
              <w:rPr>
                <w:i/>
                <w:iCs/>
                <w:lang w:val="en-US"/>
              </w:rPr>
              <w:t>Consecutive Interpreting</w:t>
            </w:r>
            <w:r w:rsidRPr="00CA37FC">
              <w:rPr>
                <w:lang w:val="en-US"/>
              </w:rPr>
              <w:t xml:space="preserve">. Abingdon: Routledge, 2019. </w:t>
            </w:r>
          </w:p>
          <w:p w14:paraId="7D6624C5" w14:textId="77777777" w:rsidR="00C56C3A" w:rsidRPr="00CA37FC" w:rsidRDefault="00C56C3A" w:rsidP="00C07AFA">
            <w:pPr>
              <w:pStyle w:val="bb"/>
            </w:pPr>
            <w:r w:rsidRPr="00CA37FC">
              <w:rPr>
                <w:lang w:val="sk-SK"/>
              </w:rPr>
              <w:t xml:space="preserve">Müglová, Daniela. </w:t>
            </w:r>
            <w:r w:rsidRPr="00CA37FC">
              <w:rPr>
                <w:i/>
                <w:iCs/>
                <w:lang w:val="sk-SK"/>
              </w:rPr>
              <w:t>Komunikácia, tlmočenie, preklad alebo Prečo spadla Babylonská veža?</w:t>
            </w:r>
            <w:r w:rsidRPr="00CA37FC">
              <w:rPr>
                <w:lang w:val="sk-SK"/>
              </w:rPr>
              <w:t xml:space="preserve"> Bratislava:</w:t>
            </w:r>
            <w:r w:rsidRPr="00CA37FC">
              <w:t xml:space="preserve"> Enigma, 2018. </w:t>
            </w:r>
          </w:p>
          <w:p w14:paraId="529DA23C" w14:textId="77777777" w:rsidR="00C56C3A" w:rsidRPr="00CA37FC" w:rsidRDefault="00C56C3A" w:rsidP="00C07AFA">
            <w:pPr>
              <w:pStyle w:val="bb"/>
              <w:rPr>
                <w:lang w:val="en-US"/>
              </w:rPr>
            </w:pPr>
            <w:r w:rsidRPr="00CA37FC">
              <w:rPr>
                <w:lang w:val="en-US"/>
              </w:rPr>
              <w:t xml:space="preserve">Pöchhacker, Franz. </w:t>
            </w:r>
            <w:r w:rsidRPr="00CA37FC">
              <w:rPr>
                <w:i/>
                <w:iCs/>
                <w:lang w:val="en-US"/>
              </w:rPr>
              <w:t>Introducing Interpreting Studies</w:t>
            </w:r>
            <w:r w:rsidRPr="00CA37FC">
              <w:rPr>
                <w:lang w:val="en-US"/>
              </w:rPr>
              <w:t>. London: Routledge, 2004.</w:t>
            </w:r>
          </w:p>
          <w:p w14:paraId="0465BDA1" w14:textId="77777777" w:rsidR="00C56C3A" w:rsidRPr="00CA37FC" w:rsidRDefault="00C56C3A" w:rsidP="00C07AFA">
            <w:pPr>
              <w:pStyle w:val="bb"/>
              <w:rPr>
                <w:lang w:val="sk-SK"/>
              </w:rPr>
            </w:pPr>
            <w:r w:rsidRPr="00CA37FC">
              <w:rPr>
                <w:lang w:val="sk-SK"/>
              </w:rPr>
              <w:t xml:space="preserve">Šavelová, Jana – Melicherčíková, Miroslava. </w:t>
            </w:r>
            <w:r w:rsidRPr="00CA37FC">
              <w:rPr>
                <w:i/>
                <w:iCs/>
                <w:lang w:val="en-US"/>
              </w:rPr>
              <w:t>Simultaneous Interpreting</w:t>
            </w:r>
            <w:r w:rsidRPr="00CA37FC">
              <w:rPr>
                <w:lang w:val="sk-SK"/>
              </w:rPr>
              <w:t>. Banská Bystrica: Univerzita Mateja Bela, 2013.</w:t>
            </w:r>
          </w:p>
          <w:p w14:paraId="4E287732" w14:textId="77777777" w:rsidR="00C56C3A" w:rsidRDefault="00C56C3A" w:rsidP="00C07AFA">
            <w:pPr>
              <w:pStyle w:val="bb"/>
            </w:pPr>
          </w:p>
          <w:p w14:paraId="01718B5D" w14:textId="77777777" w:rsidR="00C56C3A" w:rsidRPr="00BD7BB3" w:rsidRDefault="00C56C3A" w:rsidP="00C07AFA">
            <w:pPr>
              <w:pStyle w:val="bb"/>
              <w:rPr>
                <w:b/>
              </w:rPr>
            </w:pPr>
            <w:r w:rsidRPr="00BD7BB3">
              <w:rPr>
                <w:b/>
              </w:rPr>
              <w:t>Doporučená literatura:</w:t>
            </w:r>
          </w:p>
          <w:p w14:paraId="7BFC2C39" w14:textId="77777777" w:rsidR="00C56C3A" w:rsidRPr="00CD56CC" w:rsidRDefault="00C56C3A" w:rsidP="00C07AFA">
            <w:pPr>
              <w:pStyle w:val="bb"/>
              <w:rPr>
                <w:lang w:val="az-Cyrl-AZ"/>
              </w:rPr>
            </w:pPr>
            <w:r w:rsidRPr="00F44903">
              <w:rPr>
                <w:lang w:val="pl-PL"/>
              </w:rPr>
              <w:t xml:space="preserve">Čeňková, Ivana. </w:t>
            </w:r>
            <w:r w:rsidRPr="00CD56CC">
              <w:rPr>
                <w:i/>
                <w:iCs/>
                <w:lang w:val="az-Cyrl-AZ"/>
              </w:rPr>
              <w:t>Úvod do teorie tlumočení</w:t>
            </w:r>
            <w:r w:rsidRPr="00CD56CC">
              <w:rPr>
                <w:lang w:val="az-Cyrl-AZ"/>
              </w:rPr>
              <w:t>. Praha: Česká komora tlumočníků znakového</w:t>
            </w:r>
            <w:r>
              <w:t xml:space="preserve"> </w:t>
            </w:r>
            <w:r w:rsidRPr="00CD56CC">
              <w:rPr>
                <w:lang w:val="az-Cyrl-AZ"/>
              </w:rPr>
              <w:t>jazyka, 2008.</w:t>
            </w:r>
          </w:p>
          <w:p w14:paraId="143984D1" w14:textId="77777777" w:rsidR="00C56C3A" w:rsidRPr="00CD56CC" w:rsidRDefault="00C56C3A" w:rsidP="00C07AFA">
            <w:pPr>
              <w:pStyle w:val="bb"/>
              <w:rPr>
                <w:lang w:val="en-US"/>
              </w:rPr>
            </w:pPr>
            <w:r w:rsidRPr="00CD56CC">
              <w:rPr>
                <w:lang w:val="en-US"/>
              </w:rPr>
              <w:t xml:space="preserve">Gillies, Andrew – Washbourne, Kelly. </w:t>
            </w:r>
            <w:r w:rsidRPr="00CD56CC">
              <w:rPr>
                <w:i/>
                <w:iCs/>
                <w:lang w:val="en-US"/>
              </w:rPr>
              <w:t>Note-taking for Consecutive Interpreting: A Short Course</w:t>
            </w:r>
            <w:r w:rsidRPr="00CD56CC">
              <w:rPr>
                <w:lang w:val="en-US"/>
              </w:rPr>
              <w:t>. Abingdon: Routledge, 2017.</w:t>
            </w:r>
          </w:p>
          <w:p w14:paraId="7DA8F98C" w14:textId="77777777" w:rsidR="00C56C3A" w:rsidRPr="00CD56CC" w:rsidRDefault="00C56C3A" w:rsidP="00C07AFA">
            <w:pPr>
              <w:pStyle w:val="bb"/>
              <w:rPr>
                <w:lang w:val="en-US"/>
              </w:rPr>
            </w:pPr>
            <w:r w:rsidRPr="00CD56CC">
              <w:rPr>
                <w:lang w:val="en-US"/>
              </w:rPr>
              <w:t xml:space="preserve">Zanier, Alessio. </w:t>
            </w:r>
            <w:r w:rsidRPr="00CD56CC">
              <w:rPr>
                <w:i/>
                <w:iCs/>
                <w:lang w:val="en-US"/>
              </w:rPr>
              <w:t>Consecutive Interpreting Coursebook</w:t>
            </w:r>
            <w:r w:rsidRPr="00CD56CC">
              <w:rPr>
                <w:lang w:val="en-US"/>
              </w:rPr>
              <w:t>. Saarbrücken: Lap Lambert, 2016.</w:t>
            </w:r>
          </w:p>
          <w:p w14:paraId="567A75D5" w14:textId="77777777" w:rsidR="00C56C3A" w:rsidRPr="00BD7BB3" w:rsidRDefault="00C56C3A" w:rsidP="00C07AFA"/>
        </w:tc>
      </w:tr>
      <w:tr w:rsidR="00C56C3A" w14:paraId="49420B87"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7D03305" w14:textId="77777777" w:rsidR="00C56C3A" w:rsidRDefault="00C56C3A" w:rsidP="00C07AFA">
            <w:pPr>
              <w:jc w:val="center"/>
              <w:rPr>
                <w:b/>
              </w:rPr>
            </w:pPr>
            <w:r>
              <w:rPr>
                <w:b/>
              </w:rPr>
              <w:t>Informace ke kombinované nebo distanční formě</w:t>
            </w:r>
          </w:p>
        </w:tc>
      </w:tr>
      <w:tr w:rsidR="00C56C3A" w14:paraId="664751CC" w14:textId="77777777" w:rsidTr="00C07AFA">
        <w:tc>
          <w:tcPr>
            <w:tcW w:w="4787" w:type="dxa"/>
            <w:gridSpan w:val="2"/>
            <w:tcBorders>
              <w:top w:val="single" w:sz="2" w:space="0" w:color="auto"/>
            </w:tcBorders>
            <w:shd w:val="clear" w:color="auto" w:fill="F7CAAC"/>
          </w:tcPr>
          <w:p w14:paraId="05C1032D" w14:textId="77777777" w:rsidR="00C56C3A" w:rsidRDefault="00C56C3A" w:rsidP="00C07AFA">
            <w:r>
              <w:rPr>
                <w:b/>
              </w:rPr>
              <w:t>Rozsah konzultací (soustředění)</w:t>
            </w:r>
          </w:p>
        </w:tc>
        <w:tc>
          <w:tcPr>
            <w:tcW w:w="889" w:type="dxa"/>
            <w:tcBorders>
              <w:top w:val="single" w:sz="2" w:space="0" w:color="auto"/>
            </w:tcBorders>
          </w:tcPr>
          <w:p w14:paraId="58A3939D" w14:textId="77777777" w:rsidR="00C56C3A" w:rsidRDefault="00C56C3A" w:rsidP="00C07AFA"/>
        </w:tc>
        <w:tc>
          <w:tcPr>
            <w:tcW w:w="4179" w:type="dxa"/>
            <w:tcBorders>
              <w:top w:val="single" w:sz="2" w:space="0" w:color="auto"/>
            </w:tcBorders>
            <w:shd w:val="clear" w:color="auto" w:fill="F7CAAC"/>
          </w:tcPr>
          <w:p w14:paraId="1662C5B4" w14:textId="77777777" w:rsidR="00C56C3A" w:rsidRDefault="00C56C3A" w:rsidP="00C07AFA">
            <w:pPr>
              <w:rPr>
                <w:b/>
              </w:rPr>
            </w:pPr>
            <w:r>
              <w:rPr>
                <w:b/>
              </w:rPr>
              <w:t xml:space="preserve">hodin </w:t>
            </w:r>
          </w:p>
        </w:tc>
      </w:tr>
      <w:tr w:rsidR="00C56C3A" w14:paraId="503D0D18" w14:textId="77777777" w:rsidTr="00C07AFA">
        <w:tc>
          <w:tcPr>
            <w:tcW w:w="9855" w:type="dxa"/>
            <w:gridSpan w:val="4"/>
            <w:shd w:val="clear" w:color="auto" w:fill="F7CAAC"/>
          </w:tcPr>
          <w:p w14:paraId="5919DCEB" w14:textId="77777777" w:rsidR="00C56C3A" w:rsidRDefault="00C56C3A" w:rsidP="00C07AFA">
            <w:pPr>
              <w:rPr>
                <w:b/>
              </w:rPr>
            </w:pPr>
            <w:r>
              <w:rPr>
                <w:b/>
              </w:rPr>
              <w:t>Informace o způsobu kontaktu s vyučujícím</w:t>
            </w:r>
          </w:p>
        </w:tc>
      </w:tr>
      <w:tr w:rsidR="00C56C3A" w14:paraId="2841EB18" w14:textId="77777777" w:rsidTr="00C07AFA">
        <w:trPr>
          <w:trHeight w:val="20"/>
        </w:trPr>
        <w:tc>
          <w:tcPr>
            <w:tcW w:w="9855" w:type="dxa"/>
            <w:gridSpan w:val="4"/>
          </w:tcPr>
          <w:p w14:paraId="512C36DF" w14:textId="77777777" w:rsidR="00C56C3A" w:rsidRDefault="00C56C3A" w:rsidP="00C07AFA"/>
        </w:tc>
      </w:tr>
    </w:tbl>
    <w:p w14:paraId="03E4C8A5" w14:textId="77777777" w:rsidR="00C56C3A" w:rsidRDefault="00C56C3A" w:rsidP="00C56C3A"/>
    <w:p w14:paraId="7AF21C02" w14:textId="77777777" w:rsidR="00C56C3A" w:rsidRDefault="00C56C3A" w:rsidP="00C56C3A"/>
    <w:p w14:paraId="3529702A"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2B159047" w14:textId="77777777" w:rsidTr="00C07AFA">
        <w:tc>
          <w:tcPr>
            <w:tcW w:w="9855" w:type="dxa"/>
            <w:gridSpan w:val="8"/>
            <w:tcBorders>
              <w:bottom w:val="double" w:sz="4" w:space="0" w:color="auto"/>
            </w:tcBorders>
            <w:shd w:val="clear" w:color="auto" w:fill="BDD6EE"/>
          </w:tcPr>
          <w:p w14:paraId="11C0C36B" w14:textId="77777777" w:rsidR="00C56C3A" w:rsidRDefault="00C56C3A" w:rsidP="00C07AFA">
            <w:pPr>
              <w:rPr>
                <w:b/>
                <w:sz w:val="28"/>
              </w:rPr>
            </w:pPr>
            <w:r>
              <w:br w:type="page"/>
            </w:r>
            <w:r>
              <w:rPr>
                <w:b/>
                <w:sz w:val="28"/>
              </w:rPr>
              <w:t>B-III – Charakteristika studijního předmětu</w:t>
            </w:r>
          </w:p>
        </w:tc>
      </w:tr>
      <w:tr w:rsidR="00C56C3A" w14:paraId="1FD8CC07" w14:textId="77777777" w:rsidTr="00C07AFA">
        <w:tc>
          <w:tcPr>
            <w:tcW w:w="3086" w:type="dxa"/>
            <w:tcBorders>
              <w:top w:val="double" w:sz="4" w:space="0" w:color="auto"/>
            </w:tcBorders>
            <w:shd w:val="clear" w:color="auto" w:fill="F7CAAC"/>
          </w:tcPr>
          <w:p w14:paraId="754CB44E"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AADFD3D" w14:textId="77777777" w:rsidR="00C56C3A" w:rsidRDefault="00C56C3A" w:rsidP="00C07AFA">
            <w:r>
              <w:t>Současný jihoafrický román</w:t>
            </w:r>
          </w:p>
        </w:tc>
      </w:tr>
      <w:tr w:rsidR="00C56C3A" w14:paraId="54FFB9AF" w14:textId="77777777" w:rsidTr="00C07AFA">
        <w:tc>
          <w:tcPr>
            <w:tcW w:w="3086" w:type="dxa"/>
            <w:shd w:val="clear" w:color="auto" w:fill="F7CAAC"/>
          </w:tcPr>
          <w:p w14:paraId="5B17EB3A" w14:textId="77777777" w:rsidR="00C56C3A" w:rsidRDefault="00C56C3A" w:rsidP="00C07AFA">
            <w:pPr>
              <w:rPr>
                <w:b/>
              </w:rPr>
            </w:pPr>
            <w:r>
              <w:rPr>
                <w:b/>
              </w:rPr>
              <w:t>Typ předmětu</w:t>
            </w:r>
          </w:p>
        </w:tc>
        <w:tc>
          <w:tcPr>
            <w:tcW w:w="3406" w:type="dxa"/>
            <w:gridSpan w:val="4"/>
          </w:tcPr>
          <w:p w14:paraId="3FA8033C" w14:textId="7393AC69" w:rsidR="00C56C3A" w:rsidRDefault="00620367" w:rsidP="00C07AFA">
            <w:r>
              <w:t>pv</w:t>
            </w:r>
          </w:p>
        </w:tc>
        <w:tc>
          <w:tcPr>
            <w:tcW w:w="2695" w:type="dxa"/>
            <w:gridSpan w:val="2"/>
            <w:shd w:val="clear" w:color="auto" w:fill="F7CAAC"/>
          </w:tcPr>
          <w:p w14:paraId="2B90F59B" w14:textId="77777777" w:rsidR="00C56C3A" w:rsidRDefault="00C56C3A" w:rsidP="00C07AFA">
            <w:r>
              <w:rPr>
                <w:b/>
              </w:rPr>
              <w:t>doporučený ročník / semestr</w:t>
            </w:r>
          </w:p>
        </w:tc>
        <w:tc>
          <w:tcPr>
            <w:tcW w:w="668" w:type="dxa"/>
          </w:tcPr>
          <w:p w14:paraId="732B08DB" w14:textId="77777777" w:rsidR="00C56C3A" w:rsidRDefault="00C56C3A" w:rsidP="00C07AFA">
            <w:r>
              <w:t>1/L, 2/Z</w:t>
            </w:r>
          </w:p>
        </w:tc>
      </w:tr>
      <w:tr w:rsidR="00C56C3A" w14:paraId="12191987" w14:textId="77777777" w:rsidTr="00C07AFA">
        <w:tc>
          <w:tcPr>
            <w:tcW w:w="3086" w:type="dxa"/>
            <w:shd w:val="clear" w:color="auto" w:fill="F7CAAC"/>
          </w:tcPr>
          <w:p w14:paraId="71835FCA" w14:textId="77777777" w:rsidR="00C56C3A" w:rsidRDefault="00C56C3A" w:rsidP="00C07AFA">
            <w:pPr>
              <w:rPr>
                <w:b/>
              </w:rPr>
            </w:pPr>
            <w:r>
              <w:rPr>
                <w:b/>
              </w:rPr>
              <w:t>Rozsah studijního předmětu</w:t>
            </w:r>
          </w:p>
        </w:tc>
        <w:tc>
          <w:tcPr>
            <w:tcW w:w="1701" w:type="dxa"/>
            <w:gridSpan w:val="2"/>
          </w:tcPr>
          <w:p w14:paraId="57FEB3D4" w14:textId="77777777" w:rsidR="00C56C3A" w:rsidRDefault="00C56C3A" w:rsidP="00C07AFA">
            <w:r>
              <w:t>0p + 28s</w:t>
            </w:r>
          </w:p>
        </w:tc>
        <w:tc>
          <w:tcPr>
            <w:tcW w:w="889" w:type="dxa"/>
            <w:shd w:val="clear" w:color="auto" w:fill="F7CAAC"/>
          </w:tcPr>
          <w:p w14:paraId="6145B823" w14:textId="77777777" w:rsidR="00C56C3A" w:rsidRDefault="00C56C3A" w:rsidP="00C07AFA">
            <w:pPr>
              <w:rPr>
                <w:b/>
              </w:rPr>
            </w:pPr>
            <w:r>
              <w:rPr>
                <w:b/>
              </w:rPr>
              <w:t xml:space="preserve">hod. </w:t>
            </w:r>
          </w:p>
        </w:tc>
        <w:tc>
          <w:tcPr>
            <w:tcW w:w="816" w:type="dxa"/>
          </w:tcPr>
          <w:p w14:paraId="4AB5F4AD" w14:textId="77777777" w:rsidR="00C56C3A" w:rsidRDefault="00C56C3A" w:rsidP="00C07AFA">
            <w:r>
              <w:t>28</w:t>
            </w:r>
          </w:p>
        </w:tc>
        <w:tc>
          <w:tcPr>
            <w:tcW w:w="2156" w:type="dxa"/>
            <w:shd w:val="clear" w:color="auto" w:fill="F7CAAC"/>
          </w:tcPr>
          <w:p w14:paraId="41786225" w14:textId="77777777" w:rsidR="00C56C3A" w:rsidRDefault="00C56C3A" w:rsidP="00C07AFA">
            <w:pPr>
              <w:rPr>
                <w:b/>
              </w:rPr>
            </w:pPr>
            <w:r>
              <w:rPr>
                <w:b/>
              </w:rPr>
              <w:t>kreditů</w:t>
            </w:r>
          </w:p>
        </w:tc>
        <w:tc>
          <w:tcPr>
            <w:tcW w:w="1207" w:type="dxa"/>
            <w:gridSpan w:val="2"/>
          </w:tcPr>
          <w:p w14:paraId="425A025A" w14:textId="77777777" w:rsidR="00C56C3A" w:rsidRDefault="00C56C3A" w:rsidP="00C07AFA">
            <w:r>
              <w:t>4</w:t>
            </w:r>
          </w:p>
        </w:tc>
      </w:tr>
      <w:tr w:rsidR="00C56C3A" w14:paraId="5E462E9B" w14:textId="77777777" w:rsidTr="00C07AFA">
        <w:tc>
          <w:tcPr>
            <w:tcW w:w="3086" w:type="dxa"/>
            <w:shd w:val="clear" w:color="auto" w:fill="F7CAAC"/>
          </w:tcPr>
          <w:p w14:paraId="67F519EC" w14:textId="77777777" w:rsidR="00C56C3A" w:rsidRDefault="00C56C3A" w:rsidP="00C07AFA">
            <w:pPr>
              <w:rPr>
                <w:b/>
                <w:sz w:val="22"/>
              </w:rPr>
            </w:pPr>
            <w:r>
              <w:rPr>
                <w:b/>
              </w:rPr>
              <w:t>Prerekvizity, korekvizity, ekvivalence</w:t>
            </w:r>
          </w:p>
        </w:tc>
        <w:tc>
          <w:tcPr>
            <w:tcW w:w="6769" w:type="dxa"/>
            <w:gridSpan w:val="7"/>
          </w:tcPr>
          <w:p w14:paraId="40F05052" w14:textId="77777777" w:rsidR="00C56C3A" w:rsidRDefault="00C56C3A" w:rsidP="00C07AFA"/>
        </w:tc>
      </w:tr>
      <w:tr w:rsidR="00C56C3A" w14:paraId="37F15A32" w14:textId="77777777" w:rsidTr="00C07AFA">
        <w:tc>
          <w:tcPr>
            <w:tcW w:w="3086" w:type="dxa"/>
            <w:shd w:val="clear" w:color="auto" w:fill="F7CAAC"/>
          </w:tcPr>
          <w:p w14:paraId="4576E1D3" w14:textId="77777777" w:rsidR="00C56C3A" w:rsidRDefault="00C56C3A" w:rsidP="00C07AFA">
            <w:pPr>
              <w:rPr>
                <w:b/>
              </w:rPr>
            </w:pPr>
            <w:r>
              <w:rPr>
                <w:b/>
              </w:rPr>
              <w:t>Způsob ověření studijních výsledků</w:t>
            </w:r>
          </w:p>
        </w:tc>
        <w:tc>
          <w:tcPr>
            <w:tcW w:w="3406" w:type="dxa"/>
            <w:gridSpan w:val="4"/>
          </w:tcPr>
          <w:p w14:paraId="7CC23C9B" w14:textId="77777777" w:rsidR="00C56C3A" w:rsidRDefault="00C56C3A" w:rsidP="00C07AFA">
            <w:r>
              <w:t>Klz</w:t>
            </w:r>
          </w:p>
        </w:tc>
        <w:tc>
          <w:tcPr>
            <w:tcW w:w="2156" w:type="dxa"/>
            <w:shd w:val="clear" w:color="auto" w:fill="F7CAAC"/>
          </w:tcPr>
          <w:p w14:paraId="429C0829" w14:textId="77777777" w:rsidR="00C56C3A" w:rsidRDefault="00C56C3A" w:rsidP="00C07AFA">
            <w:pPr>
              <w:rPr>
                <w:b/>
              </w:rPr>
            </w:pPr>
            <w:r>
              <w:rPr>
                <w:b/>
              </w:rPr>
              <w:t>Forma výuky</w:t>
            </w:r>
          </w:p>
        </w:tc>
        <w:tc>
          <w:tcPr>
            <w:tcW w:w="1207" w:type="dxa"/>
            <w:gridSpan w:val="2"/>
          </w:tcPr>
          <w:p w14:paraId="76F1DE7D" w14:textId="77777777" w:rsidR="00C56C3A" w:rsidRDefault="00C56C3A" w:rsidP="00C07AFA">
            <w:r>
              <w:t>seminář</w:t>
            </w:r>
          </w:p>
        </w:tc>
      </w:tr>
      <w:tr w:rsidR="00C56C3A" w14:paraId="5A4CC2E5" w14:textId="77777777" w:rsidTr="00C07AFA">
        <w:tc>
          <w:tcPr>
            <w:tcW w:w="3086" w:type="dxa"/>
            <w:shd w:val="clear" w:color="auto" w:fill="F7CAAC"/>
          </w:tcPr>
          <w:p w14:paraId="411E0283"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375326F8" w14:textId="77777777" w:rsidR="00C56C3A" w:rsidRDefault="00C56C3A" w:rsidP="00C07AFA">
            <w:pPr>
              <w:rPr>
                <w:b/>
              </w:rPr>
            </w:pPr>
            <w:r w:rsidRPr="00B46148">
              <w:rPr>
                <w:b/>
              </w:rPr>
              <w:t>Požadavky k zápočtu:</w:t>
            </w:r>
          </w:p>
          <w:p w14:paraId="0C0AC799" w14:textId="77777777" w:rsidR="00C56C3A" w:rsidRPr="00040C23" w:rsidRDefault="00C56C3A" w:rsidP="00C07AFA">
            <w:pPr>
              <w:jc w:val="both"/>
            </w:pPr>
            <w:r w:rsidRPr="00040C23">
              <w:t>Aktivní účast na seminářích (</w:t>
            </w:r>
            <w:r>
              <w:t xml:space="preserve">min. </w:t>
            </w:r>
            <w:r w:rsidRPr="00040C23">
              <w:t>80</w:t>
            </w:r>
            <w:r>
              <w:t xml:space="preserve"> </w:t>
            </w:r>
            <w:r w:rsidRPr="00040C23">
              <w:t>%).</w:t>
            </w:r>
          </w:p>
          <w:p w14:paraId="1497E159" w14:textId="77777777" w:rsidR="00C56C3A" w:rsidRDefault="00C56C3A" w:rsidP="00C07AFA">
            <w:pPr>
              <w:jc w:val="both"/>
            </w:pPr>
            <w:r>
              <w:t>Znalost vybraných primárních a sekundárních zdrojů.</w:t>
            </w:r>
          </w:p>
          <w:p w14:paraId="21ACBF9E" w14:textId="77777777" w:rsidR="00C56C3A" w:rsidRDefault="00C56C3A" w:rsidP="00C07AFA">
            <w:pPr>
              <w:jc w:val="both"/>
            </w:pPr>
            <w:r>
              <w:t>Prezentace na zadané téma.</w:t>
            </w:r>
          </w:p>
          <w:p w14:paraId="7B3FD148" w14:textId="77777777" w:rsidR="00C56C3A" w:rsidRPr="008642DA" w:rsidRDefault="00C56C3A" w:rsidP="00C07AFA">
            <w:pPr>
              <w:jc w:val="both"/>
            </w:pPr>
            <w:r>
              <w:t>Schopnost komplexně analyzovat literární díla.</w:t>
            </w:r>
          </w:p>
        </w:tc>
      </w:tr>
      <w:tr w:rsidR="00C56C3A" w14:paraId="4F720324" w14:textId="77777777" w:rsidTr="00C07AFA">
        <w:trPr>
          <w:trHeight w:val="20"/>
        </w:trPr>
        <w:tc>
          <w:tcPr>
            <w:tcW w:w="9855" w:type="dxa"/>
            <w:gridSpan w:val="8"/>
            <w:tcBorders>
              <w:top w:val="nil"/>
            </w:tcBorders>
          </w:tcPr>
          <w:p w14:paraId="4DDDC240" w14:textId="77777777" w:rsidR="00C56C3A" w:rsidRDefault="00C56C3A" w:rsidP="00C07AFA"/>
        </w:tc>
      </w:tr>
      <w:tr w:rsidR="00C56C3A" w14:paraId="5DB65C23" w14:textId="77777777" w:rsidTr="00C07AFA">
        <w:trPr>
          <w:trHeight w:val="197"/>
        </w:trPr>
        <w:tc>
          <w:tcPr>
            <w:tcW w:w="3086" w:type="dxa"/>
            <w:tcBorders>
              <w:top w:val="nil"/>
            </w:tcBorders>
            <w:shd w:val="clear" w:color="auto" w:fill="F7CAAC"/>
          </w:tcPr>
          <w:p w14:paraId="63EF5983" w14:textId="77777777" w:rsidR="00C56C3A" w:rsidRDefault="00C56C3A" w:rsidP="00C07AFA">
            <w:pPr>
              <w:rPr>
                <w:b/>
              </w:rPr>
            </w:pPr>
            <w:r>
              <w:rPr>
                <w:b/>
              </w:rPr>
              <w:t>Garant předmětu</w:t>
            </w:r>
          </w:p>
        </w:tc>
        <w:tc>
          <w:tcPr>
            <w:tcW w:w="6769" w:type="dxa"/>
            <w:gridSpan w:val="7"/>
            <w:tcBorders>
              <w:top w:val="nil"/>
            </w:tcBorders>
          </w:tcPr>
          <w:p w14:paraId="7049E3D5" w14:textId="12A6397A" w:rsidR="00C56C3A" w:rsidRDefault="00F842E6" w:rsidP="00C07AFA">
            <w:r w:rsidRPr="00A80F04">
              <w:t>prof. dr. phil. habil. Ewald Mengel</w:t>
            </w:r>
          </w:p>
        </w:tc>
      </w:tr>
      <w:tr w:rsidR="00C56C3A" w14:paraId="373408F7" w14:textId="77777777" w:rsidTr="00C07AFA">
        <w:trPr>
          <w:trHeight w:val="243"/>
        </w:trPr>
        <w:tc>
          <w:tcPr>
            <w:tcW w:w="3086" w:type="dxa"/>
            <w:tcBorders>
              <w:top w:val="nil"/>
            </w:tcBorders>
            <w:shd w:val="clear" w:color="auto" w:fill="F7CAAC"/>
          </w:tcPr>
          <w:p w14:paraId="37F98B00" w14:textId="77777777" w:rsidR="00C56C3A" w:rsidRDefault="00C56C3A" w:rsidP="00C07AFA">
            <w:pPr>
              <w:rPr>
                <w:b/>
              </w:rPr>
            </w:pPr>
            <w:r>
              <w:rPr>
                <w:b/>
              </w:rPr>
              <w:t>Zapojení garanta do výuky předmětu</w:t>
            </w:r>
          </w:p>
        </w:tc>
        <w:tc>
          <w:tcPr>
            <w:tcW w:w="6769" w:type="dxa"/>
            <w:gridSpan w:val="7"/>
            <w:tcBorders>
              <w:top w:val="nil"/>
            </w:tcBorders>
          </w:tcPr>
          <w:p w14:paraId="7B564222" w14:textId="77777777" w:rsidR="00C56C3A" w:rsidRDefault="00C56C3A" w:rsidP="00C07AFA">
            <w:r>
              <w:t>100 %</w:t>
            </w:r>
          </w:p>
        </w:tc>
      </w:tr>
      <w:tr w:rsidR="00C56C3A" w14:paraId="53D8D84F" w14:textId="77777777" w:rsidTr="00C07AFA">
        <w:tc>
          <w:tcPr>
            <w:tcW w:w="3086" w:type="dxa"/>
            <w:shd w:val="clear" w:color="auto" w:fill="F7CAAC"/>
          </w:tcPr>
          <w:p w14:paraId="6248B3E2" w14:textId="77777777" w:rsidR="00C56C3A" w:rsidRDefault="00C56C3A" w:rsidP="00C07AFA">
            <w:pPr>
              <w:rPr>
                <w:b/>
              </w:rPr>
            </w:pPr>
            <w:r>
              <w:rPr>
                <w:b/>
              </w:rPr>
              <w:t>Vyučující</w:t>
            </w:r>
          </w:p>
        </w:tc>
        <w:tc>
          <w:tcPr>
            <w:tcW w:w="6769" w:type="dxa"/>
            <w:gridSpan w:val="7"/>
            <w:tcBorders>
              <w:bottom w:val="nil"/>
            </w:tcBorders>
          </w:tcPr>
          <w:p w14:paraId="1A29E23C" w14:textId="1A3FFDD9" w:rsidR="00C56C3A" w:rsidRDefault="00F842E6" w:rsidP="00C07AFA">
            <w:r w:rsidRPr="00A80F04">
              <w:t>prof. dr. phil. habil. Ewald Mengel</w:t>
            </w:r>
          </w:p>
        </w:tc>
      </w:tr>
      <w:tr w:rsidR="00C56C3A" w14:paraId="3434CDD0" w14:textId="77777777" w:rsidTr="00C07AFA">
        <w:trPr>
          <w:trHeight w:val="20"/>
        </w:trPr>
        <w:tc>
          <w:tcPr>
            <w:tcW w:w="9855" w:type="dxa"/>
            <w:gridSpan w:val="8"/>
            <w:tcBorders>
              <w:top w:val="nil"/>
            </w:tcBorders>
          </w:tcPr>
          <w:p w14:paraId="40EF3799" w14:textId="77777777" w:rsidR="00C56C3A" w:rsidRDefault="00C56C3A" w:rsidP="00C07AFA"/>
        </w:tc>
      </w:tr>
      <w:tr w:rsidR="00C56C3A" w14:paraId="576D0687" w14:textId="77777777" w:rsidTr="00C07AFA">
        <w:tc>
          <w:tcPr>
            <w:tcW w:w="3086" w:type="dxa"/>
            <w:shd w:val="clear" w:color="auto" w:fill="F7CAAC"/>
          </w:tcPr>
          <w:p w14:paraId="68C8673F" w14:textId="77777777" w:rsidR="00C56C3A" w:rsidRDefault="00C56C3A" w:rsidP="00C07AFA">
            <w:pPr>
              <w:rPr>
                <w:b/>
              </w:rPr>
            </w:pPr>
            <w:r>
              <w:rPr>
                <w:b/>
              </w:rPr>
              <w:t>Stručná anotace předmětu</w:t>
            </w:r>
          </w:p>
        </w:tc>
        <w:tc>
          <w:tcPr>
            <w:tcW w:w="6769" w:type="dxa"/>
            <w:gridSpan w:val="7"/>
            <w:tcBorders>
              <w:bottom w:val="nil"/>
            </w:tcBorders>
          </w:tcPr>
          <w:p w14:paraId="6B2DCF0D" w14:textId="77777777" w:rsidR="00C56C3A" w:rsidRDefault="00C56C3A" w:rsidP="00C07AFA"/>
        </w:tc>
      </w:tr>
      <w:tr w:rsidR="00C56C3A" w14:paraId="2E560A02" w14:textId="77777777" w:rsidTr="00C07AFA">
        <w:trPr>
          <w:trHeight w:val="3938"/>
        </w:trPr>
        <w:tc>
          <w:tcPr>
            <w:tcW w:w="9855" w:type="dxa"/>
            <w:gridSpan w:val="8"/>
            <w:tcBorders>
              <w:top w:val="nil"/>
              <w:bottom w:val="single" w:sz="12" w:space="0" w:color="auto"/>
            </w:tcBorders>
          </w:tcPr>
          <w:p w14:paraId="0CA05CF6" w14:textId="5293ADDB" w:rsidR="00C56C3A" w:rsidRDefault="00C56C3A" w:rsidP="00C07AFA">
            <w:r>
              <w:t>Cílem předmětu je postihnout vývoj literatury v Jižní Africe po pádu apartheidu v roce 1990. Studenti se seznámí s</w:t>
            </w:r>
            <w:r w:rsidR="0009278C">
              <w:t> </w:t>
            </w:r>
            <w:r>
              <w:t>důležitými literárními trendy tohoto období a snahou autorů o vyrovnání s minulostí a vytvoření perspektivy pro budoucnost v zemi, která stále zápasí o usmíření.</w:t>
            </w:r>
          </w:p>
          <w:p w14:paraId="7F1AFCC4" w14:textId="77777777" w:rsidR="00C56C3A" w:rsidRDefault="00C56C3A" w:rsidP="00C07AFA"/>
          <w:p w14:paraId="495FDC45" w14:textId="77777777" w:rsidR="00C56C3A" w:rsidRDefault="00C56C3A" w:rsidP="00C07AFA">
            <w:r>
              <w:t>Obsah předmětu:</w:t>
            </w:r>
          </w:p>
          <w:p w14:paraId="7D9220A6" w14:textId="77777777" w:rsidR="00C56C3A" w:rsidRDefault="00C56C3A" w:rsidP="00C56C3A">
            <w:pPr>
              <w:pStyle w:val="Odstavecseseznamem"/>
              <w:numPr>
                <w:ilvl w:val="0"/>
                <w:numId w:val="119"/>
              </w:numPr>
              <w:suppressAutoHyphens w:val="0"/>
            </w:pPr>
            <w:r>
              <w:t>Nástin historie Jižní Afriky</w:t>
            </w:r>
          </w:p>
          <w:p w14:paraId="69FB7B7C" w14:textId="77777777" w:rsidR="00C56C3A" w:rsidRDefault="00C56C3A" w:rsidP="00C56C3A">
            <w:pPr>
              <w:pStyle w:val="Odstavecseseznamem"/>
              <w:numPr>
                <w:ilvl w:val="0"/>
                <w:numId w:val="119"/>
              </w:numPr>
              <w:suppressAutoHyphens w:val="0"/>
            </w:pPr>
            <w:r>
              <w:t>Apartheid a osvobození</w:t>
            </w:r>
          </w:p>
          <w:p w14:paraId="6FBD3590" w14:textId="77777777" w:rsidR="00C56C3A" w:rsidRDefault="00C56C3A" w:rsidP="00C56C3A">
            <w:pPr>
              <w:pStyle w:val="Odstavecseseznamem"/>
              <w:numPr>
                <w:ilvl w:val="0"/>
                <w:numId w:val="119"/>
              </w:numPr>
              <w:suppressAutoHyphens w:val="0"/>
            </w:pPr>
            <w:r>
              <w:t>Komise pro pravdu a usmíření</w:t>
            </w:r>
          </w:p>
          <w:p w14:paraId="48BCB645" w14:textId="77777777" w:rsidR="00C56C3A" w:rsidRDefault="00C56C3A" w:rsidP="00C56C3A">
            <w:pPr>
              <w:pStyle w:val="Odstavecseseznamem"/>
              <w:numPr>
                <w:ilvl w:val="0"/>
                <w:numId w:val="119"/>
              </w:numPr>
              <w:suppressAutoHyphens w:val="0"/>
            </w:pPr>
            <w:r>
              <w:t>Vybraná díla jihoafrické literatury a jejich kulturní kontext, např.</w:t>
            </w:r>
          </w:p>
          <w:p w14:paraId="0AA950B5" w14:textId="77777777" w:rsidR="00C56C3A" w:rsidRDefault="00C56C3A" w:rsidP="00246E1C">
            <w:pPr>
              <w:pStyle w:val="Odstavecseseznamem"/>
              <w:numPr>
                <w:ilvl w:val="1"/>
                <w:numId w:val="119"/>
              </w:numPr>
              <w:suppressAutoHyphens w:val="0"/>
            </w:pPr>
            <w:r>
              <w:t xml:space="preserve">Liza Fugard, </w:t>
            </w:r>
            <w:r w:rsidRPr="008642DA">
              <w:rPr>
                <w:i/>
              </w:rPr>
              <w:t>Skinner’s Drift</w:t>
            </w:r>
          </w:p>
          <w:p w14:paraId="1C89E8DA" w14:textId="77777777" w:rsidR="00C56C3A" w:rsidRDefault="00C56C3A" w:rsidP="00246E1C">
            <w:pPr>
              <w:pStyle w:val="Odstavecseseznamem"/>
              <w:numPr>
                <w:ilvl w:val="1"/>
                <w:numId w:val="119"/>
              </w:numPr>
              <w:suppressAutoHyphens w:val="0"/>
            </w:pPr>
            <w:r>
              <w:t xml:space="preserve">Marlene van Niekerk, </w:t>
            </w:r>
            <w:r w:rsidRPr="008642DA">
              <w:rPr>
                <w:i/>
              </w:rPr>
              <w:t>The Way of the Women</w:t>
            </w:r>
          </w:p>
          <w:p w14:paraId="71B6B667" w14:textId="77777777" w:rsidR="00C56C3A" w:rsidRDefault="00C56C3A" w:rsidP="00246E1C">
            <w:pPr>
              <w:pStyle w:val="Odstavecseseznamem"/>
              <w:numPr>
                <w:ilvl w:val="1"/>
                <w:numId w:val="119"/>
              </w:numPr>
              <w:suppressAutoHyphens w:val="0"/>
            </w:pPr>
            <w:r>
              <w:t xml:space="preserve">Damon Galgut, </w:t>
            </w:r>
            <w:r w:rsidRPr="008642DA">
              <w:rPr>
                <w:i/>
              </w:rPr>
              <w:t>The Promise</w:t>
            </w:r>
          </w:p>
          <w:p w14:paraId="09808B00" w14:textId="77777777" w:rsidR="00C56C3A" w:rsidRDefault="00C56C3A" w:rsidP="00C07AFA"/>
          <w:p w14:paraId="236142F6" w14:textId="77777777" w:rsidR="00C56C3A" w:rsidRDefault="00C56C3A" w:rsidP="00C07AFA">
            <w:r>
              <w:t>Odborné znalosti – po absolvování předmětu prokazuje student znalosti:</w:t>
            </w:r>
          </w:p>
          <w:p w14:paraId="6552A78A" w14:textId="77777777" w:rsidR="00C56C3A" w:rsidRDefault="00C56C3A" w:rsidP="00C56C3A">
            <w:pPr>
              <w:pStyle w:val="Odstavecseseznamem"/>
              <w:numPr>
                <w:ilvl w:val="0"/>
                <w:numId w:val="120"/>
              </w:numPr>
              <w:suppressAutoHyphens w:val="0"/>
            </w:pPr>
            <w:r>
              <w:t>podat nástin historie Jižní Afriky</w:t>
            </w:r>
          </w:p>
          <w:p w14:paraId="2EF2409C" w14:textId="77777777" w:rsidR="00C56C3A" w:rsidRDefault="00C56C3A" w:rsidP="00C56C3A">
            <w:pPr>
              <w:pStyle w:val="Odstavecseseznamem"/>
              <w:numPr>
                <w:ilvl w:val="0"/>
                <w:numId w:val="120"/>
              </w:numPr>
              <w:suppressAutoHyphens w:val="0"/>
            </w:pPr>
            <w:r>
              <w:t>znát podstatu apartheidu a události, které předcházely jeho pádu a které jej následovaly</w:t>
            </w:r>
          </w:p>
          <w:p w14:paraId="1EA57498" w14:textId="77777777" w:rsidR="00C56C3A" w:rsidRDefault="00C56C3A" w:rsidP="00C56C3A">
            <w:pPr>
              <w:pStyle w:val="Odstavecseseznamem"/>
              <w:numPr>
                <w:ilvl w:val="0"/>
                <w:numId w:val="120"/>
              </w:numPr>
              <w:suppressAutoHyphens w:val="0"/>
            </w:pPr>
            <w:r>
              <w:t>identifikovat významná díla Jižní Afriky a jejich společenský kontext</w:t>
            </w:r>
          </w:p>
          <w:p w14:paraId="4C76AF7A" w14:textId="77777777" w:rsidR="00C56C3A" w:rsidRDefault="00C56C3A" w:rsidP="00C07AFA"/>
          <w:p w14:paraId="0036C75F" w14:textId="77777777" w:rsidR="00C56C3A" w:rsidRDefault="00C56C3A" w:rsidP="00C07AFA">
            <w:r>
              <w:t>Odborné dovednosti – po absolvování předmětu prokazuje student dovednosti:</w:t>
            </w:r>
          </w:p>
          <w:p w14:paraId="508B3824" w14:textId="77777777" w:rsidR="00C56C3A" w:rsidRDefault="00C56C3A" w:rsidP="00C56C3A">
            <w:pPr>
              <w:pStyle w:val="Odstavecseseznamem"/>
              <w:numPr>
                <w:ilvl w:val="0"/>
                <w:numId w:val="121"/>
              </w:numPr>
              <w:suppressAutoHyphens w:val="0"/>
            </w:pPr>
            <w:r>
              <w:t>vysvětlit, proč je farmářský román tak prominentním žánrem současné jihoafrické beletrie</w:t>
            </w:r>
          </w:p>
          <w:p w14:paraId="07F59280" w14:textId="77777777" w:rsidR="00C56C3A" w:rsidRDefault="00C56C3A" w:rsidP="00C56C3A">
            <w:pPr>
              <w:pStyle w:val="Odstavecseseznamem"/>
              <w:numPr>
                <w:ilvl w:val="0"/>
                <w:numId w:val="121"/>
              </w:numPr>
              <w:suppressAutoHyphens w:val="0"/>
            </w:pPr>
            <w:r>
              <w:t>vysvětlit vztah současného jihoafrického románu k historii a pravdě o ní</w:t>
            </w:r>
          </w:p>
          <w:p w14:paraId="7301FD0E" w14:textId="77777777" w:rsidR="00C56C3A" w:rsidRDefault="00C56C3A" w:rsidP="00C07AFA"/>
        </w:tc>
      </w:tr>
      <w:tr w:rsidR="00C56C3A" w14:paraId="7AE42FB5" w14:textId="77777777" w:rsidTr="00C9509E">
        <w:trPr>
          <w:trHeight w:val="265"/>
        </w:trPr>
        <w:tc>
          <w:tcPr>
            <w:tcW w:w="3653" w:type="dxa"/>
            <w:gridSpan w:val="2"/>
            <w:tcBorders>
              <w:top w:val="nil"/>
              <w:bottom w:val="single" w:sz="4" w:space="0" w:color="auto"/>
            </w:tcBorders>
            <w:shd w:val="clear" w:color="auto" w:fill="F7CAAC"/>
          </w:tcPr>
          <w:p w14:paraId="35CAB563" w14:textId="77777777" w:rsidR="00C56C3A" w:rsidRDefault="00C56C3A" w:rsidP="00C07AFA">
            <w:r>
              <w:rPr>
                <w:b/>
              </w:rPr>
              <w:t>Studijní literatura a studijní pomůcky</w:t>
            </w:r>
          </w:p>
        </w:tc>
        <w:tc>
          <w:tcPr>
            <w:tcW w:w="6202" w:type="dxa"/>
            <w:gridSpan w:val="6"/>
            <w:tcBorders>
              <w:top w:val="nil"/>
              <w:bottom w:val="single" w:sz="4" w:space="0" w:color="auto"/>
            </w:tcBorders>
          </w:tcPr>
          <w:p w14:paraId="3C9D5575" w14:textId="77777777" w:rsidR="00C56C3A" w:rsidRDefault="00C56C3A" w:rsidP="00C07AFA"/>
        </w:tc>
      </w:tr>
      <w:tr w:rsidR="00C56C3A" w14:paraId="3F72E8A6" w14:textId="77777777" w:rsidTr="00C9509E">
        <w:trPr>
          <w:trHeight w:val="1497"/>
        </w:trPr>
        <w:tc>
          <w:tcPr>
            <w:tcW w:w="9855" w:type="dxa"/>
            <w:gridSpan w:val="8"/>
            <w:tcBorders>
              <w:top w:val="single" w:sz="4" w:space="0" w:color="auto"/>
              <w:bottom w:val="single" w:sz="12" w:space="0" w:color="auto"/>
            </w:tcBorders>
          </w:tcPr>
          <w:p w14:paraId="1F073A87" w14:textId="77777777" w:rsidR="00C56C3A" w:rsidRPr="00BD7BB3" w:rsidRDefault="00C56C3A" w:rsidP="00C07AFA">
            <w:pPr>
              <w:pStyle w:val="bb"/>
              <w:rPr>
                <w:b/>
              </w:rPr>
            </w:pPr>
            <w:r w:rsidRPr="00BD7BB3">
              <w:rPr>
                <w:b/>
              </w:rPr>
              <w:t>Základní literatura:</w:t>
            </w:r>
          </w:p>
          <w:p w14:paraId="735D059C" w14:textId="77777777" w:rsidR="00C56C3A" w:rsidRDefault="00C56C3A" w:rsidP="00C07AFA">
            <w:pPr>
              <w:pStyle w:val="bb"/>
              <w:rPr>
                <w:lang w:val="en-GB"/>
              </w:rPr>
            </w:pPr>
            <w:r>
              <w:rPr>
                <w:lang w:val="en-GB"/>
              </w:rPr>
              <w:t xml:space="preserve">Butler, Anthony. </w:t>
            </w:r>
            <w:r w:rsidRPr="005C3D42">
              <w:rPr>
                <w:i/>
                <w:lang w:val="en-GB"/>
              </w:rPr>
              <w:t>Contemporary South Africa</w:t>
            </w:r>
            <w:r>
              <w:rPr>
                <w:lang w:val="en-GB"/>
              </w:rPr>
              <w:t>. London: Palgrave Macmillan, 2009.</w:t>
            </w:r>
          </w:p>
          <w:p w14:paraId="52AD3731" w14:textId="77777777" w:rsidR="00C56C3A" w:rsidRDefault="00C56C3A" w:rsidP="00C07AFA">
            <w:pPr>
              <w:pStyle w:val="bb"/>
              <w:rPr>
                <w:lang w:val="en-GB"/>
              </w:rPr>
            </w:pPr>
            <w:r w:rsidRPr="001F6A8B">
              <w:rPr>
                <w:lang w:val="en-GB"/>
              </w:rPr>
              <w:t xml:space="preserve">Krog, Antjie. </w:t>
            </w:r>
            <w:r w:rsidRPr="005C3D42">
              <w:rPr>
                <w:i/>
                <w:lang w:val="en-GB"/>
              </w:rPr>
              <w:t>Country of My Skull</w:t>
            </w:r>
            <w:r w:rsidRPr="001F6A8B">
              <w:rPr>
                <w:lang w:val="en-GB"/>
              </w:rPr>
              <w:t>. London: Vintage</w:t>
            </w:r>
            <w:r>
              <w:rPr>
                <w:lang w:val="en-GB"/>
              </w:rPr>
              <w:t>, 1999</w:t>
            </w:r>
            <w:r w:rsidRPr="001F6A8B">
              <w:rPr>
                <w:lang w:val="en-GB"/>
              </w:rPr>
              <w:t>.</w:t>
            </w:r>
            <w:r>
              <w:rPr>
                <w:lang w:val="en-GB"/>
              </w:rPr>
              <w:t xml:space="preserve"> </w:t>
            </w:r>
          </w:p>
          <w:p w14:paraId="5A2B4703" w14:textId="77777777" w:rsidR="00C56C3A" w:rsidRPr="00122337" w:rsidRDefault="00C56C3A" w:rsidP="00C07AFA">
            <w:pPr>
              <w:pStyle w:val="bb"/>
              <w:rPr>
                <w:lang w:val="en-GB"/>
              </w:rPr>
            </w:pPr>
            <w:r w:rsidRPr="001C4607">
              <w:t xml:space="preserve">Mengel, Ewald </w:t>
            </w:r>
            <w:r>
              <w:t xml:space="preserve">– </w:t>
            </w:r>
            <w:r w:rsidRPr="001C4607">
              <w:t>Borzaga</w:t>
            </w:r>
            <w:r>
              <w:t xml:space="preserve">, </w:t>
            </w:r>
            <w:r w:rsidRPr="001C4607">
              <w:t xml:space="preserve">Michela (eds.). </w:t>
            </w:r>
            <w:r w:rsidRPr="009039AA">
              <w:rPr>
                <w:i/>
                <w:lang w:val="en-GB"/>
              </w:rPr>
              <w:t>Trauma, Memory, and Narrative in the Contemporary South African Novel: Essays</w:t>
            </w:r>
            <w:r w:rsidRPr="001F6A8B">
              <w:rPr>
                <w:lang w:val="en-GB"/>
              </w:rPr>
              <w:t>. Amsterdam: Rodopi</w:t>
            </w:r>
            <w:r>
              <w:rPr>
                <w:lang w:val="en-GB"/>
              </w:rPr>
              <w:t>, 2012.</w:t>
            </w:r>
          </w:p>
          <w:p w14:paraId="495033BA" w14:textId="77777777" w:rsidR="00C56C3A" w:rsidRDefault="00C56C3A" w:rsidP="00C07AFA">
            <w:pPr>
              <w:pStyle w:val="bb"/>
              <w:rPr>
                <w:lang w:val="en-GB"/>
              </w:rPr>
            </w:pPr>
            <w:r w:rsidRPr="001F6A8B">
              <w:rPr>
                <w:lang w:val="en-GB"/>
              </w:rPr>
              <w:t>van der Merve</w:t>
            </w:r>
            <w:r>
              <w:rPr>
                <w:lang w:val="en-GB"/>
              </w:rPr>
              <w:t>, Chris</w:t>
            </w:r>
            <w:r w:rsidRPr="001F6A8B">
              <w:rPr>
                <w:lang w:val="en-GB"/>
              </w:rPr>
              <w:t xml:space="preserve"> (ed.). </w:t>
            </w:r>
            <w:r w:rsidRPr="009039AA">
              <w:rPr>
                <w:i/>
                <w:lang w:val="en-GB"/>
              </w:rPr>
              <w:t>Strangely Familiar: South African Narratives in Town and Countryside</w:t>
            </w:r>
            <w:r w:rsidRPr="001F6A8B">
              <w:rPr>
                <w:lang w:val="en-GB"/>
              </w:rPr>
              <w:t>. Stellenbosch: Content Solutions Online</w:t>
            </w:r>
            <w:r>
              <w:rPr>
                <w:lang w:val="en-GB"/>
              </w:rPr>
              <w:t>, 2001</w:t>
            </w:r>
            <w:r w:rsidRPr="001F6A8B">
              <w:rPr>
                <w:lang w:val="en-GB"/>
              </w:rPr>
              <w:t>.</w:t>
            </w:r>
          </w:p>
          <w:p w14:paraId="24DD4728" w14:textId="77777777" w:rsidR="00C56C3A" w:rsidRPr="00A26BAD" w:rsidRDefault="00C56C3A" w:rsidP="00C07AFA">
            <w:pPr>
              <w:pStyle w:val="bb"/>
              <w:rPr>
                <w:lang w:val="en-GB"/>
              </w:rPr>
            </w:pPr>
            <w:r w:rsidRPr="00A26BAD">
              <w:rPr>
                <w:lang w:val="en-GB"/>
              </w:rPr>
              <w:t>van der Vlies, </w:t>
            </w:r>
            <w:r>
              <w:rPr>
                <w:lang w:val="en-GB"/>
              </w:rPr>
              <w:t xml:space="preserve">Andrew. </w:t>
            </w:r>
            <w:r w:rsidRPr="009039AA">
              <w:rPr>
                <w:i/>
                <w:lang w:val="en-GB"/>
              </w:rPr>
              <w:t>Present Imperfect: Contemporary South African Writing</w:t>
            </w:r>
            <w:r>
              <w:rPr>
                <w:lang w:val="en-GB"/>
              </w:rPr>
              <w:t>. Oxford: Oxford University Press, 2017.</w:t>
            </w:r>
          </w:p>
          <w:p w14:paraId="57FF822D" w14:textId="77777777" w:rsidR="00C56C3A" w:rsidRDefault="00C56C3A" w:rsidP="00C07AFA">
            <w:pPr>
              <w:pStyle w:val="bb"/>
            </w:pPr>
          </w:p>
          <w:p w14:paraId="0031DE7B" w14:textId="77777777" w:rsidR="00C56C3A" w:rsidRPr="00BD7BB3" w:rsidRDefault="00C56C3A" w:rsidP="00C07AFA">
            <w:pPr>
              <w:pStyle w:val="bb"/>
              <w:rPr>
                <w:b/>
              </w:rPr>
            </w:pPr>
            <w:r w:rsidRPr="00BD7BB3">
              <w:rPr>
                <w:b/>
              </w:rPr>
              <w:t>Doporučená literatura:</w:t>
            </w:r>
          </w:p>
          <w:p w14:paraId="1430B7E7" w14:textId="77777777" w:rsidR="00C56C3A" w:rsidRDefault="00C56C3A" w:rsidP="00C07AFA">
            <w:pPr>
              <w:pStyle w:val="bb"/>
              <w:rPr>
                <w:lang w:val="en-GB"/>
              </w:rPr>
            </w:pPr>
            <w:r>
              <w:rPr>
                <w:lang w:val="en-GB"/>
              </w:rPr>
              <w:t xml:space="preserve">De Kock, Leon. </w:t>
            </w:r>
            <w:r w:rsidRPr="009039AA">
              <w:rPr>
                <w:i/>
                <w:lang w:val="en-GB"/>
              </w:rPr>
              <w:t>Losing the Plot: Crime, Reality and Fiction in Postapartheid Writing</w:t>
            </w:r>
            <w:r>
              <w:rPr>
                <w:lang w:val="en-GB"/>
              </w:rPr>
              <w:t>. Johannesburg: Wits University Press, 2016</w:t>
            </w:r>
            <w:r w:rsidRPr="00A26BAD">
              <w:rPr>
                <w:lang w:val="en-GB"/>
              </w:rPr>
              <w:t>. </w:t>
            </w:r>
          </w:p>
          <w:p w14:paraId="2C0BDAA2" w14:textId="77777777" w:rsidR="00C56C3A" w:rsidRPr="003A32AF" w:rsidRDefault="00C56C3A" w:rsidP="00C07AFA">
            <w:pPr>
              <w:pStyle w:val="bb"/>
              <w:rPr>
                <w:lang w:val="en-GB"/>
              </w:rPr>
            </w:pPr>
            <w:r w:rsidRPr="00A26BAD">
              <w:rPr>
                <w:lang w:val="en-GB"/>
              </w:rPr>
              <w:t>Demir</w:t>
            </w:r>
            <w:r>
              <w:rPr>
                <w:lang w:val="en-GB"/>
              </w:rPr>
              <w:t xml:space="preserve">, Danyela. </w:t>
            </w:r>
            <w:r w:rsidRPr="009039AA">
              <w:rPr>
                <w:i/>
                <w:lang w:val="en-GB"/>
              </w:rPr>
              <w:t>Reading Loss Post-Apartheid Melancholia in Contemporary South African Novels</w:t>
            </w:r>
            <w:r>
              <w:rPr>
                <w:lang w:val="en-GB"/>
              </w:rPr>
              <w:t xml:space="preserve">. </w:t>
            </w:r>
            <w:r w:rsidRPr="003A32AF">
              <w:rPr>
                <w:lang w:val="en-GB"/>
              </w:rPr>
              <w:t>Berlin: Logos Verlag</w:t>
            </w:r>
            <w:r>
              <w:rPr>
                <w:lang w:val="en-GB"/>
              </w:rPr>
              <w:t xml:space="preserve">, </w:t>
            </w:r>
            <w:r w:rsidRPr="003A32AF">
              <w:rPr>
                <w:lang w:val="en-GB"/>
              </w:rPr>
              <w:t>2019</w:t>
            </w:r>
            <w:r>
              <w:rPr>
                <w:lang w:val="en-GB"/>
              </w:rPr>
              <w:t>.</w:t>
            </w:r>
          </w:p>
          <w:p w14:paraId="5DCF4628" w14:textId="77777777" w:rsidR="00C56C3A" w:rsidRPr="003A32AF" w:rsidRDefault="00C56C3A" w:rsidP="00C07AFA">
            <w:pPr>
              <w:pStyle w:val="bb"/>
              <w:rPr>
                <w:lang w:val="en-GB"/>
              </w:rPr>
            </w:pPr>
            <w:r w:rsidRPr="003A32AF">
              <w:rPr>
                <w:lang w:val="en-GB"/>
              </w:rPr>
              <w:t xml:space="preserve">Nuttall, Sarah. </w:t>
            </w:r>
            <w:r w:rsidRPr="009039AA">
              <w:rPr>
                <w:i/>
                <w:lang w:val="en-GB"/>
              </w:rPr>
              <w:t>Entanglement: Literary and Cultural Reflections on Post-Apartheid</w:t>
            </w:r>
            <w:r w:rsidRPr="003A32AF">
              <w:rPr>
                <w:lang w:val="en-GB"/>
              </w:rPr>
              <w:t xml:space="preserve">. </w:t>
            </w:r>
            <w:r>
              <w:rPr>
                <w:lang w:val="en-GB"/>
              </w:rPr>
              <w:t xml:space="preserve">Johannesburg: </w:t>
            </w:r>
            <w:r w:rsidRPr="003A32AF">
              <w:rPr>
                <w:lang w:val="en-GB"/>
              </w:rPr>
              <w:t>Wits University Press, 2009.</w:t>
            </w:r>
          </w:p>
          <w:p w14:paraId="73C35F9E" w14:textId="77777777" w:rsidR="00C56C3A" w:rsidRDefault="00C56C3A" w:rsidP="00C07AFA">
            <w:pPr>
              <w:pStyle w:val="bb"/>
              <w:rPr>
                <w:lang w:val="en-GB"/>
              </w:rPr>
            </w:pPr>
            <w:r w:rsidRPr="001F6A8B">
              <w:rPr>
                <w:lang w:val="en-GB"/>
              </w:rPr>
              <w:t xml:space="preserve">Wilson, Richard. </w:t>
            </w:r>
            <w:r w:rsidRPr="009039AA">
              <w:rPr>
                <w:i/>
                <w:lang w:val="en-GB"/>
              </w:rPr>
              <w:t>The Politics of Truth and Reconciliation in South Africa: Legitimizing the Post-Apartheid State</w:t>
            </w:r>
            <w:r w:rsidRPr="001F6A8B">
              <w:rPr>
                <w:lang w:val="en-GB"/>
              </w:rPr>
              <w:t>. Cambridge: Cambridge University Press</w:t>
            </w:r>
            <w:r>
              <w:rPr>
                <w:lang w:val="en-GB"/>
              </w:rPr>
              <w:t xml:space="preserve">, </w:t>
            </w:r>
            <w:r w:rsidRPr="001F6A8B">
              <w:rPr>
                <w:lang w:val="en-GB"/>
              </w:rPr>
              <w:t>2001.</w:t>
            </w:r>
          </w:p>
          <w:p w14:paraId="2938309A" w14:textId="77777777" w:rsidR="00C56C3A" w:rsidRDefault="00C56C3A" w:rsidP="00C07AFA">
            <w:pPr>
              <w:pStyle w:val="bb"/>
              <w:rPr>
                <w:lang w:val="en-GB"/>
              </w:rPr>
            </w:pPr>
            <w:r>
              <w:rPr>
                <w:lang w:val="en-GB"/>
              </w:rPr>
              <w:t xml:space="preserve">Young, Robert J. C. </w:t>
            </w:r>
            <w:r w:rsidRPr="009039AA">
              <w:rPr>
                <w:i/>
                <w:lang w:val="en-GB"/>
              </w:rPr>
              <w:t>Postcolonialism: A Very Short Introduction</w:t>
            </w:r>
            <w:r>
              <w:rPr>
                <w:lang w:val="en-GB"/>
              </w:rPr>
              <w:t>. Oxford, Oxford University Press, 2020.</w:t>
            </w:r>
          </w:p>
          <w:p w14:paraId="6BAD55B1" w14:textId="77777777" w:rsidR="00C56C3A" w:rsidRDefault="00C56C3A" w:rsidP="00C07AFA">
            <w:pPr>
              <w:pStyle w:val="bb"/>
            </w:pPr>
          </w:p>
          <w:p w14:paraId="73BD47A8" w14:textId="77777777" w:rsidR="00C56C3A" w:rsidRPr="00BD7BB3" w:rsidRDefault="00C56C3A" w:rsidP="00C07AFA"/>
        </w:tc>
      </w:tr>
      <w:tr w:rsidR="00C56C3A" w14:paraId="4FEE9698" w14:textId="77777777" w:rsidTr="00C9509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6540272" w14:textId="77777777" w:rsidR="00C56C3A" w:rsidRDefault="00C56C3A" w:rsidP="00C07AFA">
            <w:pPr>
              <w:jc w:val="center"/>
              <w:rPr>
                <w:b/>
              </w:rPr>
            </w:pPr>
            <w:r>
              <w:rPr>
                <w:b/>
              </w:rPr>
              <w:t>Informace ke kombinované nebo distanční formě</w:t>
            </w:r>
          </w:p>
        </w:tc>
      </w:tr>
      <w:tr w:rsidR="00C56C3A" w14:paraId="567428E2" w14:textId="77777777" w:rsidTr="00C07AFA">
        <w:tc>
          <w:tcPr>
            <w:tcW w:w="4787" w:type="dxa"/>
            <w:gridSpan w:val="3"/>
            <w:tcBorders>
              <w:top w:val="single" w:sz="2" w:space="0" w:color="auto"/>
            </w:tcBorders>
            <w:shd w:val="clear" w:color="auto" w:fill="F7CAAC"/>
          </w:tcPr>
          <w:p w14:paraId="0F14347E" w14:textId="77777777" w:rsidR="00C56C3A" w:rsidRDefault="00C56C3A" w:rsidP="00C07AFA">
            <w:r>
              <w:rPr>
                <w:b/>
              </w:rPr>
              <w:t>Rozsah konzultací (soustředění)</w:t>
            </w:r>
          </w:p>
        </w:tc>
        <w:tc>
          <w:tcPr>
            <w:tcW w:w="889" w:type="dxa"/>
            <w:tcBorders>
              <w:top w:val="single" w:sz="2" w:space="0" w:color="auto"/>
            </w:tcBorders>
          </w:tcPr>
          <w:p w14:paraId="152E6F23" w14:textId="77777777" w:rsidR="00C56C3A" w:rsidRDefault="00C56C3A" w:rsidP="00C07AFA"/>
        </w:tc>
        <w:tc>
          <w:tcPr>
            <w:tcW w:w="4179" w:type="dxa"/>
            <w:gridSpan w:val="4"/>
            <w:tcBorders>
              <w:top w:val="single" w:sz="2" w:space="0" w:color="auto"/>
            </w:tcBorders>
            <w:shd w:val="clear" w:color="auto" w:fill="F7CAAC"/>
          </w:tcPr>
          <w:p w14:paraId="316A4F62" w14:textId="77777777" w:rsidR="00C56C3A" w:rsidRDefault="00C56C3A" w:rsidP="00C07AFA">
            <w:pPr>
              <w:rPr>
                <w:b/>
              </w:rPr>
            </w:pPr>
            <w:r>
              <w:rPr>
                <w:b/>
              </w:rPr>
              <w:t xml:space="preserve">hodin </w:t>
            </w:r>
          </w:p>
        </w:tc>
      </w:tr>
      <w:tr w:rsidR="00C56C3A" w14:paraId="673C7922" w14:textId="77777777" w:rsidTr="00C07AFA">
        <w:tc>
          <w:tcPr>
            <w:tcW w:w="9855" w:type="dxa"/>
            <w:gridSpan w:val="8"/>
            <w:shd w:val="clear" w:color="auto" w:fill="F7CAAC"/>
          </w:tcPr>
          <w:p w14:paraId="41514E7A" w14:textId="77777777" w:rsidR="00C56C3A" w:rsidRDefault="00C56C3A" w:rsidP="00C07AFA">
            <w:pPr>
              <w:rPr>
                <w:b/>
              </w:rPr>
            </w:pPr>
            <w:r>
              <w:rPr>
                <w:b/>
              </w:rPr>
              <w:t>Informace o způsobu kontaktu s vyučujícím</w:t>
            </w:r>
          </w:p>
        </w:tc>
      </w:tr>
      <w:tr w:rsidR="00C56C3A" w14:paraId="162F8AA6" w14:textId="77777777" w:rsidTr="00C07AFA">
        <w:trPr>
          <w:trHeight w:val="20"/>
        </w:trPr>
        <w:tc>
          <w:tcPr>
            <w:tcW w:w="9855" w:type="dxa"/>
            <w:gridSpan w:val="8"/>
          </w:tcPr>
          <w:p w14:paraId="15FFECE3" w14:textId="77777777" w:rsidR="00C56C3A" w:rsidRDefault="00C56C3A" w:rsidP="00C07AFA"/>
        </w:tc>
      </w:tr>
    </w:tbl>
    <w:p w14:paraId="38E6AF0A" w14:textId="77777777" w:rsidR="00C56C3A" w:rsidRDefault="00C56C3A" w:rsidP="00C56C3A"/>
    <w:p w14:paraId="04D5D6F9" w14:textId="77777777" w:rsidR="00C56C3A" w:rsidRDefault="00C56C3A" w:rsidP="00C56C3A"/>
    <w:p w14:paraId="1AA4B4B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704677C4" w14:textId="77777777" w:rsidTr="00C07AFA">
        <w:tc>
          <w:tcPr>
            <w:tcW w:w="9855" w:type="dxa"/>
            <w:gridSpan w:val="7"/>
            <w:tcBorders>
              <w:bottom w:val="double" w:sz="4" w:space="0" w:color="auto"/>
            </w:tcBorders>
            <w:shd w:val="clear" w:color="auto" w:fill="BDD6EE"/>
          </w:tcPr>
          <w:p w14:paraId="3BB6D642" w14:textId="77777777" w:rsidR="00C56C3A" w:rsidRDefault="00C56C3A" w:rsidP="00C07AFA">
            <w:pPr>
              <w:rPr>
                <w:b/>
                <w:sz w:val="28"/>
              </w:rPr>
            </w:pPr>
            <w:r>
              <w:br w:type="page"/>
            </w:r>
            <w:r>
              <w:rPr>
                <w:b/>
                <w:sz w:val="28"/>
              </w:rPr>
              <w:t>B-III – Charakteristika studijního předmětu</w:t>
            </w:r>
          </w:p>
        </w:tc>
      </w:tr>
      <w:tr w:rsidR="00C56C3A" w14:paraId="3F7303BC" w14:textId="77777777" w:rsidTr="00C07AFA">
        <w:tc>
          <w:tcPr>
            <w:tcW w:w="3086" w:type="dxa"/>
            <w:tcBorders>
              <w:top w:val="double" w:sz="4" w:space="0" w:color="auto"/>
            </w:tcBorders>
            <w:shd w:val="clear" w:color="auto" w:fill="F7CAAC"/>
          </w:tcPr>
          <w:p w14:paraId="5A6D9994"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39A9BAE0" w14:textId="77777777" w:rsidR="00C56C3A" w:rsidRDefault="00C56C3A" w:rsidP="00C07AFA">
            <w:r w:rsidRPr="000F29DF">
              <w:t>Vybrané kapitoly z kanadské literatury</w:t>
            </w:r>
          </w:p>
        </w:tc>
      </w:tr>
      <w:tr w:rsidR="00C56C3A" w14:paraId="39E781C9" w14:textId="77777777" w:rsidTr="00C07AFA">
        <w:tc>
          <w:tcPr>
            <w:tcW w:w="3086" w:type="dxa"/>
            <w:shd w:val="clear" w:color="auto" w:fill="F7CAAC"/>
          </w:tcPr>
          <w:p w14:paraId="3A630D67" w14:textId="77777777" w:rsidR="00C56C3A" w:rsidRDefault="00C56C3A" w:rsidP="00C07AFA">
            <w:pPr>
              <w:rPr>
                <w:b/>
              </w:rPr>
            </w:pPr>
            <w:r>
              <w:rPr>
                <w:b/>
              </w:rPr>
              <w:t>Typ předmětu</w:t>
            </w:r>
          </w:p>
        </w:tc>
        <w:tc>
          <w:tcPr>
            <w:tcW w:w="3406" w:type="dxa"/>
            <w:gridSpan w:val="3"/>
          </w:tcPr>
          <w:p w14:paraId="0505F48D" w14:textId="42211C81" w:rsidR="00C56C3A" w:rsidRDefault="00620367" w:rsidP="00C07AFA">
            <w:r>
              <w:t>pv</w:t>
            </w:r>
          </w:p>
        </w:tc>
        <w:tc>
          <w:tcPr>
            <w:tcW w:w="2695" w:type="dxa"/>
            <w:gridSpan w:val="2"/>
            <w:shd w:val="clear" w:color="auto" w:fill="F7CAAC"/>
          </w:tcPr>
          <w:p w14:paraId="50836750" w14:textId="77777777" w:rsidR="00C56C3A" w:rsidRDefault="00C56C3A" w:rsidP="00C07AFA">
            <w:r>
              <w:rPr>
                <w:b/>
              </w:rPr>
              <w:t>doporučený ročník / semestr</w:t>
            </w:r>
          </w:p>
        </w:tc>
        <w:tc>
          <w:tcPr>
            <w:tcW w:w="668" w:type="dxa"/>
          </w:tcPr>
          <w:p w14:paraId="5C1F5AB4" w14:textId="77777777" w:rsidR="00C56C3A" w:rsidRDefault="00C56C3A" w:rsidP="00C07AFA">
            <w:r>
              <w:t>1/L, 2/Z</w:t>
            </w:r>
          </w:p>
        </w:tc>
      </w:tr>
      <w:tr w:rsidR="00C56C3A" w14:paraId="1BA27D03" w14:textId="77777777" w:rsidTr="00C07AFA">
        <w:tc>
          <w:tcPr>
            <w:tcW w:w="3086" w:type="dxa"/>
            <w:shd w:val="clear" w:color="auto" w:fill="F7CAAC"/>
          </w:tcPr>
          <w:p w14:paraId="016AC00F" w14:textId="77777777" w:rsidR="00C56C3A" w:rsidRDefault="00C56C3A" w:rsidP="00C07AFA">
            <w:pPr>
              <w:rPr>
                <w:b/>
              </w:rPr>
            </w:pPr>
            <w:r>
              <w:rPr>
                <w:b/>
              </w:rPr>
              <w:t>Rozsah studijního předmětu</w:t>
            </w:r>
          </w:p>
        </w:tc>
        <w:tc>
          <w:tcPr>
            <w:tcW w:w="1701" w:type="dxa"/>
          </w:tcPr>
          <w:p w14:paraId="7756B039" w14:textId="77777777" w:rsidR="00C56C3A" w:rsidRDefault="00C56C3A" w:rsidP="00C07AFA">
            <w:r>
              <w:t>0p + 28s</w:t>
            </w:r>
          </w:p>
        </w:tc>
        <w:tc>
          <w:tcPr>
            <w:tcW w:w="889" w:type="dxa"/>
            <w:shd w:val="clear" w:color="auto" w:fill="F7CAAC"/>
          </w:tcPr>
          <w:p w14:paraId="53B3846D" w14:textId="77777777" w:rsidR="00C56C3A" w:rsidRDefault="00C56C3A" w:rsidP="00C07AFA">
            <w:pPr>
              <w:rPr>
                <w:b/>
              </w:rPr>
            </w:pPr>
            <w:r>
              <w:rPr>
                <w:b/>
              </w:rPr>
              <w:t xml:space="preserve">hod. </w:t>
            </w:r>
          </w:p>
        </w:tc>
        <w:tc>
          <w:tcPr>
            <w:tcW w:w="816" w:type="dxa"/>
          </w:tcPr>
          <w:p w14:paraId="28EC296F" w14:textId="77777777" w:rsidR="00C56C3A" w:rsidRDefault="00C56C3A" w:rsidP="00C07AFA">
            <w:r>
              <w:t>28</w:t>
            </w:r>
          </w:p>
        </w:tc>
        <w:tc>
          <w:tcPr>
            <w:tcW w:w="2156" w:type="dxa"/>
            <w:shd w:val="clear" w:color="auto" w:fill="F7CAAC"/>
          </w:tcPr>
          <w:p w14:paraId="06FE4704" w14:textId="77777777" w:rsidR="00C56C3A" w:rsidRDefault="00C56C3A" w:rsidP="00C07AFA">
            <w:pPr>
              <w:rPr>
                <w:b/>
              </w:rPr>
            </w:pPr>
            <w:r>
              <w:rPr>
                <w:b/>
              </w:rPr>
              <w:t>kreditů</w:t>
            </w:r>
          </w:p>
        </w:tc>
        <w:tc>
          <w:tcPr>
            <w:tcW w:w="1207" w:type="dxa"/>
            <w:gridSpan w:val="2"/>
          </w:tcPr>
          <w:p w14:paraId="63F72710" w14:textId="77777777" w:rsidR="00C56C3A" w:rsidRDefault="00C56C3A" w:rsidP="00C07AFA">
            <w:r>
              <w:t>4</w:t>
            </w:r>
          </w:p>
        </w:tc>
      </w:tr>
      <w:tr w:rsidR="00C56C3A" w14:paraId="27598A8B" w14:textId="77777777" w:rsidTr="00C07AFA">
        <w:tc>
          <w:tcPr>
            <w:tcW w:w="3086" w:type="dxa"/>
            <w:shd w:val="clear" w:color="auto" w:fill="F7CAAC"/>
          </w:tcPr>
          <w:p w14:paraId="43A29AA8" w14:textId="77777777" w:rsidR="00C56C3A" w:rsidRDefault="00C56C3A" w:rsidP="00C07AFA">
            <w:pPr>
              <w:rPr>
                <w:b/>
                <w:sz w:val="22"/>
              </w:rPr>
            </w:pPr>
            <w:r>
              <w:rPr>
                <w:b/>
              </w:rPr>
              <w:t>Prerekvizity, korekvizity, ekvivalence</w:t>
            </w:r>
          </w:p>
        </w:tc>
        <w:tc>
          <w:tcPr>
            <w:tcW w:w="6769" w:type="dxa"/>
            <w:gridSpan w:val="6"/>
          </w:tcPr>
          <w:p w14:paraId="5013EC35" w14:textId="77777777" w:rsidR="00C56C3A" w:rsidRDefault="00C56C3A" w:rsidP="00C07AFA"/>
        </w:tc>
      </w:tr>
      <w:tr w:rsidR="00C56C3A" w14:paraId="7723ABEB" w14:textId="77777777" w:rsidTr="00C07AFA">
        <w:tc>
          <w:tcPr>
            <w:tcW w:w="3086" w:type="dxa"/>
            <w:shd w:val="clear" w:color="auto" w:fill="F7CAAC"/>
          </w:tcPr>
          <w:p w14:paraId="3124AF71" w14:textId="77777777" w:rsidR="00C56C3A" w:rsidRDefault="00C56C3A" w:rsidP="00C07AFA">
            <w:pPr>
              <w:rPr>
                <w:b/>
              </w:rPr>
            </w:pPr>
            <w:r>
              <w:rPr>
                <w:b/>
              </w:rPr>
              <w:t>Způsob ověření studijních výsledků</w:t>
            </w:r>
          </w:p>
        </w:tc>
        <w:tc>
          <w:tcPr>
            <w:tcW w:w="3406" w:type="dxa"/>
            <w:gridSpan w:val="3"/>
          </w:tcPr>
          <w:p w14:paraId="676B5DB0" w14:textId="77777777" w:rsidR="00C56C3A" w:rsidRDefault="00C56C3A" w:rsidP="00C07AFA">
            <w:r>
              <w:t>Klz</w:t>
            </w:r>
          </w:p>
        </w:tc>
        <w:tc>
          <w:tcPr>
            <w:tcW w:w="2156" w:type="dxa"/>
            <w:shd w:val="clear" w:color="auto" w:fill="F7CAAC"/>
          </w:tcPr>
          <w:p w14:paraId="1CF60866" w14:textId="77777777" w:rsidR="00C56C3A" w:rsidRDefault="00C56C3A" w:rsidP="00C07AFA">
            <w:pPr>
              <w:rPr>
                <w:b/>
              </w:rPr>
            </w:pPr>
            <w:r>
              <w:rPr>
                <w:b/>
              </w:rPr>
              <w:t>Forma výuky</w:t>
            </w:r>
          </w:p>
        </w:tc>
        <w:tc>
          <w:tcPr>
            <w:tcW w:w="1207" w:type="dxa"/>
            <w:gridSpan w:val="2"/>
          </w:tcPr>
          <w:p w14:paraId="25ACF444" w14:textId="77777777" w:rsidR="00C56C3A" w:rsidRDefault="00C56C3A" w:rsidP="00C07AFA">
            <w:r>
              <w:t>seminář</w:t>
            </w:r>
          </w:p>
        </w:tc>
      </w:tr>
      <w:tr w:rsidR="00C56C3A" w14:paraId="712475A7" w14:textId="77777777" w:rsidTr="00C07AFA">
        <w:tc>
          <w:tcPr>
            <w:tcW w:w="3086" w:type="dxa"/>
            <w:shd w:val="clear" w:color="auto" w:fill="F7CAAC"/>
          </w:tcPr>
          <w:p w14:paraId="2E8740B2"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15C9BCEA" w14:textId="77777777" w:rsidR="00C56C3A" w:rsidRDefault="00C56C3A" w:rsidP="00C07AFA">
            <w:pPr>
              <w:rPr>
                <w:b/>
              </w:rPr>
            </w:pPr>
            <w:r w:rsidRPr="00B46148">
              <w:rPr>
                <w:b/>
              </w:rPr>
              <w:t>Požadavky k zápočtu:</w:t>
            </w:r>
          </w:p>
          <w:p w14:paraId="77612516" w14:textId="77777777" w:rsidR="00C56C3A" w:rsidRPr="000F29DF" w:rsidRDefault="00C56C3A" w:rsidP="00C07AFA">
            <w:r w:rsidRPr="000F29DF">
              <w:t>Ak</w:t>
            </w:r>
            <w:r>
              <w:t>tivní účast na seminářích (80 %)</w:t>
            </w:r>
          </w:p>
          <w:p w14:paraId="64D8B327" w14:textId="77777777" w:rsidR="00C56C3A" w:rsidRPr="000F29DF" w:rsidRDefault="00C56C3A" w:rsidP="00C07AFA">
            <w:r w:rsidRPr="000F29DF">
              <w:t>Důklad</w:t>
            </w:r>
            <w:r>
              <w:t>ná znalost děl na seznamu četby</w:t>
            </w:r>
          </w:p>
          <w:p w14:paraId="685DCA3D" w14:textId="77777777" w:rsidR="00C56C3A" w:rsidRPr="00B46148" w:rsidRDefault="00C56C3A" w:rsidP="00C07AFA">
            <w:pPr>
              <w:rPr>
                <w:b/>
              </w:rPr>
            </w:pPr>
            <w:r w:rsidRPr="000F29DF">
              <w:t>Vypracování analýzy zvoleného dí</w:t>
            </w:r>
            <w:r>
              <w:t>la (v ústní nebo písemné formě)</w:t>
            </w:r>
          </w:p>
        </w:tc>
      </w:tr>
      <w:tr w:rsidR="00C56C3A" w14:paraId="23C1775A" w14:textId="77777777" w:rsidTr="00C07AFA">
        <w:trPr>
          <w:trHeight w:val="20"/>
        </w:trPr>
        <w:tc>
          <w:tcPr>
            <w:tcW w:w="9855" w:type="dxa"/>
            <w:gridSpan w:val="7"/>
            <w:tcBorders>
              <w:top w:val="nil"/>
            </w:tcBorders>
          </w:tcPr>
          <w:p w14:paraId="1EC26C4D" w14:textId="77777777" w:rsidR="00C56C3A" w:rsidRDefault="00C56C3A" w:rsidP="00C07AFA"/>
        </w:tc>
      </w:tr>
      <w:tr w:rsidR="00C56C3A" w14:paraId="5146AD2B" w14:textId="77777777" w:rsidTr="00C07AFA">
        <w:trPr>
          <w:trHeight w:val="197"/>
        </w:trPr>
        <w:tc>
          <w:tcPr>
            <w:tcW w:w="3086" w:type="dxa"/>
            <w:tcBorders>
              <w:top w:val="nil"/>
            </w:tcBorders>
            <w:shd w:val="clear" w:color="auto" w:fill="F7CAAC"/>
          </w:tcPr>
          <w:p w14:paraId="500C8612" w14:textId="77777777" w:rsidR="00C56C3A" w:rsidRDefault="00C56C3A" w:rsidP="00C07AFA">
            <w:pPr>
              <w:rPr>
                <w:b/>
              </w:rPr>
            </w:pPr>
            <w:r>
              <w:rPr>
                <w:b/>
              </w:rPr>
              <w:t>Garant předmětu</w:t>
            </w:r>
          </w:p>
        </w:tc>
        <w:tc>
          <w:tcPr>
            <w:tcW w:w="6769" w:type="dxa"/>
            <w:gridSpan w:val="6"/>
            <w:tcBorders>
              <w:top w:val="nil"/>
            </w:tcBorders>
          </w:tcPr>
          <w:p w14:paraId="0B803A3B" w14:textId="77777777" w:rsidR="00C56C3A" w:rsidRDefault="00C56C3A" w:rsidP="00C07AFA">
            <w:r>
              <w:t>Mgr. Vladimíra Fonfárová, Ph.D.</w:t>
            </w:r>
          </w:p>
        </w:tc>
      </w:tr>
      <w:tr w:rsidR="00C56C3A" w14:paraId="22DF5027" w14:textId="77777777" w:rsidTr="00C07AFA">
        <w:trPr>
          <w:trHeight w:val="243"/>
        </w:trPr>
        <w:tc>
          <w:tcPr>
            <w:tcW w:w="3086" w:type="dxa"/>
            <w:tcBorders>
              <w:top w:val="nil"/>
            </w:tcBorders>
            <w:shd w:val="clear" w:color="auto" w:fill="F7CAAC"/>
          </w:tcPr>
          <w:p w14:paraId="1F6E2C41" w14:textId="77777777" w:rsidR="00C56C3A" w:rsidRDefault="00C56C3A" w:rsidP="00C07AFA">
            <w:pPr>
              <w:rPr>
                <w:b/>
              </w:rPr>
            </w:pPr>
            <w:r>
              <w:rPr>
                <w:b/>
              </w:rPr>
              <w:t>Zapojení garanta do výuky předmětu</w:t>
            </w:r>
          </w:p>
        </w:tc>
        <w:tc>
          <w:tcPr>
            <w:tcW w:w="6769" w:type="dxa"/>
            <w:gridSpan w:val="6"/>
            <w:tcBorders>
              <w:top w:val="nil"/>
            </w:tcBorders>
          </w:tcPr>
          <w:p w14:paraId="60A48716" w14:textId="77777777" w:rsidR="00C56C3A" w:rsidRDefault="00C56C3A" w:rsidP="00C07AFA">
            <w:r>
              <w:t>100 %</w:t>
            </w:r>
          </w:p>
        </w:tc>
      </w:tr>
      <w:tr w:rsidR="00C56C3A" w14:paraId="00D98C99" w14:textId="77777777" w:rsidTr="00C07AFA">
        <w:tc>
          <w:tcPr>
            <w:tcW w:w="3086" w:type="dxa"/>
            <w:shd w:val="clear" w:color="auto" w:fill="F7CAAC"/>
          </w:tcPr>
          <w:p w14:paraId="6C12B6FD" w14:textId="77777777" w:rsidR="00C56C3A" w:rsidRDefault="00C56C3A" w:rsidP="00C07AFA">
            <w:pPr>
              <w:rPr>
                <w:b/>
              </w:rPr>
            </w:pPr>
            <w:r>
              <w:rPr>
                <w:b/>
              </w:rPr>
              <w:t>Vyučující</w:t>
            </w:r>
          </w:p>
        </w:tc>
        <w:tc>
          <w:tcPr>
            <w:tcW w:w="6769" w:type="dxa"/>
            <w:gridSpan w:val="6"/>
            <w:tcBorders>
              <w:bottom w:val="nil"/>
            </w:tcBorders>
          </w:tcPr>
          <w:p w14:paraId="25030B69" w14:textId="77777777" w:rsidR="00C56C3A" w:rsidRDefault="00C56C3A" w:rsidP="00C07AFA">
            <w:r>
              <w:t>Mgr. Vladimíra Fonfárová, Ph.D.</w:t>
            </w:r>
          </w:p>
        </w:tc>
      </w:tr>
      <w:tr w:rsidR="00C56C3A" w14:paraId="78DE3EFA" w14:textId="77777777" w:rsidTr="00C07AFA">
        <w:trPr>
          <w:trHeight w:val="20"/>
        </w:trPr>
        <w:tc>
          <w:tcPr>
            <w:tcW w:w="9855" w:type="dxa"/>
            <w:gridSpan w:val="7"/>
            <w:tcBorders>
              <w:top w:val="nil"/>
            </w:tcBorders>
          </w:tcPr>
          <w:p w14:paraId="34F367B4" w14:textId="77777777" w:rsidR="00C56C3A" w:rsidRDefault="00C56C3A" w:rsidP="00C07AFA"/>
        </w:tc>
      </w:tr>
      <w:tr w:rsidR="00C56C3A" w14:paraId="21F89AF0" w14:textId="77777777" w:rsidTr="00C07AFA">
        <w:tc>
          <w:tcPr>
            <w:tcW w:w="3086" w:type="dxa"/>
            <w:shd w:val="clear" w:color="auto" w:fill="F7CAAC"/>
          </w:tcPr>
          <w:p w14:paraId="0122F951" w14:textId="77777777" w:rsidR="00C56C3A" w:rsidRDefault="00C56C3A" w:rsidP="00C07AFA">
            <w:pPr>
              <w:rPr>
                <w:b/>
              </w:rPr>
            </w:pPr>
            <w:r>
              <w:rPr>
                <w:b/>
              </w:rPr>
              <w:t>Stručná anotace předmětu</w:t>
            </w:r>
          </w:p>
        </w:tc>
        <w:tc>
          <w:tcPr>
            <w:tcW w:w="6769" w:type="dxa"/>
            <w:gridSpan w:val="6"/>
            <w:tcBorders>
              <w:bottom w:val="nil"/>
            </w:tcBorders>
          </w:tcPr>
          <w:p w14:paraId="35C3574B" w14:textId="77777777" w:rsidR="00C56C3A" w:rsidRDefault="00C56C3A" w:rsidP="00C07AFA"/>
        </w:tc>
      </w:tr>
      <w:tr w:rsidR="00C56C3A" w14:paraId="42E00EC4" w14:textId="77777777" w:rsidTr="00C07AFA">
        <w:trPr>
          <w:trHeight w:val="3938"/>
        </w:trPr>
        <w:tc>
          <w:tcPr>
            <w:tcW w:w="9855" w:type="dxa"/>
            <w:gridSpan w:val="7"/>
            <w:tcBorders>
              <w:top w:val="nil"/>
              <w:bottom w:val="single" w:sz="12" w:space="0" w:color="auto"/>
            </w:tcBorders>
          </w:tcPr>
          <w:p w14:paraId="595C9B17" w14:textId="77777777" w:rsidR="00C56C3A" w:rsidRDefault="00C56C3A" w:rsidP="00C07AFA">
            <w:r>
              <w:t>Cílem předmětu je seznámit studenty s nejvýraznějšími trendy a tématy, které dominují v anglicky psané kanadské literatuře od 19. století po současnost. Pozornost bude věnována zejména románové a povídkové tvorbě, která je z kanadské literatury v celosvětovém kontextu nejproslulejší. Studenti se obeznámí s koncepty kanadských povídkových cyklů, dystopických románů či metafikce a seznámí se s tvorbou jak nejvýznamnějších literárních představitelů, jako například Margaret Atwood či Alice Munro, tak méně známých autorů literárně význačných děl, jako například Alistair MacLeod nebo Carol Shields.</w:t>
            </w:r>
          </w:p>
          <w:p w14:paraId="50B69A25" w14:textId="77777777" w:rsidR="00C56C3A" w:rsidRDefault="00C56C3A" w:rsidP="00C07AFA"/>
          <w:p w14:paraId="084460A6" w14:textId="77777777" w:rsidR="00C56C3A" w:rsidRDefault="00C56C3A" w:rsidP="00C07AFA">
            <w:r>
              <w:t>Obsah předmětu:</w:t>
            </w:r>
          </w:p>
          <w:p w14:paraId="423C86AA" w14:textId="77777777" w:rsidR="00C56C3A" w:rsidRDefault="00C56C3A" w:rsidP="00C56C3A">
            <w:pPr>
              <w:pStyle w:val="Odstavecseseznamem"/>
              <w:numPr>
                <w:ilvl w:val="0"/>
                <w:numId w:val="69"/>
              </w:numPr>
              <w:suppressAutoHyphens w:val="0"/>
            </w:pPr>
            <w:r>
              <w:t>Kanadská literatura: definice a pohled do historie</w:t>
            </w:r>
          </w:p>
          <w:p w14:paraId="2706F0BD" w14:textId="77777777" w:rsidR="00C56C3A" w:rsidRDefault="00C56C3A" w:rsidP="00C56C3A">
            <w:pPr>
              <w:pStyle w:val="Odstavecseseznamem"/>
              <w:numPr>
                <w:ilvl w:val="0"/>
                <w:numId w:val="69"/>
              </w:numPr>
              <w:suppressAutoHyphens w:val="0"/>
            </w:pPr>
            <w:r>
              <w:t>Obraz přírody v díle kanadských povídkářů (např. Joyce Marshall, Charles G. D. Roberts)</w:t>
            </w:r>
          </w:p>
          <w:p w14:paraId="504E595A" w14:textId="77777777" w:rsidR="00C56C3A" w:rsidRDefault="00C56C3A" w:rsidP="00C56C3A">
            <w:pPr>
              <w:pStyle w:val="Odstavecseseznamem"/>
              <w:numPr>
                <w:ilvl w:val="0"/>
                <w:numId w:val="69"/>
              </w:numPr>
              <w:suppressAutoHyphens w:val="0"/>
            </w:pPr>
            <w:r>
              <w:t>Dekonstrukce románu pro děti a mládež: Lucy Maud Montgomery</w:t>
            </w:r>
          </w:p>
          <w:p w14:paraId="68C6B19A" w14:textId="77777777" w:rsidR="00C56C3A" w:rsidRDefault="00C56C3A" w:rsidP="00C56C3A">
            <w:pPr>
              <w:pStyle w:val="Odstavecseseznamem"/>
              <w:numPr>
                <w:ilvl w:val="0"/>
                <w:numId w:val="69"/>
              </w:numPr>
              <w:suppressAutoHyphens w:val="0"/>
            </w:pPr>
            <w:r>
              <w:t>Humor a ironie v díle Stephena Leacocka</w:t>
            </w:r>
          </w:p>
          <w:p w14:paraId="29984DF8" w14:textId="77777777" w:rsidR="00C56C3A" w:rsidRDefault="00C56C3A" w:rsidP="00C56C3A">
            <w:pPr>
              <w:pStyle w:val="Odstavecseseznamem"/>
              <w:numPr>
                <w:ilvl w:val="0"/>
                <w:numId w:val="69"/>
              </w:numPr>
              <w:suppressAutoHyphens w:val="0"/>
            </w:pPr>
            <w:r>
              <w:t>Feministická témata a ženské autorky 20. století (např. Alice Munro, Carol Shields)</w:t>
            </w:r>
          </w:p>
          <w:p w14:paraId="52F3E195" w14:textId="77777777" w:rsidR="00C56C3A" w:rsidRDefault="00C56C3A" w:rsidP="00C56C3A">
            <w:pPr>
              <w:pStyle w:val="Odstavecseseznamem"/>
              <w:numPr>
                <w:ilvl w:val="0"/>
                <w:numId w:val="69"/>
              </w:numPr>
              <w:suppressAutoHyphens w:val="0"/>
            </w:pPr>
            <w:r>
              <w:t>Metafikce v díle Carol Shields</w:t>
            </w:r>
          </w:p>
          <w:p w14:paraId="7121FDB3" w14:textId="77777777" w:rsidR="00C56C3A" w:rsidRDefault="00C56C3A" w:rsidP="00C56C3A">
            <w:pPr>
              <w:pStyle w:val="Odstavecseseznamem"/>
              <w:numPr>
                <w:ilvl w:val="0"/>
                <w:numId w:val="69"/>
              </w:numPr>
              <w:suppressAutoHyphens w:val="0"/>
            </w:pPr>
            <w:r>
              <w:t>Nespolehlivá historiografie: zpochybnění historického faktu v díle Margaret Atwood</w:t>
            </w:r>
          </w:p>
          <w:p w14:paraId="400E9D6F" w14:textId="77777777" w:rsidR="00C56C3A" w:rsidRDefault="00C56C3A" w:rsidP="00C56C3A">
            <w:pPr>
              <w:pStyle w:val="Odstavecseseznamem"/>
              <w:numPr>
                <w:ilvl w:val="0"/>
                <w:numId w:val="69"/>
              </w:numPr>
              <w:suppressAutoHyphens w:val="0"/>
            </w:pPr>
            <w:r>
              <w:t>Skotské folklorní dědictví v povídkách Alistaira MacLeoda</w:t>
            </w:r>
          </w:p>
          <w:p w14:paraId="0BBA8A43" w14:textId="77777777" w:rsidR="00C56C3A" w:rsidRDefault="00C56C3A" w:rsidP="00C56C3A">
            <w:pPr>
              <w:pStyle w:val="Odstavecseseznamem"/>
              <w:numPr>
                <w:ilvl w:val="0"/>
                <w:numId w:val="69"/>
              </w:numPr>
              <w:suppressAutoHyphens w:val="0"/>
            </w:pPr>
            <w:r>
              <w:t>Dystopické vize v díle Margaret Atwood</w:t>
            </w:r>
          </w:p>
          <w:p w14:paraId="0E56E524" w14:textId="77777777" w:rsidR="00C56C3A" w:rsidRDefault="00C56C3A" w:rsidP="00C56C3A">
            <w:pPr>
              <w:pStyle w:val="Odstavecseseznamem"/>
              <w:numPr>
                <w:ilvl w:val="0"/>
                <w:numId w:val="69"/>
              </w:numPr>
              <w:suppressAutoHyphens w:val="0"/>
            </w:pPr>
            <w:r>
              <w:t>Neogotický román a prvky hororu v díle Kate Pullinger</w:t>
            </w:r>
          </w:p>
          <w:p w14:paraId="36A13D6B" w14:textId="77777777" w:rsidR="00C56C3A" w:rsidRDefault="00C56C3A" w:rsidP="00C56C3A">
            <w:pPr>
              <w:pStyle w:val="Odstavecseseznamem"/>
              <w:numPr>
                <w:ilvl w:val="0"/>
                <w:numId w:val="69"/>
              </w:numPr>
              <w:suppressAutoHyphens w:val="0"/>
            </w:pPr>
            <w:r>
              <w:t xml:space="preserve">Obraz rodiny </w:t>
            </w:r>
          </w:p>
          <w:p w14:paraId="62BDF335" w14:textId="77777777" w:rsidR="00C56C3A" w:rsidRDefault="00C56C3A" w:rsidP="00C56C3A">
            <w:pPr>
              <w:pStyle w:val="Odstavecseseznamem"/>
              <w:numPr>
                <w:ilvl w:val="0"/>
                <w:numId w:val="69"/>
              </w:numPr>
              <w:suppressAutoHyphens w:val="0"/>
            </w:pPr>
            <w:r>
              <w:t>Současná literatura původních obyvatel: Eden Robinson</w:t>
            </w:r>
          </w:p>
          <w:p w14:paraId="2C282115" w14:textId="77777777" w:rsidR="00C56C3A" w:rsidRDefault="00C56C3A" w:rsidP="00C07AFA"/>
          <w:p w14:paraId="1A89DA87" w14:textId="77777777" w:rsidR="00C56C3A" w:rsidRDefault="00C56C3A" w:rsidP="00C07AFA">
            <w:r>
              <w:t>Odborné znalosti – po absolvování předmětu prokazuje student znalosti:</w:t>
            </w:r>
          </w:p>
          <w:p w14:paraId="359133DA" w14:textId="77777777" w:rsidR="00C56C3A" w:rsidRDefault="00C56C3A" w:rsidP="00C56C3A">
            <w:pPr>
              <w:pStyle w:val="Odstavecseseznamem"/>
              <w:numPr>
                <w:ilvl w:val="0"/>
                <w:numId w:val="70"/>
              </w:numPr>
              <w:suppressAutoHyphens w:val="0"/>
            </w:pPr>
            <w:r>
              <w:t>vymezit termín kanadská literatura</w:t>
            </w:r>
          </w:p>
          <w:p w14:paraId="1E7EFEA0" w14:textId="77777777" w:rsidR="00C56C3A" w:rsidRDefault="00C56C3A" w:rsidP="00C56C3A">
            <w:pPr>
              <w:pStyle w:val="Odstavecseseznamem"/>
              <w:numPr>
                <w:ilvl w:val="0"/>
                <w:numId w:val="70"/>
              </w:numPr>
              <w:suppressAutoHyphens w:val="0"/>
            </w:pPr>
            <w:r>
              <w:t>identifikovat nejdůležitější historické milníky v anglicky psané kanadské literatuře</w:t>
            </w:r>
          </w:p>
          <w:p w14:paraId="08FAFE18" w14:textId="77777777" w:rsidR="00C56C3A" w:rsidRDefault="00C56C3A" w:rsidP="00C56C3A">
            <w:pPr>
              <w:pStyle w:val="Odstavecseseznamem"/>
              <w:numPr>
                <w:ilvl w:val="0"/>
                <w:numId w:val="70"/>
              </w:numPr>
              <w:suppressAutoHyphens w:val="0"/>
            </w:pPr>
            <w:r>
              <w:t>definovat termíny jako povídkový cyklus, dystopie, metafikce, neogotický román atd.</w:t>
            </w:r>
          </w:p>
          <w:p w14:paraId="1FF29A84" w14:textId="77777777" w:rsidR="00C56C3A" w:rsidRDefault="00C56C3A" w:rsidP="00C56C3A">
            <w:pPr>
              <w:pStyle w:val="Odstavecseseznamem"/>
              <w:numPr>
                <w:ilvl w:val="0"/>
                <w:numId w:val="70"/>
              </w:numPr>
              <w:suppressAutoHyphens w:val="0"/>
            </w:pPr>
            <w:r>
              <w:t>identifikovat nejvýraznější představitele anglicky psané kanadské literatury od 19. po 21. století</w:t>
            </w:r>
          </w:p>
          <w:p w14:paraId="391E6B7B" w14:textId="77777777" w:rsidR="00C56C3A" w:rsidRDefault="00C56C3A" w:rsidP="00C56C3A">
            <w:pPr>
              <w:pStyle w:val="Odstavecseseznamem"/>
              <w:numPr>
                <w:ilvl w:val="0"/>
                <w:numId w:val="70"/>
              </w:numPr>
              <w:suppressAutoHyphens w:val="0"/>
            </w:pPr>
            <w:r>
              <w:t>popsat stěžejní témata, dominující anglicky psané kanadské literatuře 20. a 21. století</w:t>
            </w:r>
          </w:p>
          <w:p w14:paraId="5F0E29FE" w14:textId="77777777" w:rsidR="00C56C3A" w:rsidRDefault="00C56C3A" w:rsidP="00C07AFA"/>
          <w:p w14:paraId="3D6DED16" w14:textId="77777777" w:rsidR="00C56C3A" w:rsidRDefault="00C56C3A" w:rsidP="00C07AFA">
            <w:r>
              <w:t>Odborné dovednosti – po absolvování předmětu prokazuje student dovednosti:</w:t>
            </w:r>
          </w:p>
          <w:p w14:paraId="3D2D297A" w14:textId="77777777" w:rsidR="00C56C3A" w:rsidRDefault="00C56C3A" w:rsidP="00C56C3A">
            <w:pPr>
              <w:pStyle w:val="Odstavecseseznamem"/>
              <w:numPr>
                <w:ilvl w:val="0"/>
                <w:numId w:val="71"/>
              </w:numPr>
              <w:suppressAutoHyphens w:val="0"/>
            </w:pPr>
            <w:r>
              <w:t>zhodnotit žánrové zařazení vybraných děl z anglicky psané kanadské literatury</w:t>
            </w:r>
          </w:p>
          <w:p w14:paraId="089D07EA" w14:textId="77777777" w:rsidR="00C56C3A" w:rsidRDefault="00C56C3A" w:rsidP="00C56C3A">
            <w:pPr>
              <w:pStyle w:val="Odstavecseseznamem"/>
              <w:numPr>
                <w:ilvl w:val="0"/>
                <w:numId w:val="71"/>
              </w:numPr>
              <w:suppressAutoHyphens w:val="0"/>
            </w:pPr>
            <w:r>
              <w:t>analyzovat do hloubky vybraná díla předních představitelů anglicky psané kanadské literatury</w:t>
            </w:r>
          </w:p>
          <w:p w14:paraId="0B454047" w14:textId="77777777" w:rsidR="00C56C3A" w:rsidRDefault="00C56C3A" w:rsidP="00C56C3A">
            <w:pPr>
              <w:pStyle w:val="Odstavecseseznamem"/>
              <w:numPr>
                <w:ilvl w:val="0"/>
                <w:numId w:val="71"/>
              </w:numPr>
              <w:suppressAutoHyphens w:val="0"/>
            </w:pPr>
            <w:r>
              <w:t>zhodnotit literární přínos nejvýznamnějších představitelů anglicky psané kanadské literatury</w:t>
            </w:r>
          </w:p>
          <w:p w14:paraId="7ABF93F8" w14:textId="77777777" w:rsidR="00C56C3A" w:rsidRDefault="00C56C3A" w:rsidP="00C56C3A">
            <w:pPr>
              <w:pStyle w:val="Odstavecseseznamem"/>
              <w:numPr>
                <w:ilvl w:val="0"/>
                <w:numId w:val="71"/>
              </w:numPr>
              <w:suppressAutoHyphens w:val="0"/>
            </w:pPr>
            <w:r>
              <w:t>zasadit anglicky psanou kanadskou literaturu do kontextu světových literatur</w:t>
            </w:r>
          </w:p>
          <w:p w14:paraId="229C896E" w14:textId="77777777" w:rsidR="00C56C3A" w:rsidRDefault="00C56C3A" w:rsidP="00C56C3A">
            <w:pPr>
              <w:pStyle w:val="Odstavecseseznamem"/>
              <w:numPr>
                <w:ilvl w:val="0"/>
                <w:numId w:val="71"/>
              </w:numPr>
              <w:suppressAutoHyphens w:val="0"/>
            </w:pPr>
            <w:r>
              <w:t>analyzovat a zhodnotit specifika kanadské literatury ve srovnání s např. britskou či americkou literaturou</w:t>
            </w:r>
          </w:p>
          <w:p w14:paraId="6A511002" w14:textId="77777777" w:rsidR="00C56C3A" w:rsidRDefault="00C56C3A" w:rsidP="00C07AFA"/>
        </w:tc>
      </w:tr>
    </w:tbl>
    <w:p w14:paraId="28A3609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64F0AE43" w14:textId="77777777" w:rsidTr="00C07AFA">
        <w:trPr>
          <w:trHeight w:val="265"/>
        </w:trPr>
        <w:tc>
          <w:tcPr>
            <w:tcW w:w="3653" w:type="dxa"/>
            <w:tcBorders>
              <w:top w:val="single" w:sz="4" w:space="0" w:color="auto"/>
            </w:tcBorders>
            <w:shd w:val="clear" w:color="auto" w:fill="F7CAAC"/>
          </w:tcPr>
          <w:p w14:paraId="1EBCCC68"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4BFA85ED" w14:textId="77777777" w:rsidR="00C56C3A" w:rsidRDefault="00C56C3A" w:rsidP="00C07AFA"/>
        </w:tc>
      </w:tr>
      <w:tr w:rsidR="00C56C3A" w14:paraId="77738B5D" w14:textId="77777777" w:rsidTr="00C07AFA">
        <w:trPr>
          <w:trHeight w:val="1497"/>
        </w:trPr>
        <w:tc>
          <w:tcPr>
            <w:tcW w:w="9855" w:type="dxa"/>
            <w:gridSpan w:val="4"/>
            <w:tcBorders>
              <w:top w:val="nil"/>
            </w:tcBorders>
          </w:tcPr>
          <w:p w14:paraId="005A2007" w14:textId="77777777" w:rsidR="00C56C3A" w:rsidRPr="00BD7BB3" w:rsidRDefault="00C56C3A" w:rsidP="00C07AFA">
            <w:pPr>
              <w:pStyle w:val="bb"/>
              <w:rPr>
                <w:b/>
              </w:rPr>
            </w:pPr>
            <w:r w:rsidRPr="00BD7BB3">
              <w:rPr>
                <w:b/>
              </w:rPr>
              <w:t>Základní literatura:</w:t>
            </w:r>
          </w:p>
          <w:p w14:paraId="1C8B5E4C" w14:textId="77777777" w:rsidR="00C56C3A" w:rsidRDefault="00C56C3A" w:rsidP="00C07AFA">
            <w:pPr>
              <w:pStyle w:val="bb"/>
            </w:pPr>
            <w:r>
              <w:t xml:space="preserve">Gibson, Douglas. </w:t>
            </w:r>
            <w:r w:rsidRPr="00C3407C">
              <w:rPr>
                <w:i/>
                <w:iCs/>
              </w:rPr>
              <w:t>Stories about Storytellers: Publishing Alice Munro, Robertson D</w:t>
            </w:r>
            <w:r>
              <w:rPr>
                <w:i/>
                <w:iCs/>
              </w:rPr>
              <w:t>a</w:t>
            </w:r>
            <w:r w:rsidRPr="00C3407C">
              <w:rPr>
                <w:i/>
                <w:iCs/>
              </w:rPr>
              <w:t>vies, Alistair MacLeod, Pierre Trudeau, and Others</w:t>
            </w:r>
            <w:r>
              <w:t>. Toronto: ECW Press, 2018.</w:t>
            </w:r>
          </w:p>
          <w:p w14:paraId="29AD5477" w14:textId="77777777" w:rsidR="00C56C3A" w:rsidRDefault="00C56C3A" w:rsidP="00C07AFA">
            <w:pPr>
              <w:pStyle w:val="bb"/>
            </w:pPr>
            <w:r>
              <w:t xml:space="preserve">Kröller, Eva-Marie (ed.). </w:t>
            </w:r>
            <w:r w:rsidRPr="00397EEC">
              <w:rPr>
                <w:i/>
                <w:iCs/>
              </w:rPr>
              <w:t>The Cambridge Companion to Canadian Literature</w:t>
            </w:r>
            <w:r>
              <w:t>. 2nd ed. Cambridge: Cambridge University Press, 2017.</w:t>
            </w:r>
          </w:p>
          <w:p w14:paraId="798E2CB3" w14:textId="77777777" w:rsidR="00C56C3A" w:rsidRDefault="00C56C3A" w:rsidP="00C07AFA">
            <w:pPr>
              <w:pStyle w:val="bb"/>
            </w:pPr>
            <w:r>
              <w:t xml:space="preserve">Lane, Richard J. </w:t>
            </w:r>
            <w:r w:rsidRPr="004E02E1">
              <w:rPr>
                <w:i/>
                <w:iCs/>
              </w:rPr>
              <w:t>The Routledge Concise History of Canadian Literature</w:t>
            </w:r>
            <w:r>
              <w:t>. Oxon: Routledge, 2012.</w:t>
            </w:r>
          </w:p>
          <w:p w14:paraId="5E55B634" w14:textId="77777777" w:rsidR="00C56C3A" w:rsidRDefault="00C56C3A" w:rsidP="00C07AFA">
            <w:pPr>
              <w:pStyle w:val="bb"/>
            </w:pPr>
            <w:r>
              <w:t xml:space="preserve">Nischik, Reingard M. </w:t>
            </w:r>
            <w:r w:rsidRPr="0094729E">
              <w:rPr>
                <w:i/>
                <w:iCs/>
              </w:rPr>
              <w:t>The English Short Story in Canada: From the Dawn of Modernism to the 2013 Nobel Prize</w:t>
            </w:r>
            <w:r>
              <w:t>. Jefferson: McFarland, 2017.</w:t>
            </w:r>
          </w:p>
          <w:p w14:paraId="193BC761" w14:textId="77777777" w:rsidR="00C56C3A" w:rsidRDefault="00C56C3A" w:rsidP="00C07AFA">
            <w:pPr>
              <w:pStyle w:val="bb"/>
              <w:rPr>
                <w:b/>
              </w:rPr>
            </w:pPr>
          </w:p>
          <w:p w14:paraId="255C8997" w14:textId="77777777" w:rsidR="00C56C3A" w:rsidRPr="00BD7BB3" w:rsidRDefault="00C56C3A" w:rsidP="00C07AFA">
            <w:pPr>
              <w:pStyle w:val="bb"/>
              <w:rPr>
                <w:b/>
              </w:rPr>
            </w:pPr>
            <w:r w:rsidRPr="00BD7BB3">
              <w:rPr>
                <w:b/>
              </w:rPr>
              <w:t>Doporučená literatura:</w:t>
            </w:r>
          </w:p>
          <w:p w14:paraId="6A1725EB" w14:textId="77777777" w:rsidR="00C56C3A" w:rsidRDefault="00C56C3A" w:rsidP="00C07AFA">
            <w:pPr>
              <w:pStyle w:val="bb"/>
            </w:pPr>
            <w:r>
              <w:t xml:space="preserve">Howells, Coral Ann. </w:t>
            </w:r>
            <w:r w:rsidRPr="004E02E1">
              <w:rPr>
                <w:i/>
                <w:iCs/>
              </w:rPr>
              <w:t>Private and Fictional Words: Canadian Women Novelists of the 1970s and 1980s</w:t>
            </w:r>
            <w:r>
              <w:t>. Oxon: Routledge, 2014.</w:t>
            </w:r>
          </w:p>
          <w:p w14:paraId="15168DD4" w14:textId="77777777" w:rsidR="00C56C3A" w:rsidRDefault="00C56C3A" w:rsidP="00C07AFA">
            <w:pPr>
              <w:pStyle w:val="bb"/>
            </w:pPr>
            <w:r>
              <w:t xml:space="preserve">Munoz-Gonzáles, Esther. </w:t>
            </w:r>
            <w:r w:rsidRPr="00F83521">
              <w:rPr>
                <w:i/>
                <w:iCs/>
              </w:rPr>
              <w:t>Posthumanity in the Anthropocene: Margaret Atwood᾽s Dystopias</w:t>
            </w:r>
            <w:r>
              <w:t xml:space="preserve">. Oxon: Routledge, 2023. </w:t>
            </w:r>
          </w:p>
          <w:p w14:paraId="1D4BAF3F" w14:textId="77777777" w:rsidR="00C56C3A" w:rsidRDefault="00C56C3A" w:rsidP="00C07AFA">
            <w:pPr>
              <w:pStyle w:val="bb"/>
            </w:pPr>
            <w:r>
              <w:t xml:space="preserve">Nischik, Reingard M. (ed.). </w:t>
            </w:r>
            <w:r w:rsidRPr="0094729E">
              <w:rPr>
                <w:i/>
                <w:iCs/>
              </w:rPr>
              <w:t>The Canadian Short Story: Interpretations</w:t>
            </w:r>
            <w:r>
              <w:t>. New York: Camden House, 2010.</w:t>
            </w:r>
          </w:p>
          <w:p w14:paraId="7B8EC452" w14:textId="77777777" w:rsidR="00C56C3A" w:rsidRDefault="00C56C3A" w:rsidP="00C07AFA">
            <w:pPr>
              <w:pStyle w:val="bb"/>
            </w:pPr>
            <w:r>
              <w:t xml:space="preserve">Riegel, Christian – Wyile, Herb (eds.). </w:t>
            </w:r>
            <w:r w:rsidRPr="006B3B04">
              <w:rPr>
                <w:i/>
                <w:iCs/>
              </w:rPr>
              <w:t>A Sense of Place: Re-Evaluating R</w:t>
            </w:r>
            <w:r>
              <w:rPr>
                <w:i/>
                <w:iCs/>
              </w:rPr>
              <w:t>e</w:t>
            </w:r>
            <w:r w:rsidRPr="006B3B04">
              <w:rPr>
                <w:i/>
                <w:iCs/>
              </w:rPr>
              <w:t>gionalism in Canadian and American Writing</w:t>
            </w:r>
            <w:r>
              <w:t>. Edmonton: University of Alberta Press, 2006.</w:t>
            </w:r>
          </w:p>
          <w:p w14:paraId="2F0E8616" w14:textId="77777777" w:rsidR="00C56C3A" w:rsidRDefault="00C56C3A" w:rsidP="00C07AFA">
            <w:pPr>
              <w:pStyle w:val="bb"/>
            </w:pPr>
            <w:r>
              <w:t xml:space="preserve">Sugars, Cynthia. </w:t>
            </w:r>
            <w:r w:rsidRPr="006B3B04">
              <w:rPr>
                <w:i/>
                <w:iCs/>
              </w:rPr>
              <w:t>Canadian Gothic: Literature, History, and the Spectre of Sel</w:t>
            </w:r>
            <w:r>
              <w:rPr>
                <w:i/>
                <w:iCs/>
              </w:rPr>
              <w:t>f</w:t>
            </w:r>
            <w:r w:rsidRPr="006B3B04">
              <w:rPr>
                <w:i/>
                <w:iCs/>
              </w:rPr>
              <w:t>-Invention</w:t>
            </w:r>
            <w:r>
              <w:t>. Cardiff: University of Wales Press, 2014.</w:t>
            </w:r>
          </w:p>
          <w:p w14:paraId="5B3ABD0D" w14:textId="77777777" w:rsidR="00C56C3A" w:rsidRPr="00BD7BB3" w:rsidRDefault="00C56C3A" w:rsidP="00C07AFA"/>
        </w:tc>
      </w:tr>
      <w:tr w:rsidR="00C56C3A" w14:paraId="3DC18932"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26B6615A" w14:textId="77777777" w:rsidR="00C56C3A" w:rsidRDefault="00C56C3A" w:rsidP="00C07AFA">
            <w:pPr>
              <w:jc w:val="center"/>
              <w:rPr>
                <w:b/>
              </w:rPr>
            </w:pPr>
            <w:r>
              <w:rPr>
                <w:b/>
              </w:rPr>
              <w:t>Informace ke kombinované nebo distanční formě</w:t>
            </w:r>
          </w:p>
        </w:tc>
      </w:tr>
      <w:tr w:rsidR="00C56C3A" w14:paraId="68A5C79F" w14:textId="77777777" w:rsidTr="00C07AFA">
        <w:tc>
          <w:tcPr>
            <w:tcW w:w="4787" w:type="dxa"/>
            <w:gridSpan w:val="2"/>
            <w:tcBorders>
              <w:top w:val="single" w:sz="2" w:space="0" w:color="auto"/>
            </w:tcBorders>
            <w:shd w:val="clear" w:color="auto" w:fill="F7CAAC"/>
          </w:tcPr>
          <w:p w14:paraId="44B9124A" w14:textId="77777777" w:rsidR="00C56C3A" w:rsidRDefault="00C56C3A" w:rsidP="00C07AFA">
            <w:r>
              <w:rPr>
                <w:b/>
              </w:rPr>
              <w:t>Rozsah konzultací (soustředění)</w:t>
            </w:r>
          </w:p>
        </w:tc>
        <w:tc>
          <w:tcPr>
            <w:tcW w:w="889" w:type="dxa"/>
            <w:tcBorders>
              <w:top w:val="single" w:sz="2" w:space="0" w:color="auto"/>
            </w:tcBorders>
          </w:tcPr>
          <w:p w14:paraId="0AFF7388" w14:textId="77777777" w:rsidR="00C56C3A" w:rsidRDefault="00C56C3A" w:rsidP="00C07AFA"/>
        </w:tc>
        <w:tc>
          <w:tcPr>
            <w:tcW w:w="4179" w:type="dxa"/>
            <w:tcBorders>
              <w:top w:val="single" w:sz="2" w:space="0" w:color="auto"/>
            </w:tcBorders>
            <w:shd w:val="clear" w:color="auto" w:fill="F7CAAC"/>
          </w:tcPr>
          <w:p w14:paraId="04FFE94C" w14:textId="77777777" w:rsidR="00C56C3A" w:rsidRDefault="00C56C3A" w:rsidP="00C07AFA">
            <w:pPr>
              <w:rPr>
                <w:b/>
              </w:rPr>
            </w:pPr>
            <w:r>
              <w:rPr>
                <w:b/>
              </w:rPr>
              <w:t xml:space="preserve">hodin </w:t>
            </w:r>
          </w:p>
        </w:tc>
      </w:tr>
      <w:tr w:rsidR="00C56C3A" w14:paraId="74972B4E" w14:textId="77777777" w:rsidTr="00C07AFA">
        <w:tc>
          <w:tcPr>
            <w:tcW w:w="9855" w:type="dxa"/>
            <w:gridSpan w:val="4"/>
            <w:shd w:val="clear" w:color="auto" w:fill="F7CAAC"/>
          </w:tcPr>
          <w:p w14:paraId="3AE815C0" w14:textId="77777777" w:rsidR="00C56C3A" w:rsidRDefault="00C56C3A" w:rsidP="00C07AFA">
            <w:pPr>
              <w:rPr>
                <w:b/>
              </w:rPr>
            </w:pPr>
            <w:r>
              <w:rPr>
                <w:b/>
              </w:rPr>
              <w:t>Informace o způsobu kontaktu s vyučujícím</w:t>
            </w:r>
          </w:p>
        </w:tc>
      </w:tr>
      <w:tr w:rsidR="00C56C3A" w14:paraId="58D145A2" w14:textId="77777777" w:rsidTr="00C07AFA">
        <w:trPr>
          <w:trHeight w:val="20"/>
        </w:trPr>
        <w:tc>
          <w:tcPr>
            <w:tcW w:w="9855" w:type="dxa"/>
            <w:gridSpan w:val="4"/>
          </w:tcPr>
          <w:p w14:paraId="66655741" w14:textId="77777777" w:rsidR="00C56C3A" w:rsidRDefault="00C56C3A" w:rsidP="00C07AFA"/>
        </w:tc>
      </w:tr>
    </w:tbl>
    <w:p w14:paraId="6F693CB4" w14:textId="77777777" w:rsidR="00C56C3A" w:rsidRDefault="00C56C3A" w:rsidP="00C56C3A"/>
    <w:p w14:paraId="334AB1F6" w14:textId="77777777" w:rsidR="00C56C3A" w:rsidRDefault="00C56C3A" w:rsidP="00C56C3A"/>
    <w:p w14:paraId="539A0BD9"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4B762C56" w14:textId="77777777" w:rsidTr="00C07AFA">
        <w:tc>
          <w:tcPr>
            <w:tcW w:w="9855" w:type="dxa"/>
            <w:gridSpan w:val="8"/>
            <w:tcBorders>
              <w:bottom w:val="double" w:sz="4" w:space="0" w:color="auto"/>
            </w:tcBorders>
            <w:shd w:val="clear" w:color="auto" w:fill="BDD6EE"/>
          </w:tcPr>
          <w:p w14:paraId="57C569BC" w14:textId="77777777" w:rsidR="00C56C3A" w:rsidRDefault="00C56C3A" w:rsidP="00C07AFA">
            <w:pPr>
              <w:rPr>
                <w:b/>
                <w:sz w:val="28"/>
              </w:rPr>
            </w:pPr>
            <w:r>
              <w:br w:type="page"/>
            </w:r>
            <w:r>
              <w:rPr>
                <w:b/>
                <w:sz w:val="28"/>
              </w:rPr>
              <w:t>B-III – Charakteristika studijního předmětu</w:t>
            </w:r>
          </w:p>
        </w:tc>
      </w:tr>
      <w:tr w:rsidR="00C56C3A" w14:paraId="07CD6E88" w14:textId="77777777" w:rsidTr="00C07AFA">
        <w:tc>
          <w:tcPr>
            <w:tcW w:w="3086" w:type="dxa"/>
            <w:tcBorders>
              <w:top w:val="double" w:sz="4" w:space="0" w:color="auto"/>
            </w:tcBorders>
            <w:shd w:val="clear" w:color="auto" w:fill="F7CAAC"/>
          </w:tcPr>
          <w:p w14:paraId="0F8FAD52"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5F8E09C" w14:textId="77777777" w:rsidR="00C56C3A" w:rsidRDefault="00C56C3A" w:rsidP="00C07AFA">
            <w:r>
              <w:t>Koloniální a postkoloniální povídka</w:t>
            </w:r>
          </w:p>
        </w:tc>
      </w:tr>
      <w:tr w:rsidR="00C56C3A" w14:paraId="36479DFC" w14:textId="77777777" w:rsidTr="00C07AFA">
        <w:tc>
          <w:tcPr>
            <w:tcW w:w="3086" w:type="dxa"/>
            <w:shd w:val="clear" w:color="auto" w:fill="F7CAAC"/>
          </w:tcPr>
          <w:p w14:paraId="6F16112C" w14:textId="77777777" w:rsidR="00C56C3A" w:rsidRDefault="00C56C3A" w:rsidP="00C07AFA">
            <w:pPr>
              <w:rPr>
                <w:b/>
              </w:rPr>
            </w:pPr>
            <w:r>
              <w:rPr>
                <w:b/>
              </w:rPr>
              <w:t>Typ předmětu</w:t>
            </w:r>
          </w:p>
        </w:tc>
        <w:tc>
          <w:tcPr>
            <w:tcW w:w="3406" w:type="dxa"/>
            <w:gridSpan w:val="4"/>
          </w:tcPr>
          <w:p w14:paraId="3C9DC6E9" w14:textId="2A38EDD7" w:rsidR="00C56C3A" w:rsidRDefault="00620367" w:rsidP="00C07AFA">
            <w:r>
              <w:t>pv</w:t>
            </w:r>
          </w:p>
        </w:tc>
        <w:tc>
          <w:tcPr>
            <w:tcW w:w="2695" w:type="dxa"/>
            <w:gridSpan w:val="2"/>
            <w:shd w:val="clear" w:color="auto" w:fill="F7CAAC"/>
          </w:tcPr>
          <w:p w14:paraId="0BE4B14A" w14:textId="77777777" w:rsidR="00C56C3A" w:rsidRDefault="00C56C3A" w:rsidP="00C07AFA">
            <w:r>
              <w:rPr>
                <w:b/>
              </w:rPr>
              <w:t>doporučený ročník / semestr</w:t>
            </w:r>
          </w:p>
        </w:tc>
        <w:tc>
          <w:tcPr>
            <w:tcW w:w="668" w:type="dxa"/>
          </w:tcPr>
          <w:p w14:paraId="5F7212C9" w14:textId="77777777" w:rsidR="00C56C3A" w:rsidRDefault="00C56C3A" w:rsidP="00C07AFA">
            <w:r>
              <w:t>1/L, 2/Z</w:t>
            </w:r>
          </w:p>
        </w:tc>
      </w:tr>
      <w:tr w:rsidR="00C56C3A" w14:paraId="33FE0ADB" w14:textId="77777777" w:rsidTr="00C07AFA">
        <w:tc>
          <w:tcPr>
            <w:tcW w:w="3086" w:type="dxa"/>
            <w:shd w:val="clear" w:color="auto" w:fill="F7CAAC"/>
          </w:tcPr>
          <w:p w14:paraId="748494C6" w14:textId="77777777" w:rsidR="00C56C3A" w:rsidRDefault="00C56C3A" w:rsidP="00C07AFA">
            <w:pPr>
              <w:rPr>
                <w:b/>
              </w:rPr>
            </w:pPr>
            <w:r>
              <w:rPr>
                <w:b/>
              </w:rPr>
              <w:t>Rozsah studijního předmětu</w:t>
            </w:r>
          </w:p>
        </w:tc>
        <w:tc>
          <w:tcPr>
            <w:tcW w:w="1701" w:type="dxa"/>
            <w:gridSpan w:val="2"/>
          </w:tcPr>
          <w:p w14:paraId="1D4C7408" w14:textId="77777777" w:rsidR="00C56C3A" w:rsidRDefault="00C56C3A" w:rsidP="00C07AFA">
            <w:r>
              <w:t>0p + 28s</w:t>
            </w:r>
          </w:p>
        </w:tc>
        <w:tc>
          <w:tcPr>
            <w:tcW w:w="889" w:type="dxa"/>
            <w:shd w:val="clear" w:color="auto" w:fill="F7CAAC"/>
          </w:tcPr>
          <w:p w14:paraId="190C1360" w14:textId="77777777" w:rsidR="00C56C3A" w:rsidRDefault="00C56C3A" w:rsidP="00C07AFA">
            <w:pPr>
              <w:rPr>
                <w:b/>
              </w:rPr>
            </w:pPr>
            <w:r>
              <w:rPr>
                <w:b/>
              </w:rPr>
              <w:t xml:space="preserve">hod. </w:t>
            </w:r>
          </w:p>
        </w:tc>
        <w:tc>
          <w:tcPr>
            <w:tcW w:w="816" w:type="dxa"/>
          </w:tcPr>
          <w:p w14:paraId="7F5013C0" w14:textId="77777777" w:rsidR="00C56C3A" w:rsidRDefault="00C56C3A" w:rsidP="00C07AFA">
            <w:r>
              <w:t>28</w:t>
            </w:r>
          </w:p>
        </w:tc>
        <w:tc>
          <w:tcPr>
            <w:tcW w:w="2156" w:type="dxa"/>
            <w:shd w:val="clear" w:color="auto" w:fill="F7CAAC"/>
          </w:tcPr>
          <w:p w14:paraId="3E12B0B3" w14:textId="77777777" w:rsidR="00C56C3A" w:rsidRDefault="00C56C3A" w:rsidP="00C07AFA">
            <w:pPr>
              <w:rPr>
                <w:b/>
              </w:rPr>
            </w:pPr>
            <w:r>
              <w:rPr>
                <w:b/>
              </w:rPr>
              <w:t>kreditů</w:t>
            </w:r>
          </w:p>
        </w:tc>
        <w:tc>
          <w:tcPr>
            <w:tcW w:w="1207" w:type="dxa"/>
            <w:gridSpan w:val="2"/>
          </w:tcPr>
          <w:p w14:paraId="6E1197EB" w14:textId="77777777" w:rsidR="00C56C3A" w:rsidRDefault="00C56C3A" w:rsidP="00C07AFA">
            <w:r>
              <w:t>4</w:t>
            </w:r>
          </w:p>
        </w:tc>
      </w:tr>
      <w:tr w:rsidR="00C56C3A" w14:paraId="381B2B96" w14:textId="77777777" w:rsidTr="00C07AFA">
        <w:tc>
          <w:tcPr>
            <w:tcW w:w="3086" w:type="dxa"/>
            <w:shd w:val="clear" w:color="auto" w:fill="F7CAAC"/>
          </w:tcPr>
          <w:p w14:paraId="33F35065" w14:textId="77777777" w:rsidR="00C56C3A" w:rsidRDefault="00C56C3A" w:rsidP="00C07AFA">
            <w:pPr>
              <w:rPr>
                <w:b/>
                <w:sz w:val="22"/>
              </w:rPr>
            </w:pPr>
            <w:r>
              <w:rPr>
                <w:b/>
              </w:rPr>
              <w:t>Prerekvizity, korekvizity, ekvivalence</w:t>
            </w:r>
          </w:p>
        </w:tc>
        <w:tc>
          <w:tcPr>
            <w:tcW w:w="6769" w:type="dxa"/>
            <w:gridSpan w:val="7"/>
          </w:tcPr>
          <w:p w14:paraId="18600E8E" w14:textId="77777777" w:rsidR="00C56C3A" w:rsidRDefault="00C56C3A" w:rsidP="00C07AFA"/>
        </w:tc>
      </w:tr>
      <w:tr w:rsidR="00C56C3A" w14:paraId="753B05C5" w14:textId="77777777" w:rsidTr="00C07AFA">
        <w:tc>
          <w:tcPr>
            <w:tcW w:w="3086" w:type="dxa"/>
            <w:shd w:val="clear" w:color="auto" w:fill="F7CAAC"/>
          </w:tcPr>
          <w:p w14:paraId="0563F6B5" w14:textId="77777777" w:rsidR="00C56C3A" w:rsidRDefault="00C56C3A" w:rsidP="00C07AFA">
            <w:pPr>
              <w:rPr>
                <w:b/>
              </w:rPr>
            </w:pPr>
            <w:r>
              <w:rPr>
                <w:b/>
              </w:rPr>
              <w:t>Způsob ověření studijních výsledků</w:t>
            </w:r>
          </w:p>
        </w:tc>
        <w:tc>
          <w:tcPr>
            <w:tcW w:w="3406" w:type="dxa"/>
            <w:gridSpan w:val="4"/>
          </w:tcPr>
          <w:p w14:paraId="66FC2FBB" w14:textId="77777777" w:rsidR="00C56C3A" w:rsidRDefault="00C56C3A" w:rsidP="00C07AFA">
            <w:r>
              <w:t>Klz</w:t>
            </w:r>
          </w:p>
        </w:tc>
        <w:tc>
          <w:tcPr>
            <w:tcW w:w="2156" w:type="dxa"/>
            <w:shd w:val="clear" w:color="auto" w:fill="F7CAAC"/>
          </w:tcPr>
          <w:p w14:paraId="73BFF8B0" w14:textId="77777777" w:rsidR="00C56C3A" w:rsidRDefault="00C56C3A" w:rsidP="00C07AFA">
            <w:pPr>
              <w:rPr>
                <w:b/>
              </w:rPr>
            </w:pPr>
            <w:r>
              <w:rPr>
                <w:b/>
              </w:rPr>
              <w:t>Forma výuky</w:t>
            </w:r>
          </w:p>
        </w:tc>
        <w:tc>
          <w:tcPr>
            <w:tcW w:w="1207" w:type="dxa"/>
            <w:gridSpan w:val="2"/>
          </w:tcPr>
          <w:p w14:paraId="26B47D63" w14:textId="77777777" w:rsidR="00C56C3A" w:rsidRDefault="00C56C3A" w:rsidP="00C07AFA">
            <w:r>
              <w:t>seminář</w:t>
            </w:r>
          </w:p>
        </w:tc>
      </w:tr>
      <w:tr w:rsidR="00C56C3A" w14:paraId="127B7D56" w14:textId="77777777" w:rsidTr="00C07AFA">
        <w:tc>
          <w:tcPr>
            <w:tcW w:w="3086" w:type="dxa"/>
            <w:shd w:val="clear" w:color="auto" w:fill="F7CAAC"/>
          </w:tcPr>
          <w:p w14:paraId="7459495B"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20600C64" w14:textId="77777777" w:rsidR="00C56C3A" w:rsidRDefault="00C56C3A" w:rsidP="00C07AFA">
            <w:pPr>
              <w:rPr>
                <w:b/>
              </w:rPr>
            </w:pPr>
            <w:r w:rsidRPr="00B46148">
              <w:rPr>
                <w:b/>
              </w:rPr>
              <w:t>Požadavky k zápočtu:</w:t>
            </w:r>
          </w:p>
          <w:p w14:paraId="1FC81433" w14:textId="77777777" w:rsidR="00C56C3A" w:rsidRPr="00A80F04" w:rsidRDefault="00C56C3A" w:rsidP="00C07AFA">
            <w:r w:rsidRPr="00A80F04">
              <w:t>Aktivní účast na seminářích (</w:t>
            </w:r>
            <w:r>
              <w:t>80 %</w:t>
            </w:r>
            <w:r w:rsidRPr="00A80F04">
              <w:t>)</w:t>
            </w:r>
          </w:p>
          <w:p w14:paraId="59BBA106" w14:textId="77777777" w:rsidR="00C56C3A" w:rsidRPr="00A80F04" w:rsidRDefault="00C56C3A" w:rsidP="00C07AFA">
            <w:r w:rsidRPr="00A80F04">
              <w:t>Důkladná znalost děl na seznamu četby</w:t>
            </w:r>
          </w:p>
          <w:p w14:paraId="0E1D3B60" w14:textId="77777777" w:rsidR="00C56C3A" w:rsidRPr="00B46148" w:rsidRDefault="00C56C3A" w:rsidP="00C07AFA">
            <w:pPr>
              <w:rPr>
                <w:b/>
              </w:rPr>
            </w:pPr>
            <w:r w:rsidRPr="00A80F04">
              <w:t>Vypracování analýzy zvoleného díla (v ústní nebo písemné formě)</w:t>
            </w:r>
          </w:p>
        </w:tc>
      </w:tr>
      <w:tr w:rsidR="00C56C3A" w14:paraId="32FB703D" w14:textId="77777777" w:rsidTr="00C07AFA">
        <w:trPr>
          <w:trHeight w:val="20"/>
        </w:trPr>
        <w:tc>
          <w:tcPr>
            <w:tcW w:w="9855" w:type="dxa"/>
            <w:gridSpan w:val="8"/>
            <w:tcBorders>
              <w:top w:val="nil"/>
            </w:tcBorders>
          </w:tcPr>
          <w:p w14:paraId="26840D35" w14:textId="77777777" w:rsidR="00C56C3A" w:rsidRDefault="00C56C3A" w:rsidP="00C07AFA"/>
        </w:tc>
      </w:tr>
      <w:tr w:rsidR="00C56C3A" w14:paraId="6A128A55" w14:textId="77777777" w:rsidTr="00C07AFA">
        <w:trPr>
          <w:trHeight w:val="197"/>
        </w:trPr>
        <w:tc>
          <w:tcPr>
            <w:tcW w:w="3086" w:type="dxa"/>
            <w:tcBorders>
              <w:top w:val="nil"/>
            </w:tcBorders>
            <w:shd w:val="clear" w:color="auto" w:fill="F7CAAC"/>
          </w:tcPr>
          <w:p w14:paraId="730DA0A9" w14:textId="77777777" w:rsidR="00C56C3A" w:rsidRDefault="00C56C3A" w:rsidP="00C07AFA">
            <w:pPr>
              <w:rPr>
                <w:b/>
              </w:rPr>
            </w:pPr>
            <w:r>
              <w:rPr>
                <w:b/>
              </w:rPr>
              <w:t>Garant předmětu</w:t>
            </w:r>
          </w:p>
        </w:tc>
        <w:tc>
          <w:tcPr>
            <w:tcW w:w="6769" w:type="dxa"/>
            <w:gridSpan w:val="7"/>
            <w:tcBorders>
              <w:top w:val="nil"/>
            </w:tcBorders>
          </w:tcPr>
          <w:p w14:paraId="6CD95EB0" w14:textId="77777777" w:rsidR="00C56C3A" w:rsidRDefault="00C56C3A" w:rsidP="00C07AFA">
            <w:r w:rsidRPr="00A80F04">
              <w:t>prof. dr. phil. habil. Ewald Mengel</w:t>
            </w:r>
          </w:p>
        </w:tc>
      </w:tr>
      <w:tr w:rsidR="00C56C3A" w14:paraId="47F9EF8C" w14:textId="77777777" w:rsidTr="00C07AFA">
        <w:trPr>
          <w:trHeight w:val="243"/>
        </w:trPr>
        <w:tc>
          <w:tcPr>
            <w:tcW w:w="3086" w:type="dxa"/>
            <w:tcBorders>
              <w:top w:val="nil"/>
            </w:tcBorders>
            <w:shd w:val="clear" w:color="auto" w:fill="F7CAAC"/>
          </w:tcPr>
          <w:p w14:paraId="6451DD95" w14:textId="77777777" w:rsidR="00C56C3A" w:rsidRDefault="00C56C3A" w:rsidP="00C07AFA">
            <w:pPr>
              <w:rPr>
                <w:b/>
              </w:rPr>
            </w:pPr>
            <w:r>
              <w:rPr>
                <w:b/>
              </w:rPr>
              <w:t>Zapojení garanta do výuky předmětu</w:t>
            </w:r>
          </w:p>
        </w:tc>
        <w:tc>
          <w:tcPr>
            <w:tcW w:w="6769" w:type="dxa"/>
            <w:gridSpan w:val="7"/>
            <w:tcBorders>
              <w:top w:val="nil"/>
            </w:tcBorders>
          </w:tcPr>
          <w:p w14:paraId="33AE7CE3" w14:textId="77777777" w:rsidR="00C56C3A" w:rsidRDefault="00C56C3A" w:rsidP="00C07AFA">
            <w:r>
              <w:t>100 %</w:t>
            </w:r>
          </w:p>
        </w:tc>
      </w:tr>
      <w:tr w:rsidR="00C56C3A" w14:paraId="2A43AD52" w14:textId="77777777" w:rsidTr="00C07AFA">
        <w:tc>
          <w:tcPr>
            <w:tcW w:w="3086" w:type="dxa"/>
            <w:shd w:val="clear" w:color="auto" w:fill="F7CAAC"/>
          </w:tcPr>
          <w:p w14:paraId="5A67BAF4" w14:textId="77777777" w:rsidR="00C56C3A" w:rsidRDefault="00C56C3A" w:rsidP="00C07AFA">
            <w:pPr>
              <w:rPr>
                <w:b/>
              </w:rPr>
            </w:pPr>
            <w:r>
              <w:rPr>
                <w:b/>
              </w:rPr>
              <w:t>Vyučující</w:t>
            </w:r>
          </w:p>
        </w:tc>
        <w:tc>
          <w:tcPr>
            <w:tcW w:w="6769" w:type="dxa"/>
            <w:gridSpan w:val="7"/>
            <w:tcBorders>
              <w:bottom w:val="nil"/>
            </w:tcBorders>
          </w:tcPr>
          <w:p w14:paraId="587C0E76" w14:textId="77777777" w:rsidR="00C56C3A" w:rsidRDefault="00C56C3A" w:rsidP="00C07AFA">
            <w:r w:rsidRPr="00A80F04">
              <w:t>prof. dr. phil. habil. Ewald Mengel</w:t>
            </w:r>
          </w:p>
        </w:tc>
      </w:tr>
      <w:tr w:rsidR="00C56C3A" w14:paraId="62C572AA" w14:textId="77777777" w:rsidTr="00C07AFA">
        <w:trPr>
          <w:trHeight w:val="20"/>
        </w:trPr>
        <w:tc>
          <w:tcPr>
            <w:tcW w:w="9855" w:type="dxa"/>
            <w:gridSpan w:val="8"/>
            <w:tcBorders>
              <w:top w:val="nil"/>
            </w:tcBorders>
          </w:tcPr>
          <w:p w14:paraId="015CDE36" w14:textId="77777777" w:rsidR="00C56C3A" w:rsidRDefault="00C56C3A" w:rsidP="00C07AFA"/>
        </w:tc>
      </w:tr>
      <w:tr w:rsidR="00C56C3A" w14:paraId="2225918B" w14:textId="77777777" w:rsidTr="00C07AFA">
        <w:tc>
          <w:tcPr>
            <w:tcW w:w="3086" w:type="dxa"/>
            <w:shd w:val="clear" w:color="auto" w:fill="F7CAAC"/>
          </w:tcPr>
          <w:p w14:paraId="4BCCD4AD" w14:textId="77777777" w:rsidR="00C56C3A" w:rsidRDefault="00C56C3A" w:rsidP="00C07AFA">
            <w:pPr>
              <w:rPr>
                <w:b/>
              </w:rPr>
            </w:pPr>
            <w:r>
              <w:rPr>
                <w:b/>
              </w:rPr>
              <w:t>Stručná anotace předmětu</w:t>
            </w:r>
          </w:p>
        </w:tc>
        <w:tc>
          <w:tcPr>
            <w:tcW w:w="6769" w:type="dxa"/>
            <w:gridSpan w:val="7"/>
            <w:tcBorders>
              <w:bottom w:val="nil"/>
            </w:tcBorders>
          </w:tcPr>
          <w:p w14:paraId="0C07CBE4" w14:textId="77777777" w:rsidR="00C56C3A" w:rsidRDefault="00C56C3A" w:rsidP="00C07AFA"/>
        </w:tc>
      </w:tr>
      <w:tr w:rsidR="00C56C3A" w14:paraId="29778C3C" w14:textId="77777777" w:rsidTr="00C07AFA">
        <w:trPr>
          <w:trHeight w:val="3938"/>
        </w:trPr>
        <w:tc>
          <w:tcPr>
            <w:tcW w:w="9855" w:type="dxa"/>
            <w:gridSpan w:val="8"/>
            <w:tcBorders>
              <w:top w:val="nil"/>
              <w:bottom w:val="single" w:sz="12" w:space="0" w:color="auto"/>
            </w:tcBorders>
          </w:tcPr>
          <w:p w14:paraId="164D3F51" w14:textId="77777777" w:rsidR="00C56C3A" w:rsidRDefault="00C56C3A" w:rsidP="00C07AFA">
            <w:r>
              <w:t xml:space="preserve">Cílem předmětu je seznámit studenty </w:t>
            </w:r>
            <w:r w:rsidRPr="009E2ED7">
              <w:t xml:space="preserve">s vypravěčskými konvencemi a strukturou krátké beletrie. </w:t>
            </w:r>
            <w:r>
              <w:t>Studenti se s</w:t>
            </w:r>
            <w:r w:rsidRPr="009E2ED7">
              <w:t>eznámí s tématy kolonialismu a postkolonialismu a dokáží popsat naznačené klíčové pojmy, hodnotové systémy a historické kontexty, v nichž se příběhy odehrávají. Studenti získají vhled do ideologického postoje, který naznačuje předpoklad nadřazenosti britské civilizace nad civilizací jinou. Seznamují se s důsledky břemene bílého muže, s tím, co znamená rasismus, s myšlenkami migrace, hybridity a psaní o diaspoře, a sdílejí kritiku autorů ve vztahu ke koloniálnímu podniku.</w:t>
            </w:r>
          </w:p>
          <w:p w14:paraId="2C82B449" w14:textId="77777777" w:rsidR="00C56C3A" w:rsidRDefault="00C56C3A" w:rsidP="00C07AFA"/>
          <w:p w14:paraId="2D4B0E4A" w14:textId="77777777" w:rsidR="00C56C3A" w:rsidRDefault="00C56C3A" w:rsidP="00C07AFA">
            <w:r>
              <w:t>Obsah předmětu:</w:t>
            </w:r>
          </w:p>
          <w:p w14:paraId="33700872" w14:textId="77777777" w:rsidR="00C56C3A" w:rsidRDefault="00C56C3A" w:rsidP="00C56C3A">
            <w:pPr>
              <w:pStyle w:val="Odstavecseseznamem"/>
              <w:numPr>
                <w:ilvl w:val="0"/>
                <w:numId w:val="123"/>
              </w:numPr>
              <w:suppressAutoHyphens w:val="0"/>
            </w:pPr>
            <w:r>
              <w:t>Teorie povídky</w:t>
            </w:r>
          </w:p>
          <w:p w14:paraId="6C00D5E7" w14:textId="77777777" w:rsidR="00C56C3A" w:rsidRDefault="00C56C3A" w:rsidP="00C56C3A">
            <w:pPr>
              <w:pStyle w:val="Odstavecseseznamem"/>
              <w:numPr>
                <w:ilvl w:val="0"/>
                <w:numId w:val="123"/>
              </w:numPr>
              <w:suppressAutoHyphens w:val="0"/>
            </w:pPr>
            <w:r>
              <w:t>Anglické kolonie / kolonialismus / postkolonialismus</w:t>
            </w:r>
          </w:p>
          <w:p w14:paraId="771AEC9C" w14:textId="77777777" w:rsidR="00C56C3A" w:rsidRDefault="00C56C3A" w:rsidP="00C56C3A">
            <w:pPr>
              <w:pStyle w:val="Odstavecseseznamem"/>
              <w:numPr>
                <w:ilvl w:val="0"/>
                <w:numId w:val="123"/>
              </w:numPr>
              <w:suppressAutoHyphens w:val="0"/>
            </w:pPr>
            <w:r>
              <w:t>Analýza a diskuse nad vybranými texty, např.:</w:t>
            </w:r>
          </w:p>
          <w:p w14:paraId="5EF419E0" w14:textId="77777777" w:rsidR="00C56C3A" w:rsidRDefault="00C56C3A" w:rsidP="00C56C3A">
            <w:pPr>
              <w:pStyle w:val="Odstavecseseznamem"/>
              <w:numPr>
                <w:ilvl w:val="1"/>
                <w:numId w:val="123"/>
              </w:numPr>
              <w:suppressAutoHyphens w:val="0"/>
            </w:pPr>
            <w:r>
              <w:t xml:space="preserve">Kipling, Rudyard, “Lispeth” </w:t>
            </w:r>
          </w:p>
          <w:p w14:paraId="5591944B" w14:textId="77777777" w:rsidR="00C56C3A" w:rsidRDefault="00C56C3A" w:rsidP="00C56C3A">
            <w:pPr>
              <w:pStyle w:val="Odstavecseseznamem"/>
              <w:numPr>
                <w:ilvl w:val="1"/>
                <w:numId w:val="123"/>
              </w:numPr>
              <w:suppressAutoHyphens w:val="0"/>
            </w:pPr>
            <w:r>
              <w:t>Woolf, Leonard, “Pearls and Swine”</w:t>
            </w:r>
          </w:p>
          <w:p w14:paraId="4CF2ECFE" w14:textId="77777777" w:rsidR="00C56C3A" w:rsidRDefault="00C56C3A" w:rsidP="00C56C3A">
            <w:pPr>
              <w:pStyle w:val="Odstavecseseznamem"/>
              <w:numPr>
                <w:ilvl w:val="1"/>
                <w:numId w:val="123"/>
              </w:numPr>
              <w:suppressAutoHyphens w:val="0"/>
            </w:pPr>
            <w:r>
              <w:t>Maugham, Somerset, “The Force of Circumstance”</w:t>
            </w:r>
          </w:p>
          <w:p w14:paraId="1E7AADC2" w14:textId="77777777" w:rsidR="00C56C3A" w:rsidRDefault="00C56C3A" w:rsidP="00C56C3A">
            <w:pPr>
              <w:pStyle w:val="Odstavecseseznamem"/>
              <w:numPr>
                <w:ilvl w:val="1"/>
                <w:numId w:val="123"/>
              </w:numPr>
              <w:suppressAutoHyphens w:val="0"/>
            </w:pPr>
            <w:r>
              <w:t>Conrad, Joseph, “The Outpost of Progress”</w:t>
            </w:r>
          </w:p>
          <w:p w14:paraId="6368AB04" w14:textId="77777777" w:rsidR="00C56C3A" w:rsidRDefault="00C56C3A" w:rsidP="00C56C3A">
            <w:pPr>
              <w:pStyle w:val="Odstavecseseznamem"/>
              <w:numPr>
                <w:ilvl w:val="1"/>
                <w:numId w:val="123"/>
              </w:numPr>
              <w:suppressAutoHyphens w:val="0"/>
            </w:pPr>
            <w:r>
              <w:t>Mansfield, Katherine, “The Garden Party”</w:t>
            </w:r>
          </w:p>
          <w:p w14:paraId="4175937E" w14:textId="77777777" w:rsidR="00C56C3A" w:rsidRDefault="00C56C3A" w:rsidP="00C56C3A">
            <w:pPr>
              <w:pStyle w:val="Odstavecseseznamem"/>
              <w:numPr>
                <w:ilvl w:val="1"/>
                <w:numId w:val="123"/>
              </w:numPr>
              <w:suppressAutoHyphens w:val="0"/>
            </w:pPr>
            <w:r>
              <w:t>Rhys, Jean, “Let Them Call it Jazz”</w:t>
            </w:r>
          </w:p>
          <w:p w14:paraId="56A816D9" w14:textId="77777777" w:rsidR="00C56C3A" w:rsidRDefault="00C56C3A" w:rsidP="00C56C3A">
            <w:pPr>
              <w:pStyle w:val="Odstavecseseznamem"/>
              <w:numPr>
                <w:ilvl w:val="1"/>
                <w:numId w:val="123"/>
              </w:numPr>
              <w:suppressAutoHyphens w:val="0"/>
            </w:pPr>
            <w:r>
              <w:t>Rushdie, Salman, “The Courter”</w:t>
            </w:r>
          </w:p>
          <w:p w14:paraId="09816704" w14:textId="77777777" w:rsidR="00C56C3A" w:rsidRDefault="00C56C3A" w:rsidP="00C07AFA"/>
          <w:p w14:paraId="4459B24F" w14:textId="77777777" w:rsidR="00C56C3A" w:rsidRDefault="00C56C3A" w:rsidP="00C07AFA">
            <w:r>
              <w:t>Odborné znalosti – po absolvování předmětu prokazuje student znalosti:</w:t>
            </w:r>
          </w:p>
          <w:p w14:paraId="401A60D5" w14:textId="77777777" w:rsidR="00C56C3A" w:rsidRDefault="00C56C3A" w:rsidP="00C56C3A">
            <w:pPr>
              <w:pStyle w:val="Odstavecseseznamem"/>
              <w:numPr>
                <w:ilvl w:val="0"/>
                <w:numId w:val="124"/>
              </w:numPr>
              <w:suppressAutoHyphens w:val="0"/>
            </w:pPr>
            <w:r>
              <w:t>vysvětlit teorie povídky</w:t>
            </w:r>
          </w:p>
          <w:p w14:paraId="4F01A6F1" w14:textId="77777777" w:rsidR="00C56C3A" w:rsidRDefault="00C56C3A" w:rsidP="00C56C3A">
            <w:pPr>
              <w:pStyle w:val="Odstavecseseznamem"/>
              <w:numPr>
                <w:ilvl w:val="0"/>
                <w:numId w:val="124"/>
              </w:numPr>
              <w:suppressAutoHyphens w:val="0"/>
            </w:pPr>
            <w:r>
              <w:t>vysvětlit problematiku kolonialismu a postkolonialismu</w:t>
            </w:r>
          </w:p>
          <w:p w14:paraId="0D6E440B" w14:textId="77777777" w:rsidR="00C56C3A" w:rsidRDefault="00C56C3A" w:rsidP="00C56C3A">
            <w:pPr>
              <w:pStyle w:val="Odstavecseseznamem"/>
              <w:numPr>
                <w:ilvl w:val="0"/>
                <w:numId w:val="124"/>
              </w:numPr>
              <w:suppressAutoHyphens w:val="0"/>
            </w:pPr>
            <w:r>
              <w:t>znát analýzu vybraných povídek a jejich společenského a kulturního kontextu</w:t>
            </w:r>
          </w:p>
          <w:p w14:paraId="5A352154" w14:textId="77777777" w:rsidR="00C56C3A" w:rsidRDefault="00C56C3A" w:rsidP="00C07AFA"/>
          <w:p w14:paraId="434C6A5C" w14:textId="77777777" w:rsidR="00C56C3A" w:rsidRDefault="00C56C3A" w:rsidP="00C07AFA">
            <w:r>
              <w:t>Odborné dovednosti – po absolvování předmětu prokazuje student dovednosti:</w:t>
            </w:r>
          </w:p>
          <w:p w14:paraId="659912E7" w14:textId="77777777" w:rsidR="00C56C3A" w:rsidRDefault="00C56C3A" w:rsidP="00C56C3A">
            <w:pPr>
              <w:pStyle w:val="Odstavecseseznamem"/>
              <w:numPr>
                <w:ilvl w:val="0"/>
                <w:numId w:val="125"/>
              </w:numPr>
              <w:suppressAutoHyphens w:val="0"/>
            </w:pPr>
            <w:r>
              <w:t>analyzovat libovolnou povídku z hlediska teorie povídky</w:t>
            </w:r>
          </w:p>
          <w:p w14:paraId="3C770CB2" w14:textId="77777777" w:rsidR="00C56C3A" w:rsidRDefault="00C56C3A" w:rsidP="00C56C3A">
            <w:pPr>
              <w:pStyle w:val="Odstavecseseznamem"/>
              <w:numPr>
                <w:ilvl w:val="0"/>
                <w:numId w:val="125"/>
              </w:numPr>
              <w:suppressAutoHyphens w:val="0"/>
            </w:pPr>
            <w:r>
              <w:t>identifikovat témata spojená s (post)kolonialismem v libovolném literárním textu</w:t>
            </w:r>
          </w:p>
          <w:p w14:paraId="3E2EEE44" w14:textId="77777777" w:rsidR="00C56C3A" w:rsidRDefault="00C56C3A" w:rsidP="00C07AFA"/>
        </w:tc>
      </w:tr>
      <w:tr w:rsidR="00C56C3A" w14:paraId="7B0135F1" w14:textId="77777777" w:rsidTr="00C9509E">
        <w:trPr>
          <w:trHeight w:val="265"/>
        </w:trPr>
        <w:tc>
          <w:tcPr>
            <w:tcW w:w="3653" w:type="dxa"/>
            <w:gridSpan w:val="2"/>
            <w:tcBorders>
              <w:top w:val="nil"/>
              <w:bottom w:val="single" w:sz="4" w:space="0" w:color="auto"/>
            </w:tcBorders>
            <w:shd w:val="clear" w:color="auto" w:fill="F7CAAC"/>
          </w:tcPr>
          <w:p w14:paraId="6A4B91FE" w14:textId="77777777" w:rsidR="00C56C3A" w:rsidRDefault="00C56C3A" w:rsidP="00C07AFA">
            <w:r>
              <w:rPr>
                <w:b/>
              </w:rPr>
              <w:t>Studijní literatura a studijní pomůcky</w:t>
            </w:r>
          </w:p>
        </w:tc>
        <w:tc>
          <w:tcPr>
            <w:tcW w:w="6202" w:type="dxa"/>
            <w:gridSpan w:val="6"/>
            <w:tcBorders>
              <w:top w:val="nil"/>
              <w:bottom w:val="single" w:sz="4" w:space="0" w:color="auto"/>
            </w:tcBorders>
          </w:tcPr>
          <w:p w14:paraId="702C9FF4" w14:textId="77777777" w:rsidR="00C56C3A" w:rsidRDefault="00C56C3A" w:rsidP="00C07AFA"/>
        </w:tc>
      </w:tr>
      <w:tr w:rsidR="00C56C3A" w14:paraId="34263A9D" w14:textId="77777777" w:rsidTr="00C9509E">
        <w:trPr>
          <w:trHeight w:val="1497"/>
        </w:trPr>
        <w:tc>
          <w:tcPr>
            <w:tcW w:w="9855" w:type="dxa"/>
            <w:gridSpan w:val="8"/>
            <w:tcBorders>
              <w:top w:val="single" w:sz="4" w:space="0" w:color="auto"/>
              <w:bottom w:val="single" w:sz="12" w:space="0" w:color="auto"/>
            </w:tcBorders>
          </w:tcPr>
          <w:p w14:paraId="787F6ABD" w14:textId="77777777" w:rsidR="00C56C3A" w:rsidRPr="00BD7BB3" w:rsidRDefault="00C56C3A" w:rsidP="00C07AFA">
            <w:pPr>
              <w:pStyle w:val="bb"/>
              <w:rPr>
                <w:b/>
              </w:rPr>
            </w:pPr>
            <w:r w:rsidRPr="00BD7BB3">
              <w:rPr>
                <w:b/>
              </w:rPr>
              <w:t>Základní literatura:</w:t>
            </w:r>
          </w:p>
          <w:p w14:paraId="4B2ECF2B" w14:textId="102F5282" w:rsidR="00C56C3A" w:rsidRPr="00936DCE" w:rsidRDefault="00C56C3A" w:rsidP="00C07AFA">
            <w:pPr>
              <w:pStyle w:val="bb"/>
              <w:rPr>
                <w:lang w:val="en-GB"/>
              </w:rPr>
            </w:pPr>
            <w:r w:rsidRPr="00423DAB">
              <w:rPr>
                <w:lang w:val="en-GB"/>
              </w:rPr>
              <w:t xml:space="preserve">Boehmer, Elleke. </w:t>
            </w:r>
            <w:r w:rsidRPr="001A08C0">
              <w:rPr>
                <w:i/>
                <w:lang w:val="en-GB"/>
              </w:rPr>
              <w:t>Colonial and Postcolonial Literature</w:t>
            </w:r>
            <w:r w:rsidRPr="00423DAB">
              <w:rPr>
                <w:lang w:val="en-GB"/>
              </w:rPr>
              <w:t>.</w:t>
            </w:r>
            <w:r>
              <w:rPr>
                <w:lang w:val="en-GB"/>
              </w:rPr>
              <w:t xml:space="preserve"> </w:t>
            </w:r>
            <w:r w:rsidR="001B38BD">
              <w:rPr>
                <w:lang w:val="en-GB"/>
              </w:rPr>
              <w:t xml:space="preserve">2nd ed. </w:t>
            </w:r>
            <w:r>
              <w:rPr>
                <w:lang w:val="en-GB"/>
              </w:rPr>
              <w:t xml:space="preserve">Oxford: Oxford University Press, </w:t>
            </w:r>
            <w:r w:rsidR="001B38BD">
              <w:rPr>
                <w:lang w:val="en-GB"/>
              </w:rPr>
              <w:t>2005</w:t>
            </w:r>
            <w:r w:rsidRPr="00423DAB">
              <w:rPr>
                <w:lang w:val="en-GB"/>
              </w:rPr>
              <w:t>.</w:t>
            </w:r>
          </w:p>
          <w:p w14:paraId="5DCE7DDC" w14:textId="77777777" w:rsidR="00C56C3A" w:rsidRPr="00F44903" w:rsidRDefault="00C56C3A" w:rsidP="00C07AFA">
            <w:pPr>
              <w:pStyle w:val="bb"/>
              <w:rPr>
                <w:lang w:val="de-DE"/>
              </w:rPr>
            </w:pPr>
            <w:r w:rsidRPr="00E5436B">
              <w:rPr>
                <w:lang w:val="en-GB"/>
              </w:rPr>
              <w:t>Eckstein, Lars (ed.)</w:t>
            </w:r>
            <w:r>
              <w:rPr>
                <w:lang w:val="en-GB"/>
              </w:rPr>
              <w:t xml:space="preserve">. </w:t>
            </w:r>
            <w:r w:rsidRPr="001A08C0">
              <w:rPr>
                <w:i/>
                <w:lang w:val="en-GB"/>
              </w:rPr>
              <w:t xml:space="preserve">English Literature </w:t>
            </w:r>
            <w:r>
              <w:rPr>
                <w:i/>
                <w:lang w:val="en-GB"/>
              </w:rPr>
              <w:t>a</w:t>
            </w:r>
            <w:r w:rsidRPr="001A08C0">
              <w:rPr>
                <w:i/>
                <w:lang w:val="en-GB"/>
              </w:rPr>
              <w:t>cross the Globe</w:t>
            </w:r>
            <w:r w:rsidRPr="00423DAB">
              <w:rPr>
                <w:lang w:val="en-GB"/>
              </w:rPr>
              <w:t>.</w:t>
            </w:r>
            <w:r>
              <w:rPr>
                <w:lang w:val="en-GB"/>
              </w:rPr>
              <w:t xml:space="preserve"> </w:t>
            </w:r>
            <w:r w:rsidRPr="00F44903">
              <w:rPr>
                <w:lang w:val="de-DE"/>
              </w:rPr>
              <w:t>Paderborn: Wilhelm Fink Verlag, 2007.</w:t>
            </w:r>
          </w:p>
          <w:p w14:paraId="55BF4793" w14:textId="77777777" w:rsidR="00C56C3A" w:rsidRPr="001C4607" w:rsidRDefault="00C56C3A" w:rsidP="00C07AFA">
            <w:pPr>
              <w:pStyle w:val="bb"/>
              <w:rPr>
                <w:lang w:val="en-GB"/>
              </w:rPr>
            </w:pPr>
            <w:r w:rsidRPr="00F44903">
              <w:rPr>
                <w:lang w:val="de-DE"/>
              </w:rPr>
              <w:t xml:space="preserve">Ferguson, Niall. </w:t>
            </w:r>
            <w:r w:rsidRPr="001A08C0">
              <w:rPr>
                <w:i/>
                <w:lang w:val="en-GB"/>
              </w:rPr>
              <w:t>Empire: How Britain Made the Modern World</w:t>
            </w:r>
            <w:r>
              <w:rPr>
                <w:lang w:val="en-GB"/>
              </w:rPr>
              <w:t xml:space="preserve">. </w:t>
            </w:r>
            <w:r w:rsidRPr="001C4607">
              <w:rPr>
                <w:lang w:val="en-GB"/>
              </w:rPr>
              <w:t>London: Penguin Books</w:t>
            </w:r>
            <w:r>
              <w:rPr>
                <w:lang w:val="en-GB"/>
              </w:rPr>
              <w:t>, 2004</w:t>
            </w:r>
            <w:r w:rsidRPr="001C4607">
              <w:rPr>
                <w:lang w:val="en-GB"/>
              </w:rPr>
              <w:t>.</w:t>
            </w:r>
          </w:p>
          <w:p w14:paraId="2629A666" w14:textId="77777777" w:rsidR="00C56C3A" w:rsidRPr="00E5436B" w:rsidRDefault="00C56C3A" w:rsidP="00C07AFA">
            <w:pPr>
              <w:pStyle w:val="bb"/>
              <w:rPr>
                <w:lang w:val="en-GB"/>
              </w:rPr>
            </w:pPr>
            <w:r>
              <w:rPr>
                <w:lang w:val="en-GB"/>
              </w:rPr>
              <w:t xml:space="preserve">Korte, Barbara. </w:t>
            </w:r>
            <w:r w:rsidRPr="001A08C0">
              <w:rPr>
                <w:i/>
                <w:lang w:val="en-GB"/>
              </w:rPr>
              <w:t>The Short Story in Britain</w:t>
            </w:r>
            <w:r w:rsidRPr="00423DAB">
              <w:rPr>
                <w:lang w:val="en-GB"/>
              </w:rPr>
              <w:t xml:space="preserve">. </w:t>
            </w:r>
            <w:r w:rsidRPr="00E5436B">
              <w:rPr>
                <w:lang w:val="en-GB"/>
              </w:rPr>
              <w:t>Tübingen: A. Francke Verlag, 2003.</w:t>
            </w:r>
          </w:p>
          <w:p w14:paraId="26E16249" w14:textId="77777777" w:rsidR="00C56C3A" w:rsidRPr="00DA5F7F" w:rsidRDefault="00C56C3A" w:rsidP="00C07AFA">
            <w:pPr>
              <w:pStyle w:val="bb"/>
              <w:rPr>
                <w:lang w:val="en-GB"/>
              </w:rPr>
            </w:pPr>
            <w:r>
              <w:rPr>
                <w:lang w:val="en-GB"/>
              </w:rPr>
              <w:t>Tiffin, Chris – Alan</w:t>
            </w:r>
            <w:r w:rsidRPr="00423DAB">
              <w:rPr>
                <w:lang w:val="en-GB"/>
              </w:rPr>
              <w:t xml:space="preserve"> </w:t>
            </w:r>
            <w:r>
              <w:rPr>
                <w:lang w:val="en-GB"/>
              </w:rPr>
              <w:t>Lawson</w:t>
            </w:r>
            <w:r w:rsidRPr="00423DAB">
              <w:rPr>
                <w:lang w:val="en-GB"/>
              </w:rPr>
              <w:t xml:space="preserve"> </w:t>
            </w:r>
            <w:r>
              <w:rPr>
                <w:lang w:val="en-GB"/>
              </w:rPr>
              <w:t>(</w:t>
            </w:r>
            <w:r w:rsidRPr="00423DAB">
              <w:rPr>
                <w:lang w:val="en-GB"/>
              </w:rPr>
              <w:t>ed</w:t>
            </w:r>
            <w:r>
              <w:rPr>
                <w:lang w:val="en-GB"/>
              </w:rPr>
              <w:t xml:space="preserve">s.). </w:t>
            </w:r>
            <w:r w:rsidRPr="003D0A2A">
              <w:rPr>
                <w:i/>
                <w:lang w:val="en-GB"/>
              </w:rPr>
              <w:t>De-scribing Empire: Post-colonialism and Textuality</w:t>
            </w:r>
            <w:r w:rsidRPr="00423DAB">
              <w:rPr>
                <w:lang w:val="en-GB"/>
              </w:rPr>
              <w:t xml:space="preserve">. </w:t>
            </w:r>
            <w:r>
              <w:rPr>
                <w:lang w:val="en-GB"/>
              </w:rPr>
              <w:t>London: Routledge, 1994</w:t>
            </w:r>
            <w:r w:rsidRPr="00423DAB">
              <w:rPr>
                <w:lang w:val="en-GB"/>
              </w:rPr>
              <w:t>.</w:t>
            </w:r>
          </w:p>
          <w:p w14:paraId="7A691700" w14:textId="77877D1D" w:rsidR="007442DA" w:rsidRDefault="007442DA" w:rsidP="00C07AFA">
            <w:pPr>
              <w:pStyle w:val="bb"/>
              <w:rPr>
                <w:b/>
              </w:rPr>
            </w:pPr>
          </w:p>
          <w:p w14:paraId="23D7C33D" w14:textId="4CEDAF84" w:rsidR="00AC1ABE" w:rsidRDefault="00AC1ABE" w:rsidP="00C07AFA">
            <w:pPr>
              <w:pStyle w:val="bb"/>
              <w:rPr>
                <w:b/>
              </w:rPr>
            </w:pPr>
          </w:p>
          <w:p w14:paraId="5573328B" w14:textId="77777777" w:rsidR="00AC1ABE" w:rsidRDefault="00AC1ABE" w:rsidP="00C07AFA">
            <w:pPr>
              <w:pStyle w:val="bb"/>
              <w:rPr>
                <w:b/>
              </w:rPr>
            </w:pPr>
          </w:p>
          <w:p w14:paraId="01679900" w14:textId="77777777" w:rsidR="00C56C3A" w:rsidRPr="00BD7BB3" w:rsidRDefault="00C56C3A" w:rsidP="00C07AFA">
            <w:pPr>
              <w:pStyle w:val="bb"/>
              <w:rPr>
                <w:b/>
              </w:rPr>
            </w:pPr>
            <w:r w:rsidRPr="00BD7BB3">
              <w:rPr>
                <w:b/>
              </w:rPr>
              <w:t>Doporučená literatura:</w:t>
            </w:r>
          </w:p>
          <w:p w14:paraId="7E654088" w14:textId="77777777" w:rsidR="00C56C3A" w:rsidRDefault="00C56C3A" w:rsidP="00C07AFA">
            <w:pPr>
              <w:pStyle w:val="bb"/>
              <w:rPr>
                <w:lang w:val="en-GB"/>
              </w:rPr>
            </w:pPr>
            <w:r>
              <w:rPr>
                <w:lang w:val="en-GB"/>
              </w:rPr>
              <w:t>Einhaus, Ann-</w:t>
            </w:r>
            <w:r w:rsidRPr="003236D9">
              <w:rPr>
                <w:lang w:val="en-GB"/>
              </w:rPr>
              <w:t xml:space="preserve">Marie. </w:t>
            </w:r>
            <w:r w:rsidRPr="003D0A2A">
              <w:rPr>
                <w:i/>
                <w:lang w:val="en-GB"/>
              </w:rPr>
              <w:t>The Cambridge Companion to the English Short Story</w:t>
            </w:r>
            <w:r w:rsidRPr="003236D9">
              <w:rPr>
                <w:lang w:val="en-GB"/>
              </w:rPr>
              <w:t xml:space="preserve">. Cambridge: </w:t>
            </w:r>
            <w:r>
              <w:t>Cambridge University Press</w:t>
            </w:r>
            <w:r w:rsidRPr="003236D9">
              <w:rPr>
                <w:lang w:val="en-GB"/>
              </w:rPr>
              <w:t>, 2016.</w:t>
            </w:r>
          </w:p>
          <w:p w14:paraId="0D698FB5" w14:textId="77777777" w:rsidR="00C56C3A" w:rsidRDefault="00C56C3A" w:rsidP="00C07AFA">
            <w:pPr>
              <w:pStyle w:val="bb"/>
              <w:rPr>
                <w:lang w:val="en-GB"/>
              </w:rPr>
            </w:pPr>
            <w:r>
              <w:rPr>
                <w:lang w:val="en-GB"/>
              </w:rPr>
              <w:t xml:space="preserve">Fallon, Erin (ed.). A </w:t>
            </w:r>
            <w:r w:rsidRPr="003D0A2A">
              <w:rPr>
                <w:i/>
                <w:lang w:val="en-GB"/>
              </w:rPr>
              <w:t>Reader’s Companion to the Short Story in English</w:t>
            </w:r>
            <w:r>
              <w:rPr>
                <w:lang w:val="en-GB"/>
              </w:rPr>
              <w:t>. London: Routledge, 2001.</w:t>
            </w:r>
          </w:p>
          <w:p w14:paraId="25BAB9CB" w14:textId="77777777" w:rsidR="00C56C3A" w:rsidRDefault="00C56C3A" w:rsidP="00C07AFA">
            <w:pPr>
              <w:pStyle w:val="bb"/>
              <w:rPr>
                <w:lang w:val="en-GB"/>
              </w:rPr>
            </w:pPr>
            <w:r w:rsidRPr="00695D6C">
              <w:rPr>
                <w:lang w:val="en-GB"/>
              </w:rPr>
              <w:t xml:space="preserve">Korte, Barbara </w:t>
            </w:r>
            <w:r>
              <w:rPr>
                <w:lang w:val="en-GB"/>
              </w:rPr>
              <w:t xml:space="preserve">– Lojo Rodriguez, </w:t>
            </w:r>
            <w:r w:rsidRPr="00695D6C">
              <w:rPr>
                <w:lang w:val="en-GB"/>
              </w:rPr>
              <w:t xml:space="preserve">Laura Ma. </w:t>
            </w:r>
            <w:r>
              <w:rPr>
                <w:lang w:val="en-GB"/>
              </w:rPr>
              <w:t>(eds.)</w:t>
            </w:r>
            <w:r w:rsidRPr="005A6779">
              <w:rPr>
                <w:lang w:val="en-GB"/>
              </w:rPr>
              <w:t>. </w:t>
            </w:r>
            <w:r w:rsidRPr="003D0A2A">
              <w:rPr>
                <w:i/>
                <w:iCs/>
                <w:lang w:val="en-GB"/>
              </w:rPr>
              <w:t>Borders and Border Crossings in the Contemporary British Short Story</w:t>
            </w:r>
            <w:r w:rsidRPr="005A6779">
              <w:rPr>
                <w:lang w:val="en-GB"/>
              </w:rPr>
              <w:t>. Cham: Springer Nature, 2019.</w:t>
            </w:r>
          </w:p>
          <w:p w14:paraId="07766C94" w14:textId="77777777" w:rsidR="00C56C3A" w:rsidRDefault="00C56C3A" w:rsidP="00C07AFA">
            <w:pPr>
              <w:pStyle w:val="bb"/>
              <w:rPr>
                <w:lang w:val="en-GB"/>
              </w:rPr>
            </w:pPr>
            <w:r>
              <w:rPr>
                <w:lang w:val="en-GB"/>
              </w:rPr>
              <w:t xml:space="preserve">Malcolm, David – Alexander, Cheryl (eds.). </w:t>
            </w:r>
            <w:r w:rsidRPr="003D0A2A">
              <w:rPr>
                <w:i/>
                <w:lang w:val="en-GB"/>
              </w:rPr>
              <w:t>A Companion to the British and Irish Short Story</w:t>
            </w:r>
            <w:r>
              <w:rPr>
                <w:lang w:val="en-GB"/>
              </w:rPr>
              <w:t>. London: Wiley-Blackwell, 2008.</w:t>
            </w:r>
          </w:p>
          <w:p w14:paraId="65301659" w14:textId="77777777" w:rsidR="00C56C3A" w:rsidRDefault="00C56C3A" w:rsidP="00C07AFA">
            <w:pPr>
              <w:pStyle w:val="bb"/>
              <w:rPr>
                <w:b/>
                <w:lang w:val="en-GB"/>
              </w:rPr>
            </w:pPr>
            <w:r w:rsidRPr="00DA5F7F">
              <w:rPr>
                <w:lang w:val="en-GB"/>
              </w:rPr>
              <w:t xml:space="preserve">Moares, Cristina Arufe. </w:t>
            </w:r>
            <w:r w:rsidRPr="003D0A2A">
              <w:rPr>
                <w:i/>
                <w:lang w:val="en-GB"/>
              </w:rPr>
              <w:t>The Postcolonial Short Story: Katherine Mansfield and Jean Rhys</w:t>
            </w:r>
            <w:r w:rsidRPr="00DA5F7F">
              <w:rPr>
                <w:lang w:val="en-GB"/>
              </w:rPr>
              <w:t>. Phil Diss. Universidade de Santiago de Compostella, 2018</w:t>
            </w:r>
            <w:r>
              <w:rPr>
                <w:b/>
                <w:lang w:val="en-GB"/>
              </w:rPr>
              <w:t>.</w:t>
            </w:r>
          </w:p>
          <w:p w14:paraId="00D63119" w14:textId="77777777" w:rsidR="00C56C3A" w:rsidRPr="00BD7BB3" w:rsidRDefault="00C56C3A" w:rsidP="00C07AFA"/>
        </w:tc>
      </w:tr>
      <w:tr w:rsidR="00C56C3A" w14:paraId="4D52C5DE" w14:textId="77777777" w:rsidTr="00C9509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9A36B29" w14:textId="77777777" w:rsidR="00C56C3A" w:rsidRDefault="00C56C3A" w:rsidP="00C07AFA">
            <w:pPr>
              <w:jc w:val="center"/>
              <w:rPr>
                <w:b/>
              </w:rPr>
            </w:pPr>
            <w:r>
              <w:rPr>
                <w:b/>
              </w:rPr>
              <w:t>Informace ke kombinované nebo distanční formě</w:t>
            </w:r>
          </w:p>
        </w:tc>
      </w:tr>
      <w:tr w:rsidR="00C56C3A" w14:paraId="503F0E21" w14:textId="77777777" w:rsidTr="00C07AFA">
        <w:tc>
          <w:tcPr>
            <w:tcW w:w="4787" w:type="dxa"/>
            <w:gridSpan w:val="3"/>
            <w:tcBorders>
              <w:top w:val="single" w:sz="2" w:space="0" w:color="auto"/>
            </w:tcBorders>
            <w:shd w:val="clear" w:color="auto" w:fill="F7CAAC"/>
          </w:tcPr>
          <w:p w14:paraId="7B7DC031" w14:textId="77777777" w:rsidR="00C56C3A" w:rsidRDefault="00C56C3A" w:rsidP="00C07AFA">
            <w:r>
              <w:rPr>
                <w:b/>
              </w:rPr>
              <w:t>Rozsah konzultací (soustředění)</w:t>
            </w:r>
          </w:p>
        </w:tc>
        <w:tc>
          <w:tcPr>
            <w:tcW w:w="889" w:type="dxa"/>
            <w:tcBorders>
              <w:top w:val="single" w:sz="2" w:space="0" w:color="auto"/>
            </w:tcBorders>
          </w:tcPr>
          <w:p w14:paraId="2243233F" w14:textId="77777777" w:rsidR="00C56C3A" w:rsidRDefault="00C56C3A" w:rsidP="00C07AFA"/>
        </w:tc>
        <w:tc>
          <w:tcPr>
            <w:tcW w:w="4179" w:type="dxa"/>
            <w:gridSpan w:val="4"/>
            <w:tcBorders>
              <w:top w:val="single" w:sz="2" w:space="0" w:color="auto"/>
            </w:tcBorders>
            <w:shd w:val="clear" w:color="auto" w:fill="F7CAAC"/>
          </w:tcPr>
          <w:p w14:paraId="04ABDCB7" w14:textId="77777777" w:rsidR="00C56C3A" w:rsidRDefault="00C56C3A" w:rsidP="00C07AFA">
            <w:pPr>
              <w:rPr>
                <w:b/>
              </w:rPr>
            </w:pPr>
            <w:r>
              <w:rPr>
                <w:b/>
              </w:rPr>
              <w:t xml:space="preserve">hodin </w:t>
            </w:r>
          </w:p>
        </w:tc>
      </w:tr>
      <w:tr w:rsidR="00C56C3A" w14:paraId="15EDD012" w14:textId="77777777" w:rsidTr="00C07AFA">
        <w:tc>
          <w:tcPr>
            <w:tcW w:w="9855" w:type="dxa"/>
            <w:gridSpan w:val="8"/>
            <w:shd w:val="clear" w:color="auto" w:fill="F7CAAC"/>
          </w:tcPr>
          <w:p w14:paraId="1E0DE3ED" w14:textId="77777777" w:rsidR="00C56C3A" w:rsidRDefault="00C56C3A" w:rsidP="00C07AFA">
            <w:pPr>
              <w:rPr>
                <w:b/>
              </w:rPr>
            </w:pPr>
            <w:r>
              <w:rPr>
                <w:b/>
              </w:rPr>
              <w:t>Informace o způsobu kontaktu s vyučujícím</w:t>
            </w:r>
          </w:p>
        </w:tc>
      </w:tr>
      <w:tr w:rsidR="00C56C3A" w14:paraId="32F50A6B" w14:textId="77777777" w:rsidTr="00C07AFA">
        <w:trPr>
          <w:trHeight w:val="20"/>
        </w:trPr>
        <w:tc>
          <w:tcPr>
            <w:tcW w:w="9855" w:type="dxa"/>
            <w:gridSpan w:val="8"/>
          </w:tcPr>
          <w:p w14:paraId="5F53F544" w14:textId="77777777" w:rsidR="00C56C3A" w:rsidRDefault="00C56C3A" w:rsidP="00C07AFA"/>
        </w:tc>
      </w:tr>
    </w:tbl>
    <w:p w14:paraId="7D9D871B" w14:textId="77777777" w:rsidR="00C56C3A" w:rsidRDefault="00C56C3A" w:rsidP="00C56C3A"/>
    <w:p w14:paraId="1F5507A7" w14:textId="77777777" w:rsidR="00C56C3A" w:rsidRDefault="00C56C3A" w:rsidP="00C56C3A"/>
    <w:p w14:paraId="1C135A6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2BA76E8" w14:textId="77777777" w:rsidTr="00C07AFA">
        <w:tc>
          <w:tcPr>
            <w:tcW w:w="9855" w:type="dxa"/>
            <w:gridSpan w:val="7"/>
            <w:tcBorders>
              <w:bottom w:val="double" w:sz="4" w:space="0" w:color="auto"/>
            </w:tcBorders>
            <w:shd w:val="clear" w:color="auto" w:fill="BDD6EE"/>
          </w:tcPr>
          <w:p w14:paraId="40BAA0E0" w14:textId="77777777" w:rsidR="00C56C3A" w:rsidRDefault="00C56C3A" w:rsidP="00C07AFA">
            <w:pPr>
              <w:rPr>
                <w:b/>
                <w:sz w:val="28"/>
              </w:rPr>
            </w:pPr>
            <w:r>
              <w:br w:type="page"/>
            </w:r>
            <w:r>
              <w:rPr>
                <w:b/>
                <w:sz w:val="28"/>
              </w:rPr>
              <w:t>B-III – Charakteristika studijního předmětu</w:t>
            </w:r>
          </w:p>
        </w:tc>
      </w:tr>
      <w:tr w:rsidR="00C56C3A" w14:paraId="052104BB" w14:textId="77777777" w:rsidTr="00C07AFA">
        <w:tc>
          <w:tcPr>
            <w:tcW w:w="3086" w:type="dxa"/>
            <w:tcBorders>
              <w:top w:val="double" w:sz="4" w:space="0" w:color="auto"/>
            </w:tcBorders>
            <w:shd w:val="clear" w:color="auto" w:fill="F7CAAC"/>
          </w:tcPr>
          <w:p w14:paraId="567091B3"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37925DB0" w14:textId="77777777" w:rsidR="00C56C3A" w:rsidRDefault="00C56C3A" w:rsidP="00C07AFA">
            <w:r>
              <w:t>Region a regionalita v literatuře</w:t>
            </w:r>
          </w:p>
        </w:tc>
      </w:tr>
      <w:tr w:rsidR="00C56C3A" w14:paraId="1F9A76CE" w14:textId="77777777" w:rsidTr="00C07AFA">
        <w:tc>
          <w:tcPr>
            <w:tcW w:w="3086" w:type="dxa"/>
            <w:shd w:val="clear" w:color="auto" w:fill="F7CAAC"/>
          </w:tcPr>
          <w:p w14:paraId="5EBF1A9A" w14:textId="77777777" w:rsidR="00C56C3A" w:rsidRDefault="00C56C3A" w:rsidP="00C07AFA">
            <w:pPr>
              <w:rPr>
                <w:b/>
              </w:rPr>
            </w:pPr>
            <w:r>
              <w:rPr>
                <w:b/>
              </w:rPr>
              <w:t>Typ předmětu</w:t>
            </w:r>
          </w:p>
        </w:tc>
        <w:tc>
          <w:tcPr>
            <w:tcW w:w="3406" w:type="dxa"/>
            <w:gridSpan w:val="3"/>
          </w:tcPr>
          <w:p w14:paraId="646C6746" w14:textId="04D0198F" w:rsidR="00C56C3A" w:rsidRDefault="00620367" w:rsidP="00C07AFA">
            <w:r>
              <w:t>pv</w:t>
            </w:r>
          </w:p>
        </w:tc>
        <w:tc>
          <w:tcPr>
            <w:tcW w:w="2695" w:type="dxa"/>
            <w:gridSpan w:val="2"/>
            <w:shd w:val="clear" w:color="auto" w:fill="F7CAAC"/>
          </w:tcPr>
          <w:p w14:paraId="2DC2E6C3" w14:textId="77777777" w:rsidR="00C56C3A" w:rsidRDefault="00C56C3A" w:rsidP="00C07AFA">
            <w:r>
              <w:rPr>
                <w:b/>
              </w:rPr>
              <w:t>doporučený ročník / semestr</w:t>
            </w:r>
          </w:p>
        </w:tc>
        <w:tc>
          <w:tcPr>
            <w:tcW w:w="668" w:type="dxa"/>
          </w:tcPr>
          <w:p w14:paraId="291B83C2" w14:textId="77777777" w:rsidR="00C56C3A" w:rsidRDefault="00C56C3A" w:rsidP="00C07AFA">
            <w:r>
              <w:t>1/L, 2/Z</w:t>
            </w:r>
          </w:p>
        </w:tc>
      </w:tr>
      <w:tr w:rsidR="00C56C3A" w14:paraId="4A6C03C3" w14:textId="77777777" w:rsidTr="00C07AFA">
        <w:tc>
          <w:tcPr>
            <w:tcW w:w="3086" w:type="dxa"/>
            <w:shd w:val="clear" w:color="auto" w:fill="F7CAAC"/>
          </w:tcPr>
          <w:p w14:paraId="03CC81B3" w14:textId="77777777" w:rsidR="00C56C3A" w:rsidRDefault="00C56C3A" w:rsidP="00C07AFA">
            <w:pPr>
              <w:rPr>
                <w:b/>
              </w:rPr>
            </w:pPr>
            <w:r>
              <w:rPr>
                <w:b/>
              </w:rPr>
              <w:t>Rozsah studijního předmětu</w:t>
            </w:r>
          </w:p>
        </w:tc>
        <w:tc>
          <w:tcPr>
            <w:tcW w:w="1701" w:type="dxa"/>
          </w:tcPr>
          <w:p w14:paraId="579860BB" w14:textId="77777777" w:rsidR="00C56C3A" w:rsidRDefault="00C56C3A" w:rsidP="00C07AFA">
            <w:r>
              <w:t>0p + 28s</w:t>
            </w:r>
          </w:p>
        </w:tc>
        <w:tc>
          <w:tcPr>
            <w:tcW w:w="889" w:type="dxa"/>
            <w:shd w:val="clear" w:color="auto" w:fill="F7CAAC"/>
          </w:tcPr>
          <w:p w14:paraId="0BC3C253" w14:textId="77777777" w:rsidR="00C56C3A" w:rsidRDefault="00C56C3A" w:rsidP="00C07AFA">
            <w:pPr>
              <w:rPr>
                <w:b/>
              </w:rPr>
            </w:pPr>
            <w:r>
              <w:rPr>
                <w:b/>
              </w:rPr>
              <w:t xml:space="preserve">hod. </w:t>
            </w:r>
          </w:p>
        </w:tc>
        <w:tc>
          <w:tcPr>
            <w:tcW w:w="816" w:type="dxa"/>
          </w:tcPr>
          <w:p w14:paraId="70029C34" w14:textId="77777777" w:rsidR="00C56C3A" w:rsidRDefault="00C56C3A" w:rsidP="00C07AFA">
            <w:r>
              <w:t>28</w:t>
            </w:r>
          </w:p>
        </w:tc>
        <w:tc>
          <w:tcPr>
            <w:tcW w:w="2156" w:type="dxa"/>
            <w:shd w:val="clear" w:color="auto" w:fill="F7CAAC"/>
          </w:tcPr>
          <w:p w14:paraId="2F2F5D9E" w14:textId="77777777" w:rsidR="00C56C3A" w:rsidRDefault="00C56C3A" w:rsidP="00C07AFA">
            <w:pPr>
              <w:rPr>
                <w:b/>
              </w:rPr>
            </w:pPr>
            <w:r>
              <w:rPr>
                <w:b/>
              </w:rPr>
              <w:t>kreditů</w:t>
            </w:r>
          </w:p>
        </w:tc>
        <w:tc>
          <w:tcPr>
            <w:tcW w:w="1207" w:type="dxa"/>
            <w:gridSpan w:val="2"/>
          </w:tcPr>
          <w:p w14:paraId="47275170" w14:textId="77777777" w:rsidR="00C56C3A" w:rsidRDefault="00C56C3A" w:rsidP="00C07AFA">
            <w:r>
              <w:t>4</w:t>
            </w:r>
          </w:p>
        </w:tc>
      </w:tr>
      <w:tr w:rsidR="00C56C3A" w14:paraId="50E2D167" w14:textId="77777777" w:rsidTr="00C07AFA">
        <w:tc>
          <w:tcPr>
            <w:tcW w:w="3086" w:type="dxa"/>
            <w:shd w:val="clear" w:color="auto" w:fill="F7CAAC"/>
          </w:tcPr>
          <w:p w14:paraId="2CD93405" w14:textId="77777777" w:rsidR="00C56C3A" w:rsidRDefault="00C56C3A" w:rsidP="00C07AFA">
            <w:pPr>
              <w:rPr>
                <w:b/>
                <w:sz w:val="22"/>
              </w:rPr>
            </w:pPr>
            <w:r>
              <w:rPr>
                <w:b/>
              </w:rPr>
              <w:t>Prerekvizity, korekvizity, ekvivalence</w:t>
            </w:r>
          </w:p>
        </w:tc>
        <w:tc>
          <w:tcPr>
            <w:tcW w:w="6769" w:type="dxa"/>
            <w:gridSpan w:val="6"/>
          </w:tcPr>
          <w:p w14:paraId="23AD780A" w14:textId="77777777" w:rsidR="00C56C3A" w:rsidRDefault="00C56C3A" w:rsidP="00C07AFA"/>
        </w:tc>
      </w:tr>
      <w:tr w:rsidR="00C56C3A" w14:paraId="37108212" w14:textId="77777777" w:rsidTr="00C07AFA">
        <w:tc>
          <w:tcPr>
            <w:tcW w:w="3086" w:type="dxa"/>
            <w:shd w:val="clear" w:color="auto" w:fill="F7CAAC"/>
          </w:tcPr>
          <w:p w14:paraId="288837FB" w14:textId="77777777" w:rsidR="00C56C3A" w:rsidRDefault="00C56C3A" w:rsidP="00C07AFA">
            <w:pPr>
              <w:rPr>
                <w:b/>
              </w:rPr>
            </w:pPr>
            <w:r>
              <w:rPr>
                <w:b/>
              </w:rPr>
              <w:t>Způsob ověření studijních výsledků</w:t>
            </w:r>
          </w:p>
        </w:tc>
        <w:tc>
          <w:tcPr>
            <w:tcW w:w="3406" w:type="dxa"/>
            <w:gridSpan w:val="3"/>
          </w:tcPr>
          <w:p w14:paraId="0CD870AD" w14:textId="77777777" w:rsidR="00C56C3A" w:rsidRDefault="00C56C3A" w:rsidP="00C07AFA">
            <w:r>
              <w:t>Klz</w:t>
            </w:r>
          </w:p>
        </w:tc>
        <w:tc>
          <w:tcPr>
            <w:tcW w:w="2156" w:type="dxa"/>
            <w:shd w:val="clear" w:color="auto" w:fill="F7CAAC"/>
          </w:tcPr>
          <w:p w14:paraId="6667642D" w14:textId="77777777" w:rsidR="00C56C3A" w:rsidRDefault="00C56C3A" w:rsidP="00C07AFA">
            <w:pPr>
              <w:rPr>
                <w:b/>
              </w:rPr>
            </w:pPr>
            <w:r>
              <w:rPr>
                <w:b/>
              </w:rPr>
              <w:t>Forma výuky</w:t>
            </w:r>
          </w:p>
        </w:tc>
        <w:tc>
          <w:tcPr>
            <w:tcW w:w="1207" w:type="dxa"/>
            <w:gridSpan w:val="2"/>
          </w:tcPr>
          <w:p w14:paraId="277B0F8E" w14:textId="77777777" w:rsidR="00C56C3A" w:rsidRDefault="00C56C3A" w:rsidP="00C07AFA">
            <w:r>
              <w:t>seminář</w:t>
            </w:r>
          </w:p>
        </w:tc>
      </w:tr>
      <w:tr w:rsidR="00C56C3A" w14:paraId="32CF310D" w14:textId="77777777" w:rsidTr="00C07AFA">
        <w:tc>
          <w:tcPr>
            <w:tcW w:w="3086" w:type="dxa"/>
            <w:shd w:val="clear" w:color="auto" w:fill="F7CAAC"/>
          </w:tcPr>
          <w:p w14:paraId="0F5AAAF5"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245D383F" w14:textId="77777777" w:rsidR="00C56C3A" w:rsidRDefault="00C56C3A" w:rsidP="00C07AFA">
            <w:pPr>
              <w:rPr>
                <w:b/>
              </w:rPr>
            </w:pPr>
            <w:r w:rsidRPr="00B46148">
              <w:rPr>
                <w:b/>
              </w:rPr>
              <w:t>Požadavky k zápočtu:</w:t>
            </w:r>
          </w:p>
          <w:p w14:paraId="2743880E" w14:textId="77777777" w:rsidR="00C56C3A" w:rsidRDefault="00C56C3A" w:rsidP="00C07AFA">
            <w:r>
              <w:t>Aktivní účast na seminářích (80 %)</w:t>
            </w:r>
          </w:p>
          <w:p w14:paraId="64C73948" w14:textId="77777777" w:rsidR="00C56C3A" w:rsidRDefault="00C56C3A" w:rsidP="00C07AFA">
            <w:r>
              <w:t>Znalost děl na seznamu četby</w:t>
            </w:r>
          </w:p>
          <w:p w14:paraId="49ED61D6" w14:textId="77777777" w:rsidR="00C56C3A" w:rsidRPr="00FC5861" w:rsidRDefault="00C56C3A" w:rsidP="00C07AFA">
            <w:r>
              <w:t>Vypracování analýzy zvoleného díla (v písemné formě)</w:t>
            </w:r>
          </w:p>
        </w:tc>
      </w:tr>
      <w:tr w:rsidR="00C56C3A" w14:paraId="08B12883" w14:textId="77777777" w:rsidTr="00C07AFA">
        <w:trPr>
          <w:trHeight w:val="20"/>
        </w:trPr>
        <w:tc>
          <w:tcPr>
            <w:tcW w:w="9855" w:type="dxa"/>
            <w:gridSpan w:val="7"/>
            <w:tcBorders>
              <w:top w:val="nil"/>
            </w:tcBorders>
          </w:tcPr>
          <w:p w14:paraId="51997F30" w14:textId="77777777" w:rsidR="00C56C3A" w:rsidRDefault="00C56C3A" w:rsidP="00C07AFA"/>
        </w:tc>
      </w:tr>
      <w:tr w:rsidR="00C56C3A" w14:paraId="685B7B5F" w14:textId="77777777" w:rsidTr="00C07AFA">
        <w:trPr>
          <w:trHeight w:val="197"/>
        </w:trPr>
        <w:tc>
          <w:tcPr>
            <w:tcW w:w="3086" w:type="dxa"/>
            <w:tcBorders>
              <w:top w:val="nil"/>
            </w:tcBorders>
            <w:shd w:val="clear" w:color="auto" w:fill="F7CAAC"/>
          </w:tcPr>
          <w:p w14:paraId="0F6BD56D" w14:textId="77777777" w:rsidR="00C56C3A" w:rsidRDefault="00C56C3A" w:rsidP="00C07AFA">
            <w:pPr>
              <w:rPr>
                <w:b/>
              </w:rPr>
            </w:pPr>
            <w:r>
              <w:rPr>
                <w:b/>
              </w:rPr>
              <w:t>Garant předmětu</w:t>
            </w:r>
          </w:p>
        </w:tc>
        <w:tc>
          <w:tcPr>
            <w:tcW w:w="6769" w:type="dxa"/>
            <w:gridSpan w:val="6"/>
            <w:tcBorders>
              <w:top w:val="nil"/>
            </w:tcBorders>
          </w:tcPr>
          <w:p w14:paraId="36E7740A" w14:textId="77777777" w:rsidR="00C56C3A" w:rsidRDefault="00C56C3A" w:rsidP="00C07AFA">
            <w:r>
              <w:t>Mgr. Libor Marek, Ph.D.</w:t>
            </w:r>
          </w:p>
        </w:tc>
      </w:tr>
      <w:tr w:rsidR="00C56C3A" w14:paraId="145F714A" w14:textId="77777777" w:rsidTr="00C07AFA">
        <w:trPr>
          <w:trHeight w:val="243"/>
        </w:trPr>
        <w:tc>
          <w:tcPr>
            <w:tcW w:w="3086" w:type="dxa"/>
            <w:tcBorders>
              <w:top w:val="nil"/>
            </w:tcBorders>
            <w:shd w:val="clear" w:color="auto" w:fill="F7CAAC"/>
          </w:tcPr>
          <w:p w14:paraId="1898E041" w14:textId="77777777" w:rsidR="00C56C3A" w:rsidRDefault="00C56C3A" w:rsidP="00C07AFA">
            <w:pPr>
              <w:rPr>
                <w:b/>
              </w:rPr>
            </w:pPr>
            <w:r>
              <w:rPr>
                <w:b/>
              </w:rPr>
              <w:t>Zapojení garanta do výuky předmětu</w:t>
            </w:r>
          </w:p>
        </w:tc>
        <w:tc>
          <w:tcPr>
            <w:tcW w:w="6769" w:type="dxa"/>
            <w:gridSpan w:val="6"/>
            <w:tcBorders>
              <w:top w:val="nil"/>
            </w:tcBorders>
          </w:tcPr>
          <w:p w14:paraId="3BDFD0F1" w14:textId="77777777" w:rsidR="00C56C3A" w:rsidRDefault="00C56C3A" w:rsidP="00C07AFA">
            <w:r>
              <w:t>100 %</w:t>
            </w:r>
          </w:p>
        </w:tc>
      </w:tr>
      <w:tr w:rsidR="00C56C3A" w14:paraId="584C94BC" w14:textId="77777777" w:rsidTr="00C07AFA">
        <w:tc>
          <w:tcPr>
            <w:tcW w:w="3086" w:type="dxa"/>
            <w:shd w:val="clear" w:color="auto" w:fill="F7CAAC"/>
          </w:tcPr>
          <w:p w14:paraId="2C89DF27" w14:textId="77777777" w:rsidR="00C56C3A" w:rsidRDefault="00C56C3A" w:rsidP="00C07AFA">
            <w:pPr>
              <w:rPr>
                <w:b/>
              </w:rPr>
            </w:pPr>
            <w:r>
              <w:rPr>
                <w:b/>
              </w:rPr>
              <w:t>Vyučující</w:t>
            </w:r>
          </w:p>
        </w:tc>
        <w:tc>
          <w:tcPr>
            <w:tcW w:w="6769" w:type="dxa"/>
            <w:gridSpan w:val="6"/>
            <w:tcBorders>
              <w:bottom w:val="nil"/>
            </w:tcBorders>
          </w:tcPr>
          <w:p w14:paraId="4042A8A5" w14:textId="77777777" w:rsidR="00C56C3A" w:rsidRDefault="00C56C3A" w:rsidP="00C07AFA">
            <w:r>
              <w:t>Mgr. Libor Marek, Ph.D.</w:t>
            </w:r>
          </w:p>
        </w:tc>
      </w:tr>
      <w:tr w:rsidR="00C56C3A" w14:paraId="5D5AA32E" w14:textId="77777777" w:rsidTr="00C07AFA">
        <w:trPr>
          <w:trHeight w:val="20"/>
        </w:trPr>
        <w:tc>
          <w:tcPr>
            <w:tcW w:w="9855" w:type="dxa"/>
            <w:gridSpan w:val="7"/>
            <w:tcBorders>
              <w:top w:val="nil"/>
            </w:tcBorders>
          </w:tcPr>
          <w:p w14:paraId="0CF2E57D" w14:textId="77777777" w:rsidR="00C56C3A" w:rsidRDefault="00C56C3A" w:rsidP="00C07AFA"/>
        </w:tc>
      </w:tr>
      <w:tr w:rsidR="00C56C3A" w14:paraId="73127C07" w14:textId="77777777" w:rsidTr="00C07AFA">
        <w:tc>
          <w:tcPr>
            <w:tcW w:w="3086" w:type="dxa"/>
            <w:shd w:val="clear" w:color="auto" w:fill="F7CAAC"/>
          </w:tcPr>
          <w:p w14:paraId="79331371" w14:textId="77777777" w:rsidR="00C56C3A" w:rsidRDefault="00C56C3A" w:rsidP="00C07AFA">
            <w:pPr>
              <w:rPr>
                <w:b/>
              </w:rPr>
            </w:pPr>
            <w:r>
              <w:rPr>
                <w:b/>
              </w:rPr>
              <w:t>Stručná anotace předmětu</w:t>
            </w:r>
          </w:p>
        </w:tc>
        <w:tc>
          <w:tcPr>
            <w:tcW w:w="6769" w:type="dxa"/>
            <w:gridSpan w:val="6"/>
            <w:tcBorders>
              <w:bottom w:val="nil"/>
            </w:tcBorders>
          </w:tcPr>
          <w:p w14:paraId="377DE04B" w14:textId="77777777" w:rsidR="00C56C3A" w:rsidRDefault="00C56C3A" w:rsidP="00C07AFA"/>
        </w:tc>
      </w:tr>
      <w:tr w:rsidR="00C56C3A" w14:paraId="56EDF53D" w14:textId="77777777" w:rsidTr="00C07AFA">
        <w:trPr>
          <w:trHeight w:val="3938"/>
        </w:trPr>
        <w:tc>
          <w:tcPr>
            <w:tcW w:w="9855" w:type="dxa"/>
            <w:gridSpan w:val="7"/>
            <w:tcBorders>
              <w:top w:val="nil"/>
              <w:bottom w:val="single" w:sz="12" w:space="0" w:color="auto"/>
            </w:tcBorders>
          </w:tcPr>
          <w:p w14:paraId="272D1021" w14:textId="3340EBC2" w:rsidR="00C56C3A" w:rsidRDefault="00C56C3A" w:rsidP="00C07AFA">
            <w:r w:rsidRPr="00FC5861">
              <w:t xml:space="preserve">Cílem předmětu je demonstrovat význam regionu a percepce prostoru v literatuře 20. století v návaznosti na koncept </w:t>
            </w:r>
            <w:r w:rsidRPr="00246E1C">
              <w:rPr>
                <w:i/>
              </w:rPr>
              <w:t>spatial turn</w:t>
            </w:r>
            <w:r w:rsidRPr="00FC5861">
              <w:t>. Studenti budou obeznámeni s různými koncepty regionality v literatuře 20. století. Analyzována budou vybraná díla prózy, poezie a dramatu evropských a amerických autorů s přihlédnutím k problematice regionu a regionality, včetně kulturního a historického kontextu. Podstatu analýz budou tvořit interpretace děl s použitím standardních interpretačních teorií a modelů (hermeneutika, strukturalismus, pozitivismus etc.).</w:t>
            </w:r>
          </w:p>
          <w:p w14:paraId="06D097EF" w14:textId="77777777" w:rsidR="00C56C3A" w:rsidRDefault="00C56C3A" w:rsidP="00C07AFA"/>
          <w:p w14:paraId="0B616C6A" w14:textId="77777777" w:rsidR="00C56C3A" w:rsidRDefault="00C56C3A" w:rsidP="00C07AFA">
            <w:r>
              <w:t>Obsah předmětu:</w:t>
            </w:r>
          </w:p>
          <w:p w14:paraId="3388E803"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Spatial turn, topographical turn</w:t>
            </w:r>
          </w:p>
          <w:p w14:paraId="26399C33"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Region a regionalita</w:t>
            </w:r>
          </w:p>
          <w:p w14:paraId="0B2A1397"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Regionalizace a regionalismus</w:t>
            </w:r>
          </w:p>
          <w:p w14:paraId="683E5122" w14:textId="202B8EEA"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Centrum, periferie, third</w:t>
            </w:r>
            <w:r w:rsidR="00EA7C26">
              <w:rPr>
                <w:color w:val="000000" w:themeColor="text1"/>
              </w:rPr>
              <w:t xml:space="preserve"> </w:t>
            </w:r>
            <w:r w:rsidRPr="00FC5861">
              <w:rPr>
                <w:color w:val="000000" w:themeColor="text1"/>
              </w:rPr>
              <w:t>space</w:t>
            </w:r>
          </w:p>
          <w:p w14:paraId="39BB77EB"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Nacionalismus a regionální identita</w:t>
            </w:r>
          </w:p>
          <w:p w14:paraId="67F441CB"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Transnacionální prostor</w:t>
            </w:r>
          </w:p>
          <w:p w14:paraId="208CF744"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Regionalita a globalita</w:t>
            </w:r>
          </w:p>
          <w:p w14:paraId="5AF6C278"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Regionalita a urbanita</w:t>
            </w:r>
          </w:p>
          <w:p w14:paraId="478F5C78"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Region a krajina</w:t>
            </w:r>
          </w:p>
          <w:p w14:paraId="61DB507E" w14:textId="77777777" w:rsidR="00C56C3A" w:rsidRPr="00FC5861" w:rsidRDefault="00C56C3A" w:rsidP="00C56C3A">
            <w:pPr>
              <w:pStyle w:val="Odstavecseseznamem"/>
              <w:numPr>
                <w:ilvl w:val="0"/>
                <w:numId w:val="90"/>
              </w:numPr>
              <w:suppressAutoHyphens w:val="0"/>
              <w:rPr>
                <w:color w:val="000000" w:themeColor="text1"/>
              </w:rPr>
            </w:pPr>
            <w:r w:rsidRPr="00FC5861">
              <w:rPr>
                <w:color w:val="000000" w:themeColor="text1"/>
              </w:rPr>
              <w:t>Folklor a m</w:t>
            </w:r>
            <w:r w:rsidRPr="00FC5861">
              <w:rPr>
                <w:rFonts w:hint="cs"/>
                <w:color w:val="000000" w:themeColor="text1"/>
              </w:rPr>
              <w:t>ý</w:t>
            </w:r>
            <w:r w:rsidRPr="00FC5861">
              <w:rPr>
                <w:color w:val="000000" w:themeColor="text1"/>
              </w:rPr>
              <w:t>tus</w:t>
            </w:r>
          </w:p>
          <w:p w14:paraId="35ABD701" w14:textId="77777777" w:rsidR="00C56C3A" w:rsidRDefault="00C56C3A" w:rsidP="00C07AFA"/>
          <w:p w14:paraId="1C64040D" w14:textId="77777777" w:rsidR="00C56C3A" w:rsidRDefault="00C56C3A" w:rsidP="00C07AFA">
            <w:r>
              <w:t>Odborné znalosti – po absolvování předmětu prokazuje student znalosti:</w:t>
            </w:r>
          </w:p>
          <w:p w14:paraId="43FC3386" w14:textId="77777777" w:rsidR="00C56C3A" w:rsidRDefault="00C56C3A" w:rsidP="00C56C3A">
            <w:pPr>
              <w:pStyle w:val="Odstavecseseznamem"/>
              <w:numPr>
                <w:ilvl w:val="0"/>
                <w:numId w:val="91"/>
              </w:numPr>
              <w:suppressAutoHyphens w:val="0"/>
            </w:pPr>
            <w:r>
              <w:t>definovat klíčové pojmy (spatial turn, region, regionalita ad.)</w:t>
            </w:r>
          </w:p>
          <w:p w14:paraId="3D517C7D" w14:textId="77777777" w:rsidR="00C56C3A" w:rsidRDefault="00C56C3A" w:rsidP="00C56C3A">
            <w:pPr>
              <w:pStyle w:val="Odstavecseseznamem"/>
              <w:numPr>
                <w:ilvl w:val="0"/>
                <w:numId w:val="91"/>
              </w:numPr>
              <w:suppressAutoHyphens w:val="0"/>
            </w:pPr>
            <w:r>
              <w:t>objasnit kulturní a historický kontext regionality v literatuře</w:t>
            </w:r>
          </w:p>
          <w:p w14:paraId="7A2194F5" w14:textId="77777777" w:rsidR="00C56C3A" w:rsidRDefault="00C56C3A" w:rsidP="00C56C3A">
            <w:pPr>
              <w:pStyle w:val="Odstavecseseznamem"/>
              <w:numPr>
                <w:ilvl w:val="0"/>
                <w:numId w:val="91"/>
              </w:numPr>
              <w:suppressAutoHyphens w:val="0"/>
            </w:pPr>
            <w:r>
              <w:t>popsat rozdíly mezi přístupy k regionalitě v dílech vybraných autorů</w:t>
            </w:r>
          </w:p>
          <w:p w14:paraId="755C7B21" w14:textId="77777777" w:rsidR="00C56C3A" w:rsidRDefault="00C56C3A" w:rsidP="00C56C3A">
            <w:pPr>
              <w:pStyle w:val="Odstavecseseznamem"/>
              <w:numPr>
                <w:ilvl w:val="0"/>
                <w:numId w:val="91"/>
              </w:numPr>
              <w:suppressAutoHyphens w:val="0"/>
            </w:pPr>
            <w:r>
              <w:t>posoudit význam vybraných děl v rámci celkové tvorby daných autorů</w:t>
            </w:r>
          </w:p>
          <w:p w14:paraId="77EC9234" w14:textId="77777777" w:rsidR="00C56C3A" w:rsidRDefault="00C56C3A" w:rsidP="00C56C3A">
            <w:pPr>
              <w:pStyle w:val="Odstavecseseznamem"/>
              <w:numPr>
                <w:ilvl w:val="0"/>
                <w:numId w:val="91"/>
              </w:numPr>
              <w:suppressAutoHyphens w:val="0"/>
            </w:pPr>
            <w:r>
              <w:t>vyhodnotit vybrané koncepty regionality v literatuře 20. století</w:t>
            </w:r>
          </w:p>
          <w:p w14:paraId="49B1C06A" w14:textId="77777777" w:rsidR="00C56C3A" w:rsidRDefault="00C56C3A" w:rsidP="00C07AFA"/>
          <w:p w14:paraId="432F6F29" w14:textId="77777777" w:rsidR="00C56C3A" w:rsidRDefault="00C56C3A" w:rsidP="00C07AFA">
            <w:r>
              <w:t>Odborné dovednosti – po absolvování předmětu prokazuje student dovednosti:</w:t>
            </w:r>
          </w:p>
          <w:p w14:paraId="0DC84AC5" w14:textId="77777777" w:rsidR="00C56C3A" w:rsidRDefault="00C56C3A" w:rsidP="00C56C3A">
            <w:pPr>
              <w:pStyle w:val="Odstavecseseznamem"/>
              <w:numPr>
                <w:ilvl w:val="0"/>
                <w:numId w:val="92"/>
              </w:numPr>
              <w:suppressAutoHyphens w:val="0"/>
            </w:pPr>
            <w:r>
              <w:t>analyzovat vybraná díla</w:t>
            </w:r>
          </w:p>
          <w:p w14:paraId="57E916FF" w14:textId="77777777" w:rsidR="00C56C3A" w:rsidRDefault="00C56C3A" w:rsidP="00C56C3A">
            <w:pPr>
              <w:pStyle w:val="Odstavecseseznamem"/>
              <w:numPr>
                <w:ilvl w:val="0"/>
                <w:numId w:val="92"/>
              </w:numPr>
              <w:suppressAutoHyphens w:val="0"/>
            </w:pPr>
            <w:r>
              <w:t>aplikovat standardní interpretační teorie a modely (hermeneutika, strukturalismus, pozitivismus etc.)</w:t>
            </w:r>
          </w:p>
          <w:p w14:paraId="24240DA7" w14:textId="77777777" w:rsidR="00C56C3A" w:rsidRDefault="00C56C3A" w:rsidP="00C56C3A">
            <w:pPr>
              <w:pStyle w:val="Odstavecseseznamem"/>
              <w:numPr>
                <w:ilvl w:val="0"/>
                <w:numId w:val="92"/>
              </w:numPr>
              <w:suppressAutoHyphens w:val="0"/>
            </w:pPr>
            <w:r>
              <w:t>identifikovat prvky regionality v dílech</w:t>
            </w:r>
          </w:p>
          <w:p w14:paraId="162C916B" w14:textId="77777777" w:rsidR="00C56C3A" w:rsidRDefault="00C56C3A" w:rsidP="00C56C3A">
            <w:pPr>
              <w:pStyle w:val="Odstavecseseznamem"/>
              <w:numPr>
                <w:ilvl w:val="0"/>
                <w:numId w:val="92"/>
              </w:numPr>
              <w:suppressAutoHyphens w:val="0"/>
            </w:pPr>
            <w:r>
              <w:t>zhodnotit význam děl v rámci světové literatury</w:t>
            </w:r>
          </w:p>
          <w:p w14:paraId="46D36FDE" w14:textId="77777777" w:rsidR="00C56C3A" w:rsidRDefault="00C56C3A" w:rsidP="00C56C3A">
            <w:pPr>
              <w:pStyle w:val="Odstavecseseznamem"/>
              <w:numPr>
                <w:ilvl w:val="0"/>
                <w:numId w:val="92"/>
              </w:numPr>
              <w:suppressAutoHyphens w:val="0"/>
            </w:pPr>
            <w:r>
              <w:t>navrhnout další postupy pro kontextualizaci děl</w:t>
            </w:r>
          </w:p>
          <w:p w14:paraId="387761C1" w14:textId="77777777" w:rsidR="00C56C3A" w:rsidRDefault="00C56C3A" w:rsidP="00C07AFA"/>
        </w:tc>
      </w:tr>
    </w:tbl>
    <w:p w14:paraId="01E613F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575B0660" w14:textId="77777777" w:rsidTr="00C07AFA">
        <w:trPr>
          <w:trHeight w:val="265"/>
        </w:trPr>
        <w:tc>
          <w:tcPr>
            <w:tcW w:w="3653" w:type="dxa"/>
            <w:tcBorders>
              <w:top w:val="single" w:sz="4" w:space="0" w:color="auto"/>
            </w:tcBorders>
            <w:shd w:val="clear" w:color="auto" w:fill="F7CAAC"/>
          </w:tcPr>
          <w:p w14:paraId="72995075"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7EB09542" w14:textId="77777777" w:rsidR="00C56C3A" w:rsidRDefault="00C56C3A" w:rsidP="00C07AFA"/>
        </w:tc>
      </w:tr>
      <w:tr w:rsidR="00C56C3A" w14:paraId="45BBD338" w14:textId="77777777" w:rsidTr="00C07AFA">
        <w:trPr>
          <w:trHeight w:val="1497"/>
        </w:trPr>
        <w:tc>
          <w:tcPr>
            <w:tcW w:w="9855" w:type="dxa"/>
            <w:gridSpan w:val="4"/>
            <w:tcBorders>
              <w:top w:val="nil"/>
            </w:tcBorders>
          </w:tcPr>
          <w:p w14:paraId="5A108563" w14:textId="77777777" w:rsidR="00C56C3A" w:rsidRPr="00BD7BB3" w:rsidRDefault="00C56C3A" w:rsidP="00C07AFA">
            <w:pPr>
              <w:pStyle w:val="bb"/>
              <w:rPr>
                <w:b/>
              </w:rPr>
            </w:pPr>
            <w:r w:rsidRPr="00BD7BB3">
              <w:rPr>
                <w:b/>
              </w:rPr>
              <w:t>Základní literatura:</w:t>
            </w:r>
          </w:p>
          <w:p w14:paraId="46DA121D" w14:textId="77777777" w:rsidR="00C56C3A" w:rsidRPr="00976824" w:rsidRDefault="00C56C3A" w:rsidP="00C07AFA">
            <w:pPr>
              <w:pStyle w:val="bb"/>
            </w:pPr>
            <w:r w:rsidRPr="00976824">
              <w:t xml:space="preserve">Bachmann-Medick, Doris. </w:t>
            </w:r>
            <w:r w:rsidRPr="00976824">
              <w:rPr>
                <w:i/>
              </w:rPr>
              <w:t>Cultural Turns: New Orientations in the Study of Culture.</w:t>
            </w:r>
            <w:r w:rsidRPr="00976824">
              <w:t xml:space="preserve"> </w:t>
            </w:r>
            <w:r>
              <w:t>Berli</w:t>
            </w:r>
            <w:r w:rsidRPr="00976824">
              <w:t>n: De Gruyter, 2016.</w:t>
            </w:r>
          </w:p>
          <w:p w14:paraId="36F5B2A2" w14:textId="77777777" w:rsidR="00C56C3A" w:rsidRDefault="00C56C3A" w:rsidP="00C07AFA">
            <w:pPr>
              <w:pStyle w:val="bb"/>
            </w:pPr>
            <w:r w:rsidRPr="00976824">
              <w:t xml:space="preserve">Crang, Mike </w:t>
            </w:r>
            <w:r w:rsidRPr="00976824">
              <w:rPr>
                <w:rFonts w:hint="cs"/>
              </w:rPr>
              <w:t>–</w:t>
            </w:r>
            <w:r w:rsidRPr="00976824">
              <w:t xml:space="preserve"> Thrift</w:t>
            </w:r>
            <w:r>
              <w:t>, Nigel (eds.).</w:t>
            </w:r>
            <w:r w:rsidRPr="00976824">
              <w:t xml:space="preserve"> </w:t>
            </w:r>
            <w:r w:rsidRPr="00976824">
              <w:rPr>
                <w:i/>
              </w:rPr>
              <w:t>Thinking Space.</w:t>
            </w:r>
            <w:r>
              <w:t xml:space="preserve"> London</w:t>
            </w:r>
            <w:r w:rsidRPr="00976824">
              <w:t xml:space="preserve">: </w:t>
            </w:r>
            <w:r w:rsidRPr="00DE239F">
              <w:t>Routledge</w:t>
            </w:r>
            <w:r w:rsidRPr="00976824">
              <w:t>, 2000.</w:t>
            </w:r>
          </w:p>
          <w:p w14:paraId="0AD2D15D" w14:textId="77777777" w:rsidR="00C56C3A" w:rsidRDefault="00C56C3A" w:rsidP="00C07AFA">
            <w:pPr>
              <w:pStyle w:val="bb"/>
            </w:pPr>
            <w:r>
              <w:t xml:space="preserve">Ette, Ottmar. </w:t>
            </w:r>
            <w:r w:rsidRPr="009F5C48">
              <w:rPr>
                <w:i/>
              </w:rPr>
              <w:t>Literature on the Move.</w:t>
            </w:r>
            <w:r w:rsidRPr="00A25C0B">
              <w:t xml:space="preserve"> Amsterdam: Rodopi</w:t>
            </w:r>
            <w:r>
              <w:t>,</w:t>
            </w:r>
            <w:r w:rsidRPr="00A25C0B">
              <w:t xml:space="preserve"> 2003</w:t>
            </w:r>
            <w:r>
              <w:t>.</w:t>
            </w:r>
          </w:p>
          <w:p w14:paraId="54B68E76" w14:textId="77777777" w:rsidR="00C56C3A" w:rsidRPr="00976824" w:rsidRDefault="00C56C3A" w:rsidP="00C07AFA">
            <w:pPr>
              <w:pStyle w:val="bb"/>
            </w:pPr>
            <w:r>
              <w:t xml:space="preserve">Martinek, Libor. </w:t>
            </w:r>
            <w:r w:rsidRPr="009F5C48">
              <w:rPr>
                <w:i/>
              </w:rPr>
              <w:t>Region, regionalismus a region</w:t>
            </w:r>
            <w:r w:rsidRPr="009F5C48">
              <w:rPr>
                <w:rFonts w:hint="cs"/>
                <w:i/>
              </w:rPr>
              <w:t>á</w:t>
            </w:r>
            <w:r w:rsidRPr="009F5C48">
              <w:rPr>
                <w:i/>
              </w:rPr>
              <w:t>ln</w:t>
            </w:r>
            <w:r w:rsidRPr="009F5C48">
              <w:rPr>
                <w:rFonts w:hint="cs"/>
                <w:i/>
              </w:rPr>
              <w:t>í</w:t>
            </w:r>
            <w:r w:rsidRPr="009F5C48">
              <w:rPr>
                <w:i/>
              </w:rPr>
              <w:t xml:space="preserve"> literatura.</w:t>
            </w:r>
            <w:r>
              <w:t xml:space="preserve"> Opava</w:t>
            </w:r>
            <w:r w:rsidRPr="00337135">
              <w:t>: Slezsk</w:t>
            </w:r>
            <w:r w:rsidRPr="00337135">
              <w:rPr>
                <w:rFonts w:hint="cs"/>
              </w:rPr>
              <w:t>á</w:t>
            </w:r>
            <w:r w:rsidRPr="00337135">
              <w:t xml:space="preserve"> univerzita v Opav</w:t>
            </w:r>
            <w:r w:rsidRPr="00337135">
              <w:rPr>
                <w:rFonts w:hint="cs"/>
              </w:rPr>
              <w:t>ě</w:t>
            </w:r>
            <w:r w:rsidRPr="00337135">
              <w:t>, 2007</w:t>
            </w:r>
            <w:r>
              <w:t>.</w:t>
            </w:r>
          </w:p>
          <w:p w14:paraId="7A842F1D" w14:textId="77777777" w:rsidR="00C56C3A" w:rsidRPr="00976824" w:rsidRDefault="00C56C3A" w:rsidP="00C07AFA">
            <w:pPr>
              <w:pStyle w:val="bb"/>
            </w:pPr>
            <w:r>
              <w:t>Warf, Barney</w:t>
            </w:r>
            <w:r w:rsidRPr="00976824">
              <w:t xml:space="preserve"> </w:t>
            </w:r>
            <w:r w:rsidRPr="00976824">
              <w:rPr>
                <w:rFonts w:hint="cs"/>
              </w:rPr>
              <w:t>–</w:t>
            </w:r>
            <w:r>
              <w:t xml:space="preserve"> Arias, Santa (eds.). </w:t>
            </w:r>
            <w:r w:rsidRPr="007D00A7">
              <w:rPr>
                <w:i/>
              </w:rPr>
              <w:t>The Spatial Turn. Interdisciplinary Perspectives.</w:t>
            </w:r>
            <w:r>
              <w:t xml:space="preserve"> London</w:t>
            </w:r>
            <w:r w:rsidRPr="00976824">
              <w:t xml:space="preserve">: </w:t>
            </w:r>
            <w:r w:rsidRPr="00DE239F">
              <w:t>Routledge</w:t>
            </w:r>
            <w:r>
              <w:t>, 2008.</w:t>
            </w:r>
          </w:p>
          <w:p w14:paraId="3C105B1B" w14:textId="77777777" w:rsidR="00C56C3A" w:rsidRDefault="00C56C3A" w:rsidP="00C07AFA">
            <w:pPr>
              <w:pStyle w:val="bb"/>
            </w:pPr>
          </w:p>
          <w:p w14:paraId="5A83E01E" w14:textId="77777777" w:rsidR="00C56C3A" w:rsidRPr="00BD7BB3" w:rsidRDefault="00C56C3A" w:rsidP="00C07AFA">
            <w:pPr>
              <w:pStyle w:val="bb"/>
              <w:rPr>
                <w:b/>
              </w:rPr>
            </w:pPr>
            <w:r w:rsidRPr="00BD7BB3">
              <w:rPr>
                <w:b/>
              </w:rPr>
              <w:t>Doporučená literatura:</w:t>
            </w:r>
          </w:p>
          <w:p w14:paraId="1039B96A" w14:textId="77777777" w:rsidR="00C56C3A" w:rsidRDefault="00C56C3A" w:rsidP="00C07AFA">
            <w:pPr>
              <w:pStyle w:val="bb"/>
            </w:pPr>
            <w:r>
              <w:t xml:space="preserve">Döring, Jörg </w:t>
            </w:r>
            <w:r w:rsidRPr="00976824">
              <w:rPr>
                <w:rFonts w:hint="cs"/>
              </w:rPr>
              <w:t>–</w:t>
            </w:r>
            <w:r>
              <w:t xml:space="preserve"> Thielmann, Tristan (eds.). </w:t>
            </w:r>
            <w:r w:rsidRPr="00E31262">
              <w:rPr>
                <w:i/>
              </w:rPr>
              <w:t>Spatial Turn: Das Raumparadigma in den Kultur- und Sozialwissenschaften.</w:t>
            </w:r>
            <w:r>
              <w:t xml:space="preserve"> </w:t>
            </w:r>
            <w:r w:rsidRPr="0013090B">
              <w:t>Bi</w:t>
            </w:r>
            <w:r>
              <w:t>elefeld: trancsript Verlag, 2009.</w:t>
            </w:r>
          </w:p>
          <w:p w14:paraId="118ADB2C" w14:textId="77777777" w:rsidR="00C56C3A" w:rsidRDefault="00C56C3A" w:rsidP="00C07AFA">
            <w:pPr>
              <w:pStyle w:val="bb"/>
            </w:pPr>
            <w:r>
              <w:t xml:space="preserve">Dünne, Jörg </w:t>
            </w:r>
            <w:r w:rsidRPr="00976824">
              <w:rPr>
                <w:rFonts w:hint="cs"/>
              </w:rPr>
              <w:t>–</w:t>
            </w:r>
            <w:r>
              <w:t xml:space="preserve"> Günzel, Stephan. </w:t>
            </w:r>
            <w:r w:rsidRPr="00E46F75">
              <w:rPr>
                <w:i/>
              </w:rPr>
              <w:t>Raumtheorie: Grundlagentexte aus Philosophie und Kulturwissenschaften.</w:t>
            </w:r>
            <w:r>
              <w:t xml:space="preserve"> </w:t>
            </w:r>
            <w:r w:rsidRPr="00AA2431">
              <w:t>Frankfurt am Main</w:t>
            </w:r>
            <w:r>
              <w:t xml:space="preserve">: Suhrkamp, 2006. </w:t>
            </w:r>
          </w:p>
          <w:p w14:paraId="1706DB4A" w14:textId="77777777" w:rsidR="00C56C3A" w:rsidRDefault="00C56C3A" w:rsidP="00C07AFA">
            <w:pPr>
              <w:pStyle w:val="bb"/>
            </w:pPr>
            <w:r>
              <w:t xml:space="preserve">Hubbard, Phil </w:t>
            </w:r>
            <w:r w:rsidRPr="00976824">
              <w:rPr>
                <w:rFonts w:hint="cs"/>
              </w:rPr>
              <w:t>–</w:t>
            </w:r>
            <w:r>
              <w:t xml:space="preserve"> Bartley, Brendan </w:t>
            </w:r>
            <w:r w:rsidRPr="00976824">
              <w:rPr>
                <w:rFonts w:hint="cs"/>
              </w:rPr>
              <w:t>–</w:t>
            </w:r>
            <w:r>
              <w:t xml:space="preserve"> </w:t>
            </w:r>
            <w:r w:rsidRPr="006F69BF">
              <w:t>Fuller</w:t>
            </w:r>
            <w:r>
              <w:t xml:space="preserve">, </w:t>
            </w:r>
            <w:r w:rsidRPr="006F69BF">
              <w:t xml:space="preserve">Duncan </w:t>
            </w:r>
            <w:r>
              <w:t xml:space="preserve">– </w:t>
            </w:r>
            <w:r w:rsidRPr="006F69BF">
              <w:t>Kitchin</w:t>
            </w:r>
            <w:r>
              <w:t xml:space="preserve">, </w:t>
            </w:r>
            <w:r w:rsidRPr="006F69BF">
              <w:t>Rob</w:t>
            </w:r>
            <w:r>
              <w:t xml:space="preserve">. </w:t>
            </w:r>
            <w:r w:rsidRPr="006F69BF">
              <w:rPr>
                <w:i/>
              </w:rPr>
              <w:t>Thinking Geographically: Space, Theory and Contemporary Human Geography.</w:t>
            </w:r>
            <w:r>
              <w:t xml:space="preserve"> London: Continuum, 2005.</w:t>
            </w:r>
          </w:p>
          <w:p w14:paraId="7D17511D" w14:textId="77777777" w:rsidR="00C56C3A" w:rsidRDefault="00C56C3A" w:rsidP="00C07AFA">
            <w:pPr>
              <w:pStyle w:val="bb"/>
            </w:pPr>
            <w:r>
              <w:t>Krappmann, Jörg.</w:t>
            </w:r>
            <w:r w:rsidRPr="0013090B">
              <w:t xml:space="preserve"> </w:t>
            </w:r>
            <w:r w:rsidRPr="0013090B">
              <w:rPr>
                <w:i/>
              </w:rPr>
              <w:t xml:space="preserve">Allerhand </w:t>
            </w:r>
            <w:r w:rsidRPr="0013090B">
              <w:rPr>
                <w:rFonts w:hint="cs"/>
                <w:i/>
              </w:rPr>
              <w:t>Ü</w:t>
            </w:r>
            <w:r w:rsidRPr="0013090B">
              <w:rPr>
                <w:i/>
              </w:rPr>
              <w:t>berg</w:t>
            </w:r>
            <w:r w:rsidRPr="0013090B">
              <w:rPr>
                <w:rFonts w:hint="cs"/>
                <w:i/>
              </w:rPr>
              <w:t>ä</w:t>
            </w:r>
            <w:r w:rsidRPr="0013090B">
              <w:rPr>
                <w:i/>
              </w:rPr>
              <w:t>nge: Interkulturelle Analysen der regionalen Literatur in B</w:t>
            </w:r>
            <w:r w:rsidRPr="0013090B">
              <w:rPr>
                <w:rFonts w:hint="cs"/>
                <w:i/>
              </w:rPr>
              <w:t>ö</w:t>
            </w:r>
            <w:r w:rsidRPr="0013090B">
              <w:rPr>
                <w:i/>
              </w:rPr>
              <w:t>hmen und M</w:t>
            </w:r>
            <w:r w:rsidRPr="0013090B">
              <w:rPr>
                <w:rFonts w:hint="cs"/>
                <w:i/>
              </w:rPr>
              <w:t>ä</w:t>
            </w:r>
            <w:r w:rsidRPr="0013090B">
              <w:rPr>
                <w:i/>
              </w:rPr>
              <w:t>hren sowie der deutschen Literatur in Prag (1890</w:t>
            </w:r>
            <w:r>
              <w:rPr>
                <w:i/>
              </w:rPr>
              <w:t>–</w:t>
            </w:r>
            <w:r w:rsidRPr="0013090B">
              <w:rPr>
                <w:i/>
              </w:rPr>
              <w:t>1918).</w:t>
            </w:r>
            <w:r>
              <w:t xml:space="preserve"> </w:t>
            </w:r>
            <w:r w:rsidRPr="0013090B">
              <w:t>Bielefeld: trancsript Verlag, 2013</w:t>
            </w:r>
            <w:r>
              <w:t>.</w:t>
            </w:r>
          </w:p>
          <w:p w14:paraId="028FBE53" w14:textId="77777777" w:rsidR="00C56C3A" w:rsidRDefault="00C56C3A" w:rsidP="00C07AFA">
            <w:pPr>
              <w:pStyle w:val="bb"/>
            </w:pPr>
            <w:r w:rsidRPr="00F163FA">
              <w:t>Voda Eschgf</w:t>
            </w:r>
            <w:r w:rsidRPr="00F163FA">
              <w:rPr>
                <w:rFonts w:hint="cs"/>
              </w:rPr>
              <w:t>ä</w:t>
            </w:r>
            <w:r w:rsidRPr="00F163FA">
              <w:t>ller, Sabine</w:t>
            </w:r>
            <w:r>
              <w:t xml:space="preserve"> </w:t>
            </w:r>
            <w:r w:rsidRPr="00976824">
              <w:rPr>
                <w:rFonts w:hint="cs"/>
              </w:rPr>
              <w:t>–</w:t>
            </w:r>
            <w:r>
              <w:t xml:space="preserve"> </w:t>
            </w:r>
            <w:r w:rsidRPr="00F163FA">
              <w:t>Hor</w:t>
            </w:r>
            <w:r w:rsidRPr="00F163FA">
              <w:rPr>
                <w:rFonts w:hint="cs"/>
              </w:rPr>
              <w:t>ňáč</w:t>
            </w:r>
            <w:r>
              <w:t>ek, Milan (eds.).</w:t>
            </w:r>
            <w:r w:rsidRPr="00F163FA">
              <w:t xml:space="preserve"> </w:t>
            </w:r>
            <w:r w:rsidRPr="00596B19">
              <w:rPr>
                <w:i/>
              </w:rPr>
              <w:t>Regionalforschung zur Literatur</w:t>
            </w:r>
            <w:r>
              <w:rPr>
                <w:i/>
              </w:rPr>
              <w:t xml:space="preserve"> </w:t>
            </w:r>
            <w:r w:rsidRPr="00596B19">
              <w:rPr>
                <w:i/>
              </w:rPr>
              <w:t>der Moderne.</w:t>
            </w:r>
            <w:r w:rsidRPr="00F163FA">
              <w:t xml:space="preserve"> Olomouc</w:t>
            </w:r>
            <w:r>
              <w:t>:</w:t>
            </w:r>
            <w:r w:rsidRPr="00F163FA">
              <w:t xml:space="preserve"> Univerzita Palack</w:t>
            </w:r>
            <w:r w:rsidRPr="00F163FA">
              <w:rPr>
                <w:rFonts w:hint="cs"/>
              </w:rPr>
              <w:t>é</w:t>
            </w:r>
            <w:r>
              <w:t>ho v Olomouci, 2012.</w:t>
            </w:r>
          </w:p>
          <w:p w14:paraId="5F852222" w14:textId="77777777" w:rsidR="00C56C3A" w:rsidRDefault="00C56C3A" w:rsidP="00C07AFA">
            <w:pPr>
              <w:pStyle w:val="bb"/>
            </w:pPr>
          </w:p>
          <w:p w14:paraId="117B6419" w14:textId="77777777" w:rsidR="00C56C3A" w:rsidRPr="00BD7BB3" w:rsidRDefault="00C56C3A" w:rsidP="00C07AFA"/>
        </w:tc>
      </w:tr>
      <w:tr w:rsidR="00C56C3A" w14:paraId="7407EDAC"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1A2F7C4" w14:textId="77777777" w:rsidR="00C56C3A" w:rsidRDefault="00C56C3A" w:rsidP="00C07AFA">
            <w:pPr>
              <w:jc w:val="center"/>
              <w:rPr>
                <w:b/>
              </w:rPr>
            </w:pPr>
            <w:r>
              <w:rPr>
                <w:b/>
              </w:rPr>
              <w:t>Informace ke kombinované nebo distanční formě</w:t>
            </w:r>
          </w:p>
        </w:tc>
      </w:tr>
      <w:tr w:rsidR="00C56C3A" w14:paraId="57C4C026" w14:textId="77777777" w:rsidTr="00C07AFA">
        <w:tc>
          <w:tcPr>
            <w:tcW w:w="4787" w:type="dxa"/>
            <w:gridSpan w:val="2"/>
            <w:tcBorders>
              <w:top w:val="single" w:sz="2" w:space="0" w:color="auto"/>
            </w:tcBorders>
            <w:shd w:val="clear" w:color="auto" w:fill="F7CAAC"/>
          </w:tcPr>
          <w:p w14:paraId="6F35C6A8" w14:textId="77777777" w:rsidR="00C56C3A" w:rsidRDefault="00C56C3A" w:rsidP="00C07AFA">
            <w:r>
              <w:rPr>
                <w:b/>
              </w:rPr>
              <w:t>Rozsah konzultací (soustředění)</w:t>
            </w:r>
          </w:p>
        </w:tc>
        <w:tc>
          <w:tcPr>
            <w:tcW w:w="889" w:type="dxa"/>
            <w:tcBorders>
              <w:top w:val="single" w:sz="2" w:space="0" w:color="auto"/>
            </w:tcBorders>
          </w:tcPr>
          <w:p w14:paraId="7D131FE0" w14:textId="77777777" w:rsidR="00C56C3A" w:rsidRDefault="00C56C3A" w:rsidP="00C07AFA"/>
        </w:tc>
        <w:tc>
          <w:tcPr>
            <w:tcW w:w="4179" w:type="dxa"/>
            <w:tcBorders>
              <w:top w:val="single" w:sz="2" w:space="0" w:color="auto"/>
            </w:tcBorders>
            <w:shd w:val="clear" w:color="auto" w:fill="F7CAAC"/>
          </w:tcPr>
          <w:p w14:paraId="61BAD686" w14:textId="77777777" w:rsidR="00C56C3A" w:rsidRDefault="00C56C3A" w:rsidP="00C07AFA">
            <w:pPr>
              <w:rPr>
                <w:b/>
              </w:rPr>
            </w:pPr>
            <w:r>
              <w:rPr>
                <w:b/>
              </w:rPr>
              <w:t xml:space="preserve">hodin </w:t>
            </w:r>
          </w:p>
        </w:tc>
      </w:tr>
      <w:tr w:rsidR="00C56C3A" w14:paraId="1EE991A8" w14:textId="77777777" w:rsidTr="00C07AFA">
        <w:tc>
          <w:tcPr>
            <w:tcW w:w="9855" w:type="dxa"/>
            <w:gridSpan w:val="4"/>
            <w:shd w:val="clear" w:color="auto" w:fill="F7CAAC"/>
          </w:tcPr>
          <w:p w14:paraId="320C5A1B" w14:textId="77777777" w:rsidR="00C56C3A" w:rsidRDefault="00C56C3A" w:rsidP="00C07AFA">
            <w:pPr>
              <w:rPr>
                <w:b/>
              </w:rPr>
            </w:pPr>
            <w:r>
              <w:rPr>
                <w:b/>
              </w:rPr>
              <w:t>Informace o způsobu kontaktu s vyučujícím</w:t>
            </w:r>
          </w:p>
        </w:tc>
      </w:tr>
      <w:tr w:rsidR="00C56C3A" w14:paraId="7D0B14F4" w14:textId="77777777" w:rsidTr="00C07AFA">
        <w:trPr>
          <w:trHeight w:val="20"/>
        </w:trPr>
        <w:tc>
          <w:tcPr>
            <w:tcW w:w="9855" w:type="dxa"/>
            <w:gridSpan w:val="4"/>
          </w:tcPr>
          <w:p w14:paraId="01859754" w14:textId="77777777" w:rsidR="00C56C3A" w:rsidRDefault="00C56C3A" w:rsidP="00C07AFA"/>
        </w:tc>
      </w:tr>
    </w:tbl>
    <w:p w14:paraId="2D2FD1A0" w14:textId="77777777" w:rsidR="00C56C3A" w:rsidRDefault="00C56C3A" w:rsidP="00C56C3A"/>
    <w:p w14:paraId="1E89A53E" w14:textId="77777777" w:rsidR="00C56C3A" w:rsidRDefault="00C56C3A" w:rsidP="00C56C3A"/>
    <w:p w14:paraId="21950541"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68E80D66" w14:textId="77777777" w:rsidTr="00C07AFA">
        <w:tc>
          <w:tcPr>
            <w:tcW w:w="9855" w:type="dxa"/>
            <w:gridSpan w:val="7"/>
            <w:tcBorders>
              <w:bottom w:val="double" w:sz="4" w:space="0" w:color="auto"/>
            </w:tcBorders>
            <w:shd w:val="clear" w:color="auto" w:fill="BDD6EE"/>
          </w:tcPr>
          <w:p w14:paraId="6CF75E42" w14:textId="77777777" w:rsidR="00C56C3A" w:rsidRDefault="00C56C3A" w:rsidP="00C07AFA">
            <w:pPr>
              <w:rPr>
                <w:b/>
                <w:sz w:val="28"/>
              </w:rPr>
            </w:pPr>
            <w:r>
              <w:br w:type="page"/>
            </w:r>
            <w:r>
              <w:rPr>
                <w:b/>
                <w:sz w:val="28"/>
              </w:rPr>
              <w:t>B-III – Charakteristika studijního předmětu</w:t>
            </w:r>
          </w:p>
        </w:tc>
      </w:tr>
      <w:tr w:rsidR="00C56C3A" w14:paraId="20F1AB00" w14:textId="77777777" w:rsidTr="00C07AFA">
        <w:tc>
          <w:tcPr>
            <w:tcW w:w="3086" w:type="dxa"/>
            <w:tcBorders>
              <w:top w:val="double" w:sz="4" w:space="0" w:color="auto"/>
            </w:tcBorders>
            <w:shd w:val="clear" w:color="auto" w:fill="F7CAAC"/>
          </w:tcPr>
          <w:p w14:paraId="2956F2F9"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07B40A09" w14:textId="77777777" w:rsidR="00C56C3A" w:rsidRDefault="00C56C3A" w:rsidP="00C07AFA">
            <w:r w:rsidRPr="00EE4BBC">
              <w:t>Prostor a čas v literární moderně</w:t>
            </w:r>
          </w:p>
        </w:tc>
      </w:tr>
      <w:tr w:rsidR="00C56C3A" w14:paraId="688E5865" w14:textId="77777777" w:rsidTr="00C07AFA">
        <w:tc>
          <w:tcPr>
            <w:tcW w:w="3086" w:type="dxa"/>
            <w:shd w:val="clear" w:color="auto" w:fill="F7CAAC"/>
          </w:tcPr>
          <w:p w14:paraId="7239ED86" w14:textId="77777777" w:rsidR="00C56C3A" w:rsidRDefault="00C56C3A" w:rsidP="00C07AFA">
            <w:pPr>
              <w:rPr>
                <w:b/>
              </w:rPr>
            </w:pPr>
            <w:r>
              <w:rPr>
                <w:b/>
              </w:rPr>
              <w:t>Typ předmětu</w:t>
            </w:r>
          </w:p>
        </w:tc>
        <w:tc>
          <w:tcPr>
            <w:tcW w:w="3406" w:type="dxa"/>
            <w:gridSpan w:val="3"/>
          </w:tcPr>
          <w:p w14:paraId="335A154E" w14:textId="3FE62259" w:rsidR="00C56C3A" w:rsidRDefault="00620367" w:rsidP="00C07AFA">
            <w:r>
              <w:t>pv</w:t>
            </w:r>
          </w:p>
        </w:tc>
        <w:tc>
          <w:tcPr>
            <w:tcW w:w="2695" w:type="dxa"/>
            <w:gridSpan w:val="2"/>
            <w:shd w:val="clear" w:color="auto" w:fill="F7CAAC"/>
          </w:tcPr>
          <w:p w14:paraId="21F03345" w14:textId="77777777" w:rsidR="00C56C3A" w:rsidRDefault="00C56C3A" w:rsidP="00C07AFA">
            <w:r>
              <w:rPr>
                <w:b/>
              </w:rPr>
              <w:t>doporučený ročník / semestr</w:t>
            </w:r>
          </w:p>
        </w:tc>
        <w:tc>
          <w:tcPr>
            <w:tcW w:w="668" w:type="dxa"/>
          </w:tcPr>
          <w:p w14:paraId="16EBA10E" w14:textId="77777777" w:rsidR="00C56C3A" w:rsidRDefault="00C56C3A" w:rsidP="00C07AFA">
            <w:r>
              <w:t>1/L, 2/Z</w:t>
            </w:r>
          </w:p>
        </w:tc>
      </w:tr>
      <w:tr w:rsidR="00C56C3A" w14:paraId="314E6F4A" w14:textId="77777777" w:rsidTr="00C07AFA">
        <w:tc>
          <w:tcPr>
            <w:tcW w:w="3086" w:type="dxa"/>
            <w:shd w:val="clear" w:color="auto" w:fill="F7CAAC"/>
          </w:tcPr>
          <w:p w14:paraId="37E21161" w14:textId="77777777" w:rsidR="00C56C3A" w:rsidRDefault="00C56C3A" w:rsidP="00C07AFA">
            <w:pPr>
              <w:rPr>
                <w:b/>
              </w:rPr>
            </w:pPr>
            <w:r>
              <w:rPr>
                <w:b/>
              </w:rPr>
              <w:t>Rozsah studijního předmětu</w:t>
            </w:r>
          </w:p>
        </w:tc>
        <w:tc>
          <w:tcPr>
            <w:tcW w:w="1701" w:type="dxa"/>
          </w:tcPr>
          <w:p w14:paraId="76C18549" w14:textId="77777777" w:rsidR="00C56C3A" w:rsidRDefault="00C56C3A" w:rsidP="00C07AFA">
            <w:r>
              <w:t>0p + 28s</w:t>
            </w:r>
          </w:p>
        </w:tc>
        <w:tc>
          <w:tcPr>
            <w:tcW w:w="889" w:type="dxa"/>
            <w:shd w:val="clear" w:color="auto" w:fill="F7CAAC"/>
          </w:tcPr>
          <w:p w14:paraId="7923338F" w14:textId="77777777" w:rsidR="00C56C3A" w:rsidRDefault="00C56C3A" w:rsidP="00C07AFA">
            <w:pPr>
              <w:rPr>
                <w:b/>
              </w:rPr>
            </w:pPr>
            <w:r>
              <w:rPr>
                <w:b/>
              </w:rPr>
              <w:t xml:space="preserve">hod. </w:t>
            </w:r>
          </w:p>
        </w:tc>
        <w:tc>
          <w:tcPr>
            <w:tcW w:w="816" w:type="dxa"/>
          </w:tcPr>
          <w:p w14:paraId="567DE078" w14:textId="77777777" w:rsidR="00C56C3A" w:rsidRDefault="00C56C3A" w:rsidP="00C07AFA">
            <w:r>
              <w:t>28</w:t>
            </w:r>
          </w:p>
        </w:tc>
        <w:tc>
          <w:tcPr>
            <w:tcW w:w="2156" w:type="dxa"/>
            <w:shd w:val="clear" w:color="auto" w:fill="F7CAAC"/>
          </w:tcPr>
          <w:p w14:paraId="36194E9C" w14:textId="77777777" w:rsidR="00C56C3A" w:rsidRDefault="00C56C3A" w:rsidP="00C07AFA">
            <w:pPr>
              <w:rPr>
                <w:b/>
              </w:rPr>
            </w:pPr>
            <w:r>
              <w:rPr>
                <w:b/>
              </w:rPr>
              <w:t>kreditů</w:t>
            </w:r>
          </w:p>
        </w:tc>
        <w:tc>
          <w:tcPr>
            <w:tcW w:w="1207" w:type="dxa"/>
            <w:gridSpan w:val="2"/>
          </w:tcPr>
          <w:p w14:paraId="03E9898C" w14:textId="77777777" w:rsidR="00C56C3A" w:rsidRDefault="00C56C3A" w:rsidP="00C07AFA">
            <w:r>
              <w:t>4</w:t>
            </w:r>
          </w:p>
        </w:tc>
      </w:tr>
      <w:tr w:rsidR="00C56C3A" w14:paraId="7C99C154" w14:textId="77777777" w:rsidTr="00C07AFA">
        <w:tc>
          <w:tcPr>
            <w:tcW w:w="3086" w:type="dxa"/>
            <w:shd w:val="clear" w:color="auto" w:fill="F7CAAC"/>
          </w:tcPr>
          <w:p w14:paraId="291042E6" w14:textId="77777777" w:rsidR="00C56C3A" w:rsidRDefault="00C56C3A" w:rsidP="00C07AFA">
            <w:pPr>
              <w:rPr>
                <w:b/>
                <w:sz w:val="22"/>
              </w:rPr>
            </w:pPr>
            <w:r>
              <w:rPr>
                <w:b/>
              </w:rPr>
              <w:t>Prerekvizity, korekvizity, ekvivalence</w:t>
            </w:r>
          </w:p>
        </w:tc>
        <w:tc>
          <w:tcPr>
            <w:tcW w:w="6769" w:type="dxa"/>
            <w:gridSpan w:val="6"/>
          </w:tcPr>
          <w:p w14:paraId="6FE3434D" w14:textId="77777777" w:rsidR="00C56C3A" w:rsidRDefault="00C56C3A" w:rsidP="00C07AFA"/>
        </w:tc>
      </w:tr>
      <w:tr w:rsidR="00C56C3A" w14:paraId="118D635F" w14:textId="77777777" w:rsidTr="00C07AFA">
        <w:tc>
          <w:tcPr>
            <w:tcW w:w="3086" w:type="dxa"/>
            <w:shd w:val="clear" w:color="auto" w:fill="F7CAAC"/>
          </w:tcPr>
          <w:p w14:paraId="319AA422" w14:textId="77777777" w:rsidR="00C56C3A" w:rsidRDefault="00C56C3A" w:rsidP="00C07AFA">
            <w:pPr>
              <w:rPr>
                <w:b/>
              </w:rPr>
            </w:pPr>
            <w:r>
              <w:rPr>
                <w:b/>
              </w:rPr>
              <w:t>Způsob ověření studijních výsledků</w:t>
            </w:r>
          </w:p>
        </w:tc>
        <w:tc>
          <w:tcPr>
            <w:tcW w:w="3406" w:type="dxa"/>
            <w:gridSpan w:val="3"/>
          </w:tcPr>
          <w:p w14:paraId="1497867E" w14:textId="77777777" w:rsidR="00C56C3A" w:rsidRDefault="00C56C3A" w:rsidP="00C07AFA">
            <w:r>
              <w:t>Klz</w:t>
            </w:r>
          </w:p>
        </w:tc>
        <w:tc>
          <w:tcPr>
            <w:tcW w:w="2156" w:type="dxa"/>
            <w:shd w:val="clear" w:color="auto" w:fill="F7CAAC"/>
          </w:tcPr>
          <w:p w14:paraId="140F56F5" w14:textId="77777777" w:rsidR="00C56C3A" w:rsidRDefault="00C56C3A" w:rsidP="00C07AFA">
            <w:pPr>
              <w:rPr>
                <w:b/>
              </w:rPr>
            </w:pPr>
            <w:r>
              <w:rPr>
                <w:b/>
              </w:rPr>
              <w:t>Forma výuky</w:t>
            </w:r>
          </w:p>
        </w:tc>
        <w:tc>
          <w:tcPr>
            <w:tcW w:w="1207" w:type="dxa"/>
            <w:gridSpan w:val="2"/>
          </w:tcPr>
          <w:p w14:paraId="2B87BDE9" w14:textId="77777777" w:rsidR="00C56C3A" w:rsidRDefault="00C56C3A" w:rsidP="00C07AFA">
            <w:r>
              <w:t>seminář</w:t>
            </w:r>
          </w:p>
        </w:tc>
      </w:tr>
      <w:tr w:rsidR="00C56C3A" w14:paraId="09F40EAC" w14:textId="77777777" w:rsidTr="00C07AFA">
        <w:tc>
          <w:tcPr>
            <w:tcW w:w="3086" w:type="dxa"/>
            <w:shd w:val="clear" w:color="auto" w:fill="F7CAAC"/>
          </w:tcPr>
          <w:p w14:paraId="7829F12D"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7C1637FE" w14:textId="77777777" w:rsidR="00C56C3A" w:rsidRDefault="00C56C3A" w:rsidP="00C07AFA">
            <w:pPr>
              <w:rPr>
                <w:b/>
              </w:rPr>
            </w:pPr>
            <w:r w:rsidRPr="00B46148">
              <w:rPr>
                <w:b/>
              </w:rPr>
              <w:t>Požadavky k zápočtu:</w:t>
            </w:r>
          </w:p>
          <w:p w14:paraId="7B6EF3CC" w14:textId="77777777" w:rsidR="00C56C3A" w:rsidRDefault="00C56C3A" w:rsidP="00C07AFA">
            <w:r>
              <w:t>Aktivní účast na seminářích (80 %)</w:t>
            </w:r>
          </w:p>
          <w:p w14:paraId="6A8BC1EF" w14:textId="77777777" w:rsidR="00C56C3A" w:rsidRDefault="00C56C3A" w:rsidP="00C07AFA">
            <w:r>
              <w:t>Znalost děl na seznamu četby</w:t>
            </w:r>
          </w:p>
          <w:p w14:paraId="0E9BCC2A" w14:textId="77777777" w:rsidR="00C56C3A" w:rsidRPr="00EE4BBC" w:rsidRDefault="00C56C3A" w:rsidP="00C07AFA">
            <w:r>
              <w:t>Vypracování analýzy zvoleného díla (v písemné formě)</w:t>
            </w:r>
          </w:p>
        </w:tc>
      </w:tr>
      <w:tr w:rsidR="00C56C3A" w14:paraId="2235BE17" w14:textId="77777777" w:rsidTr="00C07AFA">
        <w:trPr>
          <w:trHeight w:val="20"/>
        </w:trPr>
        <w:tc>
          <w:tcPr>
            <w:tcW w:w="9855" w:type="dxa"/>
            <w:gridSpan w:val="7"/>
            <w:tcBorders>
              <w:top w:val="nil"/>
            </w:tcBorders>
          </w:tcPr>
          <w:p w14:paraId="72E3A4CA" w14:textId="77777777" w:rsidR="00C56C3A" w:rsidRDefault="00C56C3A" w:rsidP="00C07AFA"/>
        </w:tc>
      </w:tr>
      <w:tr w:rsidR="00C56C3A" w14:paraId="3772B11E" w14:textId="77777777" w:rsidTr="00C07AFA">
        <w:trPr>
          <w:trHeight w:val="197"/>
        </w:trPr>
        <w:tc>
          <w:tcPr>
            <w:tcW w:w="3086" w:type="dxa"/>
            <w:tcBorders>
              <w:top w:val="nil"/>
            </w:tcBorders>
            <w:shd w:val="clear" w:color="auto" w:fill="F7CAAC"/>
          </w:tcPr>
          <w:p w14:paraId="02CA30A1" w14:textId="77777777" w:rsidR="00C56C3A" w:rsidRDefault="00C56C3A" w:rsidP="00C07AFA">
            <w:pPr>
              <w:rPr>
                <w:b/>
              </w:rPr>
            </w:pPr>
            <w:r>
              <w:rPr>
                <w:b/>
              </w:rPr>
              <w:t>Garant předmětu</w:t>
            </w:r>
          </w:p>
        </w:tc>
        <w:tc>
          <w:tcPr>
            <w:tcW w:w="6769" w:type="dxa"/>
            <w:gridSpan w:val="6"/>
            <w:tcBorders>
              <w:top w:val="nil"/>
            </w:tcBorders>
          </w:tcPr>
          <w:p w14:paraId="21B853C7" w14:textId="77777777" w:rsidR="00C56C3A" w:rsidRDefault="00C56C3A" w:rsidP="00C07AFA">
            <w:r>
              <w:t>Mgr. Libor Marek, Ph.D.</w:t>
            </w:r>
          </w:p>
        </w:tc>
      </w:tr>
      <w:tr w:rsidR="00C56C3A" w14:paraId="227EABA5" w14:textId="77777777" w:rsidTr="00C07AFA">
        <w:trPr>
          <w:trHeight w:val="243"/>
        </w:trPr>
        <w:tc>
          <w:tcPr>
            <w:tcW w:w="3086" w:type="dxa"/>
            <w:tcBorders>
              <w:top w:val="nil"/>
            </w:tcBorders>
            <w:shd w:val="clear" w:color="auto" w:fill="F7CAAC"/>
          </w:tcPr>
          <w:p w14:paraId="4601A2BE" w14:textId="77777777" w:rsidR="00C56C3A" w:rsidRDefault="00C56C3A" w:rsidP="00C07AFA">
            <w:pPr>
              <w:rPr>
                <w:b/>
              </w:rPr>
            </w:pPr>
            <w:r>
              <w:rPr>
                <w:b/>
              </w:rPr>
              <w:t>Zapojení garanta do výuky předmětu</w:t>
            </w:r>
          </w:p>
        </w:tc>
        <w:tc>
          <w:tcPr>
            <w:tcW w:w="6769" w:type="dxa"/>
            <w:gridSpan w:val="6"/>
            <w:tcBorders>
              <w:top w:val="nil"/>
            </w:tcBorders>
          </w:tcPr>
          <w:p w14:paraId="47CD1A81" w14:textId="77777777" w:rsidR="00C56C3A" w:rsidRDefault="00C56C3A" w:rsidP="00C07AFA">
            <w:r>
              <w:t>100 %</w:t>
            </w:r>
          </w:p>
        </w:tc>
      </w:tr>
      <w:tr w:rsidR="00C56C3A" w14:paraId="3614BCCC" w14:textId="77777777" w:rsidTr="00C07AFA">
        <w:tc>
          <w:tcPr>
            <w:tcW w:w="3086" w:type="dxa"/>
            <w:shd w:val="clear" w:color="auto" w:fill="F7CAAC"/>
          </w:tcPr>
          <w:p w14:paraId="708B982E" w14:textId="77777777" w:rsidR="00C56C3A" w:rsidRDefault="00C56C3A" w:rsidP="00C07AFA">
            <w:pPr>
              <w:rPr>
                <w:b/>
              </w:rPr>
            </w:pPr>
            <w:r>
              <w:rPr>
                <w:b/>
              </w:rPr>
              <w:t>Vyučující</w:t>
            </w:r>
          </w:p>
        </w:tc>
        <w:tc>
          <w:tcPr>
            <w:tcW w:w="6769" w:type="dxa"/>
            <w:gridSpan w:val="6"/>
            <w:tcBorders>
              <w:bottom w:val="nil"/>
            </w:tcBorders>
          </w:tcPr>
          <w:p w14:paraId="365A023D" w14:textId="77777777" w:rsidR="00C56C3A" w:rsidRDefault="00C56C3A" w:rsidP="00C07AFA">
            <w:r>
              <w:t>Mgr. Libor Marek, Ph.D.</w:t>
            </w:r>
          </w:p>
        </w:tc>
      </w:tr>
      <w:tr w:rsidR="00C56C3A" w14:paraId="718B7DE0" w14:textId="77777777" w:rsidTr="00C07AFA">
        <w:trPr>
          <w:trHeight w:val="20"/>
        </w:trPr>
        <w:tc>
          <w:tcPr>
            <w:tcW w:w="9855" w:type="dxa"/>
            <w:gridSpan w:val="7"/>
            <w:tcBorders>
              <w:top w:val="nil"/>
            </w:tcBorders>
          </w:tcPr>
          <w:p w14:paraId="549BA165" w14:textId="77777777" w:rsidR="00C56C3A" w:rsidRDefault="00C56C3A" w:rsidP="00C07AFA"/>
        </w:tc>
      </w:tr>
      <w:tr w:rsidR="00C56C3A" w14:paraId="4F3B0704" w14:textId="77777777" w:rsidTr="00C07AFA">
        <w:tc>
          <w:tcPr>
            <w:tcW w:w="3086" w:type="dxa"/>
            <w:shd w:val="clear" w:color="auto" w:fill="F7CAAC"/>
          </w:tcPr>
          <w:p w14:paraId="0F68E095" w14:textId="77777777" w:rsidR="00C56C3A" w:rsidRDefault="00C56C3A" w:rsidP="00C07AFA">
            <w:pPr>
              <w:rPr>
                <w:b/>
              </w:rPr>
            </w:pPr>
            <w:r>
              <w:rPr>
                <w:b/>
              </w:rPr>
              <w:t>Stručná anotace předmětu</w:t>
            </w:r>
          </w:p>
        </w:tc>
        <w:tc>
          <w:tcPr>
            <w:tcW w:w="6769" w:type="dxa"/>
            <w:gridSpan w:val="6"/>
            <w:tcBorders>
              <w:bottom w:val="nil"/>
            </w:tcBorders>
          </w:tcPr>
          <w:p w14:paraId="457C5E50" w14:textId="77777777" w:rsidR="00C56C3A" w:rsidRDefault="00C56C3A" w:rsidP="00C07AFA"/>
        </w:tc>
      </w:tr>
      <w:tr w:rsidR="00C56C3A" w14:paraId="6096CB8A" w14:textId="77777777" w:rsidTr="00C07AFA">
        <w:trPr>
          <w:trHeight w:val="3938"/>
        </w:trPr>
        <w:tc>
          <w:tcPr>
            <w:tcW w:w="9855" w:type="dxa"/>
            <w:gridSpan w:val="7"/>
            <w:tcBorders>
              <w:top w:val="nil"/>
              <w:bottom w:val="single" w:sz="12" w:space="0" w:color="auto"/>
            </w:tcBorders>
          </w:tcPr>
          <w:p w14:paraId="26890A22" w14:textId="77777777" w:rsidR="00C56C3A" w:rsidRDefault="00C56C3A" w:rsidP="00C07AFA">
            <w:r w:rsidRPr="00EE4BBC">
              <w:t>Cílem předmětu je prohloubit znalosti studentů v oblasti moderny jako literární epochy, včetně kulturního a historického kontextu. Studenti budou obeznámeni s různými koncepty chápání prostoru a času v literatuře moderny. Analyzována budou vybraná díla prózy, poezie a dramatu evropských a amerických autorů s přihlédnutím ke koordinátám prostoru a času. Podstatu analýz budou tvořit interpretace děl s použitím standardních interpretačních teorií a modelů (hermeneutika, strukturalismus, pozitivismus etc.).</w:t>
            </w:r>
          </w:p>
          <w:p w14:paraId="7256807B" w14:textId="77777777" w:rsidR="00C56C3A" w:rsidRDefault="00C56C3A" w:rsidP="00C07AFA"/>
          <w:p w14:paraId="7B8BEF7B" w14:textId="77777777" w:rsidR="00C56C3A" w:rsidRDefault="00C56C3A" w:rsidP="00C07AFA">
            <w:r>
              <w:t>Obsah předmětu:</w:t>
            </w:r>
          </w:p>
          <w:p w14:paraId="426F4B2D" w14:textId="77777777" w:rsidR="00C56C3A" w:rsidRDefault="00C56C3A" w:rsidP="00C56C3A">
            <w:pPr>
              <w:pStyle w:val="Odstavecseseznamem"/>
              <w:numPr>
                <w:ilvl w:val="0"/>
                <w:numId w:val="93"/>
              </w:numPr>
              <w:suppressAutoHyphens w:val="0"/>
            </w:pPr>
            <w:r>
              <w:t>Čas jako trvání prostoru</w:t>
            </w:r>
          </w:p>
          <w:p w14:paraId="42A3E32D" w14:textId="77777777" w:rsidR="00C56C3A" w:rsidRDefault="00C56C3A" w:rsidP="00C56C3A">
            <w:pPr>
              <w:pStyle w:val="Odstavecseseznamem"/>
              <w:numPr>
                <w:ilvl w:val="0"/>
                <w:numId w:val="93"/>
              </w:numPr>
              <w:suppressAutoHyphens w:val="0"/>
            </w:pPr>
            <w:r>
              <w:t>Materie a duchovní prostor</w:t>
            </w:r>
          </w:p>
          <w:p w14:paraId="244F096B" w14:textId="77777777" w:rsidR="00C56C3A" w:rsidRDefault="00C56C3A" w:rsidP="00C56C3A">
            <w:pPr>
              <w:pStyle w:val="Odstavecseseznamem"/>
              <w:numPr>
                <w:ilvl w:val="0"/>
                <w:numId w:val="93"/>
              </w:numPr>
              <w:suppressAutoHyphens w:val="0"/>
            </w:pPr>
            <w:r>
              <w:t>Psyché a sexualita</w:t>
            </w:r>
          </w:p>
          <w:p w14:paraId="07292012" w14:textId="77777777" w:rsidR="00C56C3A" w:rsidRDefault="00C56C3A" w:rsidP="00C56C3A">
            <w:pPr>
              <w:pStyle w:val="Odstavecseseznamem"/>
              <w:numPr>
                <w:ilvl w:val="0"/>
                <w:numId w:val="93"/>
              </w:numPr>
              <w:suppressAutoHyphens w:val="0"/>
            </w:pPr>
            <w:r>
              <w:t>Nová religiozita</w:t>
            </w:r>
          </w:p>
          <w:p w14:paraId="4FC00FFB" w14:textId="77777777" w:rsidR="00C56C3A" w:rsidRDefault="00C56C3A" w:rsidP="00C56C3A">
            <w:pPr>
              <w:pStyle w:val="Odstavecseseznamem"/>
              <w:numPr>
                <w:ilvl w:val="0"/>
                <w:numId w:val="93"/>
              </w:numPr>
              <w:suppressAutoHyphens w:val="0"/>
            </w:pPr>
            <w:r>
              <w:t>Komunikace</w:t>
            </w:r>
          </w:p>
          <w:p w14:paraId="1631E7ED" w14:textId="77777777" w:rsidR="00C56C3A" w:rsidRDefault="00C56C3A" w:rsidP="00C56C3A">
            <w:pPr>
              <w:pStyle w:val="Odstavecseseznamem"/>
              <w:numPr>
                <w:ilvl w:val="0"/>
                <w:numId w:val="93"/>
              </w:numPr>
              <w:suppressAutoHyphens w:val="0"/>
            </w:pPr>
            <w:r>
              <w:t>Ikonografie techniky</w:t>
            </w:r>
          </w:p>
          <w:p w14:paraId="139B3D7A" w14:textId="77777777" w:rsidR="00C56C3A" w:rsidRDefault="00C56C3A" w:rsidP="00C56C3A">
            <w:pPr>
              <w:pStyle w:val="Odstavecseseznamem"/>
              <w:numPr>
                <w:ilvl w:val="0"/>
                <w:numId w:val="93"/>
              </w:numPr>
              <w:suppressAutoHyphens w:val="0"/>
            </w:pPr>
            <w:r>
              <w:t>Akcelerace a signatura času</w:t>
            </w:r>
          </w:p>
          <w:p w14:paraId="459224A5" w14:textId="77777777" w:rsidR="00C56C3A" w:rsidRDefault="00C56C3A" w:rsidP="00C56C3A">
            <w:pPr>
              <w:pStyle w:val="Odstavecseseznamem"/>
              <w:numPr>
                <w:ilvl w:val="0"/>
                <w:numId w:val="93"/>
              </w:numPr>
              <w:suppressAutoHyphens w:val="0"/>
            </w:pPr>
            <w:r>
              <w:t>Migrace a mobilita</w:t>
            </w:r>
          </w:p>
          <w:p w14:paraId="1294B80B" w14:textId="77777777" w:rsidR="00C56C3A" w:rsidRDefault="00C56C3A" w:rsidP="00C56C3A">
            <w:pPr>
              <w:pStyle w:val="Odstavecseseznamem"/>
              <w:numPr>
                <w:ilvl w:val="0"/>
                <w:numId w:val="93"/>
              </w:numPr>
              <w:suppressAutoHyphens w:val="0"/>
            </w:pPr>
            <w:r>
              <w:t>Prostor moci</w:t>
            </w:r>
          </w:p>
          <w:p w14:paraId="6E653943" w14:textId="77777777" w:rsidR="00C56C3A" w:rsidRDefault="00C56C3A" w:rsidP="00C56C3A">
            <w:pPr>
              <w:pStyle w:val="Odstavecseseznamem"/>
              <w:numPr>
                <w:ilvl w:val="0"/>
                <w:numId w:val="93"/>
              </w:numPr>
              <w:suppressAutoHyphens w:val="0"/>
            </w:pPr>
            <w:r>
              <w:t>Nacionalizace prostoru</w:t>
            </w:r>
          </w:p>
          <w:p w14:paraId="3C52B32E" w14:textId="77777777" w:rsidR="00C56C3A" w:rsidRDefault="00C56C3A" w:rsidP="00C56C3A">
            <w:pPr>
              <w:pStyle w:val="Odstavecseseznamem"/>
              <w:numPr>
                <w:ilvl w:val="0"/>
                <w:numId w:val="93"/>
              </w:numPr>
              <w:suppressAutoHyphens w:val="0"/>
            </w:pPr>
            <w:r>
              <w:t>Hektičnost urbánního prostoru</w:t>
            </w:r>
          </w:p>
          <w:p w14:paraId="4BB0BEA8" w14:textId="77777777" w:rsidR="00C56C3A" w:rsidRDefault="00C56C3A" w:rsidP="00C56C3A">
            <w:pPr>
              <w:pStyle w:val="Odstavecseseznamem"/>
              <w:numPr>
                <w:ilvl w:val="0"/>
                <w:numId w:val="93"/>
              </w:numPr>
              <w:suppressAutoHyphens w:val="0"/>
            </w:pPr>
            <w:r>
              <w:t>Region, regionalita a globalita</w:t>
            </w:r>
          </w:p>
          <w:p w14:paraId="568F0FCB" w14:textId="77777777" w:rsidR="00C56C3A" w:rsidRDefault="00C56C3A" w:rsidP="00C07AFA"/>
          <w:p w14:paraId="495DB3A4" w14:textId="77777777" w:rsidR="00C56C3A" w:rsidRDefault="00C56C3A" w:rsidP="00C07AFA">
            <w:r>
              <w:t>Odborné znalosti – po absolvování předmětu prokazuje student znalosti:</w:t>
            </w:r>
          </w:p>
          <w:p w14:paraId="2AC16CB3" w14:textId="77777777" w:rsidR="00C56C3A" w:rsidRDefault="00C56C3A" w:rsidP="00C56C3A">
            <w:pPr>
              <w:pStyle w:val="Odstavecseseznamem"/>
              <w:numPr>
                <w:ilvl w:val="0"/>
                <w:numId w:val="94"/>
              </w:numPr>
              <w:suppressAutoHyphens w:val="0"/>
            </w:pPr>
            <w:r>
              <w:t>na základě četby vybraných děl charakterizovat literární modernu</w:t>
            </w:r>
          </w:p>
          <w:p w14:paraId="5973EBDD" w14:textId="77777777" w:rsidR="00C56C3A" w:rsidRDefault="00C56C3A" w:rsidP="00C56C3A">
            <w:pPr>
              <w:pStyle w:val="Odstavecseseznamem"/>
              <w:numPr>
                <w:ilvl w:val="0"/>
                <w:numId w:val="94"/>
              </w:numPr>
              <w:suppressAutoHyphens w:val="0"/>
            </w:pPr>
            <w:r>
              <w:t>objasnit kulturní a historický kontext literární moderny</w:t>
            </w:r>
          </w:p>
          <w:p w14:paraId="4F2C5926" w14:textId="77777777" w:rsidR="00C56C3A" w:rsidRDefault="00C56C3A" w:rsidP="00C56C3A">
            <w:pPr>
              <w:pStyle w:val="Odstavecseseznamem"/>
              <w:numPr>
                <w:ilvl w:val="0"/>
                <w:numId w:val="94"/>
              </w:numPr>
              <w:suppressAutoHyphens w:val="0"/>
            </w:pPr>
            <w:r>
              <w:t>posoudit význam vybraných děl v rámci celkové tvorby daných autorů</w:t>
            </w:r>
          </w:p>
          <w:p w14:paraId="7364D4CD" w14:textId="77777777" w:rsidR="00C56C3A" w:rsidRDefault="00C56C3A" w:rsidP="00C56C3A">
            <w:pPr>
              <w:pStyle w:val="Odstavecseseznamem"/>
              <w:numPr>
                <w:ilvl w:val="0"/>
                <w:numId w:val="94"/>
              </w:numPr>
              <w:suppressAutoHyphens w:val="0"/>
            </w:pPr>
            <w:r>
              <w:t>vyhodnotit koncepty prostoru a času v literatuře moderny</w:t>
            </w:r>
          </w:p>
          <w:p w14:paraId="7E44C00B" w14:textId="77777777" w:rsidR="00C56C3A" w:rsidRDefault="00C56C3A" w:rsidP="00C56C3A">
            <w:pPr>
              <w:pStyle w:val="Odstavecseseznamem"/>
              <w:numPr>
                <w:ilvl w:val="0"/>
                <w:numId w:val="94"/>
              </w:numPr>
              <w:suppressAutoHyphens w:val="0"/>
            </w:pPr>
            <w:r>
              <w:t>popsat rozdíly mezi přístupy k modernitě v různých národních literaturách</w:t>
            </w:r>
          </w:p>
          <w:p w14:paraId="2E8864B4" w14:textId="77777777" w:rsidR="00C56C3A" w:rsidRDefault="00C56C3A" w:rsidP="00C07AFA"/>
          <w:p w14:paraId="418C06DC" w14:textId="77777777" w:rsidR="00C56C3A" w:rsidRDefault="00C56C3A" w:rsidP="00C07AFA">
            <w:r>
              <w:t>Odborné dovednosti – po absolvování předmětu prokazuje student dovednosti:</w:t>
            </w:r>
          </w:p>
          <w:p w14:paraId="33F00BFA" w14:textId="77777777" w:rsidR="00C56C3A" w:rsidRDefault="00C56C3A" w:rsidP="00C56C3A">
            <w:pPr>
              <w:pStyle w:val="Odstavecseseznamem"/>
              <w:numPr>
                <w:ilvl w:val="0"/>
                <w:numId w:val="95"/>
              </w:numPr>
              <w:suppressAutoHyphens w:val="0"/>
            </w:pPr>
            <w:r>
              <w:t>analyzovat vybraná díla</w:t>
            </w:r>
          </w:p>
          <w:p w14:paraId="1B08386F" w14:textId="77777777" w:rsidR="00C56C3A" w:rsidRDefault="00C56C3A" w:rsidP="00C56C3A">
            <w:pPr>
              <w:pStyle w:val="Odstavecseseznamem"/>
              <w:numPr>
                <w:ilvl w:val="0"/>
                <w:numId w:val="95"/>
              </w:numPr>
              <w:suppressAutoHyphens w:val="0"/>
            </w:pPr>
            <w:r>
              <w:t>aplikovat standardní interpretační teorie a modely (hermeneutika, strukturalismus, pozitivismus etc.)</w:t>
            </w:r>
          </w:p>
          <w:p w14:paraId="2569C029" w14:textId="77777777" w:rsidR="00C56C3A" w:rsidRDefault="00C56C3A" w:rsidP="00C56C3A">
            <w:pPr>
              <w:pStyle w:val="Odstavecseseznamem"/>
              <w:numPr>
                <w:ilvl w:val="0"/>
                <w:numId w:val="95"/>
              </w:numPr>
              <w:suppressAutoHyphens w:val="0"/>
            </w:pPr>
            <w:r>
              <w:t>identifikovat rysy moderny v dílech</w:t>
            </w:r>
          </w:p>
          <w:p w14:paraId="64FDA375" w14:textId="77777777" w:rsidR="00C56C3A" w:rsidRDefault="00C56C3A" w:rsidP="00C56C3A">
            <w:pPr>
              <w:pStyle w:val="Odstavecseseznamem"/>
              <w:numPr>
                <w:ilvl w:val="0"/>
                <w:numId w:val="95"/>
              </w:numPr>
              <w:suppressAutoHyphens w:val="0"/>
            </w:pPr>
            <w:r>
              <w:t>zhodnotit význam děl v rámci světové literatury</w:t>
            </w:r>
          </w:p>
          <w:p w14:paraId="7174B30A" w14:textId="77777777" w:rsidR="00C56C3A" w:rsidRDefault="00C56C3A" w:rsidP="00C56C3A">
            <w:pPr>
              <w:pStyle w:val="Odstavecseseznamem"/>
              <w:numPr>
                <w:ilvl w:val="0"/>
                <w:numId w:val="95"/>
              </w:numPr>
              <w:suppressAutoHyphens w:val="0"/>
            </w:pPr>
            <w:r>
              <w:t>navrhnout další postupy pro kontextualizaci děl</w:t>
            </w:r>
          </w:p>
          <w:p w14:paraId="25058A49" w14:textId="77777777" w:rsidR="00C56C3A" w:rsidRDefault="00C56C3A" w:rsidP="00C07AFA"/>
        </w:tc>
      </w:tr>
    </w:tbl>
    <w:p w14:paraId="140B4FBE"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6F3CE30" w14:textId="77777777" w:rsidTr="00C07AFA">
        <w:trPr>
          <w:trHeight w:val="265"/>
        </w:trPr>
        <w:tc>
          <w:tcPr>
            <w:tcW w:w="3653" w:type="dxa"/>
            <w:tcBorders>
              <w:top w:val="single" w:sz="4" w:space="0" w:color="auto"/>
            </w:tcBorders>
            <w:shd w:val="clear" w:color="auto" w:fill="F7CAAC"/>
          </w:tcPr>
          <w:p w14:paraId="10FEE100"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1D0A8096" w14:textId="77777777" w:rsidR="00C56C3A" w:rsidRDefault="00C56C3A" w:rsidP="00C07AFA"/>
        </w:tc>
      </w:tr>
      <w:tr w:rsidR="00C56C3A" w14:paraId="7C15A689" w14:textId="77777777" w:rsidTr="00C07AFA">
        <w:trPr>
          <w:trHeight w:val="1497"/>
        </w:trPr>
        <w:tc>
          <w:tcPr>
            <w:tcW w:w="9855" w:type="dxa"/>
            <w:gridSpan w:val="4"/>
            <w:tcBorders>
              <w:top w:val="nil"/>
            </w:tcBorders>
          </w:tcPr>
          <w:p w14:paraId="4239DD28" w14:textId="77777777" w:rsidR="00C56C3A" w:rsidRPr="00BD7BB3" w:rsidRDefault="00C56C3A" w:rsidP="00C07AFA">
            <w:pPr>
              <w:pStyle w:val="bb"/>
              <w:rPr>
                <w:b/>
              </w:rPr>
            </w:pPr>
            <w:r w:rsidRPr="00BD7BB3">
              <w:rPr>
                <w:b/>
              </w:rPr>
              <w:t>Základní literatura:</w:t>
            </w:r>
          </w:p>
          <w:p w14:paraId="40E61994" w14:textId="77777777" w:rsidR="00C56C3A" w:rsidRPr="009517D2" w:rsidRDefault="00C56C3A" w:rsidP="00C07AFA">
            <w:pPr>
              <w:pStyle w:val="bb"/>
              <w:rPr>
                <w:color w:val="000000" w:themeColor="text1"/>
              </w:rPr>
            </w:pPr>
            <w:r w:rsidRPr="009517D2">
              <w:rPr>
                <w:color w:val="000000" w:themeColor="text1"/>
              </w:rPr>
              <w:t xml:space="preserve">Armstrong, Tim. </w:t>
            </w:r>
            <w:r w:rsidRPr="009517D2">
              <w:rPr>
                <w:i/>
                <w:color w:val="000000" w:themeColor="text1"/>
              </w:rPr>
              <w:t>Modernism: A Cultural History.</w:t>
            </w:r>
            <w:r w:rsidRPr="009517D2">
              <w:rPr>
                <w:color w:val="000000" w:themeColor="text1"/>
              </w:rPr>
              <w:t xml:space="preserve"> Cambridge: Polity Press, 2005.</w:t>
            </w:r>
          </w:p>
          <w:p w14:paraId="567018A2" w14:textId="77777777" w:rsidR="00C56C3A" w:rsidRPr="009517D2" w:rsidRDefault="00C56C3A" w:rsidP="00C07AFA">
            <w:pPr>
              <w:pStyle w:val="bb"/>
              <w:rPr>
                <w:color w:val="000000" w:themeColor="text1"/>
              </w:rPr>
            </w:pPr>
            <w:r w:rsidRPr="009517D2">
              <w:rPr>
                <w:color w:val="000000" w:themeColor="text1"/>
              </w:rPr>
              <w:t xml:space="preserve">Diepeveen, Leonard. </w:t>
            </w:r>
            <w:r w:rsidRPr="009517D2">
              <w:rPr>
                <w:i/>
                <w:color w:val="000000" w:themeColor="text1"/>
              </w:rPr>
              <w:t>The Difficulties of Modernism.</w:t>
            </w:r>
            <w:r w:rsidRPr="009517D2">
              <w:rPr>
                <w:color w:val="000000" w:themeColor="text1"/>
              </w:rPr>
              <w:t xml:space="preserve"> New York: Routledge, 2003.</w:t>
            </w:r>
          </w:p>
          <w:p w14:paraId="256DDED6" w14:textId="77777777" w:rsidR="00C56C3A" w:rsidRPr="009517D2" w:rsidRDefault="00C56C3A" w:rsidP="00C07AFA">
            <w:pPr>
              <w:pStyle w:val="bb"/>
              <w:rPr>
                <w:color w:val="000000" w:themeColor="text1"/>
              </w:rPr>
            </w:pPr>
            <w:r w:rsidRPr="009517D2">
              <w:rPr>
                <w:color w:val="000000" w:themeColor="text1"/>
              </w:rPr>
              <w:t xml:space="preserve">Kaschuba, Wolfgang. </w:t>
            </w:r>
            <w:r w:rsidRPr="009517D2">
              <w:rPr>
                <w:rFonts w:hint="cs"/>
                <w:i/>
                <w:color w:val="000000" w:themeColor="text1"/>
              </w:rPr>
              <w:t>Ü</w:t>
            </w:r>
            <w:r w:rsidRPr="009517D2">
              <w:rPr>
                <w:i/>
                <w:color w:val="000000" w:themeColor="text1"/>
              </w:rPr>
              <w:t>berwindung der Distanz. Zeit und Raum</w:t>
            </w:r>
            <w:r>
              <w:rPr>
                <w:i/>
                <w:color w:val="000000" w:themeColor="text1"/>
              </w:rPr>
              <w:t xml:space="preserve"> </w:t>
            </w:r>
            <w:r w:rsidRPr="009517D2">
              <w:rPr>
                <w:i/>
                <w:color w:val="000000" w:themeColor="text1"/>
              </w:rPr>
              <w:t>in der europ</w:t>
            </w:r>
            <w:r w:rsidRPr="009517D2">
              <w:rPr>
                <w:rFonts w:hint="cs"/>
                <w:i/>
                <w:color w:val="000000" w:themeColor="text1"/>
              </w:rPr>
              <w:t>ä</w:t>
            </w:r>
            <w:r w:rsidRPr="009517D2">
              <w:rPr>
                <w:i/>
                <w:color w:val="000000" w:themeColor="text1"/>
              </w:rPr>
              <w:t>ischen Moderne.</w:t>
            </w:r>
            <w:r>
              <w:rPr>
                <w:color w:val="000000" w:themeColor="text1"/>
              </w:rPr>
              <w:t xml:space="preserve"> Frankfurt am </w:t>
            </w:r>
            <w:r w:rsidRPr="009517D2">
              <w:rPr>
                <w:color w:val="000000" w:themeColor="text1"/>
              </w:rPr>
              <w:t>M</w:t>
            </w:r>
            <w:r>
              <w:rPr>
                <w:color w:val="000000" w:themeColor="text1"/>
              </w:rPr>
              <w:t>ain</w:t>
            </w:r>
            <w:r w:rsidRPr="009517D2">
              <w:rPr>
                <w:color w:val="000000" w:themeColor="text1"/>
              </w:rPr>
              <w:t>: Fischer Taschenbuch Verlag, 2004.</w:t>
            </w:r>
          </w:p>
          <w:p w14:paraId="030A855F" w14:textId="77777777" w:rsidR="00C56C3A" w:rsidRPr="009517D2" w:rsidRDefault="00C56C3A" w:rsidP="00C07AFA">
            <w:pPr>
              <w:pStyle w:val="bb"/>
              <w:rPr>
                <w:color w:val="000000" w:themeColor="text1"/>
              </w:rPr>
            </w:pPr>
            <w:r w:rsidRPr="009517D2">
              <w:rPr>
                <w:color w:val="000000" w:themeColor="text1"/>
              </w:rPr>
              <w:t xml:space="preserve">Kern, Stephen. </w:t>
            </w:r>
            <w:r w:rsidRPr="009517D2">
              <w:rPr>
                <w:i/>
                <w:color w:val="000000" w:themeColor="text1"/>
              </w:rPr>
              <w:t>The Culture of Time and Space, 1880</w:t>
            </w:r>
            <w:r w:rsidRPr="009517D2">
              <w:rPr>
                <w:rFonts w:hint="cs"/>
                <w:i/>
                <w:color w:val="000000" w:themeColor="text1"/>
              </w:rPr>
              <w:t>–</w:t>
            </w:r>
            <w:r w:rsidRPr="009517D2">
              <w:rPr>
                <w:i/>
                <w:color w:val="000000" w:themeColor="text1"/>
              </w:rPr>
              <w:t>1918.</w:t>
            </w:r>
            <w:r w:rsidRPr="009517D2">
              <w:rPr>
                <w:color w:val="000000" w:themeColor="text1"/>
              </w:rPr>
              <w:t xml:space="preserve"> Cambridge, MA: Harvard University Press, 2003.</w:t>
            </w:r>
          </w:p>
          <w:p w14:paraId="45AB47E1" w14:textId="77777777" w:rsidR="00C56C3A" w:rsidRDefault="00C56C3A" w:rsidP="00C07AFA">
            <w:pPr>
              <w:pStyle w:val="bb"/>
              <w:rPr>
                <w:color w:val="000000" w:themeColor="text1"/>
              </w:rPr>
            </w:pPr>
            <w:r w:rsidRPr="00865658">
              <w:rPr>
                <w:color w:val="000000" w:themeColor="text1"/>
              </w:rPr>
              <w:t xml:space="preserve">Schleifer, Ronald. </w:t>
            </w:r>
            <w:r w:rsidRPr="00865658">
              <w:rPr>
                <w:i/>
                <w:color w:val="000000" w:themeColor="text1"/>
              </w:rPr>
              <w:t>Modernism and Time: The Logic of Abundance in Literature, Science, and Culture, 1880</w:t>
            </w:r>
            <w:r w:rsidRPr="00865658">
              <w:rPr>
                <w:rFonts w:hint="cs"/>
                <w:i/>
                <w:color w:val="000000" w:themeColor="text1"/>
              </w:rPr>
              <w:t>–</w:t>
            </w:r>
            <w:r w:rsidRPr="00865658">
              <w:rPr>
                <w:i/>
                <w:color w:val="000000" w:themeColor="text1"/>
              </w:rPr>
              <w:t>1930.</w:t>
            </w:r>
            <w:r w:rsidRPr="00865658">
              <w:rPr>
                <w:color w:val="000000" w:themeColor="text1"/>
              </w:rPr>
              <w:t xml:space="preserve"> Cambridge</w:t>
            </w:r>
            <w:r>
              <w:rPr>
                <w:color w:val="000000" w:themeColor="text1"/>
              </w:rPr>
              <w:t xml:space="preserve">: </w:t>
            </w:r>
            <w:r w:rsidRPr="00865658">
              <w:rPr>
                <w:color w:val="000000" w:themeColor="text1"/>
              </w:rPr>
              <w:t>Cambridge University Press, 2001</w:t>
            </w:r>
            <w:r>
              <w:rPr>
                <w:color w:val="000000" w:themeColor="text1"/>
              </w:rPr>
              <w:t>.</w:t>
            </w:r>
          </w:p>
          <w:p w14:paraId="56F16FAF" w14:textId="77777777" w:rsidR="00C56C3A" w:rsidRDefault="00C56C3A" w:rsidP="00C07AFA">
            <w:pPr>
              <w:pStyle w:val="bb"/>
            </w:pPr>
          </w:p>
          <w:p w14:paraId="07568177" w14:textId="77777777" w:rsidR="00C56C3A" w:rsidRPr="00BD7BB3" w:rsidRDefault="00C56C3A" w:rsidP="00C07AFA">
            <w:pPr>
              <w:pStyle w:val="bb"/>
              <w:rPr>
                <w:b/>
              </w:rPr>
            </w:pPr>
            <w:r w:rsidRPr="00BD7BB3">
              <w:rPr>
                <w:b/>
              </w:rPr>
              <w:t>Doporučená literatura:</w:t>
            </w:r>
          </w:p>
          <w:p w14:paraId="1CB1737F" w14:textId="77777777" w:rsidR="00C56C3A" w:rsidRPr="009517D2" w:rsidRDefault="00C56C3A" w:rsidP="00C07AFA">
            <w:pPr>
              <w:pStyle w:val="bb"/>
            </w:pPr>
            <w:r w:rsidRPr="000661C6">
              <w:t xml:space="preserve">Brooker, Peter </w:t>
            </w:r>
            <w:r w:rsidRPr="000661C6">
              <w:rPr>
                <w:rFonts w:hint="cs"/>
              </w:rPr>
              <w:t>–</w:t>
            </w:r>
            <w:r>
              <w:t xml:space="preserve"> Thacker, Andrew (</w:t>
            </w:r>
            <w:r w:rsidRPr="000661C6">
              <w:t>eds</w:t>
            </w:r>
            <w:r>
              <w:t>.).</w:t>
            </w:r>
            <w:r w:rsidRPr="000661C6">
              <w:t xml:space="preserve"> </w:t>
            </w:r>
            <w:r w:rsidRPr="000661C6">
              <w:rPr>
                <w:i/>
              </w:rPr>
              <w:t>Geographies of Modernism: Literatures, Cultures, Spaces.</w:t>
            </w:r>
            <w:r w:rsidRPr="000661C6">
              <w:t xml:space="preserve"> London: Routledge, 2005.</w:t>
            </w:r>
          </w:p>
          <w:p w14:paraId="5EA88AA1" w14:textId="77777777" w:rsidR="00C56C3A" w:rsidRDefault="00C56C3A" w:rsidP="00C07AFA">
            <w:pPr>
              <w:pStyle w:val="bb"/>
            </w:pPr>
            <w:r w:rsidRPr="00F864DA">
              <w:t xml:space="preserve">Duffy, Enda. </w:t>
            </w:r>
            <w:r w:rsidRPr="00F864DA">
              <w:rPr>
                <w:i/>
              </w:rPr>
              <w:t>The Speed Handbook: Velocity, Pleasure, Modernism.</w:t>
            </w:r>
            <w:r w:rsidRPr="00F864DA">
              <w:t xml:space="preserve"> Durham, NC: Duke University Press, 2009.</w:t>
            </w:r>
          </w:p>
          <w:p w14:paraId="02DB24E0" w14:textId="77777777" w:rsidR="00C56C3A" w:rsidRDefault="00C56C3A" w:rsidP="00C07AFA">
            <w:pPr>
              <w:pStyle w:val="bb"/>
            </w:pPr>
            <w:r w:rsidRPr="009517D2">
              <w:t xml:space="preserve">Gay, Peter. </w:t>
            </w:r>
            <w:r w:rsidRPr="009517D2">
              <w:rPr>
                <w:i/>
              </w:rPr>
              <w:t>Modernism: The Lure of Heresy: From Baudelaire to Beckett and Beyond.</w:t>
            </w:r>
            <w:r w:rsidRPr="009517D2">
              <w:t xml:space="preserve"> New York: W.W. Norton, 2008.</w:t>
            </w:r>
          </w:p>
          <w:p w14:paraId="2C224572" w14:textId="77777777" w:rsidR="00C56C3A" w:rsidRPr="009517D2" w:rsidRDefault="00C56C3A" w:rsidP="00C07AFA">
            <w:pPr>
              <w:pStyle w:val="bb"/>
            </w:pPr>
            <w:r w:rsidRPr="009517D2">
              <w:t xml:space="preserve">Levenson, Michael. </w:t>
            </w:r>
            <w:r w:rsidRPr="00F864DA">
              <w:rPr>
                <w:i/>
              </w:rPr>
              <w:t>Modernism.</w:t>
            </w:r>
            <w:r w:rsidRPr="009517D2">
              <w:t xml:space="preserve"> New Haven, CT: Yale University Press, 2011.</w:t>
            </w:r>
          </w:p>
          <w:p w14:paraId="39CEF65E" w14:textId="77777777" w:rsidR="00C56C3A" w:rsidRDefault="00C56C3A" w:rsidP="00C07AFA">
            <w:pPr>
              <w:pStyle w:val="bb"/>
            </w:pPr>
            <w:r>
              <w:t>Micale, Mark (ed.).</w:t>
            </w:r>
            <w:r w:rsidRPr="009517D2">
              <w:t xml:space="preserve"> </w:t>
            </w:r>
            <w:r w:rsidRPr="009517D2">
              <w:rPr>
                <w:i/>
              </w:rPr>
              <w:t>The Mind of Modernism: Medicine, Psychology, and the Cultural Arts in Europe and America</w:t>
            </w:r>
            <w:r w:rsidRPr="00EE4BBC">
              <w:rPr>
                <w:i/>
              </w:rPr>
              <w:t xml:space="preserve">, </w:t>
            </w:r>
            <w:r w:rsidRPr="009517D2">
              <w:rPr>
                <w:i/>
              </w:rPr>
              <w:t>1880</w:t>
            </w:r>
            <w:r w:rsidRPr="009517D2">
              <w:rPr>
                <w:rFonts w:hint="cs"/>
                <w:i/>
              </w:rPr>
              <w:t>–</w:t>
            </w:r>
            <w:r w:rsidRPr="009517D2">
              <w:rPr>
                <w:i/>
              </w:rPr>
              <w:t>1940.</w:t>
            </w:r>
            <w:r w:rsidRPr="009517D2">
              <w:t xml:space="preserve"> Stanford: Stanford University Press, 2004.</w:t>
            </w:r>
          </w:p>
          <w:p w14:paraId="53CE375C" w14:textId="77777777" w:rsidR="00C56C3A" w:rsidRDefault="00C56C3A" w:rsidP="00C07AFA">
            <w:pPr>
              <w:pStyle w:val="bb"/>
            </w:pPr>
            <w:r w:rsidRPr="00F864DA">
              <w:t xml:space="preserve">Rasula, Jed. </w:t>
            </w:r>
            <w:r w:rsidRPr="00F864DA">
              <w:rPr>
                <w:i/>
              </w:rPr>
              <w:t>History of a Shiver: The Sublime Impudence of Modernism.</w:t>
            </w:r>
            <w:r w:rsidRPr="00F864DA">
              <w:t xml:space="preserve"> New York: Oxford University Press, 2016.</w:t>
            </w:r>
          </w:p>
          <w:p w14:paraId="292E9BA4" w14:textId="77777777" w:rsidR="00C56C3A" w:rsidRPr="00BD7BB3" w:rsidRDefault="00C56C3A" w:rsidP="00C07AFA"/>
        </w:tc>
      </w:tr>
      <w:tr w:rsidR="00C56C3A" w14:paraId="3184B3F7"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5A2CC4E" w14:textId="77777777" w:rsidR="00C56C3A" w:rsidRDefault="00C56C3A" w:rsidP="00C07AFA">
            <w:pPr>
              <w:jc w:val="center"/>
              <w:rPr>
                <w:b/>
              </w:rPr>
            </w:pPr>
            <w:r>
              <w:rPr>
                <w:b/>
              </w:rPr>
              <w:t>Informace ke kombinované nebo distanční formě</w:t>
            </w:r>
          </w:p>
        </w:tc>
      </w:tr>
      <w:tr w:rsidR="00C56C3A" w14:paraId="4436E055" w14:textId="77777777" w:rsidTr="00C07AFA">
        <w:tc>
          <w:tcPr>
            <w:tcW w:w="4787" w:type="dxa"/>
            <w:gridSpan w:val="2"/>
            <w:tcBorders>
              <w:top w:val="single" w:sz="2" w:space="0" w:color="auto"/>
            </w:tcBorders>
            <w:shd w:val="clear" w:color="auto" w:fill="F7CAAC"/>
          </w:tcPr>
          <w:p w14:paraId="4AF8C639" w14:textId="77777777" w:rsidR="00C56C3A" w:rsidRDefault="00C56C3A" w:rsidP="00C07AFA">
            <w:r>
              <w:rPr>
                <w:b/>
              </w:rPr>
              <w:t>Rozsah konzultací (soustředění)</w:t>
            </w:r>
          </w:p>
        </w:tc>
        <w:tc>
          <w:tcPr>
            <w:tcW w:w="889" w:type="dxa"/>
            <w:tcBorders>
              <w:top w:val="single" w:sz="2" w:space="0" w:color="auto"/>
            </w:tcBorders>
          </w:tcPr>
          <w:p w14:paraId="44D95B17" w14:textId="77777777" w:rsidR="00C56C3A" w:rsidRDefault="00C56C3A" w:rsidP="00C07AFA"/>
        </w:tc>
        <w:tc>
          <w:tcPr>
            <w:tcW w:w="4179" w:type="dxa"/>
            <w:tcBorders>
              <w:top w:val="single" w:sz="2" w:space="0" w:color="auto"/>
            </w:tcBorders>
            <w:shd w:val="clear" w:color="auto" w:fill="F7CAAC"/>
          </w:tcPr>
          <w:p w14:paraId="618847C9" w14:textId="77777777" w:rsidR="00C56C3A" w:rsidRDefault="00C56C3A" w:rsidP="00C07AFA">
            <w:pPr>
              <w:rPr>
                <w:b/>
              </w:rPr>
            </w:pPr>
            <w:r>
              <w:rPr>
                <w:b/>
              </w:rPr>
              <w:t xml:space="preserve">hodin </w:t>
            </w:r>
          </w:p>
        </w:tc>
      </w:tr>
      <w:tr w:rsidR="00C56C3A" w14:paraId="7116EF0F" w14:textId="77777777" w:rsidTr="00C07AFA">
        <w:tc>
          <w:tcPr>
            <w:tcW w:w="9855" w:type="dxa"/>
            <w:gridSpan w:val="4"/>
            <w:shd w:val="clear" w:color="auto" w:fill="F7CAAC"/>
          </w:tcPr>
          <w:p w14:paraId="0848EF74" w14:textId="77777777" w:rsidR="00C56C3A" w:rsidRDefault="00C56C3A" w:rsidP="00C07AFA">
            <w:pPr>
              <w:rPr>
                <w:b/>
              </w:rPr>
            </w:pPr>
            <w:r>
              <w:rPr>
                <w:b/>
              </w:rPr>
              <w:t>Informace o způsobu kontaktu s vyučujícím</w:t>
            </w:r>
          </w:p>
        </w:tc>
      </w:tr>
      <w:tr w:rsidR="00C56C3A" w14:paraId="3A176987" w14:textId="77777777" w:rsidTr="00C07AFA">
        <w:trPr>
          <w:trHeight w:val="20"/>
        </w:trPr>
        <w:tc>
          <w:tcPr>
            <w:tcW w:w="9855" w:type="dxa"/>
            <w:gridSpan w:val="4"/>
          </w:tcPr>
          <w:p w14:paraId="17DDFBF3" w14:textId="77777777" w:rsidR="00C56C3A" w:rsidRDefault="00C56C3A" w:rsidP="00C07AFA"/>
        </w:tc>
      </w:tr>
    </w:tbl>
    <w:p w14:paraId="2F382820" w14:textId="77777777" w:rsidR="00C56C3A" w:rsidRDefault="00C56C3A" w:rsidP="00C56C3A"/>
    <w:p w14:paraId="1868236D" w14:textId="77777777" w:rsidR="00C56C3A" w:rsidRDefault="00C56C3A" w:rsidP="00C56C3A"/>
    <w:p w14:paraId="6E23D13B"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06DE1BD5" w14:textId="77777777" w:rsidTr="00C07AFA">
        <w:tc>
          <w:tcPr>
            <w:tcW w:w="9855" w:type="dxa"/>
            <w:gridSpan w:val="8"/>
            <w:tcBorders>
              <w:bottom w:val="double" w:sz="4" w:space="0" w:color="auto"/>
            </w:tcBorders>
            <w:shd w:val="clear" w:color="auto" w:fill="BDD6EE"/>
          </w:tcPr>
          <w:p w14:paraId="6F1EACF5" w14:textId="77777777" w:rsidR="00C56C3A" w:rsidRDefault="00C56C3A" w:rsidP="00C07AFA">
            <w:pPr>
              <w:rPr>
                <w:b/>
                <w:sz w:val="28"/>
              </w:rPr>
            </w:pPr>
            <w:r>
              <w:br w:type="page"/>
            </w:r>
            <w:r>
              <w:rPr>
                <w:b/>
                <w:sz w:val="28"/>
              </w:rPr>
              <w:t>B-III – Charakteristika studijního předmětu</w:t>
            </w:r>
          </w:p>
        </w:tc>
      </w:tr>
      <w:tr w:rsidR="00C56C3A" w14:paraId="2A794E44" w14:textId="77777777" w:rsidTr="00C07AFA">
        <w:tc>
          <w:tcPr>
            <w:tcW w:w="3086" w:type="dxa"/>
            <w:tcBorders>
              <w:top w:val="double" w:sz="4" w:space="0" w:color="auto"/>
            </w:tcBorders>
            <w:shd w:val="clear" w:color="auto" w:fill="F7CAAC"/>
          </w:tcPr>
          <w:p w14:paraId="11DE725A"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1DD5B479" w14:textId="77777777" w:rsidR="00C56C3A" w:rsidRDefault="00C56C3A" w:rsidP="00C07AFA">
            <w:r>
              <w:t>Trauma a literatura</w:t>
            </w:r>
          </w:p>
        </w:tc>
      </w:tr>
      <w:tr w:rsidR="00C56C3A" w14:paraId="0D480C94" w14:textId="77777777" w:rsidTr="00C07AFA">
        <w:tc>
          <w:tcPr>
            <w:tcW w:w="3086" w:type="dxa"/>
            <w:shd w:val="clear" w:color="auto" w:fill="F7CAAC"/>
          </w:tcPr>
          <w:p w14:paraId="0ABC450C" w14:textId="77777777" w:rsidR="00C56C3A" w:rsidRDefault="00C56C3A" w:rsidP="00C07AFA">
            <w:pPr>
              <w:rPr>
                <w:b/>
              </w:rPr>
            </w:pPr>
            <w:r>
              <w:rPr>
                <w:b/>
              </w:rPr>
              <w:t>Typ předmětu</w:t>
            </w:r>
          </w:p>
        </w:tc>
        <w:tc>
          <w:tcPr>
            <w:tcW w:w="3406" w:type="dxa"/>
            <w:gridSpan w:val="4"/>
          </w:tcPr>
          <w:p w14:paraId="73B195A1" w14:textId="0BA0B4A0" w:rsidR="00C56C3A" w:rsidRDefault="00620367" w:rsidP="00C07AFA">
            <w:r>
              <w:t>pv</w:t>
            </w:r>
          </w:p>
        </w:tc>
        <w:tc>
          <w:tcPr>
            <w:tcW w:w="2695" w:type="dxa"/>
            <w:gridSpan w:val="2"/>
            <w:shd w:val="clear" w:color="auto" w:fill="F7CAAC"/>
          </w:tcPr>
          <w:p w14:paraId="7EC62B22" w14:textId="77777777" w:rsidR="00C56C3A" w:rsidRDefault="00C56C3A" w:rsidP="00C07AFA">
            <w:r>
              <w:rPr>
                <w:b/>
              </w:rPr>
              <w:t>doporučený ročník / semestr</w:t>
            </w:r>
          </w:p>
        </w:tc>
        <w:tc>
          <w:tcPr>
            <w:tcW w:w="668" w:type="dxa"/>
          </w:tcPr>
          <w:p w14:paraId="1371BC0D" w14:textId="77777777" w:rsidR="00C56C3A" w:rsidRDefault="00C56C3A" w:rsidP="00C07AFA">
            <w:r>
              <w:t>1/L, 2/Z</w:t>
            </w:r>
          </w:p>
        </w:tc>
      </w:tr>
      <w:tr w:rsidR="00C56C3A" w14:paraId="1EA28D86" w14:textId="77777777" w:rsidTr="00C07AFA">
        <w:tc>
          <w:tcPr>
            <w:tcW w:w="3086" w:type="dxa"/>
            <w:shd w:val="clear" w:color="auto" w:fill="F7CAAC"/>
          </w:tcPr>
          <w:p w14:paraId="201732AE" w14:textId="77777777" w:rsidR="00C56C3A" w:rsidRDefault="00C56C3A" w:rsidP="00C07AFA">
            <w:pPr>
              <w:rPr>
                <w:b/>
              </w:rPr>
            </w:pPr>
            <w:r>
              <w:rPr>
                <w:b/>
              </w:rPr>
              <w:t>Rozsah studijního předmětu</w:t>
            </w:r>
          </w:p>
        </w:tc>
        <w:tc>
          <w:tcPr>
            <w:tcW w:w="1701" w:type="dxa"/>
            <w:gridSpan w:val="2"/>
          </w:tcPr>
          <w:p w14:paraId="34FFF76E" w14:textId="77777777" w:rsidR="00C56C3A" w:rsidRDefault="00C56C3A" w:rsidP="00C07AFA">
            <w:r>
              <w:t>0p + 28s</w:t>
            </w:r>
          </w:p>
        </w:tc>
        <w:tc>
          <w:tcPr>
            <w:tcW w:w="889" w:type="dxa"/>
            <w:shd w:val="clear" w:color="auto" w:fill="F7CAAC"/>
          </w:tcPr>
          <w:p w14:paraId="5AC415F8" w14:textId="77777777" w:rsidR="00C56C3A" w:rsidRDefault="00C56C3A" w:rsidP="00C07AFA">
            <w:pPr>
              <w:rPr>
                <w:b/>
              </w:rPr>
            </w:pPr>
            <w:r>
              <w:rPr>
                <w:b/>
              </w:rPr>
              <w:t xml:space="preserve">hod. </w:t>
            </w:r>
          </w:p>
        </w:tc>
        <w:tc>
          <w:tcPr>
            <w:tcW w:w="816" w:type="dxa"/>
          </w:tcPr>
          <w:p w14:paraId="2F8BB139" w14:textId="77777777" w:rsidR="00C56C3A" w:rsidRDefault="00C56C3A" w:rsidP="00C07AFA">
            <w:r>
              <w:t>28</w:t>
            </w:r>
          </w:p>
        </w:tc>
        <w:tc>
          <w:tcPr>
            <w:tcW w:w="2156" w:type="dxa"/>
            <w:shd w:val="clear" w:color="auto" w:fill="F7CAAC"/>
          </w:tcPr>
          <w:p w14:paraId="1D1AA14A" w14:textId="77777777" w:rsidR="00C56C3A" w:rsidRDefault="00C56C3A" w:rsidP="00C07AFA">
            <w:pPr>
              <w:rPr>
                <w:b/>
              </w:rPr>
            </w:pPr>
            <w:r>
              <w:rPr>
                <w:b/>
              </w:rPr>
              <w:t>kreditů</w:t>
            </w:r>
          </w:p>
        </w:tc>
        <w:tc>
          <w:tcPr>
            <w:tcW w:w="1207" w:type="dxa"/>
            <w:gridSpan w:val="2"/>
          </w:tcPr>
          <w:p w14:paraId="21AA5599" w14:textId="77777777" w:rsidR="00C56C3A" w:rsidRDefault="00C56C3A" w:rsidP="00C07AFA">
            <w:r>
              <w:t>4</w:t>
            </w:r>
          </w:p>
        </w:tc>
      </w:tr>
      <w:tr w:rsidR="00C56C3A" w14:paraId="43EE6CEB" w14:textId="77777777" w:rsidTr="00C07AFA">
        <w:tc>
          <w:tcPr>
            <w:tcW w:w="3086" w:type="dxa"/>
            <w:shd w:val="clear" w:color="auto" w:fill="F7CAAC"/>
          </w:tcPr>
          <w:p w14:paraId="5D1C1755" w14:textId="77777777" w:rsidR="00C56C3A" w:rsidRDefault="00C56C3A" w:rsidP="00C07AFA">
            <w:pPr>
              <w:rPr>
                <w:b/>
                <w:sz w:val="22"/>
              </w:rPr>
            </w:pPr>
            <w:r>
              <w:rPr>
                <w:b/>
              </w:rPr>
              <w:t>Prerekvizity, korekvizity, ekvivalence</w:t>
            </w:r>
          </w:p>
        </w:tc>
        <w:tc>
          <w:tcPr>
            <w:tcW w:w="6769" w:type="dxa"/>
            <w:gridSpan w:val="7"/>
          </w:tcPr>
          <w:p w14:paraId="19B806ED" w14:textId="77777777" w:rsidR="00C56C3A" w:rsidRDefault="00C56C3A" w:rsidP="00C07AFA"/>
        </w:tc>
      </w:tr>
      <w:tr w:rsidR="00C56C3A" w14:paraId="67B78EEC" w14:textId="77777777" w:rsidTr="00C07AFA">
        <w:tc>
          <w:tcPr>
            <w:tcW w:w="3086" w:type="dxa"/>
            <w:shd w:val="clear" w:color="auto" w:fill="F7CAAC"/>
          </w:tcPr>
          <w:p w14:paraId="2CD53D67" w14:textId="77777777" w:rsidR="00C56C3A" w:rsidRDefault="00C56C3A" w:rsidP="00C07AFA">
            <w:pPr>
              <w:rPr>
                <w:b/>
              </w:rPr>
            </w:pPr>
            <w:r>
              <w:rPr>
                <w:b/>
              </w:rPr>
              <w:t>Způsob ověření studijních výsledků</w:t>
            </w:r>
          </w:p>
        </w:tc>
        <w:tc>
          <w:tcPr>
            <w:tcW w:w="3406" w:type="dxa"/>
            <w:gridSpan w:val="4"/>
          </w:tcPr>
          <w:p w14:paraId="0BA15D95" w14:textId="77777777" w:rsidR="00C56C3A" w:rsidRDefault="00C56C3A" w:rsidP="00C07AFA">
            <w:r>
              <w:t>Klz</w:t>
            </w:r>
          </w:p>
        </w:tc>
        <w:tc>
          <w:tcPr>
            <w:tcW w:w="2156" w:type="dxa"/>
            <w:shd w:val="clear" w:color="auto" w:fill="F7CAAC"/>
          </w:tcPr>
          <w:p w14:paraId="488FC358" w14:textId="77777777" w:rsidR="00C56C3A" w:rsidRDefault="00C56C3A" w:rsidP="00C07AFA">
            <w:pPr>
              <w:rPr>
                <w:b/>
              </w:rPr>
            </w:pPr>
            <w:r>
              <w:rPr>
                <w:b/>
              </w:rPr>
              <w:t>Forma výuky</w:t>
            </w:r>
          </w:p>
        </w:tc>
        <w:tc>
          <w:tcPr>
            <w:tcW w:w="1207" w:type="dxa"/>
            <w:gridSpan w:val="2"/>
          </w:tcPr>
          <w:p w14:paraId="4E45D2DF" w14:textId="77777777" w:rsidR="00C56C3A" w:rsidRDefault="00C56C3A" w:rsidP="00C07AFA">
            <w:r>
              <w:t>seminář</w:t>
            </w:r>
          </w:p>
        </w:tc>
      </w:tr>
      <w:tr w:rsidR="00C56C3A" w14:paraId="5B27DBB0" w14:textId="77777777" w:rsidTr="00C07AFA">
        <w:tc>
          <w:tcPr>
            <w:tcW w:w="3086" w:type="dxa"/>
            <w:shd w:val="clear" w:color="auto" w:fill="F7CAAC"/>
          </w:tcPr>
          <w:p w14:paraId="07F2F2BE"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0E5711EF" w14:textId="77777777" w:rsidR="00C56C3A" w:rsidRDefault="00C56C3A" w:rsidP="00C07AFA">
            <w:pPr>
              <w:rPr>
                <w:b/>
              </w:rPr>
            </w:pPr>
            <w:r w:rsidRPr="00B46148">
              <w:rPr>
                <w:b/>
              </w:rPr>
              <w:t>Požadavky k zápočtu:</w:t>
            </w:r>
          </w:p>
          <w:p w14:paraId="3D57A610" w14:textId="77777777" w:rsidR="00C56C3A" w:rsidRDefault="00C56C3A" w:rsidP="00C07AFA">
            <w:r>
              <w:t>Aktivní účast na seminářích (80 %)</w:t>
            </w:r>
          </w:p>
          <w:p w14:paraId="668A7C0B" w14:textId="77777777" w:rsidR="00C56C3A" w:rsidRDefault="00C56C3A" w:rsidP="00C07AFA">
            <w:r>
              <w:t>Znalost děl na seznamu četby</w:t>
            </w:r>
          </w:p>
          <w:p w14:paraId="69C58FBB" w14:textId="77777777" w:rsidR="00C56C3A" w:rsidRPr="00B46148" w:rsidRDefault="00C56C3A" w:rsidP="00C07AFA">
            <w:pPr>
              <w:rPr>
                <w:b/>
              </w:rPr>
            </w:pPr>
            <w:r>
              <w:t>Vypracování analýzy zvoleného díla</w:t>
            </w:r>
          </w:p>
        </w:tc>
      </w:tr>
      <w:tr w:rsidR="00C56C3A" w14:paraId="312A7153" w14:textId="77777777" w:rsidTr="00C07AFA">
        <w:trPr>
          <w:trHeight w:val="20"/>
        </w:trPr>
        <w:tc>
          <w:tcPr>
            <w:tcW w:w="9855" w:type="dxa"/>
            <w:gridSpan w:val="8"/>
            <w:tcBorders>
              <w:top w:val="nil"/>
            </w:tcBorders>
          </w:tcPr>
          <w:p w14:paraId="2323D837" w14:textId="77777777" w:rsidR="00C56C3A" w:rsidRDefault="00C56C3A" w:rsidP="00C07AFA"/>
        </w:tc>
      </w:tr>
      <w:tr w:rsidR="00C56C3A" w14:paraId="3020982D" w14:textId="77777777" w:rsidTr="00C07AFA">
        <w:trPr>
          <w:trHeight w:val="197"/>
        </w:trPr>
        <w:tc>
          <w:tcPr>
            <w:tcW w:w="3086" w:type="dxa"/>
            <w:tcBorders>
              <w:top w:val="nil"/>
            </w:tcBorders>
            <w:shd w:val="clear" w:color="auto" w:fill="F7CAAC"/>
          </w:tcPr>
          <w:p w14:paraId="444A5199" w14:textId="77777777" w:rsidR="00C56C3A" w:rsidRDefault="00C56C3A" w:rsidP="00C07AFA">
            <w:pPr>
              <w:rPr>
                <w:b/>
              </w:rPr>
            </w:pPr>
            <w:r>
              <w:rPr>
                <w:b/>
              </w:rPr>
              <w:t>Garant předmětu</w:t>
            </w:r>
          </w:p>
        </w:tc>
        <w:tc>
          <w:tcPr>
            <w:tcW w:w="6769" w:type="dxa"/>
            <w:gridSpan w:val="7"/>
            <w:tcBorders>
              <w:top w:val="nil"/>
            </w:tcBorders>
          </w:tcPr>
          <w:p w14:paraId="72292941" w14:textId="77777777" w:rsidR="00C56C3A" w:rsidRDefault="00C56C3A" w:rsidP="00C07AFA">
            <w:r>
              <w:t>prof. dr. phil. habil. Ewald Mengel</w:t>
            </w:r>
          </w:p>
        </w:tc>
      </w:tr>
      <w:tr w:rsidR="00C56C3A" w14:paraId="5E389EC7" w14:textId="77777777" w:rsidTr="00C07AFA">
        <w:trPr>
          <w:trHeight w:val="243"/>
        </w:trPr>
        <w:tc>
          <w:tcPr>
            <w:tcW w:w="3086" w:type="dxa"/>
            <w:tcBorders>
              <w:top w:val="nil"/>
            </w:tcBorders>
            <w:shd w:val="clear" w:color="auto" w:fill="F7CAAC"/>
          </w:tcPr>
          <w:p w14:paraId="6D7AD009" w14:textId="77777777" w:rsidR="00C56C3A" w:rsidRDefault="00C56C3A" w:rsidP="00C07AFA">
            <w:pPr>
              <w:rPr>
                <w:b/>
              </w:rPr>
            </w:pPr>
            <w:r>
              <w:rPr>
                <w:b/>
              </w:rPr>
              <w:t>Zapojení garanta do výuky předmětu</w:t>
            </w:r>
          </w:p>
        </w:tc>
        <w:tc>
          <w:tcPr>
            <w:tcW w:w="6769" w:type="dxa"/>
            <w:gridSpan w:val="7"/>
            <w:tcBorders>
              <w:top w:val="nil"/>
            </w:tcBorders>
          </w:tcPr>
          <w:p w14:paraId="1B8BD35F" w14:textId="77777777" w:rsidR="00C56C3A" w:rsidRDefault="00C56C3A" w:rsidP="00C07AFA">
            <w:r>
              <w:t>100 %</w:t>
            </w:r>
          </w:p>
        </w:tc>
      </w:tr>
      <w:tr w:rsidR="00C56C3A" w14:paraId="08C56BA2" w14:textId="77777777" w:rsidTr="00C07AFA">
        <w:tc>
          <w:tcPr>
            <w:tcW w:w="3086" w:type="dxa"/>
            <w:shd w:val="clear" w:color="auto" w:fill="F7CAAC"/>
          </w:tcPr>
          <w:p w14:paraId="3D302C22" w14:textId="77777777" w:rsidR="00C56C3A" w:rsidRDefault="00C56C3A" w:rsidP="00C07AFA">
            <w:pPr>
              <w:rPr>
                <w:b/>
              </w:rPr>
            </w:pPr>
            <w:r>
              <w:rPr>
                <w:b/>
              </w:rPr>
              <w:t>Vyučující</w:t>
            </w:r>
          </w:p>
        </w:tc>
        <w:tc>
          <w:tcPr>
            <w:tcW w:w="6769" w:type="dxa"/>
            <w:gridSpan w:val="7"/>
            <w:tcBorders>
              <w:bottom w:val="nil"/>
            </w:tcBorders>
          </w:tcPr>
          <w:p w14:paraId="7C19E725" w14:textId="77777777" w:rsidR="00C56C3A" w:rsidRDefault="00C56C3A" w:rsidP="00C07AFA">
            <w:r>
              <w:t>prof. dr. phil. habil. Ewald Mengel</w:t>
            </w:r>
          </w:p>
        </w:tc>
      </w:tr>
      <w:tr w:rsidR="00C56C3A" w14:paraId="6D22B77F" w14:textId="77777777" w:rsidTr="00C07AFA">
        <w:trPr>
          <w:trHeight w:val="20"/>
        </w:trPr>
        <w:tc>
          <w:tcPr>
            <w:tcW w:w="9855" w:type="dxa"/>
            <w:gridSpan w:val="8"/>
            <w:tcBorders>
              <w:top w:val="nil"/>
            </w:tcBorders>
          </w:tcPr>
          <w:p w14:paraId="18BEDCA0" w14:textId="77777777" w:rsidR="00C56C3A" w:rsidRDefault="00C56C3A" w:rsidP="00C07AFA"/>
        </w:tc>
      </w:tr>
      <w:tr w:rsidR="00C56C3A" w14:paraId="75BC6C61" w14:textId="77777777" w:rsidTr="00C07AFA">
        <w:tc>
          <w:tcPr>
            <w:tcW w:w="3086" w:type="dxa"/>
            <w:shd w:val="clear" w:color="auto" w:fill="F7CAAC"/>
          </w:tcPr>
          <w:p w14:paraId="67E66704" w14:textId="77777777" w:rsidR="00C56C3A" w:rsidRDefault="00C56C3A" w:rsidP="00C07AFA">
            <w:pPr>
              <w:rPr>
                <w:b/>
              </w:rPr>
            </w:pPr>
            <w:r>
              <w:rPr>
                <w:b/>
              </w:rPr>
              <w:t>Stručná anotace předmětu</w:t>
            </w:r>
          </w:p>
        </w:tc>
        <w:tc>
          <w:tcPr>
            <w:tcW w:w="6769" w:type="dxa"/>
            <w:gridSpan w:val="7"/>
            <w:tcBorders>
              <w:bottom w:val="nil"/>
            </w:tcBorders>
          </w:tcPr>
          <w:p w14:paraId="0D0AE33E" w14:textId="77777777" w:rsidR="00C56C3A" w:rsidRDefault="00C56C3A" w:rsidP="00C07AFA"/>
        </w:tc>
      </w:tr>
      <w:tr w:rsidR="00C56C3A" w14:paraId="0C3F1065" w14:textId="77777777" w:rsidTr="00C07AFA">
        <w:trPr>
          <w:trHeight w:val="3938"/>
        </w:trPr>
        <w:tc>
          <w:tcPr>
            <w:tcW w:w="9855" w:type="dxa"/>
            <w:gridSpan w:val="8"/>
            <w:tcBorders>
              <w:top w:val="nil"/>
              <w:bottom w:val="single" w:sz="12" w:space="0" w:color="auto"/>
            </w:tcBorders>
          </w:tcPr>
          <w:p w14:paraId="5896C18B" w14:textId="77777777" w:rsidR="00C56C3A" w:rsidRDefault="00C56C3A" w:rsidP="00C07AFA">
            <w:r>
              <w:t xml:space="preserve">Cílem předmětu je seznámit studenty </w:t>
            </w:r>
            <w:r w:rsidRPr="00975834">
              <w:t xml:space="preserve">se základy teorie traumatu, s významem vyprávění v tomto kontextu a s tím, jak trauma souvisí s literaturou. Teoretické koncepty jsou aplikovány na analýzu zobrazení traumatu ve třech vybraných literárních dílech z postkoloniálního kontextu. Studenti se dozvědí, jak se literatura </w:t>
            </w:r>
            <w:r>
              <w:t>používá k vyprávění o „</w:t>
            </w:r>
            <w:r w:rsidRPr="00975834">
              <w:t>nevyslovitelném</w:t>
            </w:r>
            <w:r>
              <w:t>“</w:t>
            </w:r>
            <w:r w:rsidRPr="00975834">
              <w:t xml:space="preserve">, k přihlášení se ke zkušenosti, která se původně vymyká slovům nebo vyprávění a kterou je třeba pracně získat z archivů nevědomí. </w:t>
            </w:r>
            <w:r>
              <w:t>Naučí se</w:t>
            </w:r>
            <w:r w:rsidRPr="00975834">
              <w:t xml:space="preserve"> identifikovat literární konvence a způsob, jakým je autoři využívají ke zpracování traumatu. </w:t>
            </w:r>
            <w:r>
              <w:t>Poznají</w:t>
            </w:r>
            <w:r w:rsidRPr="00975834">
              <w:t>, že trauma je jedním z nejdůležitějších epistémat, jejichž prostřednictvím se moderní autoři snaží dát našemu světu smysl.</w:t>
            </w:r>
          </w:p>
          <w:p w14:paraId="2A8BD886" w14:textId="77777777" w:rsidR="00C56C3A" w:rsidRDefault="00C56C3A" w:rsidP="00C07AFA"/>
          <w:p w14:paraId="51FE5D27" w14:textId="77777777" w:rsidR="00C56C3A" w:rsidRDefault="00C56C3A" w:rsidP="00C07AFA">
            <w:r>
              <w:t>Obsah předmětu:</w:t>
            </w:r>
          </w:p>
          <w:p w14:paraId="26487E28" w14:textId="77777777" w:rsidR="00C56C3A" w:rsidRDefault="00C56C3A" w:rsidP="00C56C3A">
            <w:pPr>
              <w:pStyle w:val="Odstavecseseznamem"/>
              <w:numPr>
                <w:ilvl w:val="0"/>
                <w:numId w:val="122"/>
              </w:numPr>
              <w:suppressAutoHyphens w:val="0"/>
            </w:pPr>
            <w:r>
              <w:t>Teorie traumatu</w:t>
            </w:r>
          </w:p>
          <w:p w14:paraId="461C87F7" w14:textId="77777777" w:rsidR="00C56C3A" w:rsidRDefault="00C56C3A" w:rsidP="00C56C3A">
            <w:pPr>
              <w:pStyle w:val="Odstavecseseznamem"/>
              <w:numPr>
                <w:ilvl w:val="0"/>
                <w:numId w:val="122"/>
              </w:numPr>
              <w:suppressAutoHyphens w:val="0"/>
            </w:pPr>
            <w:r>
              <w:t>Trauma a postkolonie</w:t>
            </w:r>
          </w:p>
          <w:p w14:paraId="4F98FADA" w14:textId="77777777" w:rsidR="00C56C3A" w:rsidRDefault="00C56C3A" w:rsidP="00C56C3A">
            <w:pPr>
              <w:pStyle w:val="Odstavecseseznamem"/>
              <w:numPr>
                <w:ilvl w:val="0"/>
                <w:numId w:val="122"/>
              </w:numPr>
              <w:suppressAutoHyphens w:val="0"/>
            </w:pPr>
            <w:r>
              <w:t>Trauma a literatura</w:t>
            </w:r>
          </w:p>
          <w:p w14:paraId="3ADC5B28" w14:textId="77777777" w:rsidR="00C56C3A" w:rsidRDefault="00C56C3A" w:rsidP="00C56C3A">
            <w:pPr>
              <w:pStyle w:val="Odstavecseseznamem"/>
              <w:numPr>
                <w:ilvl w:val="0"/>
                <w:numId w:val="122"/>
              </w:numPr>
              <w:suppressAutoHyphens w:val="0"/>
            </w:pPr>
            <w:r>
              <w:t>Teorie narativní expozice</w:t>
            </w:r>
          </w:p>
          <w:p w14:paraId="32A1DED4" w14:textId="77777777" w:rsidR="00C56C3A" w:rsidRDefault="00C56C3A" w:rsidP="00C56C3A">
            <w:pPr>
              <w:pStyle w:val="Odstavecseseznamem"/>
              <w:numPr>
                <w:ilvl w:val="0"/>
                <w:numId w:val="122"/>
              </w:numPr>
              <w:suppressAutoHyphens w:val="0"/>
            </w:pPr>
            <w:r>
              <w:t>Práce s traumatem</w:t>
            </w:r>
          </w:p>
          <w:p w14:paraId="06EE47EE" w14:textId="77777777" w:rsidR="00C56C3A" w:rsidRDefault="00C56C3A" w:rsidP="00C56C3A">
            <w:pPr>
              <w:pStyle w:val="Odstavecseseznamem"/>
              <w:numPr>
                <w:ilvl w:val="0"/>
                <w:numId w:val="122"/>
              </w:numPr>
              <w:suppressAutoHyphens w:val="0"/>
            </w:pPr>
            <w:r>
              <w:t xml:space="preserve">J. M. Coetzee: </w:t>
            </w:r>
            <w:r w:rsidRPr="003128E5">
              <w:rPr>
                <w:i/>
              </w:rPr>
              <w:t>Disgrace</w:t>
            </w:r>
          </w:p>
          <w:p w14:paraId="7E4A31ED" w14:textId="77777777" w:rsidR="00C56C3A" w:rsidRDefault="00C56C3A" w:rsidP="00C56C3A">
            <w:pPr>
              <w:pStyle w:val="Odstavecseseznamem"/>
              <w:numPr>
                <w:ilvl w:val="0"/>
                <w:numId w:val="122"/>
              </w:numPr>
              <w:suppressAutoHyphens w:val="0"/>
            </w:pPr>
            <w:r>
              <w:t xml:space="preserve">Rachel Zadok: </w:t>
            </w:r>
            <w:r w:rsidRPr="003128E5">
              <w:rPr>
                <w:i/>
              </w:rPr>
              <w:t>Gem Squash Tokoloshe</w:t>
            </w:r>
          </w:p>
          <w:p w14:paraId="7F6A4156" w14:textId="77777777" w:rsidR="00C56C3A" w:rsidRDefault="00C56C3A" w:rsidP="00C56C3A">
            <w:pPr>
              <w:pStyle w:val="Odstavecseseznamem"/>
              <w:numPr>
                <w:ilvl w:val="0"/>
                <w:numId w:val="122"/>
              </w:numPr>
              <w:suppressAutoHyphens w:val="0"/>
            </w:pPr>
            <w:r>
              <w:t xml:space="preserve">Chimamanda Ngozi Adichie: </w:t>
            </w:r>
            <w:r w:rsidRPr="003128E5">
              <w:rPr>
                <w:i/>
              </w:rPr>
              <w:t>Half of a Yellow Sun</w:t>
            </w:r>
          </w:p>
          <w:p w14:paraId="2A598458" w14:textId="77777777" w:rsidR="00C56C3A" w:rsidRDefault="00C56C3A" w:rsidP="00C07AFA"/>
          <w:p w14:paraId="4736E070" w14:textId="77777777" w:rsidR="00C56C3A" w:rsidRDefault="00C56C3A" w:rsidP="00C07AFA">
            <w:r>
              <w:t>Odborné znalosti – po absolvování předmětu prokazuje student znalosti:</w:t>
            </w:r>
          </w:p>
          <w:p w14:paraId="1F4CF292" w14:textId="77777777" w:rsidR="00C56C3A" w:rsidRDefault="00C56C3A" w:rsidP="00C56C3A">
            <w:pPr>
              <w:pStyle w:val="Odstavecseseznamem"/>
              <w:numPr>
                <w:ilvl w:val="0"/>
                <w:numId w:val="122"/>
              </w:numPr>
              <w:suppressAutoHyphens w:val="0"/>
            </w:pPr>
            <w:r>
              <w:t>znát teorie traumatu</w:t>
            </w:r>
          </w:p>
          <w:p w14:paraId="66028242" w14:textId="77777777" w:rsidR="00C56C3A" w:rsidRDefault="00C56C3A" w:rsidP="00C56C3A">
            <w:pPr>
              <w:pStyle w:val="Odstavecseseznamem"/>
              <w:numPr>
                <w:ilvl w:val="0"/>
                <w:numId w:val="122"/>
              </w:numPr>
              <w:suppressAutoHyphens w:val="0"/>
            </w:pPr>
            <w:r>
              <w:t>popsat vztah traumatu a literatury</w:t>
            </w:r>
          </w:p>
          <w:p w14:paraId="094C192A" w14:textId="77777777" w:rsidR="00C56C3A" w:rsidRDefault="00C56C3A" w:rsidP="00C56C3A">
            <w:pPr>
              <w:pStyle w:val="Odstavecseseznamem"/>
              <w:numPr>
                <w:ilvl w:val="0"/>
                <w:numId w:val="122"/>
              </w:numPr>
              <w:suppressAutoHyphens w:val="0"/>
            </w:pPr>
            <w:r>
              <w:t xml:space="preserve">znát </w:t>
            </w:r>
            <w:r w:rsidRPr="00975834">
              <w:t>literární konvence a způsob, jakým je autoři využívají ke zpracování traumatu</w:t>
            </w:r>
            <w:r>
              <w:t xml:space="preserve"> </w:t>
            </w:r>
          </w:p>
          <w:p w14:paraId="476E050C" w14:textId="77777777" w:rsidR="00C56C3A" w:rsidRDefault="00C56C3A" w:rsidP="00C07AFA"/>
          <w:p w14:paraId="62C47E51" w14:textId="77777777" w:rsidR="00C56C3A" w:rsidRDefault="00C56C3A" w:rsidP="00C07AFA">
            <w:r>
              <w:t>Odborné dovednosti – po absolvování předmětu prokazuje student dovednosti:</w:t>
            </w:r>
          </w:p>
          <w:p w14:paraId="272EC4EA" w14:textId="77777777" w:rsidR="00C56C3A" w:rsidRDefault="00C56C3A" w:rsidP="00C56C3A">
            <w:pPr>
              <w:pStyle w:val="Odstavecseseznamem"/>
              <w:numPr>
                <w:ilvl w:val="0"/>
                <w:numId w:val="122"/>
              </w:numPr>
              <w:suppressAutoHyphens w:val="0"/>
            </w:pPr>
            <w:r>
              <w:t>analyzovat téma traumatu v libovolném literárním díle</w:t>
            </w:r>
          </w:p>
          <w:p w14:paraId="48451688" w14:textId="77777777" w:rsidR="00C56C3A" w:rsidRDefault="00C56C3A" w:rsidP="00C56C3A">
            <w:pPr>
              <w:pStyle w:val="Odstavecseseznamem"/>
              <w:numPr>
                <w:ilvl w:val="0"/>
                <w:numId w:val="122"/>
              </w:numPr>
              <w:suppressAutoHyphens w:val="0"/>
            </w:pPr>
            <w:r w:rsidRPr="00975834">
              <w:t xml:space="preserve">identifikovat </w:t>
            </w:r>
            <w:r>
              <w:t xml:space="preserve">využití </w:t>
            </w:r>
            <w:r w:rsidRPr="00975834">
              <w:t>literární</w:t>
            </w:r>
            <w:r>
              <w:t>ch konvencí v daném díle</w:t>
            </w:r>
          </w:p>
          <w:p w14:paraId="1D7E2ADD" w14:textId="77777777" w:rsidR="00C56C3A" w:rsidRDefault="00C56C3A" w:rsidP="00C07AFA">
            <w:pPr>
              <w:pStyle w:val="Odstavecseseznamem"/>
            </w:pPr>
          </w:p>
        </w:tc>
      </w:tr>
      <w:tr w:rsidR="00C56C3A" w14:paraId="3427DD49" w14:textId="77777777" w:rsidTr="00C9509E">
        <w:trPr>
          <w:trHeight w:val="265"/>
        </w:trPr>
        <w:tc>
          <w:tcPr>
            <w:tcW w:w="3653" w:type="dxa"/>
            <w:gridSpan w:val="2"/>
            <w:tcBorders>
              <w:top w:val="nil"/>
              <w:bottom w:val="single" w:sz="4" w:space="0" w:color="auto"/>
            </w:tcBorders>
            <w:shd w:val="clear" w:color="auto" w:fill="F7CAAC"/>
          </w:tcPr>
          <w:p w14:paraId="6A649754" w14:textId="77777777" w:rsidR="00C56C3A" w:rsidRDefault="00C56C3A" w:rsidP="00C07AFA">
            <w:r>
              <w:rPr>
                <w:b/>
              </w:rPr>
              <w:t>Studijní literatura a studijní pomůcky</w:t>
            </w:r>
          </w:p>
        </w:tc>
        <w:tc>
          <w:tcPr>
            <w:tcW w:w="6202" w:type="dxa"/>
            <w:gridSpan w:val="6"/>
            <w:tcBorders>
              <w:top w:val="nil"/>
              <w:bottom w:val="single" w:sz="4" w:space="0" w:color="auto"/>
            </w:tcBorders>
          </w:tcPr>
          <w:p w14:paraId="300E6AE7" w14:textId="77777777" w:rsidR="00C56C3A" w:rsidRDefault="00C56C3A" w:rsidP="00C07AFA"/>
        </w:tc>
      </w:tr>
      <w:tr w:rsidR="00C56C3A" w14:paraId="671B0D79" w14:textId="77777777" w:rsidTr="00C9509E">
        <w:trPr>
          <w:trHeight w:val="1497"/>
        </w:trPr>
        <w:tc>
          <w:tcPr>
            <w:tcW w:w="9855" w:type="dxa"/>
            <w:gridSpan w:val="8"/>
            <w:tcBorders>
              <w:top w:val="single" w:sz="4" w:space="0" w:color="auto"/>
              <w:bottom w:val="single" w:sz="12" w:space="0" w:color="auto"/>
            </w:tcBorders>
          </w:tcPr>
          <w:p w14:paraId="78610A4A" w14:textId="77777777" w:rsidR="00C56C3A" w:rsidRPr="00BD7BB3" w:rsidRDefault="00C56C3A" w:rsidP="00C07AFA">
            <w:pPr>
              <w:pStyle w:val="bb"/>
              <w:rPr>
                <w:b/>
              </w:rPr>
            </w:pPr>
            <w:r w:rsidRPr="00BD7BB3">
              <w:rPr>
                <w:b/>
              </w:rPr>
              <w:t>Základní literatura:</w:t>
            </w:r>
          </w:p>
          <w:p w14:paraId="3DD4B1BE" w14:textId="77777777" w:rsidR="00C56C3A" w:rsidRDefault="00C56C3A" w:rsidP="00C07AFA">
            <w:pPr>
              <w:pStyle w:val="bb"/>
            </w:pPr>
            <w:r>
              <w:t xml:space="preserve">Caruth, Cathy. </w:t>
            </w:r>
            <w:r w:rsidRPr="002316F3">
              <w:rPr>
                <w:i/>
              </w:rPr>
              <w:t>Unclaimed Experience: Trauma, Narrative and History</w:t>
            </w:r>
            <w:r>
              <w:t xml:space="preserve">. Baltimore, MD: Johns Hopkins University Press, 1996. </w:t>
            </w:r>
          </w:p>
          <w:p w14:paraId="23B39F6A" w14:textId="77777777" w:rsidR="00C56C3A" w:rsidRDefault="00C56C3A" w:rsidP="00C07AFA">
            <w:pPr>
              <w:pStyle w:val="bb"/>
            </w:pPr>
            <w:r>
              <w:t xml:space="preserve">Herman, Judith. </w:t>
            </w:r>
            <w:r w:rsidRPr="002316F3">
              <w:rPr>
                <w:i/>
              </w:rPr>
              <w:t>Trauma and Recovery: The Aftermath of Violence – From Domestic Abuse to Political Terror</w:t>
            </w:r>
            <w:r>
              <w:t>. New York: Basic Books, 1992.</w:t>
            </w:r>
          </w:p>
          <w:p w14:paraId="3CF773BC" w14:textId="77777777" w:rsidR="00C56C3A" w:rsidRPr="002316F3" w:rsidRDefault="00C56C3A" w:rsidP="00C07AFA">
            <w:pPr>
              <w:pStyle w:val="bb"/>
            </w:pPr>
            <w:r>
              <w:t xml:space="preserve">LaCapra, Dominick. </w:t>
            </w:r>
            <w:r w:rsidRPr="002316F3">
              <w:rPr>
                <w:i/>
              </w:rPr>
              <w:t>Writing History, Writing Trauma</w:t>
            </w:r>
            <w:r w:rsidRPr="002316F3">
              <w:t>. Baltimore: Johns Hopkins University Press, 2001.</w:t>
            </w:r>
            <w:r>
              <w:t xml:space="preserve"> </w:t>
            </w:r>
          </w:p>
          <w:p w14:paraId="7C1FBF0C" w14:textId="77777777" w:rsidR="00C56C3A" w:rsidRDefault="00C56C3A" w:rsidP="00C07AFA">
            <w:pPr>
              <w:pStyle w:val="bb"/>
            </w:pPr>
            <w:r>
              <w:t xml:space="preserve">Mengel, Ewald – Borzaga, Michela (eds.). </w:t>
            </w:r>
            <w:r w:rsidRPr="002316F3">
              <w:rPr>
                <w:i/>
              </w:rPr>
              <w:t>Trauma, Memory, and Narrative in the Contemporary South African Novel: Essays</w:t>
            </w:r>
            <w:r>
              <w:t>. Amsterdam: Rodopi, 2012.</w:t>
            </w:r>
          </w:p>
          <w:p w14:paraId="68F121B3" w14:textId="77777777" w:rsidR="00C56C3A" w:rsidRDefault="00C56C3A" w:rsidP="00C07AFA">
            <w:pPr>
              <w:pStyle w:val="bb"/>
            </w:pPr>
          </w:p>
          <w:p w14:paraId="05A6B110" w14:textId="77777777" w:rsidR="00C56C3A" w:rsidRPr="00BD7BB3" w:rsidRDefault="00C56C3A" w:rsidP="00C07AFA">
            <w:pPr>
              <w:pStyle w:val="bb"/>
              <w:rPr>
                <w:b/>
              </w:rPr>
            </w:pPr>
            <w:r w:rsidRPr="00BD7BB3">
              <w:rPr>
                <w:b/>
              </w:rPr>
              <w:t>Doporučená literatura:</w:t>
            </w:r>
          </w:p>
          <w:p w14:paraId="66E36EE7" w14:textId="77777777" w:rsidR="00C56C3A" w:rsidRDefault="00C56C3A" w:rsidP="00C07AFA">
            <w:pPr>
              <w:pStyle w:val="bb"/>
            </w:pPr>
            <w:r>
              <w:t xml:space="preserve">Fanon, Frantz. </w:t>
            </w:r>
            <w:r w:rsidRPr="002316F3">
              <w:rPr>
                <w:i/>
              </w:rPr>
              <w:t>The Wretched of this Earth (Les Damnés de la terre)</w:t>
            </w:r>
            <w:r>
              <w:t>. New York: Grove, 2004.</w:t>
            </w:r>
          </w:p>
          <w:p w14:paraId="3E2287AF" w14:textId="77777777" w:rsidR="00C56C3A" w:rsidRDefault="00C56C3A" w:rsidP="00C07AFA">
            <w:pPr>
              <w:pStyle w:val="bb"/>
            </w:pPr>
            <w:r>
              <w:t xml:space="preserve">James, Wilmot – van de Vijver, Linda (eds.). </w:t>
            </w:r>
            <w:r w:rsidRPr="002316F3">
              <w:rPr>
                <w:i/>
              </w:rPr>
              <w:t>After the TRC: Reflections on Truth and Reconciliation in South Africa</w:t>
            </w:r>
            <w:r>
              <w:t>. Athens: Ohio University Press, 2000.</w:t>
            </w:r>
          </w:p>
          <w:p w14:paraId="4DBC1067" w14:textId="77777777" w:rsidR="00C56C3A" w:rsidRDefault="00C56C3A" w:rsidP="00C07AFA">
            <w:pPr>
              <w:pStyle w:val="bb"/>
            </w:pPr>
            <w:r>
              <w:t xml:space="preserve">Krog, Antjie. </w:t>
            </w:r>
            <w:r w:rsidRPr="002316F3">
              <w:rPr>
                <w:i/>
              </w:rPr>
              <w:t>Country of My Skull</w:t>
            </w:r>
            <w:r>
              <w:t>. London: Vintage, 1999.</w:t>
            </w:r>
          </w:p>
          <w:p w14:paraId="42CE125D" w14:textId="77777777" w:rsidR="00C56C3A" w:rsidRDefault="00C56C3A" w:rsidP="00C07AFA">
            <w:pPr>
              <w:pStyle w:val="bb"/>
            </w:pPr>
            <w:r>
              <w:t xml:space="preserve">Nuttall, Sarah. </w:t>
            </w:r>
            <w:r w:rsidRPr="002316F3">
              <w:rPr>
                <w:i/>
              </w:rPr>
              <w:t>Entanglement: Literary and Cultural Reflections on Post-Apartheid</w:t>
            </w:r>
            <w:r>
              <w:t>. Johannesburg: Wits University Press, 2009.</w:t>
            </w:r>
          </w:p>
          <w:p w14:paraId="76A3568B" w14:textId="77777777" w:rsidR="00C56C3A" w:rsidRDefault="00C56C3A" w:rsidP="00C07AFA">
            <w:pPr>
              <w:pStyle w:val="bb"/>
            </w:pPr>
            <w:r>
              <w:t xml:space="preserve">Whitehead, Anne. </w:t>
            </w:r>
            <w:r w:rsidRPr="002316F3">
              <w:rPr>
                <w:i/>
              </w:rPr>
              <w:t>Trauma Fiction</w:t>
            </w:r>
            <w:r>
              <w:t>. Edinburgh: Edinburgh University Press, 2004.</w:t>
            </w:r>
          </w:p>
          <w:p w14:paraId="733C0DC0" w14:textId="77777777" w:rsidR="00C56C3A" w:rsidRDefault="00C56C3A" w:rsidP="00C07AFA">
            <w:pPr>
              <w:pStyle w:val="bb"/>
            </w:pPr>
          </w:p>
          <w:p w14:paraId="61E8774F" w14:textId="77777777" w:rsidR="00C56C3A" w:rsidRDefault="00C56C3A" w:rsidP="00C07AFA">
            <w:pPr>
              <w:pStyle w:val="bb"/>
            </w:pPr>
          </w:p>
          <w:p w14:paraId="2E35F594" w14:textId="77777777" w:rsidR="00C56C3A" w:rsidRPr="00BD7BB3" w:rsidRDefault="00C56C3A" w:rsidP="00C07AFA"/>
        </w:tc>
      </w:tr>
      <w:tr w:rsidR="00C56C3A" w14:paraId="31EEA078" w14:textId="77777777" w:rsidTr="00C9509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3E0CB94" w14:textId="77777777" w:rsidR="00C56C3A" w:rsidRDefault="00C56C3A" w:rsidP="00C07AFA">
            <w:pPr>
              <w:jc w:val="center"/>
              <w:rPr>
                <w:b/>
              </w:rPr>
            </w:pPr>
            <w:r>
              <w:rPr>
                <w:b/>
              </w:rPr>
              <w:t>Informace ke kombinované nebo distanční formě</w:t>
            </w:r>
          </w:p>
        </w:tc>
      </w:tr>
      <w:tr w:rsidR="00C56C3A" w14:paraId="7140996B" w14:textId="77777777" w:rsidTr="00C07AFA">
        <w:tc>
          <w:tcPr>
            <w:tcW w:w="4787" w:type="dxa"/>
            <w:gridSpan w:val="3"/>
            <w:tcBorders>
              <w:top w:val="single" w:sz="2" w:space="0" w:color="auto"/>
            </w:tcBorders>
            <w:shd w:val="clear" w:color="auto" w:fill="F7CAAC"/>
          </w:tcPr>
          <w:p w14:paraId="2A8EDBCF" w14:textId="77777777" w:rsidR="00C56C3A" w:rsidRDefault="00C56C3A" w:rsidP="00C07AFA">
            <w:r>
              <w:rPr>
                <w:b/>
              </w:rPr>
              <w:t>Rozsah konzultací (soustředění)</w:t>
            </w:r>
          </w:p>
        </w:tc>
        <w:tc>
          <w:tcPr>
            <w:tcW w:w="889" w:type="dxa"/>
            <w:tcBorders>
              <w:top w:val="single" w:sz="2" w:space="0" w:color="auto"/>
            </w:tcBorders>
          </w:tcPr>
          <w:p w14:paraId="4593613A" w14:textId="77777777" w:rsidR="00C56C3A" w:rsidRDefault="00C56C3A" w:rsidP="00C07AFA"/>
        </w:tc>
        <w:tc>
          <w:tcPr>
            <w:tcW w:w="4179" w:type="dxa"/>
            <w:gridSpan w:val="4"/>
            <w:tcBorders>
              <w:top w:val="single" w:sz="2" w:space="0" w:color="auto"/>
            </w:tcBorders>
            <w:shd w:val="clear" w:color="auto" w:fill="F7CAAC"/>
          </w:tcPr>
          <w:p w14:paraId="4205BD6B" w14:textId="77777777" w:rsidR="00C56C3A" w:rsidRDefault="00C56C3A" w:rsidP="00C07AFA">
            <w:pPr>
              <w:rPr>
                <w:b/>
              </w:rPr>
            </w:pPr>
            <w:r>
              <w:rPr>
                <w:b/>
              </w:rPr>
              <w:t xml:space="preserve">hodin </w:t>
            </w:r>
          </w:p>
        </w:tc>
      </w:tr>
      <w:tr w:rsidR="00C56C3A" w14:paraId="07C74ED8" w14:textId="77777777" w:rsidTr="00C07AFA">
        <w:tc>
          <w:tcPr>
            <w:tcW w:w="9855" w:type="dxa"/>
            <w:gridSpan w:val="8"/>
            <w:shd w:val="clear" w:color="auto" w:fill="F7CAAC"/>
          </w:tcPr>
          <w:p w14:paraId="564A9F1F" w14:textId="77777777" w:rsidR="00C56C3A" w:rsidRDefault="00C56C3A" w:rsidP="00C07AFA">
            <w:pPr>
              <w:rPr>
                <w:b/>
              </w:rPr>
            </w:pPr>
            <w:r>
              <w:rPr>
                <w:b/>
              </w:rPr>
              <w:t>Informace o způsobu kontaktu s vyučujícím</w:t>
            </w:r>
          </w:p>
        </w:tc>
      </w:tr>
      <w:tr w:rsidR="00C56C3A" w14:paraId="1B3CF6B4" w14:textId="77777777" w:rsidTr="00C07AFA">
        <w:trPr>
          <w:trHeight w:val="20"/>
        </w:trPr>
        <w:tc>
          <w:tcPr>
            <w:tcW w:w="9855" w:type="dxa"/>
            <w:gridSpan w:val="8"/>
          </w:tcPr>
          <w:p w14:paraId="04285B23" w14:textId="77777777" w:rsidR="00C56C3A" w:rsidRDefault="00C56C3A" w:rsidP="00C07AFA"/>
        </w:tc>
      </w:tr>
    </w:tbl>
    <w:p w14:paraId="0CD11895" w14:textId="77777777" w:rsidR="00C56C3A" w:rsidRDefault="00C56C3A" w:rsidP="00C56C3A"/>
    <w:p w14:paraId="4CA8C0A7"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0A177479" w14:textId="77777777" w:rsidTr="00C07AFA">
        <w:tc>
          <w:tcPr>
            <w:tcW w:w="9855" w:type="dxa"/>
            <w:gridSpan w:val="7"/>
            <w:tcBorders>
              <w:bottom w:val="double" w:sz="4" w:space="0" w:color="auto"/>
            </w:tcBorders>
            <w:shd w:val="clear" w:color="auto" w:fill="BDD6EE"/>
          </w:tcPr>
          <w:p w14:paraId="1F47370B" w14:textId="77777777" w:rsidR="00C56C3A" w:rsidRDefault="00C56C3A" w:rsidP="00C07AFA">
            <w:pPr>
              <w:rPr>
                <w:b/>
                <w:sz w:val="28"/>
              </w:rPr>
            </w:pPr>
            <w:r>
              <w:br w:type="page"/>
            </w:r>
            <w:r>
              <w:rPr>
                <w:b/>
                <w:sz w:val="28"/>
              </w:rPr>
              <w:t>B-III – Charakteristika studijního předmětu</w:t>
            </w:r>
          </w:p>
        </w:tc>
      </w:tr>
      <w:tr w:rsidR="00C56C3A" w14:paraId="2DDDAEBA" w14:textId="77777777" w:rsidTr="00C07AFA">
        <w:tc>
          <w:tcPr>
            <w:tcW w:w="3086" w:type="dxa"/>
            <w:tcBorders>
              <w:top w:val="double" w:sz="4" w:space="0" w:color="auto"/>
            </w:tcBorders>
            <w:shd w:val="clear" w:color="auto" w:fill="F7CAAC"/>
          </w:tcPr>
          <w:p w14:paraId="40DBEBE9"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4FF61057" w14:textId="77777777" w:rsidR="00C56C3A" w:rsidRDefault="00C56C3A" w:rsidP="00C07AFA">
            <w:r>
              <w:t>Literatura pro mládež</w:t>
            </w:r>
          </w:p>
        </w:tc>
      </w:tr>
      <w:tr w:rsidR="00C56C3A" w14:paraId="3BB7364F" w14:textId="77777777" w:rsidTr="00C07AFA">
        <w:tc>
          <w:tcPr>
            <w:tcW w:w="3086" w:type="dxa"/>
            <w:shd w:val="clear" w:color="auto" w:fill="F7CAAC"/>
          </w:tcPr>
          <w:p w14:paraId="2C84D63C" w14:textId="77777777" w:rsidR="00C56C3A" w:rsidRDefault="00C56C3A" w:rsidP="00C07AFA">
            <w:pPr>
              <w:rPr>
                <w:b/>
              </w:rPr>
            </w:pPr>
            <w:r>
              <w:rPr>
                <w:b/>
              </w:rPr>
              <w:t>Typ předmětu</w:t>
            </w:r>
          </w:p>
        </w:tc>
        <w:tc>
          <w:tcPr>
            <w:tcW w:w="3406" w:type="dxa"/>
            <w:gridSpan w:val="3"/>
          </w:tcPr>
          <w:p w14:paraId="7F1B8C44" w14:textId="3895D874" w:rsidR="00C56C3A" w:rsidRDefault="00620367" w:rsidP="00C07AFA">
            <w:r>
              <w:t>pv</w:t>
            </w:r>
          </w:p>
        </w:tc>
        <w:tc>
          <w:tcPr>
            <w:tcW w:w="2695" w:type="dxa"/>
            <w:gridSpan w:val="2"/>
            <w:shd w:val="clear" w:color="auto" w:fill="F7CAAC"/>
          </w:tcPr>
          <w:p w14:paraId="5EE1100D" w14:textId="77777777" w:rsidR="00C56C3A" w:rsidRDefault="00C56C3A" w:rsidP="00C07AFA">
            <w:r>
              <w:rPr>
                <w:b/>
              </w:rPr>
              <w:t>doporučený ročník / semestr</w:t>
            </w:r>
          </w:p>
        </w:tc>
        <w:tc>
          <w:tcPr>
            <w:tcW w:w="668" w:type="dxa"/>
          </w:tcPr>
          <w:p w14:paraId="7B31AC98" w14:textId="77777777" w:rsidR="00C56C3A" w:rsidRDefault="00C56C3A" w:rsidP="00C07AFA">
            <w:r>
              <w:t>1/L, 2/Z</w:t>
            </w:r>
          </w:p>
        </w:tc>
      </w:tr>
      <w:tr w:rsidR="00C56C3A" w14:paraId="0D518277" w14:textId="77777777" w:rsidTr="00C07AFA">
        <w:tc>
          <w:tcPr>
            <w:tcW w:w="3086" w:type="dxa"/>
            <w:shd w:val="clear" w:color="auto" w:fill="F7CAAC"/>
          </w:tcPr>
          <w:p w14:paraId="7EAB4E89" w14:textId="77777777" w:rsidR="00C56C3A" w:rsidRDefault="00C56C3A" w:rsidP="00C07AFA">
            <w:pPr>
              <w:rPr>
                <w:b/>
              </w:rPr>
            </w:pPr>
            <w:r>
              <w:rPr>
                <w:b/>
              </w:rPr>
              <w:t>Rozsah studijního předmětu</w:t>
            </w:r>
          </w:p>
        </w:tc>
        <w:tc>
          <w:tcPr>
            <w:tcW w:w="1701" w:type="dxa"/>
          </w:tcPr>
          <w:p w14:paraId="0CF0D5CF" w14:textId="77777777" w:rsidR="00C56C3A" w:rsidRDefault="00C56C3A" w:rsidP="00C07AFA">
            <w:r>
              <w:t>0p + 28s</w:t>
            </w:r>
          </w:p>
        </w:tc>
        <w:tc>
          <w:tcPr>
            <w:tcW w:w="889" w:type="dxa"/>
            <w:shd w:val="clear" w:color="auto" w:fill="F7CAAC"/>
          </w:tcPr>
          <w:p w14:paraId="0E471961" w14:textId="77777777" w:rsidR="00C56C3A" w:rsidRDefault="00C56C3A" w:rsidP="00C07AFA">
            <w:pPr>
              <w:rPr>
                <w:b/>
              </w:rPr>
            </w:pPr>
            <w:r>
              <w:rPr>
                <w:b/>
              </w:rPr>
              <w:t xml:space="preserve">hod. </w:t>
            </w:r>
          </w:p>
        </w:tc>
        <w:tc>
          <w:tcPr>
            <w:tcW w:w="816" w:type="dxa"/>
          </w:tcPr>
          <w:p w14:paraId="58A55409" w14:textId="77777777" w:rsidR="00C56C3A" w:rsidRDefault="00C56C3A" w:rsidP="00C07AFA">
            <w:r>
              <w:t>28</w:t>
            </w:r>
          </w:p>
        </w:tc>
        <w:tc>
          <w:tcPr>
            <w:tcW w:w="2156" w:type="dxa"/>
            <w:shd w:val="clear" w:color="auto" w:fill="F7CAAC"/>
          </w:tcPr>
          <w:p w14:paraId="5995C724" w14:textId="77777777" w:rsidR="00C56C3A" w:rsidRDefault="00C56C3A" w:rsidP="00C07AFA">
            <w:pPr>
              <w:rPr>
                <w:b/>
              </w:rPr>
            </w:pPr>
            <w:r>
              <w:rPr>
                <w:b/>
              </w:rPr>
              <w:t>kreditů</w:t>
            </w:r>
          </w:p>
        </w:tc>
        <w:tc>
          <w:tcPr>
            <w:tcW w:w="1207" w:type="dxa"/>
            <w:gridSpan w:val="2"/>
          </w:tcPr>
          <w:p w14:paraId="6205A32B" w14:textId="77777777" w:rsidR="00C56C3A" w:rsidRDefault="00C56C3A" w:rsidP="00C07AFA">
            <w:r>
              <w:t>4</w:t>
            </w:r>
          </w:p>
        </w:tc>
      </w:tr>
      <w:tr w:rsidR="00C56C3A" w14:paraId="55F2F7E7" w14:textId="77777777" w:rsidTr="00C07AFA">
        <w:tc>
          <w:tcPr>
            <w:tcW w:w="3086" w:type="dxa"/>
            <w:shd w:val="clear" w:color="auto" w:fill="F7CAAC"/>
          </w:tcPr>
          <w:p w14:paraId="0B06BA8B" w14:textId="77777777" w:rsidR="00C56C3A" w:rsidRDefault="00C56C3A" w:rsidP="00C07AFA">
            <w:pPr>
              <w:rPr>
                <w:b/>
                <w:sz w:val="22"/>
              </w:rPr>
            </w:pPr>
            <w:r>
              <w:rPr>
                <w:b/>
              </w:rPr>
              <w:t>Prerekvizity, korekvizity, ekvivalence</w:t>
            </w:r>
          </w:p>
        </w:tc>
        <w:tc>
          <w:tcPr>
            <w:tcW w:w="6769" w:type="dxa"/>
            <w:gridSpan w:val="6"/>
          </w:tcPr>
          <w:p w14:paraId="1C2F1986" w14:textId="77777777" w:rsidR="00C56C3A" w:rsidRDefault="00C56C3A" w:rsidP="00C07AFA"/>
        </w:tc>
      </w:tr>
      <w:tr w:rsidR="00C56C3A" w14:paraId="396760A3" w14:textId="77777777" w:rsidTr="00C07AFA">
        <w:tc>
          <w:tcPr>
            <w:tcW w:w="3086" w:type="dxa"/>
            <w:shd w:val="clear" w:color="auto" w:fill="F7CAAC"/>
          </w:tcPr>
          <w:p w14:paraId="651D4B08" w14:textId="77777777" w:rsidR="00C56C3A" w:rsidRDefault="00C56C3A" w:rsidP="00C07AFA">
            <w:pPr>
              <w:rPr>
                <w:b/>
              </w:rPr>
            </w:pPr>
            <w:r>
              <w:rPr>
                <w:b/>
              </w:rPr>
              <w:t>Způsob ověření studijních výsledků</w:t>
            </w:r>
          </w:p>
        </w:tc>
        <w:tc>
          <w:tcPr>
            <w:tcW w:w="3406" w:type="dxa"/>
            <w:gridSpan w:val="3"/>
          </w:tcPr>
          <w:p w14:paraId="2FD46440" w14:textId="77777777" w:rsidR="00C56C3A" w:rsidRDefault="00C56C3A" w:rsidP="00C07AFA">
            <w:r>
              <w:t>Klz</w:t>
            </w:r>
          </w:p>
        </w:tc>
        <w:tc>
          <w:tcPr>
            <w:tcW w:w="2156" w:type="dxa"/>
            <w:shd w:val="clear" w:color="auto" w:fill="F7CAAC"/>
          </w:tcPr>
          <w:p w14:paraId="0216A5C6" w14:textId="77777777" w:rsidR="00C56C3A" w:rsidRDefault="00C56C3A" w:rsidP="00C07AFA">
            <w:pPr>
              <w:rPr>
                <w:b/>
              </w:rPr>
            </w:pPr>
            <w:r>
              <w:rPr>
                <w:b/>
              </w:rPr>
              <w:t>Forma výuky</w:t>
            </w:r>
          </w:p>
        </w:tc>
        <w:tc>
          <w:tcPr>
            <w:tcW w:w="1207" w:type="dxa"/>
            <w:gridSpan w:val="2"/>
          </w:tcPr>
          <w:p w14:paraId="39E24B16" w14:textId="77777777" w:rsidR="00C56C3A" w:rsidRDefault="00C56C3A" w:rsidP="00C07AFA">
            <w:r>
              <w:t>seminář</w:t>
            </w:r>
          </w:p>
        </w:tc>
      </w:tr>
      <w:tr w:rsidR="00C56C3A" w14:paraId="4D9A24AC" w14:textId="77777777" w:rsidTr="00C07AFA">
        <w:tc>
          <w:tcPr>
            <w:tcW w:w="3086" w:type="dxa"/>
            <w:shd w:val="clear" w:color="auto" w:fill="F7CAAC"/>
          </w:tcPr>
          <w:p w14:paraId="4DF32F4C"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56A4789" w14:textId="77777777" w:rsidR="00C56C3A" w:rsidRDefault="00C56C3A" w:rsidP="00C07AFA">
            <w:r w:rsidRPr="00B46148">
              <w:rPr>
                <w:b/>
              </w:rPr>
              <w:t>Požadavky k zápočtu:</w:t>
            </w:r>
          </w:p>
          <w:p w14:paraId="59470CD6" w14:textId="77777777" w:rsidR="00C56C3A" w:rsidRDefault="00C56C3A" w:rsidP="00C07AFA">
            <w:r>
              <w:t>Aktivní účast na seminářích (80 %)</w:t>
            </w:r>
          </w:p>
          <w:p w14:paraId="15C4652E" w14:textId="77777777" w:rsidR="00C56C3A" w:rsidRDefault="00C56C3A" w:rsidP="00C07AFA">
            <w:r>
              <w:t>Důkladná znalost děl na seznamu četby</w:t>
            </w:r>
          </w:p>
          <w:p w14:paraId="2A6A5DB8" w14:textId="77777777" w:rsidR="00C56C3A" w:rsidRPr="00136583" w:rsidRDefault="00C56C3A" w:rsidP="00C07AFA">
            <w:r>
              <w:t>Vypracování analýzy zvoleného díla (v ústní nebo písemné formě)</w:t>
            </w:r>
          </w:p>
        </w:tc>
      </w:tr>
      <w:tr w:rsidR="00C56C3A" w14:paraId="4DAC0118" w14:textId="77777777" w:rsidTr="00C07AFA">
        <w:trPr>
          <w:trHeight w:val="20"/>
        </w:trPr>
        <w:tc>
          <w:tcPr>
            <w:tcW w:w="9855" w:type="dxa"/>
            <w:gridSpan w:val="7"/>
            <w:tcBorders>
              <w:top w:val="nil"/>
            </w:tcBorders>
          </w:tcPr>
          <w:p w14:paraId="2D7DC99B" w14:textId="77777777" w:rsidR="00C56C3A" w:rsidRDefault="00C56C3A" w:rsidP="00C07AFA"/>
        </w:tc>
      </w:tr>
      <w:tr w:rsidR="00C56C3A" w14:paraId="2DD0D841" w14:textId="77777777" w:rsidTr="00C07AFA">
        <w:trPr>
          <w:trHeight w:val="197"/>
        </w:trPr>
        <w:tc>
          <w:tcPr>
            <w:tcW w:w="3086" w:type="dxa"/>
            <w:tcBorders>
              <w:top w:val="nil"/>
            </w:tcBorders>
            <w:shd w:val="clear" w:color="auto" w:fill="F7CAAC"/>
          </w:tcPr>
          <w:p w14:paraId="5AB2E1FD" w14:textId="77777777" w:rsidR="00C56C3A" w:rsidRDefault="00C56C3A" w:rsidP="00C07AFA">
            <w:pPr>
              <w:rPr>
                <w:b/>
              </w:rPr>
            </w:pPr>
            <w:r>
              <w:rPr>
                <w:b/>
              </w:rPr>
              <w:t>Garant předmětu</w:t>
            </w:r>
          </w:p>
        </w:tc>
        <w:tc>
          <w:tcPr>
            <w:tcW w:w="6769" w:type="dxa"/>
            <w:gridSpan w:val="6"/>
            <w:tcBorders>
              <w:top w:val="nil"/>
            </w:tcBorders>
          </w:tcPr>
          <w:p w14:paraId="1B9492CF" w14:textId="77777777" w:rsidR="00C56C3A" w:rsidRDefault="00C56C3A" w:rsidP="00C07AFA">
            <w:r>
              <w:t>Mgr. Vladimíra Fonfárová, Ph.D.</w:t>
            </w:r>
          </w:p>
        </w:tc>
      </w:tr>
      <w:tr w:rsidR="00C56C3A" w14:paraId="19C96B61" w14:textId="77777777" w:rsidTr="00C07AFA">
        <w:trPr>
          <w:trHeight w:val="243"/>
        </w:trPr>
        <w:tc>
          <w:tcPr>
            <w:tcW w:w="3086" w:type="dxa"/>
            <w:tcBorders>
              <w:top w:val="nil"/>
            </w:tcBorders>
            <w:shd w:val="clear" w:color="auto" w:fill="F7CAAC"/>
          </w:tcPr>
          <w:p w14:paraId="40051346" w14:textId="77777777" w:rsidR="00C56C3A" w:rsidRDefault="00C56C3A" w:rsidP="00C07AFA">
            <w:pPr>
              <w:rPr>
                <w:b/>
              </w:rPr>
            </w:pPr>
            <w:r>
              <w:rPr>
                <w:b/>
              </w:rPr>
              <w:t>Zapojení garanta do výuky předmětu</w:t>
            </w:r>
          </w:p>
        </w:tc>
        <w:tc>
          <w:tcPr>
            <w:tcW w:w="6769" w:type="dxa"/>
            <w:gridSpan w:val="6"/>
            <w:tcBorders>
              <w:top w:val="nil"/>
            </w:tcBorders>
          </w:tcPr>
          <w:p w14:paraId="1DC14038" w14:textId="77777777" w:rsidR="00C56C3A" w:rsidRDefault="00C56C3A" w:rsidP="00C07AFA">
            <w:r>
              <w:t>100 %</w:t>
            </w:r>
          </w:p>
        </w:tc>
      </w:tr>
      <w:tr w:rsidR="00C56C3A" w14:paraId="3A9BC7A0" w14:textId="77777777" w:rsidTr="00C07AFA">
        <w:tc>
          <w:tcPr>
            <w:tcW w:w="3086" w:type="dxa"/>
            <w:shd w:val="clear" w:color="auto" w:fill="F7CAAC"/>
          </w:tcPr>
          <w:p w14:paraId="5F292335" w14:textId="77777777" w:rsidR="00C56C3A" w:rsidRDefault="00C56C3A" w:rsidP="00C07AFA">
            <w:pPr>
              <w:rPr>
                <w:b/>
              </w:rPr>
            </w:pPr>
            <w:r>
              <w:rPr>
                <w:b/>
              </w:rPr>
              <w:t>Vyučující</w:t>
            </w:r>
          </w:p>
        </w:tc>
        <w:tc>
          <w:tcPr>
            <w:tcW w:w="6769" w:type="dxa"/>
            <w:gridSpan w:val="6"/>
            <w:tcBorders>
              <w:bottom w:val="nil"/>
            </w:tcBorders>
          </w:tcPr>
          <w:p w14:paraId="48388038" w14:textId="77777777" w:rsidR="00C56C3A" w:rsidRDefault="00C56C3A" w:rsidP="00C07AFA">
            <w:r>
              <w:t>Mgr. Vladimíra Fonfárová, Ph.D.</w:t>
            </w:r>
          </w:p>
        </w:tc>
      </w:tr>
      <w:tr w:rsidR="00C56C3A" w14:paraId="6C3EB0FF" w14:textId="77777777" w:rsidTr="00C07AFA">
        <w:trPr>
          <w:trHeight w:val="20"/>
        </w:trPr>
        <w:tc>
          <w:tcPr>
            <w:tcW w:w="9855" w:type="dxa"/>
            <w:gridSpan w:val="7"/>
            <w:tcBorders>
              <w:top w:val="nil"/>
            </w:tcBorders>
          </w:tcPr>
          <w:p w14:paraId="05461274" w14:textId="77777777" w:rsidR="00C56C3A" w:rsidRDefault="00C56C3A" w:rsidP="00C07AFA"/>
        </w:tc>
      </w:tr>
      <w:tr w:rsidR="00C56C3A" w14:paraId="54823878" w14:textId="77777777" w:rsidTr="00C07AFA">
        <w:tc>
          <w:tcPr>
            <w:tcW w:w="3086" w:type="dxa"/>
            <w:shd w:val="clear" w:color="auto" w:fill="F7CAAC"/>
          </w:tcPr>
          <w:p w14:paraId="3C192411" w14:textId="77777777" w:rsidR="00C56C3A" w:rsidRDefault="00C56C3A" w:rsidP="00C07AFA">
            <w:pPr>
              <w:rPr>
                <w:b/>
              </w:rPr>
            </w:pPr>
            <w:r>
              <w:rPr>
                <w:b/>
              </w:rPr>
              <w:t>Stručná anotace předmětu</w:t>
            </w:r>
          </w:p>
        </w:tc>
        <w:tc>
          <w:tcPr>
            <w:tcW w:w="6769" w:type="dxa"/>
            <w:gridSpan w:val="6"/>
            <w:tcBorders>
              <w:bottom w:val="nil"/>
            </w:tcBorders>
          </w:tcPr>
          <w:p w14:paraId="2B897CB7" w14:textId="77777777" w:rsidR="00C56C3A" w:rsidRDefault="00C56C3A" w:rsidP="00C07AFA"/>
        </w:tc>
      </w:tr>
      <w:tr w:rsidR="00C56C3A" w14:paraId="4450533A" w14:textId="77777777" w:rsidTr="00C07AFA">
        <w:trPr>
          <w:trHeight w:val="3938"/>
        </w:trPr>
        <w:tc>
          <w:tcPr>
            <w:tcW w:w="9855" w:type="dxa"/>
            <w:gridSpan w:val="7"/>
            <w:tcBorders>
              <w:top w:val="nil"/>
              <w:bottom w:val="single" w:sz="12" w:space="0" w:color="auto"/>
            </w:tcBorders>
          </w:tcPr>
          <w:p w14:paraId="22BD3215" w14:textId="77777777" w:rsidR="00C56C3A" w:rsidRDefault="00C56C3A" w:rsidP="00C07AFA">
            <w:r w:rsidRPr="00136583">
              <w:t>Cílem předmětu je poskytnout studentům vhled do literatury pro mládež jako samostatného a specifického žánru a ukázat jeho proměny v čase, s důrazem na vývoj po roce 2000. Student se obeznámí s historií literatury pro mládež, problematikou samotné definice tohoto žánru a jeho specifickými rysy, zejména jazykovými a tematickými. Rovněž se seznámí s dominantními trendy v tomto žánru po roce 2000.</w:t>
            </w:r>
          </w:p>
          <w:p w14:paraId="4F3704FA" w14:textId="77777777" w:rsidR="00C56C3A" w:rsidRDefault="00C56C3A" w:rsidP="00C07AFA"/>
          <w:p w14:paraId="0CC6D140" w14:textId="77777777" w:rsidR="00C56C3A" w:rsidRDefault="00C56C3A" w:rsidP="00C07AFA">
            <w:r>
              <w:t>Obsah předmětu:</w:t>
            </w:r>
          </w:p>
          <w:p w14:paraId="42564357" w14:textId="77777777" w:rsidR="00C56C3A" w:rsidRDefault="00C56C3A" w:rsidP="00C56C3A">
            <w:pPr>
              <w:pStyle w:val="Odstavecseseznamem"/>
              <w:numPr>
                <w:ilvl w:val="0"/>
                <w:numId w:val="72"/>
              </w:numPr>
              <w:suppressAutoHyphens w:val="0"/>
            </w:pPr>
            <w:r>
              <w:t>Historie literatury pro mládež jako samostatného žánru</w:t>
            </w:r>
          </w:p>
          <w:p w14:paraId="02623833" w14:textId="77777777" w:rsidR="00C56C3A" w:rsidRDefault="00C56C3A" w:rsidP="00C56C3A">
            <w:pPr>
              <w:pStyle w:val="Odstavecseseznamem"/>
              <w:numPr>
                <w:ilvl w:val="0"/>
                <w:numId w:val="72"/>
              </w:numPr>
              <w:suppressAutoHyphens w:val="0"/>
            </w:pPr>
            <w:r>
              <w:t>Literatura pro mládež vs. literatura pro děti v anglofonních zemích</w:t>
            </w:r>
          </w:p>
          <w:p w14:paraId="0D12BCF8" w14:textId="77777777" w:rsidR="00C56C3A" w:rsidRDefault="00C56C3A" w:rsidP="00C56C3A">
            <w:pPr>
              <w:pStyle w:val="Odstavecseseznamem"/>
              <w:numPr>
                <w:ilvl w:val="0"/>
                <w:numId w:val="72"/>
              </w:numPr>
              <w:suppressAutoHyphens w:val="0"/>
            </w:pPr>
            <w:r>
              <w:t>Jazykové zpracování a dominantní témata v literatuře pro mládež: historický vývoj</w:t>
            </w:r>
          </w:p>
          <w:p w14:paraId="22E831AB" w14:textId="77777777" w:rsidR="00C56C3A" w:rsidRDefault="00C56C3A" w:rsidP="00C56C3A">
            <w:pPr>
              <w:pStyle w:val="Odstavecseseznamem"/>
              <w:numPr>
                <w:ilvl w:val="0"/>
                <w:numId w:val="72"/>
              </w:numPr>
              <w:suppressAutoHyphens w:val="0"/>
            </w:pPr>
            <w:r>
              <w:t>Fenomén Harry Potter: literatura pro děti (a mládež) na vzestupu</w:t>
            </w:r>
          </w:p>
          <w:p w14:paraId="40C620BD" w14:textId="77777777" w:rsidR="00C56C3A" w:rsidRDefault="00C56C3A" w:rsidP="00C56C3A">
            <w:pPr>
              <w:pStyle w:val="Odstavecseseznamem"/>
              <w:numPr>
                <w:ilvl w:val="0"/>
                <w:numId w:val="72"/>
              </w:numPr>
              <w:suppressAutoHyphens w:val="0"/>
            </w:pPr>
            <w:r>
              <w:t>Literatura pro mládež a fanfikce: překračování hranic</w:t>
            </w:r>
          </w:p>
          <w:p w14:paraId="0BE2C306" w14:textId="77777777" w:rsidR="00C56C3A" w:rsidRDefault="00C56C3A" w:rsidP="00C56C3A">
            <w:pPr>
              <w:pStyle w:val="Odstavecseseznamem"/>
              <w:numPr>
                <w:ilvl w:val="0"/>
                <w:numId w:val="72"/>
              </w:numPr>
              <w:suppressAutoHyphens w:val="0"/>
            </w:pPr>
            <w:r>
              <w:t>Literatura pro mládež a „new adult novel“: odnož nebo samostatný žánr?</w:t>
            </w:r>
          </w:p>
          <w:p w14:paraId="15607C92" w14:textId="77777777" w:rsidR="00C56C3A" w:rsidRDefault="00C56C3A" w:rsidP="00C56C3A">
            <w:pPr>
              <w:pStyle w:val="Odstavecseseznamem"/>
              <w:numPr>
                <w:ilvl w:val="0"/>
                <w:numId w:val="72"/>
              </w:numPr>
              <w:suppressAutoHyphens w:val="0"/>
            </w:pPr>
            <w:r>
              <w:t>Grafický román pro mládež</w:t>
            </w:r>
          </w:p>
          <w:p w14:paraId="3197BA24" w14:textId="77777777" w:rsidR="00C56C3A" w:rsidRDefault="00C56C3A" w:rsidP="00C56C3A">
            <w:pPr>
              <w:pStyle w:val="Odstavecseseznamem"/>
              <w:numPr>
                <w:ilvl w:val="0"/>
                <w:numId w:val="72"/>
              </w:numPr>
              <w:suppressAutoHyphens w:val="0"/>
            </w:pPr>
            <w:r>
              <w:t>Trendy v literatuře pro mládež po roce 2000: dystopie a fantasy</w:t>
            </w:r>
          </w:p>
          <w:p w14:paraId="24CCCD66" w14:textId="77777777" w:rsidR="00C56C3A" w:rsidRDefault="00C56C3A" w:rsidP="00C56C3A">
            <w:pPr>
              <w:pStyle w:val="Odstavecseseznamem"/>
              <w:numPr>
                <w:ilvl w:val="0"/>
                <w:numId w:val="72"/>
              </w:numPr>
              <w:suppressAutoHyphens w:val="0"/>
            </w:pPr>
            <w:r>
              <w:t>Trendy v literatuře pro mládež po roce 2000: historická fikce</w:t>
            </w:r>
          </w:p>
          <w:p w14:paraId="5FF07F1F" w14:textId="77777777" w:rsidR="00C56C3A" w:rsidRDefault="00C56C3A" w:rsidP="00C56C3A">
            <w:pPr>
              <w:pStyle w:val="Odstavecseseznamem"/>
              <w:numPr>
                <w:ilvl w:val="0"/>
                <w:numId w:val="72"/>
              </w:numPr>
              <w:suppressAutoHyphens w:val="0"/>
            </w:pPr>
            <w:r>
              <w:t>Trendy v literatuře pro mládež po roce 2000: queer témata</w:t>
            </w:r>
          </w:p>
          <w:p w14:paraId="2849A387" w14:textId="77777777" w:rsidR="00C56C3A" w:rsidRDefault="00C56C3A" w:rsidP="00C56C3A">
            <w:pPr>
              <w:pStyle w:val="Odstavecseseznamem"/>
              <w:numPr>
                <w:ilvl w:val="0"/>
                <w:numId w:val="72"/>
              </w:numPr>
              <w:suppressAutoHyphens w:val="0"/>
            </w:pPr>
            <w:r>
              <w:t>Brutalizace literatury pro mládež: sebevraždy, znásilnění, drogy</w:t>
            </w:r>
          </w:p>
          <w:p w14:paraId="2C132EA9" w14:textId="77777777" w:rsidR="00C56C3A" w:rsidRDefault="00C56C3A" w:rsidP="00C56C3A">
            <w:pPr>
              <w:pStyle w:val="Odstavecseseznamem"/>
              <w:numPr>
                <w:ilvl w:val="0"/>
                <w:numId w:val="72"/>
              </w:numPr>
              <w:suppressAutoHyphens w:val="0"/>
            </w:pPr>
            <w:r>
              <w:t>Literatura pro mládež v audiovizuálním zpracování</w:t>
            </w:r>
          </w:p>
          <w:p w14:paraId="76F1E135" w14:textId="77777777" w:rsidR="00C56C3A" w:rsidRDefault="00C56C3A" w:rsidP="00C07AFA"/>
          <w:p w14:paraId="3859A9F6" w14:textId="77777777" w:rsidR="00C56C3A" w:rsidRDefault="00C56C3A" w:rsidP="00C07AFA">
            <w:r>
              <w:t>Odborné znalosti – po absolvování předmětu prokazuje student znalosti:</w:t>
            </w:r>
          </w:p>
          <w:p w14:paraId="62DA1802" w14:textId="77777777" w:rsidR="00C56C3A" w:rsidRDefault="00C56C3A" w:rsidP="00C56C3A">
            <w:pPr>
              <w:pStyle w:val="Odstavecseseznamem"/>
              <w:numPr>
                <w:ilvl w:val="0"/>
                <w:numId w:val="73"/>
              </w:numPr>
              <w:suppressAutoHyphens w:val="0"/>
            </w:pPr>
            <w:r>
              <w:t>definovat literaturu pro mládež v anglofonních zemích jako samostatný žánr</w:t>
            </w:r>
          </w:p>
          <w:p w14:paraId="63D7F62B" w14:textId="77777777" w:rsidR="00C56C3A" w:rsidRDefault="00C56C3A" w:rsidP="00C56C3A">
            <w:pPr>
              <w:pStyle w:val="Odstavecseseznamem"/>
              <w:numPr>
                <w:ilvl w:val="0"/>
                <w:numId w:val="73"/>
              </w:numPr>
              <w:suppressAutoHyphens w:val="0"/>
            </w:pPr>
            <w:r>
              <w:t>popsat historii žánru literatury pro mládež v anglofonních zemích</w:t>
            </w:r>
          </w:p>
          <w:p w14:paraId="6F0BA99C" w14:textId="77777777" w:rsidR="00C56C3A" w:rsidRDefault="00C56C3A" w:rsidP="00C56C3A">
            <w:pPr>
              <w:pStyle w:val="Odstavecseseznamem"/>
              <w:numPr>
                <w:ilvl w:val="0"/>
                <w:numId w:val="73"/>
              </w:numPr>
              <w:suppressAutoHyphens w:val="0"/>
            </w:pPr>
            <w:r>
              <w:t>určit specifické rysy literatury pro mládež</w:t>
            </w:r>
          </w:p>
          <w:p w14:paraId="2D76A548" w14:textId="77777777" w:rsidR="00C56C3A" w:rsidRDefault="00C56C3A" w:rsidP="00C56C3A">
            <w:pPr>
              <w:pStyle w:val="Odstavecseseznamem"/>
              <w:numPr>
                <w:ilvl w:val="0"/>
                <w:numId w:val="73"/>
              </w:numPr>
              <w:suppressAutoHyphens w:val="0"/>
            </w:pPr>
            <w:r>
              <w:t>srovnat literaturu pro mládež s literaturou pro děti, resp. žánrem Bildungsroman</w:t>
            </w:r>
          </w:p>
          <w:p w14:paraId="3BAF8C4E" w14:textId="77777777" w:rsidR="00C56C3A" w:rsidRDefault="00C56C3A" w:rsidP="00C56C3A">
            <w:pPr>
              <w:pStyle w:val="Odstavecseseznamem"/>
              <w:numPr>
                <w:ilvl w:val="0"/>
                <w:numId w:val="73"/>
              </w:numPr>
              <w:suppressAutoHyphens w:val="0"/>
            </w:pPr>
            <w:r>
              <w:t>definovat dominantní vývojové trendy v literatuře pro mládež po roce 2000</w:t>
            </w:r>
          </w:p>
          <w:p w14:paraId="58A65B4F" w14:textId="77777777" w:rsidR="00C56C3A" w:rsidRDefault="00C56C3A" w:rsidP="00C07AFA"/>
          <w:p w14:paraId="0109D0C7" w14:textId="77777777" w:rsidR="00C56C3A" w:rsidRDefault="00C56C3A" w:rsidP="00C07AFA">
            <w:r>
              <w:t>Odborné dovednosti – po absolvování předmětu prokazuje student dovednosti:</w:t>
            </w:r>
          </w:p>
          <w:p w14:paraId="709B050F" w14:textId="77777777" w:rsidR="00C56C3A" w:rsidRDefault="00C56C3A" w:rsidP="00C56C3A">
            <w:pPr>
              <w:pStyle w:val="Odstavecseseznamem"/>
              <w:numPr>
                <w:ilvl w:val="0"/>
                <w:numId w:val="74"/>
              </w:numPr>
              <w:suppressAutoHyphens w:val="0"/>
            </w:pPr>
            <w:r>
              <w:t>identifikovat stěžejní podžánry v rámci literatury pro mládež v anglofonních zemích</w:t>
            </w:r>
          </w:p>
          <w:p w14:paraId="061DF515" w14:textId="77777777" w:rsidR="00C56C3A" w:rsidRDefault="00C56C3A" w:rsidP="00C56C3A">
            <w:pPr>
              <w:pStyle w:val="Odstavecseseznamem"/>
              <w:numPr>
                <w:ilvl w:val="0"/>
                <w:numId w:val="74"/>
              </w:numPr>
              <w:suppressAutoHyphens w:val="0"/>
            </w:pPr>
            <w:r>
              <w:t>analyzovat do hloubky vybraná díla literatury pro mládež v anglofonních zemích</w:t>
            </w:r>
          </w:p>
          <w:p w14:paraId="464FE38C" w14:textId="77777777" w:rsidR="00C56C3A" w:rsidRDefault="00C56C3A" w:rsidP="00C56C3A">
            <w:pPr>
              <w:pStyle w:val="Odstavecseseznamem"/>
              <w:numPr>
                <w:ilvl w:val="0"/>
                <w:numId w:val="74"/>
              </w:numPr>
              <w:suppressAutoHyphens w:val="0"/>
            </w:pPr>
            <w:r>
              <w:t>zhodnotit literární kvality vybraných děl literatury pro mládež v anglofonních zemích</w:t>
            </w:r>
          </w:p>
          <w:p w14:paraId="01D93F31" w14:textId="77777777" w:rsidR="00C56C3A" w:rsidRDefault="00C56C3A" w:rsidP="00C56C3A">
            <w:pPr>
              <w:pStyle w:val="Odstavecseseznamem"/>
              <w:numPr>
                <w:ilvl w:val="0"/>
                <w:numId w:val="74"/>
              </w:numPr>
              <w:suppressAutoHyphens w:val="0"/>
            </w:pPr>
            <w:r>
              <w:t>identifikovat nejvýraznější představitele literatury pro mládež v anglofonních zemích</w:t>
            </w:r>
          </w:p>
          <w:p w14:paraId="0659D94D" w14:textId="77777777" w:rsidR="00C56C3A" w:rsidRDefault="00C56C3A" w:rsidP="00C56C3A">
            <w:pPr>
              <w:pStyle w:val="Odstavecseseznamem"/>
              <w:numPr>
                <w:ilvl w:val="0"/>
                <w:numId w:val="74"/>
              </w:numPr>
              <w:suppressAutoHyphens w:val="0"/>
            </w:pPr>
            <w:r>
              <w:t>zhodnotit psychologický a kulturní přínos výuky literatury pro mládež na školách</w:t>
            </w:r>
          </w:p>
          <w:p w14:paraId="3FF20FAE" w14:textId="77777777" w:rsidR="00C56C3A" w:rsidRDefault="00C56C3A" w:rsidP="00C07AFA"/>
        </w:tc>
      </w:tr>
    </w:tbl>
    <w:p w14:paraId="5895BE7F"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D375F37" w14:textId="77777777" w:rsidTr="00C07AFA">
        <w:trPr>
          <w:trHeight w:val="265"/>
        </w:trPr>
        <w:tc>
          <w:tcPr>
            <w:tcW w:w="3653" w:type="dxa"/>
            <w:tcBorders>
              <w:top w:val="single" w:sz="4" w:space="0" w:color="auto"/>
            </w:tcBorders>
            <w:shd w:val="clear" w:color="auto" w:fill="F7CAAC"/>
          </w:tcPr>
          <w:p w14:paraId="03B9F398"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0FC2BF73" w14:textId="77777777" w:rsidR="00C56C3A" w:rsidRDefault="00C56C3A" w:rsidP="00C07AFA"/>
        </w:tc>
      </w:tr>
      <w:tr w:rsidR="00C56C3A" w14:paraId="1B1CBDDB" w14:textId="77777777" w:rsidTr="00C07AFA">
        <w:trPr>
          <w:trHeight w:val="1497"/>
        </w:trPr>
        <w:tc>
          <w:tcPr>
            <w:tcW w:w="9855" w:type="dxa"/>
            <w:gridSpan w:val="4"/>
            <w:tcBorders>
              <w:top w:val="nil"/>
            </w:tcBorders>
          </w:tcPr>
          <w:p w14:paraId="104CA2EA" w14:textId="77777777" w:rsidR="00C56C3A" w:rsidRPr="00BD7BB3" w:rsidRDefault="00C56C3A" w:rsidP="00C07AFA">
            <w:pPr>
              <w:pStyle w:val="bb"/>
              <w:rPr>
                <w:b/>
              </w:rPr>
            </w:pPr>
            <w:r w:rsidRPr="00BD7BB3">
              <w:rPr>
                <w:b/>
              </w:rPr>
              <w:t>Základní literatura:</w:t>
            </w:r>
          </w:p>
          <w:p w14:paraId="6712ADFE" w14:textId="77777777" w:rsidR="00C56C3A" w:rsidRDefault="00C56C3A" w:rsidP="00C07AFA">
            <w:pPr>
              <w:pStyle w:val="bb"/>
            </w:pPr>
            <w:r>
              <w:t xml:space="preserve">Brock, Rose. </w:t>
            </w:r>
            <w:r w:rsidRPr="000C3469">
              <w:rPr>
                <w:i/>
                <w:iCs/>
              </w:rPr>
              <w:t>Young Adult Literature in Action</w:t>
            </w:r>
            <w:r>
              <w:t>. 3rd ed. Santa Barbara: ABC-CLIO, 2019.</w:t>
            </w:r>
          </w:p>
          <w:p w14:paraId="52A9D1F3" w14:textId="77777777" w:rsidR="00C56C3A" w:rsidRDefault="00C56C3A" w:rsidP="00C07AFA">
            <w:pPr>
              <w:pStyle w:val="bb"/>
            </w:pPr>
            <w:r>
              <w:t xml:space="preserve">Cart, Michael. </w:t>
            </w:r>
            <w:r>
              <w:rPr>
                <w:i/>
              </w:rPr>
              <w:t>Young Adult Literature: From Romance to Realism.</w:t>
            </w:r>
            <w:r>
              <w:t xml:space="preserve"> 4th ed. Chicago: ALA Neal-Schuman, 2022.</w:t>
            </w:r>
          </w:p>
          <w:p w14:paraId="57E82799" w14:textId="77777777" w:rsidR="00C56C3A" w:rsidRDefault="00C56C3A" w:rsidP="00C07AFA">
            <w:pPr>
              <w:pStyle w:val="bb"/>
            </w:pPr>
            <w:r>
              <w:t xml:space="preserve">Jenkins, Christine A. – Cart, Michael (eds.). </w:t>
            </w:r>
            <w:r w:rsidRPr="000C3469">
              <w:rPr>
                <w:i/>
                <w:iCs/>
              </w:rPr>
              <w:t>Representing the Rainbow in Young Adult Literature</w:t>
            </w:r>
            <w:r>
              <w:t>. Lanham: Rowman and Littlefield, 2018.</w:t>
            </w:r>
          </w:p>
          <w:p w14:paraId="00440E00" w14:textId="77777777" w:rsidR="00C56C3A" w:rsidRDefault="00C56C3A" w:rsidP="00C07AFA">
            <w:pPr>
              <w:pStyle w:val="bb"/>
            </w:pPr>
            <w:r>
              <w:t xml:space="preserve">Wolf, Shelby A. – Coats, Karen – Enciso, Patricia – Jenkins, Christine A. </w:t>
            </w:r>
            <w:r w:rsidRPr="008E3248">
              <w:rPr>
                <w:i/>
                <w:iCs/>
              </w:rPr>
              <w:t>Handbook of Research on Children</w:t>
            </w:r>
            <w:r>
              <w:rPr>
                <w:i/>
                <w:iCs/>
              </w:rPr>
              <w:t>᾽</w:t>
            </w:r>
            <w:r w:rsidRPr="008E3248">
              <w:rPr>
                <w:i/>
                <w:iCs/>
              </w:rPr>
              <w:t>s and Young Adult Literature</w:t>
            </w:r>
            <w:r>
              <w:t>. New York: Routledge, 2011.</w:t>
            </w:r>
          </w:p>
          <w:p w14:paraId="4DD9BB50" w14:textId="77777777" w:rsidR="00C56C3A" w:rsidRDefault="00C56C3A" w:rsidP="00C07AFA">
            <w:pPr>
              <w:pStyle w:val="bb"/>
            </w:pPr>
          </w:p>
          <w:p w14:paraId="34F3D770" w14:textId="77777777" w:rsidR="00C56C3A" w:rsidRPr="00BD7BB3" w:rsidRDefault="00C56C3A" w:rsidP="00C07AFA">
            <w:pPr>
              <w:pStyle w:val="bb"/>
              <w:rPr>
                <w:b/>
              </w:rPr>
            </w:pPr>
            <w:r w:rsidRPr="00BD7BB3">
              <w:rPr>
                <w:b/>
              </w:rPr>
              <w:t>Doporučená literatura:</w:t>
            </w:r>
          </w:p>
          <w:p w14:paraId="099CB0B8" w14:textId="77777777" w:rsidR="00C56C3A" w:rsidRDefault="00C56C3A" w:rsidP="00C07AFA">
            <w:pPr>
              <w:pStyle w:val="bb"/>
            </w:pPr>
            <w:r>
              <w:t xml:space="preserve">Bodart, Joni P. </w:t>
            </w:r>
            <w:r w:rsidRPr="002C016B">
              <w:rPr>
                <w:i/>
                <w:iCs/>
              </w:rPr>
              <w:t>They Suck, They Bite, They Eat, They Kill: The Psychological Meaning of Supernatural Monsters in Young Adult Literature</w:t>
            </w:r>
            <w:r>
              <w:t>. Lanham: Scarecrow, 2012.</w:t>
            </w:r>
          </w:p>
          <w:p w14:paraId="5B342BD4" w14:textId="77777777" w:rsidR="00C56C3A" w:rsidRDefault="00C56C3A" w:rsidP="00C07AFA">
            <w:pPr>
              <w:pStyle w:val="bb"/>
            </w:pPr>
            <w:r>
              <w:t xml:space="preserve">Koelling, Holly (ed.). </w:t>
            </w:r>
            <w:r w:rsidRPr="002C016B">
              <w:rPr>
                <w:i/>
                <w:iCs/>
              </w:rPr>
              <w:t>Best Books for Young Adults</w:t>
            </w:r>
            <w:r>
              <w:t>. 3rd ed. Chicago: American Library Association, 2007.</w:t>
            </w:r>
          </w:p>
          <w:p w14:paraId="7B824B90" w14:textId="77777777" w:rsidR="00C56C3A" w:rsidRDefault="00C56C3A" w:rsidP="00C07AFA">
            <w:pPr>
              <w:pStyle w:val="bb"/>
            </w:pPr>
            <w:r>
              <w:t xml:space="preserve">Mason, Derritt. </w:t>
            </w:r>
            <w:r w:rsidRPr="002C016B">
              <w:rPr>
                <w:i/>
                <w:iCs/>
              </w:rPr>
              <w:t>Queer Anxieties of Young Adult Literature and Culture</w:t>
            </w:r>
            <w:r>
              <w:t>. Jackson: University Press of Mississippi, 2021.</w:t>
            </w:r>
          </w:p>
          <w:p w14:paraId="5099D490" w14:textId="77777777" w:rsidR="00C56C3A" w:rsidRDefault="00C56C3A" w:rsidP="00C07AFA">
            <w:pPr>
              <w:pStyle w:val="bb"/>
            </w:pPr>
            <w:r>
              <w:t xml:space="preserve">Nilsen, Alleen Pace – Donelson, Kenneth L. </w:t>
            </w:r>
            <w:r w:rsidRPr="002C016B">
              <w:rPr>
                <w:i/>
                <w:iCs/>
              </w:rPr>
              <w:t>Literature for Today᾽s Young Adults</w:t>
            </w:r>
            <w:r>
              <w:t>. 8th ed. Boston: Pearson, 2009.</w:t>
            </w:r>
          </w:p>
          <w:p w14:paraId="387C7EE4" w14:textId="77777777" w:rsidR="00C56C3A" w:rsidRPr="00BD7BB3" w:rsidRDefault="00C56C3A" w:rsidP="00C07AFA"/>
        </w:tc>
      </w:tr>
      <w:tr w:rsidR="00C56C3A" w14:paraId="449C30D5"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8AC49E9" w14:textId="77777777" w:rsidR="00C56C3A" w:rsidRDefault="00C56C3A" w:rsidP="00C07AFA">
            <w:pPr>
              <w:jc w:val="center"/>
              <w:rPr>
                <w:b/>
              </w:rPr>
            </w:pPr>
            <w:r>
              <w:rPr>
                <w:b/>
              </w:rPr>
              <w:t>Informace ke kombinované nebo distanční formě</w:t>
            </w:r>
          </w:p>
        </w:tc>
      </w:tr>
      <w:tr w:rsidR="00C56C3A" w14:paraId="0E486889" w14:textId="77777777" w:rsidTr="00C07AFA">
        <w:tc>
          <w:tcPr>
            <w:tcW w:w="4787" w:type="dxa"/>
            <w:gridSpan w:val="2"/>
            <w:tcBorders>
              <w:top w:val="single" w:sz="2" w:space="0" w:color="auto"/>
            </w:tcBorders>
            <w:shd w:val="clear" w:color="auto" w:fill="F7CAAC"/>
          </w:tcPr>
          <w:p w14:paraId="370A3645" w14:textId="77777777" w:rsidR="00C56C3A" w:rsidRDefault="00C56C3A" w:rsidP="00C07AFA">
            <w:r>
              <w:rPr>
                <w:b/>
              </w:rPr>
              <w:t>Rozsah konzultací (soustředění)</w:t>
            </w:r>
          </w:p>
        </w:tc>
        <w:tc>
          <w:tcPr>
            <w:tcW w:w="889" w:type="dxa"/>
            <w:tcBorders>
              <w:top w:val="single" w:sz="2" w:space="0" w:color="auto"/>
            </w:tcBorders>
          </w:tcPr>
          <w:p w14:paraId="1DD0B535" w14:textId="77777777" w:rsidR="00C56C3A" w:rsidRDefault="00C56C3A" w:rsidP="00C07AFA"/>
        </w:tc>
        <w:tc>
          <w:tcPr>
            <w:tcW w:w="4179" w:type="dxa"/>
            <w:tcBorders>
              <w:top w:val="single" w:sz="2" w:space="0" w:color="auto"/>
            </w:tcBorders>
            <w:shd w:val="clear" w:color="auto" w:fill="F7CAAC"/>
          </w:tcPr>
          <w:p w14:paraId="6AC4784F" w14:textId="77777777" w:rsidR="00C56C3A" w:rsidRDefault="00C56C3A" w:rsidP="00C07AFA">
            <w:pPr>
              <w:rPr>
                <w:b/>
              </w:rPr>
            </w:pPr>
            <w:r>
              <w:rPr>
                <w:b/>
              </w:rPr>
              <w:t xml:space="preserve">hodin </w:t>
            </w:r>
          </w:p>
        </w:tc>
      </w:tr>
      <w:tr w:rsidR="00C56C3A" w14:paraId="2A8C028A" w14:textId="77777777" w:rsidTr="00C07AFA">
        <w:tc>
          <w:tcPr>
            <w:tcW w:w="9855" w:type="dxa"/>
            <w:gridSpan w:val="4"/>
            <w:shd w:val="clear" w:color="auto" w:fill="F7CAAC"/>
          </w:tcPr>
          <w:p w14:paraId="0ADF1096" w14:textId="77777777" w:rsidR="00C56C3A" w:rsidRDefault="00C56C3A" w:rsidP="00C07AFA">
            <w:pPr>
              <w:rPr>
                <w:b/>
              </w:rPr>
            </w:pPr>
            <w:r>
              <w:rPr>
                <w:b/>
              </w:rPr>
              <w:t>Informace o způsobu kontaktu s vyučujícím</w:t>
            </w:r>
          </w:p>
        </w:tc>
      </w:tr>
      <w:tr w:rsidR="00C56C3A" w14:paraId="330E47ED" w14:textId="77777777" w:rsidTr="00C07AFA">
        <w:trPr>
          <w:trHeight w:val="20"/>
        </w:trPr>
        <w:tc>
          <w:tcPr>
            <w:tcW w:w="9855" w:type="dxa"/>
            <w:gridSpan w:val="4"/>
          </w:tcPr>
          <w:p w14:paraId="584A3CE0" w14:textId="77777777" w:rsidR="00C56C3A" w:rsidRDefault="00C56C3A" w:rsidP="00C07AFA"/>
        </w:tc>
      </w:tr>
    </w:tbl>
    <w:p w14:paraId="45EA0DD0" w14:textId="77777777" w:rsidR="00C56C3A" w:rsidRDefault="00C56C3A" w:rsidP="00C56C3A"/>
    <w:p w14:paraId="3F20BFAD" w14:textId="77777777" w:rsidR="00C56C3A" w:rsidRDefault="00C56C3A" w:rsidP="00C56C3A"/>
    <w:p w14:paraId="666624E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2187BF10" w14:textId="77777777" w:rsidTr="00C07AFA">
        <w:tc>
          <w:tcPr>
            <w:tcW w:w="9855" w:type="dxa"/>
            <w:gridSpan w:val="8"/>
            <w:tcBorders>
              <w:bottom w:val="double" w:sz="4" w:space="0" w:color="auto"/>
            </w:tcBorders>
            <w:shd w:val="clear" w:color="auto" w:fill="BDD6EE"/>
          </w:tcPr>
          <w:p w14:paraId="77A21EE2" w14:textId="77777777" w:rsidR="00C56C3A" w:rsidRDefault="00C56C3A" w:rsidP="00C07AFA">
            <w:pPr>
              <w:rPr>
                <w:b/>
                <w:sz w:val="28"/>
              </w:rPr>
            </w:pPr>
            <w:r>
              <w:br w:type="page"/>
            </w:r>
            <w:r>
              <w:rPr>
                <w:b/>
                <w:sz w:val="28"/>
              </w:rPr>
              <w:t>B-III – Charakteristika studijního předmětu</w:t>
            </w:r>
          </w:p>
        </w:tc>
      </w:tr>
      <w:tr w:rsidR="00C56C3A" w14:paraId="0AE37CD3" w14:textId="77777777" w:rsidTr="00C07AFA">
        <w:tc>
          <w:tcPr>
            <w:tcW w:w="3086" w:type="dxa"/>
            <w:tcBorders>
              <w:top w:val="double" w:sz="4" w:space="0" w:color="auto"/>
            </w:tcBorders>
            <w:shd w:val="clear" w:color="auto" w:fill="F7CAAC"/>
          </w:tcPr>
          <w:p w14:paraId="6FB97F22"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3A4F2FA4" w14:textId="77777777" w:rsidR="00C56C3A" w:rsidRDefault="00C56C3A" w:rsidP="00C07AFA">
            <w:r>
              <w:t>Populární literatura</w:t>
            </w:r>
          </w:p>
        </w:tc>
      </w:tr>
      <w:tr w:rsidR="00C56C3A" w14:paraId="64D5E08D" w14:textId="77777777" w:rsidTr="00C07AFA">
        <w:tc>
          <w:tcPr>
            <w:tcW w:w="3086" w:type="dxa"/>
            <w:shd w:val="clear" w:color="auto" w:fill="F7CAAC"/>
          </w:tcPr>
          <w:p w14:paraId="543860C0" w14:textId="77777777" w:rsidR="00C56C3A" w:rsidRDefault="00C56C3A" w:rsidP="00C07AFA">
            <w:pPr>
              <w:rPr>
                <w:b/>
              </w:rPr>
            </w:pPr>
            <w:r>
              <w:rPr>
                <w:b/>
              </w:rPr>
              <w:t>Typ předmětu</w:t>
            </w:r>
          </w:p>
        </w:tc>
        <w:tc>
          <w:tcPr>
            <w:tcW w:w="3406" w:type="dxa"/>
            <w:gridSpan w:val="4"/>
          </w:tcPr>
          <w:p w14:paraId="11E48523" w14:textId="658552D6" w:rsidR="00C56C3A" w:rsidRDefault="00620367" w:rsidP="00C07AFA">
            <w:r>
              <w:t>pv</w:t>
            </w:r>
          </w:p>
        </w:tc>
        <w:tc>
          <w:tcPr>
            <w:tcW w:w="2695" w:type="dxa"/>
            <w:gridSpan w:val="2"/>
            <w:shd w:val="clear" w:color="auto" w:fill="F7CAAC"/>
          </w:tcPr>
          <w:p w14:paraId="06D44BF6" w14:textId="77777777" w:rsidR="00C56C3A" w:rsidRDefault="00C56C3A" w:rsidP="00C07AFA">
            <w:r>
              <w:rPr>
                <w:b/>
              </w:rPr>
              <w:t>doporučený ročník / semestr</w:t>
            </w:r>
          </w:p>
        </w:tc>
        <w:tc>
          <w:tcPr>
            <w:tcW w:w="668" w:type="dxa"/>
          </w:tcPr>
          <w:p w14:paraId="1972D158" w14:textId="77777777" w:rsidR="00C56C3A" w:rsidRDefault="00C56C3A" w:rsidP="00C07AFA">
            <w:r>
              <w:t>1/L, 2/Z</w:t>
            </w:r>
          </w:p>
        </w:tc>
      </w:tr>
      <w:tr w:rsidR="00C56C3A" w14:paraId="1FF7C63B" w14:textId="77777777" w:rsidTr="00C07AFA">
        <w:tc>
          <w:tcPr>
            <w:tcW w:w="3086" w:type="dxa"/>
            <w:shd w:val="clear" w:color="auto" w:fill="F7CAAC"/>
          </w:tcPr>
          <w:p w14:paraId="7C147B47" w14:textId="77777777" w:rsidR="00C56C3A" w:rsidRDefault="00C56C3A" w:rsidP="00C07AFA">
            <w:pPr>
              <w:rPr>
                <w:b/>
              </w:rPr>
            </w:pPr>
            <w:r>
              <w:rPr>
                <w:b/>
              </w:rPr>
              <w:t>Rozsah studijního předmětu</w:t>
            </w:r>
          </w:p>
        </w:tc>
        <w:tc>
          <w:tcPr>
            <w:tcW w:w="1701" w:type="dxa"/>
            <w:gridSpan w:val="2"/>
          </w:tcPr>
          <w:p w14:paraId="38CA4EE0" w14:textId="77777777" w:rsidR="00C56C3A" w:rsidRDefault="00C56C3A" w:rsidP="00C07AFA">
            <w:r>
              <w:t>0p + 28s</w:t>
            </w:r>
          </w:p>
        </w:tc>
        <w:tc>
          <w:tcPr>
            <w:tcW w:w="889" w:type="dxa"/>
            <w:shd w:val="clear" w:color="auto" w:fill="F7CAAC"/>
          </w:tcPr>
          <w:p w14:paraId="4440B96C" w14:textId="77777777" w:rsidR="00C56C3A" w:rsidRDefault="00C56C3A" w:rsidP="00C07AFA">
            <w:pPr>
              <w:rPr>
                <w:b/>
              </w:rPr>
            </w:pPr>
            <w:r>
              <w:rPr>
                <w:b/>
              </w:rPr>
              <w:t xml:space="preserve">hod. </w:t>
            </w:r>
          </w:p>
        </w:tc>
        <w:tc>
          <w:tcPr>
            <w:tcW w:w="816" w:type="dxa"/>
          </w:tcPr>
          <w:p w14:paraId="02163A1B" w14:textId="77777777" w:rsidR="00C56C3A" w:rsidRDefault="00C56C3A" w:rsidP="00C07AFA">
            <w:r>
              <w:t>28</w:t>
            </w:r>
          </w:p>
        </w:tc>
        <w:tc>
          <w:tcPr>
            <w:tcW w:w="2156" w:type="dxa"/>
            <w:shd w:val="clear" w:color="auto" w:fill="F7CAAC"/>
          </w:tcPr>
          <w:p w14:paraId="29BFD76E" w14:textId="77777777" w:rsidR="00C56C3A" w:rsidRDefault="00C56C3A" w:rsidP="00C07AFA">
            <w:pPr>
              <w:rPr>
                <w:b/>
              </w:rPr>
            </w:pPr>
            <w:r>
              <w:rPr>
                <w:b/>
              </w:rPr>
              <w:t>kreditů</w:t>
            </w:r>
          </w:p>
        </w:tc>
        <w:tc>
          <w:tcPr>
            <w:tcW w:w="1207" w:type="dxa"/>
            <w:gridSpan w:val="2"/>
          </w:tcPr>
          <w:p w14:paraId="3FB86497" w14:textId="77777777" w:rsidR="00C56C3A" w:rsidRDefault="00C56C3A" w:rsidP="00C07AFA">
            <w:r>
              <w:t>4</w:t>
            </w:r>
          </w:p>
        </w:tc>
      </w:tr>
      <w:tr w:rsidR="00C56C3A" w14:paraId="4F85EE2A" w14:textId="77777777" w:rsidTr="00C07AFA">
        <w:tc>
          <w:tcPr>
            <w:tcW w:w="3086" w:type="dxa"/>
            <w:shd w:val="clear" w:color="auto" w:fill="F7CAAC"/>
          </w:tcPr>
          <w:p w14:paraId="7F7C82F2" w14:textId="77777777" w:rsidR="00C56C3A" w:rsidRDefault="00C56C3A" w:rsidP="00C07AFA">
            <w:pPr>
              <w:rPr>
                <w:b/>
                <w:sz w:val="22"/>
              </w:rPr>
            </w:pPr>
            <w:r>
              <w:rPr>
                <w:b/>
              </w:rPr>
              <w:t>Prerekvizity, korekvizity, ekvivalence</w:t>
            </w:r>
          </w:p>
        </w:tc>
        <w:tc>
          <w:tcPr>
            <w:tcW w:w="6769" w:type="dxa"/>
            <w:gridSpan w:val="7"/>
          </w:tcPr>
          <w:p w14:paraId="66B882FC" w14:textId="77777777" w:rsidR="00C56C3A" w:rsidRDefault="00C56C3A" w:rsidP="00C07AFA"/>
        </w:tc>
      </w:tr>
      <w:tr w:rsidR="00C56C3A" w14:paraId="482A8337" w14:textId="77777777" w:rsidTr="00C07AFA">
        <w:tc>
          <w:tcPr>
            <w:tcW w:w="3086" w:type="dxa"/>
            <w:shd w:val="clear" w:color="auto" w:fill="F7CAAC"/>
          </w:tcPr>
          <w:p w14:paraId="600E9B52" w14:textId="77777777" w:rsidR="00C56C3A" w:rsidRDefault="00C56C3A" w:rsidP="00C07AFA">
            <w:pPr>
              <w:rPr>
                <w:b/>
              </w:rPr>
            </w:pPr>
            <w:r>
              <w:rPr>
                <w:b/>
              </w:rPr>
              <w:t>Způsob ověření studijních výsledků</w:t>
            </w:r>
          </w:p>
        </w:tc>
        <w:tc>
          <w:tcPr>
            <w:tcW w:w="3406" w:type="dxa"/>
            <w:gridSpan w:val="4"/>
          </w:tcPr>
          <w:p w14:paraId="2B697F5E" w14:textId="77777777" w:rsidR="00C56C3A" w:rsidRDefault="00C56C3A" w:rsidP="00C07AFA">
            <w:r>
              <w:t>Klz</w:t>
            </w:r>
          </w:p>
        </w:tc>
        <w:tc>
          <w:tcPr>
            <w:tcW w:w="2156" w:type="dxa"/>
            <w:shd w:val="clear" w:color="auto" w:fill="F7CAAC"/>
          </w:tcPr>
          <w:p w14:paraId="0948062E" w14:textId="77777777" w:rsidR="00C56C3A" w:rsidRDefault="00C56C3A" w:rsidP="00C07AFA">
            <w:pPr>
              <w:rPr>
                <w:b/>
              </w:rPr>
            </w:pPr>
            <w:r>
              <w:rPr>
                <w:b/>
              </w:rPr>
              <w:t>Forma výuky</w:t>
            </w:r>
          </w:p>
        </w:tc>
        <w:tc>
          <w:tcPr>
            <w:tcW w:w="1207" w:type="dxa"/>
            <w:gridSpan w:val="2"/>
          </w:tcPr>
          <w:p w14:paraId="2B21BBB3" w14:textId="77777777" w:rsidR="00C56C3A" w:rsidRDefault="00C56C3A" w:rsidP="00C07AFA">
            <w:r>
              <w:t>seminář</w:t>
            </w:r>
          </w:p>
        </w:tc>
      </w:tr>
      <w:tr w:rsidR="00C56C3A" w14:paraId="0B4BAE1D" w14:textId="77777777" w:rsidTr="00C07AFA">
        <w:tc>
          <w:tcPr>
            <w:tcW w:w="3086" w:type="dxa"/>
            <w:shd w:val="clear" w:color="auto" w:fill="F7CAAC"/>
          </w:tcPr>
          <w:p w14:paraId="21F8AFDF"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5C7FBE26" w14:textId="77777777" w:rsidR="00C56C3A" w:rsidRDefault="00C56C3A" w:rsidP="00C07AFA">
            <w:pPr>
              <w:rPr>
                <w:b/>
              </w:rPr>
            </w:pPr>
            <w:r w:rsidRPr="00B46148">
              <w:rPr>
                <w:b/>
              </w:rPr>
              <w:t>Požadavky k zápočtu:</w:t>
            </w:r>
          </w:p>
          <w:p w14:paraId="2BAEA43A" w14:textId="77777777" w:rsidR="00C56C3A" w:rsidRPr="0000361F" w:rsidRDefault="00C56C3A" w:rsidP="00C07AFA">
            <w:r w:rsidRPr="0000361F">
              <w:t>Aktivní účast na seminářích (</w:t>
            </w:r>
            <w:r>
              <w:t>80 %</w:t>
            </w:r>
            <w:r w:rsidRPr="0000361F">
              <w:t>)</w:t>
            </w:r>
          </w:p>
          <w:p w14:paraId="65DF188A" w14:textId="77777777" w:rsidR="00C56C3A" w:rsidRPr="0000361F" w:rsidRDefault="00C56C3A" w:rsidP="00C07AFA">
            <w:r w:rsidRPr="0000361F">
              <w:t>Důkladná znalost děl na seznamu četby</w:t>
            </w:r>
          </w:p>
          <w:p w14:paraId="3ABD4D4F" w14:textId="77777777" w:rsidR="00C56C3A" w:rsidRPr="00B46148" w:rsidRDefault="00C56C3A" w:rsidP="00C07AFA">
            <w:pPr>
              <w:rPr>
                <w:b/>
              </w:rPr>
            </w:pPr>
            <w:r w:rsidRPr="0000361F">
              <w:t>Vypracování analýzy zvoleného díla (v ústní nebo písemné formě)</w:t>
            </w:r>
          </w:p>
        </w:tc>
      </w:tr>
      <w:tr w:rsidR="00C56C3A" w14:paraId="0724C78F" w14:textId="77777777" w:rsidTr="00C07AFA">
        <w:trPr>
          <w:trHeight w:val="20"/>
        </w:trPr>
        <w:tc>
          <w:tcPr>
            <w:tcW w:w="9855" w:type="dxa"/>
            <w:gridSpan w:val="8"/>
            <w:tcBorders>
              <w:top w:val="nil"/>
            </w:tcBorders>
          </w:tcPr>
          <w:p w14:paraId="71633CEA" w14:textId="77777777" w:rsidR="00C56C3A" w:rsidRDefault="00C56C3A" w:rsidP="00C07AFA"/>
        </w:tc>
      </w:tr>
      <w:tr w:rsidR="00C56C3A" w14:paraId="45A006D6" w14:textId="77777777" w:rsidTr="00C07AFA">
        <w:trPr>
          <w:trHeight w:val="197"/>
        </w:trPr>
        <w:tc>
          <w:tcPr>
            <w:tcW w:w="3086" w:type="dxa"/>
            <w:tcBorders>
              <w:top w:val="nil"/>
            </w:tcBorders>
            <w:shd w:val="clear" w:color="auto" w:fill="F7CAAC"/>
          </w:tcPr>
          <w:p w14:paraId="290877D1" w14:textId="77777777" w:rsidR="00C56C3A" w:rsidRDefault="00C56C3A" w:rsidP="00C07AFA">
            <w:pPr>
              <w:rPr>
                <w:b/>
              </w:rPr>
            </w:pPr>
            <w:r>
              <w:rPr>
                <w:b/>
              </w:rPr>
              <w:t>Garant předmětu</w:t>
            </w:r>
          </w:p>
        </w:tc>
        <w:tc>
          <w:tcPr>
            <w:tcW w:w="6769" w:type="dxa"/>
            <w:gridSpan w:val="7"/>
            <w:tcBorders>
              <w:top w:val="nil"/>
            </w:tcBorders>
          </w:tcPr>
          <w:p w14:paraId="44E94F9D" w14:textId="77777777" w:rsidR="00C56C3A" w:rsidRDefault="00C56C3A" w:rsidP="00C07AFA">
            <w:r>
              <w:t>doc. Mgr. Roman Trušník, Ph.D.</w:t>
            </w:r>
          </w:p>
        </w:tc>
      </w:tr>
      <w:tr w:rsidR="00C56C3A" w14:paraId="65961BB1" w14:textId="77777777" w:rsidTr="00C07AFA">
        <w:trPr>
          <w:trHeight w:val="243"/>
        </w:trPr>
        <w:tc>
          <w:tcPr>
            <w:tcW w:w="3086" w:type="dxa"/>
            <w:tcBorders>
              <w:top w:val="nil"/>
            </w:tcBorders>
            <w:shd w:val="clear" w:color="auto" w:fill="F7CAAC"/>
          </w:tcPr>
          <w:p w14:paraId="2733208D" w14:textId="77777777" w:rsidR="00C56C3A" w:rsidRDefault="00C56C3A" w:rsidP="00C07AFA">
            <w:pPr>
              <w:rPr>
                <w:b/>
              </w:rPr>
            </w:pPr>
            <w:r>
              <w:rPr>
                <w:b/>
              </w:rPr>
              <w:t>Zapojení garanta do výuky předmětu</w:t>
            </w:r>
          </w:p>
        </w:tc>
        <w:tc>
          <w:tcPr>
            <w:tcW w:w="6769" w:type="dxa"/>
            <w:gridSpan w:val="7"/>
            <w:tcBorders>
              <w:top w:val="nil"/>
            </w:tcBorders>
          </w:tcPr>
          <w:p w14:paraId="6F748EC5" w14:textId="77777777" w:rsidR="00C56C3A" w:rsidRDefault="00C56C3A" w:rsidP="00C07AFA">
            <w:r>
              <w:t>100 %</w:t>
            </w:r>
          </w:p>
        </w:tc>
      </w:tr>
      <w:tr w:rsidR="00C56C3A" w14:paraId="106D3208" w14:textId="77777777" w:rsidTr="00C07AFA">
        <w:tc>
          <w:tcPr>
            <w:tcW w:w="3086" w:type="dxa"/>
            <w:shd w:val="clear" w:color="auto" w:fill="F7CAAC"/>
          </w:tcPr>
          <w:p w14:paraId="4AB14684" w14:textId="77777777" w:rsidR="00C56C3A" w:rsidRDefault="00C56C3A" w:rsidP="00C07AFA">
            <w:pPr>
              <w:rPr>
                <w:b/>
              </w:rPr>
            </w:pPr>
            <w:r>
              <w:rPr>
                <w:b/>
              </w:rPr>
              <w:t>Vyučující</w:t>
            </w:r>
          </w:p>
        </w:tc>
        <w:tc>
          <w:tcPr>
            <w:tcW w:w="6769" w:type="dxa"/>
            <w:gridSpan w:val="7"/>
            <w:tcBorders>
              <w:bottom w:val="nil"/>
            </w:tcBorders>
          </w:tcPr>
          <w:p w14:paraId="0DEB2167" w14:textId="77777777" w:rsidR="00C56C3A" w:rsidRDefault="00C56C3A" w:rsidP="00C07AFA">
            <w:r>
              <w:t>doc. Mgr. Roman Trušník, Ph.D.</w:t>
            </w:r>
          </w:p>
        </w:tc>
      </w:tr>
      <w:tr w:rsidR="00C56C3A" w14:paraId="4F79C237" w14:textId="77777777" w:rsidTr="00C07AFA">
        <w:trPr>
          <w:trHeight w:val="20"/>
        </w:trPr>
        <w:tc>
          <w:tcPr>
            <w:tcW w:w="9855" w:type="dxa"/>
            <w:gridSpan w:val="8"/>
            <w:tcBorders>
              <w:top w:val="nil"/>
            </w:tcBorders>
          </w:tcPr>
          <w:p w14:paraId="48250691" w14:textId="77777777" w:rsidR="00C56C3A" w:rsidRDefault="00C56C3A" w:rsidP="00C07AFA"/>
        </w:tc>
      </w:tr>
      <w:tr w:rsidR="00C56C3A" w14:paraId="791FE75D" w14:textId="77777777" w:rsidTr="00C07AFA">
        <w:tc>
          <w:tcPr>
            <w:tcW w:w="3086" w:type="dxa"/>
            <w:shd w:val="clear" w:color="auto" w:fill="F7CAAC"/>
          </w:tcPr>
          <w:p w14:paraId="0D1C9425" w14:textId="77777777" w:rsidR="00C56C3A" w:rsidRDefault="00C56C3A" w:rsidP="00C07AFA">
            <w:pPr>
              <w:rPr>
                <w:b/>
              </w:rPr>
            </w:pPr>
            <w:r>
              <w:rPr>
                <w:b/>
              </w:rPr>
              <w:t>Stručná anotace předmětu</w:t>
            </w:r>
          </w:p>
        </w:tc>
        <w:tc>
          <w:tcPr>
            <w:tcW w:w="6769" w:type="dxa"/>
            <w:gridSpan w:val="7"/>
            <w:tcBorders>
              <w:bottom w:val="nil"/>
            </w:tcBorders>
          </w:tcPr>
          <w:p w14:paraId="1C6C12F4" w14:textId="77777777" w:rsidR="00C56C3A" w:rsidRDefault="00C56C3A" w:rsidP="00C07AFA"/>
        </w:tc>
      </w:tr>
      <w:tr w:rsidR="00C56C3A" w14:paraId="6293BE2A" w14:textId="77777777" w:rsidTr="00C07AFA">
        <w:trPr>
          <w:trHeight w:val="3938"/>
        </w:trPr>
        <w:tc>
          <w:tcPr>
            <w:tcW w:w="9855" w:type="dxa"/>
            <w:gridSpan w:val="8"/>
            <w:tcBorders>
              <w:top w:val="nil"/>
              <w:bottom w:val="single" w:sz="12" w:space="0" w:color="auto"/>
            </w:tcBorders>
          </w:tcPr>
          <w:p w14:paraId="57FBDAFD" w14:textId="6523A670" w:rsidR="00C56C3A" w:rsidRDefault="00C56C3A" w:rsidP="00C07AFA">
            <w:r>
              <w:t xml:space="preserve">Cílem předmětu je seznámit studenty s problematikou populární literatury a jejího vývoje, od počátků stojících zcela mimo zájem soudobého akademického světa po současný stav, kdy populární žánry tvoří jedno z nejvýznamnějších témat literárněvědného bádání. Seminář objasní vztah mezi populární a žánrovou literaturou, přičemž představí nejvýznamnější </w:t>
            </w:r>
            <w:r w:rsidR="00EA7C26">
              <w:t xml:space="preserve">populární </w:t>
            </w:r>
            <w:r>
              <w:t>žánry. Na řadě případových studií prozkoumá vliv vydavatelského průmyslu a jeho produkce na populární literaturu a zamyslí se nad současným směřováním populárních žánrů.</w:t>
            </w:r>
          </w:p>
          <w:p w14:paraId="740CEDA7" w14:textId="77777777" w:rsidR="00C56C3A" w:rsidRDefault="00C56C3A" w:rsidP="00C07AFA"/>
          <w:p w14:paraId="2F062664" w14:textId="77777777" w:rsidR="00C56C3A" w:rsidRDefault="00C56C3A" w:rsidP="00C07AFA">
            <w:r>
              <w:t>Obsah předmětu:</w:t>
            </w:r>
          </w:p>
          <w:p w14:paraId="19FB9496" w14:textId="77777777" w:rsidR="00C56C3A" w:rsidRDefault="00C56C3A" w:rsidP="00C56C3A">
            <w:pPr>
              <w:pStyle w:val="Odstavecseseznamem"/>
              <w:numPr>
                <w:ilvl w:val="0"/>
                <w:numId w:val="110"/>
              </w:numPr>
              <w:suppressAutoHyphens w:val="0"/>
            </w:pPr>
            <w:r>
              <w:t>Vymezení populární literatury a jeho proměny v čase</w:t>
            </w:r>
          </w:p>
          <w:p w14:paraId="637FF231" w14:textId="77777777" w:rsidR="00C56C3A" w:rsidRDefault="00C56C3A" w:rsidP="00C56C3A">
            <w:pPr>
              <w:pStyle w:val="Odstavecseseznamem"/>
              <w:numPr>
                <w:ilvl w:val="0"/>
                <w:numId w:val="110"/>
              </w:numPr>
              <w:suppressAutoHyphens w:val="0"/>
            </w:pPr>
            <w:r>
              <w:t>Populární vs. žánrová literatura</w:t>
            </w:r>
          </w:p>
          <w:p w14:paraId="3E7B2861" w14:textId="77777777" w:rsidR="00C56C3A" w:rsidRDefault="00C56C3A" w:rsidP="00C56C3A">
            <w:pPr>
              <w:pStyle w:val="Odstavecseseznamem"/>
              <w:numPr>
                <w:ilvl w:val="0"/>
                <w:numId w:val="110"/>
              </w:numPr>
              <w:suppressAutoHyphens w:val="0"/>
            </w:pPr>
            <w:r>
              <w:t>Akademický zájem o populární literaturu</w:t>
            </w:r>
          </w:p>
          <w:p w14:paraId="15C8DE44" w14:textId="77777777" w:rsidR="00C56C3A" w:rsidRDefault="00C56C3A" w:rsidP="00C56C3A">
            <w:pPr>
              <w:pStyle w:val="Odstavecseseznamem"/>
              <w:numPr>
                <w:ilvl w:val="0"/>
                <w:numId w:val="110"/>
              </w:numPr>
              <w:suppressAutoHyphens w:val="0"/>
            </w:pPr>
            <w:r>
              <w:t>Populární literatura jako produkt vydavatelského průmyslu</w:t>
            </w:r>
          </w:p>
          <w:p w14:paraId="5603A60D" w14:textId="77777777" w:rsidR="00C56C3A" w:rsidRDefault="00C56C3A" w:rsidP="00C56C3A">
            <w:pPr>
              <w:pStyle w:val="Odstavecseseznamem"/>
              <w:numPr>
                <w:ilvl w:val="0"/>
                <w:numId w:val="110"/>
              </w:numPr>
              <w:suppressAutoHyphens w:val="0"/>
            </w:pPr>
            <w:r>
              <w:t>Populární literatura a čtenáři, koncept fandomu</w:t>
            </w:r>
          </w:p>
          <w:p w14:paraId="65062846" w14:textId="77777777" w:rsidR="00C56C3A" w:rsidRDefault="00C56C3A" w:rsidP="00C56C3A">
            <w:pPr>
              <w:pStyle w:val="Odstavecseseznamem"/>
              <w:numPr>
                <w:ilvl w:val="0"/>
                <w:numId w:val="110"/>
              </w:numPr>
              <w:suppressAutoHyphens w:val="0"/>
            </w:pPr>
            <w:r>
              <w:t>Vybrané populární žánry (fantasy, science fiction, horror, thriller, detektivní romány, „romantická“ literatura, literatura pro mládež, komiks)</w:t>
            </w:r>
          </w:p>
          <w:p w14:paraId="3843E052" w14:textId="77777777" w:rsidR="00C56C3A" w:rsidRDefault="00C56C3A" w:rsidP="00C56C3A">
            <w:pPr>
              <w:pStyle w:val="Odstavecseseznamem"/>
              <w:numPr>
                <w:ilvl w:val="0"/>
                <w:numId w:val="110"/>
              </w:numPr>
              <w:suppressAutoHyphens w:val="0"/>
            </w:pPr>
            <w:r>
              <w:t>Současné směřování populární literatury</w:t>
            </w:r>
          </w:p>
          <w:p w14:paraId="1F0169EE" w14:textId="77777777" w:rsidR="00C56C3A" w:rsidRDefault="00C56C3A" w:rsidP="00C07AFA"/>
          <w:p w14:paraId="14499586" w14:textId="77777777" w:rsidR="00C56C3A" w:rsidRDefault="00C56C3A" w:rsidP="00C07AFA">
            <w:r>
              <w:t>Odborné znalosti – po absolvování předmětu prokazuje student znalosti:</w:t>
            </w:r>
          </w:p>
          <w:p w14:paraId="65F9E2C9" w14:textId="77777777" w:rsidR="00C56C3A" w:rsidRDefault="00C56C3A" w:rsidP="00C56C3A">
            <w:pPr>
              <w:pStyle w:val="Odstavecseseznamem"/>
              <w:numPr>
                <w:ilvl w:val="0"/>
                <w:numId w:val="111"/>
              </w:numPr>
              <w:suppressAutoHyphens w:val="0"/>
            </w:pPr>
            <w:r>
              <w:t>vymezit populární literaturu</w:t>
            </w:r>
          </w:p>
          <w:p w14:paraId="3E7E2032" w14:textId="77777777" w:rsidR="00C56C3A" w:rsidRDefault="00C56C3A" w:rsidP="00C56C3A">
            <w:pPr>
              <w:pStyle w:val="Odstavecseseznamem"/>
              <w:numPr>
                <w:ilvl w:val="0"/>
                <w:numId w:val="111"/>
              </w:numPr>
              <w:suppressAutoHyphens w:val="0"/>
            </w:pPr>
            <w:r>
              <w:t>identifikovat fáze vědeckého zájmu o populární literaturu</w:t>
            </w:r>
          </w:p>
          <w:p w14:paraId="07A5FC94" w14:textId="77777777" w:rsidR="00C56C3A" w:rsidRDefault="00C56C3A" w:rsidP="00C56C3A">
            <w:pPr>
              <w:pStyle w:val="Odstavecseseznamem"/>
              <w:numPr>
                <w:ilvl w:val="0"/>
                <w:numId w:val="111"/>
              </w:numPr>
              <w:suppressAutoHyphens w:val="0"/>
            </w:pPr>
            <w:r>
              <w:t>objasnit vztah mezi populární a žánrovou literaturou</w:t>
            </w:r>
          </w:p>
          <w:p w14:paraId="05D76826" w14:textId="77777777" w:rsidR="00C56C3A" w:rsidRDefault="00C56C3A" w:rsidP="00C56C3A">
            <w:pPr>
              <w:pStyle w:val="Odstavecseseznamem"/>
              <w:numPr>
                <w:ilvl w:val="0"/>
                <w:numId w:val="111"/>
              </w:numPr>
              <w:suppressAutoHyphens w:val="0"/>
            </w:pPr>
            <w:r>
              <w:t>identifikovat nejvýznamnější žánry populární literatury a jejich představitele</w:t>
            </w:r>
          </w:p>
          <w:p w14:paraId="33C33DFE" w14:textId="77777777" w:rsidR="00C56C3A" w:rsidRDefault="00C56C3A" w:rsidP="00C07AFA"/>
          <w:p w14:paraId="642DF7FD" w14:textId="77777777" w:rsidR="00C56C3A" w:rsidRDefault="00C56C3A" w:rsidP="00C07AFA">
            <w:r>
              <w:t>Odborné dovednosti – po absolvování předmětu prokazuje student dovednosti:</w:t>
            </w:r>
          </w:p>
          <w:p w14:paraId="528F8006" w14:textId="77777777" w:rsidR="00C56C3A" w:rsidRDefault="00C56C3A" w:rsidP="00C56C3A">
            <w:pPr>
              <w:pStyle w:val="Odstavecseseznamem"/>
              <w:numPr>
                <w:ilvl w:val="0"/>
                <w:numId w:val="112"/>
              </w:numPr>
              <w:suppressAutoHyphens w:val="0"/>
            </w:pPr>
            <w:r>
              <w:t>analyzovat vybrané dílo v kontextu příslušného žánru</w:t>
            </w:r>
          </w:p>
          <w:p w14:paraId="662F3B39" w14:textId="77777777" w:rsidR="00C56C3A" w:rsidRDefault="00C56C3A" w:rsidP="00C56C3A">
            <w:pPr>
              <w:pStyle w:val="Odstavecseseznamem"/>
              <w:numPr>
                <w:ilvl w:val="0"/>
                <w:numId w:val="112"/>
              </w:numPr>
              <w:suppressAutoHyphens w:val="0"/>
            </w:pPr>
            <w:r>
              <w:t>na základě vlastního výzkumu identifikovat témata ve vývoji vybraného žánru</w:t>
            </w:r>
          </w:p>
          <w:p w14:paraId="3CFFD9C4" w14:textId="77777777" w:rsidR="00C56C3A" w:rsidRDefault="00C56C3A" w:rsidP="00C56C3A">
            <w:pPr>
              <w:pStyle w:val="Odstavecseseznamem"/>
              <w:numPr>
                <w:ilvl w:val="0"/>
                <w:numId w:val="112"/>
              </w:numPr>
              <w:suppressAutoHyphens w:val="0"/>
            </w:pPr>
            <w:r>
              <w:t>srovnat „literární“ a „populární“ literaturu</w:t>
            </w:r>
          </w:p>
          <w:p w14:paraId="3E5208CC" w14:textId="77777777" w:rsidR="00C56C3A" w:rsidRDefault="00C56C3A" w:rsidP="00C56C3A">
            <w:pPr>
              <w:pStyle w:val="Odstavecseseznamem"/>
              <w:numPr>
                <w:ilvl w:val="0"/>
                <w:numId w:val="112"/>
              </w:numPr>
              <w:suppressAutoHyphens w:val="0"/>
            </w:pPr>
            <w:r>
              <w:t>rozlišit často zaměňované žánry „fantasy“ a „science fiction“</w:t>
            </w:r>
          </w:p>
          <w:p w14:paraId="6C2856B8" w14:textId="77777777" w:rsidR="00C56C3A" w:rsidRDefault="00C56C3A" w:rsidP="00C07AFA"/>
        </w:tc>
      </w:tr>
      <w:tr w:rsidR="00C56C3A" w14:paraId="4A6D27A1" w14:textId="77777777" w:rsidTr="00C9509E">
        <w:trPr>
          <w:trHeight w:val="265"/>
        </w:trPr>
        <w:tc>
          <w:tcPr>
            <w:tcW w:w="3653" w:type="dxa"/>
            <w:gridSpan w:val="2"/>
            <w:tcBorders>
              <w:top w:val="nil"/>
              <w:bottom w:val="single" w:sz="4" w:space="0" w:color="auto"/>
            </w:tcBorders>
            <w:shd w:val="clear" w:color="auto" w:fill="F7CAAC"/>
          </w:tcPr>
          <w:p w14:paraId="58F32BB2" w14:textId="77777777" w:rsidR="00C56C3A" w:rsidRDefault="00C56C3A" w:rsidP="00C07AFA">
            <w:r>
              <w:rPr>
                <w:b/>
              </w:rPr>
              <w:t>Studijní literatura a studijní pomůcky</w:t>
            </w:r>
          </w:p>
        </w:tc>
        <w:tc>
          <w:tcPr>
            <w:tcW w:w="6202" w:type="dxa"/>
            <w:gridSpan w:val="6"/>
            <w:tcBorders>
              <w:top w:val="nil"/>
              <w:bottom w:val="single" w:sz="4" w:space="0" w:color="auto"/>
            </w:tcBorders>
          </w:tcPr>
          <w:p w14:paraId="03E02EB9" w14:textId="77777777" w:rsidR="00C56C3A" w:rsidRDefault="00C56C3A" w:rsidP="00C07AFA"/>
        </w:tc>
      </w:tr>
      <w:tr w:rsidR="00C56C3A" w14:paraId="51765A95" w14:textId="77777777" w:rsidTr="00C9509E">
        <w:trPr>
          <w:trHeight w:val="20"/>
        </w:trPr>
        <w:tc>
          <w:tcPr>
            <w:tcW w:w="9855" w:type="dxa"/>
            <w:gridSpan w:val="8"/>
            <w:tcBorders>
              <w:top w:val="single" w:sz="4" w:space="0" w:color="auto"/>
              <w:bottom w:val="single" w:sz="12" w:space="0" w:color="auto"/>
            </w:tcBorders>
          </w:tcPr>
          <w:p w14:paraId="58961CB6" w14:textId="77777777" w:rsidR="00C56C3A" w:rsidRPr="00BD7BB3" w:rsidRDefault="00C56C3A" w:rsidP="00C07AFA">
            <w:pPr>
              <w:pStyle w:val="bb"/>
              <w:rPr>
                <w:b/>
              </w:rPr>
            </w:pPr>
            <w:r w:rsidRPr="00BD7BB3">
              <w:rPr>
                <w:b/>
              </w:rPr>
              <w:t>Základní literatura:</w:t>
            </w:r>
          </w:p>
          <w:p w14:paraId="11D84810" w14:textId="77777777" w:rsidR="00C56C3A" w:rsidRPr="005069AE" w:rsidRDefault="00C56C3A" w:rsidP="00C07AFA">
            <w:pPr>
              <w:pStyle w:val="bb"/>
            </w:pPr>
            <w:r w:rsidRPr="005069AE">
              <w:t xml:space="preserve">Berberich, Christine (ed.). </w:t>
            </w:r>
            <w:r w:rsidRPr="005069AE">
              <w:rPr>
                <w:i/>
              </w:rPr>
              <w:t>The Bloomsbury Introduction to Popular Fiction</w:t>
            </w:r>
            <w:r w:rsidRPr="005069AE">
              <w:t>. London: Bloomsbury, 2015.</w:t>
            </w:r>
          </w:p>
          <w:p w14:paraId="31514E67" w14:textId="77777777" w:rsidR="00C56C3A" w:rsidRDefault="00C56C3A" w:rsidP="00C07AFA">
            <w:pPr>
              <w:pStyle w:val="bb"/>
            </w:pPr>
            <w:r w:rsidRPr="00F2171E">
              <w:t xml:space="preserve">Murphy, Bernice M. </w:t>
            </w:r>
            <w:r w:rsidRPr="00F2171E">
              <w:rPr>
                <w:i/>
              </w:rPr>
              <w:t>Key Concepts in Contemporary Popular Fiction</w:t>
            </w:r>
            <w:r w:rsidRPr="00F2171E">
              <w:t>. Edinburgh: Edinburgh University Press, 2017.</w:t>
            </w:r>
          </w:p>
          <w:p w14:paraId="17398EED" w14:textId="77777777" w:rsidR="00C56C3A" w:rsidRDefault="00C56C3A" w:rsidP="00C07AFA">
            <w:pPr>
              <w:pStyle w:val="bb"/>
            </w:pPr>
            <w:r>
              <w:t xml:space="preserve">Wilkins, Kim – Driscoll, Beth – Fletcher, Lisa. </w:t>
            </w:r>
            <w:r w:rsidRPr="00A01B82">
              <w:rPr>
                <w:i/>
              </w:rPr>
              <w:t>Genre Worlds: Popular Fiction and Twenty-First-Century Book Culture</w:t>
            </w:r>
            <w:r>
              <w:t>. Amherst: University of Massachusetts Press, 2022.</w:t>
            </w:r>
          </w:p>
          <w:p w14:paraId="162CD4D8" w14:textId="77777777" w:rsidR="00C56C3A" w:rsidRDefault="00C56C3A" w:rsidP="00C07AFA">
            <w:pPr>
              <w:pStyle w:val="bb"/>
            </w:pPr>
          </w:p>
          <w:p w14:paraId="50EE2587" w14:textId="77777777" w:rsidR="00C56C3A" w:rsidRPr="00BD7BB3" w:rsidRDefault="00C56C3A" w:rsidP="00C07AFA">
            <w:pPr>
              <w:pStyle w:val="bb"/>
              <w:rPr>
                <w:b/>
              </w:rPr>
            </w:pPr>
            <w:r w:rsidRPr="00BD7BB3">
              <w:rPr>
                <w:b/>
              </w:rPr>
              <w:t>Doporučená literatura:</w:t>
            </w:r>
          </w:p>
          <w:p w14:paraId="5B229BAF" w14:textId="77777777" w:rsidR="00C56C3A" w:rsidRDefault="00C56C3A" w:rsidP="00C07AFA">
            <w:pPr>
              <w:pStyle w:val="bb"/>
            </w:pPr>
            <w:r w:rsidRPr="004919F7">
              <w:t xml:space="preserve">Bloom, Clive. </w:t>
            </w:r>
            <w:r w:rsidRPr="004919F7">
              <w:rPr>
                <w:i/>
              </w:rPr>
              <w:t>Bestsellers: Popular Fiction since 1900</w:t>
            </w:r>
            <w:r w:rsidRPr="004919F7">
              <w:t>. 2nd ed. Basingstoke: Palgrave Macmillan, 2008.</w:t>
            </w:r>
          </w:p>
          <w:p w14:paraId="59BB7B23" w14:textId="77777777" w:rsidR="00C56C3A" w:rsidRDefault="00C56C3A" w:rsidP="00C07AFA">
            <w:pPr>
              <w:pStyle w:val="bb"/>
            </w:pPr>
            <w:r w:rsidRPr="006C0B58">
              <w:t xml:space="preserve">Hamilton, Geoff – Jones, Brian. </w:t>
            </w:r>
            <w:r w:rsidRPr="006C0B58">
              <w:rPr>
                <w:i/>
              </w:rPr>
              <w:t>Encyclopedia of American Popular Fiction</w:t>
            </w:r>
            <w:r w:rsidRPr="006C0B58">
              <w:t>. New York: Facts On File, 2009.</w:t>
            </w:r>
          </w:p>
          <w:p w14:paraId="086FE381" w14:textId="77777777" w:rsidR="00C56C3A" w:rsidRDefault="00C56C3A" w:rsidP="00C07AFA">
            <w:pPr>
              <w:pStyle w:val="bb"/>
            </w:pPr>
            <w:r>
              <w:t xml:space="preserve">Kamblé, Jayashree – Selinger, Eric Murphy – Teo, Hsu-Ming (eds.). </w:t>
            </w:r>
            <w:r w:rsidRPr="005069AE">
              <w:rPr>
                <w:i/>
              </w:rPr>
              <w:t>The Routledge Research Companion to Popular Romance Fiction</w:t>
            </w:r>
            <w:r>
              <w:t>. London: Routledge, 2021.</w:t>
            </w:r>
          </w:p>
          <w:p w14:paraId="47779405" w14:textId="77777777" w:rsidR="00C56C3A" w:rsidRPr="00BD7BB3" w:rsidRDefault="00C56C3A" w:rsidP="00C07AFA">
            <w:pPr>
              <w:pStyle w:val="bb"/>
            </w:pPr>
          </w:p>
        </w:tc>
      </w:tr>
      <w:tr w:rsidR="00C56C3A" w14:paraId="2DFA2844" w14:textId="77777777" w:rsidTr="00C9509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7DED01" w14:textId="77777777" w:rsidR="00C56C3A" w:rsidRDefault="00C56C3A" w:rsidP="00C07AFA">
            <w:pPr>
              <w:jc w:val="center"/>
              <w:rPr>
                <w:b/>
              </w:rPr>
            </w:pPr>
            <w:r>
              <w:rPr>
                <w:b/>
              </w:rPr>
              <w:t>Informace ke kombinované nebo distanční formě</w:t>
            </w:r>
          </w:p>
        </w:tc>
      </w:tr>
      <w:tr w:rsidR="00C56C3A" w14:paraId="1E75A723" w14:textId="77777777" w:rsidTr="00C07AFA">
        <w:tc>
          <w:tcPr>
            <w:tcW w:w="4787" w:type="dxa"/>
            <w:gridSpan w:val="3"/>
            <w:tcBorders>
              <w:top w:val="single" w:sz="2" w:space="0" w:color="auto"/>
            </w:tcBorders>
            <w:shd w:val="clear" w:color="auto" w:fill="F7CAAC"/>
          </w:tcPr>
          <w:p w14:paraId="70E77791" w14:textId="77777777" w:rsidR="00C56C3A" w:rsidRDefault="00C56C3A" w:rsidP="00C07AFA">
            <w:r>
              <w:rPr>
                <w:b/>
              </w:rPr>
              <w:t>Rozsah konzultací (soustředění)</w:t>
            </w:r>
          </w:p>
        </w:tc>
        <w:tc>
          <w:tcPr>
            <w:tcW w:w="889" w:type="dxa"/>
            <w:tcBorders>
              <w:top w:val="single" w:sz="2" w:space="0" w:color="auto"/>
            </w:tcBorders>
          </w:tcPr>
          <w:p w14:paraId="7AE2DEB9" w14:textId="77777777" w:rsidR="00C56C3A" w:rsidRDefault="00C56C3A" w:rsidP="00C07AFA"/>
        </w:tc>
        <w:tc>
          <w:tcPr>
            <w:tcW w:w="4179" w:type="dxa"/>
            <w:gridSpan w:val="4"/>
            <w:tcBorders>
              <w:top w:val="single" w:sz="2" w:space="0" w:color="auto"/>
            </w:tcBorders>
            <w:shd w:val="clear" w:color="auto" w:fill="F7CAAC"/>
          </w:tcPr>
          <w:p w14:paraId="6C875285" w14:textId="77777777" w:rsidR="00C56C3A" w:rsidRDefault="00C56C3A" w:rsidP="00C07AFA">
            <w:pPr>
              <w:rPr>
                <w:b/>
              </w:rPr>
            </w:pPr>
            <w:r>
              <w:rPr>
                <w:b/>
              </w:rPr>
              <w:t xml:space="preserve">hodin </w:t>
            </w:r>
          </w:p>
        </w:tc>
      </w:tr>
      <w:tr w:rsidR="00C56C3A" w14:paraId="7DEA8788" w14:textId="77777777" w:rsidTr="00C07AFA">
        <w:tc>
          <w:tcPr>
            <w:tcW w:w="9855" w:type="dxa"/>
            <w:gridSpan w:val="8"/>
            <w:shd w:val="clear" w:color="auto" w:fill="F7CAAC"/>
          </w:tcPr>
          <w:p w14:paraId="2299B612" w14:textId="77777777" w:rsidR="00C56C3A" w:rsidRDefault="00C56C3A" w:rsidP="00C07AFA">
            <w:pPr>
              <w:rPr>
                <w:b/>
              </w:rPr>
            </w:pPr>
            <w:r>
              <w:rPr>
                <w:b/>
              </w:rPr>
              <w:t>Informace o způsobu kontaktu s vyučujícím</w:t>
            </w:r>
          </w:p>
        </w:tc>
      </w:tr>
      <w:tr w:rsidR="00C56C3A" w14:paraId="285698F4" w14:textId="77777777" w:rsidTr="00C07AFA">
        <w:trPr>
          <w:trHeight w:val="20"/>
        </w:trPr>
        <w:tc>
          <w:tcPr>
            <w:tcW w:w="9855" w:type="dxa"/>
            <w:gridSpan w:val="8"/>
          </w:tcPr>
          <w:p w14:paraId="295E790C" w14:textId="77777777" w:rsidR="00C56C3A" w:rsidRDefault="00C56C3A" w:rsidP="00C07AFA"/>
        </w:tc>
      </w:tr>
    </w:tbl>
    <w:p w14:paraId="1D368915" w14:textId="77777777" w:rsidR="00C56C3A" w:rsidRDefault="00C56C3A" w:rsidP="00C56C3A"/>
    <w:p w14:paraId="5035A632" w14:textId="77777777" w:rsidR="00C56C3A" w:rsidRDefault="00C56C3A" w:rsidP="00C56C3A"/>
    <w:p w14:paraId="3535B58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43314007" w14:textId="77777777" w:rsidTr="00C07AFA">
        <w:tc>
          <w:tcPr>
            <w:tcW w:w="9855" w:type="dxa"/>
            <w:gridSpan w:val="7"/>
            <w:tcBorders>
              <w:bottom w:val="double" w:sz="4" w:space="0" w:color="auto"/>
            </w:tcBorders>
            <w:shd w:val="clear" w:color="auto" w:fill="BDD6EE"/>
          </w:tcPr>
          <w:p w14:paraId="68814B43" w14:textId="77777777" w:rsidR="00C56C3A" w:rsidRDefault="00C56C3A" w:rsidP="00C07AFA">
            <w:pPr>
              <w:rPr>
                <w:b/>
                <w:sz w:val="28"/>
              </w:rPr>
            </w:pPr>
            <w:r>
              <w:br w:type="page"/>
            </w:r>
            <w:r>
              <w:rPr>
                <w:b/>
                <w:sz w:val="28"/>
              </w:rPr>
              <w:t>B-III – Charakteristika studijního předmětu</w:t>
            </w:r>
          </w:p>
        </w:tc>
      </w:tr>
      <w:tr w:rsidR="00C56C3A" w14:paraId="264D7991" w14:textId="77777777" w:rsidTr="00C07AFA">
        <w:tc>
          <w:tcPr>
            <w:tcW w:w="3086" w:type="dxa"/>
            <w:tcBorders>
              <w:top w:val="double" w:sz="4" w:space="0" w:color="auto"/>
            </w:tcBorders>
            <w:shd w:val="clear" w:color="auto" w:fill="F7CAAC"/>
          </w:tcPr>
          <w:p w14:paraId="53721B97"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5B9961E5" w14:textId="77777777" w:rsidR="00C56C3A" w:rsidRDefault="00C56C3A" w:rsidP="00C07AFA">
            <w:r>
              <w:t>Britská queer literatura a kultura</w:t>
            </w:r>
          </w:p>
        </w:tc>
      </w:tr>
      <w:tr w:rsidR="00C56C3A" w14:paraId="16544C85" w14:textId="77777777" w:rsidTr="00C07AFA">
        <w:tc>
          <w:tcPr>
            <w:tcW w:w="3086" w:type="dxa"/>
            <w:shd w:val="clear" w:color="auto" w:fill="F7CAAC"/>
          </w:tcPr>
          <w:p w14:paraId="053D6E52" w14:textId="77777777" w:rsidR="00C56C3A" w:rsidRDefault="00C56C3A" w:rsidP="00C07AFA">
            <w:pPr>
              <w:rPr>
                <w:b/>
              </w:rPr>
            </w:pPr>
            <w:r>
              <w:rPr>
                <w:b/>
              </w:rPr>
              <w:t>Typ předmětu</w:t>
            </w:r>
          </w:p>
        </w:tc>
        <w:tc>
          <w:tcPr>
            <w:tcW w:w="3406" w:type="dxa"/>
            <w:gridSpan w:val="3"/>
          </w:tcPr>
          <w:p w14:paraId="20BDED93" w14:textId="77CD939D" w:rsidR="00C56C3A" w:rsidRDefault="00620367" w:rsidP="00C07AFA">
            <w:r>
              <w:t>pv</w:t>
            </w:r>
          </w:p>
        </w:tc>
        <w:tc>
          <w:tcPr>
            <w:tcW w:w="2695" w:type="dxa"/>
            <w:gridSpan w:val="2"/>
            <w:shd w:val="clear" w:color="auto" w:fill="F7CAAC"/>
          </w:tcPr>
          <w:p w14:paraId="314FD334" w14:textId="77777777" w:rsidR="00C56C3A" w:rsidRDefault="00C56C3A" w:rsidP="00C07AFA">
            <w:r>
              <w:rPr>
                <w:b/>
              </w:rPr>
              <w:t>doporučený ročník / semestr</w:t>
            </w:r>
          </w:p>
        </w:tc>
        <w:tc>
          <w:tcPr>
            <w:tcW w:w="668" w:type="dxa"/>
          </w:tcPr>
          <w:p w14:paraId="5E665193" w14:textId="77777777" w:rsidR="00C56C3A" w:rsidRDefault="00C56C3A" w:rsidP="00C07AFA">
            <w:r>
              <w:t>1/L, 2/Z</w:t>
            </w:r>
          </w:p>
        </w:tc>
      </w:tr>
      <w:tr w:rsidR="00C56C3A" w14:paraId="01973144" w14:textId="77777777" w:rsidTr="00C07AFA">
        <w:tc>
          <w:tcPr>
            <w:tcW w:w="3086" w:type="dxa"/>
            <w:shd w:val="clear" w:color="auto" w:fill="F7CAAC"/>
          </w:tcPr>
          <w:p w14:paraId="3B08552C" w14:textId="77777777" w:rsidR="00C56C3A" w:rsidRDefault="00C56C3A" w:rsidP="00C07AFA">
            <w:pPr>
              <w:rPr>
                <w:b/>
              </w:rPr>
            </w:pPr>
            <w:r>
              <w:rPr>
                <w:b/>
              </w:rPr>
              <w:t>Rozsah studijního předmětu</w:t>
            </w:r>
          </w:p>
        </w:tc>
        <w:tc>
          <w:tcPr>
            <w:tcW w:w="1701" w:type="dxa"/>
          </w:tcPr>
          <w:p w14:paraId="49B83E11" w14:textId="77777777" w:rsidR="00C56C3A" w:rsidRDefault="00C56C3A" w:rsidP="00C07AFA">
            <w:r>
              <w:t>0p + 28s</w:t>
            </w:r>
          </w:p>
        </w:tc>
        <w:tc>
          <w:tcPr>
            <w:tcW w:w="889" w:type="dxa"/>
            <w:shd w:val="clear" w:color="auto" w:fill="F7CAAC"/>
          </w:tcPr>
          <w:p w14:paraId="3C31FE26" w14:textId="77777777" w:rsidR="00C56C3A" w:rsidRDefault="00C56C3A" w:rsidP="00C07AFA">
            <w:pPr>
              <w:rPr>
                <w:b/>
              </w:rPr>
            </w:pPr>
            <w:r>
              <w:rPr>
                <w:b/>
              </w:rPr>
              <w:t xml:space="preserve">hod. </w:t>
            </w:r>
          </w:p>
        </w:tc>
        <w:tc>
          <w:tcPr>
            <w:tcW w:w="816" w:type="dxa"/>
          </w:tcPr>
          <w:p w14:paraId="64EFC7D4" w14:textId="77777777" w:rsidR="00C56C3A" w:rsidRDefault="00C56C3A" w:rsidP="00C07AFA">
            <w:r>
              <w:t>28</w:t>
            </w:r>
          </w:p>
        </w:tc>
        <w:tc>
          <w:tcPr>
            <w:tcW w:w="2156" w:type="dxa"/>
            <w:shd w:val="clear" w:color="auto" w:fill="F7CAAC"/>
          </w:tcPr>
          <w:p w14:paraId="5DD1E98E" w14:textId="77777777" w:rsidR="00C56C3A" w:rsidRDefault="00C56C3A" w:rsidP="00C07AFA">
            <w:pPr>
              <w:rPr>
                <w:b/>
              </w:rPr>
            </w:pPr>
            <w:r>
              <w:rPr>
                <w:b/>
              </w:rPr>
              <w:t>kreditů</w:t>
            </w:r>
          </w:p>
        </w:tc>
        <w:tc>
          <w:tcPr>
            <w:tcW w:w="1207" w:type="dxa"/>
            <w:gridSpan w:val="2"/>
          </w:tcPr>
          <w:p w14:paraId="58F9C8BF" w14:textId="77777777" w:rsidR="00C56C3A" w:rsidRDefault="00C56C3A" w:rsidP="00C07AFA">
            <w:r>
              <w:t>4</w:t>
            </w:r>
          </w:p>
        </w:tc>
      </w:tr>
      <w:tr w:rsidR="00C56C3A" w14:paraId="4CAF48A0" w14:textId="77777777" w:rsidTr="00C07AFA">
        <w:tc>
          <w:tcPr>
            <w:tcW w:w="3086" w:type="dxa"/>
            <w:shd w:val="clear" w:color="auto" w:fill="F7CAAC"/>
          </w:tcPr>
          <w:p w14:paraId="2049A412" w14:textId="77777777" w:rsidR="00C56C3A" w:rsidRDefault="00C56C3A" w:rsidP="00C07AFA">
            <w:pPr>
              <w:rPr>
                <w:b/>
                <w:sz w:val="22"/>
              </w:rPr>
            </w:pPr>
            <w:r>
              <w:rPr>
                <w:b/>
              </w:rPr>
              <w:t>Prerekvizity, korekvizity, ekvivalence</w:t>
            </w:r>
          </w:p>
        </w:tc>
        <w:tc>
          <w:tcPr>
            <w:tcW w:w="6769" w:type="dxa"/>
            <w:gridSpan w:val="6"/>
          </w:tcPr>
          <w:p w14:paraId="4427FA04" w14:textId="77777777" w:rsidR="00C56C3A" w:rsidRDefault="00C56C3A" w:rsidP="00C07AFA"/>
        </w:tc>
      </w:tr>
      <w:tr w:rsidR="00C56C3A" w14:paraId="3738CEFC" w14:textId="77777777" w:rsidTr="00C07AFA">
        <w:tc>
          <w:tcPr>
            <w:tcW w:w="3086" w:type="dxa"/>
            <w:shd w:val="clear" w:color="auto" w:fill="F7CAAC"/>
          </w:tcPr>
          <w:p w14:paraId="7B820A1F" w14:textId="77777777" w:rsidR="00C56C3A" w:rsidRDefault="00C56C3A" w:rsidP="00C07AFA">
            <w:pPr>
              <w:rPr>
                <w:b/>
              </w:rPr>
            </w:pPr>
            <w:r>
              <w:rPr>
                <w:b/>
              </w:rPr>
              <w:t>Způsob ověření studijních výsledků</w:t>
            </w:r>
          </w:p>
        </w:tc>
        <w:tc>
          <w:tcPr>
            <w:tcW w:w="3406" w:type="dxa"/>
            <w:gridSpan w:val="3"/>
          </w:tcPr>
          <w:p w14:paraId="46CB4BF6" w14:textId="77777777" w:rsidR="00C56C3A" w:rsidRDefault="00C56C3A" w:rsidP="00C07AFA">
            <w:r>
              <w:t>Klz</w:t>
            </w:r>
          </w:p>
        </w:tc>
        <w:tc>
          <w:tcPr>
            <w:tcW w:w="2156" w:type="dxa"/>
            <w:shd w:val="clear" w:color="auto" w:fill="F7CAAC"/>
          </w:tcPr>
          <w:p w14:paraId="002DEA39" w14:textId="77777777" w:rsidR="00C56C3A" w:rsidRDefault="00C56C3A" w:rsidP="00C07AFA">
            <w:pPr>
              <w:rPr>
                <w:b/>
              </w:rPr>
            </w:pPr>
            <w:r>
              <w:rPr>
                <w:b/>
              </w:rPr>
              <w:t>Forma výuky</w:t>
            </w:r>
          </w:p>
        </w:tc>
        <w:tc>
          <w:tcPr>
            <w:tcW w:w="1207" w:type="dxa"/>
            <w:gridSpan w:val="2"/>
          </w:tcPr>
          <w:p w14:paraId="7C7F359D" w14:textId="77777777" w:rsidR="00C56C3A" w:rsidRDefault="00C56C3A" w:rsidP="00C07AFA">
            <w:r>
              <w:t>seminář</w:t>
            </w:r>
          </w:p>
        </w:tc>
      </w:tr>
      <w:tr w:rsidR="00C56C3A" w14:paraId="1F6E6ECF" w14:textId="77777777" w:rsidTr="00C07AFA">
        <w:tc>
          <w:tcPr>
            <w:tcW w:w="3086" w:type="dxa"/>
            <w:shd w:val="clear" w:color="auto" w:fill="F7CAAC"/>
          </w:tcPr>
          <w:p w14:paraId="196960A8"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7AADCEF7" w14:textId="77777777" w:rsidR="00C56C3A" w:rsidRDefault="00C56C3A" w:rsidP="00C07AFA">
            <w:r w:rsidRPr="00B46148">
              <w:rPr>
                <w:b/>
              </w:rPr>
              <w:t>Požadavky k zápočtu:</w:t>
            </w:r>
          </w:p>
          <w:p w14:paraId="78E9D3EF" w14:textId="77777777" w:rsidR="00C56C3A" w:rsidRDefault="00C56C3A" w:rsidP="00C07AFA">
            <w:r>
              <w:t>Aktivní účast na seminářích (80 %)</w:t>
            </w:r>
          </w:p>
          <w:p w14:paraId="3D7481EB" w14:textId="77777777" w:rsidR="00C56C3A" w:rsidRDefault="00C56C3A" w:rsidP="00C07AFA">
            <w:r>
              <w:t>Důkladná znalost děl na seznamu četby</w:t>
            </w:r>
          </w:p>
          <w:p w14:paraId="39A8E538" w14:textId="77777777" w:rsidR="00C56C3A" w:rsidRPr="005308E0" w:rsidRDefault="00C56C3A" w:rsidP="00C07AFA">
            <w:r>
              <w:t>Vypracování analýzy zvoleného díla (v ústní nebo písemné formě)</w:t>
            </w:r>
          </w:p>
        </w:tc>
      </w:tr>
      <w:tr w:rsidR="00C56C3A" w14:paraId="43507A53" w14:textId="77777777" w:rsidTr="00C07AFA">
        <w:trPr>
          <w:trHeight w:val="20"/>
        </w:trPr>
        <w:tc>
          <w:tcPr>
            <w:tcW w:w="9855" w:type="dxa"/>
            <w:gridSpan w:val="7"/>
            <w:tcBorders>
              <w:top w:val="nil"/>
            </w:tcBorders>
          </w:tcPr>
          <w:p w14:paraId="6A9DD064" w14:textId="77777777" w:rsidR="00C56C3A" w:rsidRDefault="00C56C3A" w:rsidP="00C07AFA"/>
        </w:tc>
      </w:tr>
      <w:tr w:rsidR="00C56C3A" w14:paraId="273218FD" w14:textId="77777777" w:rsidTr="00C07AFA">
        <w:trPr>
          <w:trHeight w:val="197"/>
        </w:trPr>
        <w:tc>
          <w:tcPr>
            <w:tcW w:w="3086" w:type="dxa"/>
            <w:tcBorders>
              <w:top w:val="nil"/>
            </w:tcBorders>
            <w:shd w:val="clear" w:color="auto" w:fill="F7CAAC"/>
          </w:tcPr>
          <w:p w14:paraId="01718E82" w14:textId="77777777" w:rsidR="00C56C3A" w:rsidRDefault="00C56C3A" w:rsidP="00C07AFA">
            <w:pPr>
              <w:rPr>
                <w:b/>
              </w:rPr>
            </w:pPr>
            <w:r>
              <w:rPr>
                <w:b/>
              </w:rPr>
              <w:t>Garant předmětu</w:t>
            </w:r>
          </w:p>
        </w:tc>
        <w:tc>
          <w:tcPr>
            <w:tcW w:w="6769" w:type="dxa"/>
            <w:gridSpan w:val="6"/>
            <w:tcBorders>
              <w:top w:val="nil"/>
            </w:tcBorders>
          </w:tcPr>
          <w:p w14:paraId="7C74C838" w14:textId="77777777" w:rsidR="00C56C3A" w:rsidRDefault="00C56C3A" w:rsidP="00C07AFA">
            <w:r>
              <w:t>Mgr. Vladimíra Fonfárová, Ph.D.</w:t>
            </w:r>
          </w:p>
        </w:tc>
      </w:tr>
      <w:tr w:rsidR="00C56C3A" w14:paraId="0376F90D" w14:textId="77777777" w:rsidTr="00C07AFA">
        <w:trPr>
          <w:trHeight w:val="243"/>
        </w:trPr>
        <w:tc>
          <w:tcPr>
            <w:tcW w:w="3086" w:type="dxa"/>
            <w:tcBorders>
              <w:top w:val="nil"/>
            </w:tcBorders>
            <w:shd w:val="clear" w:color="auto" w:fill="F7CAAC"/>
          </w:tcPr>
          <w:p w14:paraId="47F55EAD" w14:textId="77777777" w:rsidR="00C56C3A" w:rsidRDefault="00C56C3A" w:rsidP="00C07AFA">
            <w:pPr>
              <w:rPr>
                <w:b/>
              </w:rPr>
            </w:pPr>
            <w:r>
              <w:rPr>
                <w:b/>
              </w:rPr>
              <w:t>Zapojení garanta do výuky předmětu</w:t>
            </w:r>
          </w:p>
        </w:tc>
        <w:tc>
          <w:tcPr>
            <w:tcW w:w="6769" w:type="dxa"/>
            <w:gridSpan w:val="6"/>
            <w:tcBorders>
              <w:top w:val="nil"/>
            </w:tcBorders>
          </w:tcPr>
          <w:p w14:paraId="2B3DF89A" w14:textId="77777777" w:rsidR="00C56C3A" w:rsidRDefault="00C56C3A" w:rsidP="00C07AFA">
            <w:r>
              <w:t>100 %</w:t>
            </w:r>
          </w:p>
        </w:tc>
      </w:tr>
      <w:tr w:rsidR="00C56C3A" w14:paraId="64031E0E" w14:textId="77777777" w:rsidTr="00C07AFA">
        <w:tc>
          <w:tcPr>
            <w:tcW w:w="3086" w:type="dxa"/>
            <w:shd w:val="clear" w:color="auto" w:fill="F7CAAC"/>
          </w:tcPr>
          <w:p w14:paraId="063D17AE" w14:textId="77777777" w:rsidR="00C56C3A" w:rsidRDefault="00C56C3A" w:rsidP="00C07AFA">
            <w:pPr>
              <w:rPr>
                <w:b/>
              </w:rPr>
            </w:pPr>
            <w:r>
              <w:rPr>
                <w:b/>
              </w:rPr>
              <w:t>Vyučující</w:t>
            </w:r>
          </w:p>
        </w:tc>
        <w:tc>
          <w:tcPr>
            <w:tcW w:w="6769" w:type="dxa"/>
            <w:gridSpan w:val="6"/>
            <w:tcBorders>
              <w:bottom w:val="nil"/>
            </w:tcBorders>
          </w:tcPr>
          <w:p w14:paraId="70C22B46" w14:textId="77777777" w:rsidR="00C56C3A" w:rsidRDefault="00C56C3A" w:rsidP="00C07AFA">
            <w:r>
              <w:t>Mgr. Vladimíra Fonfárová, Ph.D.</w:t>
            </w:r>
          </w:p>
        </w:tc>
      </w:tr>
      <w:tr w:rsidR="00C56C3A" w14:paraId="5E873DBB" w14:textId="77777777" w:rsidTr="00C07AFA">
        <w:trPr>
          <w:trHeight w:val="20"/>
        </w:trPr>
        <w:tc>
          <w:tcPr>
            <w:tcW w:w="9855" w:type="dxa"/>
            <w:gridSpan w:val="7"/>
            <w:tcBorders>
              <w:top w:val="nil"/>
            </w:tcBorders>
          </w:tcPr>
          <w:p w14:paraId="66A4E237" w14:textId="77777777" w:rsidR="00C56C3A" w:rsidRDefault="00C56C3A" w:rsidP="00C07AFA"/>
        </w:tc>
      </w:tr>
      <w:tr w:rsidR="00C56C3A" w14:paraId="423914F1" w14:textId="77777777" w:rsidTr="00C07AFA">
        <w:tc>
          <w:tcPr>
            <w:tcW w:w="3086" w:type="dxa"/>
            <w:shd w:val="clear" w:color="auto" w:fill="F7CAAC"/>
          </w:tcPr>
          <w:p w14:paraId="05582267" w14:textId="77777777" w:rsidR="00C56C3A" w:rsidRDefault="00C56C3A" w:rsidP="00C07AFA">
            <w:pPr>
              <w:rPr>
                <w:b/>
              </w:rPr>
            </w:pPr>
            <w:r>
              <w:rPr>
                <w:b/>
              </w:rPr>
              <w:t>Stručná anotace předmětu</w:t>
            </w:r>
          </w:p>
        </w:tc>
        <w:tc>
          <w:tcPr>
            <w:tcW w:w="6769" w:type="dxa"/>
            <w:gridSpan w:val="6"/>
            <w:tcBorders>
              <w:bottom w:val="nil"/>
            </w:tcBorders>
          </w:tcPr>
          <w:p w14:paraId="212C7960" w14:textId="77777777" w:rsidR="00C56C3A" w:rsidRDefault="00C56C3A" w:rsidP="00C07AFA"/>
        </w:tc>
      </w:tr>
      <w:tr w:rsidR="00C56C3A" w14:paraId="01400ECB" w14:textId="77777777" w:rsidTr="00C07AFA">
        <w:trPr>
          <w:trHeight w:val="3938"/>
        </w:trPr>
        <w:tc>
          <w:tcPr>
            <w:tcW w:w="9855" w:type="dxa"/>
            <w:gridSpan w:val="7"/>
            <w:tcBorders>
              <w:top w:val="nil"/>
              <w:bottom w:val="single" w:sz="12" w:space="0" w:color="auto"/>
            </w:tcBorders>
          </w:tcPr>
          <w:p w14:paraId="22E53CD1" w14:textId="210AE9B1" w:rsidR="00C56C3A" w:rsidRDefault="00C56C3A" w:rsidP="00C07AFA">
            <w:r w:rsidRPr="005B5F82">
              <w:t xml:space="preserve">Cílem předmětu je seznámit studenty s turbulentním vývojem queer literatury v Británii </w:t>
            </w:r>
            <w:r>
              <w:t>od 19. století po současnost, s </w:t>
            </w:r>
            <w:r w:rsidRPr="005B5F82">
              <w:t>důrazem na vývoj po roce 2000. Student</w:t>
            </w:r>
            <w:r w:rsidR="00BE5491">
              <w:t>i</w:t>
            </w:r>
            <w:r w:rsidRPr="005B5F82">
              <w:t xml:space="preserve"> se </w:t>
            </w:r>
            <w:r w:rsidR="001A54C0">
              <w:t xml:space="preserve">seznámí s </w:t>
            </w:r>
            <w:r w:rsidRPr="005B5F82">
              <w:t>histori</w:t>
            </w:r>
            <w:r w:rsidR="00A22B5E">
              <w:t>í</w:t>
            </w:r>
            <w:r w:rsidRPr="005B5F82">
              <w:t xml:space="preserve"> queer literatury, </w:t>
            </w:r>
            <w:r w:rsidR="00C70CC1">
              <w:t>nejvýznamnějšími</w:t>
            </w:r>
            <w:r>
              <w:t xml:space="preserve"> autory a </w:t>
            </w:r>
            <w:r w:rsidRPr="005B5F82">
              <w:t xml:space="preserve">jejich </w:t>
            </w:r>
            <w:r w:rsidR="001A54C0">
              <w:t xml:space="preserve">tvorbou nahlíženou </w:t>
            </w:r>
            <w:r w:rsidRPr="005B5F82">
              <w:t xml:space="preserve">perspektivou queer teorie. </w:t>
            </w:r>
            <w:r w:rsidR="00A33BBF">
              <w:t>P</w:t>
            </w:r>
            <w:r w:rsidR="008F0701">
              <w:t xml:space="preserve">oznají </w:t>
            </w:r>
            <w:r w:rsidRPr="005B5F82">
              <w:t>klíčov</w:t>
            </w:r>
            <w:r w:rsidR="00A22B5E">
              <w:t>é</w:t>
            </w:r>
            <w:r w:rsidRPr="005B5F82">
              <w:t xml:space="preserve"> </w:t>
            </w:r>
            <w:r w:rsidR="00A22B5E">
              <w:t>oblasti</w:t>
            </w:r>
            <w:r w:rsidR="00A22B5E" w:rsidRPr="005B5F82">
              <w:t xml:space="preserve"> </w:t>
            </w:r>
            <w:r>
              <w:t>queer kultury v </w:t>
            </w:r>
            <w:r w:rsidRPr="005B5F82">
              <w:t>Británii</w:t>
            </w:r>
            <w:r w:rsidR="008F0701">
              <w:t xml:space="preserve"> a současný </w:t>
            </w:r>
            <w:r w:rsidRPr="005B5F82">
              <w:t xml:space="preserve">vývoj a trendy v queer literatuře, stejně jako kontroverze a problémy, jež </w:t>
            </w:r>
            <w:r w:rsidR="00BE4AA4">
              <w:t>queer literaturu</w:t>
            </w:r>
            <w:r w:rsidR="00BE4AA4" w:rsidRPr="005B5F82">
              <w:t xml:space="preserve"> </w:t>
            </w:r>
            <w:r w:rsidRPr="005B5F82">
              <w:t>provázejí.</w:t>
            </w:r>
          </w:p>
          <w:p w14:paraId="4F5ADA8B" w14:textId="77777777" w:rsidR="00C56C3A" w:rsidRDefault="00C56C3A" w:rsidP="00C07AFA"/>
          <w:p w14:paraId="6B7EDE4F" w14:textId="77777777" w:rsidR="00C56C3A" w:rsidRDefault="00C56C3A" w:rsidP="00C07AFA">
            <w:r>
              <w:t>Obsah předmětu:</w:t>
            </w:r>
          </w:p>
          <w:p w14:paraId="7D237867" w14:textId="77777777" w:rsidR="00C56C3A" w:rsidRDefault="00C56C3A" w:rsidP="00C56C3A">
            <w:pPr>
              <w:pStyle w:val="Odstavecseseznamem"/>
              <w:numPr>
                <w:ilvl w:val="0"/>
                <w:numId w:val="75"/>
              </w:numPr>
              <w:suppressAutoHyphens w:val="0"/>
            </w:pPr>
            <w:r>
              <w:t>Koncept a historie queer literatury ve Velké Británii: definování pojmů a historické milníky</w:t>
            </w:r>
          </w:p>
          <w:p w14:paraId="54CF036C" w14:textId="77777777" w:rsidR="00C56C3A" w:rsidRDefault="00C56C3A" w:rsidP="00C56C3A">
            <w:pPr>
              <w:pStyle w:val="Odstavecseseznamem"/>
              <w:numPr>
                <w:ilvl w:val="0"/>
                <w:numId w:val="75"/>
              </w:numPr>
              <w:suppressAutoHyphens w:val="0"/>
            </w:pPr>
            <w:r>
              <w:t>„Norma“ a jinakost v díle queer autorů 19. a začátku 20. století: Oscar Wilde a E. M. Forster</w:t>
            </w:r>
          </w:p>
          <w:p w14:paraId="24C337C1" w14:textId="77777777" w:rsidR="00C56C3A" w:rsidRDefault="00C56C3A" w:rsidP="00C56C3A">
            <w:pPr>
              <w:pStyle w:val="Odstavecseseznamem"/>
              <w:numPr>
                <w:ilvl w:val="0"/>
                <w:numId w:val="75"/>
              </w:numPr>
              <w:suppressAutoHyphens w:val="0"/>
            </w:pPr>
            <w:r>
              <w:t>Stopy jinakosti: dílo Henryho Jamese queer optikou</w:t>
            </w:r>
          </w:p>
          <w:p w14:paraId="703EA1B4" w14:textId="77777777" w:rsidR="00C56C3A" w:rsidRDefault="00C56C3A" w:rsidP="00C56C3A">
            <w:pPr>
              <w:pStyle w:val="Odstavecseseznamem"/>
              <w:numPr>
                <w:ilvl w:val="0"/>
                <w:numId w:val="75"/>
              </w:numPr>
              <w:suppressAutoHyphens w:val="0"/>
            </w:pPr>
            <w:r>
              <w:t>Záchvěvy a zemětřesení liberalizace: Bloomsbury Group a Virginia Woolf</w:t>
            </w:r>
          </w:p>
          <w:p w14:paraId="2DCE783E" w14:textId="77777777" w:rsidR="00C56C3A" w:rsidRDefault="00C56C3A" w:rsidP="00C56C3A">
            <w:pPr>
              <w:pStyle w:val="Odstavecseseznamem"/>
              <w:numPr>
                <w:ilvl w:val="0"/>
                <w:numId w:val="75"/>
              </w:numPr>
              <w:suppressAutoHyphens w:val="0"/>
            </w:pPr>
            <w:r>
              <w:t>Obrat směrem k šťastnějším koncům: román Charioteer Mary Renault</w:t>
            </w:r>
          </w:p>
          <w:p w14:paraId="64E7B41E" w14:textId="77777777" w:rsidR="00C56C3A" w:rsidRDefault="00C56C3A" w:rsidP="00C56C3A">
            <w:pPr>
              <w:pStyle w:val="Odstavecseseznamem"/>
              <w:numPr>
                <w:ilvl w:val="0"/>
                <w:numId w:val="75"/>
              </w:numPr>
              <w:suppressAutoHyphens w:val="0"/>
            </w:pPr>
            <w:r>
              <w:t>Queer literatura pro mládež: vzestupný trend po roce 2000.</w:t>
            </w:r>
          </w:p>
          <w:p w14:paraId="27F5DBAF" w14:textId="77777777" w:rsidR="00C56C3A" w:rsidRDefault="00C56C3A" w:rsidP="00C56C3A">
            <w:pPr>
              <w:pStyle w:val="Odstavecseseznamem"/>
              <w:numPr>
                <w:ilvl w:val="0"/>
                <w:numId w:val="75"/>
              </w:numPr>
              <w:suppressAutoHyphens w:val="0"/>
            </w:pPr>
            <w:r>
              <w:t>Queer témata v současné britské literatuře: historická fantasy Bridget Collins</w:t>
            </w:r>
          </w:p>
          <w:p w14:paraId="1DF99AEC" w14:textId="77777777" w:rsidR="00C56C3A" w:rsidRDefault="00C56C3A" w:rsidP="00C56C3A">
            <w:pPr>
              <w:pStyle w:val="Odstavecseseznamem"/>
              <w:numPr>
                <w:ilvl w:val="0"/>
                <w:numId w:val="75"/>
              </w:numPr>
              <w:suppressAutoHyphens w:val="0"/>
            </w:pPr>
            <w:r>
              <w:t>Queer temporalita v historických románech Natashe Pulley</w:t>
            </w:r>
          </w:p>
          <w:p w14:paraId="0BB91B1E" w14:textId="77777777" w:rsidR="00C56C3A" w:rsidRDefault="00C56C3A" w:rsidP="00C56C3A">
            <w:pPr>
              <w:pStyle w:val="Odstavecseseznamem"/>
              <w:numPr>
                <w:ilvl w:val="0"/>
                <w:numId w:val="75"/>
              </w:numPr>
              <w:suppressAutoHyphens w:val="0"/>
            </w:pPr>
            <w:r>
              <w:t>Současný gotický román queer optikou: Sarah Waters</w:t>
            </w:r>
          </w:p>
          <w:p w14:paraId="5751F708" w14:textId="77777777" w:rsidR="00C56C3A" w:rsidRDefault="00C56C3A" w:rsidP="00C56C3A">
            <w:pPr>
              <w:pStyle w:val="Odstavecseseznamem"/>
              <w:numPr>
                <w:ilvl w:val="0"/>
                <w:numId w:val="75"/>
              </w:numPr>
              <w:suppressAutoHyphens w:val="0"/>
            </w:pPr>
            <w:r>
              <w:t>Žánrová queer literatura: britský folklor a genius loci v romancích Harper Fox</w:t>
            </w:r>
          </w:p>
          <w:p w14:paraId="7E7EE364" w14:textId="77777777" w:rsidR="00C56C3A" w:rsidRDefault="00C56C3A" w:rsidP="00C56C3A">
            <w:pPr>
              <w:pStyle w:val="Odstavecseseznamem"/>
              <w:numPr>
                <w:ilvl w:val="0"/>
                <w:numId w:val="75"/>
              </w:numPr>
              <w:suppressAutoHyphens w:val="0"/>
            </w:pPr>
            <w:r>
              <w:t>Žánrová queer literatura: romantické komedie a (a)historická dramata Alexise Halla</w:t>
            </w:r>
          </w:p>
          <w:p w14:paraId="64E66C56" w14:textId="77777777" w:rsidR="00C56C3A" w:rsidRDefault="00C56C3A" w:rsidP="00C56C3A">
            <w:pPr>
              <w:pStyle w:val="Odstavecseseznamem"/>
              <w:numPr>
                <w:ilvl w:val="0"/>
                <w:numId w:val="75"/>
              </w:numPr>
              <w:suppressAutoHyphens w:val="0"/>
            </w:pPr>
            <w:r>
              <w:t>Cancel culture a queer gatekeeping: kontroverze současné queer literatury ve světě sociálních sítí</w:t>
            </w:r>
          </w:p>
          <w:p w14:paraId="76D70691" w14:textId="77777777" w:rsidR="00C56C3A" w:rsidRDefault="00C56C3A" w:rsidP="00C56C3A">
            <w:pPr>
              <w:pStyle w:val="Odstavecseseznamem"/>
              <w:numPr>
                <w:ilvl w:val="0"/>
                <w:numId w:val="75"/>
              </w:numPr>
              <w:suppressAutoHyphens w:val="0"/>
            </w:pPr>
            <w:r>
              <w:t>Heteronormativita, homonormativita a TERFismus: problémy queer kultury v současné Británii</w:t>
            </w:r>
          </w:p>
          <w:p w14:paraId="3223D506" w14:textId="77777777" w:rsidR="00C56C3A" w:rsidRDefault="00C56C3A" w:rsidP="00C07AFA"/>
          <w:p w14:paraId="23B013D5" w14:textId="77777777" w:rsidR="00C56C3A" w:rsidRDefault="00C56C3A" w:rsidP="00C07AFA">
            <w:r>
              <w:t>Odborné znalosti – po absolvování předmětu prokazuje student znalosti:</w:t>
            </w:r>
          </w:p>
          <w:p w14:paraId="34F5A540" w14:textId="77777777" w:rsidR="00C56C3A" w:rsidRDefault="00C56C3A" w:rsidP="00C56C3A">
            <w:pPr>
              <w:pStyle w:val="Odstavecseseznamem"/>
              <w:numPr>
                <w:ilvl w:val="0"/>
                <w:numId w:val="76"/>
              </w:numPr>
              <w:suppressAutoHyphens w:val="0"/>
            </w:pPr>
            <w:r>
              <w:t>vysvětlit koncept queer literatury v anglofonních zemích</w:t>
            </w:r>
          </w:p>
          <w:p w14:paraId="4ED15E0B" w14:textId="77777777" w:rsidR="00C56C3A" w:rsidRDefault="00C56C3A" w:rsidP="00C56C3A">
            <w:pPr>
              <w:pStyle w:val="Odstavecseseznamem"/>
              <w:numPr>
                <w:ilvl w:val="0"/>
                <w:numId w:val="76"/>
              </w:numPr>
              <w:suppressAutoHyphens w:val="0"/>
            </w:pPr>
            <w:r>
              <w:t>definovat pojem queer kultura a popsat její specifika</w:t>
            </w:r>
          </w:p>
          <w:p w14:paraId="5111A503" w14:textId="77777777" w:rsidR="00C56C3A" w:rsidRDefault="00C56C3A" w:rsidP="00C56C3A">
            <w:pPr>
              <w:pStyle w:val="Odstavecseseznamem"/>
              <w:numPr>
                <w:ilvl w:val="0"/>
                <w:numId w:val="76"/>
              </w:numPr>
              <w:suppressAutoHyphens w:val="0"/>
            </w:pPr>
            <w:r>
              <w:t>definovat zásadní historické milníky v dějinách queer literatury ve Velké Británii</w:t>
            </w:r>
          </w:p>
          <w:p w14:paraId="2CF435D7" w14:textId="77777777" w:rsidR="00C56C3A" w:rsidRDefault="00C56C3A" w:rsidP="00C56C3A">
            <w:pPr>
              <w:pStyle w:val="Odstavecseseznamem"/>
              <w:numPr>
                <w:ilvl w:val="0"/>
                <w:numId w:val="76"/>
              </w:numPr>
              <w:suppressAutoHyphens w:val="0"/>
            </w:pPr>
            <w:r>
              <w:t>vymezit a popsat žánrové spektrum queer literatury ve Velké Británii</w:t>
            </w:r>
          </w:p>
          <w:p w14:paraId="2FC2331A" w14:textId="77777777" w:rsidR="00C56C3A" w:rsidRDefault="00C56C3A" w:rsidP="00C56C3A">
            <w:pPr>
              <w:pStyle w:val="Odstavecseseznamem"/>
              <w:numPr>
                <w:ilvl w:val="0"/>
                <w:numId w:val="76"/>
              </w:numPr>
              <w:suppressAutoHyphens w:val="0"/>
            </w:pPr>
            <w:r>
              <w:t>popsat nejvýraznější trendy v současné queer literatuře ve Velké Británii</w:t>
            </w:r>
          </w:p>
          <w:p w14:paraId="482F368D" w14:textId="77777777" w:rsidR="00C56C3A" w:rsidRDefault="00C56C3A" w:rsidP="00C07AFA"/>
          <w:p w14:paraId="564C8B59" w14:textId="77777777" w:rsidR="00C56C3A" w:rsidRDefault="00C56C3A" w:rsidP="00C07AFA">
            <w:r>
              <w:t>Odborné dovednosti – po absolvování předmětu prokazuje student dovednosti:</w:t>
            </w:r>
          </w:p>
          <w:p w14:paraId="518AC426" w14:textId="77777777" w:rsidR="00C56C3A" w:rsidRDefault="00C56C3A" w:rsidP="00C56C3A">
            <w:pPr>
              <w:pStyle w:val="Odstavecseseznamem"/>
              <w:numPr>
                <w:ilvl w:val="0"/>
                <w:numId w:val="77"/>
              </w:numPr>
              <w:suppressAutoHyphens w:val="0"/>
            </w:pPr>
            <w:r>
              <w:t>identifikovat nejvýraznější představitele současné britské queer literatury</w:t>
            </w:r>
          </w:p>
          <w:p w14:paraId="5393D872" w14:textId="77777777" w:rsidR="00C56C3A" w:rsidRDefault="00C56C3A" w:rsidP="00C56C3A">
            <w:pPr>
              <w:pStyle w:val="Odstavecseseznamem"/>
              <w:numPr>
                <w:ilvl w:val="0"/>
                <w:numId w:val="77"/>
              </w:numPr>
              <w:suppressAutoHyphens w:val="0"/>
            </w:pPr>
            <w:r>
              <w:t>zhodnotit přínos spisovatelů 19. a začátku 20. století optikou queer kultury</w:t>
            </w:r>
          </w:p>
          <w:p w14:paraId="69E363CE" w14:textId="77777777" w:rsidR="00C56C3A" w:rsidRDefault="00C56C3A" w:rsidP="00C56C3A">
            <w:pPr>
              <w:pStyle w:val="Odstavecseseznamem"/>
              <w:numPr>
                <w:ilvl w:val="0"/>
                <w:numId w:val="77"/>
              </w:numPr>
              <w:suppressAutoHyphens w:val="0"/>
            </w:pPr>
            <w:r>
              <w:t>analyzovat do hloubky vybraná díla britské queer literatury</w:t>
            </w:r>
          </w:p>
          <w:p w14:paraId="5378C03C" w14:textId="77777777" w:rsidR="00C56C3A" w:rsidRDefault="00C56C3A" w:rsidP="00C56C3A">
            <w:pPr>
              <w:pStyle w:val="Odstavecseseznamem"/>
              <w:numPr>
                <w:ilvl w:val="0"/>
                <w:numId w:val="77"/>
              </w:numPr>
              <w:suppressAutoHyphens w:val="0"/>
            </w:pPr>
            <w:r>
              <w:t>zhodnotit literární a kulturní specifika britské queer literatury</w:t>
            </w:r>
          </w:p>
          <w:p w14:paraId="5A7394F0" w14:textId="77777777" w:rsidR="00C56C3A" w:rsidRDefault="00C56C3A" w:rsidP="00C56C3A">
            <w:pPr>
              <w:pStyle w:val="Odstavecseseznamem"/>
              <w:numPr>
                <w:ilvl w:val="0"/>
                <w:numId w:val="77"/>
              </w:numPr>
              <w:suppressAutoHyphens w:val="0"/>
            </w:pPr>
            <w:r>
              <w:t>identifikovat problémy spojené s queer kulturou v současné Británii</w:t>
            </w:r>
          </w:p>
          <w:p w14:paraId="1F259E8B" w14:textId="77777777" w:rsidR="00C56C3A" w:rsidRDefault="00C56C3A" w:rsidP="00C07AFA"/>
        </w:tc>
      </w:tr>
    </w:tbl>
    <w:p w14:paraId="1184427D"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4ACE7DC0" w14:textId="77777777" w:rsidTr="00C07AFA">
        <w:trPr>
          <w:trHeight w:val="265"/>
        </w:trPr>
        <w:tc>
          <w:tcPr>
            <w:tcW w:w="3653" w:type="dxa"/>
            <w:tcBorders>
              <w:top w:val="single" w:sz="4" w:space="0" w:color="auto"/>
            </w:tcBorders>
            <w:shd w:val="clear" w:color="auto" w:fill="F7CAAC"/>
          </w:tcPr>
          <w:p w14:paraId="19F7667E"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4323ADC7" w14:textId="77777777" w:rsidR="00C56C3A" w:rsidRDefault="00C56C3A" w:rsidP="00C07AFA"/>
        </w:tc>
      </w:tr>
      <w:tr w:rsidR="00C56C3A" w14:paraId="2FE4AC5D" w14:textId="77777777" w:rsidTr="00C07AFA">
        <w:trPr>
          <w:trHeight w:val="20"/>
        </w:trPr>
        <w:tc>
          <w:tcPr>
            <w:tcW w:w="9855" w:type="dxa"/>
            <w:gridSpan w:val="4"/>
            <w:tcBorders>
              <w:top w:val="nil"/>
            </w:tcBorders>
          </w:tcPr>
          <w:p w14:paraId="6EBB17CC" w14:textId="77777777" w:rsidR="00C56C3A" w:rsidRPr="00BD7BB3" w:rsidRDefault="00C56C3A" w:rsidP="00C07AFA">
            <w:pPr>
              <w:pStyle w:val="bb"/>
              <w:rPr>
                <w:b/>
              </w:rPr>
            </w:pPr>
            <w:r w:rsidRPr="00BD7BB3">
              <w:rPr>
                <w:b/>
              </w:rPr>
              <w:t>Základní literatura:</w:t>
            </w:r>
          </w:p>
          <w:p w14:paraId="1A8CE047" w14:textId="77777777" w:rsidR="00C56C3A" w:rsidRDefault="00C56C3A" w:rsidP="00C07AFA">
            <w:pPr>
              <w:pStyle w:val="bb"/>
              <w:rPr>
                <w:lang w:val="en-US"/>
              </w:rPr>
            </w:pPr>
            <w:r>
              <w:rPr>
                <w:lang w:val="en-US"/>
              </w:rPr>
              <w:t xml:space="preserve">Charteris, Charlotte. </w:t>
            </w:r>
            <w:r w:rsidRPr="000B09E6">
              <w:rPr>
                <w:i/>
                <w:iCs/>
                <w:lang w:val="en-US"/>
              </w:rPr>
              <w:t>The Queer Cultures of 1930s Prose: Language, Identity and Performance in Interwar Britain</w:t>
            </w:r>
            <w:r>
              <w:rPr>
                <w:lang w:val="en-US"/>
              </w:rPr>
              <w:t>. London: Palgrave Macmillan, 2019.</w:t>
            </w:r>
          </w:p>
          <w:p w14:paraId="2984BE50" w14:textId="77777777" w:rsidR="00C56C3A" w:rsidRDefault="00C56C3A" w:rsidP="00C07AFA">
            <w:pPr>
              <w:pStyle w:val="bb"/>
              <w:rPr>
                <w:lang w:val="en-US"/>
              </w:rPr>
            </w:pPr>
            <w:r>
              <w:rPr>
                <w:lang w:val="en-US"/>
              </w:rPr>
              <w:t xml:space="preserve">Halberstam, Jack. </w:t>
            </w:r>
            <w:r w:rsidRPr="001C7C59">
              <w:rPr>
                <w:i/>
                <w:iCs/>
                <w:lang w:val="en-US"/>
              </w:rPr>
              <w:t xml:space="preserve">In a Queer </w:t>
            </w:r>
            <w:r>
              <w:rPr>
                <w:i/>
                <w:iCs/>
                <w:lang w:val="en-US"/>
              </w:rPr>
              <w:t>T</w:t>
            </w:r>
            <w:r w:rsidRPr="001C7C59">
              <w:rPr>
                <w:i/>
                <w:iCs/>
                <w:lang w:val="en-US"/>
              </w:rPr>
              <w:t>ime and Place: Transgender Bodies, Subcultural Lives</w:t>
            </w:r>
            <w:r>
              <w:rPr>
                <w:lang w:val="en-US"/>
              </w:rPr>
              <w:t>. New York: NYU Press, 2005.</w:t>
            </w:r>
          </w:p>
          <w:p w14:paraId="6485D794" w14:textId="77777777" w:rsidR="00C56C3A" w:rsidRDefault="00C56C3A" w:rsidP="00C07AFA">
            <w:pPr>
              <w:pStyle w:val="bb"/>
              <w:rPr>
                <w:lang w:val="en-US"/>
              </w:rPr>
            </w:pPr>
            <w:r>
              <w:rPr>
                <w:lang w:val="en-US"/>
              </w:rPr>
              <w:t xml:space="preserve">Jenkins, Christine A. – Cart, Michael. </w:t>
            </w:r>
            <w:r>
              <w:rPr>
                <w:i/>
                <w:iCs/>
                <w:lang w:val="en-US"/>
              </w:rPr>
              <w:t>Representing the Rainbow in Young</w:t>
            </w:r>
            <w:r w:rsidRPr="00997FFA">
              <w:rPr>
                <w:i/>
                <w:iCs/>
                <w:lang w:val="en-US"/>
              </w:rPr>
              <w:t xml:space="preserve"> Adult Literature</w:t>
            </w:r>
            <w:r>
              <w:rPr>
                <w:lang w:val="en-US"/>
              </w:rPr>
              <w:t>. Lanham: Rowman and Littlefield, 2018.</w:t>
            </w:r>
          </w:p>
          <w:p w14:paraId="7DAC44C5" w14:textId="77777777" w:rsidR="00C56C3A" w:rsidRDefault="00C56C3A" w:rsidP="00C07AFA">
            <w:pPr>
              <w:pStyle w:val="bb"/>
              <w:rPr>
                <w:lang w:val="en-US"/>
              </w:rPr>
            </w:pPr>
            <w:r>
              <w:rPr>
                <w:lang w:val="en-US"/>
              </w:rPr>
              <w:t xml:space="preserve">Jung, Susanne. </w:t>
            </w:r>
            <w:r w:rsidRPr="004047A0">
              <w:rPr>
                <w:i/>
                <w:lang w:val="en-US"/>
              </w:rPr>
              <w:t xml:space="preserve">Bouncing Back: </w:t>
            </w:r>
            <w:r w:rsidRPr="000B09E6">
              <w:rPr>
                <w:i/>
                <w:iCs/>
                <w:lang w:val="en-US"/>
              </w:rPr>
              <w:t>Queer Resilience in Twentieth and Twenty-First Century English Literature and Culture</w:t>
            </w:r>
            <w:r>
              <w:rPr>
                <w:lang w:val="en-US"/>
              </w:rPr>
              <w:t>. Bielefeld: Transcript Publishing, 2020.</w:t>
            </w:r>
          </w:p>
          <w:p w14:paraId="54D72B02" w14:textId="77777777" w:rsidR="00C56C3A" w:rsidRDefault="00C56C3A" w:rsidP="00C07AFA">
            <w:pPr>
              <w:pStyle w:val="bb"/>
              <w:rPr>
                <w:lang w:val="en-US"/>
              </w:rPr>
            </w:pPr>
            <w:r>
              <w:rPr>
                <w:lang w:val="en-US"/>
              </w:rPr>
              <w:t xml:space="preserve">Palmer, Paulina. </w:t>
            </w:r>
            <w:r w:rsidRPr="002F4DFA">
              <w:rPr>
                <w:i/>
                <w:iCs/>
                <w:lang w:val="en-US"/>
              </w:rPr>
              <w:t>Queering Contemporary Gothic Narrative 1970-2012</w:t>
            </w:r>
            <w:r>
              <w:rPr>
                <w:lang w:val="en-US"/>
              </w:rPr>
              <w:t>. London: Palgrave Macmillan, 2016.</w:t>
            </w:r>
          </w:p>
          <w:p w14:paraId="5D99C5DD" w14:textId="77777777" w:rsidR="00C56C3A" w:rsidRDefault="00C56C3A" w:rsidP="00C07AFA">
            <w:pPr>
              <w:pStyle w:val="bb"/>
              <w:rPr>
                <w:b/>
              </w:rPr>
            </w:pPr>
          </w:p>
          <w:p w14:paraId="6F489CD4" w14:textId="77777777" w:rsidR="00C56C3A" w:rsidRPr="00BD7BB3" w:rsidRDefault="00C56C3A" w:rsidP="00C07AFA">
            <w:pPr>
              <w:pStyle w:val="bb"/>
              <w:rPr>
                <w:b/>
              </w:rPr>
            </w:pPr>
            <w:r w:rsidRPr="00BD7BB3">
              <w:rPr>
                <w:b/>
              </w:rPr>
              <w:t>Doporučená literatura:</w:t>
            </w:r>
          </w:p>
          <w:p w14:paraId="4FB56049" w14:textId="77777777" w:rsidR="00C56C3A" w:rsidRDefault="00C56C3A" w:rsidP="00C07AFA">
            <w:pPr>
              <w:pStyle w:val="bb"/>
            </w:pPr>
            <w:r>
              <w:t xml:space="preserve">Barker, Meg-John – Scheele, Jules. </w:t>
            </w:r>
            <w:r w:rsidRPr="00997FFA">
              <w:rPr>
                <w:i/>
                <w:iCs/>
              </w:rPr>
              <w:t>Queer</w:t>
            </w:r>
            <w:r>
              <w:rPr>
                <w:i/>
                <w:iCs/>
              </w:rPr>
              <w:t>:</w:t>
            </w:r>
            <w:r w:rsidRPr="00997FFA">
              <w:rPr>
                <w:i/>
                <w:iCs/>
              </w:rPr>
              <w:t xml:space="preserve"> A Graphic History</w:t>
            </w:r>
            <w:r>
              <w:t>. London: Icon Books, 2016.</w:t>
            </w:r>
          </w:p>
          <w:p w14:paraId="7C3BA051" w14:textId="77777777" w:rsidR="00C56C3A" w:rsidRDefault="00C56C3A" w:rsidP="00C07AFA">
            <w:pPr>
              <w:pStyle w:val="bb"/>
              <w:rPr>
                <w:lang w:val="en-US"/>
              </w:rPr>
            </w:pPr>
            <w:r>
              <w:rPr>
                <w:lang w:val="en-US"/>
              </w:rPr>
              <w:t xml:space="preserve">Bristow, Joseph. </w:t>
            </w:r>
            <w:r w:rsidRPr="004F2F37">
              <w:rPr>
                <w:i/>
                <w:iCs/>
                <w:lang w:val="en-US"/>
              </w:rPr>
              <w:t>Effeminate England</w:t>
            </w:r>
            <w:r>
              <w:rPr>
                <w:lang w:val="en-US"/>
              </w:rPr>
              <w:t>. New York: Columbia University Press, 1995.</w:t>
            </w:r>
          </w:p>
          <w:p w14:paraId="16822E6D" w14:textId="77777777" w:rsidR="00C56C3A" w:rsidRDefault="00C56C3A" w:rsidP="00C07AFA">
            <w:pPr>
              <w:pStyle w:val="bb"/>
            </w:pPr>
            <w:r>
              <w:t xml:space="preserve">Hughes, William – Smith, Andrew (eds.). </w:t>
            </w:r>
            <w:r w:rsidRPr="00997FFA">
              <w:rPr>
                <w:i/>
                <w:iCs/>
              </w:rPr>
              <w:t>Queering the Gothic</w:t>
            </w:r>
            <w:r>
              <w:t>. Manchester: Manchester University Press, 2011.</w:t>
            </w:r>
          </w:p>
          <w:p w14:paraId="1B3BCDC3" w14:textId="77777777" w:rsidR="00C56C3A" w:rsidRDefault="00C56C3A" w:rsidP="00C07AFA">
            <w:pPr>
              <w:pStyle w:val="bb"/>
            </w:pPr>
            <w:r>
              <w:t xml:space="preserve">Mason, Derritt. </w:t>
            </w:r>
            <w:r w:rsidRPr="00D0482F">
              <w:rPr>
                <w:i/>
                <w:iCs/>
              </w:rPr>
              <w:t>Queer Anxieties of Young Adult Literature and Culture</w:t>
            </w:r>
            <w:r>
              <w:t>. Jackson: University Press of Mississippi, 2020.</w:t>
            </w:r>
          </w:p>
          <w:p w14:paraId="6051743A" w14:textId="77777777" w:rsidR="00C56C3A" w:rsidRPr="00BD7BB3" w:rsidRDefault="00C56C3A" w:rsidP="00C07AFA">
            <w:pPr>
              <w:pStyle w:val="bb"/>
            </w:pPr>
          </w:p>
        </w:tc>
      </w:tr>
      <w:tr w:rsidR="00C56C3A" w14:paraId="2D00D689"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2B536B6" w14:textId="77777777" w:rsidR="00C56C3A" w:rsidRDefault="00C56C3A" w:rsidP="00C07AFA">
            <w:pPr>
              <w:jc w:val="center"/>
              <w:rPr>
                <w:b/>
              </w:rPr>
            </w:pPr>
            <w:r>
              <w:rPr>
                <w:b/>
              </w:rPr>
              <w:t>Informace ke kombinované nebo distanční formě</w:t>
            </w:r>
          </w:p>
        </w:tc>
      </w:tr>
      <w:tr w:rsidR="00C56C3A" w14:paraId="5CDD37F3" w14:textId="77777777" w:rsidTr="00C07AFA">
        <w:tc>
          <w:tcPr>
            <w:tcW w:w="4787" w:type="dxa"/>
            <w:gridSpan w:val="2"/>
            <w:tcBorders>
              <w:top w:val="single" w:sz="2" w:space="0" w:color="auto"/>
            </w:tcBorders>
            <w:shd w:val="clear" w:color="auto" w:fill="F7CAAC"/>
          </w:tcPr>
          <w:p w14:paraId="14330756" w14:textId="77777777" w:rsidR="00C56C3A" w:rsidRDefault="00C56C3A" w:rsidP="00C07AFA">
            <w:r>
              <w:rPr>
                <w:b/>
              </w:rPr>
              <w:t>Rozsah konzultací (soustředění)</w:t>
            </w:r>
          </w:p>
        </w:tc>
        <w:tc>
          <w:tcPr>
            <w:tcW w:w="889" w:type="dxa"/>
            <w:tcBorders>
              <w:top w:val="single" w:sz="2" w:space="0" w:color="auto"/>
            </w:tcBorders>
          </w:tcPr>
          <w:p w14:paraId="04AD1F40" w14:textId="77777777" w:rsidR="00C56C3A" w:rsidRDefault="00C56C3A" w:rsidP="00C07AFA"/>
        </w:tc>
        <w:tc>
          <w:tcPr>
            <w:tcW w:w="4179" w:type="dxa"/>
            <w:tcBorders>
              <w:top w:val="single" w:sz="2" w:space="0" w:color="auto"/>
            </w:tcBorders>
            <w:shd w:val="clear" w:color="auto" w:fill="F7CAAC"/>
          </w:tcPr>
          <w:p w14:paraId="009485CA" w14:textId="77777777" w:rsidR="00C56C3A" w:rsidRDefault="00C56C3A" w:rsidP="00C07AFA">
            <w:pPr>
              <w:rPr>
                <w:b/>
              </w:rPr>
            </w:pPr>
            <w:r>
              <w:rPr>
                <w:b/>
              </w:rPr>
              <w:t xml:space="preserve">hodin </w:t>
            </w:r>
          </w:p>
        </w:tc>
      </w:tr>
      <w:tr w:rsidR="00C56C3A" w14:paraId="12822635" w14:textId="77777777" w:rsidTr="00C07AFA">
        <w:tc>
          <w:tcPr>
            <w:tcW w:w="9855" w:type="dxa"/>
            <w:gridSpan w:val="4"/>
            <w:shd w:val="clear" w:color="auto" w:fill="F7CAAC"/>
          </w:tcPr>
          <w:p w14:paraId="2DB84D81" w14:textId="77777777" w:rsidR="00C56C3A" w:rsidRDefault="00C56C3A" w:rsidP="00C07AFA">
            <w:pPr>
              <w:rPr>
                <w:b/>
              </w:rPr>
            </w:pPr>
            <w:r>
              <w:rPr>
                <w:b/>
              </w:rPr>
              <w:t>Informace o způsobu kontaktu s vyučujícím</w:t>
            </w:r>
          </w:p>
        </w:tc>
      </w:tr>
      <w:tr w:rsidR="00C56C3A" w14:paraId="7B215763" w14:textId="77777777" w:rsidTr="00C07AFA">
        <w:trPr>
          <w:trHeight w:val="20"/>
        </w:trPr>
        <w:tc>
          <w:tcPr>
            <w:tcW w:w="9855" w:type="dxa"/>
            <w:gridSpan w:val="4"/>
          </w:tcPr>
          <w:p w14:paraId="260078A7" w14:textId="77777777" w:rsidR="00C56C3A" w:rsidRDefault="00C56C3A" w:rsidP="00C07AFA"/>
        </w:tc>
      </w:tr>
    </w:tbl>
    <w:p w14:paraId="49225E0F" w14:textId="77777777" w:rsidR="00C56C3A" w:rsidRDefault="00C56C3A" w:rsidP="00C56C3A"/>
    <w:p w14:paraId="467F5145" w14:textId="77777777" w:rsidR="00C56C3A" w:rsidRDefault="00C56C3A" w:rsidP="00C56C3A"/>
    <w:p w14:paraId="1D5DAC85"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59A478B5" w14:textId="77777777" w:rsidTr="00C07AFA">
        <w:tc>
          <w:tcPr>
            <w:tcW w:w="9855" w:type="dxa"/>
            <w:gridSpan w:val="7"/>
            <w:tcBorders>
              <w:bottom w:val="double" w:sz="4" w:space="0" w:color="auto"/>
            </w:tcBorders>
            <w:shd w:val="clear" w:color="auto" w:fill="BDD6EE"/>
          </w:tcPr>
          <w:p w14:paraId="2DB025BC" w14:textId="77777777" w:rsidR="00C56C3A" w:rsidRDefault="00C56C3A" w:rsidP="00C07AFA">
            <w:pPr>
              <w:rPr>
                <w:b/>
                <w:sz w:val="28"/>
              </w:rPr>
            </w:pPr>
            <w:r>
              <w:br w:type="page"/>
            </w:r>
            <w:r>
              <w:rPr>
                <w:b/>
                <w:sz w:val="28"/>
              </w:rPr>
              <w:t>B-III – Charakteristika studijního předmětu</w:t>
            </w:r>
          </w:p>
        </w:tc>
      </w:tr>
      <w:tr w:rsidR="00C56C3A" w14:paraId="2E927B8B" w14:textId="77777777" w:rsidTr="00C07AFA">
        <w:tc>
          <w:tcPr>
            <w:tcW w:w="3086" w:type="dxa"/>
            <w:tcBorders>
              <w:top w:val="double" w:sz="4" w:space="0" w:color="auto"/>
            </w:tcBorders>
            <w:shd w:val="clear" w:color="auto" w:fill="F7CAAC"/>
          </w:tcPr>
          <w:p w14:paraId="15B7A8AC"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41CE9E0F" w14:textId="77777777" w:rsidR="00C56C3A" w:rsidRDefault="00C56C3A" w:rsidP="00C07AFA">
            <w:r>
              <w:t>Americká queer literatura</w:t>
            </w:r>
          </w:p>
        </w:tc>
      </w:tr>
      <w:tr w:rsidR="00C56C3A" w14:paraId="3ACED302" w14:textId="77777777" w:rsidTr="00C07AFA">
        <w:tc>
          <w:tcPr>
            <w:tcW w:w="3086" w:type="dxa"/>
            <w:shd w:val="clear" w:color="auto" w:fill="F7CAAC"/>
          </w:tcPr>
          <w:p w14:paraId="449A5205" w14:textId="77777777" w:rsidR="00C56C3A" w:rsidRDefault="00C56C3A" w:rsidP="00C07AFA">
            <w:pPr>
              <w:rPr>
                <w:b/>
              </w:rPr>
            </w:pPr>
            <w:r>
              <w:rPr>
                <w:b/>
              </w:rPr>
              <w:t>Typ předmětu</w:t>
            </w:r>
          </w:p>
        </w:tc>
        <w:tc>
          <w:tcPr>
            <w:tcW w:w="3406" w:type="dxa"/>
            <w:gridSpan w:val="3"/>
          </w:tcPr>
          <w:p w14:paraId="6F497171" w14:textId="2157D9B6" w:rsidR="00C56C3A" w:rsidRDefault="00620367" w:rsidP="00C07AFA">
            <w:r>
              <w:t>pv</w:t>
            </w:r>
          </w:p>
        </w:tc>
        <w:tc>
          <w:tcPr>
            <w:tcW w:w="2695" w:type="dxa"/>
            <w:gridSpan w:val="2"/>
            <w:shd w:val="clear" w:color="auto" w:fill="F7CAAC"/>
          </w:tcPr>
          <w:p w14:paraId="6F91DDE8" w14:textId="77777777" w:rsidR="00C56C3A" w:rsidRDefault="00C56C3A" w:rsidP="00C07AFA">
            <w:r>
              <w:rPr>
                <w:b/>
              </w:rPr>
              <w:t>doporučený ročník / semestr</w:t>
            </w:r>
          </w:p>
        </w:tc>
        <w:tc>
          <w:tcPr>
            <w:tcW w:w="668" w:type="dxa"/>
          </w:tcPr>
          <w:p w14:paraId="49FAEFD0" w14:textId="77777777" w:rsidR="00C56C3A" w:rsidRDefault="00C56C3A" w:rsidP="00C07AFA">
            <w:r>
              <w:t>1/L, 2/Z</w:t>
            </w:r>
          </w:p>
        </w:tc>
      </w:tr>
      <w:tr w:rsidR="00C56C3A" w14:paraId="17C71465" w14:textId="77777777" w:rsidTr="00C07AFA">
        <w:tc>
          <w:tcPr>
            <w:tcW w:w="3086" w:type="dxa"/>
            <w:shd w:val="clear" w:color="auto" w:fill="F7CAAC"/>
          </w:tcPr>
          <w:p w14:paraId="2B81C267" w14:textId="77777777" w:rsidR="00C56C3A" w:rsidRDefault="00C56C3A" w:rsidP="00C07AFA">
            <w:pPr>
              <w:rPr>
                <w:b/>
              </w:rPr>
            </w:pPr>
            <w:r>
              <w:rPr>
                <w:b/>
              </w:rPr>
              <w:t>Rozsah studijního předmětu</w:t>
            </w:r>
          </w:p>
        </w:tc>
        <w:tc>
          <w:tcPr>
            <w:tcW w:w="1701" w:type="dxa"/>
          </w:tcPr>
          <w:p w14:paraId="2C0BB89E" w14:textId="77777777" w:rsidR="00C56C3A" w:rsidRDefault="00C56C3A" w:rsidP="00C07AFA">
            <w:r>
              <w:t>0p + 28s</w:t>
            </w:r>
          </w:p>
        </w:tc>
        <w:tc>
          <w:tcPr>
            <w:tcW w:w="889" w:type="dxa"/>
            <w:shd w:val="clear" w:color="auto" w:fill="F7CAAC"/>
          </w:tcPr>
          <w:p w14:paraId="58B65F03" w14:textId="77777777" w:rsidR="00C56C3A" w:rsidRDefault="00C56C3A" w:rsidP="00C07AFA">
            <w:pPr>
              <w:rPr>
                <w:b/>
              </w:rPr>
            </w:pPr>
            <w:r>
              <w:rPr>
                <w:b/>
              </w:rPr>
              <w:t xml:space="preserve">hod. </w:t>
            </w:r>
          </w:p>
        </w:tc>
        <w:tc>
          <w:tcPr>
            <w:tcW w:w="816" w:type="dxa"/>
          </w:tcPr>
          <w:p w14:paraId="6767D938" w14:textId="77777777" w:rsidR="00C56C3A" w:rsidRDefault="00C56C3A" w:rsidP="00C07AFA">
            <w:r>
              <w:t>28</w:t>
            </w:r>
          </w:p>
        </w:tc>
        <w:tc>
          <w:tcPr>
            <w:tcW w:w="2156" w:type="dxa"/>
            <w:shd w:val="clear" w:color="auto" w:fill="F7CAAC"/>
          </w:tcPr>
          <w:p w14:paraId="16051F19" w14:textId="77777777" w:rsidR="00C56C3A" w:rsidRDefault="00C56C3A" w:rsidP="00C07AFA">
            <w:pPr>
              <w:rPr>
                <w:b/>
              </w:rPr>
            </w:pPr>
            <w:r>
              <w:rPr>
                <w:b/>
              </w:rPr>
              <w:t>kreditů</w:t>
            </w:r>
          </w:p>
        </w:tc>
        <w:tc>
          <w:tcPr>
            <w:tcW w:w="1207" w:type="dxa"/>
            <w:gridSpan w:val="2"/>
          </w:tcPr>
          <w:p w14:paraId="5D86CF2F" w14:textId="77777777" w:rsidR="00C56C3A" w:rsidRDefault="00C56C3A" w:rsidP="00C07AFA">
            <w:r>
              <w:t>4</w:t>
            </w:r>
          </w:p>
        </w:tc>
      </w:tr>
      <w:tr w:rsidR="00C56C3A" w14:paraId="6A9AC9A3" w14:textId="77777777" w:rsidTr="00C07AFA">
        <w:tc>
          <w:tcPr>
            <w:tcW w:w="3086" w:type="dxa"/>
            <w:shd w:val="clear" w:color="auto" w:fill="F7CAAC"/>
          </w:tcPr>
          <w:p w14:paraId="4B6623C2" w14:textId="77777777" w:rsidR="00C56C3A" w:rsidRDefault="00C56C3A" w:rsidP="00C07AFA">
            <w:pPr>
              <w:rPr>
                <w:b/>
                <w:sz w:val="22"/>
              </w:rPr>
            </w:pPr>
            <w:r>
              <w:rPr>
                <w:b/>
              </w:rPr>
              <w:t>Prerekvizity, korekvizity, ekvivalence</w:t>
            </w:r>
          </w:p>
        </w:tc>
        <w:tc>
          <w:tcPr>
            <w:tcW w:w="6769" w:type="dxa"/>
            <w:gridSpan w:val="6"/>
          </w:tcPr>
          <w:p w14:paraId="2876A4BE" w14:textId="77777777" w:rsidR="00C56C3A" w:rsidRDefault="00C56C3A" w:rsidP="00C07AFA"/>
        </w:tc>
      </w:tr>
      <w:tr w:rsidR="00C56C3A" w14:paraId="0BBFCDD6" w14:textId="77777777" w:rsidTr="00C07AFA">
        <w:tc>
          <w:tcPr>
            <w:tcW w:w="3086" w:type="dxa"/>
            <w:shd w:val="clear" w:color="auto" w:fill="F7CAAC"/>
          </w:tcPr>
          <w:p w14:paraId="4F367065" w14:textId="77777777" w:rsidR="00C56C3A" w:rsidRDefault="00C56C3A" w:rsidP="00C07AFA">
            <w:pPr>
              <w:rPr>
                <w:b/>
              </w:rPr>
            </w:pPr>
            <w:r>
              <w:rPr>
                <w:b/>
              </w:rPr>
              <w:t>Způsob ověření studijních výsledků</w:t>
            </w:r>
          </w:p>
        </w:tc>
        <w:tc>
          <w:tcPr>
            <w:tcW w:w="3406" w:type="dxa"/>
            <w:gridSpan w:val="3"/>
          </w:tcPr>
          <w:p w14:paraId="7682A808" w14:textId="77777777" w:rsidR="00C56C3A" w:rsidRDefault="00C56C3A" w:rsidP="00C07AFA">
            <w:r>
              <w:t>Klz</w:t>
            </w:r>
          </w:p>
        </w:tc>
        <w:tc>
          <w:tcPr>
            <w:tcW w:w="2156" w:type="dxa"/>
            <w:shd w:val="clear" w:color="auto" w:fill="F7CAAC"/>
          </w:tcPr>
          <w:p w14:paraId="0D7536D7" w14:textId="77777777" w:rsidR="00C56C3A" w:rsidRDefault="00C56C3A" w:rsidP="00C07AFA">
            <w:pPr>
              <w:rPr>
                <w:b/>
              </w:rPr>
            </w:pPr>
            <w:r>
              <w:rPr>
                <w:b/>
              </w:rPr>
              <w:t>Forma výuky</w:t>
            </w:r>
          </w:p>
        </w:tc>
        <w:tc>
          <w:tcPr>
            <w:tcW w:w="1207" w:type="dxa"/>
            <w:gridSpan w:val="2"/>
          </w:tcPr>
          <w:p w14:paraId="64C59A5D" w14:textId="77777777" w:rsidR="00C56C3A" w:rsidRDefault="00C56C3A" w:rsidP="00C07AFA">
            <w:r>
              <w:t>seminář</w:t>
            </w:r>
          </w:p>
        </w:tc>
      </w:tr>
      <w:tr w:rsidR="00C56C3A" w14:paraId="68D0C07A" w14:textId="77777777" w:rsidTr="00C07AFA">
        <w:tc>
          <w:tcPr>
            <w:tcW w:w="3086" w:type="dxa"/>
            <w:shd w:val="clear" w:color="auto" w:fill="F7CAAC"/>
          </w:tcPr>
          <w:p w14:paraId="58483B5F"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661A80EE" w14:textId="77777777" w:rsidR="00C56C3A" w:rsidRDefault="00C56C3A" w:rsidP="00C07AFA">
            <w:pPr>
              <w:rPr>
                <w:b/>
              </w:rPr>
            </w:pPr>
            <w:r w:rsidRPr="00B46148">
              <w:rPr>
                <w:b/>
              </w:rPr>
              <w:t>Požadavky k zápočtu:</w:t>
            </w:r>
          </w:p>
          <w:p w14:paraId="21D10700" w14:textId="77777777" w:rsidR="00C56C3A" w:rsidRDefault="00C56C3A" w:rsidP="00C07AFA">
            <w:r>
              <w:t>Aktivní účast na seminářích (80 %)</w:t>
            </w:r>
          </w:p>
          <w:p w14:paraId="6B064AFD" w14:textId="77777777" w:rsidR="00C56C3A" w:rsidRDefault="00C56C3A" w:rsidP="00C07AFA">
            <w:r>
              <w:t>Důkladná znalost děl na seznamu četby</w:t>
            </w:r>
          </w:p>
          <w:p w14:paraId="6B77AA64" w14:textId="77777777" w:rsidR="00C56C3A" w:rsidRPr="00B46148" w:rsidRDefault="00C56C3A" w:rsidP="00C07AFA">
            <w:pPr>
              <w:rPr>
                <w:b/>
              </w:rPr>
            </w:pPr>
            <w:r>
              <w:t>Vypracování analýzy zvoleného díla (v ústní nebo písemné formě)</w:t>
            </w:r>
          </w:p>
        </w:tc>
      </w:tr>
      <w:tr w:rsidR="00C56C3A" w14:paraId="41062EAF" w14:textId="77777777" w:rsidTr="00C07AFA">
        <w:trPr>
          <w:trHeight w:val="20"/>
        </w:trPr>
        <w:tc>
          <w:tcPr>
            <w:tcW w:w="9855" w:type="dxa"/>
            <w:gridSpan w:val="7"/>
            <w:tcBorders>
              <w:top w:val="nil"/>
            </w:tcBorders>
          </w:tcPr>
          <w:p w14:paraId="2B74F5CB" w14:textId="77777777" w:rsidR="00C56C3A" w:rsidRDefault="00C56C3A" w:rsidP="00C07AFA"/>
        </w:tc>
      </w:tr>
      <w:tr w:rsidR="00C56C3A" w14:paraId="1BFBDBDA" w14:textId="77777777" w:rsidTr="00C07AFA">
        <w:trPr>
          <w:trHeight w:val="197"/>
        </w:trPr>
        <w:tc>
          <w:tcPr>
            <w:tcW w:w="3086" w:type="dxa"/>
            <w:tcBorders>
              <w:top w:val="nil"/>
            </w:tcBorders>
            <w:shd w:val="clear" w:color="auto" w:fill="F7CAAC"/>
          </w:tcPr>
          <w:p w14:paraId="2539C36C" w14:textId="77777777" w:rsidR="00C56C3A" w:rsidRDefault="00C56C3A" w:rsidP="00C07AFA">
            <w:pPr>
              <w:rPr>
                <w:b/>
              </w:rPr>
            </w:pPr>
            <w:r>
              <w:rPr>
                <w:b/>
              </w:rPr>
              <w:t>Garant předmětu</w:t>
            </w:r>
          </w:p>
        </w:tc>
        <w:tc>
          <w:tcPr>
            <w:tcW w:w="6769" w:type="dxa"/>
            <w:gridSpan w:val="6"/>
            <w:tcBorders>
              <w:top w:val="nil"/>
            </w:tcBorders>
          </w:tcPr>
          <w:p w14:paraId="340AC387" w14:textId="77777777" w:rsidR="00C56C3A" w:rsidRDefault="00C56C3A" w:rsidP="00C07AFA">
            <w:r>
              <w:t>doc. Mgr. Roman Trušník, Ph.D.</w:t>
            </w:r>
          </w:p>
        </w:tc>
      </w:tr>
      <w:tr w:rsidR="00C56C3A" w14:paraId="73DC5B9F" w14:textId="77777777" w:rsidTr="00C07AFA">
        <w:trPr>
          <w:trHeight w:val="243"/>
        </w:trPr>
        <w:tc>
          <w:tcPr>
            <w:tcW w:w="3086" w:type="dxa"/>
            <w:tcBorders>
              <w:top w:val="nil"/>
            </w:tcBorders>
            <w:shd w:val="clear" w:color="auto" w:fill="F7CAAC"/>
          </w:tcPr>
          <w:p w14:paraId="282DEA73" w14:textId="77777777" w:rsidR="00C56C3A" w:rsidRDefault="00C56C3A" w:rsidP="00C07AFA">
            <w:pPr>
              <w:rPr>
                <w:b/>
              </w:rPr>
            </w:pPr>
            <w:r>
              <w:rPr>
                <w:b/>
              </w:rPr>
              <w:t>Zapojení garanta do výuky předmětu</w:t>
            </w:r>
          </w:p>
        </w:tc>
        <w:tc>
          <w:tcPr>
            <w:tcW w:w="6769" w:type="dxa"/>
            <w:gridSpan w:val="6"/>
            <w:tcBorders>
              <w:top w:val="nil"/>
            </w:tcBorders>
          </w:tcPr>
          <w:p w14:paraId="048816B9" w14:textId="77777777" w:rsidR="00C56C3A" w:rsidRDefault="00C56C3A" w:rsidP="00C07AFA">
            <w:r>
              <w:t>100 %</w:t>
            </w:r>
          </w:p>
        </w:tc>
      </w:tr>
      <w:tr w:rsidR="00C56C3A" w14:paraId="5828F022" w14:textId="77777777" w:rsidTr="00C07AFA">
        <w:tc>
          <w:tcPr>
            <w:tcW w:w="3086" w:type="dxa"/>
            <w:shd w:val="clear" w:color="auto" w:fill="F7CAAC"/>
          </w:tcPr>
          <w:p w14:paraId="67B3C73D" w14:textId="77777777" w:rsidR="00C56C3A" w:rsidRDefault="00C56C3A" w:rsidP="00C07AFA">
            <w:pPr>
              <w:rPr>
                <w:b/>
              </w:rPr>
            </w:pPr>
            <w:r>
              <w:rPr>
                <w:b/>
              </w:rPr>
              <w:t>Vyučující</w:t>
            </w:r>
          </w:p>
        </w:tc>
        <w:tc>
          <w:tcPr>
            <w:tcW w:w="6769" w:type="dxa"/>
            <w:gridSpan w:val="6"/>
            <w:tcBorders>
              <w:bottom w:val="nil"/>
            </w:tcBorders>
          </w:tcPr>
          <w:p w14:paraId="76EF5F53" w14:textId="77777777" w:rsidR="00C56C3A" w:rsidRDefault="00C56C3A" w:rsidP="00C07AFA">
            <w:r>
              <w:t>doc. Mgr. Roman Trušník, Ph.D.</w:t>
            </w:r>
          </w:p>
        </w:tc>
      </w:tr>
      <w:tr w:rsidR="00C56C3A" w14:paraId="1BB70507" w14:textId="77777777" w:rsidTr="00C07AFA">
        <w:trPr>
          <w:trHeight w:val="20"/>
        </w:trPr>
        <w:tc>
          <w:tcPr>
            <w:tcW w:w="9855" w:type="dxa"/>
            <w:gridSpan w:val="7"/>
            <w:tcBorders>
              <w:top w:val="nil"/>
            </w:tcBorders>
          </w:tcPr>
          <w:p w14:paraId="3591214B" w14:textId="77777777" w:rsidR="00C56C3A" w:rsidRDefault="00C56C3A" w:rsidP="00C07AFA"/>
        </w:tc>
      </w:tr>
      <w:tr w:rsidR="00C56C3A" w14:paraId="67A8D746" w14:textId="77777777" w:rsidTr="00C07AFA">
        <w:tc>
          <w:tcPr>
            <w:tcW w:w="3086" w:type="dxa"/>
            <w:shd w:val="clear" w:color="auto" w:fill="F7CAAC"/>
          </w:tcPr>
          <w:p w14:paraId="57489BA8" w14:textId="77777777" w:rsidR="00C56C3A" w:rsidRDefault="00C56C3A" w:rsidP="00C07AFA">
            <w:pPr>
              <w:rPr>
                <w:b/>
              </w:rPr>
            </w:pPr>
            <w:r>
              <w:rPr>
                <w:b/>
              </w:rPr>
              <w:t>Stručná anotace předmětu</w:t>
            </w:r>
          </w:p>
        </w:tc>
        <w:tc>
          <w:tcPr>
            <w:tcW w:w="6769" w:type="dxa"/>
            <w:gridSpan w:val="6"/>
            <w:tcBorders>
              <w:bottom w:val="nil"/>
            </w:tcBorders>
          </w:tcPr>
          <w:p w14:paraId="17886C20" w14:textId="77777777" w:rsidR="00C56C3A" w:rsidRDefault="00C56C3A" w:rsidP="00C07AFA"/>
        </w:tc>
      </w:tr>
      <w:tr w:rsidR="00C56C3A" w14:paraId="175E6C65" w14:textId="77777777" w:rsidTr="00C07AFA">
        <w:trPr>
          <w:trHeight w:val="3938"/>
        </w:trPr>
        <w:tc>
          <w:tcPr>
            <w:tcW w:w="9855" w:type="dxa"/>
            <w:gridSpan w:val="7"/>
            <w:tcBorders>
              <w:top w:val="nil"/>
              <w:bottom w:val="single" w:sz="12" w:space="0" w:color="auto"/>
            </w:tcBorders>
          </w:tcPr>
          <w:p w14:paraId="5357757D" w14:textId="06817DA8" w:rsidR="00C56C3A" w:rsidRDefault="00C56C3A" w:rsidP="00C07AFA">
            <w:r>
              <w:t>Cílem předmětu je seznámit studenty s vývojem americké queer literatury v nejširším slova smyslu, s důrazem na období od 2. světové války po současnost. Studenti se seznámí nejen s vývojem „tradiční“ gay a lesbické literatury, ale i dalších proudů reprezntovaných v</w:t>
            </w:r>
            <w:r w:rsidR="009A0401">
              <w:t>e zkratce</w:t>
            </w:r>
            <w:r>
              <w:t xml:space="preserve"> </w:t>
            </w:r>
            <w:r w:rsidRPr="002F5C5B">
              <w:t>2SLGBTQIA+</w:t>
            </w:r>
            <w:r>
              <w:t xml:space="preserve">. Předmět se zaměří nejen na nejvýznamnější proudy, díla a autory literární beletrie, ale i na reprezentaci queer témat v žánrové literatuře. </w:t>
            </w:r>
          </w:p>
          <w:p w14:paraId="5D432D2D" w14:textId="77777777" w:rsidR="00C56C3A" w:rsidRDefault="00C56C3A" w:rsidP="00C07AFA"/>
          <w:p w14:paraId="7528FF58" w14:textId="77777777" w:rsidR="00C56C3A" w:rsidRDefault="00C56C3A" w:rsidP="00C07AFA">
            <w:r>
              <w:t>Obsah předmětu:</w:t>
            </w:r>
          </w:p>
          <w:p w14:paraId="40D8D7AB" w14:textId="77777777" w:rsidR="00C56C3A" w:rsidRDefault="00C56C3A" w:rsidP="00C56C3A">
            <w:pPr>
              <w:pStyle w:val="Odstavecseseznamem"/>
              <w:numPr>
                <w:ilvl w:val="0"/>
                <w:numId w:val="75"/>
              </w:numPr>
              <w:suppressAutoHyphens w:val="0"/>
            </w:pPr>
            <w:r>
              <w:t xml:space="preserve">Queer: homosexual, gay, lesbian, LGBT, </w:t>
            </w:r>
            <w:r w:rsidRPr="002F5C5B">
              <w:t>2SLGBTQIA+</w:t>
            </w:r>
          </w:p>
          <w:p w14:paraId="59D688F8" w14:textId="77777777" w:rsidR="00C56C3A" w:rsidRDefault="00C56C3A" w:rsidP="00C56C3A">
            <w:pPr>
              <w:pStyle w:val="Odstavecseseznamem"/>
              <w:numPr>
                <w:ilvl w:val="0"/>
                <w:numId w:val="75"/>
              </w:numPr>
              <w:suppressAutoHyphens w:val="0"/>
            </w:pPr>
            <w:r>
              <w:t>Mezníky vývoje gay literatury po roce 1945</w:t>
            </w:r>
          </w:p>
          <w:p w14:paraId="165187BC" w14:textId="77777777" w:rsidR="00C56C3A" w:rsidRDefault="00C56C3A" w:rsidP="00C56C3A">
            <w:pPr>
              <w:numPr>
                <w:ilvl w:val="0"/>
                <w:numId w:val="75"/>
              </w:numPr>
            </w:pPr>
            <w:r>
              <w:t>Mezníky vývole lesbicklé literatury po roce 1945</w:t>
            </w:r>
          </w:p>
          <w:p w14:paraId="50D0F184" w14:textId="77777777" w:rsidR="00C56C3A" w:rsidRDefault="00C56C3A" w:rsidP="00C56C3A">
            <w:pPr>
              <w:pStyle w:val="Odstavecseseznamem"/>
              <w:numPr>
                <w:ilvl w:val="0"/>
                <w:numId w:val="75"/>
              </w:numPr>
              <w:suppressAutoHyphens w:val="0"/>
            </w:pPr>
            <w:r>
              <w:t>Předstonewallská literatura</w:t>
            </w:r>
          </w:p>
          <w:p w14:paraId="7ACE33F5" w14:textId="77777777" w:rsidR="00C56C3A" w:rsidRDefault="00C56C3A" w:rsidP="00C56C3A">
            <w:pPr>
              <w:pStyle w:val="Odstavecseseznamem"/>
              <w:numPr>
                <w:ilvl w:val="0"/>
                <w:numId w:val="75"/>
              </w:numPr>
              <w:suppressAutoHyphens w:val="0"/>
            </w:pPr>
            <w:r>
              <w:t>Postonewallská literatura</w:t>
            </w:r>
          </w:p>
          <w:p w14:paraId="53AC4A7E" w14:textId="77777777" w:rsidR="00C56C3A" w:rsidRDefault="00C56C3A" w:rsidP="00C56C3A">
            <w:pPr>
              <w:pStyle w:val="Odstavecseseznamem"/>
              <w:numPr>
                <w:ilvl w:val="0"/>
                <w:numId w:val="75"/>
              </w:numPr>
              <w:suppressAutoHyphens w:val="0"/>
            </w:pPr>
            <w:r>
              <w:t>Literatura po nástupu AIDS</w:t>
            </w:r>
          </w:p>
          <w:p w14:paraId="13B2B3CB" w14:textId="77777777" w:rsidR="00C56C3A" w:rsidRDefault="00C56C3A" w:rsidP="00C56C3A">
            <w:pPr>
              <w:pStyle w:val="Odstavecseseznamem"/>
              <w:numPr>
                <w:ilvl w:val="0"/>
                <w:numId w:val="75"/>
              </w:numPr>
              <w:suppressAutoHyphens w:val="0"/>
            </w:pPr>
            <w:r>
              <w:t>AIDS jako téma gay literatury</w:t>
            </w:r>
          </w:p>
          <w:p w14:paraId="49A83B6D" w14:textId="77777777" w:rsidR="00C56C3A" w:rsidRDefault="00C56C3A" w:rsidP="00C56C3A">
            <w:pPr>
              <w:pStyle w:val="Odstavecseseznamem"/>
              <w:numPr>
                <w:ilvl w:val="0"/>
                <w:numId w:val="75"/>
              </w:numPr>
              <w:suppressAutoHyphens w:val="0"/>
            </w:pPr>
            <w:r>
              <w:t>Pulp</w:t>
            </w:r>
          </w:p>
          <w:p w14:paraId="55FCA5C7" w14:textId="77777777" w:rsidR="00C56C3A" w:rsidRDefault="00C56C3A" w:rsidP="00C56C3A">
            <w:pPr>
              <w:pStyle w:val="Odstavecseseznamem"/>
              <w:numPr>
                <w:ilvl w:val="0"/>
                <w:numId w:val="75"/>
              </w:numPr>
              <w:suppressAutoHyphens w:val="0"/>
            </w:pPr>
            <w:r>
              <w:t>Feminismus</w:t>
            </w:r>
          </w:p>
          <w:p w14:paraId="5870B3AF" w14:textId="77777777" w:rsidR="00C56C3A" w:rsidRDefault="00C56C3A" w:rsidP="00C56C3A">
            <w:pPr>
              <w:pStyle w:val="Odstavecseseznamem"/>
              <w:numPr>
                <w:ilvl w:val="0"/>
                <w:numId w:val="75"/>
              </w:numPr>
              <w:suppressAutoHyphens w:val="0"/>
            </w:pPr>
            <w:r w:rsidRPr="002F5C5B">
              <w:t xml:space="preserve">Menšiny v menšinách – afroamerická </w:t>
            </w:r>
            <w:r>
              <w:t>l</w:t>
            </w:r>
            <w:r w:rsidRPr="002F5C5B">
              <w:t xml:space="preserve">iteratura, literatura původních obyvatel Spojených států, </w:t>
            </w:r>
            <w:r>
              <w:t>literatura amerického Jihu</w:t>
            </w:r>
          </w:p>
          <w:p w14:paraId="76AA2C18" w14:textId="77777777" w:rsidR="00C56C3A" w:rsidRDefault="00C56C3A" w:rsidP="00C56C3A">
            <w:pPr>
              <w:pStyle w:val="Odstavecseseznamem"/>
              <w:numPr>
                <w:ilvl w:val="0"/>
                <w:numId w:val="75"/>
              </w:numPr>
              <w:suppressAutoHyphens w:val="0"/>
            </w:pPr>
            <w:r>
              <w:t>Queer literatura a žánrová literatura</w:t>
            </w:r>
          </w:p>
          <w:p w14:paraId="796A87A8" w14:textId="77777777" w:rsidR="00C56C3A" w:rsidRDefault="00C56C3A" w:rsidP="00C07AFA"/>
          <w:p w14:paraId="06E32A73" w14:textId="77777777" w:rsidR="00C56C3A" w:rsidRDefault="00C56C3A" w:rsidP="00C07AFA">
            <w:r>
              <w:t>Odborné znalosti – po absolvování předmětu prokazuje student znalosti:</w:t>
            </w:r>
          </w:p>
          <w:p w14:paraId="53E03F57" w14:textId="77777777" w:rsidR="00C56C3A" w:rsidRDefault="00C56C3A" w:rsidP="00C56C3A">
            <w:pPr>
              <w:pStyle w:val="Odstavecseseznamem"/>
              <w:numPr>
                <w:ilvl w:val="0"/>
                <w:numId w:val="76"/>
              </w:numPr>
              <w:suppressAutoHyphens w:val="0"/>
            </w:pPr>
            <w:r>
              <w:t>vysvětlit koncept queer literatury v kontextu Spojených států amerických</w:t>
            </w:r>
          </w:p>
          <w:p w14:paraId="5CEAC3F8" w14:textId="77777777" w:rsidR="00C56C3A" w:rsidRDefault="00C56C3A" w:rsidP="00C56C3A">
            <w:pPr>
              <w:pStyle w:val="Odstavecseseznamem"/>
              <w:numPr>
                <w:ilvl w:val="0"/>
                <w:numId w:val="76"/>
              </w:numPr>
              <w:suppressAutoHyphens w:val="0"/>
            </w:pPr>
            <w:r>
              <w:t>definovat zásadní historické milníky v dějinách queer literatury ve Spojených státech amerických</w:t>
            </w:r>
          </w:p>
          <w:p w14:paraId="356CF95B" w14:textId="77777777" w:rsidR="00C56C3A" w:rsidRDefault="00C56C3A" w:rsidP="00C56C3A">
            <w:pPr>
              <w:pStyle w:val="Odstavecseseznamem"/>
              <w:numPr>
                <w:ilvl w:val="0"/>
                <w:numId w:val="76"/>
              </w:numPr>
              <w:suppressAutoHyphens w:val="0"/>
            </w:pPr>
            <w:r>
              <w:t>vymezit a popsat žánrové spektrum queer literatury ve Spojených státech amerických</w:t>
            </w:r>
          </w:p>
          <w:p w14:paraId="30A6DFFE" w14:textId="77777777" w:rsidR="00C56C3A" w:rsidRDefault="00C56C3A" w:rsidP="00C56C3A">
            <w:pPr>
              <w:pStyle w:val="Odstavecseseznamem"/>
              <w:numPr>
                <w:ilvl w:val="0"/>
                <w:numId w:val="76"/>
              </w:numPr>
              <w:suppressAutoHyphens w:val="0"/>
            </w:pPr>
            <w:r>
              <w:t>popsat nejvýraznější trendy v současné queer literatuře ve Spojených státech amerických</w:t>
            </w:r>
          </w:p>
          <w:p w14:paraId="0CEBD524" w14:textId="77777777" w:rsidR="00C56C3A" w:rsidRDefault="00C56C3A" w:rsidP="00C07AFA"/>
          <w:p w14:paraId="4E5C6C97" w14:textId="77777777" w:rsidR="00C56C3A" w:rsidRDefault="00C56C3A" w:rsidP="00C07AFA">
            <w:r>
              <w:t>Odborné dovednosti – po absolvování předmětu prokazuje student dovednosti:</w:t>
            </w:r>
          </w:p>
          <w:p w14:paraId="4ABEC4A1" w14:textId="77777777" w:rsidR="00C56C3A" w:rsidRDefault="00C56C3A" w:rsidP="00C56C3A">
            <w:pPr>
              <w:pStyle w:val="Odstavecseseznamem"/>
              <w:numPr>
                <w:ilvl w:val="0"/>
                <w:numId w:val="77"/>
              </w:numPr>
              <w:suppressAutoHyphens w:val="0"/>
            </w:pPr>
            <w:r>
              <w:t>identifikovat nejvýraznější představitele současné americké queer literatury</w:t>
            </w:r>
          </w:p>
          <w:p w14:paraId="138A4449" w14:textId="77777777" w:rsidR="00C56C3A" w:rsidRDefault="00C56C3A" w:rsidP="00C56C3A">
            <w:pPr>
              <w:pStyle w:val="Odstavecseseznamem"/>
              <w:numPr>
                <w:ilvl w:val="0"/>
                <w:numId w:val="77"/>
              </w:numPr>
              <w:suppressAutoHyphens w:val="0"/>
            </w:pPr>
            <w:r>
              <w:t>analyzovat do hloubky vybraná díla americké queer literatury</w:t>
            </w:r>
          </w:p>
          <w:p w14:paraId="3A6A584C" w14:textId="77777777" w:rsidR="00C56C3A" w:rsidRDefault="00C56C3A" w:rsidP="00C56C3A">
            <w:pPr>
              <w:pStyle w:val="Odstavecseseznamem"/>
              <w:numPr>
                <w:ilvl w:val="0"/>
                <w:numId w:val="77"/>
              </w:numPr>
              <w:suppressAutoHyphens w:val="0"/>
            </w:pPr>
            <w:r>
              <w:t>zhodnotit literární a kulturní specifika americké queer literatury</w:t>
            </w:r>
          </w:p>
          <w:p w14:paraId="1CCA22CB" w14:textId="77777777" w:rsidR="00C56C3A" w:rsidRDefault="00C56C3A" w:rsidP="00C56C3A">
            <w:pPr>
              <w:pStyle w:val="Odstavecseseznamem"/>
              <w:numPr>
                <w:ilvl w:val="0"/>
                <w:numId w:val="77"/>
              </w:numPr>
              <w:suppressAutoHyphens w:val="0"/>
            </w:pPr>
            <w:r>
              <w:t>identifikovat problémy spojené s queer kulturou v současných Spojených státech amerických</w:t>
            </w:r>
          </w:p>
          <w:p w14:paraId="11A58EA8" w14:textId="77777777" w:rsidR="00C56C3A" w:rsidRDefault="00C56C3A" w:rsidP="00C07AFA"/>
        </w:tc>
      </w:tr>
    </w:tbl>
    <w:p w14:paraId="1C711C5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788FCA03" w14:textId="77777777" w:rsidTr="00C07AFA">
        <w:trPr>
          <w:trHeight w:val="265"/>
        </w:trPr>
        <w:tc>
          <w:tcPr>
            <w:tcW w:w="3653" w:type="dxa"/>
            <w:tcBorders>
              <w:top w:val="single" w:sz="4" w:space="0" w:color="auto"/>
            </w:tcBorders>
            <w:shd w:val="clear" w:color="auto" w:fill="F7CAAC"/>
          </w:tcPr>
          <w:p w14:paraId="3A59BBB5"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1F82D0C5" w14:textId="77777777" w:rsidR="00C56C3A" w:rsidRDefault="00C56C3A" w:rsidP="00C07AFA"/>
        </w:tc>
      </w:tr>
      <w:tr w:rsidR="00C56C3A" w14:paraId="795D88F2" w14:textId="77777777" w:rsidTr="00C07AFA">
        <w:trPr>
          <w:trHeight w:val="1497"/>
        </w:trPr>
        <w:tc>
          <w:tcPr>
            <w:tcW w:w="9855" w:type="dxa"/>
            <w:gridSpan w:val="4"/>
            <w:tcBorders>
              <w:top w:val="nil"/>
            </w:tcBorders>
          </w:tcPr>
          <w:p w14:paraId="3F45DAFD" w14:textId="77777777" w:rsidR="00C56C3A" w:rsidRPr="00BD7BB3" w:rsidRDefault="00C56C3A" w:rsidP="00C07AFA">
            <w:pPr>
              <w:pStyle w:val="bb"/>
              <w:rPr>
                <w:b/>
              </w:rPr>
            </w:pPr>
            <w:r w:rsidRPr="00BD7BB3">
              <w:rPr>
                <w:b/>
              </w:rPr>
              <w:t>Základní literatura:</w:t>
            </w:r>
          </w:p>
          <w:p w14:paraId="75EEE629" w14:textId="2B9C06CD" w:rsidR="00C56C3A" w:rsidRDefault="00C56C3A" w:rsidP="00C07AFA">
            <w:pPr>
              <w:pStyle w:val="bb"/>
            </w:pPr>
            <w:r>
              <w:t>Bergman</w:t>
            </w:r>
            <w:r w:rsidRPr="00040C23">
              <w:t>, D</w:t>
            </w:r>
            <w:r>
              <w:t>avid</w:t>
            </w:r>
            <w:r w:rsidRPr="00040C23">
              <w:t xml:space="preserve">. </w:t>
            </w:r>
            <w:r w:rsidRPr="00EA3EFE">
              <w:rPr>
                <w:i/>
              </w:rPr>
              <w:t>The Violet Hour: The Violet Quill and the Making of Gay Culture</w:t>
            </w:r>
            <w:r w:rsidRPr="00040C23">
              <w:t>. New York: Columbia UP, 2004.</w:t>
            </w:r>
          </w:p>
          <w:p w14:paraId="1BBDA497" w14:textId="62CB75CE" w:rsidR="00160792" w:rsidRPr="00040C23" w:rsidRDefault="00160792" w:rsidP="00C07AFA">
            <w:pPr>
              <w:pStyle w:val="bb"/>
            </w:pPr>
            <w:r w:rsidRPr="00160792">
              <w:t xml:space="preserve">Fawaz, Ramzi. </w:t>
            </w:r>
            <w:r w:rsidRPr="00246E1C">
              <w:rPr>
                <w:i/>
              </w:rPr>
              <w:t>Queer Forms</w:t>
            </w:r>
            <w:r w:rsidRPr="00160792">
              <w:t xml:space="preserve">. New York: New York </w:t>
            </w:r>
            <w:r>
              <w:t>UP</w:t>
            </w:r>
            <w:r w:rsidRPr="00160792">
              <w:t>, 2022.</w:t>
            </w:r>
          </w:p>
          <w:p w14:paraId="6900B352" w14:textId="77777777" w:rsidR="00C56C3A" w:rsidRDefault="00C56C3A" w:rsidP="00C07AFA">
            <w:pPr>
              <w:pStyle w:val="bb"/>
            </w:pPr>
            <w:r w:rsidRPr="00E71CBF">
              <w:t xml:space="preserve">McCallum, E. L. </w:t>
            </w:r>
            <w:r>
              <w:t>–</w:t>
            </w:r>
            <w:r w:rsidRPr="00E71CBF">
              <w:t xml:space="preserve"> Tuhkanen, Mikko (eds.). </w:t>
            </w:r>
            <w:r w:rsidRPr="00E71CBF">
              <w:rPr>
                <w:i/>
              </w:rPr>
              <w:t>The Cambridge History of Gay and Lesbian Literature</w:t>
            </w:r>
            <w:r w:rsidRPr="00E71CBF">
              <w:t>. Cambridge: Cambridge Univesity Press, 2014.</w:t>
            </w:r>
          </w:p>
          <w:p w14:paraId="5AEC3784" w14:textId="77777777" w:rsidR="00C56C3A" w:rsidRDefault="00C56C3A" w:rsidP="00C07AFA">
            <w:pPr>
              <w:pStyle w:val="bb"/>
            </w:pPr>
            <w:r>
              <w:t xml:space="preserve">Putna, Martin C. Úvod metodologický: Evropské a americké vědy o homosexualitě a kultuře. In </w:t>
            </w:r>
            <w:r w:rsidRPr="00E71CBF">
              <w:rPr>
                <w:i/>
              </w:rPr>
              <w:t>Homosexualita v dějinách české kultury</w:t>
            </w:r>
            <w:r>
              <w:t>, ed. Martin C. Putna. Praha: Academia, 2011, s. 7–62.</w:t>
            </w:r>
          </w:p>
          <w:p w14:paraId="331A9DEB" w14:textId="77777777" w:rsidR="00C56C3A" w:rsidRPr="00040C23" w:rsidRDefault="00C56C3A" w:rsidP="00C07AFA">
            <w:pPr>
              <w:pStyle w:val="bb"/>
            </w:pPr>
            <w:r>
              <w:t xml:space="preserve">Trušník, </w:t>
            </w:r>
            <w:r w:rsidRPr="002849B9">
              <w:rPr>
                <w:noProof/>
              </w:rPr>
              <w:t xml:space="preserve">Roman. </w:t>
            </w:r>
            <w:r w:rsidRPr="00EA3EFE">
              <w:rPr>
                <w:i/>
                <w:iCs/>
                <w:noProof/>
              </w:rPr>
              <w:t>Podoby amerického homosexuálního románu po roce 1945</w:t>
            </w:r>
            <w:r w:rsidRPr="002849B9">
              <w:rPr>
                <w:noProof/>
              </w:rPr>
              <w:t xml:space="preserve">. Olomouc: Univerzita Palackého v Olomouci, 2011. </w:t>
            </w:r>
          </w:p>
          <w:p w14:paraId="1F29077B" w14:textId="77777777" w:rsidR="00C56C3A" w:rsidRDefault="00C56C3A" w:rsidP="00C07AFA">
            <w:pPr>
              <w:pStyle w:val="bb"/>
            </w:pPr>
          </w:p>
          <w:p w14:paraId="0410BBA0" w14:textId="77777777" w:rsidR="00C56C3A" w:rsidRPr="00BD7BB3" w:rsidRDefault="00C56C3A" w:rsidP="00C07AFA">
            <w:pPr>
              <w:pStyle w:val="bb"/>
              <w:rPr>
                <w:b/>
              </w:rPr>
            </w:pPr>
            <w:r w:rsidRPr="00BD7BB3">
              <w:rPr>
                <w:b/>
              </w:rPr>
              <w:t>Doporučená literatura:</w:t>
            </w:r>
          </w:p>
          <w:p w14:paraId="10FA969C" w14:textId="49D83061" w:rsidR="00C56C3A" w:rsidRDefault="00C56C3A" w:rsidP="00C07AFA">
            <w:pPr>
              <w:pStyle w:val="bb"/>
            </w:pPr>
            <w:r>
              <w:t xml:space="preserve">Brookes, Les. </w:t>
            </w:r>
            <w:r w:rsidRPr="00E71CBF">
              <w:rPr>
                <w:i/>
              </w:rPr>
              <w:t>Gay Male Fiction since Stonewall: Ideology, Conflict, and Aesthetics</w:t>
            </w:r>
            <w:r>
              <w:t>. New York: Routledge, 2009.</w:t>
            </w:r>
          </w:p>
          <w:p w14:paraId="05C4CDE9" w14:textId="504A83BD" w:rsidR="000F140A" w:rsidRDefault="000F140A" w:rsidP="00C07AFA">
            <w:pPr>
              <w:pStyle w:val="bb"/>
            </w:pPr>
            <w:r w:rsidRPr="000F140A">
              <w:t xml:space="preserve">Smithers, Gregory D. </w:t>
            </w:r>
            <w:r w:rsidRPr="00246E1C">
              <w:rPr>
                <w:i/>
              </w:rPr>
              <w:t>Reclaiming Two-Spirits: Sexuality, Spiritual Renewal &amp; Sovereignty in Native America</w:t>
            </w:r>
            <w:r w:rsidRPr="000F140A">
              <w:t>. Boston: Beacon Press, 2022.</w:t>
            </w:r>
          </w:p>
          <w:p w14:paraId="78709BF6" w14:textId="77777777" w:rsidR="00C56C3A" w:rsidRDefault="00C56C3A" w:rsidP="00C07AFA">
            <w:pPr>
              <w:pStyle w:val="bb"/>
            </w:pPr>
            <w:r>
              <w:t xml:space="preserve">Summers, Claude J. </w:t>
            </w:r>
            <w:r w:rsidRPr="00E71CBF">
              <w:rPr>
                <w:i/>
              </w:rPr>
              <w:t>Gay Fictions: Wilde to Stonewall</w:t>
            </w:r>
            <w:r>
              <w:t>. New York: Continuum, 1990.</w:t>
            </w:r>
          </w:p>
          <w:p w14:paraId="131C1C8A" w14:textId="77777777" w:rsidR="00C56C3A" w:rsidRDefault="00C56C3A" w:rsidP="00C07AFA">
            <w:pPr>
              <w:pStyle w:val="bb"/>
            </w:pPr>
            <w:r>
              <w:t xml:space="preserve">Woodhouse, </w:t>
            </w:r>
            <w:r w:rsidRPr="00040C23">
              <w:t>R</w:t>
            </w:r>
            <w:r>
              <w:t>eed</w:t>
            </w:r>
            <w:r w:rsidRPr="00040C23">
              <w:t xml:space="preserve">. </w:t>
            </w:r>
            <w:r w:rsidRPr="00EA3EFE">
              <w:rPr>
                <w:i/>
              </w:rPr>
              <w:t>Unlimited Embrace: A Canon of Gay Fiction, 1945–1995</w:t>
            </w:r>
            <w:r w:rsidRPr="00040C23">
              <w:t>. Amherst: University of Massachusetts Press, 1998.</w:t>
            </w:r>
          </w:p>
          <w:p w14:paraId="387F8A76" w14:textId="77777777" w:rsidR="00C56C3A" w:rsidRDefault="00C56C3A" w:rsidP="00C07AFA">
            <w:pPr>
              <w:pStyle w:val="bb"/>
            </w:pPr>
            <w:r>
              <w:t xml:space="preserve">Woods, Gregory. </w:t>
            </w:r>
            <w:r w:rsidRPr="00E71CBF">
              <w:rPr>
                <w:i/>
              </w:rPr>
              <w:t>A History of Gay Literature: The Male Tradition</w:t>
            </w:r>
            <w:r>
              <w:t>. New Heaven and London: Yale UP, 1999.</w:t>
            </w:r>
          </w:p>
          <w:p w14:paraId="0FEFB0C7" w14:textId="77777777" w:rsidR="00C56C3A" w:rsidRPr="00BD7BB3" w:rsidRDefault="00C56C3A" w:rsidP="00C07AFA"/>
        </w:tc>
      </w:tr>
      <w:tr w:rsidR="00C56C3A" w14:paraId="1D8D59B6"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45BB722" w14:textId="77777777" w:rsidR="00C56C3A" w:rsidRDefault="00C56C3A" w:rsidP="00C07AFA">
            <w:pPr>
              <w:jc w:val="center"/>
              <w:rPr>
                <w:b/>
              </w:rPr>
            </w:pPr>
            <w:r>
              <w:rPr>
                <w:b/>
              </w:rPr>
              <w:t>Informace ke kombinované nebo distanční formě</w:t>
            </w:r>
          </w:p>
        </w:tc>
      </w:tr>
      <w:tr w:rsidR="00C56C3A" w14:paraId="42FE6EC3" w14:textId="77777777" w:rsidTr="00C07AFA">
        <w:tc>
          <w:tcPr>
            <w:tcW w:w="4787" w:type="dxa"/>
            <w:gridSpan w:val="2"/>
            <w:tcBorders>
              <w:top w:val="single" w:sz="2" w:space="0" w:color="auto"/>
            </w:tcBorders>
            <w:shd w:val="clear" w:color="auto" w:fill="F7CAAC"/>
          </w:tcPr>
          <w:p w14:paraId="52B76419" w14:textId="77777777" w:rsidR="00C56C3A" w:rsidRDefault="00C56C3A" w:rsidP="00C07AFA">
            <w:r>
              <w:rPr>
                <w:b/>
              </w:rPr>
              <w:t>Rozsah konzultací (soustředění)</w:t>
            </w:r>
          </w:p>
        </w:tc>
        <w:tc>
          <w:tcPr>
            <w:tcW w:w="889" w:type="dxa"/>
            <w:tcBorders>
              <w:top w:val="single" w:sz="2" w:space="0" w:color="auto"/>
            </w:tcBorders>
          </w:tcPr>
          <w:p w14:paraId="6087E9C6" w14:textId="77777777" w:rsidR="00C56C3A" w:rsidRDefault="00C56C3A" w:rsidP="00C07AFA"/>
        </w:tc>
        <w:tc>
          <w:tcPr>
            <w:tcW w:w="4179" w:type="dxa"/>
            <w:tcBorders>
              <w:top w:val="single" w:sz="2" w:space="0" w:color="auto"/>
            </w:tcBorders>
            <w:shd w:val="clear" w:color="auto" w:fill="F7CAAC"/>
          </w:tcPr>
          <w:p w14:paraId="592030D6" w14:textId="77777777" w:rsidR="00C56C3A" w:rsidRDefault="00C56C3A" w:rsidP="00C07AFA">
            <w:pPr>
              <w:rPr>
                <w:b/>
              </w:rPr>
            </w:pPr>
            <w:r>
              <w:rPr>
                <w:b/>
              </w:rPr>
              <w:t xml:space="preserve">hodin </w:t>
            </w:r>
          </w:p>
        </w:tc>
      </w:tr>
      <w:tr w:rsidR="00C56C3A" w14:paraId="3CBC59DF" w14:textId="77777777" w:rsidTr="00C07AFA">
        <w:tc>
          <w:tcPr>
            <w:tcW w:w="9855" w:type="dxa"/>
            <w:gridSpan w:val="4"/>
            <w:shd w:val="clear" w:color="auto" w:fill="F7CAAC"/>
          </w:tcPr>
          <w:p w14:paraId="35EC13B2" w14:textId="77777777" w:rsidR="00C56C3A" w:rsidRDefault="00C56C3A" w:rsidP="00C07AFA">
            <w:pPr>
              <w:rPr>
                <w:b/>
              </w:rPr>
            </w:pPr>
            <w:r>
              <w:rPr>
                <w:b/>
              </w:rPr>
              <w:t>Informace o způsobu kontaktu s vyučujícím</w:t>
            </w:r>
          </w:p>
        </w:tc>
      </w:tr>
      <w:tr w:rsidR="00C56C3A" w14:paraId="7ECD64CD" w14:textId="77777777" w:rsidTr="00C07AFA">
        <w:trPr>
          <w:trHeight w:val="20"/>
        </w:trPr>
        <w:tc>
          <w:tcPr>
            <w:tcW w:w="9855" w:type="dxa"/>
            <w:gridSpan w:val="4"/>
          </w:tcPr>
          <w:p w14:paraId="20D0A16C" w14:textId="77777777" w:rsidR="00C56C3A" w:rsidRDefault="00C56C3A" w:rsidP="00C07AFA"/>
        </w:tc>
      </w:tr>
    </w:tbl>
    <w:p w14:paraId="28A111FF" w14:textId="77777777" w:rsidR="00C56C3A" w:rsidRDefault="00C56C3A" w:rsidP="00C56C3A"/>
    <w:p w14:paraId="463C317D" w14:textId="77777777" w:rsidR="00C56C3A" w:rsidRDefault="00C56C3A" w:rsidP="00C56C3A"/>
    <w:p w14:paraId="0E4357B0"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193D9E8B" w14:textId="77777777" w:rsidTr="00C07AFA">
        <w:tc>
          <w:tcPr>
            <w:tcW w:w="9855" w:type="dxa"/>
            <w:gridSpan w:val="7"/>
            <w:tcBorders>
              <w:bottom w:val="double" w:sz="4" w:space="0" w:color="auto"/>
            </w:tcBorders>
            <w:shd w:val="clear" w:color="auto" w:fill="BDD6EE"/>
          </w:tcPr>
          <w:p w14:paraId="4887B528" w14:textId="77777777" w:rsidR="00C56C3A" w:rsidRDefault="00C56C3A" w:rsidP="00C07AFA">
            <w:pPr>
              <w:rPr>
                <w:b/>
                <w:sz w:val="28"/>
              </w:rPr>
            </w:pPr>
            <w:r>
              <w:br w:type="page"/>
            </w:r>
            <w:r>
              <w:rPr>
                <w:b/>
                <w:sz w:val="28"/>
              </w:rPr>
              <w:t>B-III – Charakteristika studijního předmětu</w:t>
            </w:r>
          </w:p>
        </w:tc>
      </w:tr>
      <w:tr w:rsidR="00C56C3A" w14:paraId="35121099" w14:textId="77777777" w:rsidTr="00C07AFA">
        <w:tc>
          <w:tcPr>
            <w:tcW w:w="3086" w:type="dxa"/>
            <w:tcBorders>
              <w:top w:val="double" w:sz="4" w:space="0" w:color="auto"/>
            </w:tcBorders>
            <w:shd w:val="clear" w:color="auto" w:fill="F7CAAC"/>
          </w:tcPr>
          <w:p w14:paraId="6BF7FA42"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2348A5EC" w14:textId="77777777" w:rsidR="00C56C3A" w:rsidRDefault="00C56C3A" w:rsidP="00C07AFA">
            <w:r>
              <w:t>Literatura ve filmu</w:t>
            </w:r>
          </w:p>
        </w:tc>
      </w:tr>
      <w:tr w:rsidR="00C56C3A" w14:paraId="3C0DD709" w14:textId="77777777" w:rsidTr="00C07AFA">
        <w:tc>
          <w:tcPr>
            <w:tcW w:w="3086" w:type="dxa"/>
            <w:shd w:val="clear" w:color="auto" w:fill="F7CAAC"/>
          </w:tcPr>
          <w:p w14:paraId="11138A76" w14:textId="77777777" w:rsidR="00C56C3A" w:rsidRDefault="00C56C3A" w:rsidP="00C07AFA">
            <w:pPr>
              <w:rPr>
                <w:b/>
              </w:rPr>
            </w:pPr>
            <w:r>
              <w:rPr>
                <w:b/>
              </w:rPr>
              <w:t>Typ předmětu</w:t>
            </w:r>
          </w:p>
        </w:tc>
        <w:tc>
          <w:tcPr>
            <w:tcW w:w="3406" w:type="dxa"/>
            <w:gridSpan w:val="3"/>
          </w:tcPr>
          <w:p w14:paraId="35B39248" w14:textId="5D8F5D87" w:rsidR="00C56C3A" w:rsidRDefault="00620367" w:rsidP="00C07AFA">
            <w:r>
              <w:t>pv</w:t>
            </w:r>
          </w:p>
        </w:tc>
        <w:tc>
          <w:tcPr>
            <w:tcW w:w="2695" w:type="dxa"/>
            <w:gridSpan w:val="2"/>
            <w:shd w:val="clear" w:color="auto" w:fill="F7CAAC"/>
          </w:tcPr>
          <w:p w14:paraId="44FF9D96" w14:textId="77777777" w:rsidR="00C56C3A" w:rsidRDefault="00C56C3A" w:rsidP="00C07AFA">
            <w:r>
              <w:rPr>
                <w:b/>
              </w:rPr>
              <w:t>doporučený ročník / semestr</w:t>
            </w:r>
          </w:p>
        </w:tc>
        <w:tc>
          <w:tcPr>
            <w:tcW w:w="668" w:type="dxa"/>
          </w:tcPr>
          <w:p w14:paraId="1D4D5DA2" w14:textId="77777777" w:rsidR="00C56C3A" w:rsidRDefault="00C56C3A" w:rsidP="00C07AFA">
            <w:r>
              <w:t>1/L, 2/Z</w:t>
            </w:r>
          </w:p>
        </w:tc>
      </w:tr>
      <w:tr w:rsidR="00C56C3A" w14:paraId="4175A5F2" w14:textId="77777777" w:rsidTr="00C07AFA">
        <w:tc>
          <w:tcPr>
            <w:tcW w:w="3086" w:type="dxa"/>
            <w:shd w:val="clear" w:color="auto" w:fill="F7CAAC"/>
          </w:tcPr>
          <w:p w14:paraId="79FF3D2C" w14:textId="77777777" w:rsidR="00C56C3A" w:rsidRDefault="00C56C3A" w:rsidP="00C07AFA">
            <w:pPr>
              <w:rPr>
                <w:b/>
              </w:rPr>
            </w:pPr>
            <w:r>
              <w:rPr>
                <w:b/>
              </w:rPr>
              <w:t>Rozsah studijního předmětu</w:t>
            </w:r>
          </w:p>
        </w:tc>
        <w:tc>
          <w:tcPr>
            <w:tcW w:w="1701" w:type="dxa"/>
          </w:tcPr>
          <w:p w14:paraId="4FDAB712" w14:textId="77777777" w:rsidR="00C56C3A" w:rsidRDefault="00C56C3A" w:rsidP="00C07AFA">
            <w:r>
              <w:t>0p + 28s</w:t>
            </w:r>
          </w:p>
        </w:tc>
        <w:tc>
          <w:tcPr>
            <w:tcW w:w="889" w:type="dxa"/>
            <w:shd w:val="clear" w:color="auto" w:fill="F7CAAC"/>
          </w:tcPr>
          <w:p w14:paraId="14AE1192" w14:textId="77777777" w:rsidR="00C56C3A" w:rsidRDefault="00C56C3A" w:rsidP="00C07AFA">
            <w:pPr>
              <w:rPr>
                <w:b/>
              </w:rPr>
            </w:pPr>
            <w:r>
              <w:rPr>
                <w:b/>
              </w:rPr>
              <w:t xml:space="preserve">hod. </w:t>
            </w:r>
          </w:p>
        </w:tc>
        <w:tc>
          <w:tcPr>
            <w:tcW w:w="816" w:type="dxa"/>
          </w:tcPr>
          <w:p w14:paraId="74E4D452" w14:textId="77777777" w:rsidR="00C56C3A" w:rsidRDefault="00C56C3A" w:rsidP="00C07AFA">
            <w:r>
              <w:t>28</w:t>
            </w:r>
          </w:p>
        </w:tc>
        <w:tc>
          <w:tcPr>
            <w:tcW w:w="2156" w:type="dxa"/>
            <w:shd w:val="clear" w:color="auto" w:fill="F7CAAC"/>
          </w:tcPr>
          <w:p w14:paraId="09B2362B" w14:textId="77777777" w:rsidR="00C56C3A" w:rsidRDefault="00C56C3A" w:rsidP="00C07AFA">
            <w:pPr>
              <w:rPr>
                <w:b/>
              </w:rPr>
            </w:pPr>
            <w:r>
              <w:rPr>
                <w:b/>
              </w:rPr>
              <w:t>kreditů</w:t>
            </w:r>
          </w:p>
        </w:tc>
        <w:tc>
          <w:tcPr>
            <w:tcW w:w="1207" w:type="dxa"/>
            <w:gridSpan w:val="2"/>
          </w:tcPr>
          <w:p w14:paraId="14D4C426" w14:textId="77777777" w:rsidR="00C56C3A" w:rsidRDefault="00C56C3A" w:rsidP="00C07AFA">
            <w:r>
              <w:t>4</w:t>
            </w:r>
          </w:p>
        </w:tc>
      </w:tr>
      <w:tr w:rsidR="00C56C3A" w14:paraId="60F26C46" w14:textId="77777777" w:rsidTr="00C07AFA">
        <w:tc>
          <w:tcPr>
            <w:tcW w:w="3086" w:type="dxa"/>
            <w:shd w:val="clear" w:color="auto" w:fill="F7CAAC"/>
          </w:tcPr>
          <w:p w14:paraId="596BFAF9" w14:textId="77777777" w:rsidR="00C56C3A" w:rsidRDefault="00C56C3A" w:rsidP="00C07AFA">
            <w:pPr>
              <w:rPr>
                <w:b/>
                <w:sz w:val="22"/>
              </w:rPr>
            </w:pPr>
            <w:r>
              <w:rPr>
                <w:b/>
              </w:rPr>
              <w:t>Prerekvizity, korekvizity, ekvivalence</w:t>
            </w:r>
          </w:p>
        </w:tc>
        <w:tc>
          <w:tcPr>
            <w:tcW w:w="6769" w:type="dxa"/>
            <w:gridSpan w:val="6"/>
          </w:tcPr>
          <w:p w14:paraId="1E87F5EE" w14:textId="77777777" w:rsidR="00C56C3A" w:rsidRDefault="00C56C3A" w:rsidP="00C07AFA"/>
        </w:tc>
      </w:tr>
      <w:tr w:rsidR="00C56C3A" w14:paraId="69B09E89" w14:textId="77777777" w:rsidTr="00C07AFA">
        <w:tc>
          <w:tcPr>
            <w:tcW w:w="3086" w:type="dxa"/>
            <w:shd w:val="clear" w:color="auto" w:fill="F7CAAC"/>
          </w:tcPr>
          <w:p w14:paraId="4F3097D7" w14:textId="77777777" w:rsidR="00C56C3A" w:rsidRDefault="00C56C3A" w:rsidP="00C07AFA">
            <w:pPr>
              <w:rPr>
                <w:b/>
              </w:rPr>
            </w:pPr>
            <w:r>
              <w:rPr>
                <w:b/>
              </w:rPr>
              <w:t>Způsob ověření studijních výsledků</w:t>
            </w:r>
          </w:p>
        </w:tc>
        <w:tc>
          <w:tcPr>
            <w:tcW w:w="3406" w:type="dxa"/>
            <w:gridSpan w:val="3"/>
          </w:tcPr>
          <w:p w14:paraId="163DE7DA" w14:textId="77777777" w:rsidR="00C56C3A" w:rsidRDefault="00C56C3A" w:rsidP="00C07AFA">
            <w:r>
              <w:t>Klz</w:t>
            </w:r>
          </w:p>
        </w:tc>
        <w:tc>
          <w:tcPr>
            <w:tcW w:w="2156" w:type="dxa"/>
            <w:shd w:val="clear" w:color="auto" w:fill="F7CAAC"/>
          </w:tcPr>
          <w:p w14:paraId="5FF45A61" w14:textId="77777777" w:rsidR="00C56C3A" w:rsidRDefault="00C56C3A" w:rsidP="00C07AFA">
            <w:pPr>
              <w:rPr>
                <w:b/>
              </w:rPr>
            </w:pPr>
            <w:r>
              <w:rPr>
                <w:b/>
              </w:rPr>
              <w:t>Forma výuky</w:t>
            </w:r>
          </w:p>
        </w:tc>
        <w:tc>
          <w:tcPr>
            <w:tcW w:w="1207" w:type="dxa"/>
            <w:gridSpan w:val="2"/>
          </w:tcPr>
          <w:p w14:paraId="3C3C2051" w14:textId="77777777" w:rsidR="00C56C3A" w:rsidRDefault="00C56C3A" w:rsidP="00C07AFA">
            <w:r>
              <w:t>seminář</w:t>
            </w:r>
          </w:p>
        </w:tc>
      </w:tr>
      <w:tr w:rsidR="00C56C3A" w14:paraId="0E8E6684" w14:textId="77777777" w:rsidTr="00C07AFA">
        <w:tc>
          <w:tcPr>
            <w:tcW w:w="3086" w:type="dxa"/>
            <w:shd w:val="clear" w:color="auto" w:fill="F7CAAC"/>
          </w:tcPr>
          <w:p w14:paraId="37BEE92D"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32044368" w14:textId="77777777" w:rsidR="00C56C3A" w:rsidRDefault="00C56C3A" w:rsidP="00C07AFA">
            <w:r w:rsidRPr="00B46148">
              <w:rPr>
                <w:b/>
              </w:rPr>
              <w:t>Požadavky k zápočtu:</w:t>
            </w:r>
          </w:p>
          <w:p w14:paraId="689AC160" w14:textId="77777777" w:rsidR="00C56C3A" w:rsidRDefault="00C56C3A" w:rsidP="00C07AFA">
            <w:r>
              <w:t>Aktivní účast na seminářích (80 %)</w:t>
            </w:r>
          </w:p>
          <w:p w14:paraId="13F95C7D" w14:textId="77777777" w:rsidR="00C56C3A" w:rsidRDefault="00C56C3A" w:rsidP="00C07AFA">
            <w:r>
              <w:t>Důkladná znalost děl na seznamu četby a vybraných audiovizuálních adaptací</w:t>
            </w:r>
          </w:p>
          <w:p w14:paraId="605DEE5E" w14:textId="77777777" w:rsidR="00C56C3A" w:rsidRPr="00833DEA" w:rsidRDefault="00C56C3A" w:rsidP="00C07AFA">
            <w:r>
              <w:t>Vypracování komparativní analýzy zvolené adaptace (v ústní nebo písemné formě)</w:t>
            </w:r>
          </w:p>
        </w:tc>
      </w:tr>
      <w:tr w:rsidR="00C56C3A" w14:paraId="719E4EC0" w14:textId="77777777" w:rsidTr="00C07AFA">
        <w:trPr>
          <w:trHeight w:val="20"/>
        </w:trPr>
        <w:tc>
          <w:tcPr>
            <w:tcW w:w="9855" w:type="dxa"/>
            <w:gridSpan w:val="7"/>
            <w:tcBorders>
              <w:top w:val="nil"/>
            </w:tcBorders>
          </w:tcPr>
          <w:p w14:paraId="07FF8BAE" w14:textId="77777777" w:rsidR="00C56C3A" w:rsidRDefault="00C56C3A" w:rsidP="00C07AFA"/>
        </w:tc>
      </w:tr>
      <w:tr w:rsidR="00C56C3A" w14:paraId="73DAE071" w14:textId="77777777" w:rsidTr="00C07AFA">
        <w:trPr>
          <w:trHeight w:val="197"/>
        </w:trPr>
        <w:tc>
          <w:tcPr>
            <w:tcW w:w="3086" w:type="dxa"/>
            <w:tcBorders>
              <w:top w:val="nil"/>
            </w:tcBorders>
            <w:shd w:val="clear" w:color="auto" w:fill="F7CAAC"/>
          </w:tcPr>
          <w:p w14:paraId="614012F6" w14:textId="77777777" w:rsidR="00C56C3A" w:rsidRDefault="00C56C3A" w:rsidP="00C07AFA">
            <w:pPr>
              <w:rPr>
                <w:b/>
              </w:rPr>
            </w:pPr>
            <w:r>
              <w:rPr>
                <w:b/>
              </w:rPr>
              <w:t>Garant předmětu</w:t>
            </w:r>
          </w:p>
        </w:tc>
        <w:tc>
          <w:tcPr>
            <w:tcW w:w="6769" w:type="dxa"/>
            <w:gridSpan w:val="6"/>
            <w:tcBorders>
              <w:top w:val="nil"/>
            </w:tcBorders>
          </w:tcPr>
          <w:p w14:paraId="722440E7" w14:textId="77777777" w:rsidR="00C56C3A" w:rsidRDefault="00C56C3A" w:rsidP="00C07AFA">
            <w:r w:rsidRPr="00863242">
              <w:t>Mgr. Vladimíra Fonfárová, Ph</w:t>
            </w:r>
            <w:r>
              <w:t>.</w:t>
            </w:r>
            <w:r w:rsidRPr="00863242">
              <w:t>D.</w:t>
            </w:r>
          </w:p>
        </w:tc>
      </w:tr>
      <w:tr w:rsidR="00C56C3A" w14:paraId="61563424" w14:textId="77777777" w:rsidTr="00C07AFA">
        <w:trPr>
          <w:trHeight w:val="243"/>
        </w:trPr>
        <w:tc>
          <w:tcPr>
            <w:tcW w:w="3086" w:type="dxa"/>
            <w:tcBorders>
              <w:top w:val="nil"/>
            </w:tcBorders>
            <w:shd w:val="clear" w:color="auto" w:fill="F7CAAC"/>
          </w:tcPr>
          <w:p w14:paraId="2EE13913" w14:textId="77777777" w:rsidR="00C56C3A" w:rsidRDefault="00C56C3A" w:rsidP="00C07AFA">
            <w:pPr>
              <w:rPr>
                <w:b/>
              </w:rPr>
            </w:pPr>
            <w:r>
              <w:rPr>
                <w:b/>
              </w:rPr>
              <w:t>Zapojení garanta do výuky předmětu</w:t>
            </w:r>
          </w:p>
        </w:tc>
        <w:tc>
          <w:tcPr>
            <w:tcW w:w="6769" w:type="dxa"/>
            <w:gridSpan w:val="6"/>
            <w:tcBorders>
              <w:top w:val="nil"/>
            </w:tcBorders>
          </w:tcPr>
          <w:p w14:paraId="115768A5" w14:textId="77777777" w:rsidR="00C56C3A" w:rsidRDefault="00C56C3A" w:rsidP="00C07AFA">
            <w:r>
              <w:t>100 %</w:t>
            </w:r>
          </w:p>
        </w:tc>
      </w:tr>
      <w:tr w:rsidR="00C56C3A" w14:paraId="69B78B3E" w14:textId="77777777" w:rsidTr="00C07AFA">
        <w:tc>
          <w:tcPr>
            <w:tcW w:w="3086" w:type="dxa"/>
            <w:shd w:val="clear" w:color="auto" w:fill="F7CAAC"/>
          </w:tcPr>
          <w:p w14:paraId="431B3DBE" w14:textId="77777777" w:rsidR="00C56C3A" w:rsidRDefault="00C56C3A" w:rsidP="00C07AFA">
            <w:pPr>
              <w:rPr>
                <w:b/>
              </w:rPr>
            </w:pPr>
            <w:r>
              <w:rPr>
                <w:b/>
              </w:rPr>
              <w:t>Vyučující</w:t>
            </w:r>
          </w:p>
        </w:tc>
        <w:tc>
          <w:tcPr>
            <w:tcW w:w="6769" w:type="dxa"/>
            <w:gridSpan w:val="6"/>
            <w:tcBorders>
              <w:bottom w:val="nil"/>
            </w:tcBorders>
          </w:tcPr>
          <w:p w14:paraId="071C74C0" w14:textId="77777777" w:rsidR="00C56C3A" w:rsidRDefault="00C56C3A" w:rsidP="00C07AFA">
            <w:r w:rsidRPr="00863242">
              <w:t>Mgr. Vladimíra Fonfárová, Ph</w:t>
            </w:r>
            <w:r>
              <w:t>.</w:t>
            </w:r>
            <w:r w:rsidRPr="00863242">
              <w:t>D.</w:t>
            </w:r>
          </w:p>
        </w:tc>
      </w:tr>
      <w:tr w:rsidR="00C56C3A" w14:paraId="74558BA7" w14:textId="77777777" w:rsidTr="00C07AFA">
        <w:trPr>
          <w:trHeight w:val="20"/>
        </w:trPr>
        <w:tc>
          <w:tcPr>
            <w:tcW w:w="9855" w:type="dxa"/>
            <w:gridSpan w:val="7"/>
            <w:tcBorders>
              <w:top w:val="nil"/>
            </w:tcBorders>
          </w:tcPr>
          <w:p w14:paraId="4165AAC8" w14:textId="77777777" w:rsidR="00C56C3A" w:rsidRDefault="00C56C3A" w:rsidP="00C07AFA"/>
        </w:tc>
      </w:tr>
      <w:tr w:rsidR="00C56C3A" w14:paraId="4B5C6227" w14:textId="77777777" w:rsidTr="00C07AFA">
        <w:tc>
          <w:tcPr>
            <w:tcW w:w="3086" w:type="dxa"/>
            <w:shd w:val="clear" w:color="auto" w:fill="F7CAAC"/>
          </w:tcPr>
          <w:p w14:paraId="10DB6D12" w14:textId="77777777" w:rsidR="00C56C3A" w:rsidRDefault="00C56C3A" w:rsidP="00C07AFA">
            <w:pPr>
              <w:rPr>
                <w:b/>
              </w:rPr>
            </w:pPr>
            <w:r>
              <w:rPr>
                <w:b/>
              </w:rPr>
              <w:t>Stručná anotace předmětu</w:t>
            </w:r>
          </w:p>
        </w:tc>
        <w:tc>
          <w:tcPr>
            <w:tcW w:w="6769" w:type="dxa"/>
            <w:gridSpan w:val="6"/>
            <w:tcBorders>
              <w:bottom w:val="nil"/>
            </w:tcBorders>
          </w:tcPr>
          <w:p w14:paraId="4CF4187D" w14:textId="77777777" w:rsidR="00C56C3A" w:rsidRDefault="00C56C3A" w:rsidP="00C07AFA"/>
        </w:tc>
      </w:tr>
      <w:tr w:rsidR="00C56C3A" w14:paraId="6606128F" w14:textId="77777777" w:rsidTr="00C07AFA">
        <w:trPr>
          <w:trHeight w:val="3938"/>
        </w:trPr>
        <w:tc>
          <w:tcPr>
            <w:tcW w:w="9855" w:type="dxa"/>
            <w:gridSpan w:val="7"/>
            <w:tcBorders>
              <w:top w:val="nil"/>
              <w:bottom w:val="single" w:sz="12" w:space="0" w:color="auto"/>
            </w:tcBorders>
          </w:tcPr>
          <w:p w14:paraId="322E5DD7" w14:textId="77777777" w:rsidR="00C56C3A" w:rsidRDefault="00C56C3A" w:rsidP="00C07AFA">
            <w:r w:rsidRPr="00833DEA">
              <w:t>Cílem předmětu je obeznámit studenty s procesem adaptace literárního díla do audiovizuální podoby – filmu, televizní adaptace či seriálu. Seznámí se s pojmy a koncepty jako „film translation“, etika a estetika adaptace či hranice adaptace. Na konkrétních příkladech filmových, televizních a seriálových adaptací vybraných děl anglofonní literatury, zejména britské, se obeznámí s tvůrčími přístupy k adaptaci, které umožňují zdůraznit konkrétní témata či estetiku literárního díla.</w:t>
            </w:r>
          </w:p>
          <w:p w14:paraId="37D2DB9F" w14:textId="77777777" w:rsidR="00C56C3A" w:rsidRDefault="00C56C3A" w:rsidP="00C07AFA"/>
          <w:p w14:paraId="2F40266C" w14:textId="77777777" w:rsidR="00C56C3A" w:rsidRDefault="00C56C3A" w:rsidP="00C07AFA">
            <w:r>
              <w:t>Obsah předmětu:</w:t>
            </w:r>
          </w:p>
          <w:p w14:paraId="4B0ED7E6" w14:textId="77777777" w:rsidR="00C56C3A" w:rsidRDefault="00C56C3A" w:rsidP="00C56C3A">
            <w:pPr>
              <w:pStyle w:val="Odstavecseseznamem"/>
              <w:numPr>
                <w:ilvl w:val="0"/>
                <w:numId w:val="78"/>
              </w:numPr>
              <w:suppressAutoHyphens w:val="0"/>
            </w:pPr>
            <w:r>
              <w:t>Převod literárního díla do audiovizuální podoby: klíčové pojmy a koncepty z teorie adaptace</w:t>
            </w:r>
          </w:p>
          <w:p w14:paraId="137D6428" w14:textId="77777777" w:rsidR="00C56C3A" w:rsidRDefault="00C56C3A" w:rsidP="00C56C3A">
            <w:pPr>
              <w:pStyle w:val="Odstavecseseznamem"/>
              <w:numPr>
                <w:ilvl w:val="0"/>
                <w:numId w:val="78"/>
              </w:numPr>
              <w:suppressAutoHyphens w:val="0"/>
            </w:pPr>
            <w:r>
              <w:t>Alžbětinské divadlo jako muzikál: adaptace díla Williama Shakespeara</w:t>
            </w:r>
          </w:p>
          <w:p w14:paraId="4C77FE97" w14:textId="77777777" w:rsidR="00C56C3A" w:rsidRDefault="00C56C3A" w:rsidP="00C56C3A">
            <w:pPr>
              <w:pStyle w:val="Odstavecseseznamem"/>
              <w:numPr>
                <w:ilvl w:val="0"/>
                <w:numId w:val="78"/>
              </w:numPr>
              <w:suppressAutoHyphens w:val="0"/>
            </w:pPr>
            <w:r>
              <w:t>Anti-romantismus v předloze versus romantismus na plátně: adaptace děl Jane Austenové</w:t>
            </w:r>
          </w:p>
          <w:p w14:paraId="326EB934" w14:textId="77777777" w:rsidR="00C56C3A" w:rsidRDefault="00C56C3A" w:rsidP="00C56C3A">
            <w:pPr>
              <w:pStyle w:val="Odstavecseseznamem"/>
              <w:numPr>
                <w:ilvl w:val="0"/>
                <w:numId w:val="78"/>
              </w:numPr>
              <w:suppressAutoHyphens w:val="0"/>
            </w:pPr>
            <w:r>
              <w:t xml:space="preserve">Monstra a kořeny zla v hororových adaptacích díla Mary Shelley </w:t>
            </w:r>
          </w:p>
          <w:p w14:paraId="5CC3CB44" w14:textId="77777777" w:rsidR="00C56C3A" w:rsidRDefault="00C56C3A" w:rsidP="00C56C3A">
            <w:pPr>
              <w:pStyle w:val="Odstavecseseznamem"/>
              <w:numPr>
                <w:ilvl w:val="0"/>
                <w:numId w:val="78"/>
              </w:numPr>
              <w:suppressAutoHyphens w:val="0"/>
            </w:pPr>
            <w:r>
              <w:t xml:space="preserve">Mytologie a folklor v adaptacích díla Brama Stokera </w:t>
            </w:r>
          </w:p>
          <w:p w14:paraId="5E59E590" w14:textId="77777777" w:rsidR="00C56C3A" w:rsidRDefault="00C56C3A" w:rsidP="00C56C3A">
            <w:pPr>
              <w:pStyle w:val="Odstavecseseznamem"/>
              <w:numPr>
                <w:ilvl w:val="0"/>
                <w:numId w:val="78"/>
              </w:numPr>
              <w:suppressAutoHyphens w:val="0"/>
            </w:pPr>
            <w:r>
              <w:t>Ženské oběti versus hrdinky v adaptaci díla R. L. Stevensona</w:t>
            </w:r>
          </w:p>
          <w:p w14:paraId="39C8BACD" w14:textId="77777777" w:rsidR="00C56C3A" w:rsidRDefault="00C56C3A" w:rsidP="00C56C3A">
            <w:pPr>
              <w:pStyle w:val="Odstavecseseznamem"/>
              <w:numPr>
                <w:ilvl w:val="0"/>
                <w:numId w:val="78"/>
              </w:numPr>
              <w:suppressAutoHyphens w:val="0"/>
            </w:pPr>
            <w:r>
              <w:t>Od nevinnosti ke zkušenosti: adaptace díla Henryho Jamese</w:t>
            </w:r>
          </w:p>
          <w:p w14:paraId="64B31D1E" w14:textId="77777777" w:rsidR="00C56C3A" w:rsidRDefault="00C56C3A" w:rsidP="00C56C3A">
            <w:pPr>
              <w:pStyle w:val="Odstavecseseznamem"/>
              <w:numPr>
                <w:ilvl w:val="0"/>
                <w:numId w:val="78"/>
              </w:numPr>
              <w:suppressAutoHyphens w:val="0"/>
            </w:pPr>
            <w:r>
              <w:t>Adaptace díla Arthura Conana Doyla pro 21. století</w:t>
            </w:r>
          </w:p>
          <w:p w14:paraId="4670EF26" w14:textId="77777777" w:rsidR="00C56C3A" w:rsidRDefault="00C56C3A" w:rsidP="00C56C3A">
            <w:pPr>
              <w:pStyle w:val="Odstavecseseznamem"/>
              <w:numPr>
                <w:ilvl w:val="0"/>
                <w:numId w:val="78"/>
              </w:numPr>
              <w:suppressAutoHyphens w:val="0"/>
            </w:pPr>
            <w:r>
              <w:t>Příběh (utajeného) truchlení: adaptace díla Christophera Isherwooda</w:t>
            </w:r>
          </w:p>
          <w:p w14:paraId="75936A2E" w14:textId="77777777" w:rsidR="00C56C3A" w:rsidRDefault="00C56C3A" w:rsidP="00C56C3A">
            <w:pPr>
              <w:pStyle w:val="Odstavecseseznamem"/>
              <w:numPr>
                <w:ilvl w:val="0"/>
                <w:numId w:val="78"/>
              </w:numPr>
              <w:suppressAutoHyphens w:val="0"/>
            </w:pPr>
            <w:r>
              <w:t>Implicitní vs. explicitní homoeroticismus v adaptacích díla Anne Rice</w:t>
            </w:r>
          </w:p>
          <w:p w14:paraId="335D5DB3" w14:textId="77777777" w:rsidR="00C56C3A" w:rsidRDefault="00C56C3A" w:rsidP="00C07AFA"/>
          <w:p w14:paraId="1FE06097" w14:textId="77777777" w:rsidR="00C56C3A" w:rsidRDefault="00C56C3A" w:rsidP="00C07AFA">
            <w:r>
              <w:t>Odborné znalosti – po absolvování předmětu prokazuje student znalosti:</w:t>
            </w:r>
          </w:p>
          <w:p w14:paraId="7DE63C0C" w14:textId="77777777" w:rsidR="00C56C3A" w:rsidRDefault="00C56C3A" w:rsidP="00C56C3A">
            <w:pPr>
              <w:pStyle w:val="Odstavecseseznamem"/>
              <w:numPr>
                <w:ilvl w:val="0"/>
                <w:numId w:val="79"/>
              </w:numPr>
              <w:suppressAutoHyphens w:val="0"/>
            </w:pPr>
            <w:r>
              <w:t>popsat proces adaptace literárního díla</w:t>
            </w:r>
          </w:p>
          <w:p w14:paraId="049A853C" w14:textId="77777777" w:rsidR="00C56C3A" w:rsidRDefault="00C56C3A" w:rsidP="00C56C3A">
            <w:pPr>
              <w:pStyle w:val="Odstavecseseznamem"/>
              <w:numPr>
                <w:ilvl w:val="0"/>
                <w:numId w:val="79"/>
              </w:numPr>
              <w:suppressAutoHyphens w:val="0"/>
            </w:pPr>
            <w:r>
              <w:t>vysvětlit základní pojmy a koncepty spojené s teorií adaptace literárních děl do audiovizuální podoby</w:t>
            </w:r>
          </w:p>
          <w:p w14:paraId="36F5FF6D" w14:textId="77777777" w:rsidR="00C56C3A" w:rsidRDefault="00C56C3A" w:rsidP="00C56C3A">
            <w:pPr>
              <w:pStyle w:val="Odstavecseseznamem"/>
              <w:numPr>
                <w:ilvl w:val="0"/>
                <w:numId w:val="79"/>
              </w:numPr>
              <w:suppressAutoHyphens w:val="0"/>
            </w:pPr>
            <w:r>
              <w:t>určit specifika adaptace literárního díla do audiovizuální podoby s ohledem na typ audiovizuálního média</w:t>
            </w:r>
          </w:p>
          <w:p w14:paraId="1654CE05" w14:textId="77777777" w:rsidR="00C56C3A" w:rsidRDefault="00C56C3A" w:rsidP="00C56C3A">
            <w:pPr>
              <w:pStyle w:val="Odstavecseseznamem"/>
              <w:numPr>
                <w:ilvl w:val="0"/>
                <w:numId w:val="79"/>
              </w:numPr>
              <w:suppressAutoHyphens w:val="0"/>
            </w:pPr>
            <w:r>
              <w:t>rozlišit, co je a co není adaptace</w:t>
            </w:r>
          </w:p>
          <w:p w14:paraId="4E704BFD" w14:textId="77777777" w:rsidR="00C56C3A" w:rsidRDefault="00C56C3A" w:rsidP="00C56C3A">
            <w:pPr>
              <w:pStyle w:val="Odstavecseseznamem"/>
              <w:numPr>
                <w:ilvl w:val="0"/>
                <w:numId w:val="79"/>
              </w:numPr>
              <w:suppressAutoHyphens w:val="0"/>
            </w:pPr>
            <w:r>
              <w:t>popsat estetické rysy vybraných žánrů a jejich převod do audiovizuální podoby</w:t>
            </w:r>
          </w:p>
          <w:p w14:paraId="45200F43" w14:textId="77777777" w:rsidR="00C56C3A" w:rsidRDefault="00C56C3A" w:rsidP="00C07AFA"/>
          <w:p w14:paraId="79F65BD2" w14:textId="77777777" w:rsidR="00C56C3A" w:rsidRDefault="00C56C3A" w:rsidP="00C07AFA">
            <w:r>
              <w:t>Odborné dovednosti – po absolvování předmětu prokazuje student dovednosti:</w:t>
            </w:r>
          </w:p>
          <w:p w14:paraId="7B2D895C" w14:textId="77777777" w:rsidR="00C56C3A" w:rsidRDefault="00C56C3A" w:rsidP="00C56C3A">
            <w:pPr>
              <w:pStyle w:val="Odstavecseseznamem"/>
              <w:numPr>
                <w:ilvl w:val="0"/>
                <w:numId w:val="80"/>
              </w:numPr>
              <w:suppressAutoHyphens w:val="0"/>
            </w:pPr>
            <w:r>
              <w:t>analyzovat proces adaptace literárního díla</w:t>
            </w:r>
          </w:p>
          <w:p w14:paraId="1CFB9B37" w14:textId="77777777" w:rsidR="00C56C3A" w:rsidRDefault="00C56C3A" w:rsidP="00C56C3A">
            <w:pPr>
              <w:pStyle w:val="Odstavecseseznamem"/>
              <w:numPr>
                <w:ilvl w:val="0"/>
                <w:numId w:val="80"/>
              </w:numPr>
              <w:suppressAutoHyphens w:val="0"/>
            </w:pPr>
            <w:r>
              <w:t>identifikovat problémy, které se při převodu literárního díla do audiovizuální podoby nejčastěji vyskytují</w:t>
            </w:r>
          </w:p>
          <w:p w14:paraId="7B7E4C24" w14:textId="77777777" w:rsidR="00C56C3A" w:rsidRDefault="00C56C3A" w:rsidP="00C56C3A">
            <w:pPr>
              <w:pStyle w:val="Odstavecseseznamem"/>
              <w:numPr>
                <w:ilvl w:val="0"/>
                <w:numId w:val="80"/>
              </w:numPr>
              <w:suppressAutoHyphens w:val="0"/>
            </w:pPr>
            <w:r>
              <w:t>analyzovat vybrané adaptace literárních děl</w:t>
            </w:r>
          </w:p>
          <w:p w14:paraId="373C0600" w14:textId="77777777" w:rsidR="00C56C3A" w:rsidRDefault="00C56C3A" w:rsidP="00C56C3A">
            <w:pPr>
              <w:pStyle w:val="Odstavecseseznamem"/>
              <w:numPr>
                <w:ilvl w:val="0"/>
                <w:numId w:val="80"/>
              </w:numPr>
              <w:suppressAutoHyphens w:val="0"/>
            </w:pPr>
            <w:r>
              <w:t>zhodnotit vybrané adaptace literárních děl s ohledem na jejich estetické kvality</w:t>
            </w:r>
          </w:p>
          <w:p w14:paraId="14BF10D5" w14:textId="77777777" w:rsidR="00C56C3A" w:rsidRDefault="00C56C3A" w:rsidP="00C56C3A">
            <w:pPr>
              <w:pStyle w:val="Odstavecseseznamem"/>
              <w:numPr>
                <w:ilvl w:val="0"/>
                <w:numId w:val="80"/>
              </w:numPr>
              <w:suppressAutoHyphens w:val="0"/>
            </w:pPr>
            <w:r>
              <w:t>zhodnotit kulturní přínos adaptací literárních děl do audiovizuální podoby</w:t>
            </w:r>
          </w:p>
          <w:p w14:paraId="00F58543" w14:textId="77777777" w:rsidR="00C56C3A" w:rsidRDefault="00C56C3A" w:rsidP="00C07AFA"/>
        </w:tc>
      </w:tr>
    </w:tbl>
    <w:p w14:paraId="1202F323"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695BD80C" w14:textId="77777777" w:rsidTr="00C07AFA">
        <w:trPr>
          <w:trHeight w:val="265"/>
        </w:trPr>
        <w:tc>
          <w:tcPr>
            <w:tcW w:w="3653" w:type="dxa"/>
            <w:tcBorders>
              <w:top w:val="single" w:sz="4" w:space="0" w:color="auto"/>
            </w:tcBorders>
            <w:shd w:val="clear" w:color="auto" w:fill="F7CAAC"/>
          </w:tcPr>
          <w:p w14:paraId="163635F9"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38C14409" w14:textId="77777777" w:rsidR="00C56C3A" w:rsidRDefault="00C56C3A" w:rsidP="00C07AFA"/>
        </w:tc>
      </w:tr>
      <w:tr w:rsidR="00C56C3A" w14:paraId="60EF9E0C" w14:textId="77777777" w:rsidTr="00C07AFA">
        <w:trPr>
          <w:trHeight w:val="1497"/>
        </w:trPr>
        <w:tc>
          <w:tcPr>
            <w:tcW w:w="9855" w:type="dxa"/>
            <w:gridSpan w:val="4"/>
            <w:tcBorders>
              <w:top w:val="nil"/>
            </w:tcBorders>
          </w:tcPr>
          <w:p w14:paraId="037C28D8" w14:textId="77777777" w:rsidR="00C56C3A" w:rsidRPr="00BD7BB3" w:rsidRDefault="00C56C3A" w:rsidP="00C07AFA">
            <w:pPr>
              <w:pStyle w:val="bb"/>
              <w:rPr>
                <w:b/>
              </w:rPr>
            </w:pPr>
            <w:r w:rsidRPr="00BD7BB3">
              <w:rPr>
                <w:b/>
              </w:rPr>
              <w:t>Základní literatura:</w:t>
            </w:r>
          </w:p>
          <w:p w14:paraId="4D3789D6" w14:textId="77777777" w:rsidR="00C56C3A" w:rsidRDefault="00C56C3A" w:rsidP="00C07AFA">
            <w:pPr>
              <w:pStyle w:val="bb"/>
            </w:pPr>
            <w:r>
              <w:t xml:space="preserve">Cahir, Linda Constanzo. </w:t>
            </w:r>
            <w:r w:rsidRPr="005F6776">
              <w:rPr>
                <w:i/>
                <w:iCs/>
              </w:rPr>
              <w:t>Literature into Film: Theory and Practical Approaches</w:t>
            </w:r>
            <w:r>
              <w:t>. Jefferson: McFarland, 2014.</w:t>
            </w:r>
          </w:p>
          <w:p w14:paraId="66AFA664" w14:textId="77777777" w:rsidR="00C56C3A" w:rsidRDefault="00C56C3A" w:rsidP="00C07AFA">
            <w:pPr>
              <w:pStyle w:val="bb"/>
            </w:pPr>
            <w:r>
              <w:t xml:space="preserve">Cartmell, Deborah (ed.). </w:t>
            </w:r>
            <w:r w:rsidRPr="00017AC8">
              <w:rPr>
                <w:i/>
                <w:iCs/>
              </w:rPr>
              <w:t>A Companion to Literature, Film and Adaptation</w:t>
            </w:r>
            <w:r>
              <w:t>. Chichester: Blackwell Publishing, 2012.</w:t>
            </w:r>
          </w:p>
          <w:p w14:paraId="7B8F2763" w14:textId="77777777" w:rsidR="00C56C3A" w:rsidRDefault="00C56C3A" w:rsidP="00C07AFA">
            <w:pPr>
              <w:pStyle w:val="bb"/>
            </w:pPr>
            <w:r>
              <w:t xml:space="preserve">Hutcheon, Linda – O᾽Flynn, Siobhan. </w:t>
            </w:r>
            <w:r w:rsidRPr="000B694B">
              <w:rPr>
                <w:i/>
              </w:rPr>
              <w:t>A Theory of Adaptation</w:t>
            </w:r>
            <w:r>
              <w:t>. 2nd ed. Oxon: Routledge, 2013.</w:t>
            </w:r>
          </w:p>
          <w:p w14:paraId="3DE6F1BB" w14:textId="77777777" w:rsidR="00C56C3A" w:rsidRDefault="00C56C3A" w:rsidP="00C07AFA">
            <w:pPr>
              <w:pStyle w:val="bb"/>
              <w:rPr>
                <w:lang w:val="en-US"/>
              </w:rPr>
            </w:pPr>
            <w:r>
              <w:rPr>
                <w:lang w:val="en-US"/>
              </w:rPr>
              <w:t xml:space="preserve">Krasilovsky, Alexis. </w:t>
            </w:r>
            <w:r w:rsidRPr="008D1C7D">
              <w:rPr>
                <w:i/>
                <w:lang w:val="en-US"/>
              </w:rPr>
              <w:t>Great Adaptations:</w:t>
            </w:r>
            <w:r>
              <w:rPr>
                <w:lang w:val="en-US"/>
              </w:rPr>
              <w:t xml:space="preserve"> </w:t>
            </w:r>
            <w:r w:rsidRPr="008051A9">
              <w:rPr>
                <w:i/>
                <w:iCs/>
                <w:lang w:val="en-US"/>
              </w:rPr>
              <w:t>Screenwriting and Global Storytelling</w:t>
            </w:r>
            <w:r>
              <w:rPr>
                <w:lang w:val="en-US"/>
              </w:rPr>
              <w:t>. Oxon: Routledge, 2018.</w:t>
            </w:r>
          </w:p>
          <w:p w14:paraId="5FD47B02" w14:textId="77777777" w:rsidR="00C56C3A" w:rsidRDefault="00C56C3A" w:rsidP="00C07AFA">
            <w:pPr>
              <w:pStyle w:val="bb"/>
              <w:rPr>
                <w:lang w:val="en-US"/>
              </w:rPr>
            </w:pPr>
            <w:r>
              <w:rPr>
                <w:lang w:val="en-US"/>
              </w:rPr>
              <w:t xml:space="preserve">Leitch, Thomas. </w:t>
            </w:r>
            <w:r w:rsidRPr="00736682">
              <w:rPr>
                <w:i/>
                <w:iCs/>
                <w:lang w:val="en-US"/>
              </w:rPr>
              <w:t xml:space="preserve">Film Adaptation and </w:t>
            </w:r>
            <w:r>
              <w:rPr>
                <w:i/>
                <w:iCs/>
                <w:lang w:val="en-US"/>
              </w:rPr>
              <w:t>I</w:t>
            </w:r>
            <w:r w:rsidRPr="00736682">
              <w:rPr>
                <w:i/>
                <w:iCs/>
                <w:lang w:val="en-US"/>
              </w:rPr>
              <w:t>ts Discontents</w:t>
            </w:r>
            <w:r>
              <w:rPr>
                <w:lang w:val="en-US"/>
              </w:rPr>
              <w:t>. Baltimore: Johns Hopkins University Press, 2007.</w:t>
            </w:r>
          </w:p>
          <w:p w14:paraId="757FE107" w14:textId="77777777" w:rsidR="00C56C3A" w:rsidRDefault="00C56C3A" w:rsidP="00C07AFA">
            <w:pPr>
              <w:pStyle w:val="bb"/>
              <w:rPr>
                <w:lang w:val="en-US"/>
              </w:rPr>
            </w:pPr>
            <w:r>
              <w:rPr>
                <w:lang w:val="en-US"/>
              </w:rPr>
              <w:t xml:space="preserve">Snyder, Mary H. </w:t>
            </w:r>
            <w:r w:rsidRPr="00736682">
              <w:rPr>
                <w:i/>
                <w:iCs/>
                <w:lang w:val="en-US"/>
              </w:rPr>
              <w:t>Analyzing Literature-to-Film Adaptations</w:t>
            </w:r>
            <w:r>
              <w:rPr>
                <w:lang w:val="en-US"/>
              </w:rPr>
              <w:t>. London: Bloomsbury, 2011.</w:t>
            </w:r>
          </w:p>
          <w:p w14:paraId="45E8B990" w14:textId="77777777" w:rsidR="00C56C3A" w:rsidRDefault="00C56C3A" w:rsidP="00C07AFA">
            <w:pPr>
              <w:pStyle w:val="bb"/>
            </w:pPr>
          </w:p>
          <w:p w14:paraId="0C239212" w14:textId="77777777" w:rsidR="00C56C3A" w:rsidRPr="00BD7BB3" w:rsidRDefault="00C56C3A" w:rsidP="00C07AFA">
            <w:pPr>
              <w:pStyle w:val="bb"/>
              <w:rPr>
                <w:b/>
              </w:rPr>
            </w:pPr>
            <w:r w:rsidRPr="00BD7BB3">
              <w:rPr>
                <w:b/>
              </w:rPr>
              <w:t>Doporučená literatura:</w:t>
            </w:r>
          </w:p>
          <w:p w14:paraId="4BA77E53" w14:textId="77777777" w:rsidR="00C56C3A" w:rsidRDefault="00C56C3A" w:rsidP="00C07AFA">
            <w:pPr>
              <w:pStyle w:val="bb"/>
            </w:pPr>
            <w:r>
              <w:t xml:space="preserve">Bazin, André. </w:t>
            </w:r>
            <w:r w:rsidRPr="00725223">
              <w:rPr>
                <w:i/>
                <w:iCs/>
              </w:rPr>
              <w:t>André Bazin on Adaptation: Cinema</w:t>
            </w:r>
            <w:r>
              <w:rPr>
                <w:i/>
                <w:iCs/>
              </w:rPr>
              <w:t>᾽</w:t>
            </w:r>
            <w:r w:rsidRPr="00725223">
              <w:rPr>
                <w:i/>
                <w:iCs/>
              </w:rPr>
              <w:t>s Literary Imagination</w:t>
            </w:r>
            <w:r>
              <w:t>. Oakland: University of California Press, 2022.</w:t>
            </w:r>
          </w:p>
          <w:p w14:paraId="73A6226C" w14:textId="77777777" w:rsidR="00C56C3A" w:rsidRDefault="00C56C3A" w:rsidP="00C07AFA">
            <w:pPr>
              <w:pStyle w:val="bb"/>
            </w:pPr>
            <w:r>
              <w:t xml:space="preserve">Desmond, John – Hawkes, Peter. </w:t>
            </w:r>
            <w:r w:rsidRPr="008051A9">
              <w:rPr>
                <w:i/>
                <w:iCs/>
              </w:rPr>
              <w:t>Adaptation: Studying Film and Literature</w:t>
            </w:r>
            <w:r>
              <w:t>. New York: McGraw-Hill Education, 2005.</w:t>
            </w:r>
          </w:p>
          <w:p w14:paraId="47837522" w14:textId="77777777" w:rsidR="00C56C3A" w:rsidRDefault="00C56C3A" w:rsidP="00C07AFA">
            <w:pPr>
              <w:pStyle w:val="bb"/>
            </w:pPr>
            <w:r>
              <w:t xml:space="preserve">Elliott, Kamilla. </w:t>
            </w:r>
            <w:r w:rsidRPr="00736682">
              <w:rPr>
                <w:i/>
                <w:iCs/>
              </w:rPr>
              <w:t>Theorizing Adaptation</w:t>
            </w:r>
            <w:r>
              <w:t>. Oxford: Oxford University Press, 2020.</w:t>
            </w:r>
          </w:p>
          <w:p w14:paraId="19316269" w14:textId="77777777" w:rsidR="00C56C3A" w:rsidRDefault="00C56C3A" w:rsidP="00C07AFA">
            <w:pPr>
              <w:pStyle w:val="bb"/>
            </w:pPr>
            <w:r>
              <w:t xml:space="preserve">Hand, Richard – McRoy, Jay. </w:t>
            </w:r>
            <w:r w:rsidRPr="00C121C3">
              <w:rPr>
                <w:i/>
                <w:iCs/>
              </w:rPr>
              <w:t>Monstrous Adaptations: Generic and Thematic Mutations in Horror Film</w:t>
            </w:r>
            <w:r>
              <w:t>. Manchester: Manchester University Press, 2016.</w:t>
            </w:r>
          </w:p>
          <w:p w14:paraId="16990D72" w14:textId="77777777" w:rsidR="00C56C3A" w:rsidRDefault="00C56C3A" w:rsidP="00C07AFA">
            <w:pPr>
              <w:pStyle w:val="bb"/>
            </w:pPr>
            <w:r>
              <w:t xml:space="preserve">Lehmann, Courtney. </w:t>
            </w:r>
            <w:r w:rsidRPr="00736682">
              <w:rPr>
                <w:i/>
                <w:iCs/>
              </w:rPr>
              <w:t>Screen Adaptations: Shakespeare</w:t>
            </w:r>
            <w:r>
              <w:rPr>
                <w:i/>
                <w:iCs/>
              </w:rPr>
              <w:t>᾽</w:t>
            </w:r>
            <w:r w:rsidRPr="00736682">
              <w:rPr>
                <w:i/>
                <w:iCs/>
              </w:rPr>
              <w:t>s Romeo and Juliet</w:t>
            </w:r>
            <w:r>
              <w:t>. London: Methuen Drama, 2010.</w:t>
            </w:r>
          </w:p>
          <w:p w14:paraId="08A583D7" w14:textId="77777777" w:rsidR="00C56C3A" w:rsidRDefault="00C56C3A" w:rsidP="00C07AFA">
            <w:pPr>
              <w:pStyle w:val="bb"/>
            </w:pPr>
            <w:r>
              <w:t xml:space="preserve">Leitch, Thomas, ed. </w:t>
            </w:r>
            <w:r w:rsidRPr="00071796">
              <w:rPr>
                <w:i/>
                <w:iCs/>
              </w:rPr>
              <w:t>The Oxford Handbook of Adaptation Studies</w:t>
            </w:r>
            <w:r>
              <w:t>. Oxford: Oxford University Press, 2020.</w:t>
            </w:r>
          </w:p>
          <w:p w14:paraId="50BF9623" w14:textId="77777777" w:rsidR="00C56C3A" w:rsidRPr="00BD7BB3" w:rsidRDefault="00C56C3A" w:rsidP="00C07AFA"/>
        </w:tc>
      </w:tr>
      <w:tr w:rsidR="00C56C3A" w14:paraId="018BF570"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638F0A53" w14:textId="77777777" w:rsidR="00C56C3A" w:rsidRDefault="00C56C3A" w:rsidP="00C07AFA">
            <w:pPr>
              <w:jc w:val="center"/>
              <w:rPr>
                <w:b/>
              </w:rPr>
            </w:pPr>
            <w:r>
              <w:rPr>
                <w:b/>
              </w:rPr>
              <w:t>Informace ke kombinované nebo distanční formě</w:t>
            </w:r>
          </w:p>
        </w:tc>
      </w:tr>
      <w:tr w:rsidR="00C56C3A" w14:paraId="432AB783" w14:textId="77777777" w:rsidTr="00C07AFA">
        <w:tc>
          <w:tcPr>
            <w:tcW w:w="4787" w:type="dxa"/>
            <w:gridSpan w:val="2"/>
            <w:tcBorders>
              <w:top w:val="single" w:sz="2" w:space="0" w:color="auto"/>
            </w:tcBorders>
            <w:shd w:val="clear" w:color="auto" w:fill="F7CAAC"/>
          </w:tcPr>
          <w:p w14:paraId="715370A6" w14:textId="77777777" w:rsidR="00C56C3A" w:rsidRDefault="00C56C3A" w:rsidP="00C07AFA">
            <w:r>
              <w:rPr>
                <w:b/>
              </w:rPr>
              <w:t>Rozsah konzultací (soustředění)</w:t>
            </w:r>
          </w:p>
        </w:tc>
        <w:tc>
          <w:tcPr>
            <w:tcW w:w="889" w:type="dxa"/>
            <w:tcBorders>
              <w:top w:val="single" w:sz="2" w:space="0" w:color="auto"/>
            </w:tcBorders>
          </w:tcPr>
          <w:p w14:paraId="29157B88" w14:textId="77777777" w:rsidR="00C56C3A" w:rsidRDefault="00C56C3A" w:rsidP="00C07AFA"/>
        </w:tc>
        <w:tc>
          <w:tcPr>
            <w:tcW w:w="4179" w:type="dxa"/>
            <w:tcBorders>
              <w:top w:val="single" w:sz="2" w:space="0" w:color="auto"/>
            </w:tcBorders>
            <w:shd w:val="clear" w:color="auto" w:fill="F7CAAC"/>
          </w:tcPr>
          <w:p w14:paraId="3830CCB9" w14:textId="77777777" w:rsidR="00C56C3A" w:rsidRDefault="00C56C3A" w:rsidP="00C07AFA">
            <w:pPr>
              <w:rPr>
                <w:b/>
              </w:rPr>
            </w:pPr>
            <w:r>
              <w:rPr>
                <w:b/>
              </w:rPr>
              <w:t xml:space="preserve">hodin </w:t>
            </w:r>
          </w:p>
        </w:tc>
      </w:tr>
      <w:tr w:rsidR="00C56C3A" w14:paraId="189C96F2" w14:textId="77777777" w:rsidTr="00C07AFA">
        <w:tc>
          <w:tcPr>
            <w:tcW w:w="9855" w:type="dxa"/>
            <w:gridSpan w:val="4"/>
            <w:shd w:val="clear" w:color="auto" w:fill="F7CAAC"/>
          </w:tcPr>
          <w:p w14:paraId="58CF026B" w14:textId="77777777" w:rsidR="00C56C3A" w:rsidRDefault="00C56C3A" w:rsidP="00C07AFA">
            <w:pPr>
              <w:rPr>
                <w:b/>
              </w:rPr>
            </w:pPr>
            <w:r>
              <w:rPr>
                <w:b/>
              </w:rPr>
              <w:t>Informace o způsobu kontaktu s vyučujícím</w:t>
            </w:r>
          </w:p>
        </w:tc>
      </w:tr>
      <w:tr w:rsidR="00C56C3A" w14:paraId="171A1C32" w14:textId="77777777" w:rsidTr="00C07AFA">
        <w:trPr>
          <w:trHeight w:val="20"/>
        </w:trPr>
        <w:tc>
          <w:tcPr>
            <w:tcW w:w="9855" w:type="dxa"/>
            <w:gridSpan w:val="4"/>
          </w:tcPr>
          <w:p w14:paraId="4A576DBF" w14:textId="77777777" w:rsidR="00C56C3A" w:rsidRDefault="00C56C3A" w:rsidP="00C07AFA"/>
        </w:tc>
      </w:tr>
    </w:tbl>
    <w:p w14:paraId="5FB85B8A" w14:textId="77777777" w:rsidR="00C56C3A" w:rsidRDefault="00C56C3A" w:rsidP="00C56C3A"/>
    <w:p w14:paraId="3E9CB1DF" w14:textId="77777777" w:rsidR="00C56C3A" w:rsidRDefault="00C56C3A" w:rsidP="00C56C3A"/>
    <w:p w14:paraId="1C6091B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206E2F42" w14:textId="77777777" w:rsidTr="00C07AFA">
        <w:tc>
          <w:tcPr>
            <w:tcW w:w="9855" w:type="dxa"/>
            <w:gridSpan w:val="8"/>
            <w:tcBorders>
              <w:bottom w:val="double" w:sz="4" w:space="0" w:color="auto"/>
            </w:tcBorders>
            <w:shd w:val="clear" w:color="auto" w:fill="BDD6EE"/>
          </w:tcPr>
          <w:p w14:paraId="3FC26A20" w14:textId="77777777" w:rsidR="00C56C3A" w:rsidRDefault="00C56C3A" w:rsidP="00C07AFA">
            <w:pPr>
              <w:rPr>
                <w:b/>
                <w:sz w:val="28"/>
              </w:rPr>
            </w:pPr>
            <w:r>
              <w:br w:type="page"/>
            </w:r>
            <w:r>
              <w:rPr>
                <w:b/>
                <w:sz w:val="28"/>
              </w:rPr>
              <w:t>B-III – Charakteristika studijního předmětu</w:t>
            </w:r>
          </w:p>
        </w:tc>
      </w:tr>
      <w:tr w:rsidR="00C56C3A" w14:paraId="793E8E02" w14:textId="77777777" w:rsidTr="00C07AFA">
        <w:tc>
          <w:tcPr>
            <w:tcW w:w="3086" w:type="dxa"/>
            <w:tcBorders>
              <w:top w:val="double" w:sz="4" w:space="0" w:color="auto"/>
            </w:tcBorders>
            <w:shd w:val="clear" w:color="auto" w:fill="F7CAAC"/>
          </w:tcPr>
          <w:p w14:paraId="3E17C474"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30D868F0" w14:textId="77777777" w:rsidR="00C56C3A" w:rsidRDefault="00C56C3A" w:rsidP="00C07AFA">
            <w:r>
              <w:t>Copywriting</w:t>
            </w:r>
          </w:p>
        </w:tc>
      </w:tr>
      <w:tr w:rsidR="00C56C3A" w14:paraId="3D4D1355" w14:textId="77777777" w:rsidTr="00C07AFA">
        <w:tc>
          <w:tcPr>
            <w:tcW w:w="3086" w:type="dxa"/>
            <w:shd w:val="clear" w:color="auto" w:fill="F7CAAC"/>
          </w:tcPr>
          <w:p w14:paraId="6FDAE639" w14:textId="77777777" w:rsidR="00C56C3A" w:rsidRDefault="00C56C3A" w:rsidP="00C07AFA">
            <w:pPr>
              <w:rPr>
                <w:b/>
              </w:rPr>
            </w:pPr>
            <w:r>
              <w:rPr>
                <w:b/>
              </w:rPr>
              <w:t>Typ předmětu</w:t>
            </w:r>
          </w:p>
        </w:tc>
        <w:tc>
          <w:tcPr>
            <w:tcW w:w="3406" w:type="dxa"/>
            <w:gridSpan w:val="4"/>
          </w:tcPr>
          <w:p w14:paraId="3BBF1085" w14:textId="6F763A52" w:rsidR="00C56C3A" w:rsidRDefault="00620367" w:rsidP="00C07AFA">
            <w:r>
              <w:t>pv</w:t>
            </w:r>
          </w:p>
        </w:tc>
        <w:tc>
          <w:tcPr>
            <w:tcW w:w="2695" w:type="dxa"/>
            <w:gridSpan w:val="2"/>
            <w:shd w:val="clear" w:color="auto" w:fill="F7CAAC"/>
          </w:tcPr>
          <w:p w14:paraId="2BE982E1" w14:textId="77777777" w:rsidR="00C56C3A" w:rsidRDefault="00C56C3A" w:rsidP="00C07AFA">
            <w:r>
              <w:rPr>
                <w:b/>
              </w:rPr>
              <w:t>doporučený ročník / semestr</w:t>
            </w:r>
          </w:p>
        </w:tc>
        <w:tc>
          <w:tcPr>
            <w:tcW w:w="668" w:type="dxa"/>
          </w:tcPr>
          <w:p w14:paraId="384EACEF" w14:textId="77777777" w:rsidR="00C56C3A" w:rsidRDefault="00C56C3A" w:rsidP="00C07AFA">
            <w:r>
              <w:t>1/L, 2/Z</w:t>
            </w:r>
          </w:p>
        </w:tc>
      </w:tr>
      <w:tr w:rsidR="00C56C3A" w14:paraId="1FFF2999" w14:textId="77777777" w:rsidTr="00C07AFA">
        <w:tc>
          <w:tcPr>
            <w:tcW w:w="3086" w:type="dxa"/>
            <w:shd w:val="clear" w:color="auto" w:fill="F7CAAC"/>
          </w:tcPr>
          <w:p w14:paraId="50EB7ACC" w14:textId="77777777" w:rsidR="00C56C3A" w:rsidRDefault="00C56C3A" w:rsidP="00C07AFA">
            <w:pPr>
              <w:rPr>
                <w:b/>
              </w:rPr>
            </w:pPr>
            <w:r>
              <w:rPr>
                <w:b/>
              </w:rPr>
              <w:t>Rozsah studijního předmětu</w:t>
            </w:r>
          </w:p>
        </w:tc>
        <w:tc>
          <w:tcPr>
            <w:tcW w:w="1701" w:type="dxa"/>
            <w:gridSpan w:val="2"/>
          </w:tcPr>
          <w:p w14:paraId="74D2B28E" w14:textId="77777777" w:rsidR="00C56C3A" w:rsidRDefault="00C56C3A" w:rsidP="00C07AFA">
            <w:r>
              <w:t>0p + 28s</w:t>
            </w:r>
          </w:p>
        </w:tc>
        <w:tc>
          <w:tcPr>
            <w:tcW w:w="889" w:type="dxa"/>
            <w:shd w:val="clear" w:color="auto" w:fill="F7CAAC"/>
          </w:tcPr>
          <w:p w14:paraId="5218F89B" w14:textId="77777777" w:rsidR="00C56C3A" w:rsidRDefault="00C56C3A" w:rsidP="00C07AFA">
            <w:pPr>
              <w:rPr>
                <w:b/>
              </w:rPr>
            </w:pPr>
            <w:r>
              <w:rPr>
                <w:b/>
              </w:rPr>
              <w:t xml:space="preserve">hod. </w:t>
            </w:r>
          </w:p>
        </w:tc>
        <w:tc>
          <w:tcPr>
            <w:tcW w:w="816" w:type="dxa"/>
          </w:tcPr>
          <w:p w14:paraId="23063870" w14:textId="77777777" w:rsidR="00C56C3A" w:rsidRDefault="00C56C3A" w:rsidP="00C07AFA">
            <w:r>
              <w:t>28</w:t>
            </w:r>
          </w:p>
        </w:tc>
        <w:tc>
          <w:tcPr>
            <w:tcW w:w="2156" w:type="dxa"/>
            <w:shd w:val="clear" w:color="auto" w:fill="F7CAAC"/>
          </w:tcPr>
          <w:p w14:paraId="40AFEA44" w14:textId="77777777" w:rsidR="00C56C3A" w:rsidRDefault="00C56C3A" w:rsidP="00C07AFA">
            <w:pPr>
              <w:rPr>
                <w:b/>
              </w:rPr>
            </w:pPr>
            <w:r>
              <w:rPr>
                <w:b/>
              </w:rPr>
              <w:t>kreditů</w:t>
            </w:r>
          </w:p>
        </w:tc>
        <w:tc>
          <w:tcPr>
            <w:tcW w:w="1207" w:type="dxa"/>
            <w:gridSpan w:val="2"/>
          </w:tcPr>
          <w:p w14:paraId="37BB1AC8" w14:textId="77777777" w:rsidR="00C56C3A" w:rsidRDefault="00C56C3A" w:rsidP="00C07AFA">
            <w:r>
              <w:t>4</w:t>
            </w:r>
          </w:p>
        </w:tc>
      </w:tr>
      <w:tr w:rsidR="00C56C3A" w14:paraId="2C55514A" w14:textId="77777777" w:rsidTr="00C07AFA">
        <w:tc>
          <w:tcPr>
            <w:tcW w:w="3086" w:type="dxa"/>
            <w:shd w:val="clear" w:color="auto" w:fill="F7CAAC"/>
          </w:tcPr>
          <w:p w14:paraId="1AEB9C3D" w14:textId="77777777" w:rsidR="00C56C3A" w:rsidRDefault="00C56C3A" w:rsidP="00C07AFA">
            <w:pPr>
              <w:rPr>
                <w:b/>
                <w:sz w:val="22"/>
              </w:rPr>
            </w:pPr>
            <w:r>
              <w:rPr>
                <w:b/>
              </w:rPr>
              <w:t>Prerekvizity, korekvizity, ekvivalence</w:t>
            </w:r>
          </w:p>
        </w:tc>
        <w:tc>
          <w:tcPr>
            <w:tcW w:w="6769" w:type="dxa"/>
            <w:gridSpan w:val="7"/>
          </w:tcPr>
          <w:p w14:paraId="5BD598D7" w14:textId="77777777" w:rsidR="00C56C3A" w:rsidRDefault="00C56C3A" w:rsidP="00C07AFA"/>
        </w:tc>
      </w:tr>
      <w:tr w:rsidR="00C56C3A" w14:paraId="7640BEDF" w14:textId="77777777" w:rsidTr="00C07AFA">
        <w:tc>
          <w:tcPr>
            <w:tcW w:w="3086" w:type="dxa"/>
            <w:shd w:val="clear" w:color="auto" w:fill="F7CAAC"/>
          </w:tcPr>
          <w:p w14:paraId="601C4DE9" w14:textId="77777777" w:rsidR="00C56C3A" w:rsidRDefault="00C56C3A" w:rsidP="00C07AFA">
            <w:pPr>
              <w:rPr>
                <w:b/>
              </w:rPr>
            </w:pPr>
            <w:r>
              <w:rPr>
                <w:b/>
              </w:rPr>
              <w:t>Způsob ověření studijních výsledků</w:t>
            </w:r>
          </w:p>
        </w:tc>
        <w:tc>
          <w:tcPr>
            <w:tcW w:w="3406" w:type="dxa"/>
            <w:gridSpan w:val="4"/>
          </w:tcPr>
          <w:p w14:paraId="38E5CF2B" w14:textId="77777777" w:rsidR="00C56C3A" w:rsidRDefault="00C56C3A" w:rsidP="00C07AFA">
            <w:r>
              <w:t>Klz</w:t>
            </w:r>
          </w:p>
        </w:tc>
        <w:tc>
          <w:tcPr>
            <w:tcW w:w="2156" w:type="dxa"/>
            <w:shd w:val="clear" w:color="auto" w:fill="F7CAAC"/>
          </w:tcPr>
          <w:p w14:paraId="63497132" w14:textId="77777777" w:rsidR="00C56C3A" w:rsidRDefault="00C56C3A" w:rsidP="00C07AFA">
            <w:pPr>
              <w:rPr>
                <w:b/>
              </w:rPr>
            </w:pPr>
            <w:r>
              <w:rPr>
                <w:b/>
              </w:rPr>
              <w:t>Forma výuky</w:t>
            </w:r>
          </w:p>
        </w:tc>
        <w:tc>
          <w:tcPr>
            <w:tcW w:w="1207" w:type="dxa"/>
            <w:gridSpan w:val="2"/>
          </w:tcPr>
          <w:p w14:paraId="13887D6F" w14:textId="77777777" w:rsidR="00C56C3A" w:rsidRDefault="00C56C3A" w:rsidP="00C07AFA">
            <w:r>
              <w:t>seminář</w:t>
            </w:r>
          </w:p>
        </w:tc>
      </w:tr>
      <w:tr w:rsidR="00C56C3A" w14:paraId="6B73B7E6" w14:textId="77777777" w:rsidTr="00C07AFA">
        <w:tc>
          <w:tcPr>
            <w:tcW w:w="3086" w:type="dxa"/>
            <w:shd w:val="clear" w:color="auto" w:fill="F7CAAC"/>
          </w:tcPr>
          <w:p w14:paraId="2CE77004"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45C11ECC" w14:textId="77777777" w:rsidR="00C56C3A" w:rsidRDefault="00C56C3A" w:rsidP="00C07AFA">
            <w:r w:rsidRPr="00B46148">
              <w:rPr>
                <w:b/>
              </w:rPr>
              <w:t>Požadavky k zápočtu:</w:t>
            </w:r>
          </w:p>
          <w:p w14:paraId="1CC74DAE" w14:textId="77777777" w:rsidR="00C56C3A" w:rsidRDefault="00C56C3A" w:rsidP="00C07AFA">
            <w:r>
              <w:t>Aktivní účast na seminářích (80 %)</w:t>
            </w:r>
          </w:p>
          <w:p w14:paraId="24FBD053" w14:textId="77777777" w:rsidR="00C56C3A" w:rsidRPr="0053743F" w:rsidRDefault="00C56C3A" w:rsidP="00C07AFA">
            <w:r>
              <w:t>Vypracování vlastního textu (v písemné formě)</w:t>
            </w:r>
          </w:p>
        </w:tc>
      </w:tr>
      <w:tr w:rsidR="00C56C3A" w14:paraId="57170720" w14:textId="77777777" w:rsidTr="00C07AFA">
        <w:trPr>
          <w:trHeight w:val="20"/>
        </w:trPr>
        <w:tc>
          <w:tcPr>
            <w:tcW w:w="9855" w:type="dxa"/>
            <w:gridSpan w:val="8"/>
            <w:tcBorders>
              <w:top w:val="nil"/>
            </w:tcBorders>
          </w:tcPr>
          <w:p w14:paraId="5162D1CA" w14:textId="77777777" w:rsidR="00C56C3A" w:rsidRDefault="00C56C3A" w:rsidP="00C07AFA"/>
        </w:tc>
      </w:tr>
      <w:tr w:rsidR="00C56C3A" w14:paraId="69E2B2EC" w14:textId="77777777" w:rsidTr="00C07AFA">
        <w:trPr>
          <w:trHeight w:val="197"/>
        </w:trPr>
        <w:tc>
          <w:tcPr>
            <w:tcW w:w="3086" w:type="dxa"/>
            <w:tcBorders>
              <w:top w:val="nil"/>
            </w:tcBorders>
            <w:shd w:val="clear" w:color="auto" w:fill="F7CAAC"/>
          </w:tcPr>
          <w:p w14:paraId="2979412D" w14:textId="77777777" w:rsidR="00C56C3A" w:rsidRDefault="00C56C3A" w:rsidP="00C07AFA">
            <w:pPr>
              <w:rPr>
                <w:b/>
              </w:rPr>
            </w:pPr>
            <w:r>
              <w:rPr>
                <w:b/>
              </w:rPr>
              <w:t>Garant předmětu</w:t>
            </w:r>
          </w:p>
        </w:tc>
        <w:tc>
          <w:tcPr>
            <w:tcW w:w="6769" w:type="dxa"/>
            <w:gridSpan w:val="7"/>
            <w:tcBorders>
              <w:top w:val="nil"/>
            </w:tcBorders>
          </w:tcPr>
          <w:p w14:paraId="2BC61A10" w14:textId="77777777" w:rsidR="00C56C3A" w:rsidRDefault="00C56C3A" w:rsidP="00C07AFA">
            <w:r>
              <w:t>Mgr. Svitlana Shurma, Ph.D.</w:t>
            </w:r>
          </w:p>
        </w:tc>
      </w:tr>
      <w:tr w:rsidR="00C56C3A" w14:paraId="7B1B7F4E" w14:textId="77777777" w:rsidTr="00C07AFA">
        <w:trPr>
          <w:trHeight w:val="243"/>
        </w:trPr>
        <w:tc>
          <w:tcPr>
            <w:tcW w:w="3086" w:type="dxa"/>
            <w:tcBorders>
              <w:top w:val="nil"/>
            </w:tcBorders>
            <w:shd w:val="clear" w:color="auto" w:fill="F7CAAC"/>
          </w:tcPr>
          <w:p w14:paraId="38F70324" w14:textId="77777777" w:rsidR="00C56C3A" w:rsidRDefault="00C56C3A" w:rsidP="00C07AFA">
            <w:pPr>
              <w:rPr>
                <w:b/>
              </w:rPr>
            </w:pPr>
            <w:r>
              <w:rPr>
                <w:b/>
              </w:rPr>
              <w:t>Zapojení garanta do výuky předmětu</w:t>
            </w:r>
          </w:p>
        </w:tc>
        <w:tc>
          <w:tcPr>
            <w:tcW w:w="6769" w:type="dxa"/>
            <w:gridSpan w:val="7"/>
            <w:tcBorders>
              <w:top w:val="nil"/>
            </w:tcBorders>
          </w:tcPr>
          <w:p w14:paraId="77405C22" w14:textId="77777777" w:rsidR="00C56C3A" w:rsidRDefault="00C56C3A" w:rsidP="00C07AFA">
            <w:r>
              <w:t>100 %</w:t>
            </w:r>
          </w:p>
        </w:tc>
      </w:tr>
      <w:tr w:rsidR="00C56C3A" w14:paraId="2DBB1DF1" w14:textId="77777777" w:rsidTr="00C07AFA">
        <w:tc>
          <w:tcPr>
            <w:tcW w:w="3086" w:type="dxa"/>
            <w:shd w:val="clear" w:color="auto" w:fill="F7CAAC"/>
          </w:tcPr>
          <w:p w14:paraId="68EFD662" w14:textId="77777777" w:rsidR="00C56C3A" w:rsidRDefault="00C56C3A" w:rsidP="00C07AFA">
            <w:pPr>
              <w:rPr>
                <w:b/>
              </w:rPr>
            </w:pPr>
            <w:r>
              <w:rPr>
                <w:b/>
              </w:rPr>
              <w:t>Vyučující</w:t>
            </w:r>
          </w:p>
        </w:tc>
        <w:tc>
          <w:tcPr>
            <w:tcW w:w="6769" w:type="dxa"/>
            <w:gridSpan w:val="7"/>
            <w:tcBorders>
              <w:bottom w:val="nil"/>
            </w:tcBorders>
          </w:tcPr>
          <w:p w14:paraId="540061F7" w14:textId="77777777" w:rsidR="00C56C3A" w:rsidRDefault="00C56C3A" w:rsidP="00C07AFA">
            <w:r>
              <w:t>Mgr. Svitlana Shurma, Ph.D.</w:t>
            </w:r>
          </w:p>
        </w:tc>
      </w:tr>
      <w:tr w:rsidR="00C56C3A" w14:paraId="6FA8D095" w14:textId="77777777" w:rsidTr="00C07AFA">
        <w:trPr>
          <w:trHeight w:val="20"/>
        </w:trPr>
        <w:tc>
          <w:tcPr>
            <w:tcW w:w="9855" w:type="dxa"/>
            <w:gridSpan w:val="8"/>
            <w:tcBorders>
              <w:top w:val="nil"/>
            </w:tcBorders>
          </w:tcPr>
          <w:p w14:paraId="7E787EE3" w14:textId="77777777" w:rsidR="00C56C3A" w:rsidRDefault="00C56C3A" w:rsidP="00C07AFA"/>
        </w:tc>
      </w:tr>
      <w:tr w:rsidR="00C56C3A" w14:paraId="52DC3C9C" w14:textId="77777777" w:rsidTr="00C07AFA">
        <w:tc>
          <w:tcPr>
            <w:tcW w:w="3086" w:type="dxa"/>
            <w:shd w:val="clear" w:color="auto" w:fill="F7CAAC"/>
          </w:tcPr>
          <w:p w14:paraId="3A56E9BA" w14:textId="77777777" w:rsidR="00C56C3A" w:rsidRDefault="00C56C3A" w:rsidP="00C07AFA">
            <w:pPr>
              <w:rPr>
                <w:b/>
              </w:rPr>
            </w:pPr>
            <w:r>
              <w:rPr>
                <w:b/>
              </w:rPr>
              <w:t>Stručná anotace předmětu</w:t>
            </w:r>
          </w:p>
        </w:tc>
        <w:tc>
          <w:tcPr>
            <w:tcW w:w="6769" w:type="dxa"/>
            <w:gridSpan w:val="7"/>
            <w:tcBorders>
              <w:bottom w:val="nil"/>
            </w:tcBorders>
          </w:tcPr>
          <w:p w14:paraId="33515951" w14:textId="77777777" w:rsidR="00C56C3A" w:rsidRDefault="00C56C3A" w:rsidP="00C07AFA"/>
        </w:tc>
      </w:tr>
      <w:tr w:rsidR="00C56C3A" w14:paraId="353E323E" w14:textId="77777777" w:rsidTr="00C07AFA">
        <w:trPr>
          <w:trHeight w:val="3938"/>
        </w:trPr>
        <w:tc>
          <w:tcPr>
            <w:tcW w:w="9855" w:type="dxa"/>
            <w:gridSpan w:val="8"/>
            <w:tcBorders>
              <w:top w:val="nil"/>
              <w:bottom w:val="single" w:sz="12" w:space="0" w:color="auto"/>
            </w:tcBorders>
          </w:tcPr>
          <w:p w14:paraId="660E11C0" w14:textId="77777777" w:rsidR="00C56C3A" w:rsidRDefault="00C56C3A" w:rsidP="00C07AFA">
            <w:r w:rsidRPr="00495D33">
              <w:t>Cílem předmětu je naučit se základní techniky copywriting</w:t>
            </w:r>
            <w:r>
              <w:t>u</w:t>
            </w:r>
            <w:r w:rsidRPr="00495D33">
              <w:t>, tvořen</w:t>
            </w:r>
            <w:r>
              <w:t>í</w:t>
            </w:r>
            <w:r w:rsidRPr="00495D33">
              <w:t xml:space="preserve"> titulků a textu, kreativní používaní slov a </w:t>
            </w:r>
            <w:r>
              <w:t>myšlenek</w:t>
            </w:r>
            <w:r w:rsidRPr="00495D33">
              <w:t xml:space="preserve">, které jsou pro tento typ psaní typické. Studenti </w:t>
            </w:r>
            <w:r>
              <w:t xml:space="preserve">se seznámí s </w:t>
            </w:r>
            <w:r w:rsidRPr="00495D33">
              <w:t>procesem vytváření originálních, strategický</w:t>
            </w:r>
            <w:r>
              <w:t xml:space="preserve"> zaměřených, přesvědčivých textů</w:t>
            </w:r>
            <w:r w:rsidRPr="00495D33">
              <w:t xml:space="preserve"> pro různé </w:t>
            </w:r>
            <w:r>
              <w:t>účely</w:t>
            </w:r>
            <w:r w:rsidRPr="00495D33">
              <w:t xml:space="preserve">. Studenti </w:t>
            </w:r>
            <w:r>
              <w:t xml:space="preserve">vytvoří </w:t>
            </w:r>
            <w:r w:rsidRPr="00495D33">
              <w:t>různé typy textů, které se mohou pohybovat od delších forem obsahu až po krátké popisy produktů s cílem přesvědčit publikum.</w:t>
            </w:r>
          </w:p>
          <w:p w14:paraId="44CBCDDD" w14:textId="77777777" w:rsidR="00C56C3A" w:rsidRDefault="00C56C3A" w:rsidP="00C07AFA"/>
          <w:p w14:paraId="59A56C54" w14:textId="77777777" w:rsidR="00C56C3A" w:rsidRDefault="00C56C3A" w:rsidP="00C07AFA">
            <w:r>
              <w:t>Obsah předmětu:</w:t>
            </w:r>
          </w:p>
          <w:p w14:paraId="3A39B293" w14:textId="77777777" w:rsidR="00C56C3A" w:rsidRDefault="00C56C3A" w:rsidP="00C56C3A">
            <w:pPr>
              <w:pStyle w:val="Odstavecseseznamem"/>
              <w:numPr>
                <w:ilvl w:val="0"/>
                <w:numId w:val="81"/>
              </w:numPr>
              <w:suppressAutoHyphens w:val="0"/>
            </w:pPr>
            <w:r>
              <w:t>Přesvědčování a copywriting</w:t>
            </w:r>
          </w:p>
          <w:p w14:paraId="528485FF" w14:textId="77777777" w:rsidR="00C56C3A" w:rsidRDefault="00C56C3A" w:rsidP="00C56C3A">
            <w:pPr>
              <w:pStyle w:val="Odstavecseseznamem"/>
              <w:numPr>
                <w:ilvl w:val="0"/>
                <w:numId w:val="81"/>
              </w:numPr>
              <w:suppressAutoHyphens w:val="0"/>
            </w:pPr>
            <w:r>
              <w:t>Zaměřte se na titulek</w:t>
            </w:r>
          </w:p>
          <w:p w14:paraId="41156440" w14:textId="77777777" w:rsidR="00C56C3A" w:rsidRDefault="00C56C3A" w:rsidP="00C56C3A">
            <w:pPr>
              <w:pStyle w:val="Odstavecseseznamem"/>
              <w:numPr>
                <w:ilvl w:val="0"/>
                <w:numId w:val="81"/>
              </w:numPr>
              <w:suppressAutoHyphens w:val="0"/>
            </w:pPr>
            <w:r>
              <w:t>Přemýšlení o adresátovi</w:t>
            </w:r>
          </w:p>
          <w:p w14:paraId="6CB3B234" w14:textId="77777777" w:rsidR="00C56C3A" w:rsidRDefault="00C56C3A" w:rsidP="00C56C3A">
            <w:pPr>
              <w:pStyle w:val="Odstavecseseznamem"/>
              <w:numPr>
                <w:ilvl w:val="0"/>
                <w:numId w:val="81"/>
              </w:numPr>
              <w:suppressAutoHyphens w:val="0"/>
            </w:pPr>
            <w:r>
              <w:t>Psaní pro prodej</w:t>
            </w:r>
          </w:p>
          <w:p w14:paraId="44C8759E" w14:textId="77777777" w:rsidR="00C56C3A" w:rsidRDefault="00C56C3A" w:rsidP="00C56C3A">
            <w:pPr>
              <w:pStyle w:val="Odstavecseseznamem"/>
              <w:numPr>
                <w:ilvl w:val="0"/>
                <w:numId w:val="81"/>
              </w:numPr>
              <w:suppressAutoHyphens w:val="0"/>
            </w:pPr>
            <w:r>
              <w:t>Psaní pro web</w:t>
            </w:r>
          </w:p>
          <w:p w14:paraId="59550AA2" w14:textId="77777777" w:rsidR="00C56C3A" w:rsidRDefault="00C56C3A" w:rsidP="00C56C3A">
            <w:pPr>
              <w:pStyle w:val="Odstavecseseznamem"/>
              <w:numPr>
                <w:ilvl w:val="0"/>
                <w:numId w:val="81"/>
              </w:numPr>
              <w:suppressAutoHyphens w:val="0"/>
            </w:pPr>
            <w:r>
              <w:t>Psaní prezentací</w:t>
            </w:r>
          </w:p>
          <w:p w14:paraId="2E85D9B2" w14:textId="77777777" w:rsidR="00C56C3A" w:rsidRDefault="00C56C3A" w:rsidP="00C56C3A">
            <w:pPr>
              <w:pStyle w:val="Odstavecseseznamem"/>
              <w:numPr>
                <w:ilvl w:val="0"/>
                <w:numId w:val="81"/>
              </w:numPr>
              <w:suppressAutoHyphens w:val="0"/>
            </w:pPr>
            <w:r>
              <w:t>Psaní pro PR</w:t>
            </w:r>
          </w:p>
          <w:p w14:paraId="5FFD4A45" w14:textId="77777777" w:rsidR="00C56C3A" w:rsidRDefault="00C56C3A" w:rsidP="00C56C3A">
            <w:pPr>
              <w:pStyle w:val="Odstavecseseznamem"/>
              <w:numPr>
                <w:ilvl w:val="0"/>
                <w:numId w:val="81"/>
              </w:numPr>
              <w:suppressAutoHyphens w:val="0"/>
            </w:pPr>
            <w:r>
              <w:t>Psaní marketingových e-mailů</w:t>
            </w:r>
          </w:p>
          <w:p w14:paraId="13171348" w14:textId="77777777" w:rsidR="00C56C3A" w:rsidRDefault="00C56C3A" w:rsidP="00C56C3A">
            <w:pPr>
              <w:pStyle w:val="Odstavecseseznamem"/>
              <w:numPr>
                <w:ilvl w:val="0"/>
                <w:numId w:val="81"/>
              </w:numPr>
              <w:suppressAutoHyphens w:val="0"/>
            </w:pPr>
            <w:r>
              <w:t>Tvorba obsahu sociálních sítí</w:t>
            </w:r>
          </w:p>
          <w:p w14:paraId="774B7F4E" w14:textId="77777777" w:rsidR="00C56C3A" w:rsidRDefault="00C56C3A" w:rsidP="00C07AFA"/>
          <w:p w14:paraId="265FBE7C" w14:textId="77777777" w:rsidR="00C56C3A" w:rsidRDefault="00C56C3A" w:rsidP="00C07AFA">
            <w:r>
              <w:t>Odborné znalosti – po absolvování předmětu prokazuje student znalosti:</w:t>
            </w:r>
          </w:p>
          <w:p w14:paraId="421B6B4C" w14:textId="77777777" w:rsidR="00C56C3A" w:rsidRDefault="00C56C3A" w:rsidP="00C56C3A">
            <w:pPr>
              <w:pStyle w:val="Odstavecseseznamem"/>
              <w:numPr>
                <w:ilvl w:val="0"/>
                <w:numId w:val="82"/>
              </w:numPr>
              <w:suppressAutoHyphens w:val="0"/>
            </w:pPr>
            <w:r>
              <w:t>popsat cíle vytvoření textu pro cílové skupiny</w:t>
            </w:r>
          </w:p>
          <w:p w14:paraId="30F00AB1" w14:textId="77777777" w:rsidR="00C56C3A" w:rsidRDefault="00C56C3A" w:rsidP="00C56C3A">
            <w:pPr>
              <w:pStyle w:val="Odstavecseseznamem"/>
              <w:numPr>
                <w:ilvl w:val="0"/>
                <w:numId w:val="82"/>
              </w:numPr>
              <w:suppressAutoHyphens w:val="0"/>
            </w:pPr>
            <w:r>
              <w:t>vysvětlit, jak funguje text v diskurzu</w:t>
            </w:r>
          </w:p>
          <w:p w14:paraId="03D6F81A" w14:textId="77777777" w:rsidR="00C56C3A" w:rsidRDefault="00C56C3A" w:rsidP="00C56C3A">
            <w:pPr>
              <w:pStyle w:val="Odstavecseseznamem"/>
              <w:numPr>
                <w:ilvl w:val="0"/>
                <w:numId w:val="82"/>
              </w:numPr>
              <w:suppressAutoHyphens w:val="0"/>
            </w:pPr>
            <w:r>
              <w:t>definovat strategie a techniky potřebné pro tvorbu přesvědčivých textů</w:t>
            </w:r>
          </w:p>
          <w:p w14:paraId="68F8C214" w14:textId="77777777" w:rsidR="00C56C3A" w:rsidRDefault="00C56C3A" w:rsidP="00C56C3A">
            <w:pPr>
              <w:pStyle w:val="Odstavecseseznamem"/>
              <w:numPr>
                <w:ilvl w:val="0"/>
                <w:numId w:val="82"/>
              </w:numPr>
              <w:suppressAutoHyphens w:val="0"/>
            </w:pPr>
            <w:r>
              <w:t>vymezit různé žánry a styly</w:t>
            </w:r>
          </w:p>
          <w:p w14:paraId="2A3A61CB" w14:textId="77777777" w:rsidR="00C56C3A" w:rsidRDefault="00C56C3A" w:rsidP="00C07AFA"/>
          <w:p w14:paraId="1CC66B23" w14:textId="77777777" w:rsidR="00C56C3A" w:rsidRDefault="00C56C3A" w:rsidP="00C07AFA">
            <w:r>
              <w:t>Odborné dovednosti – po absolvování předmětu prokazuje student dovednosti:</w:t>
            </w:r>
          </w:p>
          <w:p w14:paraId="0308CEA6" w14:textId="77777777" w:rsidR="00C56C3A" w:rsidRPr="00606158" w:rsidRDefault="00C56C3A" w:rsidP="00C56C3A">
            <w:pPr>
              <w:pStyle w:val="Odstavecseseznamem"/>
              <w:numPr>
                <w:ilvl w:val="0"/>
                <w:numId w:val="83"/>
              </w:numPr>
              <w:suppressAutoHyphens w:val="0"/>
              <w:rPr>
                <w:rFonts w:eastAsia="Noto Serif CJK SC" w:cs="Arial Unicode MS"/>
                <w:kern w:val="2"/>
                <w:lang w:eastAsia="zh-CN" w:bidi="hi-IN"/>
              </w:rPr>
            </w:pPr>
            <w:r w:rsidRPr="00606158">
              <w:rPr>
                <w:rFonts w:eastAsia="Noto Serif CJK SC" w:cs="Arial Unicode MS"/>
                <w:kern w:val="2"/>
                <w:lang w:eastAsia="zh-CN" w:bidi="hi-IN"/>
              </w:rPr>
              <w:t>rozpoznat dobře provedenou reklamu a pochopit, proč je strategicky přesvědčivá</w:t>
            </w:r>
          </w:p>
          <w:p w14:paraId="03EC5AE0" w14:textId="77777777" w:rsidR="00C56C3A" w:rsidRPr="00606158" w:rsidRDefault="00C56C3A" w:rsidP="00C56C3A">
            <w:pPr>
              <w:pStyle w:val="Odstavecseseznamem"/>
              <w:numPr>
                <w:ilvl w:val="0"/>
                <w:numId w:val="83"/>
              </w:numPr>
              <w:suppressAutoHyphens w:val="0"/>
              <w:rPr>
                <w:rFonts w:eastAsia="Noto Serif CJK SC" w:cs="Arial Unicode MS"/>
                <w:kern w:val="2"/>
                <w:lang w:eastAsia="zh-CN" w:bidi="hi-IN"/>
              </w:rPr>
            </w:pPr>
            <w:r w:rsidRPr="00606158">
              <w:rPr>
                <w:rFonts w:eastAsia="Noto Serif CJK SC" w:cs="Arial Unicode MS"/>
                <w:kern w:val="2"/>
                <w:lang w:eastAsia="zh-CN" w:bidi="hi-IN"/>
              </w:rPr>
              <w:t>aplikovat „měkké dovednosti“, spojené s reklamním průmyslem: prezentace, přesvědčení a kritické myšlení</w:t>
            </w:r>
          </w:p>
          <w:p w14:paraId="1D66E912" w14:textId="77777777" w:rsidR="00C56C3A" w:rsidRPr="00606158" w:rsidRDefault="00C56C3A" w:rsidP="00C56C3A">
            <w:pPr>
              <w:pStyle w:val="Odstavecseseznamem"/>
              <w:numPr>
                <w:ilvl w:val="0"/>
                <w:numId w:val="83"/>
              </w:numPr>
              <w:suppressAutoHyphens w:val="0"/>
              <w:rPr>
                <w:rFonts w:eastAsia="Noto Serif CJK SC" w:cs="Arial Unicode MS"/>
                <w:kern w:val="2"/>
                <w:lang w:eastAsia="zh-CN" w:bidi="hi-IN"/>
              </w:rPr>
            </w:pPr>
            <w:r w:rsidRPr="00606158">
              <w:rPr>
                <w:rFonts w:eastAsia="Noto Serif CJK SC" w:cs="Arial Unicode MS"/>
                <w:kern w:val="2"/>
                <w:lang w:eastAsia="zh-CN" w:bidi="hi-IN"/>
              </w:rPr>
              <w:t>identifikovat techniky stručného a jasného psaní</w:t>
            </w:r>
          </w:p>
          <w:p w14:paraId="100809A9" w14:textId="77777777" w:rsidR="00C56C3A" w:rsidRPr="00606158" w:rsidRDefault="00C56C3A" w:rsidP="00C56C3A">
            <w:pPr>
              <w:pStyle w:val="Odstavecseseznamem"/>
              <w:numPr>
                <w:ilvl w:val="0"/>
                <w:numId w:val="83"/>
              </w:numPr>
              <w:suppressAutoHyphens w:val="0"/>
              <w:rPr>
                <w:rFonts w:eastAsia="Noto Serif CJK SC" w:cs="Arial Unicode MS"/>
                <w:kern w:val="2"/>
                <w:lang w:eastAsia="zh-CN" w:bidi="hi-IN"/>
              </w:rPr>
            </w:pPr>
            <w:r w:rsidRPr="00606158">
              <w:rPr>
                <w:rFonts w:eastAsia="Noto Serif CJK SC" w:cs="Arial Unicode MS"/>
                <w:kern w:val="2"/>
                <w:lang w:eastAsia="zh-CN" w:bidi="hi-IN"/>
              </w:rPr>
              <w:t>zhodnotit přesvědčivost vlastního textu</w:t>
            </w:r>
          </w:p>
          <w:p w14:paraId="1F67507B" w14:textId="77777777" w:rsidR="00C56C3A" w:rsidRDefault="00C56C3A" w:rsidP="00C56C3A">
            <w:pPr>
              <w:pStyle w:val="Odstavecseseznamem"/>
              <w:numPr>
                <w:ilvl w:val="0"/>
                <w:numId w:val="83"/>
              </w:numPr>
              <w:suppressAutoHyphens w:val="0"/>
            </w:pPr>
            <w:r w:rsidRPr="00606158">
              <w:rPr>
                <w:rFonts w:eastAsia="Noto Serif CJK SC" w:cs="Arial Unicode MS"/>
                <w:kern w:val="2"/>
                <w:lang w:eastAsia="zh-CN" w:bidi="hi-IN"/>
              </w:rPr>
              <w:t>vytvořit texty pro různé účely obchodní komunikace</w:t>
            </w:r>
          </w:p>
          <w:p w14:paraId="598743BB" w14:textId="77777777" w:rsidR="00C56C3A" w:rsidRDefault="00C56C3A" w:rsidP="00C07AFA"/>
        </w:tc>
      </w:tr>
      <w:tr w:rsidR="00C56C3A" w14:paraId="17FB3E26" w14:textId="77777777" w:rsidTr="00C9509E">
        <w:trPr>
          <w:trHeight w:val="265"/>
        </w:trPr>
        <w:tc>
          <w:tcPr>
            <w:tcW w:w="3653" w:type="dxa"/>
            <w:gridSpan w:val="2"/>
            <w:tcBorders>
              <w:top w:val="nil"/>
              <w:bottom w:val="single" w:sz="4" w:space="0" w:color="auto"/>
            </w:tcBorders>
            <w:shd w:val="clear" w:color="auto" w:fill="F7CAAC"/>
          </w:tcPr>
          <w:p w14:paraId="2E1A3377" w14:textId="77777777" w:rsidR="00C56C3A" w:rsidRDefault="00C56C3A" w:rsidP="00C07AFA">
            <w:r>
              <w:rPr>
                <w:b/>
              </w:rPr>
              <w:t>Studijní literatura a studijní pomůcky</w:t>
            </w:r>
          </w:p>
        </w:tc>
        <w:tc>
          <w:tcPr>
            <w:tcW w:w="6202" w:type="dxa"/>
            <w:gridSpan w:val="6"/>
            <w:tcBorders>
              <w:top w:val="nil"/>
              <w:bottom w:val="single" w:sz="4" w:space="0" w:color="auto"/>
            </w:tcBorders>
          </w:tcPr>
          <w:p w14:paraId="3E3525E3" w14:textId="77777777" w:rsidR="00C56C3A" w:rsidRDefault="00C56C3A" w:rsidP="00C07AFA"/>
        </w:tc>
      </w:tr>
      <w:tr w:rsidR="00C56C3A" w14:paraId="74A5A74F" w14:textId="77777777" w:rsidTr="00C9509E">
        <w:trPr>
          <w:trHeight w:val="20"/>
        </w:trPr>
        <w:tc>
          <w:tcPr>
            <w:tcW w:w="9855" w:type="dxa"/>
            <w:gridSpan w:val="8"/>
            <w:tcBorders>
              <w:top w:val="single" w:sz="4" w:space="0" w:color="auto"/>
              <w:bottom w:val="single" w:sz="12" w:space="0" w:color="auto"/>
            </w:tcBorders>
          </w:tcPr>
          <w:p w14:paraId="1C8BF2A0" w14:textId="77777777" w:rsidR="00C56C3A" w:rsidRPr="00BD7BB3" w:rsidRDefault="00C56C3A" w:rsidP="00C07AFA">
            <w:pPr>
              <w:pStyle w:val="bb"/>
              <w:rPr>
                <w:b/>
              </w:rPr>
            </w:pPr>
            <w:r w:rsidRPr="00BD7BB3">
              <w:rPr>
                <w:b/>
              </w:rPr>
              <w:t>Základní literatura:</w:t>
            </w:r>
          </w:p>
          <w:p w14:paraId="3FE7AE28" w14:textId="77777777" w:rsidR="00C56C3A" w:rsidRDefault="00C56C3A" w:rsidP="00C07AFA">
            <w:pPr>
              <w:pStyle w:val="bb"/>
            </w:pPr>
            <w:r>
              <w:t xml:space="preserve">Bly, Robert. </w:t>
            </w:r>
            <w:r>
              <w:rPr>
                <w:i/>
                <w:iCs/>
              </w:rPr>
              <w:t>The Copywriter</w:t>
            </w:r>
            <w:r>
              <w:rPr>
                <w:i/>
                <w:iCs/>
                <w:lang w:val="en-US"/>
              </w:rPr>
              <w:t>’s Handbook: A Step-by-Step Guide to Writing Copy that Sells</w:t>
            </w:r>
            <w:r>
              <w:t xml:space="preserve">. New York: </w:t>
            </w:r>
            <w:r>
              <w:rPr>
                <w:lang w:val="en-US"/>
              </w:rPr>
              <w:t>St. Martin’s Griffin</w:t>
            </w:r>
            <w:r>
              <w:t>, 20</w:t>
            </w:r>
            <w:r>
              <w:rPr>
                <w:lang w:val="en-US"/>
              </w:rPr>
              <w:t>20</w:t>
            </w:r>
            <w:r>
              <w:t>.</w:t>
            </w:r>
          </w:p>
          <w:p w14:paraId="3610F9B1" w14:textId="77777777" w:rsidR="00C56C3A" w:rsidRDefault="00C56C3A" w:rsidP="00C07AFA">
            <w:pPr>
              <w:pStyle w:val="bb"/>
            </w:pPr>
            <w:r>
              <w:t xml:space="preserve">Gabay, J. Jonathan. </w:t>
            </w:r>
            <w:r>
              <w:rPr>
                <w:i/>
                <w:iCs/>
              </w:rPr>
              <w:t>Improve Your Copywriting: A Teach Yourself Guide</w:t>
            </w:r>
            <w:r>
              <w:t>. New York: Mcgraw-Hill, 2011.</w:t>
            </w:r>
          </w:p>
          <w:p w14:paraId="4447C7E1" w14:textId="77777777" w:rsidR="00C56C3A" w:rsidRPr="009B2836" w:rsidRDefault="00C56C3A" w:rsidP="00C07AFA">
            <w:pPr>
              <w:pStyle w:val="bb"/>
              <w:rPr>
                <w:lang w:val="en-US"/>
              </w:rPr>
            </w:pPr>
            <w:r w:rsidRPr="009B2836">
              <w:t xml:space="preserve">Munger, Joy. </w:t>
            </w:r>
            <w:r w:rsidRPr="009B2836">
              <w:rPr>
                <w:i/>
                <w:iCs/>
              </w:rPr>
              <w:t>Persuasive Copywriting: Evergreen Copywriting Frameworks and Strategies</w:t>
            </w:r>
            <w:r>
              <w:rPr>
                <w:lang w:val="en-US"/>
              </w:rPr>
              <w:t xml:space="preserve">. New York: Reedsy, 2022. </w:t>
            </w:r>
          </w:p>
          <w:p w14:paraId="10CBCEA5" w14:textId="77777777" w:rsidR="00C56C3A" w:rsidRDefault="00C56C3A" w:rsidP="00C07AFA">
            <w:pPr>
              <w:pStyle w:val="bb"/>
            </w:pPr>
          </w:p>
          <w:p w14:paraId="75C3437D" w14:textId="77777777" w:rsidR="00C56C3A" w:rsidRDefault="00C56C3A" w:rsidP="00C07AFA">
            <w:pPr>
              <w:pStyle w:val="bb"/>
            </w:pPr>
            <w:r w:rsidRPr="00BD7BB3">
              <w:rPr>
                <w:b/>
              </w:rPr>
              <w:t>Doporučená literatura:</w:t>
            </w:r>
          </w:p>
          <w:p w14:paraId="5F011169" w14:textId="77777777" w:rsidR="00C56C3A" w:rsidRDefault="00C56C3A" w:rsidP="00C07AFA">
            <w:pPr>
              <w:pStyle w:val="bb"/>
            </w:pPr>
            <w:r>
              <w:t xml:space="preserve">Cialdini, Robert B. </w:t>
            </w:r>
            <w:r>
              <w:rPr>
                <w:i/>
                <w:iCs/>
              </w:rPr>
              <w:t>Influence: The Psychology of Persuasion</w:t>
            </w:r>
            <w:r>
              <w:t>. New York: Collins, 2007.</w:t>
            </w:r>
          </w:p>
          <w:p w14:paraId="4705E4DA" w14:textId="77777777" w:rsidR="00C56C3A" w:rsidRDefault="00C56C3A" w:rsidP="00C07AFA">
            <w:pPr>
              <w:pStyle w:val="bb"/>
              <w:rPr>
                <w:lang w:val="en-US"/>
              </w:rPr>
            </w:pPr>
            <w:r>
              <w:rPr>
                <w:lang w:val="en-US"/>
              </w:rPr>
              <w:t xml:space="preserve">Kranz, Jonathan. </w:t>
            </w:r>
            <w:r w:rsidRPr="00A37AA7">
              <w:rPr>
                <w:i/>
                <w:iCs/>
                <w:lang w:val="en-US"/>
              </w:rPr>
              <w:t>Writing Copy for Dummies</w:t>
            </w:r>
            <w:r>
              <w:rPr>
                <w:lang w:val="en-US"/>
              </w:rPr>
              <w:t xml:space="preserve">. New York: For Dummies, 2004. </w:t>
            </w:r>
          </w:p>
          <w:p w14:paraId="482954C3" w14:textId="77777777" w:rsidR="00C56C3A" w:rsidRPr="00BD7BB3" w:rsidRDefault="00C56C3A" w:rsidP="00C07AFA">
            <w:pPr>
              <w:pStyle w:val="bb"/>
            </w:pPr>
          </w:p>
        </w:tc>
      </w:tr>
      <w:tr w:rsidR="00C56C3A" w14:paraId="1EF82538" w14:textId="77777777" w:rsidTr="00C9509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10862D" w14:textId="77777777" w:rsidR="00C56C3A" w:rsidRDefault="00C56C3A" w:rsidP="00C07AFA">
            <w:pPr>
              <w:jc w:val="center"/>
              <w:rPr>
                <w:b/>
              </w:rPr>
            </w:pPr>
            <w:r>
              <w:rPr>
                <w:b/>
              </w:rPr>
              <w:t>Informace ke kombinované nebo distanční formě</w:t>
            </w:r>
          </w:p>
        </w:tc>
      </w:tr>
      <w:tr w:rsidR="00C56C3A" w14:paraId="46D0C187" w14:textId="77777777" w:rsidTr="00C07AFA">
        <w:tc>
          <w:tcPr>
            <w:tcW w:w="4787" w:type="dxa"/>
            <w:gridSpan w:val="3"/>
            <w:tcBorders>
              <w:top w:val="single" w:sz="2" w:space="0" w:color="auto"/>
            </w:tcBorders>
            <w:shd w:val="clear" w:color="auto" w:fill="F7CAAC"/>
          </w:tcPr>
          <w:p w14:paraId="30B8AA04" w14:textId="77777777" w:rsidR="00C56C3A" w:rsidRDefault="00C56C3A" w:rsidP="00C07AFA">
            <w:r>
              <w:rPr>
                <w:b/>
              </w:rPr>
              <w:t>Rozsah konzultací (soustředění)</w:t>
            </w:r>
          </w:p>
        </w:tc>
        <w:tc>
          <w:tcPr>
            <w:tcW w:w="889" w:type="dxa"/>
            <w:tcBorders>
              <w:top w:val="single" w:sz="2" w:space="0" w:color="auto"/>
            </w:tcBorders>
          </w:tcPr>
          <w:p w14:paraId="375F18AC" w14:textId="77777777" w:rsidR="00C56C3A" w:rsidRDefault="00C56C3A" w:rsidP="00C07AFA"/>
        </w:tc>
        <w:tc>
          <w:tcPr>
            <w:tcW w:w="4179" w:type="dxa"/>
            <w:gridSpan w:val="4"/>
            <w:tcBorders>
              <w:top w:val="single" w:sz="2" w:space="0" w:color="auto"/>
            </w:tcBorders>
            <w:shd w:val="clear" w:color="auto" w:fill="F7CAAC"/>
          </w:tcPr>
          <w:p w14:paraId="56424152" w14:textId="77777777" w:rsidR="00C56C3A" w:rsidRDefault="00C56C3A" w:rsidP="00C07AFA">
            <w:pPr>
              <w:rPr>
                <w:b/>
              </w:rPr>
            </w:pPr>
            <w:r>
              <w:rPr>
                <w:b/>
              </w:rPr>
              <w:t xml:space="preserve">hodin </w:t>
            </w:r>
          </w:p>
        </w:tc>
      </w:tr>
      <w:tr w:rsidR="00C56C3A" w14:paraId="165E9EFA" w14:textId="77777777" w:rsidTr="00C07AFA">
        <w:tc>
          <w:tcPr>
            <w:tcW w:w="9855" w:type="dxa"/>
            <w:gridSpan w:val="8"/>
            <w:shd w:val="clear" w:color="auto" w:fill="F7CAAC"/>
          </w:tcPr>
          <w:p w14:paraId="519D309C" w14:textId="77777777" w:rsidR="00C56C3A" w:rsidRDefault="00C56C3A" w:rsidP="00C07AFA">
            <w:pPr>
              <w:rPr>
                <w:b/>
              </w:rPr>
            </w:pPr>
            <w:r>
              <w:rPr>
                <w:b/>
              </w:rPr>
              <w:t>Informace o způsobu kontaktu s vyučujícím</w:t>
            </w:r>
          </w:p>
        </w:tc>
      </w:tr>
      <w:tr w:rsidR="00C56C3A" w14:paraId="3A6C7191" w14:textId="77777777" w:rsidTr="00C07AFA">
        <w:trPr>
          <w:trHeight w:val="20"/>
        </w:trPr>
        <w:tc>
          <w:tcPr>
            <w:tcW w:w="9855" w:type="dxa"/>
            <w:gridSpan w:val="8"/>
          </w:tcPr>
          <w:p w14:paraId="4705892E" w14:textId="77777777" w:rsidR="00C56C3A" w:rsidRDefault="00C56C3A" w:rsidP="00C07AFA"/>
        </w:tc>
      </w:tr>
    </w:tbl>
    <w:p w14:paraId="6D4DA8EE" w14:textId="77777777" w:rsidR="00C56C3A" w:rsidRDefault="00C56C3A" w:rsidP="00C56C3A"/>
    <w:p w14:paraId="5756A9D2" w14:textId="77777777" w:rsidR="00C56C3A" w:rsidRDefault="00C56C3A" w:rsidP="00C56C3A"/>
    <w:p w14:paraId="32BDC4C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69AAFAE2" w14:textId="77777777" w:rsidTr="00C07AFA">
        <w:tc>
          <w:tcPr>
            <w:tcW w:w="9855" w:type="dxa"/>
            <w:gridSpan w:val="7"/>
            <w:tcBorders>
              <w:bottom w:val="double" w:sz="4" w:space="0" w:color="auto"/>
            </w:tcBorders>
            <w:shd w:val="clear" w:color="auto" w:fill="BDD6EE"/>
          </w:tcPr>
          <w:p w14:paraId="35326720" w14:textId="77777777" w:rsidR="00C56C3A" w:rsidRDefault="00C56C3A" w:rsidP="00C07AFA">
            <w:pPr>
              <w:rPr>
                <w:b/>
                <w:sz w:val="28"/>
              </w:rPr>
            </w:pPr>
            <w:r>
              <w:br w:type="page"/>
            </w:r>
            <w:r>
              <w:rPr>
                <w:b/>
                <w:sz w:val="28"/>
              </w:rPr>
              <w:t>B-III – Charakteristika studijního předmětu</w:t>
            </w:r>
          </w:p>
        </w:tc>
      </w:tr>
      <w:tr w:rsidR="00C56C3A" w14:paraId="7B9C4B86" w14:textId="77777777" w:rsidTr="00C07AFA">
        <w:tc>
          <w:tcPr>
            <w:tcW w:w="3086" w:type="dxa"/>
            <w:tcBorders>
              <w:top w:val="double" w:sz="4" w:space="0" w:color="auto"/>
            </w:tcBorders>
            <w:shd w:val="clear" w:color="auto" w:fill="F7CAAC"/>
          </w:tcPr>
          <w:p w14:paraId="5F679C26"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24DE34CC" w14:textId="77777777" w:rsidR="00C56C3A" w:rsidRDefault="00C56C3A" w:rsidP="00C07AFA">
            <w:r w:rsidRPr="00291B5E">
              <w:t>Akademické psaní</w:t>
            </w:r>
          </w:p>
        </w:tc>
      </w:tr>
      <w:tr w:rsidR="00C56C3A" w14:paraId="75AD51B0" w14:textId="77777777" w:rsidTr="00C07AFA">
        <w:tc>
          <w:tcPr>
            <w:tcW w:w="3086" w:type="dxa"/>
            <w:shd w:val="clear" w:color="auto" w:fill="F7CAAC"/>
          </w:tcPr>
          <w:p w14:paraId="360A5695" w14:textId="77777777" w:rsidR="00C56C3A" w:rsidRDefault="00C56C3A" w:rsidP="00C07AFA">
            <w:pPr>
              <w:rPr>
                <w:b/>
              </w:rPr>
            </w:pPr>
            <w:r>
              <w:rPr>
                <w:b/>
              </w:rPr>
              <w:t>Typ předmětu</w:t>
            </w:r>
          </w:p>
        </w:tc>
        <w:tc>
          <w:tcPr>
            <w:tcW w:w="3406" w:type="dxa"/>
            <w:gridSpan w:val="3"/>
          </w:tcPr>
          <w:p w14:paraId="45A85231" w14:textId="5A678C49" w:rsidR="00C56C3A" w:rsidRDefault="00620367" w:rsidP="00C07AFA">
            <w:r>
              <w:t>pv</w:t>
            </w:r>
          </w:p>
        </w:tc>
        <w:tc>
          <w:tcPr>
            <w:tcW w:w="2695" w:type="dxa"/>
            <w:gridSpan w:val="2"/>
            <w:shd w:val="clear" w:color="auto" w:fill="F7CAAC"/>
          </w:tcPr>
          <w:p w14:paraId="65660740" w14:textId="77777777" w:rsidR="00C56C3A" w:rsidRDefault="00C56C3A" w:rsidP="00C07AFA">
            <w:r>
              <w:rPr>
                <w:b/>
              </w:rPr>
              <w:t>doporučený ročník / semestr</w:t>
            </w:r>
          </w:p>
        </w:tc>
        <w:tc>
          <w:tcPr>
            <w:tcW w:w="668" w:type="dxa"/>
          </w:tcPr>
          <w:p w14:paraId="16312035" w14:textId="77777777" w:rsidR="00C56C3A" w:rsidRDefault="00C56C3A" w:rsidP="00C07AFA">
            <w:r>
              <w:t>1/L, 2/Z</w:t>
            </w:r>
          </w:p>
        </w:tc>
      </w:tr>
      <w:tr w:rsidR="00C56C3A" w14:paraId="4BDAA459" w14:textId="77777777" w:rsidTr="00C07AFA">
        <w:tc>
          <w:tcPr>
            <w:tcW w:w="3086" w:type="dxa"/>
            <w:shd w:val="clear" w:color="auto" w:fill="F7CAAC"/>
          </w:tcPr>
          <w:p w14:paraId="1523D53C" w14:textId="77777777" w:rsidR="00C56C3A" w:rsidRDefault="00C56C3A" w:rsidP="00C07AFA">
            <w:pPr>
              <w:rPr>
                <w:b/>
              </w:rPr>
            </w:pPr>
            <w:r>
              <w:rPr>
                <w:b/>
              </w:rPr>
              <w:t>Rozsah studijního předmětu</w:t>
            </w:r>
          </w:p>
        </w:tc>
        <w:tc>
          <w:tcPr>
            <w:tcW w:w="1701" w:type="dxa"/>
          </w:tcPr>
          <w:p w14:paraId="1AB821DC" w14:textId="77777777" w:rsidR="00C56C3A" w:rsidRDefault="00C56C3A" w:rsidP="00C07AFA">
            <w:r>
              <w:t>0p + 28s</w:t>
            </w:r>
          </w:p>
        </w:tc>
        <w:tc>
          <w:tcPr>
            <w:tcW w:w="889" w:type="dxa"/>
            <w:shd w:val="clear" w:color="auto" w:fill="F7CAAC"/>
          </w:tcPr>
          <w:p w14:paraId="24F7BE34" w14:textId="77777777" w:rsidR="00C56C3A" w:rsidRDefault="00C56C3A" w:rsidP="00C07AFA">
            <w:pPr>
              <w:rPr>
                <w:b/>
              </w:rPr>
            </w:pPr>
            <w:r>
              <w:rPr>
                <w:b/>
              </w:rPr>
              <w:t xml:space="preserve">hod. </w:t>
            </w:r>
          </w:p>
        </w:tc>
        <w:tc>
          <w:tcPr>
            <w:tcW w:w="816" w:type="dxa"/>
          </w:tcPr>
          <w:p w14:paraId="4F489D18" w14:textId="77777777" w:rsidR="00C56C3A" w:rsidRDefault="00C56C3A" w:rsidP="00C07AFA">
            <w:r>
              <w:t>28</w:t>
            </w:r>
          </w:p>
        </w:tc>
        <w:tc>
          <w:tcPr>
            <w:tcW w:w="2156" w:type="dxa"/>
            <w:shd w:val="clear" w:color="auto" w:fill="F7CAAC"/>
          </w:tcPr>
          <w:p w14:paraId="2FBF7125" w14:textId="77777777" w:rsidR="00C56C3A" w:rsidRDefault="00C56C3A" w:rsidP="00C07AFA">
            <w:pPr>
              <w:rPr>
                <w:b/>
              </w:rPr>
            </w:pPr>
            <w:r>
              <w:rPr>
                <w:b/>
              </w:rPr>
              <w:t>kreditů</w:t>
            </w:r>
          </w:p>
        </w:tc>
        <w:tc>
          <w:tcPr>
            <w:tcW w:w="1207" w:type="dxa"/>
            <w:gridSpan w:val="2"/>
          </w:tcPr>
          <w:p w14:paraId="5E646099" w14:textId="77777777" w:rsidR="00C56C3A" w:rsidRDefault="00C56C3A" w:rsidP="00C07AFA">
            <w:r>
              <w:t>4</w:t>
            </w:r>
          </w:p>
        </w:tc>
      </w:tr>
      <w:tr w:rsidR="00C56C3A" w14:paraId="2B0A0866" w14:textId="77777777" w:rsidTr="00C07AFA">
        <w:tc>
          <w:tcPr>
            <w:tcW w:w="3086" w:type="dxa"/>
            <w:shd w:val="clear" w:color="auto" w:fill="F7CAAC"/>
          </w:tcPr>
          <w:p w14:paraId="1DDFD136" w14:textId="77777777" w:rsidR="00C56C3A" w:rsidRDefault="00C56C3A" w:rsidP="00C07AFA">
            <w:pPr>
              <w:rPr>
                <w:b/>
                <w:sz w:val="22"/>
              </w:rPr>
            </w:pPr>
            <w:r>
              <w:rPr>
                <w:b/>
              </w:rPr>
              <w:t>Prerekvizity, korekvizity, ekvivalence</w:t>
            </w:r>
          </w:p>
        </w:tc>
        <w:tc>
          <w:tcPr>
            <w:tcW w:w="6769" w:type="dxa"/>
            <w:gridSpan w:val="6"/>
          </w:tcPr>
          <w:p w14:paraId="2E69C728" w14:textId="77777777" w:rsidR="00C56C3A" w:rsidRDefault="00C56C3A" w:rsidP="00C07AFA"/>
        </w:tc>
      </w:tr>
      <w:tr w:rsidR="00C56C3A" w14:paraId="017C61A4" w14:textId="77777777" w:rsidTr="00C07AFA">
        <w:tc>
          <w:tcPr>
            <w:tcW w:w="3086" w:type="dxa"/>
            <w:shd w:val="clear" w:color="auto" w:fill="F7CAAC"/>
          </w:tcPr>
          <w:p w14:paraId="3AF0F3BE" w14:textId="77777777" w:rsidR="00C56C3A" w:rsidRDefault="00C56C3A" w:rsidP="00C07AFA">
            <w:pPr>
              <w:rPr>
                <w:b/>
              </w:rPr>
            </w:pPr>
            <w:r>
              <w:rPr>
                <w:b/>
              </w:rPr>
              <w:t>Způsob ověření studijních výsledků</w:t>
            </w:r>
          </w:p>
        </w:tc>
        <w:tc>
          <w:tcPr>
            <w:tcW w:w="3406" w:type="dxa"/>
            <w:gridSpan w:val="3"/>
          </w:tcPr>
          <w:p w14:paraId="48C38CD3" w14:textId="77777777" w:rsidR="00C56C3A" w:rsidRDefault="00C56C3A" w:rsidP="00C07AFA">
            <w:r>
              <w:t>Klz</w:t>
            </w:r>
          </w:p>
        </w:tc>
        <w:tc>
          <w:tcPr>
            <w:tcW w:w="2156" w:type="dxa"/>
            <w:shd w:val="clear" w:color="auto" w:fill="F7CAAC"/>
          </w:tcPr>
          <w:p w14:paraId="10FE5B77" w14:textId="77777777" w:rsidR="00C56C3A" w:rsidRDefault="00C56C3A" w:rsidP="00C07AFA">
            <w:pPr>
              <w:rPr>
                <w:b/>
              </w:rPr>
            </w:pPr>
            <w:r>
              <w:rPr>
                <w:b/>
              </w:rPr>
              <w:t>Forma výuky</w:t>
            </w:r>
          </w:p>
        </w:tc>
        <w:tc>
          <w:tcPr>
            <w:tcW w:w="1207" w:type="dxa"/>
            <w:gridSpan w:val="2"/>
          </w:tcPr>
          <w:p w14:paraId="09078B6C" w14:textId="77777777" w:rsidR="00C56C3A" w:rsidRDefault="00C56C3A" w:rsidP="00C07AFA">
            <w:r>
              <w:t>seminář</w:t>
            </w:r>
          </w:p>
        </w:tc>
      </w:tr>
      <w:tr w:rsidR="00C56C3A" w14:paraId="0BCBBDBF" w14:textId="77777777" w:rsidTr="00C07AFA">
        <w:tc>
          <w:tcPr>
            <w:tcW w:w="3086" w:type="dxa"/>
            <w:shd w:val="clear" w:color="auto" w:fill="F7CAAC"/>
          </w:tcPr>
          <w:p w14:paraId="1BBA74EC"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5B2438E2" w14:textId="77777777" w:rsidR="00C56C3A" w:rsidRDefault="00C56C3A" w:rsidP="00C07AFA">
            <w:r w:rsidRPr="00B46148">
              <w:rPr>
                <w:b/>
              </w:rPr>
              <w:t>Požadavky k zápočtu:</w:t>
            </w:r>
          </w:p>
          <w:p w14:paraId="17A70F75" w14:textId="77777777" w:rsidR="00C56C3A" w:rsidRDefault="00C56C3A" w:rsidP="00C07AFA">
            <w:r>
              <w:t>Aktivní účast na seminářích (80 %)</w:t>
            </w:r>
          </w:p>
          <w:p w14:paraId="7F08B319" w14:textId="77777777" w:rsidR="00C56C3A" w:rsidRPr="00291B5E" w:rsidRDefault="00C56C3A" w:rsidP="00C07AFA">
            <w:r>
              <w:t>Vypracování strukturované akademické eseje na zadané téma</w:t>
            </w:r>
          </w:p>
        </w:tc>
      </w:tr>
      <w:tr w:rsidR="00C56C3A" w14:paraId="4C55D986" w14:textId="77777777" w:rsidTr="00C07AFA">
        <w:trPr>
          <w:trHeight w:val="20"/>
        </w:trPr>
        <w:tc>
          <w:tcPr>
            <w:tcW w:w="9855" w:type="dxa"/>
            <w:gridSpan w:val="7"/>
            <w:tcBorders>
              <w:top w:val="nil"/>
            </w:tcBorders>
          </w:tcPr>
          <w:p w14:paraId="223AFF03" w14:textId="77777777" w:rsidR="00C56C3A" w:rsidRDefault="00C56C3A" w:rsidP="00C07AFA"/>
        </w:tc>
      </w:tr>
      <w:tr w:rsidR="00C56C3A" w14:paraId="06552EA0" w14:textId="77777777" w:rsidTr="00C07AFA">
        <w:trPr>
          <w:trHeight w:val="197"/>
        </w:trPr>
        <w:tc>
          <w:tcPr>
            <w:tcW w:w="3086" w:type="dxa"/>
            <w:tcBorders>
              <w:top w:val="nil"/>
            </w:tcBorders>
            <w:shd w:val="clear" w:color="auto" w:fill="F7CAAC"/>
          </w:tcPr>
          <w:p w14:paraId="1486D5CE" w14:textId="77777777" w:rsidR="00C56C3A" w:rsidRDefault="00C56C3A" w:rsidP="00C07AFA">
            <w:pPr>
              <w:rPr>
                <w:b/>
              </w:rPr>
            </w:pPr>
            <w:r>
              <w:rPr>
                <w:b/>
              </w:rPr>
              <w:t>Garant předmětu</w:t>
            </w:r>
          </w:p>
        </w:tc>
        <w:tc>
          <w:tcPr>
            <w:tcW w:w="6769" w:type="dxa"/>
            <w:gridSpan w:val="6"/>
            <w:tcBorders>
              <w:top w:val="nil"/>
            </w:tcBorders>
          </w:tcPr>
          <w:p w14:paraId="13C4F770" w14:textId="77777777" w:rsidR="00C56C3A" w:rsidRDefault="00C56C3A" w:rsidP="00C07AFA">
            <w:r>
              <w:t xml:space="preserve">PhDr. </w:t>
            </w:r>
            <w:r w:rsidRPr="00291B5E">
              <w:t>Katarína Nemčoková</w:t>
            </w:r>
            <w:r>
              <w:t>, Ph.D.</w:t>
            </w:r>
          </w:p>
        </w:tc>
      </w:tr>
      <w:tr w:rsidR="00C56C3A" w14:paraId="0092684F" w14:textId="77777777" w:rsidTr="00C07AFA">
        <w:trPr>
          <w:trHeight w:val="243"/>
        </w:trPr>
        <w:tc>
          <w:tcPr>
            <w:tcW w:w="3086" w:type="dxa"/>
            <w:tcBorders>
              <w:top w:val="nil"/>
            </w:tcBorders>
            <w:shd w:val="clear" w:color="auto" w:fill="F7CAAC"/>
          </w:tcPr>
          <w:p w14:paraId="0CEA66AD" w14:textId="77777777" w:rsidR="00C56C3A" w:rsidRDefault="00C56C3A" w:rsidP="00C07AFA">
            <w:pPr>
              <w:rPr>
                <w:b/>
              </w:rPr>
            </w:pPr>
            <w:r>
              <w:rPr>
                <w:b/>
              </w:rPr>
              <w:t>Zapojení garanta do výuky předmětu</w:t>
            </w:r>
          </w:p>
        </w:tc>
        <w:tc>
          <w:tcPr>
            <w:tcW w:w="6769" w:type="dxa"/>
            <w:gridSpan w:val="6"/>
            <w:tcBorders>
              <w:top w:val="nil"/>
            </w:tcBorders>
          </w:tcPr>
          <w:p w14:paraId="1771B751" w14:textId="77777777" w:rsidR="00C56C3A" w:rsidRDefault="00C56C3A" w:rsidP="00C07AFA">
            <w:r>
              <w:t>100 %</w:t>
            </w:r>
          </w:p>
        </w:tc>
      </w:tr>
      <w:tr w:rsidR="00C56C3A" w14:paraId="588C053D" w14:textId="77777777" w:rsidTr="00C07AFA">
        <w:tc>
          <w:tcPr>
            <w:tcW w:w="3086" w:type="dxa"/>
            <w:shd w:val="clear" w:color="auto" w:fill="F7CAAC"/>
          </w:tcPr>
          <w:p w14:paraId="0BB855ED" w14:textId="77777777" w:rsidR="00C56C3A" w:rsidRDefault="00C56C3A" w:rsidP="00C07AFA">
            <w:pPr>
              <w:rPr>
                <w:b/>
              </w:rPr>
            </w:pPr>
            <w:r>
              <w:rPr>
                <w:b/>
              </w:rPr>
              <w:t>Vyučující</w:t>
            </w:r>
          </w:p>
        </w:tc>
        <w:tc>
          <w:tcPr>
            <w:tcW w:w="6769" w:type="dxa"/>
            <w:gridSpan w:val="6"/>
            <w:tcBorders>
              <w:bottom w:val="nil"/>
            </w:tcBorders>
          </w:tcPr>
          <w:p w14:paraId="39C5138E" w14:textId="77777777" w:rsidR="00C56C3A" w:rsidRDefault="00C56C3A" w:rsidP="00C07AFA">
            <w:r>
              <w:t xml:space="preserve">PhDr. </w:t>
            </w:r>
            <w:r w:rsidRPr="00291B5E">
              <w:t>Katarína Nemčoková</w:t>
            </w:r>
            <w:r>
              <w:t>, Ph.D.</w:t>
            </w:r>
          </w:p>
        </w:tc>
      </w:tr>
      <w:tr w:rsidR="00C56C3A" w14:paraId="59A37F09" w14:textId="77777777" w:rsidTr="00C07AFA">
        <w:trPr>
          <w:trHeight w:val="20"/>
        </w:trPr>
        <w:tc>
          <w:tcPr>
            <w:tcW w:w="9855" w:type="dxa"/>
            <w:gridSpan w:val="7"/>
            <w:tcBorders>
              <w:top w:val="nil"/>
            </w:tcBorders>
          </w:tcPr>
          <w:p w14:paraId="0EB1E4CF" w14:textId="77777777" w:rsidR="00C56C3A" w:rsidRDefault="00C56C3A" w:rsidP="00C07AFA"/>
        </w:tc>
      </w:tr>
      <w:tr w:rsidR="00C56C3A" w14:paraId="129C1E27" w14:textId="77777777" w:rsidTr="00C07AFA">
        <w:tc>
          <w:tcPr>
            <w:tcW w:w="3086" w:type="dxa"/>
            <w:shd w:val="clear" w:color="auto" w:fill="F7CAAC"/>
          </w:tcPr>
          <w:p w14:paraId="704D720E" w14:textId="77777777" w:rsidR="00C56C3A" w:rsidRDefault="00C56C3A" w:rsidP="00C07AFA">
            <w:pPr>
              <w:rPr>
                <w:b/>
              </w:rPr>
            </w:pPr>
            <w:r>
              <w:rPr>
                <w:b/>
              </w:rPr>
              <w:t>Stručná anotace předmětu</w:t>
            </w:r>
          </w:p>
        </w:tc>
        <w:tc>
          <w:tcPr>
            <w:tcW w:w="6769" w:type="dxa"/>
            <w:gridSpan w:val="6"/>
            <w:tcBorders>
              <w:bottom w:val="nil"/>
            </w:tcBorders>
          </w:tcPr>
          <w:p w14:paraId="661D719A" w14:textId="77777777" w:rsidR="00C56C3A" w:rsidRDefault="00C56C3A" w:rsidP="00C07AFA"/>
        </w:tc>
      </w:tr>
      <w:tr w:rsidR="00C56C3A" w14:paraId="13AB9149" w14:textId="77777777" w:rsidTr="00C07AFA">
        <w:trPr>
          <w:trHeight w:val="3938"/>
        </w:trPr>
        <w:tc>
          <w:tcPr>
            <w:tcW w:w="9855" w:type="dxa"/>
            <w:gridSpan w:val="7"/>
            <w:tcBorders>
              <w:top w:val="nil"/>
              <w:bottom w:val="single" w:sz="12" w:space="0" w:color="auto"/>
            </w:tcBorders>
          </w:tcPr>
          <w:p w14:paraId="0A3D85A7" w14:textId="77777777" w:rsidR="00C56C3A" w:rsidRDefault="00C56C3A" w:rsidP="00C07AFA">
            <w:r w:rsidRPr="00291B5E">
              <w:t xml:space="preserve">Cílem předmětu je upevnit </w:t>
            </w:r>
            <w:r>
              <w:t xml:space="preserve">a rozvinout </w:t>
            </w:r>
            <w:r w:rsidRPr="00291B5E">
              <w:t>dovednosti při psaní akademické eseje získané v bakalářském studiu a umožnit studentům písemně zpracovat zadané téma na vysoké odborné úrovni. Akademické psaní připraví studenty zejména na práci v předmětech, v nichž je psaní odborných esejí podmínkou, a na psaní závěrečných prací. Studenti se seznámí se základními dovednostmi psaní esejí, odborných článků a závěrečných prací, včetně plánování, poznámkování, parafrázování, shrnutí, přímého citování a zvoleného citačního stylu. Kurz klade stejný důraz na slohové dovednosti na makroúrovni, jako je struktura eseje a odstavce, návaznost textu a koheze, a na dovednosti na mikroúrovni, jako je slovní zásoba, struktura věty a síla výpovědi.</w:t>
            </w:r>
          </w:p>
          <w:p w14:paraId="753D1615" w14:textId="77777777" w:rsidR="00C56C3A" w:rsidRDefault="00C56C3A" w:rsidP="00C07AFA"/>
          <w:p w14:paraId="4385093B" w14:textId="77777777" w:rsidR="00C56C3A" w:rsidRDefault="00C56C3A" w:rsidP="00C07AFA">
            <w:r>
              <w:t>Obsah předmětu:</w:t>
            </w:r>
          </w:p>
          <w:p w14:paraId="61C001F6" w14:textId="77777777" w:rsidR="00C56C3A" w:rsidRDefault="00C56C3A" w:rsidP="00C56C3A">
            <w:pPr>
              <w:pStyle w:val="Odstavecseseznamem"/>
              <w:numPr>
                <w:ilvl w:val="0"/>
                <w:numId w:val="84"/>
              </w:numPr>
              <w:suppressAutoHyphens w:val="0"/>
            </w:pPr>
            <w:r>
              <w:t>Účel, žánry a publikum akademického psaní</w:t>
            </w:r>
          </w:p>
          <w:p w14:paraId="1E1818EE" w14:textId="77777777" w:rsidR="00C56C3A" w:rsidRDefault="00C56C3A" w:rsidP="00C56C3A">
            <w:pPr>
              <w:pStyle w:val="Odstavecseseznamem"/>
              <w:numPr>
                <w:ilvl w:val="0"/>
                <w:numId w:val="84"/>
              </w:numPr>
              <w:suppressAutoHyphens w:val="0"/>
            </w:pPr>
            <w:r>
              <w:t>Slovní zásoba v akademickém psaní</w:t>
            </w:r>
          </w:p>
          <w:p w14:paraId="1D811EC8" w14:textId="77777777" w:rsidR="00C56C3A" w:rsidRDefault="00C56C3A" w:rsidP="00C56C3A">
            <w:pPr>
              <w:pStyle w:val="Odstavecseseznamem"/>
              <w:numPr>
                <w:ilvl w:val="0"/>
                <w:numId w:val="84"/>
              </w:numPr>
              <w:suppressAutoHyphens w:val="0"/>
            </w:pPr>
            <w:r>
              <w:t>Styl: formálnost, jasnost, neosobnost</w:t>
            </w:r>
          </w:p>
          <w:p w14:paraId="7D869A98" w14:textId="77777777" w:rsidR="00C56C3A" w:rsidRDefault="00C56C3A" w:rsidP="00C56C3A">
            <w:pPr>
              <w:pStyle w:val="Odstavecseseznamem"/>
              <w:numPr>
                <w:ilvl w:val="0"/>
                <w:numId w:val="84"/>
              </w:numPr>
              <w:suppressAutoHyphens w:val="0"/>
            </w:pPr>
            <w:r>
              <w:t>Plynulost a soudržnost písemného projevu</w:t>
            </w:r>
          </w:p>
          <w:p w14:paraId="2FE5C569" w14:textId="77777777" w:rsidR="00C56C3A" w:rsidRDefault="00C56C3A" w:rsidP="00C56C3A">
            <w:pPr>
              <w:pStyle w:val="Odstavecseseznamem"/>
              <w:numPr>
                <w:ilvl w:val="0"/>
                <w:numId w:val="84"/>
              </w:numPr>
              <w:suppressAutoHyphens w:val="0"/>
            </w:pPr>
            <w:r>
              <w:t>Vyvarování se plagiátorství</w:t>
            </w:r>
          </w:p>
          <w:p w14:paraId="1CD3214B" w14:textId="77777777" w:rsidR="00C56C3A" w:rsidRDefault="00C56C3A" w:rsidP="00C56C3A">
            <w:pPr>
              <w:pStyle w:val="Odstavecseseznamem"/>
              <w:numPr>
                <w:ilvl w:val="0"/>
                <w:numId w:val="84"/>
              </w:numPr>
              <w:suppressAutoHyphens w:val="0"/>
            </w:pPr>
            <w:r>
              <w:t>Shrnutí a parafrázování</w:t>
            </w:r>
          </w:p>
          <w:p w14:paraId="6AB0ED0C" w14:textId="77777777" w:rsidR="00C56C3A" w:rsidRDefault="00C56C3A" w:rsidP="00C56C3A">
            <w:pPr>
              <w:pStyle w:val="Odstavecseseznamem"/>
              <w:numPr>
                <w:ilvl w:val="0"/>
                <w:numId w:val="84"/>
              </w:numPr>
              <w:suppressAutoHyphens w:val="0"/>
            </w:pPr>
            <w:r>
              <w:t>Citace a odkazy na zdroje informací</w:t>
            </w:r>
          </w:p>
          <w:p w14:paraId="2082C50C" w14:textId="77777777" w:rsidR="00C56C3A" w:rsidRDefault="00C56C3A" w:rsidP="00C56C3A">
            <w:pPr>
              <w:pStyle w:val="Odstavecseseznamem"/>
              <w:numPr>
                <w:ilvl w:val="0"/>
                <w:numId w:val="84"/>
              </w:numPr>
              <w:suppressAutoHyphens w:val="0"/>
            </w:pPr>
            <w:r>
              <w:t>Proces plánování</w:t>
            </w:r>
          </w:p>
          <w:p w14:paraId="53CE0F1C" w14:textId="77777777" w:rsidR="00C56C3A" w:rsidRDefault="00C56C3A" w:rsidP="00C56C3A">
            <w:pPr>
              <w:pStyle w:val="Odstavecseseznamem"/>
              <w:numPr>
                <w:ilvl w:val="0"/>
                <w:numId w:val="84"/>
              </w:numPr>
              <w:suppressAutoHyphens w:val="0"/>
            </w:pPr>
            <w:r>
              <w:t>Odstavce a jejich uspořádání</w:t>
            </w:r>
          </w:p>
          <w:p w14:paraId="23269664" w14:textId="77777777" w:rsidR="00C56C3A" w:rsidRDefault="00C56C3A" w:rsidP="00C56C3A">
            <w:pPr>
              <w:pStyle w:val="Odstavecseseznamem"/>
              <w:numPr>
                <w:ilvl w:val="0"/>
                <w:numId w:val="84"/>
              </w:numPr>
              <w:suppressAutoHyphens w:val="0"/>
            </w:pPr>
            <w:r>
              <w:t>Psaní úvodů a závěrů</w:t>
            </w:r>
          </w:p>
          <w:p w14:paraId="1A643F6A" w14:textId="77777777" w:rsidR="00C56C3A" w:rsidRDefault="00C56C3A" w:rsidP="00C56C3A">
            <w:pPr>
              <w:pStyle w:val="Odstavecseseznamem"/>
              <w:numPr>
                <w:ilvl w:val="0"/>
                <w:numId w:val="84"/>
              </w:numPr>
              <w:suppressAutoHyphens w:val="0"/>
            </w:pPr>
            <w:r>
              <w:t>Fakt, názor a síla tvrzení</w:t>
            </w:r>
          </w:p>
          <w:p w14:paraId="12E18B1F" w14:textId="77777777" w:rsidR="00C56C3A" w:rsidRDefault="00C56C3A" w:rsidP="00C07AFA"/>
          <w:p w14:paraId="71A2CDEB" w14:textId="77777777" w:rsidR="00C56C3A" w:rsidRDefault="00C56C3A" w:rsidP="00C07AFA">
            <w:r>
              <w:t>Odborné znalosti – po absolvování předmětu prokazuje student znalosti:</w:t>
            </w:r>
          </w:p>
          <w:p w14:paraId="0DC2B047" w14:textId="77777777" w:rsidR="00C56C3A" w:rsidRDefault="00C56C3A" w:rsidP="00C56C3A">
            <w:pPr>
              <w:pStyle w:val="Odstavecseseznamem"/>
              <w:numPr>
                <w:ilvl w:val="0"/>
                <w:numId w:val="85"/>
              </w:numPr>
              <w:suppressAutoHyphens w:val="0"/>
            </w:pPr>
            <w:r>
              <w:t>popsat strukturu vybraných akademických žánrů</w:t>
            </w:r>
          </w:p>
          <w:p w14:paraId="00F149AC" w14:textId="77777777" w:rsidR="00C56C3A" w:rsidRDefault="00C56C3A" w:rsidP="00C56C3A">
            <w:pPr>
              <w:pStyle w:val="Odstavecseseznamem"/>
              <w:numPr>
                <w:ilvl w:val="0"/>
                <w:numId w:val="85"/>
              </w:numPr>
              <w:suppressAutoHyphens w:val="0"/>
            </w:pPr>
            <w:r>
              <w:t>rozpoznat rozdíl mezi vědeckým faktem, názorem a spekulací</w:t>
            </w:r>
          </w:p>
          <w:p w14:paraId="43A3EF9A" w14:textId="77777777" w:rsidR="00C56C3A" w:rsidRDefault="00C56C3A" w:rsidP="00C56C3A">
            <w:pPr>
              <w:pStyle w:val="Odstavecseseznamem"/>
              <w:numPr>
                <w:ilvl w:val="0"/>
                <w:numId w:val="85"/>
              </w:numPr>
              <w:suppressAutoHyphens w:val="0"/>
            </w:pPr>
            <w:r>
              <w:t>vysvětlit zásady etiky v akademickém psaní a popsat prostředky vyhýbání se plagiátorství</w:t>
            </w:r>
          </w:p>
          <w:p w14:paraId="032BAF8E" w14:textId="77777777" w:rsidR="00C56C3A" w:rsidRDefault="00C56C3A" w:rsidP="00C56C3A">
            <w:pPr>
              <w:pStyle w:val="Odstavecseseznamem"/>
              <w:numPr>
                <w:ilvl w:val="0"/>
                <w:numId w:val="85"/>
              </w:numPr>
              <w:suppressAutoHyphens w:val="0"/>
            </w:pPr>
            <w:r>
              <w:t>zhodnotit nutnost použití odkazu na zdroj informace a zvolit vhodný odborný zdroj</w:t>
            </w:r>
          </w:p>
          <w:p w14:paraId="3DFA99E7" w14:textId="77777777" w:rsidR="00C56C3A" w:rsidRDefault="00C56C3A" w:rsidP="00C56C3A">
            <w:pPr>
              <w:pStyle w:val="Odstavecseseznamem"/>
              <w:numPr>
                <w:ilvl w:val="0"/>
                <w:numId w:val="85"/>
              </w:numPr>
              <w:suppressAutoHyphens w:val="0"/>
            </w:pPr>
            <w:r>
              <w:t>zvolit správnou formu odkazu na zdroj informace</w:t>
            </w:r>
          </w:p>
          <w:p w14:paraId="51EEF90D" w14:textId="77777777" w:rsidR="00C56C3A" w:rsidRDefault="00C56C3A" w:rsidP="00C07AFA">
            <w:pPr>
              <w:pStyle w:val="Odstavecseseznamem"/>
            </w:pPr>
          </w:p>
          <w:p w14:paraId="57D5592A" w14:textId="77777777" w:rsidR="00C56C3A" w:rsidRDefault="00C56C3A" w:rsidP="00C07AFA">
            <w:r>
              <w:t>Odborné dovednosti – po absolvování předmětu prokazuje student dovednosti:</w:t>
            </w:r>
          </w:p>
          <w:p w14:paraId="2ECA7A40" w14:textId="77777777" w:rsidR="00C56C3A" w:rsidRDefault="00C56C3A" w:rsidP="00C56C3A">
            <w:pPr>
              <w:pStyle w:val="Odstavecseseznamem"/>
              <w:numPr>
                <w:ilvl w:val="0"/>
                <w:numId w:val="86"/>
              </w:numPr>
              <w:suppressAutoHyphens w:val="0"/>
            </w:pPr>
            <w:r>
              <w:t>samostatně vytvořit psaný text na zadané téma při dodržení pravidel akademického psaní</w:t>
            </w:r>
          </w:p>
          <w:p w14:paraId="28C0A27F" w14:textId="77777777" w:rsidR="00C56C3A" w:rsidRDefault="00C56C3A" w:rsidP="00C56C3A">
            <w:pPr>
              <w:pStyle w:val="Odstavecseseznamem"/>
              <w:numPr>
                <w:ilvl w:val="0"/>
                <w:numId w:val="86"/>
              </w:numPr>
              <w:suppressAutoHyphens w:val="0"/>
            </w:pPr>
            <w:r>
              <w:t>sestavit a strukturovat akademickou esej včetně seznamu citované literatury</w:t>
            </w:r>
          </w:p>
          <w:p w14:paraId="0126B34A" w14:textId="77777777" w:rsidR="00C56C3A" w:rsidRDefault="00C56C3A" w:rsidP="00C56C3A">
            <w:pPr>
              <w:pStyle w:val="Odstavecseseznamem"/>
              <w:numPr>
                <w:ilvl w:val="0"/>
                <w:numId w:val="86"/>
              </w:numPr>
              <w:suppressAutoHyphens w:val="0"/>
            </w:pPr>
            <w:r>
              <w:t>analyzovat odborný text anebo přednášku za účelem vytvoření jeho shrnutí a parafráze</w:t>
            </w:r>
          </w:p>
          <w:p w14:paraId="44B8C67E" w14:textId="77777777" w:rsidR="00C56C3A" w:rsidRDefault="00C56C3A" w:rsidP="00C56C3A">
            <w:pPr>
              <w:pStyle w:val="Odstavecseseznamem"/>
              <w:numPr>
                <w:ilvl w:val="0"/>
                <w:numId w:val="86"/>
              </w:numPr>
              <w:suppressAutoHyphens w:val="0"/>
            </w:pPr>
            <w:r>
              <w:t>uplatnit základy konstrukce odstavců včetně uvádějící tematické věty</w:t>
            </w:r>
          </w:p>
          <w:p w14:paraId="7FA3BAD8" w14:textId="77777777" w:rsidR="00C56C3A" w:rsidRDefault="00C56C3A" w:rsidP="00C56C3A">
            <w:pPr>
              <w:pStyle w:val="Odstavecseseznamem"/>
              <w:numPr>
                <w:ilvl w:val="0"/>
                <w:numId w:val="86"/>
              </w:numPr>
              <w:suppressAutoHyphens w:val="0"/>
            </w:pPr>
            <w:r>
              <w:t>vymezit vhodné jazykové nástroje sloužící k udržení návaznosti textu</w:t>
            </w:r>
          </w:p>
          <w:p w14:paraId="4743EB6D" w14:textId="77777777" w:rsidR="00C56C3A" w:rsidRDefault="00C56C3A" w:rsidP="00C07AFA"/>
        </w:tc>
      </w:tr>
    </w:tbl>
    <w:p w14:paraId="37F16B72"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792A028" w14:textId="77777777" w:rsidTr="00C07AFA">
        <w:trPr>
          <w:trHeight w:val="265"/>
        </w:trPr>
        <w:tc>
          <w:tcPr>
            <w:tcW w:w="3653" w:type="dxa"/>
            <w:tcBorders>
              <w:top w:val="single" w:sz="4" w:space="0" w:color="auto"/>
            </w:tcBorders>
            <w:shd w:val="clear" w:color="auto" w:fill="F7CAAC"/>
          </w:tcPr>
          <w:p w14:paraId="43B3CAA8"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3726B7E" w14:textId="77777777" w:rsidR="00C56C3A" w:rsidRDefault="00C56C3A" w:rsidP="00C07AFA"/>
        </w:tc>
      </w:tr>
      <w:tr w:rsidR="00C56C3A" w14:paraId="332B010F" w14:textId="77777777" w:rsidTr="00C07AFA">
        <w:trPr>
          <w:trHeight w:val="1497"/>
        </w:trPr>
        <w:tc>
          <w:tcPr>
            <w:tcW w:w="9855" w:type="dxa"/>
            <w:gridSpan w:val="4"/>
            <w:tcBorders>
              <w:top w:val="nil"/>
            </w:tcBorders>
          </w:tcPr>
          <w:p w14:paraId="0F170124" w14:textId="77777777" w:rsidR="00C56C3A" w:rsidRPr="00BD7BB3" w:rsidRDefault="00C56C3A" w:rsidP="00C07AFA">
            <w:pPr>
              <w:pStyle w:val="bb"/>
              <w:rPr>
                <w:b/>
              </w:rPr>
            </w:pPr>
            <w:r w:rsidRPr="00BD7BB3">
              <w:rPr>
                <w:b/>
              </w:rPr>
              <w:t>Základní literatura:</w:t>
            </w:r>
          </w:p>
          <w:p w14:paraId="0093770E" w14:textId="77777777" w:rsidR="00C56C3A" w:rsidRPr="0081076E" w:rsidRDefault="00C56C3A" w:rsidP="00C07AFA">
            <w:pPr>
              <w:pStyle w:val="bb"/>
              <w:rPr>
                <w:lang w:val="en-US"/>
              </w:rPr>
            </w:pPr>
            <w:r w:rsidRPr="0081076E">
              <w:rPr>
                <w:lang w:val="en-US"/>
              </w:rPr>
              <w:t xml:space="preserve">Bailey, Stephen. </w:t>
            </w:r>
            <w:r w:rsidRPr="0081076E">
              <w:rPr>
                <w:i/>
                <w:iCs/>
                <w:lang w:val="en-US"/>
              </w:rPr>
              <w:t>Academic Writing: A Handbook for International Students</w:t>
            </w:r>
            <w:r w:rsidRPr="0081076E">
              <w:rPr>
                <w:lang w:val="en-US"/>
              </w:rPr>
              <w:t xml:space="preserve">. 4th </w:t>
            </w:r>
            <w:r>
              <w:rPr>
                <w:lang w:val="en-US"/>
              </w:rPr>
              <w:t>ed</w:t>
            </w:r>
            <w:r w:rsidRPr="0081076E">
              <w:rPr>
                <w:lang w:val="en-US"/>
              </w:rPr>
              <w:t>. Abingdon: Routledge, 2015.</w:t>
            </w:r>
          </w:p>
          <w:p w14:paraId="344B17AC" w14:textId="77777777" w:rsidR="00C56C3A" w:rsidRPr="0081076E" w:rsidRDefault="00C56C3A" w:rsidP="00C07AFA">
            <w:pPr>
              <w:pStyle w:val="bb"/>
              <w:rPr>
                <w:lang w:val="en-US"/>
              </w:rPr>
            </w:pPr>
            <w:r w:rsidRPr="0081076E">
              <w:rPr>
                <w:lang w:val="en-US"/>
              </w:rPr>
              <w:t xml:space="preserve">de Chazal, Edward – Moore, Julie. </w:t>
            </w:r>
            <w:r w:rsidRPr="0081076E">
              <w:rPr>
                <w:i/>
                <w:iCs/>
                <w:lang w:val="en-US"/>
              </w:rPr>
              <w:t>Oxford EAP: A Course in English for Academic Purposes. Advanced/C1</w:t>
            </w:r>
            <w:r w:rsidRPr="0081076E">
              <w:rPr>
                <w:lang w:val="en-US"/>
              </w:rPr>
              <w:t>. Oxford: Oxford University Press, 2013.</w:t>
            </w:r>
          </w:p>
          <w:p w14:paraId="3FD7F52E" w14:textId="77777777" w:rsidR="00C56C3A" w:rsidRPr="00C2337E" w:rsidRDefault="00C56C3A" w:rsidP="00C07AFA">
            <w:pPr>
              <w:pStyle w:val="bb"/>
              <w:rPr>
                <w:lang w:val="en-US"/>
              </w:rPr>
            </w:pPr>
            <w:r w:rsidRPr="00C2337E">
              <w:rPr>
                <w:i/>
                <w:iCs/>
                <w:lang w:val="en-US"/>
              </w:rPr>
              <w:t>The Chicago Manual of Style</w:t>
            </w:r>
            <w:r w:rsidRPr="00C2337E">
              <w:rPr>
                <w:lang w:val="en-US"/>
              </w:rPr>
              <w:t>. 17</w:t>
            </w:r>
            <w:r>
              <w:rPr>
                <w:lang w:val="en-US"/>
              </w:rPr>
              <w:t>th</w:t>
            </w:r>
            <w:r w:rsidRPr="00C2337E">
              <w:rPr>
                <w:lang w:val="en-US"/>
              </w:rPr>
              <w:t xml:space="preserve"> </w:t>
            </w:r>
            <w:r>
              <w:rPr>
                <w:lang w:val="en-US"/>
              </w:rPr>
              <w:t>ed</w:t>
            </w:r>
            <w:r w:rsidRPr="00C2337E">
              <w:rPr>
                <w:lang w:val="en-US"/>
              </w:rPr>
              <w:t>. Chicago: University of Chicago Press, 2017.</w:t>
            </w:r>
          </w:p>
          <w:p w14:paraId="5AE5C6EE" w14:textId="77777777" w:rsidR="00C56C3A" w:rsidRPr="0081076E" w:rsidRDefault="00C56C3A" w:rsidP="00C07AFA">
            <w:pPr>
              <w:pStyle w:val="bb"/>
              <w:rPr>
                <w:lang w:val="en-US"/>
              </w:rPr>
            </w:pPr>
            <w:r w:rsidRPr="0081076E">
              <w:rPr>
                <w:lang w:val="en-US"/>
              </w:rPr>
              <w:t xml:space="preserve">Swales, John M. – Feak, Christine B. </w:t>
            </w:r>
            <w:r w:rsidRPr="0081076E">
              <w:rPr>
                <w:i/>
                <w:iCs/>
                <w:lang w:val="en-US"/>
              </w:rPr>
              <w:t>Academic Writing for Graduate Students: Essential Tasks and Skills</w:t>
            </w:r>
            <w:r w:rsidRPr="0081076E">
              <w:rPr>
                <w:lang w:val="en-US"/>
              </w:rPr>
              <w:t xml:space="preserve">. 3rd </w:t>
            </w:r>
            <w:r>
              <w:rPr>
                <w:lang w:val="en-US"/>
              </w:rPr>
              <w:t>ed</w:t>
            </w:r>
            <w:r w:rsidRPr="0081076E">
              <w:rPr>
                <w:lang w:val="en-US"/>
              </w:rPr>
              <w:t>. Ann Arbor: University of Michigan Press, 2012.</w:t>
            </w:r>
          </w:p>
          <w:p w14:paraId="3C0D791E" w14:textId="77777777" w:rsidR="00C56C3A" w:rsidRDefault="00C56C3A" w:rsidP="00C07AFA">
            <w:pPr>
              <w:pStyle w:val="bb"/>
            </w:pPr>
          </w:p>
          <w:p w14:paraId="6BEC59E0" w14:textId="77777777" w:rsidR="00C56C3A" w:rsidRPr="00BD7BB3" w:rsidRDefault="00C56C3A" w:rsidP="00C07AFA">
            <w:pPr>
              <w:pStyle w:val="bb"/>
              <w:rPr>
                <w:b/>
              </w:rPr>
            </w:pPr>
            <w:r w:rsidRPr="00BD7BB3">
              <w:rPr>
                <w:b/>
              </w:rPr>
              <w:t>Doporučená literatura:</w:t>
            </w:r>
          </w:p>
          <w:p w14:paraId="6540C861" w14:textId="77777777" w:rsidR="00C56C3A" w:rsidRPr="00C2337E" w:rsidRDefault="00C56C3A" w:rsidP="00C07AFA">
            <w:pPr>
              <w:pStyle w:val="bb"/>
              <w:rPr>
                <w:lang w:val="en-US"/>
              </w:rPr>
            </w:pPr>
            <w:r w:rsidRPr="00F44903">
              <w:rPr>
                <w:lang w:val="pl-PL"/>
              </w:rPr>
              <w:t xml:space="preserve">Barros, Luiz Otávio. </w:t>
            </w:r>
            <w:r w:rsidRPr="00C2337E">
              <w:rPr>
                <w:i/>
                <w:iCs/>
                <w:lang w:val="en-US"/>
              </w:rPr>
              <w:t>The Only Academic Phrasebook You</w:t>
            </w:r>
            <w:r>
              <w:rPr>
                <w:i/>
                <w:iCs/>
                <w:lang w:val="en-US"/>
              </w:rPr>
              <w:t>’</w:t>
            </w:r>
            <w:r w:rsidRPr="00C2337E">
              <w:rPr>
                <w:i/>
                <w:iCs/>
                <w:lang w:val="en-US"/>
              </w:rPr>
              <w:t>ll Ever Need: 600 Examples of Academic Language</w:t>
            </w:r>
            <w:r w:rsidRPr="00C2337E">
              <w:rPr>
                <w:lang w:val="en-US"/>
              </w:rPr>
              <w:t xml:space="preserve">. </w:t>
            </w:r>
            <w:r>
              <w:rPr>
                <w:lang w:val="en-US"/>
              </w:rPr>
              <w:t xml:space="preserve">Scotts Valey: </w:t>
            </w:r>
            <w:r w:rsidRPr="00C2337E">
              <w:rPr>
                <w:lang w:val="en-US"/>
              </w:rPr>
              <w:t xml:space="preserve">CreateSpace, 2016. </w:t>
            </w:r>
          </w:p>
          <w:p w14:paraId="0154218F" w14:textId="77777777" w:rsidR="00C56C3A" w:rsidRPr="0081076E" w:rsidRDefault="00C56C3A" w:rsidP="00C07AFA">
            <w:pPr>
              <w:pStyle w:val="bb"/>
              <w:rPr>
                <w:lang w:val="en-US"/>
              </w:rPr>
            </w:pPr>
            <w:r w:rsidRPr="0081076E">
              <w:rPr>
                <w:lang w:val="en-US"/>
              </w:rPr>
              <w:t xml:space="preserve">de Chazal, Edward – McCarter, Sam. </w:t>
            </w:r>
            <w:r w:rsidRPr="0081076E">
              <w:rPr>
                <w:i/>
                <w:iCs/>
                <w:lang w:val="en-US"/>
              </w:rPr>
              <w:t>Oxford EAP: A Course in English for Academic Purposes. Upper-Intermediate/B2</w:t>
            </w:r>
            <w:r w:rsidRPr="0081076E">
              <w:rPr>
                <w:lang w:val="en-US"/>
              </w:rPr>
              <w:t>. Oxford: Oxford University Press, 2012.</w:t>
            </w:r>
          </w:p>
          <w:p w14:paraId="13982925" w14:textId="77777777" w:rsidR="00C56C3A" w:rsidRPr="00C2337E" w:rsidRDefault="00C56C3A" w:rsidP="00C07AFA">
            <w:pPr>
              <w:pStyle w:val="bb"/>
              <w:rPr>
                <w:lang w:val="en-US"/>
              </w:rPr>
            </w:pPr>
            <w:r w:rsidRPr="00C2337E">
              <w:rPr>
                <w:lang w:val="en-US"/>
              </w:rPr>
              <w:t xml:space="preserve">Howe, Stephen – Henriksson, Kristina. </w:t>
            </w:r>
            <w:r w:rsidRPr="00C2337E">
              <w:rPr>
                <w:i/>
                <w:iCs/>
                <w:lang w:val="en-US"/>
              </w:rPr>
              <w:t>Phrasebook for Writing Papers and Research in English</w:t>
            </w:r>
            <w:r w:rsidRPr="00C2337E">
              <w:rPr>
                <w:lang w:val="en-US"/>
              </w:rPr>
              <w:t xml:space="preserve">. 4th </w:t>
            </w:r>
            <w:r>
              <w:rPr>
                <w:lang w:val="en-US"/>
              </w:rPr>
              <w:t>ed</w:t>
            </w:r>
            <w:r w:rsidRPr="00C2337E">
              <w:rPr>
                <w:lang w:val="en-US"/>
              </w:rPr>
              <w:t xml:space="preserve">. </w:t>
            </w:r>
            <w:r>
              <w:rPr>
                <w:lang w:val="en-US"/>
              </w:rPr>
              <w:t xml:space="preserve">Scotts Valey: </w:t>
            </w:r>
            <w:r w:rsidRPr="00C2337E">
              <w:rPr>
                <w:lang w:val="en-US"/>
              </w:rPr>
              <w:t xml:space="preserve">CreateSpace, 2007. </w:t>
            </w:r>
          </w:p>
          <w:p w14:paraId="4F6F1AC7" w14:textId="77777777" w:rsidR="00C56C3A" w:rsidRPr="00C2337E" w:rsidRDefault="00C56C3A" w:rsidP="00C07AFA">
            <w:pPr>
              <w:pStyle w:val="bb"/>
              <w:rPr>
                <w:lang w:val="en-US"/>
              </w:rPr>
            </w:pPr>
            <w:r w:rsidRPr="00C2337E">
              <w:rPr>
                <w:lang w:val="en-US"/>
              </w:rPr>
              <w:t xml:space="preserve">McCarthy, Michael – O’Dell, Felicity. </w:t>
            </w:r>
            <w:r w:rsidRPr="00C2337E">
              <w:rPr>
                <w:i/>
                <w:iCs/>
                <w:lang w:val="en-US"/>
              </w:rPr>
              <w:t>Academic Vocabulary in Use: Vocabulary Reference and Practice</w:t>
            </w:r>
            <w:r w:rsidRPr="00C2337E">
              <w:rPr>
                <w:lang w:val="en-US"/>
              </w:rPr>
              <w:t xml:space="preserve">. 2nd </w:t>
            </w:r>
            <w:r>
              <w:rPr>
                <w:lang w:val="en-US"/>
              </w:rPr>
              <w:t>ed</w:t>
            </w:r>
            <w:r w:rsidRPr="00C2337E">
              <w:rPr>
                <w:lang w:val="en-US"/>
              </w:rPr>
              <w:t xml:space="preserve">. Cambridge: Cambridge University Press, 2016. </w:t>
            </w:r>
          </w:p>
          <w:p w14:paraId="74631B52" w14:textId="77777777" w:rsidR="00C56C3A" w:rsidRDefault="00C56C3A" w:rsidP="00C07AFA">
            <w:pPr>
              <w:pStyle w:val="bb"/>
              <w:rPr>
                <w:lang w:val="en-US"/>
              </w:rPr>
            </w:pPr>
            <w:r w:rsidRPr="0081076E">
              <w:rPr>
                <w:lang w:val="en-US"/>
              </w:rPr>
              <w:t xml:space="preserve">Moore, Julie. </w:t>
            </w:r>
            <w:r w:rsidRPr="0081076E">
              <w:rPr>
                <w:i/>
                <w:iCs/>
                <w:lang w:val="en-US"/>
              </w:rPr>
              <w:t>Oxford Academic Vocabulary Practice: Upper-Intermediate/B2-C1</w:t>
            </w:r>
            <w:r w:rsidRPr="0081076E">
              <w:rPr>
                <w:lang w:val="en-US"/>
              </w:rPr>
              <w:t>. Oxford: Oxford University Press, 2017.</w:t>
            </w:r>
          </w:p>
          <w:p w14:paraId="191C04D7" w14:textId="77777777" w:rsidR="00C56C3A" w:rsidRPr="00C2337E" w:rsidRDefault="00C56C3A" w:rsidP="00C07AFA">
            <w:pPr>
              <w:pStyle w:val="bb"/>
              <w:rPr>
                <w:lang w:val="en-US"/>
              </w:rPr>
            </w:pPr>
            <w:r w:rsidRPr="00C2337E">
              <w:rPr>
                <w:lang w:val="en-US"/>
              </w:rPr>
              <w:t xml:space="preserve">Paterson, Ken – Wedge, Roberta. </w:t>
            </w:r>
            <w:r w:rsidRPr="00C2337E">
              <w:rPr>
                <w:i/>
                <w:iCs/>
                <w:lang w:val="en-US"/>
              </w:rPr>
              <w:t>Oxford Grammar for EAP: English Grammar and Practice for Academic Purposes</w:t>
            </w:r>
            <w:r w:rsidRPr="00C2337E">
              <w:rPr>
                <w:lang w:val="en-US"/>
              </w:rPr>
              <w:t xml:space="preserve">. Oxford: Oxford University Press, 2018. </w:t>
            </w:r>
          </w:p>
          <w:p w14:paraId="62F25CE2" w14:textId="77777777" w:rsidR="00C56C3A" w:rsidRDefault="00C56C3A" w:rsidP="00C07AFA">
            <w:pPr>
              <w:pStyle w:val="bb"/>
            </w:pPr>
          </w:p>
          <w:p w14:paraId="06E22D76" w14:textId="77777777" w:rsidR="00C56C3A" w:rsidRDefault="00C56C3A" w:rsidP="00C07AFA">
            <w:pPr>
              <w:pStyle w:val="bb"/>
            </w:pPr>
          </w:p>
          <w:p w14:paraId="2DF6B5CD" w14:textId="77777777" w:rsidR="00C56C3A" w:rsidRDefault="00C56C3A" w:rsidP="00C07AFA">
            <w:pPr>
              <w:pStyle w:val="bb"/>
            </w:pPr>
          </w:p>
          <w:p w14:paraId="6CA93A35" w14:textId="77777777" w:rsidR="00C56C3A" w:rsidRPr="00BD7BB3" w:rsidRDefault="00C56C3A" w:rsidP="00C07AFA"/>
        </w:tc>
      </w:tr>
      <w:tr w:rsidR="00C56C3A" w14:paraId="58A8481B"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13D47564" w14:textId="77777777" w:rsidR="00C56C3A" w:rsidRDefault="00C56C3A" w:rsidP="00C07AFA">
            <w:pPr>
              <w:jc w:val="center"/>
              <w:rPr>
                <w:b/>
              </w:rPr>
            </w:pPr>
            <w:r>
              <w:rPr>
                <w:b/>
              </w:rPr>
              <w:t>Informace ke kombinované nebo distanční formě</w:t>
            </w:r>
          </w:p>
        </w:tc>
      </w:tr>
      <w:tr w:rsidR="00C56C3A" w14:paraId="0B6CACA4" w14:textId="77777777" w:rsidTr="00C07AFA">
        <w:tc>
          <w:tcPr>
            <w:tcW w:w="4787" w:type="dxa"/>
            <w:gridSpan w:val="2"/>
            <w:tcBorders>
              <w:top w:val="single" w:sz="2" w:space="0" w:color="auto"/>
            </w:tcBorders>
            <w:shd w:val="clear" w:color="auto" w:fill="F7CAAC"/>
          </w:tcPr>
          <w:p w14:paraId="4AE31849" w14:textId="77777777" w:rsidR="00C56C3A" w:rsidRDefault="00C56C3A" w:rsidP="00C07AFA">
            <w:r>
              <w:rPr>
                <w:b/>
              </w:rPr>
              <w:t>Rozsah konzultací (soustředění)</w:t>
            </w:r>
          </w:p>
        </w:tc>
        <w:tc>
          <w:tcPr>
            <w:tcW w:w="889" w:type="dxa"/>
            <w:tcBorders>
              <w:top w:val="single" w:sz="2" w:space="0" w:color="auto"/>
            </w:tcBorders>
          </w:tcPr>
          <w:p w14:paraId="0527989E" w14:textId="77777777" w:rsidR="00C56C3A" w:rsidRDefault="00C56C3A" w:rsidP="00C07AFA"/>
        </w:tc>
        <w:tc>
          <w:tcPr>
            <w:tcW w:w="4179" w:type="dxa"/>
            <w:tcBorders>
              <w:top w:val="single" w:sz="2" w:space="0" w:color="auto"/>
            </w:tcBorders>
            <w:shd w:val="clear" w:color="auto" w:fill="F7CAAC"/>
          </w:tcPr>
          <w:p w14:paraId="5B168EAF" w14:textId="77777777" w:rsidR="00C56C3A" w:rsidRDefault="00C56C3A" w:rsidP="00C07AFA">
            <w:pPr>
              <w:rPr>
                <w:b/>
              </w:rPr>
            </w:pPr>
            <w:r>
              <w:rPr>
                <w:b/>
              </w:rPr>
              <w:t xml:space="preserve">hodin </w:t>
            </w:r>
          </w:p>
        </w:tc>
      </w:tr>
      <w:tr w:rsidR="00C56C3A" w14:paraId="05229C67" w14:textId="77777777" w:rsidTr="00C07AFA">
        <w:tc>
          <w:tcPr>
            <w:tcW w:w="9855" w:type="dxa"/>
            <w:gridSpan w:val="4"/>
            <w:shd w:val="clear" w:color="auto" w:fill="F7CAAC"/>
          </w:tcPr>
          <w:p w14:paraId="6327B39E" w14:textId="77777777" w:rsidR="00C56C3A" w:rsidRDefault="00C56C3A" w:rsidP="00C07AFA">
            <w:pPr>
              <w:rPr>
                <w:b/>
              </w:rPr>
            </w:pPr>
            <w:r>
              <w:rPr>
                <w:b/>
              </w:rPr>
              <w:t>Informace o způsobu kontaktu s vyučujícím</w:t>
            </w:r>
          </w:p>
        </w:tc>
      </w:tr>
      <w:tr w:rsidR="00C56C3A" w14:paraId="1B78711B" w14:textId="77777777" w:rsidTr="00C07AFA">
        <w:trPr>
          <w:trHeight w:val="20"/>
        </w:trPr>
        <w:tc>
          <w:tcPr>
            <w:tcW w:w="9855" w:type="dxa"/>
            <w:gridSpan w:val="4"/>
          </w:tcPr>
          <w:p w14:paraId="1BD6D364" w14:textId="77777777" w:rsidR="00C56C3A" w:rsidRDefault="00C56C3A" w:rsidP="00C07AFA"/>
        </w:tc>
      </w:tr>
    </w:tbl>
    <w:p w14:paraId="7697E11D" w14:textId="77777777" w:rsidR="00C56C3A" w:rsidRDefault="00C56C3A" w:rsidP="00C56C3A"/>
    <w:p w14:paraId="3BA3FA3D" w14:textId="77777777" w:rsidR="00C56C3A" w:rsidRDefault="00C56C3A" w:rsidP="00C56C3A"/>
    <w:p w14:paraId="1CC3D4C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6C3A" w14:paraId="3DBD55E0" w14:textId="77777777" w:rsidTr="00C07AFA">
        <w:tc>
          <w:tcPr>
            <w:tcW w:w="9855" w:type="dxa"/>
            <w:gridSpan w:val="8"/>
            <w:tcBorders>
              <w:bottom w:val="double" w:sz="4" w:space="0" w:color="auto"/>
            </w:tcBorders>
            <w:shd w:val="clear" w:color="auto" w:fill="BDD6EE"/>
          </w:tcPr>
          <w:p w14:paraId="1FC75966" w14:textId="77777777" w:rsidR="00C56C3A" w:rsidRDefault="00C56C3A" w:rsidP="00C07AFA">
            <w:pPr>
              <w:rPr>
                <w:b/>
                <w:sz w:val="28"/>
              </w:rPr>
            </w:pPr>
            <w:r>
              <w:br w:type="page"/>
            </w:r>
            <w:r>
              <w:rPr>
                <w:b/>
                <w:sz w:val="28"/>
              </w:rPr>
              <w:t>B-III – Charakteristika studijního předmětu</w:t>
            </w:r>
          </w:p>
        </w:tc>
      </w:tr>
      <w:tr w:rsidR="00C56C3A" w14:paraId="44F43F04" w14:textId="77777777" w:rsidTr="00C07AFA">
        <w:tc>
          <w:tcPr>
            <w:tcW w:w="3086" w:type="dxa"/>
            <w:tcBorders>
              <w:top w:val="double" w:sz="4" w:space="0" w:color="auto"/>
            </w:tcBorders>
            <w:shd w:val="clear" w:color="auto" w:fill="F7CAAC"/>
          </w:tcPr>
          <w:p w14:paraId="23945894" w14:textId="77777777" w:rsidR="00C56C3A" w:rsidRDefault="00C56C3A" w:rsidP="00C07AFA">
            <w:pPr>
              <w:rPr>
                <w:b/>
              </w:rPr>
            </w:pPr>
            <w:r>
              <w:rPr>
                <w:b/>
              </w:rPr>
              <w:t>Název studijního předmětu</w:t>
            </w:r>
          </w:p>
        </w:tc>
        <w:tc>
          <w:tcPr>
            <w:tcW w:w="6769" w:type="dxa"/>
            <w:gridSpan w:val="7"/>
            <w:tcBorders>
              <w:top w:val="double" w:sz="4" w:space="0" w:color="auto"/>
            </w:tcBorders>
          </w:tcPr>
          <w:p w14:paraId="0D16F651" w14:textId="77777777" w:rsidR="00C56C3A" w:rsidRDefault="00C56C3A" w:rsidP="00C07AFA">
            <w:r>
              <w:t>Samostatné studium</w:t>
            </w:r>
          </w:p>
        </w:tc>
      </w:tr>
      <w:tr w:rsidR="00C56C3A" w14:paraId="5439DB3B" w14:textId="77777777" w:rsidTr="00C07AFA">
        <w:tc>
          <w:tcPr>
            <w:tcW w:w="3086" w:type="dxa"/>
            <w:shd w:val="clear" w:color="auto" w:fill="F7CAAC"/>
          </w:tcPr>
          <w:p w14:paraId="69226221" w14:textId="77777777" w:rsidR="00C56C3A" w:rsidRDefault="00C56C3A" w:rsidP="00C07AFA">
            <w:pPr>
              <w:rPr>
                <w:b/>
              </w:rPr>
            </w:pPr>
            <w:r>
              <w:rPr>
                <w:b/>
              </w:rPr>
              <w:t>Typ předmětu</w:t>
            </w:r>
          </w:p>
        </w:tc>
        <w:tc>
          <w:tcPr>
            <w:tcW w:w="3406" w:type="dxa"/>
            <w:gridSpan w:val="4"/>
          </w:tcPr>
          <w:p w14:paraId="671B787B" w14:textId="54C75770" w:rsidR="00C56C3A" w:rsidRDefault="00620367" w:rsidP="00C07AFA">
            <w:r>
              <w:t>pv</w:t>
            </w:r>
          </w:p>
        </w:tc>
        <w:tc>
          <w:tcPr>
            <w:tcW w:w="2695" w:type="dxa"/>
            <w:gridSpan w:val="2"/>
            <w:shd w:val="clear" w:color="auto" w:fill="F7CAAC"/>
          </w:tcPr>
          <w:p w14:paraId="23EA077D" w14:textId="77777777" w:rsidR="00C56C3A" w:rsidRDefault="00C56C3A" w:rsidP="00C07AFA">
            <w:r>
              <w:rPr>
                <w:b/>
              </w:rPr>
              <w:t>doporučený ročník / semestr</w:t>
            </w:r>
          </w:p>
        </w:tc>
        <w:tc>
          <w:tcPr>
            <w:tcW w:w="668" w:type="dxa"/>
          </w:tcPr>
          <w:p w14:paraId="642E031A" w14:textId="77777777" w:rsidR="00C56C3A" w:rsidRDefault="00C56C3A" w:rsidP="00C07AFA">
            <w:r>
              <w:t>1/L, 2/Z</w:t>
            </w:r>
          </w:p>
        </w:tc>
      </w:tr>
      <w:tr w:rsidR="00C56C3A" w14:paraId="4B59DD52" w14:textId="77777777" w:rsidTr="00C07AFA">
        <w:tc>
          <w:tcPr>
            <w:tcW w:w="3086" w:type="dxa"/>
            <w:shd w:val="clear" w:color="auto" w:fill="F7CAAC"/>
          </w:tcPr>
          <w:p w14:paraId="4A9C37A8" w14:textId="77777777" w:rsidR="00C56C3A" w:rsidRDefault="00C56C3A" w:rsidP="00C07AFA">
            <w:pPr>
              <w:rPr>
                <w:b/>
              </w:rPr>
            </w:pPr>
            <w:r>
              <w:rPr>
                <w:b/>
              </w:rPr>
              <w:t>Rozsah studijního předmětu</w:t>
            </w:r>
          </w:p>
        </w:tc>
        <w:tc>
          <w:tcPr>
            <w:tcW w:w="1701" w:type="dxa"/>
            <w:gridSpan w:val="2"/>
          </w:tcPr>
          <w:p w14:paraId="660FFDF9" w14:textId="77777777" w:rsidR="00C56C3A" w:rsidRDefault="00C56C3A" w:rsidP="00C07AFA">
            <w:r>
              <w:t>0p + 28s</w:t>
            </w:r>
          </w:p>
        </w:tc>
        <w:tc>
          <w:tcPr>
            <w:tcW w:w="889" w:type="dxa"/>
            <w:shd w:val="clear" w:color="auto" w:fill="F7CAAC"/>
          </w:tcPr>
          <w:p w14:paraId="0E8F2069" w14:textId="77777777" w:rsidR="00C56C3A" w:rsidRDefault="00C56C3A" w:rsidP="00C07AFA">
            <w:pPr>
              <w:rPr>
                <w:b/>
              </w:rPr>
            </w:pPr>
            <w:r>
              <w:rPr>
                <w:b/>
              </w:rPr>
              <w:t xml:space="preserve">hod. </w:t>
            </w:r>
          </w:p>
        </w:tc>
        <w:tc>
          <w:tcPr>
            <w:tcW w:w="816" w:type="dxa"/>
          </w:tcPr>
          <w:p w14:paraId="23DB25A7" w14:textId="77777777" w:rsidR="00C56C3A" w:rsidRDefault="00C56C3A" w:rsidP="00C07AFA">
            <w:r>
              <w:t>28</w:t>
            </w:r>
          </w:p>
        </w:tc>
        <w:tc>
          <w:tcPr>
            <w:tcW w:w="2156" w:type="dxa"/>
            <w:shd w:val="clear" w:color="auto" w:fill="F7CAAC"/>
          </w:tcPr>
          <w:p w14:paraId="2940326A" w14:textId="77777777" w:rsidR="00C56C3A" w:rsidRDefault="00C56C3A" w:rsidP="00C07AFA">
            <w:pPr>
              <w:rPr>
                <w:b/>
              </w:rPr>
            </w:pPr>
            <w:r>
              <w:rPr>
                <w:b/>
              </w:rPr>
              <w:t>kreditů</w:t>
            </w:r>
          </w:p>
        </w:tc>
        <w:tc>
          <w:tcPr>
            <w:tcW w:w="1207" w:type="dxa"/>
            <w:gridSpan w:val="2"/>
          </w:tcPr>
          <w:p w14:paraId="1EDACF92" w14:textId="77777777" w:rsidR="00C56C3A" w:rsidRDefault="00C56C3A" w:rsidP="00C07AFA">
            <w:r>
              <w:t>4</w:t>
            </w:r>
          </w:p>
        </w:tc>
      </w:tr>
      <w:tr w:rsidR="00C56C3A" w14:paraId="54586C2F" w14:textId="77777777" w:rsidTr="00C07AFA">
        <w:tc>
          <w:tcPr>
            <w:tcW w:w="3086" w:type="dxa"/>
            <w:shd w:val="clear" w:color="auto" w:fill="F7CAAC"/>
          </w:tcPr>
          <w:p w14:paraId="518C5EFE" w14:textId="77777777" w:rsidR="00C56C3A" w:rsidRDefault="00C56C3A" w:rsidP="00C07AFA">
            <w:pPr>
              <w:rPr>
                <w:b/>
                <w:sz w:val="22"/>
              </w:rPr>
            </w:pPr>
            <w:r>
              <w:rPr>
                <w:b/>
              </w:rPr>
              <w:t>Prerekvizity, korekvizity, ekvivalence</w:t>
            </w:r>
          </w:p>
        </w:tc>
        <w:tc>
          <w:tcPr>
            <w:tcW w:w="6769" w:type="dxa"/>
            <w:gridSpan w:val="7"/>
          </w:tcPr>
          <w:p w14:paraId="112505B3" w14:textId="77777777" w:rsidR="00C56C3A" w:rsidRDefault="00C56C3A" w:rsidP="00C07AFA"/>
        </w:tc>
      </w:tr>
      <w:tr w:rsidR="00C56C3A" w14:paraId="1C55D59C" w14:textId="77777777" w:rsidTr="00C07AFA">
        <w:tc>
          <w:tcPr>
            <w:tcW w:w="3086" w:type="dxa"/>
            <w:shd w:val="clear" w:color="auto" w:fill="F7CAAC"/>
          </w:tcPr>
          <w:p w14:paraId="5F3B1DD7" w14:textId="77777777" w:rsidR="00C56C3A" w:rsidRDefault="00C56C3A" w:rsidP="00C07AFA">
            <w:pPr>
              <w:rPr>
                <w:b/>
              </w:rPr>
            </w:pPr>
            <w:r>
              <w:rPr>
                <w:b/>
              </w:rPr>
              <w:t>Způsob ověření studijních výsledků</w:t>
            </w:r>
          </w:p>
        </w:tc>
        <w:tc>
          <w:tcPr>
            <w:tcW w:w="3406" w:type="dxa"/>
            <w:gridSpan w:val="4"/>
          </w:tcPr>
          <w:p w14:paraId="79F4A7FB" w14:textId="77777777" w:rsidR="00C56C3A" w:rsidRDefault="00C56C3A" w:rsidP="00C07AFA">
            <w:r>
              <w:t>Klz</w:t>
            </w:r>
          </w:p>
        </w:tc>
        <w:tc>
          <w:tcPr>
            <w:tcW w:w="2156" w:type="dxa"/>
            <w:shd w:val="clear" w:color="auto" w:fill="F7CAAC"/>
          </w:tcPr>
          <w:p w14:paraId="39DD3115" w14:textId="77777777" w:rsidR="00C56C3A" w:rsidRDefault="00C56C3A" w:rsidP="00C07AFA">
            <w:pPr>
              <w:rPr>
                <w:b/>
              </w:rPr>
            </w:pPr>
            <w:r>
              <w:rPr>
                <w:b/>
              </w:rPr>
              <w:t>Forma výuky</w:t>
            </w:r>
          </w:p>
        </w:tc>
        <w:tc>
          <w:tcPr>
            <w:tcW w:w="1207" w:type="dxa"/>
            <w:gridSpan w:val="2"/>
          </w:tcPr>
          <w:p w14:paraId="75B0D7DB" w14:textId="77777777" w:rsidR="00C56C3A" w:rsidRDefault="00C56C3A" w:rsidP="00C07AFA">
            <w:r>
              <w:t>seminář</w:t>
            </w:r>
          </w:p>
        </w:tc>
      </w:tr>
      <w:tr w:rsidR="00C56C3A" w14:paraId="1D11BA49" w14:textId="77777777" w:rsidTr="00C07AFA">
        <w:tc>
          <w:tcPr>
            <w:tcW w:w="3086" w:type="dxa"/>
            <w:shd w:val="clear" w:color="auto" w:fill="F7CAAC"/>
          </w:tcPr>
          <w:p w14:paraId="23F08EA0" w14:textId="77777777" w:rsidR="00C56C3A" w:rsidRDefault="00C56C3A" w:rsidP="00C07AFA">
            <w:pPr>
              <w:rPr>
                <w:b/>
              </w:rPr>
            </w:pPr>
            <w:r>
              <w:rPr>
                <w:b/>
              </w:rPr>
              <w:t>Forma způsobu ověření studijních výsledků a další požadavky na studenta</w:t>
            </w:r>
          </w:p>
        </w:tc>
        <w:tc>
          <w:tcPr>
            <w:tcW w:w="6769" w:type="dxa"/>
            <w:gridSpan w:val="7"/>
            <w:tcBorders>
              <w:bottom w:val="nil"/>
            </w:tcBorders>
          </w:tcPr>
          <w:p w14:paraId="5E9C5881" w14:textId="77777777" w:rsidR="00C56C3A" w:rsidRDefault="00C56C3A" w:rsidP="00C07AFA">
            <w:pPr>
              <w:rPr>
                <w:b/>
              </w:rPr>
            </w:pPr>
            <w:r w:rsidRPr="00B46148">
              <w:rPr>
                <w:b/>
              </w:rPr>
              <w:t>Požadavky k zápočtu:</w:t>
            </w:r>
          </w:p>
          <w:p w14:paraId="2EFC3889" w14:textId="77777777" w:rsidR="00C56C3A" w:rsidRPr="00E614E7" w:rsidRDefault="00C56C3A" w:rsidP="00C07AFA">
            <w:r>
              <w:t>Seminární práce nebo článek dle pokynů vedoucího.</w:t>
            </w:r>
          </w:p>
        </w:tc>
      </w:tr>
      <w:tr w:rsidR="00C56C3A" w14:paraId="26A52D60" w14:textId="77777777" w:rsidTr="00C07AFA">
        <w:trPr>
          <w:trHeight w:val="20"/>
        </w:trPr>
        <w:tc>
          <w:tcPr>
            <w:tcW w:w="9855" w:type="dxa"/>
            <w:gridSpan w:val="8"/>
            <w:tcBorders>
              <w:top w:val="nil"/>
            </w:tcBorders>
          </w:tcPr>
          <w:p w14:paraId="4C24462E" w14:textId="77777777" w:rsidR="00C56C3A" w:rsidRDefault="00C56C3A" w:rsidP="00C07AFA"/>
        </w:tc>
      </w:tr>
      <w:tr w:rsidR="00C56C3A" w14:paraId="1AB3B496" w14:textId="77777777" w:rsidTr="00C07AFA">
        <w:trPr>
          <w:trHeight w:val="197"/>
        </w:trPr>
        <w:tc>
          <w:tcPr>
            <w:tcW w:w="3086" w:type="dxa"/>
            <w:tcBorders>
              <w:top w:val="nil"/>
            </w:tcBorders>
            <w:shd w:val="clear" w:color="auto" w:fill="F7CAAC"/>
          </w:tcPr>
          <w:p w14:paraId="29CA8D79" w14:textId="77777777" w:rsidR="00C56C3A" w:rsidRDefault="00C56C3A" w:rsidP="00C07AFA">
            <w:pPr>
              <w:rPr>
                <w:b/>
              </w:rPr>
            </w:pPr>
            <w:r>
              <w:rPr>
                <w:b/>
              </w:rPr>
              <w:t>Garant předmětu</w:t>
            </w:r>
          </w:p>
        </w:tc>
        <w:tc>
          <w:tcPr>
            <w:tcW w:w="6769" w:type="dxa"/>
            <w:gridSpan w:val="7"/>
            <w:tcBorders>
              <w:top w:val="nil"/>
            </w:tcBorders>
          </w:tcPr>
          <w:p w14:paraId="5AA22D60" w14:textId="77777777" w:rsidR="00C56C3A" w:rsidRDefault="00C56C3A" w:rsidP="00C07AFA">
            <w:r>
              <w:t>doc. Mgr. Roman Trušník, Ph.D.</w:t>
            </w:r>
          </w:p>
        </w:tc>
      </w:tr>
      <w:tr w:rsidR="00C56C3A" w14:paraId="714C33C9" w14:textId="77777777" w:rsidTr="00C07AFA">
        <w:trPr>
          <w:trHeight w:val="243"/>
        </w:trPr>
        <w:tc>
          <w:tcPr>
            <w:tcW w:w="3086" w:type="dxa"/>
            <w:tcBorders>
              <w:top w:val="nil"/>
            </w:tcBorders>
            <w:shd w:val="clear" w:color="auto" w:fill="F7CAAC"/>
          </w:tcPr>
          <w:p w14:paraId="7B23A9DE" w14:textId="77777777" w:rsidR="00C56C3A" w:rsidRDefault="00C56C3A" w:rsidP="00C07AFA">
            <w:pPr>
              <w:rPr>
                <w:b/>
              </w:rPr>
            </w:pPr>
            <w:r>
              <w:rPr>
                <w:b/>
              </w:rPr>
              <w:t>Zapojení garanta do výuky předmětu</w:t>
            </w:r>
          </w:p>
        </w:tc>
        <w:tc>
          <w:tcPr>
            <w:tcW w:w="6769" w:type="dxa"/>
            <w:gridSpan w:val="7"/>
            <w:tcBorders>
              <w:top w:val="nil"/>
            </w:tcBorders>
          </w:tcPr>
          <w:p w14:paraId="22389F83" w14:textId="77777777" w:rsidR="00C56C3A" w:rsidRDefault="00C56C3A" w:rsidP="00C07AFA">
            <w:r>
              <w:t>100 %</w:t>
            </w:r>
          </w:p>
        </w:tc>
      </w:tr>
      <w:tr w:rsidR="00C56C3A" w14:paraId="65C5E6F4" w14:textId="77777777" w:rsidTr="00C07AFA">
        <w:tc>
          <w:tcPr>
            <w:tcW w:w="3086" w:type="dxa"/>
            <w:shd w:val="clear" w:color="auto" w:fill="F7CAAC"/>
          </w:tcPr>
          <w:p w14:paraId="136BA600" w14:textId="77777777" w:rsidR="00C56C3A" w:rsidRDefault="00C56C3A" w:rsidP="00C07AFA">
            <w:pPr>
              <w:rPr>
                <w:b/>
              </w:rPr>
            </w:pPr>
            <w:r>
              <w:rPr>
                <w:b/>
              </w:rPr>
              <w:t>Vyučující</w:t>
            </w:r>
          </w:p>
        </w:tc>
        <w:tc>
          <w:tcPr>
            <w:tcW w:w="6769" w:type="dxa"/>
            <w:gridSpan w:val="7"/>
            <w:tcBorders>
              <w:bottom w:val="nil"/>
            </w:tcBorders>
          </w:tcPr>
          <w:p w14:paraId="23CC0AC5" w14:textId="77777777" w:rsidR="00C56C3A" w:rsidRDefault="00C56C3A" w:rsidP="00C07AFA"/>
        </w:tc>
      </w:tr>
      <w:tr w:rsidR="00C56C3A" w14:paraId="72D56C20" w14:textId="77777777" w:rsidTr="00C07AFA">
        <w:trPr>
          <w:trHeight w:val="20"/>
        </w:trPr>
        <w:tc>
          <w:tcPr>
            <w:tcW w:w="9855" w:type="dxa"/>
            <w:gridSpan w:val="8"/>
            <w:tcBorders>
              <w:top w:val="nil"/>
            </w:tcBorders>
          </w:tcPr>
          <w:p w14:paraId="743A121A" w14:textId="77777777" w:rsidR="00C56C3A" w:rsidRDefault="00C56C3A" w:rsidP="00C07AFA"/>
        </w:tc>
      </w:tr>
      <w:tr w:rsidR="00C56C3A" w14:paraId="06644030" w14:textId="77777777" w:rsidTr="00C07AFA">
        <w:tc>
          <w:tcPr>
            <w:tcW w:w="3086" w:type="dxa"/>
            <w:shd w:val="clear" w:color="auto" w:fill="F7CAAC"/>
          </w:tcPr>
          <w:p w14:paraId="00A1EB0F" w14:textId="77777777" w:rsidR="00C56C3A" w:rsidRDefault="00C56C3A" w:rsidP="00C07AFA">
            <w:pPr>
              <w:rPr>
                <w:b/>
              </w:rPr>
            </w:pPr>
            <w:r>
              <w:rPr>
                <w:b/>
              </w:rPr>
              <w:t>Stručná anotace předmětu</w:t>
            </w:r>
          </w:p>
        </w:tc>
        <w:tc>
          <w:tcPr>
            <w:tcW w:w="6769" w:type="dxa"/>
            <w:gridSpan w:val="7"/>
            <w:tcBorders>
              <w:bottom w:val="nil"/>
            </w:tcBorders>
          </w:tcPr>
          <w:p w14:paraId="5EC3536C" w14:textId="77777777" w:rsidR="00C56C3A" w:rsidRDefault="00C56C3A" w:rsidP="00C07AFA"/>
        </w:tc>
      </w:tr>
      <w:tr w:rsidR="00C56C3A" w14:paraId="61A1B8FD" w14:textId="77777777" w:rsidTr="00C07AFA">
        <w:trPr>
          <w:trHeight w:val="20"/>
        </w:trPr>
        <w:tc>
          <w:tcPr>
            <w:tcW w:w="9855" w:type="dxa"/>
            <w:gridSpan w:val="8"/>
            <w:tcBorders>
              <w:top w:val="nil"/>
              <w:bottom w:val="single" w:sz="12" w:space="0" w:color="auto"/>
            </w:tcBorders>
          </w:tcPr>
          <w:p w14:paraId="4EFF2A3C" w14:textId="77777777" w:rsidR="00C56C3A" w:rsidRDefault="00C56C3A" w:rsidP="00C07AFA">
            <w:r>
              <w:t>Cílem předmětu je poskytnout motivovaným studentům prostor k samostatnému výzkumu pod vedením pedagoga, k účasti na výzkumných projektech ústavu, nebo k publikační činnosti ať už samostatné, nebo ve spolupráci s jiným autorem. Předmět si student může zapsat po souhlasu garanta, přičemž studentovi budou stanoveny podmínky pro udělení zápočtu. Očekává se, že konzultace či přímá spolupráce s vedoucím bude mít rozsah odpovídající běžnému semináři, tj. 28 hodin. Celková časová náročnost činí přibližně 120 hodin, což odpovídá čtyřem kreditům v systému ECTS.</w:t>
            </w:r>
          </w:p>
          <w:p w14:paraId="2E040D80" w14:textId="77777777" w:rsidR="00C56C3A" w:rsidRDefault="00C56C3A" w:rsidP="00C07AFA"/>
          <w:p w14:paraId="6C86A8D6" w14:textId="77777777" w:rsidR="00C56C3A" w:rsidRDefault="00C56C3A" w:rsidP="00C07AFA">
            <w:r>
              <w:t>Obsah předmětu:</w:t>
            </w:r>
          </w:p>
          <w:p w14:paraId="05080292" w14:textId="77777777" w:rsidR="00C56C3A" w:rsidRDefault="00C56C3A" w:rsidP="00C56C3A">
            <w:pPr>
              <w:pStyle w:val="Odstavecseseznamem"/>
              <w:numPr>
                <w:ilvl w:val="0"/>
                <w:numId w:val="102"/>
              </w:numPr>
              <w:suppressAutoHyphens w:val="0"/>
            </w:pPr>
            <w:r>
              <w:t>Samostatné studium pod vedením vyučujícího</w:t>
            </w:r>
          </w:p>
          <w:p w14:paraId="1F575303" w14:textId="77777777" w:rsidR="00C56C3A" w:rsidRDefault="00C56C3A" w:rsidP="00C07AFA"/>
          <w:p w14:paraId="741867DD" w14:textId="77777777" w:rsidR="00C56C3A" w:rsidRDefault="00C56C3A" w:rsidP="00C07AFA">
            <w:r>
              <w:t>Odborné znalosti – po absolvování předmětu prokazuje student znalosti:</w:t>
            </w:r>
          </w:p>
          <w:p w14:paraId="675577F4" w14:textId="77777777" w:rsidR="00C56C3A" w:rsidRDefault="00C56C3A" w:rsidP="00C56C3A">
            <w:pPr>
              <w:pStyle w:val="Odstavecseseznamem"/>
              <w:numPr>
                <w:ilvl w:val="0"/>
                <w:numId w:val="102"/>
              </w:numPr>
              <w:suppressAutoHyphens w:val="0"/>
            </w:pPr>
            <w:r>
              <w:t>prokázat znalosti dle charakteru prováděného výzkumu</w:t>
            </w:r>
          </w:p>
          <w:p w14:paraId="54E7B06B" w14:textId="77777777" w:rsidR="00C56C3A" w:rsidRDefault="00C56C3A" w:rsidP="00C07AFA"/>
          <w:p w14:paraId="5767DE79" w14:textId="77777777" w:rsidR="00C56C3A" w:rsidRDefault="00C56C3A" w:rsidP="00C07AFA">
            <w:r>
              <w:t>Odborné dovednosti – po absolvování předmětu prokazuje student dovednosti:</w:t>
            </w:r>
          </w:p>
          <w:p w14:paraId="46CEAD7C" w14:textId="77777777" w:rsidR="00C56C3A" w:rsidRDefault="00C56C3A" w:rsidP="00C56C3A">
            <w:pPr>
              <w:pStyle w:val="Odstavecseseznamem"/>
              <w:numPr>
                <w:ilvl w:val="0"/>
                <w:numId w:val="102"/>
              </w:numPr>
              <w:suppressAutoHyphens w:val="0"/>
            </w:pPr>
            <w:r>
              <w:t>provádět výzkum pod vedením pedagoga</w:t>
            </w:r>
          </w:p>
          <w:p w14:paraId="01E24C9C" w14:textId="77777777" w:rsidR="00C56C3A" w:rsidRDefault="00C56C3A" w:rsidP="00C07AFA">
            <w:pPr>
              <w:pStyle w:val="Odstavecseseznamem"/>
            </w:pPr>
          </w:p>
        </w:tc>
      </w:tr>
      <w:tr w:rsidR="00C56C3A" w14:paraId="0FE4CC92" w14:textId="77777777" w:rsidTr="00C07AFA">
        <w:trPr>
          <w:trHeight w:val="265"/>
        </w:trPr>
        <w:tc>
          <w:tcPr>
            <w:tcW w:w="3653" w:type="dxa"/>
            <w:gridSpan w:val="2"/>
            <w:tcBorders>
              <w:top w:val="nil"/>
            </w:tcBorders>
            <w:shd w:val="clear" w:color="auto" w:fill="F7CAAC"/>
          </w:tcPr>
          <w:p w14:paraId="1442A439" w14:textId="77777777" w:rsidR="00C56C3A" w:rsidRDefault="00C56C3A" w:rsidP="00C07AFA">
            <w:r>
              <w:rPr>
                <w:b/>
              </w:rPr>
              <w:t>Studijní literatura a studijní pomůcky</w:t>
            </w:r>
          </w:p>
        </w:tc>
        <w:tc>
          <w:tcPr>
            <w:tcW w:w="6202" w:type="dxa"/>
            <w:gridSpan w:val="6"/>
            <w:tcBorders>
              <w:top w:val="nil"/>
              <w:bottom w:val="nil"/>
            </w:tcBorders>
          </w:tcPr>
          <w:p w14:paraId="5BA2CECF" w14:textId="77777777" w:rsidR="00C56C3A" w:rsidRDefault="00C56C3A" w:rsidP="00C07AFA"/>
        </w:tc>
      </w:tr>
      <w:tr w:rsidR="00C56C3A" w14:paraId="6F15E1E0" w14:textId="77777777" w:rsidTr="00C07AFA">
        <w:trPr>
          <w:trHeight w:val="1497"/>
        </w:trPr>
        <w:tc>
          <w:tcPr>
            <w:tcW w:w="9855" w:type="dxa"/>
            <w:gridSpan w:val="8"/>
            <w:tcBorders>
              <w:top w:val="nil"/>
            </w:tcBorders>
          </w:tcPr>
          <w:p w14:paraId="5788A9B2" w14:textId="77777777" w:rsidR="00C56C3A" w:rsidRPr="00BD7BB3" w:rsidRDefault="00C56C3A" w:rsidP="00C07AFA">
            <w:pPr>
              <w:pStyle w:val="bb"/>
              <w:rPr>
                <w:b/>
              </w:rPr>
            </w:pPr>
            <w:r w:rsidRPr="00BD7BB3">
              <w:rPr>
                <w:b/>
              </w:rPr>
              <w:t>Základní literatura:</w:t>
            </w:r>
          </w:p>
          <w:p w14:paraId="30E2F565" w14:textId="30BE5A5E" w:rsidR="00C56C3A" w:rsidRDefault="00C56C3A" w:rsidP="00C07AFA">
            <w:pPr>
              <w:pStyle w:val="bb"/>
            </w:pPr>
            <w:r>
              <w:t xml:space="preserve">Dle charakteru </w:t>
            </w:r>
            <w:r w:rsidR="007104A5">
              <w:t>výzkumu</w:t>
            </w:r>
            <w:r>
              <w:t>.</w:t>
            </w:r>
          </w:p>
          <w:p w14:paraId="0DECF478" w14:textId="77777777" w:rsidR="00C56C3A" w:rsidRDefault="00C56C3A" w:rsidP="00C07AFA">
            <w:pPr>
              <w:pStyle w:val="bb"/>
            </w:pPr>
          </w:p>
          <w:p w14:paraId="566B4BBA" w14:textId="77777777" w:rsidR="00C56C3A" w:rsidRPr="00BD7BB3" w:rsidRDefault="00C56C3A" w:rsidP="00C07AFA">
            <w:pPr>
              <w:pStyle w:val="bb"/>
              <w:rPr>
                <w:b/>
              </w:rPr>
            </w:pPr>
            <w:r w:rsidRPr="00BD7BB3">
              <w:rPr>
                <w:b/>
              </w:rPr>
              <w:t>Doporučená literatura:</w:t>
            </w:r>
          </w:p>
          <w:p w14:paraId="6D44F7E2" w14:textId="77777777" w:rsidR="00C56C3A" w:rsidRDefault="00C56C3A" w:rsidP="00C07AFA">
            <w:pPr>
              <w:pStyle w:val="bb"/>
            </w:pPr>
            <w:r>
              <w:t>Dle charakteru výzkumu.</w:t>
            </w:r>
          </w:p>
          <w:p w14:paraId="09E686BA" w14:textId="77777777" w:rsidR="00C56C3A" w:rsidRDefault="00C56C3A" w:rsidP="00C07AFA">
            <w:pPr>
              <w:pStyle w:val="bb"/>
            </w:pPr>
          </w:p>
          <w:p w14:paraId="6BCB3727" w14:textId="77777777" w:rsidR="00C56C3A" w:rsidRDefault="00C56C3A" w:rsidP="00C07AFA">
            <w:pPr>
              <w:pStyle w:val="bb"/>
            </w:pPr>
          </w:p>
          <w:p w14:paraId="6E0FCC1A" w14:textId="77777777" w:rsidR="00C56C3A" w:rsidRPr="00BD7BB3" w:rsidRDefault="00C56C3A" w:rsidP="00C07AFA"/>
        </w:tc>
      </w:tr>
      <w:tr w:rsidR="00C56C3A" w14:paraId="2190E484" w14:textId="77777777" w:rsidTr="00C07AF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8745E3" w14:textId="77777777" w:rsidR="00C56C3A" w:rsidRDefault="00C56C3A" w:rsidP="00C07AFA">
            <w:pPr>
              <w:jc w:val="center"/>
              <w:rPr>
                <w:b/>
              </w:rPr>
            </w:pPr>
            <w:r>
              <w:rPr>
                <w:b/>
              </w:rPr>
              <w:t>Informace ke kombinované nebo distanční formě</w:t>
            </w:r>
          </w:p>
        </w:tc>
      </w:tr>
      <w:tr w:rsidR="00C56C3A" w14:paraId="7E36EA3D" w14:textId="77777777" w:rsidTr="00C07AFA">
        <w:tc>
          <w:tcPr>
            <w:tcW w:w="4787" w:type="dxa"/>
            <w:gridSpan w:val="3"/>
            <w:tcBorders>
              <w:top w:val="single" w:sz="2" w:space="0" w:color="auto"/>
            </w:tcBorders>
            <w:shd w:val="clear" w:color="auto" w:fill="F7CAAC"/>
          </w:tcPr>
          <w:p w14:paraId="4E9B67A1" w14:textId="77777777" w:rsidR="00C56C3A" w:rsidRDefault="00C56C3A" w:rsidP="00C07AFA">
            <w:r>
              <w:rPr>
                <w:b/>
              </w:rPr>
              <w:t>Rozsah konzultací (soustředění)</w:t>
            </w:r>
          </w:p>
        </w:tc>
        <w:tc>
          <w:tcPr>
            <w:tcW w:w="889" w:type="dxa"/>
            <w:tcBorders>
              <w:top w:val="single" w:sz="2" w:space="0" w:color="auto"/>
            </w:tcBorders>
          </w:tcPr>
          <w:p w14:paraId="3AE376DC" w14:textId="77777777" w:rsidR="00C56C3A" w:rsidRDefault="00C56C3A" w:rsidP="00C07AFA"/>
        </w:tc>
        <w:tc>
          <w:tcPr>
            <w:tcW w:w="4179" w:type="dxa"/>
            <w:gridSpan w:val="4"/>
            <w:tcBorders>
              <w:top w:val="single" w:sz="2" w:space="0" w:color="auto"/>
            </w:tcBorders>
            <w:shd w:val="clear" w:color="auto" w:fill="F7CAAC"/>
          </w:tcPr>
          <w:p w14:paraId="4353BAED" w14:textId="77777777" w:rsidR="00C56C3A" w:rsidRDefault="00C56C3A" w:rsidP="00C07AFA">
            <w:pPr>
              <w:rPr>
                <w:b/>
              </w:rPr>
            </w:pPr>
            <w:r>
              <w:rPr>
                <w:b/>
              </w:rPr>
              <w:t xml:space="preserve">hodin </w:t>
            </w:r>
          </w:p>
        </w:tc>
      </w:tr>
      <w:tr w:rsidR="00C56C3A" w14:paraId="7543B0C5" w14:textId="77777777" w:rsidTr="00C07AFA">
        <w:tc>
          <w:tcPr>
            <w:tcW w:w="9855" w:type="dxa"/>
            <w:gridSpan w:val="8"/>
            <w:shd w:val="clear" w:color="auto" w:fill="F7CAAC"/>
          </w:tcPr>
          <w:p w14:paraId="1BC525B1" w14:textId="77777777" w:rsidR="00C56C3A" w:rsidRDefault="00C56C3A" w:rsidP="00C07AFA">
            <w:pPr>
              <w:rPr>
                <w:b/>
              </w:rPr>
            </w:pPr>
            <w:r>
              <w:rPr>
                <w:b/>
              </w:rPr>
              <w:t>Informace o způsobu kontaktu s vyučujícím</w:t>
            </w:r>
          </w:p>
        </w:tc>
      </w:tr>
      <w:tr w:rsidR="00C56C3A" w14:paraId="2084A586" w14:textId="77777777" w:rsidTr="00C07AFA">
        <w:trPr>
          <w:trHeight w:val="20"/>
        </w:trPr>
        <w:tc>
          <w:tcPr>
            <w:tcW w:w="9855" w:type="dxa"/>
            <w:gridSpan w:val="8"/>
          </w:tcPr>
          <w:p w14:paraId="40E15B9E" w14:textId="77777777" w:rsidR="00C56C3A" w:rsidRDefault="00C56C3A" w:rsidP="00C07AFA"/>
        </w:tc>
      </w:tr>
    </w:tbl>
    <w:p w14:paraId="1BCED974" w14:textId="77777777" w:rsidR="00C56C3A" w:rsidRDefault="00C56C3A" w:rsidP="00C56C3A"/>
    <w:p w14:paraId="6978ED76" w14:textId="77777777" w:rsidR="00C56C3A" w:rsidRDefault="00C56C3A" w:rsidP="00C56C3A"/>
    <w:p w14:paraId="5F3ABC28"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2632865" w14:textId="77777777" w:rsidTr="00C07AFA">
        <w:tc>
          <w:tcPr>
            <w:tcW w:w="9855" w:type="dxa"/>
            <w:gridSpan w:val="7"/>
            <w:tcBorders>
              <w:bottom w:val="double" w:sz="4" w:space="0" w:color="auto"/>
            </w:tcBorders>
            <w:shd w:val="clear" w:color="auto" w:fill="BDD6EE"/>
          </w:tcPr>
          <w:p w14:paraId="6B5120C5" w14:textId="77777777" w:rsidR="00C56C3A" w:rsidRDefault="00C56C3A" w:rsidP="00C07AFA">
            <w:pPr>
              <w:rPr>
                <w:b/>
                <w:sz w:val="28"/>
              </w:rPr>
            </w:pPr>
            <w:r>
              <w:br w:type="page"/>
            </w:r>
            <w:r>
              <w:rPr>
                <w:b/>
                <w:sz w:val="28"/>
              </w:rPr>
              <w:t>B-III – Charakteristika studijního předmětu</w:t>
            </w:r>
          </w:p>
        </w:tc>
      </w:tr>
      <w:tr w:rsidR="00C56C3A" w14:paraId="24F9AB54" w14:textId="77777777" w:rsidTr="00C07AFA">
        <w:tc>
          <w:tcPr>
            <w:tcW w:w="3086" w:type="dxa"/>
            <w:tcBorders>
              <w:top w:val="double" w:sz="4" w:space="0" w:color="auto"/>
            </w:tcBorders>
            <w:shd w:val="clear" w:color="auto" w:fill="F7CAAC"/>
          </w:tcPr>
          <w:p w14:paraId="511163DC"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2330DF77" w14:textId="77777777" w:rsidR="00C56C3A" w:rsidRDefault="00C56C3A" w:rsidP="00C07AFA">
            <w:r>
              <w:t>Úvod do didaktiky angličtiny</w:t>
            </w:r>
          </w:p>
        </w:tc>
      </w:tr>
      <w:tr w:rsidR="00C56C3A" w14:paraId="1D938217" w14:textId="77777777" w:rsidTr="00C07AFA">
        <w:tc>
          <w:tcPr>
            <w:tcW w:w="3086" w:type="dxa"/>
            <w:shd w:val="clear" w:color="auto" w:fill="F7CAAC"/>
          </w:tcPr>
          <w:p w14:paraId="192E79DA" w14:textId="77777777" w:rsidR="00C56C3A" w:rsidRDefault="00C56C3A" w:rsidP="00C07AFA">
            <w:pPr>
              <w:rPr>
                <w:b/>
              </w:rPr>
            </w:pPr>
            <w:r>
              <w:rPr>
                <w:b/>
              </w:rPr>
              <w:t>Typ předmětu</w:t>
            </w:r>
          </w:p>
        </w:tc>
        <w:tc>
          <w:tcPr>
            <w:tcW w:w="3406" w:type="dxa"/>
            <w:gridSpan w:val="3"/>
          </w:tcPr>
          <w:p w14:paraId="27056CD9" w14:textId="3226A56E" w:rsidR="00C56C3A" w:rsidRDefault="00620367" w:rsidP="00C07AFA">
            <w:r>
              <w:t>pv</w:t>
            </w:r>
          </w:p>
        </w:tc>
        <w:tc>
          <w:tcPr>
            <w:tcW w:w="2695" w:type="dxa"/>
            <w:gridSpan w:val="2"/>
            <w:shd w:val="clear" w:color="auto" w:fill="F7CAAC"/>
          </w:tcPr>
          <w:p w14:paraId="162D93B5" w14:textId="77777777" w:rsidR="00C56C3A" w:rsidRDefault="00C56C3A" w:rsidP="00C07AFA">
            <w:r>
              <w:rPr>
                <w:b/>
              </w:rPr>
              <w:t>doporučený ročník / semestr</w:t>
            </w:r>
          </w:p>
        </w:tc>
        <w:tc>
          <w:tcPr>
            <w:tcW w:w="668" w:type="dxa"/>
          </w:tcPr>
          <w:p w14:paraId="6D88362E" w14:textId="77777777" w:rsidR="00C56C3A" w:rsidRDefault="00C56C3A" w:rsidP="00C07AFA">
            <w:r>
              <w:t>2/L</w:t>
            </w:r>
          </w:p>
        </w:tc>
      </w:tr>
      <w:tr w:rsidR="00C56C3A" w14:paraId="051002A7" w14:textId="77777777" w:rsidTr="00C07AFA">
        <w:tc>
          <w:tcPr>
            <w:tcW w:w="3086" w:type="dxa"/>
            <w:shd w:val="clear" w:color="auto" w:fill="F7CAAC"/>
          </w:tcPr>
          <w:p w14:paraId="3EF27E1A" w14:textId="77777777" w:rsidR="00C56C3A" w:rsidRDefault="00C56C3A" w:rsidP="00C07AFA">
            <w:pPr>
              <w:rPr>
                <w:b/>
              </w:rPr>
            </w:pPr>
            <w:r>
              <w:rPr>
                <w:b/>
              </w:rPr>
              <w:t>Rozsah studijního předmětu</w:t>
            </w:r>
          </w:p>
        </w:tc>
        <w:tc>
          <w:tcPr>
            <w:tcW w:w="1701" w:type="dxa"/>
          </w:tcPr>
          <w:p w14:paraId="77DC8BCD" w14:textId="77777777" w:rsidR="00C56C3A" w:rsidRDefault="00C56C3A" w:rsidP="00C07AFA">
            <w:r>
              <w:t>0p + 20s</w:t>
            </w:r>
          </w:p>
        </w:tc>
        <w:tc>
          <w:tcPr>
            <w:tcW w:w="889" w:type="dxa"/>
            <w:shd w:val="clear" w:color="auto" w:fill="F7CAAC"/>
          </w:tcPr>
          <w:p w14:paraId="62EC27F0" w14:textId="77777777" w:rsidR="00C56C3A" w:rsidRDefault="00C56C3A" w:rsidP="00C07AFA">
            <w:pPr>
              <w:rPr>
                <w:b/>
              </w:rPr>
            </w:pPr>
            <w:r>
              <w:rPr>
                <w:b/>
              </w:rPr>
              <w:t xml:space="preserve">hod. </w:t>
            </w:r>
          </w:p>
        </w:tc>
        <w:tc>
          <w:tcPr>
            <w:tcW w:w="816" w:type="dxa"/>
          </w:tcPr>
          <w:p w14:paraId="18C514C1" w14:textId="77777777" w:rsidR="00C56C3A" w:rsidRDefault="00C56C3A" w:rsidP="00C07AFA">
            <w:r>
              <w:t>20</w:t>
            </w:r>
          </w:p>
        </w:tc>
        <w:tc>
          <w:tcPr>
            <w:tcW w:w="2156" w:type="dxa"/>
            <w:shd w:val="clear" w:color="auto" w:fill="F7CAAC"/>
          </w:tcPr>
          <w:p w14:paraId="5BB9FF89" w14:textId="77777777" w:rsidR="00C56C3A" w:rsidRDefault="00C56C3A" w:rsidP="00C07AFA">
            <w:pPr>
              <w:rPr>
                <w:b/>
              </w:rPr>
            </w:pPr>
            <w:r>
              <w:rPr>
                <w:b/>
              </w:rPr>
              <w:t>kreditů</w:t>
            </w:r>
          </w:p>
        </w:tc>
        <w:tc>
          <w:tcPr>
            <w:tcW w:w="1207" w:type="dxa"/>
            <w:gridSpan w:val="2"/>
          </w:tcPr>
          <w:p w14:paraId="098D194B" w14:textId="77777777" w:rsidR="00C56C3A" w:rsidRDefault="00C56C3A" w:rsidP="00C07AFA">
            <w:r>
              <w:t>3</w:t>
            </w:r>
          </w:p>
        </w:tc>
      </w:tr>
      <w:tr w:rsidR="00C56C3A" w14:paraId="503807E6" w14:textId="77777777" w:rsidTr="00C07AFA">
        <w:tc>
          <w:tcPr>
            <w:tcW w:w="3086" w:type="dxa"/>
            <w:shd w:val="clear" w:color="auto" w:fill="F7CAAC"/>
          </w:tcPr>
          <w:p w14:paraId="5242812E" w14:textId="77777777" w:rsidR="00C56C3A" w:rsidRDefault="00C56C3A" w:rsidP="00C07AFA">
            <w:pPr>
              <w:rPr>
                <w:b/>
                <w:sz w:val="22"/>
              </w:rPr>
            </w:pPr>
            <w:r>
              <w:rPr>
                <w:b/>
              </w:rPr>
              <w:t>Prerekvizity, korekvizity, ekvivalence</w:t>
            </w:r>
          </w:p>
        </w:tc>
        <w:tc>
          <w:tcPr>
            <w:tcW w:w="6769" w:type="dxa"/>
            <w:gridSpan w:val="6"/>
          </w:tcPr>
          <w:p w14:paraId="5C62AA9C" w14:textId="77777777" w:rsidR="00C56C3A" w:rsidRDefault="00C56C3A" w:rsidP="00C07AFA"/>
        </w:tc>
      </w:tr>
      <w:tr w:rsidR="00C56C3A" w14:paraId="1F62A810" w14:textId="77777777" w:rsidTr="00C07AFA">
        <w:tc>
          <w:tcPr>
            <w:tcW w:w="3086" w:type="dxa"/>
            <w:shd w:val="clear" w:color="auto" w:fill="F7CAAC"/>
          </w:tcPr>
          <w:p w14:paraId="1093EB9B" w14:textId="77777777" w:rsidR="00C56C3A" w:rsidRDefault="00C56C3A" w:rsidP="00C07AFA">
            <w:pPr>
              <w:rPr>
                <w:b/>
              </w:rPr>
            </w:pPr>
            <w:r>
              <w:rPr>
                <w:b/>
              </w:rPr>
              <w:t>Způsob ověření studijních výsledků</w:t>
            </w:r>
          </w:p>
        </w:tc>
        <w:tc>
          <w:tcPr>
            <w:tcW w:w="3406" w:type="dxa"/>
            <w:gridSpan w:val="3"/>
          </w:tcPr>
          <w:p w14:paraId="15C2661D" w14:textId="77777777" w:rsidR="00C56C3A" w:rsidRDefault="00C56C3A" w:rsidP="00C07AFA">
            <w:r>
              <w:t>Klz</w:t>
            </w:r>
          </w:p>
        </w:tc>
        <w:tc>
          <w:tcPr>
            <w:tcW w:w="2156" w:type="dxa"/>
            <w:shd w:val="clear" w:color="auto" w:fill="F7CAAC"/>
          </w:tcPr>
          <w:p w14:paraId="5DD420FA" w14:textId="77777777" w:rsidR="00C56C3A" w:rsidRDefault="00C56C3A" w:rsidP="00C07AFA">
            <w:pPr>
              <w:rPr>
                <w:b/>
              </w:rPr>
            </w:pPr>
            <w:r>
              <w:rPr>
                <w:b/>
              </w:rPr>
              <w:t>Forma výuky</w:t>
            </w:r>
          </w:p>
        </w:tc>
        <w:tc>
          <w:tcPr>
            <w:tcW w:w="1207" w:type="dxa"/>
            <w:gridSpan w:val="2"/>
          </w:tcPr>
          <w:p w14:paraId="2E020ABC" w14:textId="77777777" w:rsidR="00C56C3A" w:rsidRDefault="00C56C3A" w:rsidP="00C07AFA">
            <w:r>
              <w:t>seminář</w:t>
            </w:r>
          </w:p>
        </w:tc>
      </w:tr>
      <w:tr w:rsidR="00C56C3A" w14:paraId="418F2581" w14:textId="77777777" w:rsidTr="00C07AFA">
        <w:tc>
          <w:tcPr>
            <w:tcW w:w="3086" w:type="dxa"/>
            <w:shd w:val="clear" w:color="auto" w:fill="F7CAAC"/>
          </w:tcPr>
          <w:p w14:paraId="26D63885"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0342FD78" w14:textId="77777777" w:rsidR="00C56C3A" w:rsidRDefault="00C56C3A" w:rsidP="00C07AFA">
            <w:r w:rsidRPr="00B46148">
              <w:rPr>
                <w:b/>
              </w:rPr>
              <w:t>Požadavky k zápočtu:</w:t>
            </w:r>
          </w:p>
          <w:p w14:paraId="3C028C15" w14:textId="77777777" w:rsidR="00C56C3A" w:rsidRDefault="00C56C3A" w:rsidP="00C07AFA">
            <w:r>
              <w:t>Aktivní účast na seminářích (80 %)</w:t>
            </w:r>
          </w:p>
          <w:p w14:paraId="48C4D0E8" w14:textId="77777777" w:rsidR="00C56C3A" w:rsidRPr="00F92FAF" w:rsidRDefault="00C56C3A" w:rsidP="00C07AFA">
            <w:r>
              <w:t>Prezentace zadaného tématu</w:t>
            </w:r>
          </w:p>
        </w:tc>
      </w:tr>
      <w:tr w:rsidR="00C56C3A" w14:paraId="7ECC14C9" w14:textId="77777777" w:rsidTr="00C07AFA">
        <w:trPr>
          <w:trHeight w:val="20"/>
        </w:trPr>
        <w:tc>
          <w:tcPr>
            <w:tcW w:w="9855" w:type="dxa"/>
            <w:gridSpan w:val="7"/>
            <w:tcBorders>
              <w:top w:val="nil"/>
            </w:tcBorders>
          </w:tcPr>
          <w:p w14:paraId="2B9E9BCF" w14:textId="77777777" w:rsidR="00C56C3A" w:rsidRDefault="00C56C3A" w:rsidP="00C07AFA"/>
        </w:tc>
      </w:tr>
      <w:tr w:rsidR="00C56C3A" w14:paraId="66ED3D68" w14:textId="77777777" w:rsidTr="00C07AFA">
        <w:trPr>
          <w:trHeight w:val="197"/>
        </w:trPr>
        <w:tc>
          <w:tcPr>
            <w:tcW w:w="3086" w:type="dxa"/>
            <w:tcBorders>
              <w:top w:val="nil"/>
            </w:tcBorders>
            <w:shd w:val="clear" w:color="auto" w:fill="F7CAAC"/>
          </w:tcPr>
          <w:p w14:paraId="764652E2" w14:textId="77777777" w:rsidR="00C56C3A" w:rsidRDefault="00C56C3A" w:rsidP="00C07AFA">
            <w:pPr>
              <w:rPr>
                <w:b/>
              </w:rPr>
            </w:pPr>
            <w:r>
              <w:rPr>
                <w:b/>
              </w:rPr>
              <w:t>Garant předmětu</w:t>
            </w:r>
          </w:p>
        </w:tc>
        <w:tc>
          <w:tcPr>
            <w:tcW w:w="6769" w:type="dxa"/>
            <w:gridSpan w:val="6"/>
            <w:tcBorders>
              <w:top w:val="nil"/>
            </w:tcBorders>
          </w:tcPr>
          <w:p w14:paraId="02E6AFA7" w14:textId="77777777" w:rsidR="00C56C3A" w:rsidRDefault="00C56C3A" w:rsidP="00C07AFA">
            <w:r>
              <w:t>prof. PaedDr. Zdena Kráľová, PhD.</w:t>
            </w:r>
          </w:p>
        </w:tc>
      </w:tr>
      <w:tr w:rsidR="00C56C3A" w14:paraId="5D6C530A" w14:textId="77777777" w:rsidTr="00C07AFA">
        <w:trPr>
          <w:trHeight w:val="243"/>
        </w:trPr>
        <w:tc>
          <w:tcPr>
            <w:tcW w:w="3086" w:type="dxa"/>
            <w:tcBorders>
              <w:top w:val="nil"/>
            </w:tcBorders>
            <w:shd w:val="clear" w:color="auto" w:fill="F7CAAC"/>
          </w:tcPr>
          <w:p w14:paraId="3659B146" w14:textId="77777777" w:rsidR="00C56C3A" w:rsidRDefault="00C56C3A" w:rsidP="00C07AFA">
            <w:pPr>
              <w:rPr>
                <w:b/>
              </w:rPr>
            </w:pPr>
            <w:r>
              <w:rPr>
                <w:b/>
              </w:rPr>
              <w:t>Zapojení garanta do výuky předmětu</w:t>
            </w:r>
          </w:p>
        </w:tc>
        <w:tc>
          <w:tcPr>
            <w:tcW w:w="6769" w:type="dxa"/>
            <w:gridSpan w:val="6"/>
            <w:tcBorders>
              <w:top w:val="nil"/>
            </w:tcBorders>
          </w:tcPr>
          <w:p w14:paraId="29F2A9E4" w14:textId="77777777" w:rsidR="00C56C3A" w:rsidRDefault="00C56C3A" w:rsidP="00C07AFA">
            <w:r>
              <w:t>100 %</w:t>
            </w:r>
          </w:p>
        </w:tc>
      </w:tr>
      <w:tr w:rsidR="00C56C3A" w14:paraId="13C346B5" w14:textId="77777777" w:rsidTr="00C07AFA">
        <w:tc>
          <w:tcPr>
            <w:tcW w:w="3086" w:type="dxa"/>
            <w:shd w:val="clear" w:color="auto" w:fill="F7CAAC"/>
          </w:tcPr>
          <w:p w14:paraId="1FBA7DDA" w14:textId="77777777" w:rsidR="00C56C3A" w:rsidRDefault="00C56C3A" w:rsidP="00C07AFA">
            <w:pPr>
              <w:rPr>
                <w:b/>
              </w:rPr>
            </w:pPr>
            <w:r>
              <w:rPr>
                <w:b/>
              </w:rPr>
              <w:t>Vyučující</w:t>
            </w:r>
          </w:p>
        </w:tc>
        <w:tc>
          <w:tcPr>
            <w:tcW w:w="6769" w:type="dxa"/>
            <w:gridSpan w:val="6"/>
            <w:tcBorders>
              <w:bottom w:val="nil"/>
            </w:tcBorders>
          </w:tcPr>
          <w:p w14:paraId="507AD828" w14:textId="77777777" w:rsidR="00C56C3A" w:rsidRDefault="00C56C3A" w:rsidP="00C07AFA">
            <w:r>
              <w:t>prof. PaedDr. Zdena Kráľová, PhD.</w:t>
            </w:r>
          </w:p>
        </w:tc>
      </w:tr>
      <w:tr w:rsidR="00C56C3A" w14:paraId="4CEA6E91" w14:textId="77777777" w:rsidTr="00C07AFA">
        <w:trPr>
          <w:trHeight w:val="20"/>
        </w:trPr>
        <w:tc>
          <w:tcPr>
            <w:tcW w:w="9855" w:type="dxa"/>
            <w:gridSpan w:val="7"/>
            <w:tcBorders>
              <w:top w:val="nil"/>
            </w:tcBorders>
          </w:tcPr>
          <w:p w14:paraId="457C4EDE" w14:textId="77777777" w:rsidR="00C56C3A" w:rsidRDefault="00C56C3A" w:rsidP="00C07AFA"/>
        </w:tc>
      </w:tr>
      <w:tr w:rsidR="00C56C3A" w14:paraId="5C3D6A06" w14:textId="77777777" w:rsidTr="00C07AFA">
        <w:tc>
          <w:tcPr>
            <w:tcW w:w="3086" w:type="dxa"/>
            <w:shd w:val="clear" w:color="auto" w:fill="F7CAAC"/>
          </w:tcPr>
          <w:p w14:paraId="58A09B4C" w14:textId="77777777" w:rsidR="00C56C3A" w:rsidRDefault="00C56C3A" w:rsidP="00C07AFA">
            <w:pPr>
              <w:rPr>
                <w:b/>
              </w:rPr>
            </w:pPr>
            <w:r>
              <w:rPr>
                <w:b/>
              </w:rPr>
              <w:t>Stručná anotace předmětu</w:t>
            </w:r>
          </w:p>
        </w:tc>
        <w:tc>
          <w:tcPr>
            <w:tcW w:w="6769" w:type="dxa"/>
            <w:gridSpan w:val="6"/>
            <w:tcBorders>
              <w:bottom w:val="nil"/>
            </w:tcBorders>
          </w:tcPr>
          <w:p w14:paraId="24729EA8" w14:textId="77777777" w:rsidR="00C56C3A" w:rsidRDefault="00C56C3A" w:rsidP="00C07AFA"/>
        </w:tc>
      </w:tr>
      <w:tr w:rsidR="00C56C3A" w14:paraId="10EB90DD" w14:textId="77777777" w:rsidTr="00C07AFA">
        <w:trPr>
          <w:trHeight w:val="3938"/>
        </w:trPr>
        <w:tc>
          <w:tcPr>
            <w:tcW w:w="9855" w:type="dxa"/>
            <w:gridSpan w:val="7"/>
            <w:tcBorders>
              <w:top w:val="nil"/>
              <w:bottom w:val="single" w:sz="12" w:space="0" w:color="auto"/>
            </w:tcBorders>
          </w:tcPr>
          <w:p w14:paraId="3B193D99" w14:textId="2FECA21F" w:rsidR="00C56C3A" w:rsidRDefault="00C56C3A" w:rsidP="00C07AFA">
            <w:r w:rsidRPr="00993EC8">
              <w:t xml:space="preserve">Cílem předmětu je vysvětlit základní pojmy didaktiky anglického jazyka a formulovat základní principy vyučování anglického jazyka. Předmět poskytuje úvod do výuky anglického jazyka a je vhodný pro </w:t>
            </w:r>
            <w:r>
              <w:t xml:space="preserve">studenty, kteří vyučují či budou vyučovat anglický jazyk, např. ve firmách nebo v soukromých jazykových školách (absolvováním předmětu student nezískává </w:t>
            </w:r>
            <w:r w:rsidRPr="00090F1F">
              <w:t>odb</w:t>
            </w:r>
            <w:r>
              <w:t xml:space="preserve">ornou kvalifikaci pedagogického pracovníka ve smyslu zákona </w:t>
            </w:r>
            <w:r w:rsidRPr="00090F1F">
              <w:t>č. 563/2004 Sb., o pedagogických pracovnících</w:t>
            </w:r>
            <w:r>
              <w:t>)</w:t>
            </w:r>
            <w:r w:rsidRPr="00993EC8">
              <w:t xml:space="preserve">. </w:t>
            </w:r>
            <w:r w:rsidR="00834205">
              <w:t>Vedle nezbytné teorie se</w:t>
            </w:r>
            <w:r w:rsidR="00F5283A">
              <w:t xml:space="preserve"> na semináři</w:t>
            </w:r>
            <w:r w:rsidR="00834205">
              <w:t xml:space="preserve"> </w:t>
            </w:r>
            <w:r w:rsidR="003F0D6A">
              <w:t xml:space="preserve">pozornost </w:t>
            </w:r>
            <w:r w:rsidR="00834205">
              <w:t>věnuje i praktickému nácviku vybraných přístupů a metod</w:t>
            </w:r>
            <w:r w:rsidRPr="00993EC8">
              <w:t>.</w:t>
            </w:r>
          </w:p>
          <w:p w14:paraId="525CF31E" w14:textId="77777777" w:rsidR="00C56C3A" w:rsidRDefault="00C56C3A" w:rsidP="00C07AFA"/>
          <w:p w14:paraId="52E7AC40" w14:textId="77777777" w:rsidR="00C56C3A" w:rsidRDefault="00C56C3A" w:rsidP="00C07AFA">
            <w:r>
              <w:t>Obsah předmětu:</w:t>
            </w:r>
          </w:p>
          <w:p w14:paraId="1CC7F1BD" w14:textId="77777777" w:rsidR="00C56C3A" w:rsidRDefault="00C56C3A" w:rsidP="00C56C3A">
            <w:pPr>
              <w:pStyle w:val="Odstavecseseznamem"/>
              <w:numPr>
                <w:ilvl w:val="0"/>
                <w:numId w:val="87"/>
              </w:numPr>
              <w:suppressAutoHyphens w:val="0"/>
            </w:pPr>
            <w:r>
              <w:t>Současná situace cizojazyčného vzdělávání v EU a v České republice</w:t>
            </w:r>
          </w:p>
          <w:p w14:paraId="150E5428" w14:textId="3BC7CAD3" w:rsidR="00C56C3A" w:rsidRDefault="00C56C3A" w:rsidP="009462D0">
            <w:pPr>
              <w:pStyle w:val="Odstavecseseznamem"/>
              <w:numPr>
                <w:ilvl w:val="0"/>
                <w:numId w:val="87"/>
              </w:numPr>
              <w:suppressAutoHyphens w:val="0"/>
            </w:pPr>
            <w:r>
              <w:t>Učitel anglického jazyka – charakteristika, příprava a profesní rozvoj</w:t>
            </w:r>
            <w:r w:rsidR="009462D0">
              <w:t xml:space="preserve">, </w:t>
            </w:r>
            <w:r>
              <w:t>faktory ovlivňující vyučování anglického jazyka</w:t>
            </w:r>
          </w:p>
          <w:p w14:paraId="61BF419F" w14:textId="2B56BF74" w:rsidR="00C56C3A" w:rsidRDefault="00C56C3A" w:rsidP="00C56C3A">
            <w:pPr>
              <w:pStyle w:val="Odstavecseseznamem"/>
              <w:numPr>
                <w:ilvl w:val="0"/>
                <w:numId w:val="87"/>
              </w:numPr>
              <w:suppressAutoHyphens w:val="0"/>
            </w:pPr>
            <w:r>
              <w:t xml:space="preserve">Žák učící se anglický jazyk – </w:t>
            </w:r>
            <w:r w:rsidR="00996FA7">
              <w:t xml:space="preserve">interní a </w:t>
            </w:r>
            <w:r>
              <w:t>externí faktory ovlivňující učení se anglického jazyka</w:t>
            </w:r>
          </w:p>
          <w:p w14:paraId="59F58B7F" w14:textId="39CBDE51" w:rsidR="00C56C3A" w:rsidRDefault="00C56C3A" w:rsidP="00C56C3A">
            <w:pPr>
              <w:pStyle w:val="Odstavecseseznamem"/>
              <w:numPr>
                <w:ilvl w:val="0"/>
                <w:numId w:val="87"/>
              </w:numPr>
              <w:suppressAutoHyphens w:val="0"/>
            </w:pPr>
            <w:r>
              <w:t xml:space="preserve">Jak učit anglický jazyk – přehled klasických </w:t>
            </w:r>
            <w:r w:rsidR="00996FA7">
              <w:t xml:space="preserve">a alternativních </w:t>
            </w:r>
            <w:r>
              <w:t>přístupů a metod</w:t>
            </w:r>
          </w:p>
          <w:p w14:paraId="50CCA5FD" w14:textId="77777777" w:rsidR="00C56C3A" w:rsidRDefault="00C56C3A" w:rsidP="00C56C3A">
            <w:pPr>
              <w:pStyle w:val="Odstavecseseznamem"/>
              <w:numPr>
                <w:ilvl w:val="0"/>
                <w:numId w:val="87"/>
              </w:numPr>
              <w:suppressAutoHyphens w:val="0"/>
            </w:pPr>
            <w:r>
              <w:t>SERR – charakteristika a deskriptory</w:t>
            </w:r>
          </w:p>
          <w:p w14:paraId="28108FA8" w14:textId="6813311C" w:rsidR="00C56C3A" w:rsidRDefault="00C56C3A" w:rsidP="00CE037D">
            <w:pPr>
              <w:pStyle w:val="Odstavecseseznamem"/>
              <w:numPr>
                <w:ilvl w:val="0"/>
                <w:numId w:val="87"/>
              </w:numPr>
              <w:suppressAutoHyphens w:val="0"/>
            </w:pPr>
            <w:r>
              <w:t xml:space="preserve">Rozvíjení </w:t>
            </w:r>
            <w:r w:rsidR="00CE037D">
              <w:t xml:space="preserve">základních </w:t>
            </w:r>
            <w:r>
              <w:t>komunikačních jazykových kompetencí – lexikální</w:t>
            </w:r>
            <w:r w:rsidR="00CE037D">
              <w:t>,</w:t>
            </w:r>
            <w:r>
              <w:t xml:space="preserve"> sémantická</w:t>
            </w:r>
            <w:r w:rsidR="00CE037D">
              <w:t xml:space="preserve">, </w:t>
            </w:r>
            <w:r>
              <w:t>gramatická a fonologická</w:t>
            </w:r>
          </w:p>
          <w:p w14:paraId="1E63DBAD" w14:textId="45FA0EE7" w:rsidR="00C56C3A" w:rsidRDefault="00C56C3A" w:rsidP="00C56C3A">
            <w:pPr>
              <w:pStyle w:val="Odstavecseseznamem"/>
              <w:numPr>
                <w:ilvl w:val="0"/>
                <w:numId w:val="87"/>
              </w:numPr>
              <w:suppressAutoHyphens w:val="0"/>
            </w:pPr>
            <w:r>
              <w:t xml:space="preserve">Rozvíjení </w:t>
            </w:r>
            <w:r w:rsidR="00CE037D">
              <w:t xml:space="preserve">základních </w:t>
            </w:r>
            <w:r>
              <w:t>receptivních činností a strategií</w:t>
            </w:r>
          </w:p>
          <w:p w14:paraId="77EF45CC" w14:textId="0340DFBE" w:rsidR="00C56C3A" w:rsidRDefault="00C56C3A" w:rsidP="00C56C3A">
            <w:pPr>
              <w:pStyle w:val="Odstavecseseznamem"/>
              <w:numPr>
                <w:ilvl w:val="0"/>
                <w:numId w:val="87"/>
              </w:numPr>
              <w:suppressAutoHyphens w:val="0"/>
            </w:pPr>
            <w:r>
              <w:t xml:space="preserve">Rozvíjení </w:t>
            </w:r>
            <w:r w:rsidR="00CE037D">
              <w:t xml:space="preserve">základních </w:t>
            </w:r>
            <w:r>
              <w:t>produktivních činností a strategií</w:t>
            </w:r>
          </w:p>
          <w:p w14:paraId="3155AE07" w14:textId="77777777" w:rsidR="00C56C3A" w:rsidRDefault="00C56C3A" w:rsidP="00C56C3A">
            <w:pPr>
              <w:pStyle w:val="Odstavecseseznamem"/>
              <w:numPr>
                <w:ilvl w:val="0"/>
                <w:numId w:val="87"/>
              </w:numPr>
              <w:suppressAutoHyphens w:val="0"/>
            </w:pPr>
            <w:r>
              <w:t>Zpětná vazba a hodnocení na hodinách anglického jazyka</w:t>
            </w:r>
          </w:p>
          <w:p w14:paraId="3F021364" w14:textId="77777777" w:rsidR="00C56C3A" w:rsidRDefault="00C56C3A" w:rsidP="00C07AFA"/>
          <w:p w14:paraId="4DAEBCCB" w14:textId="77777777" w:rsidR="00C56C3A" w:rsidRDefault="00C56C3A" w:rsidP="00C07AFA">
            <w:r>
              <w:t>Odborné znalosti – po absolvování předmětu prokazuje student znalosti:</w:t>
            </w:r>
          </w:p>
          <w:p w14:paraId="438D8CF1" w14:textId="77777777" w:rsidR="00C56C3A" w:rsidRDefault="00C56C3A" w:rsidP="00C56C3A">
            <w:pPr>
              <w:pStyle w:val="Odstavecseseznamem"/>
              <w:numPr>
                <w:ilvl w:val="0"/>
                <w:numId w:val="88"/>
              </w:numPr>
              <w:suppressAutoHyphens w:val="0"/>
            </w:pPr>
            <w:r>
              <w:t>popsat současnou situaci cizojazyčného vzdělávání v EU a v České republice</w:t>
            </w:r>
          </w:p>
          <w:p w14:paraId="2864C12F" w14:textId="77777777" w:rsidR="00C56C3A" w:rsidRDefault="00C56C3A" w:rsidP="00C56C3A">
            <w:pPr>
              <w:pStyle w:val="Odstavecseseznamem"/>
              <w:numPr>
                <w:ilvl w:val="0"/>
                <w:numId w:val="88"/>
              </w:numPr>
              <w:suppressAutoHyphens w:val="0"/>
            </w:pPr>
            <w:r>
              <w:t>definovat SERR charakteristiky a deskriptory</w:t>
            </w:r>
          </w:p>
          <w:p w14:paraId="3C53F46D" w14:textId="77777777" w:rsidR="00C56C3A" w:rsidRDefault="00C56C3A" w:rsidP="00C56C3A">
            <w:pPr>
              <w:pStyle w:val="Odstavecseseznamem"/>
              <w:numPr>
                <w:ilvl w:val="0"/>
                <w:numId w:val="88"/>
              </w:numPr>
              <w:suppressAutoHyphens w:val="0"/>
            </w:pPr>
            <w:r>
              <w:t>vymezit faktory ovlivňující vyučování a učení se anglického jazyka</w:t>
            </w:r>
          </w:p>
          <w:p w14:paraId="7BD4D6F4" w14:textId="77777777" w:rsidR="00C56C3A" w:rsidRDefault="00C56C3A" w:rsidP="00C56C3A">
            <w:pPr>
              <w:pStyle w:val="Odstavecseseznamem"/>
              <w:numPr>
                <w:ilvl w:val="0"/>
                <w:numId w:val="88"/>
              </w:numPr>
              <w:suppressAutoHyphens w:val="0"/>
            </w:pPr>
            <w:r>
              <w:t>rozlišit interní a externí faktory ovlivňující učení se anglického jazyka</w:t>
            </w:r>
          </w:p>
          <w:p w14:paraId="2F475B48" w14:textId="77777777" w:rsidR="00C56C3A" w:rsidRDefault="00C56C3A" w:rsidP="00C07AFA"/>
          <w:p w14:paraId="5F85B0BF" w14:textId="77777777" w:rsidR="00C56C3A" w:rsidRDefault="00C56C3A" w:rsidP="00C07AFA">
            <w:r>
              <w:t>Odborné dovednosti – po absolvování předmětu prokazuje student dovednosti:</w:t>
            </w:r>
          </w:p>
          <w:p w14:paraId="26DA7631" w14:textId="77777777" w:rsidR="00C56C3A" w:rsidRDefault="00C56C3A" w:rsidP="00C56C3A">
            <w:pPr>
              <w:pStyle w:val="Odstavecseseznamem"/>
              <w:numPr>
                <w:ilvl w:val="0"/>
                <w:numId w:val="89"/>
              </w:numPr>
              <w:suppressAutoHyphens w:val="0"/>
            </w:pPr>
            <w:r>
              <w:t>analyzovat komunika</w:t>
            </w:r>
            <w:r>
              <w:rPr>
                <w:rFonts w:hint="cs"/>
              </w:rPr>
              <w:t>č</w:t>
            </w:r>
            <w:r>
              <w:t>n</w:t>
            </w:r>
            <w:r>
              <w:rPr>
                <w:rFonts w:hint="cs"/>
              </w:rPr>
              <w:t>í</w:t>
            </w:r>
            <w:r>
              <w:t xml:space="preserve"> jazykové kompetence</w:t>
            </w:r>
          </w:p>
          <w:p w14:paraId="25F4F15F" w14:textId="77777777" w:rsidR="00C56C3A" w:rsidRDefault="00C56C3A" w:rsidP="00C56C3A">
            <w:pPr>
              <w:pStyle w:val="Odstavecseseznamem"/>
              <w:numPr>
                <w:ilvl w:val="0"/>
                <w:numId w:val="89"/>
              </w:numPr>
              <w:suppressAutoHyphens w:val="0"/>
            </w:pPr>
            <w:r>
              <w:t>analyzovat jazykové činnosti a strategie</w:t>
            </w:r>
          </w:p>
          <w:p w14:paraId="40DC8C7F" w14:textId="6AF1667D" w:rsidR="00C56C3A" w:rsidRPr="0080191B" w:rsidRDefault="00C56C3A" w:rsidP="00C56C3A">
            <w:pPr>
              <w:pStyle w:val="Odstavecseseznamem"/>
              <w:numPr>
                <w:ilvl w:val="0"/>
                <w:numId w:val="89"/>
              </w:numPr>
              <w:suppressAutoHyphens w:val="0"/>
            </w:pPr>
            <w:r>
              <w:t xml:space="preserve">aplikovat </w:t>
            </w:r>
            <w:r w:rsidR="00996FA7">
              <w:t xml:space="preserve">vybrané </w:t>
            </w:r>
            <w:r w:rsidRPr="0080191B">
              <w:t>p</w:t>
            </w:r>
            <w:r w:rsidRPr="0080191B">
              <w:rPr>
                <w:rFonts w:hint="cs"/>
              </w:rPr>
              <w:t>ří</w:t>
            </w:r>
            <w:r w:rsidRPr="0080191B">
              <w:t>stup</w:t>
            </w:r>
            <w:r>
              <w:t>y</w:t>
            </w:r>
            <w:r w:rsidRPr="0080191B">
              <w:t xml:space="preserve"> a metod</w:t>
            </w:r>
            <w:r>
              <w:t>y vyučování anglického jazyka</w:t>
            </w:r>
          </w:p>
          <w:p w14:paraId="67EC17E2" w14:textId="77777777" w:rsidR="00C56C3A" w:rsidRDefault="00C56C3A" w:rsidP="00C56C3A">
            <w:pPr>
              <w:pStyle w:val="Odstavecseseznamem"/>
              <w:numPr>
                <w:ilvl w:val="0"/>
                <w:numId w:val="89"/>
              </w:numPr>
              <w:suppressAutoHyphens w:val="0"/>
            </w:pPr>
            <w:r>
              <w:t>zhodnotit zp</w:t>
            </w:r>
            <w:r>
              <w:rPr>
                <w:rFonts w:hint="cs"/>
              </w:rPr>
              <w:t>ě</w:t>
            </w:r>
            <w:r>
              <w:t>tnou vazbu a hodnocen</w:t>
            </w:r>
            <w:r>
              <w:rPr>
                <w:rFonts w:hint="cs"/>
              </w:rPr>
              <w:t>í</w:t>
            </w:r>
            <w:r>
              <w:t xml:space="preserve"> na hodin</w:t>
            </w:r>
            <w:r>
              <w:rPr>
                <w:rFonts w:hint="cs"/>
              </w:rPr>
              <w:t>á</w:t>
            </w:r>
            <w:r>
              <w:t>ch anglick</w:t>
            </w:r>
            <w:r>
              <w:rPr>
                <w:rFonts w:hint="cs"/>
              </w:rPr>
              <w:t>é</w:t>
            </w:r>
            <w:r>
              <w:t>ho jazyka</w:t>
            </w:r>
          </w:p>
          <w:p w14:paraId="675D2E83" w14:textId="77777777" w:rsidR="00C56C3A" w:rsidRDefault="00C56C3A" w:rsidP="00C07AFA"/>
          <w:p w14:paraId="7CCE49A1" w14:textId="77777777" w:rsidR="00C56C3A" w:rsidRDefault="00C56C3A" w:rsidP="00C07AFA"/>
        </w:tc>
      </w:tr>
    </w:tbl>
    <w:p w14:paraId="38212D00"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37A33AE6" w14:textId="77777777" w:rsidTr="00C07AFA">
        <w:trPr>
          <w:trHeight w:val="265"/>
        </w:trPr>
        <w:tc>
          <w:tcPr>
            <w:tcW w:w="3653" w:type="dxa"/>
            <w:tcBorders>
              <w:top w:val="single" w:sz="4" w:space="0" w:color="auto"/>
            </w:tcBorders>
            <w:shd w:val="clear" w:color="auto" w:fill="F7CAAC"/>
          </w:tcPr>
          <w:p w14:paraId="6BC8341C"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7A841193" w14:textId="77777777" w:rsidR="00C56C3A" w:rsidRDefault="00C56C3A" w:rsidP="00C07AFA"/>
        </w:tc>
      </w:tr>
      <w:tr w:rsidR="00C56C3A" w14:paraId="538500CE" w14:textId="77777777" w:rsidTr="00C07AFA">
        <w:trPr>
          <w:trHeight w:val="1497"/>
        </w:trPr>
        <w:tc>
          <w:tcPr>
            <w:tcW w:w="9855" w:type="dxa"/>
            <w:gridSpan w:val="4"/>
            <w:tcBorders>
              <w:top w:val="nil"/>
            </w:tcBorders>
          </w:tcPr>
          <w:p w14:paraId="0C176532" w14:textId="77777777" w:rsidR="00C56C3A" w:rsidRPr="00BD7BB3" w:rsidRDefault="00C56C3A" w:rsidP="00C07AFA">
            <w:pPr>
              <w:pStyle w:val="bb"/>
              <w:rPr>
                <w:b/>
              </w:rPr>
            </w:pPr>
            <w:r w:rsidRPr="00BD7BB3">
              <w:rPr>
                <w:b/>
              </w:rPr>
              <w:t>Základní literatura:</w:t>
            </w:r>
          </w:p>
          <w:p w14:paraId="7891E842" w14:textId="77777777" w:rsidR="00C56C3A" w:rsidRDefault="00C56C3A" w:rsidP="00C07AFA">
            <w:pPr>
              <w:pStyle w:val="bb"/>
            </w:pPr>
            <w:r>
              <w:t xml:space="preserve">Harmer Jeremy. </w:t>
            </w:r>
            <w:r w:rsidRPr="00B463D2">
              <w:rPr>
                <w:i/>
              </w:rPr>
              <w:t>Essential Teacher Knowledge.</w:t>
            </w:r>
            <w:r>
              <w:t xml:space="preserve"> London: Pearson Education, 2012.</w:t>
            </w:r>
          </w:p>
          <w:p w14:paraId="1088158E" w14:textId="77777777" w:rsidR="00C56C3A" w:rsidRDefault="00C56C3A" w:rsidP="00C07AFA">
            <w:pPr>
              <w:pStyle w:val="bb"/>
            </w:pPr>
            <w:r>
              <w:t>Kov</w:t>
            </w:r>
            <w:r>
              <w:rPr>
                <w:rFonts w:hint="cs"/>
              </w:rPr>
              <w:t>áč</w:t>
            </w:r>
            <w:r>
              <w:t>ikov</w:t>
            </w:r>
            <w:r>
              <w:rPr>
                <w:rFonts w:hint="cs"/>
              </w:rPr>
              <w:t>á</w:t>
            </w:r>
            <w:r>
              <w:t>, Elena – Gajd</w:t>
            </w:r>
            <w:r>
              <w:rPr>
                <w:rFonts w:hint="cs"/>
              </w:rPr>
              <w:t>áč</w:t>
            </w:r>
            <w:r>
              <w:t>ov</w:t>
            </w:r>
            <w:r>
              <w:rPr>
                <w:rFonts w:hint="cs"/>
              </w:rPr>
              <w:t>á</w:t>
            </w:r>
            <w:r>
              <w:t xml:space="preserve"> Vesel</w:t>
            </w:r>
            <w:r>
              <w:rPr>
                <w:rFonts w:hint="cs"/>
              </w:rPr>
              <w:t>á</w:t>
            </w:r>
            <w:r>
              <w:t xml:space="preserve">, Katerina. </w:t>
            </w:r>
            <w:r w:rsidRPr="00F80A1F">
              <w:rPr>
                <w:i/>
              </w:rPr>
              <w:t>Z</w:t>
            </w:r>
            <w:r w:rsidRPr="00F80A1F">
              <w:rPr>
                <w:rFonts w:hint="cs"/>
                <w:i/>
              </w:rPr>
              <w:t>á</w:t>
            </w:r>
            <w:r w:rsidRPr="00F80A1F">
              <w:rPr>
                <w:i/>
              </w:rPr>
              <w:t>klady didaktiky cudz</w:t>
            </w:r>
            <w:r w:rsidRPr="00F80A1F">
              <w:rPr>
                <w:rFonts w:hint="cs"/>
                <w:i/>
              </w:rPr>
              <w:t>í</w:t>
            </w:r>
            <w:r w:rsidRPr="00F80A1F">
              <w:rPr>
                <w:i/>
              </w:rPr>
              <w:t>ch jazyko</w:t>
            </w:r>
            <w:r w:rsidRPr="00B463D2">
              <w:rPr>
                <w:i/>
              </w:rPr>
              <w:t>v.</w:t>
            </w:r>
            <w:r>
              <w:t xml:space="preserve"> Nitra: UKF, 2016.</w:t>
            </w:r>
          </w:p>
          <w:p w14:paraId="4FAF9983" w14:textId="77777777" w:rsidR="00C56C3A" w:rsidRPr="006618C4" w:rsidRDefault="00C56C3A" w:rsidP="00C07AFA">
            <w:pPr>
              <w:pStyle w:val="bb"/>
              <w:rPr>
                <w:i/>
              </w:rPr>
            </w:pPr>
            <w:r>
              <w:t xml:space="preserve">Larsen-Freeman, Diane – Anderson, Marti. </w:t>
            </w:r>
            <w:r w:rsidRPr="00B463D2">
              <w:rPr>
                <w:i/>
              </w:rPr>
              <w:t>Techniques and Principles in Language Teaching.</w:t>
            </w:r>
            <w:r>
              <w:rPr>
                <w:i/>
              </w:rPr>
              <w:t xml:space="preserve"> </w:t>
            </w:r>
            <w:r>
              <w:t>Oxford: Oxford University Press, 2011.</w:t>
            </w:r>
          </w:p>
          <w:p w14:paraId="1EA127E2" w14:textId="77777777" w:rsidR="00C56C3A" w:rsidRDefault="00C56C3A" w:rsidP="00C07AFA">
            <w:pPr>
              <w:pStyle w:val="bb"/>
            </w:pPr>
            <w:r>
              <w:t xml:space="preserve">Richards, Jack C. – Rodgers, Theodore S. </w:t>
            </w:r>
            <w:r w:rsidRPr="00B463D2">
              <w:rPr>
                <w:i/>
              </w:rPr>
              <w:t>Approaches and Methods in Language Teaching.</w:t>
            </w:r>
            <w:r>
              <w:t xml:space="preserve"> Cambridge: Cambridge University Press, 2001.</w:t>
            </w:r>
          </w:p>
          <w:p w14:paraId="2783D528" w14:textId="77777777" w:rsidR="00C56C3A" w:rsidRDefault="00C56C3A" w:rsidP="00C07AFA">
            <w:pPr>
              <w:pStyle w:val="bb"/>
            </w:pPr>
            <w:r>
              <w:t xml:space="preserve">Scrivener, Jim. </w:t>
            </w:r>
            <w:r w:rsidRPr="00B463D2">
              <w:rPr>
                <w:i/>
              </w:rPr>
              <w:t xml:space="preserve">Learning </w:t>
            </w:r>
            <w:r>
              <w:rPr>
                <w:i/>
              </w:rPr>
              <w:t>T</w:t>
            </w:r>
            <w:r w:rsidRPr="00B463D2">
              <w:rPr>
                <w:i/>
              </w:rPr>
              <w:t>eaching. The Essential Guide to English Language Teaching.</w:t>
            </w:r>
            <w:r>
              <w:t xml:space="preserve"> Oxford: Macmillan Education, 2011.</w:t>
            </w:r>
          </w:p>
          <w:p w14:paraId="07952106" w14:textId="77777777" w:rsidR="00C56C3A" w:rsidRDefault="00C56C3A" w:rsidP="00C07AFA">
            <w:pPr>
              <w:pStyle w:val="bb"/>
            </w:pPr>
            <w:r>
              <w:t xml:space="preserve">Ur, Penny. </w:t>
            </w:r>
            <w:r w:rsidRPr="00B463D2">
              <w:rPr>
                <w:i/>
              </w:rPr>
              <w:t>A Course in English Language Teaching.</w:t>
            </w:r>
            <w:r>
              <w:t xml:space="preserve"> Cambridge: Cambridge University Press, 2012.</w:t>
            </w:r>
          </w:p>
          <w:p w14:paraId="7F208D36" w14:textId="77777777" w:rsidR="00C56C3A" w:rsidRDefault="00C56C3A" w:rsidP="00C07AFA">
            <w:pPr>
              <w:pStyle w:val="bb"/>
            </w:pPr>
          </w:p>
          <w:p w14:paraId="1ED64D00" w14:textId="77777777" w:rsidR="00C56C3A" w:rsidRPr="00BD7BB3" w:rsidRDefault="00C56C3A" w:rsidP="00C07AFA">
            <w:pPr>
              <w:pStyle w:val="bb"/>
              <w:rPr>
                <w:b/>
              </w:rPr>
            </w:pPr>
            <w:r w:rsidRPr="00BD7BB3">
              <w:rPr>
                <w:b/>
              </w:rPr>
              <w:t>Doporučená literatura:</w:t>
            </w:r>
          </w:p>
          <w:p w14:paraId="1E54C08F" w14:textId="77777777" w:rsidR="00C56C3A" w:rsidRDefault="00C56C3A" w:rsidP="00C07AFA">
            <w:pPr>
              <w:pStyle w:val="bb"/>
            </w:pPr>
            <w:r w:rsidRPr="009126EC">
              <w:t xml:space="preserve">Ahmed, Furzeen </w:t>
            </w:r>
            <w:r>
              <w:t xml:space="preserve">– </w:t>
            </w:r>
            <w:r w:rsidRPr="009126EC">
              <w:t>Giovanelli, Marcello</w:t>
            </w:r>
            <w:r>
              <w:t xml:space="preserve"> –</w:t>
            </w:r>
            <w:r w:rsidRPr="009126EC">
              <w:t xml:space="preserve">Mansworth, Megan </w:t>
            </w:r>
            <w:r>
              <w:t>–</w:t>
            </w:r>
            <w:r w:rsidRPr="009126EC">
              <w:t>Titjen</w:t>
            </w:r>
            <w:r>
              <w:t xml:space="preserve">, </w:t>
            </w:r>
            <w:r w:rsidRPr="009126EC">
              <w:t>Felicity</w:t>
            </w:r>
            <w:r>
              <w:t>.</w:t>
            </w:r>
            <w:r w:rsidRPr="009126EC">
              <w:rPr>
                <w:i/>
              </w:rPr>
              <w:t xml:space="preserve"> Teaching English Language and Literature 16-19</w:t>
            </w:r>
            <w:r>
              <w:t>. London: Routledge,</w:t>
            </w:r>
            <w:r w:rsidRPr="009126EC">
              <w:t xml:space="preserve"> </w:t>
            </w:r>
            <w:r>
              <w:t>2020.</w:t>
            </w:r>
          </w:p>
          <w:p w14:paraId="346BF355" w14:textId="77777777" w:rsidR="00C56C3A" w:rsidRDefault="00C56C3A" w:rsidP="00C07AFA">
            <w:pPr>
              <w:pStyle w:val="bb"/>
            </w:pPr>
            <w:r>
              <w:t xml:space="preserve">Scrivener, Jim. </w:t>
            </w:r>
            <w:r w:rsidRPr="009126EC">
              <w:rPr>
                <w:i/>
              </w:rPr>
              <w:t>Teaching English Grammar. What to Teach and How to Teach it.</w:t>
            </w:r>
            <w:r>
              <w:t xml:space="preserve"> Oxford: Macmillan Books for Teachers, 2015. </w:t>
            </w:r>
          </w:p>
          <w:p w14:paraId="2C62E55D" w14:textId="77777777" w:rsidR="00C56C3A" w:rsidRDefault="00C56C3A" w:rsidP="00C07AFA">
            <w:pPr>
              <w:pStyle w:val="bb"/>
            </w:pPr>
            <w:r>
              <w:t xml:space="preserve">Seymour, David – Popova, Maria. </w:t>
            </w:r>
            <w:r w:rsidRPr="009126EC">
              <w:rPr>
                <w:i/>
              </w:rPr>
              <w:t>700 Classroom Activities.</w:t>
            </w:r>
            <w:r>
              <w:t xml:space="preserve"> Oxford: Macmillan Books for Teachers, 2005. </w:t>
            </w:r>
          </w:p>
          <w:p w14:paraId="6905E052" w14:textId="77777777" w:rsidR="00C56C3A" w:rsidRPr="00724AC8" w:rsidRDefault="00C56C3A" w:rsidP="00C07AFA">
            <w:pPr>
              <w:pStyle w:val="bb"/>
              <w:rPr>
                <w:i/>
              </w:rPr>
            </w:pPr>
            <w:r>
              <w:t xml:space="preserve">Thomas, Peter. </w:t>
            </w:r>
            <w:r w:rsidRPr="009126EC">
              <w:rPr>
                <w:i/>
              </w:rPr>
              <w:t>Approaches to Learning and Teaching Literature in English: A Toolkit for</w:t>
            </w:r>
            <w:r>
              <w:rPr>
                <w:i/>
              </w:rPr>
              <w:t xml:space="preserve"> </w:t>
            </w:r>
            <w:r w:rsidRPr="009126EC">
              <w:rPr>
                <w:i/>
              </w:rPr>
              <w:t>International Teachers.</w:t>
            </w:r>
            <w:r>
              <w:t xml:space="preserve"> Cambridge: Cambridge University Press,</w:t>
            </w:r>
            <w:r w:rsidRPr="009126EC">
              <w:t xml:space="preserve"> </w:t>
            </w:r>
            <w:r>
              <w:t>2018.</w:t>
            </w:r>
          </w:p>
          <w:p w14:paraId="217BAB31" w14:textId="77777777" w:rsidR="00C56C3A" w:rsidRDefault="00C56C3A" w:rsidP="00C07AFA">
            <w:pPr>
              <w:pStyle w:val="bb"/>
            </w:pPr>
          </w:p>
          <w:p w14:paraId="206344E1" w14:textId="77777777" w:rsidR="00C56C3A" w:rsidRDefault="00C56C3A" w:rsidP="00C07AFA">
            <w:pPr>
              <w:pStyle w:val="bb"/>
            </w:pPr>
          </w:p>
          <w:p w14:paraId="1B56298F" w14:textId="77777777" w:rsidR="00C56C3A" w:rsidRPr="00BD7BB3" w:rsidRDefault="00C56C3A" w:rsidP="00C07AFA"/>
        </w:tc>
      </w:tr>
      <w:tr w:rsidR="00C56C3A" w14:paraId="3CB70BA8"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307CBEF8" w14:textId="77777777" w:rsidR="00C56C3A" w:rsidRDefault="00C56C3A" w:rsidP="00C07AFA">
            <w:pPr>
              <w:jc w:val="center"/>
              <w:rPr>
                <w:b/>
              </w:rPr>
            </w:pPr>
            <w:r>
              <w:rPr>
                <w:b/>
              </w:rPr>
              <w:t>Informace ke kombinované nebo distanční formě</w:t>
            </w:r>
          </w:p>
        </w:tc>
      </w:tr>
      <w:tr w:rsidR="00C56C3A" w14:paraId="0C95ED4F" w14:textId="77777777" w:rsidTr="00C07AFA">
        <w:tc>
          <w:tcPr>
            <w:tcW w:w="4787" w:type="dxa"/>
            <w:gridSpan w:val="2"/>
            <w:tcBorders>
              <w:top w:val="single" w:sz="2" w:space="0" w:color="auto"/>
            </w:tcBorders>
            <w:shd w:val="clear" w:color="auto" w:fill="F7CAAC"/>
          </w:tcPr>
          <w:p w14:paraId="55470485" w14:textId="77777777" w:rsidR="00C56C3A" w:rsidRDefault="00C56C3A" w:rsidP="00C07AFA">
            <w:r>
              <w:rPr>
                <w:b/>
              </w:rPr>
              <w:t>Rozsah konzultací (soustředění)</w:t>
            </w:r>
          </w:p>
        </w:tc>
        <w:tc>
          <w:tcPr>
            <w:tcW w:w="889" w:type="dxa"/>
            <w:tcBorders>
              <w:top w:val="single" w:sz="2" w:space="0" w:color="auto"/>
            </w:tcBorders>
          </w:tcPr>
          <w:p w14:paraId="20855003" w14:textId="77777777" w:rsidR="00C56C3A" w:rsidRDefault="00C56C3A" w:rsidP="00C07AFA"/>
        </w:tc>
        <w:tc>
          <w:tcPr>
            <w:tcW w:w="4179" w:type="dxa"/>
            <w:tcBorders>
              <w:top w:val="single" w:sz="2" w:space="0" w:color="auto"/>
            </w:tcBorders>
            <w:shd w:val="clear" w:color="auto" w:fill="F7CAAC"/>
          </w:tcPr>
          <w:p w14:paraId="355B59EF" w14:textId="77777777" w:rsidR="00C56C3A" w:rsidRDefault="00C56C3A" w:rsidP="00C07AFA">
            <w:pPr>
              <w:rPr>
                <w:b/>
              </w:rPr>
            </w:pPr>
            <w:r>
              <w:rPr>
                <w:b/>
              </w:rPr>
              <w:t xml:space="preserve">hodin </w:t>
            </w:r>
          </w:p>
        </w:tc>
      </w:tr>
      <w:tr w:rsidR="00C56C3A" w14:paraId="7DCD7422" w14:textId="77777777" w:rsidTr="00C07AFA">
        <w:tc>
          <w:tcPr>
            <w:tcW w:w="9855" w:type="dxa"/>
            <w:gridSpan w:val="4"/>
            <w:shd w:val="clear" w:color="auto" w:fill="F7CAAC"/>
          </w:tcPr>
          <w:p w14:paraId="6EBDAE1D" w14:textId="77777777" w:rsidR="00C56C3A" w:rsidRDefault="00C56C3A" w:rsidP="00C07AFA">
            <w:pPr>
              <w:rPr>
                <w:b/>
              </w:rPr>
            </w:pPr>
            <w:r>
              <w:rPr>
                <w:b/>
              </w:rPr>
              <w:t>Informace o způsobu kontaktu s vyučujícím</w:t>
            </w:r>
          </w:p>
        </w:tc>
      </w:tr>
      <w:tr w:rsidR="00C56C3A" w14:paraId="22F95129" w14:textId="77777777" w:rsidTr="00C07AFA">
        <w:trPr>
          <w:trHeight w:val="20"/>
        </w:trPr>
        <w:tc>
          <w:tcPr>
            <w:tcW w:w="9855" w:type="dxa"/>
            <w:gridSpan w:val="4"/>
          </w:tcPr>
          <w:p w14:paraId="4DED483E" w14:textId="77777777" w:rsidR="00C56C3A" w:rsidRDefault="00C56C3A" w:rsidP="00C07AFA"/>
        </w:tc>
      </w:tr>
    </w:tbl>
    <w:p w14:paraId="51AB552E" w14:textId="77777777" w:rsidR="00C56C3A" w:rsidRDefault="00C56C3A" w:rsidP="00C56C3A"/>
    <w:p w14:paraId="34EFA3E6" w14:textId="77777777" w:rsidR="00C56C3A" w:rsidRDefault="00C56C3A" w:rsidP="00C56C3A"/>
    <w:p w14:paraId="686F6E64"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7002AD1D" w14:textId="77777777" w:rsidTr="00C07AFA">
        <w:tc>
          <w:tcPr>
            <w:tcW w:w="9855" w:type="dxa"/>
            <w:gridSpan w:val="7"/>
            <w:tcBorders>
              <w:bottom w:val="double" w:sz="4" w:space="0" w:color="auto"/>
            </w:tcBorders>
            <w:shd w:val="clear" w:color="auto" w:fill="BDD6EE"/>
          </w:tcPr>
          <w:p w14:paraId="15EAE93E" w14:textId="77777777" w:rsidR="00C56C3A" w:rsidRDefault="00C56C3A" w:rsidP="00C07AFA">
            <w:pPr>
              <w:rPr>
                <w:b/>
                <w:sz w:val="28"/>
              </w:rPr>
            </w:pPr>
            <w:r>
              <w:br w:type="page"/>
            </w:r>
            <w:r>
              <w:rPr>
                <w:b/>
                <w:sz w:val="28"/>
              </w:rPr>
              <w:t>B-III – Charakteristika studijního předmětu</w:t>
            </w:r>
          </w:p>
        </w:tc>
      </w:tr>
      <w:tr w:rsidR="00C56C3A" w14:paraId="2BD395D9" w14:textId="77777777" w:rsidTr="00C07AFA">
        <w:tc>
          <w:tcPr>
            <w:tcW w:w="3086" w:type="dxa"/>
            <w:tcBorders>
              <w:top w:val="double" w:sz="4" w:space="0" w:color="auto"/>
            </w:tcBorders>
            <w:shd w:val="clear" w:color="auto" w:fill="F7CAAC"/>
          </w:tcPr>
          <w:p w14:paraId="31B81737"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7E5F5F2F" w14:textId="77777777" w:rsidR="00C56C3A" w:rsidRDefault="00C56C3A" w:rsidP="00C07AFA">
            <w:r w:rsidRPr="002D6C53">
              <w:t>Úvod do knihovnictví</w:t>
            </w:r>
          </w:p>
        </w:tc>
      </w:tr>
      <w:tr w:rsidR="00C56C3A" w14:paraId="74DCE9EF" w14:textId="77777777" w:rsidTr="00C07AFA">
        <w:tc>
          <w:tcPr>
            <w:tcW w:w="3086" w:type="dxa"/>
            <w:shd w:val="clear" w:color="auto" w:fill="F7CAAC"/>
          </w:tcPr>
          <w:p w14:paraId="6F285E66" w14:textId="77777777" w:rsidR="00C56C3A" w:rsidRDefault="00C56C3A" w:rsidP="00C07AFA">
            <w:pPr>
              <w:rPr>
                <w:b/>
              </w:rPr>
            </w:pPr>
            <w:r>
              <w:rPr>
                <w:b/>
              </w:rPr>
              <w:t>Typ předmětu</w:t>
            </w:r>
          </w:p>
        </w:tc>
        <w:tc>
          <w:tcPr>
            <w:tcW w:w="3406" w:type="dxa"/>
            <w:gridSpan w:val="3"/>
          </w:tcPr>
          <w:p w14:paraId="7ABA7493" w14:textId="0914CBAE" w:rsidR="00C56C3A" w:rsidRDefault="00620367" w:rsidP="00C07AFA">
            <w:r>
              <w:t>pv</w:t>
            </w:r>
          </w:p>
        </w:tc>
        <w:tc>
          <w:tcPr>
            <w:tcW w:w="2695" w:type="dxa"/>
            <w:gridSpan w:val="2"/>
            <w:shd w:val="clear" w:color="auto" w:fill="F7CAAC"/>
          </w:tcPr>
          <w:p w14:paraId="5E171F9D" w14:textId="77777777" w:rsidR="00C56C3A" w:rsidRDefault="00C56C3A" w:rsidP="00C07AFA">
            <w:r>
              <w:rPr>
                <w:b/>
              </w:rPr>
              <w:t>doporučený ročník / semestr</w:t>
            </w:r>
          </w:p>
        </w:tc>
        <w:tc>
          <w:tcPr>
            <w:tcW w:w="668" w:type="dxa"/>
          </w:tcPr>
          <w:p w14:paraId="3824BFC0" w14:textId="77777777" w:rsidR="00C56C3A" w:rsidRDefault="00C56C3A" w:rsidP="00C07AFA">
            <w:r>
              <w:t>2/L</w:t>
            </w:r>
          </w:p>
        </w:tc>
      </w:tr>
      <w:tr w:rsidR="00C56C3A" w14:paraId="6F9F0412" w14:textId="77777777" w:rsidTr="00C07AFA">
        <w:tc>
          <w:tcPr>
            <w:tcW w:w="3086" w:type="dxa"/>
            <w:shd w:val="clear" w:color="auto" w:fill="F7CAAC"/>
          </w:tcPr>
          <w:p w14:paraId="5A077713" w14:textId="77777777" w:rsidR="00C56C3A" w:rsidRDefault="00C56C3A" w:rsidP="00C07AFA">
            <w:pPr>
              <w:rPr>
                <w:b/>
              </w:rPr>
            </w:pPr>
            <w:r>
              <w:rPr>
                <w:b/>
              </w:rPr>
              <w:t>Rozsah studijního předmětu</w:t>
            </w:r>
          </w:p>
        </w:tc>
        <w:tc>
          <w:tcPr>
            <w:tcW w:w="1701" w:type="dxa"/>
          </w:tcPr>
          <w:p w14:paraId="6B6FFA7A" w14:textId="77777777" w:rsidR="00C56C3A" w:rsidRDefault="00C56C3A" w:rsidP="00C07AFA">
            <w:r>
              <w:t>0p + 20s</w:t>
            </w:r>
          </w:p>
        </w:tc>
        <w:tc>
          <w:tcPr>
            <w:tcW w:w="889" w:type="dxa"/>
            <w:shd w:val="clear" w:color="auto" w:fill="F7CAAC"/>
          </w:tcPr>
          <w:p w14:paraId="41E90DB6" w14:textId="77777777" w:rsidR="00C56C3A" w:rsidRDefault="00C56C3A" w:rsidP="00C07AFA">
            <w:pPr>
              <w:rPr>
                <w:b/>
              </w:rPr>
            </w:pPr>
            <w:r>
              <w:rPr>
                <w:b/>
              </w:rPr>
              <w:t xml:space="preserve">hod. </w:t>
            </w:r>
          </w:p>
        </w:tc>
        <w:tc>
          <w:tcPr>
            <w:tcW w:w="816" w:type="dxa"/>
          </w:tcPr>
          <w:p w14:paraId="24BFCE78" w14:textId="77777777" w:rsidR="00C56C3A" w:rsidRDefault="00C56C3A" w:rsidP="00C07AFA">
            <w:r>
              <w:t>20</w:t>
            </w:r>
          </w:p>
        </w:tc>
        <w:tc>
          <w:tcPr>
            <w:tcW w:w="2156" w:type="dxa"/>
            <w:shd w:val="clear" w:color="auto" w:fill="F7CAAC"/>
          </w:tcPr>
          <w:p w14:paraId="6D6092C7" w14:textId="77777777" w:rsidR="00C56C3A" w:rsidRDefault="00C56C3A" w:rsidP="00C07AFA">
            <w:pPr>
              <w:rPr>
                <w:b/>
              </w:rPr>
            </w:pPr>
            <w:r>
              <w:rPr>
                <w:b/>
              </w:rPr>
              <w:t>kreditů</w:t>
            </w:r>
          </w:p>
        </w:tc>
        <w:tc>
          <w:tcPr>
            <w:tcW w:w="1207" w:type="dxa"/>
            <w:gridSpan w:val="2"/>
          </w:tcPr>
          <w:p w14:paraId="2CEBDD8C" w14:textId="77777777" w:rsidR="00C56C3A" w:rsidRDefault="00C56C3A" w:rsidP="00C07AFA">
            <w:r>
              <w:t>3</w:t>
            </w:r>
          </w:p>
        </w:tc>
      </w:tr>
      <w:tr w:rsidR="00C56C3A" w14:paraId="4A1282C0" w14:textId="77777777" w:rsidTr="00C07AFA">
        <w:tc>
          <w:tcPr>
            <w:tcW w:w="3086" w:type="dxa"/>
            <w:shd w:val="clear" w:color="auto" w:fill="F7CAAC"/>
          </w:tcPr>
          <w:p w14:paraId="426C19EE" w14:textId="77777777" w:rsidR="00C56C3A" w:rsidRDefault="00C56C3A" w:rsidP="00C07AFA">
            <w:pPr>
              <w:rPr>
                <w:b/>
                <w:sz w:val="22"/>
              </w:rPr>
            </w:pPr>
            <w:r>
              <w:rPr>
                <w:b/>
              </w:rPr>
              <w:t>Prerekvizity, korekvizity, ekvivalence</w:t>
            </w:r>
          </w:p>
        </w:tc>
        <w:tc>
          <w:tcPr>
            <w:tcW w:w="6769" w:type="dxa"/>
            <w:gridSpan w:val="6"/>
          </w:tcPr>
          <w:p w14:paraId="482B8ECF" w14:textId="77777777" w:rsidR="00C56C3A" w:rsidRDefault="00C56C3A" w:rsidP="00C07AFA"/>
        </w:tc>
      </w:tr>
      <w:tr w:rsidR="00C56C3A" w14:paraId="564E5B16" w14:textId="77777777" w:rsidTr="00C07AFA">
        <w:tc>
          <w:tcPr>
            <w:tcW w:w="3086" w:type="dxa"/>
            <w:shd w:val="clear" w:color="auto" w:fill="F7CAAC"/>
          </w:tcPr>
          <w:p w14:paraId="432EDAA3" w14:textId="77777777" w:rsidR="00C56C3A" w:rsidRDefault="00C56C3A" w:rsidP="00C07AFA">
            <w:pPr>
              <w:rPr>
                <w:b/>
              </w:rPr>
            </w:pPr>
            <w:r>
              <w:rPr>
                <w:b/>
              </w:rPr>
              <w:t>Způsob ověření studijních výsledků</w:t>
            </w:r>
          </w:p>
        </w:tc>
        <w:tc>
          <w:tcPr>
            <w:tcW w:w="3406" w:type="dxa"/>
            <w:gridSpan w:val="3"/>
          </w:tcPr>
          <w:p w14:paraId="778685B7" w14:textId="77777777" w:rsidR="00C56C3A" w:rsidRDefault="00C56C3A" w:rsidP="00C07AFA">
            <w:r>
              <w:t>Klz</w:t>
            </w:r>
          </w:p>
        </w:tc>
        <w:tc>
          <w:tcPr>
            <w:tcW w:w="2156" w:type="dxa"/>
            <w:shd w:val="clear" w:color="auto" w:fill="F7CAAC"/>
          </w:tcPr>
          <w:p w14:paraId="7EC4A9E6" w14:textId="77777777" w:rsidR="00C56C3A" w:rsidRDefault="00C56C3A" w:rsidP="00C07AFA">
            <w:pPr>
              <w:rPr>
                <w:b/>
              </w:rPr>
            </w:pPr>
            <w:r>
              <w:rPr>
                <w:b/>
              </w:rPr>
              <w:t>Forma výuky</w:t>
            </w:r>
          </w:p>
        </w:tc>
        <w:tc>
          <w:tcPr>
            <w:tcW w:w="1207" w:type="dxa"/>
            <w:gridSpan w:val="2"/>
          </w:tcPr>
          <w:p w14:paraId="59B6D676" w14:textId="77777777" w:rsidR="00C56C3A" w:rsidRDefault="00C56C3A" w:rsidP="00C07AFA">
            <w:r>
              <w:t>seminář</w:t>
            </w:r>
          </w:p>
        </w:tc>
      </w:tr>
      <w:tr w:rsidR="00C56C3A" w14:paraId="710309CD" w14:textId="77777777" w:rsidTr="00C07AFA">
        <w:tc>
          <w:tcPr>
            <w:tcW w:w="3086" w:type="dxa"/>
            <w:shd w:val="clear" w:color="auto" w:fill="F7CAAC"/>
          </w:tcPr>
          <w:p w14:paraId="17093C40"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5859343F" w14:textId="77777777" w:rsidR="00C56C3A" w:rsidRDefault="00C56C3A" w:rsidP="00C07AFA">
            <w:pPr>
              <w:rPr>
                <w:b/>
              </w:rPr>
            </w:pPr>
            <w:r w:rsidRPr="00B46148">
              <w:rPr>
                <w:b/>
              </w:rPr>
              <w:t>Požadavky k zápočtu:</w:t>
            </w:r>
          </w:p>
          <w:p w14:paraId="71363C49" w14:textId="77777777" w:rsidR="00C56C3A" w:rsidRPr="00BB7B65" w:rsidRDefault="00C56C3A" w:rsidP="00C07AFA">
            <w:r w:rsidRPr="00BB7B65">
              <w:t>Ak</w:t>
            </w:r>
            <w:r>
              <w:t>tivní účast na seminářích (80 %)</w:t>
            </w:r>
          </w:p>
          <w:p w14:paraId="48B3AFD5" w14:textId="77777777" w:rsidR="00C56C3A" w:rsidRPr="00BB7B65" w:rsidRDefault="00C56C3A" w:rsidP="00C07AFA">
            <w:r w:rsidRPr="00BB7B65">
              <w:t>Teoretický test</w:t>
            </w:r>
          </w:p>
          <w:p w14:paraId="306D6D33" w14:textId="77777777" w:rsidR="00C56C3A" w:rsidRPr="00B46148" w:rsidRDefault="00C56C3A" w:rsidP="00C07AFA">
            <w:pPr>
              <w:rPr>
                <w:b/>
              </w:rPr>
            </w:pPr>
            <w:r w:rsidRPr="00BB7B65">
              <w:t>Praktické vyhledávání</w:t>
            </w:r>
          </w:p>
        </w:tc>
      </w:tr>
      <w:tr w:rsidR="00C56C3A" w14:paraId="26DB6D8C" w14:textId="77777777" w:rsidTr="00C07AFA">
        <w:trPr>
          <w:trHeight w:val="20"/>
        </w:trPr>
        <w:tc>
          <w:tcPr>
            <w:tcW w:w="9855" w:type="dxa"/>
            <w:gridSpan w:val="7"/>
            <w:tcBorders>
              <w:top w:val="nil"/>
            </w:tcBorders>
          </w:tcPr>
          <w:p w14:paraId="1C9BFA3B" w14:textId="77777777" w:rsidR="00C56C3A" w:rsidRDefault="00C56C3A" w:rsidP="00C07AFA"/>
        </w:tc>
      </w:tr>
      <w:tr w:rsidR="00C56C3A" w14:paraId="5544A12A" w14:textId="77777777" w:rsidTr="00C07AFA">
        <w:trPr>
          <w:trHeight w:val="197"/>
        </w:trPr>
        <w:tc>
          <w:tcPr>
            <w:tcW w:w="3086" w:type="dxa"/>
            <w:tcBorders>
              <w:top w:val="nil"/>
            </w:tcBorders>
            <w:shd w:val="clear" w:color="auto" w:fill="F7CAAC"/>
          </w:tcPr>
          <w:p w14:paraId="4B064B9B" w14:textId="77777777" w:rsidR="00C56C3A" w:rsidRDefault="00C56C3A" w:rsidP="00C07AFA">
            <w:pPr>
              <w:rPr>
                <w:b/>
              </w:rPr>
            </w:pPr>
            <w:r>
              <w:rPr>
                <w:b/>
              </w:rPr>
              <w:t>Garant předmětu</w:t>
            </w:r>
          </w:p>
        </w:tc>
        <w:tc>
          <w:tcPr>
            <w:tcW w:w="6769" w:type="dxa"/>
            <w:gridSpan w:val="6"/>
            <w:tcBorders>
              <w:top w:val="nil"/>
            </w:tcBorders>
          </w:tcPr>
          <w:p w14:paraId="4B8F588B" w14:textId="77777777" w:rsidR="00C56C3A" w:rsidRDefault="00C56C3A" w:rsidP="00C07AFA">
            <w:r w:rsidRPr="002D6C53">
              <w:t>PhDr. Ondřej Fabián</w:t>
            </w:r>
          </w:p>
        </w:tc>
      </w:tr>
      <w:tr w:rsidR="00C56C3A" w14:paraId="5FC80D4A" w14:textId="77777777" w:rsidTr="00C07AFA">
        <w:trPr>
          <w:trHeight w:val="243"/>
        </w:trPr>
        <w:tc>
          <w:tcPr>
            <w:tcW w:w="3086" w:type="dxa"/>
            <w:tcBorders>
              <w:top w:val="nil"/>
            </w:tcBorders>
            <w:shd w:val="clear" w:color="auto" w:fill="F7CAAC"/>
          </w:tcPr>
          <w:p w14:paraId="44E7ABD6" w14:textId="77777777" w:rsidR="00C56C3A" w:rsidRDefault="00C56C3A" w:rsidP="00C07AFA">
            <w:pPr>
              <w:rPr>
                <w:b/>
              </w:rPr>
            </w:pPr>
            <w:r>
              <w:rPr>
                <w:b/>
              </w:rPr>
              <w:t>Zapojení garanta do výuky předmětu</w:t>
            </w:r>
          </w:p>
        </w:tc>
        <w:tc>
          <w:tcPr>
            <w:tcW w:w="6769" w:type="dxa"/>
            <w:gridSpan w:val="6"/>
            <w:tcBorders>
              <w:top w:val="nil"/>
            </w:tcBorders>
          </w:tcPr>
          <w:p w14:paraId="06B819F2" w14:textId="77777777" w:rsidR="00C56C3A" w:rsidRDefault="00C56C3A" w:rsidP="00C07AFA">
            <w:r>
              <w:t>50%</w:t>
            </w:r>
          </w:p>
        </w:tc>
      </w:tr>
      <w:tr w:rsidR="00C56C3A" w14:paraId="3DACC0C4" w14:textId="77777777" w:rsidTr="00C07AFA">
        <w:tc>
          <w:tcPr>
            <w:tcW w:w="3086" w:type="dxa"/>
            <w:shd w:val="clear" w:color="auto" w:fill="F7CAAC"/>
          </w:tcPr>
          <w:p w14:paraId="18B2A873" w14:textId="77777777" w:rsidR="00C56C3A" w:rsidRDefault="00C56C3A" w:rsidP="00C07AFA">
            <w:pPr>
              <w:rPr>
                <w:b/>
              </w:rPr>
            </w:pPr>
            <w:r>
              <w:rPr>
                <w:b/>
              </w:rPr>
              <w:t>Vyučující</w:t>
            </w:r>
          </w:p>
        </w:tc>
        <w:tc>
          <w:tcPr>
            <w:tcW w:w="6769" w:type="dxa"/>
            <w:gridSpan w:val="6"/>
            <w:tcBorders>
              <w:bottom w:val="nil"/>
            </w:tcBorders>
          </w:tcPr>
          <w:p w14:paraId="18F51215" w14:textId="77777777" w:rsidR="00C56C3A" w:rsidRDefault="00C56C3A" w:rsidP="00C07AFA">
            <w:r w:rsidRPr="002D6C53">
              <w:t>PhDr. Ondřej Fabián</w:t>
            </w:r>
          </w:p>
          <w:p w14:paraId="0CC35BFD" w14:textId="77777777" w:rsidR="00C56C3A" w:rsidRDefault="00C56C3A" w:rsidP="00C07AFA">
            <w:r>
              <w:t>Mgr. Pavel Holík</w:t>
            </w:r>
          </w:p>
        </w:tc>
      </w:tr>
      <w:tr w:rsidR="00C56C3A" w14:paraId="755A7FDD" w14:textId="77777777" w:rsidTr="00C07AFA">
        <w:trPr>
          <w:trHeight w:val="20"/>
        </w:trPr>
        <w:tc>
          <w:tcPr>
            <w:tcW w:w="9855" w:type="dxa"/>
            <w:gridSpan w:val="7"/>
            <w:tcBorders>
              <w:top w:val="nil"/>
            </w:tcBorders>
          </w:tcPr>
          <w:p w14:paraId="276C0076" w14:textId="77777777" w:rsidR="00C56C3A" w:rsidRDefault="00C56C3A" w:rsidP="00C07AFA"/>
        </w:tc>
      </w:tr>
      <w:tr w:rsidR="00C56C3A" w14:paraId="7FC15735" w14:textId="77777777" w:rsidTr="00C07AFA">
        <w:tc>
          <w:tcPr>
            <w:tcW w:w="3086" w:type="dxa"/>
            <w:shd w:val="clear" w:color="auto" w:fill="F7CAAC"/>
          </w:tcPr>
          <w:p w14:paraId="2BE828B0" w14:textId="77777777" w:rsidR="00C56C3A" w:rsidRDefault="00C56C3A" w:rsidP="00C07AFA">
            <w:pPr>
              <w:rPr>
                <w:b/>
              </w:rPr>
            </w:pPr>
            <w:r>
              <w:rPr>
                <w:b/>
              </w:rPr>
              <w:t>Stručná anotace předmětu</w:t>
            </w:r>
          </w:p>
        </w:tc>
        <w:tc>
          <w:tcPr>
            <w:tcW w:w="6769" w:type="dxa"/>
            <w:gridSpan w:val="6"/>
            <w:tcBorders>
              <w:bottom w:val="nil"/>
            </w:tcBorders>
          </w:tcPr>
          <w:p w14:paraId="046DB4E5" w14:textId="77777777" w:rsidR="00C56C3A" w:rsidRDefault="00C56C3A" w:rsidP="00C07AFA"/>
        </w:tc>
      </w:tr>
      <w:tr w:rsidR="00C56C3A" w14:paraId="0906B468" w14:textId="77777777" w:rsidTr="00C07AFA">
        <w:trPr>
          <w:trHeight w:val="3938"/>
        </w:trPr>
        <w:tc>
          <w:tcPr>
            <w:tcW w:w="9855" w:type="dxa"/>
            <w:gridSpan w:val="7"/>
            <w:tcBorders>
              <w:top w:val="nil"/>
              <w:bottom w:val="single" w:sz="12" w:space="0" w:color="auto"/>
            </w:tcBorders>
          </w:tcPr>
          <w:p w14:paraId="373B77ED" w14:textId="119D94CE" w:rsidR="00C56C3A" w:rsidRDefault="00C56C3A" w:rsidP="00C07AFA">
            <w:r>
              <w:t>Cílem předmětu je seznámit studenty s fungováním systému knihoven v České republice na teoretické úrovni, ale i na úrovni praktického využívání služeb a informačních zdrojů, které knihovny nabízejí</w:t>
            </w:r>
            <w:r w:rsidR="00B769DC">
              <w:t xml:space="preserve">, jakož i </w:t>
            </w:r>
            <w:r>
              <w:t>prakticky seznámit studenty s procesy a službami realizovanými v prostředí knihoven. Studenti budou po absolvování předmětu schopni orientovat se v základních knihovnických procesech, identifikovat relevantní informační zdroje, využívat služby knihoven a provádět praktická vyhledávání.</w:t>
            </w:r>
          </w:p>
          <w:p w14:paraId="7F7499AF" w14:textId="77777777" w:rsidR="00C56C3A" w:rsidRDefault="00C56C3A" w:rsidP="00C07AFA"/>
          <w:p w14:paraId="3738BF91" w14:textId="77777777" w:rsidR="00C56C3A" w:rsidRDefault="00C56C3A" w:rsidP="00C07AFA">
            <w:r>
              <w:t>Obsah předmětu:</w:t>
            </w:r>
          </w:p>
          <w:p w14:paraId="1719F439" w14:textId="77777777" w:rsidR="00C56C3A" w:rsidRDefault="00C56C3A" w:rsidP="00C56C3A">
            <w:pPr>
              <w:pStyle w:val="Odstavecseseznamem"/>
              <w:numPr>
                <w:ilvl w:val="0"/>
                <w:numId w:val="103"/>
              </w:numPr>
              <w:suppressAutoHyphens w:val="0"/>
            </w:pPr>
            <w:r>
              <w:t>Systém knihoven v České republice</w:t>
            </w:r>
          </w:p>
          <w:p w14:paraId="59BADA50" w14:textId="77777777" w:rsidR="00C56C3A" w:rsidRDefault="00C56C3A" w:rsidP="00C56C3A">
            <w:pPr>
              <w:pStyle w:val="Odstavecseseznamem"/>
              <w:numPr>
                <w:ilvl w:val="0"/>
                <w:numId w:val="103"/>
              </w:numPr>
              <w:suppressAutoHyphens w:val="0"/>
            </w:pPr>
            <w:r>
              <w:t>Základní funkce jednotlivých knihoven</w:t>
            </w:r>
          </w:p>
          <w:p w14:paraId="70562453" w14:textId="77777777" w:rsidR="00C56C3A" w:rsidRDefault="00C56C3A" w:rsidP="00C56C3A">
            <w:pPr>
              <w:pStyle w:val="Odstavecseseznamem"/>
              <w:numPr>
                <w:ilvl w:val="0"/>
                <w:numId w:val="103"/>
              </w:numPr>
              <w:suppressAutoHyphens w:val="0"/>
            </w:pPr>
            <w:r>
              <w:t>Knihovní služby</w:t>
            </w:r>
          </w:p>
          <w:p w14:paraId="33BC6842" w14:textId="77777777" w:rsidR="00C56C3A" w:rsidRDefault="00C56C3A" w:rsidP="00C56C3A">
            <w:pPr>
              <w:pStyle w:val="Odstavecseseznamem"/>
              <w:numPr>
                <w:ilvl w:val="0"/>
                <w:numId w:val="103"/>
              </w:numPr>
              <w:suppressAutoHyphens w:val="0"/>
            </w:pPr>
            <w:r>
              <w:t>Akvizice knih a periodik</w:t>
            </w:r>
          </w:p>
          <w:p w14:paraId="5DF8793A" w14:textId="77777777" w:rsidR="00C56C3A" w:rsidRDefault="00C56C3A" w:rsidP="00C56C3A">
            <w:pPr>
              <w:pStyle w:val="Odstavecseseznamem"/>
              <w:numPr>
                <w:ilvl w:val="0"/>
                <w:numId w:val="103"/>
              </w:numPr>
              <w:suppressAutoHyphens w:val="0"/>
            </w:pPr>
            <w:r>
              <w:t>Zpracování, popis dokumentů a selekční jazyky</w:t>
            </w:r>
          </w:p>
          <w:p w14:paraId="204F8A54" w14:textId="77777777" w:rsidR="00C56C3A" w:rsidRDefault="00C56C3A" w:rsidP="00C56C3A">
            <w:pPr>
              <w:pStyle w:val="Odstavecseseznamem"/>
              <w:numPr>
                <w:ilvl w:val="0"/>
                <w:numId w:val="103"/>
              </w:numPr>
              <w:suppressAutoHyphens w:val="0"/>
            </w:pPr>
            <w:r>
              <w:t>Knihovní systémy</w:t>
            </w:r>
          </w:p>
          <w:p w14:paraId="267A6D58" w14:textId="77777777" w:rsidR="00C56C3A" w:rsidRDefault="00C56C3A" w:rsidP="00C56C3A">
            <w:pPr>
              <w:pStyle w:val="Odstavecseseznamem"/>
              <w:numPr>
                <w:ilvl w:val="0"/>
                <w:numId w:val="103"/>
              </w:numPr>
              <w:suppressAutoHyphens w:val="0"/>
            </w:pPr>
            <w:r>
              <w:t>Typologie informačních zdrojů</w:t>
            </w:r>
          </w:p>
          <w:p w14:paraId="41C17E9E" w14:textId="77777777" w:rsidR="00C56C3A" w:rsidRDefault="00C56C3A" w:rsidP="00C56C3A">
            <w:pPr>
              <w:pStyle w:val="Odstavecseseznamem"/>
              <w:numPr>
                <w:ilvl w:val="0"/>
                <w:numId w:val="103"/>
              </w:numPr>
              <w:suppressAutoHyphens w:val="0"/>
            </w:pPr>
            <w:r>
              <w:t>Práce s informačními zdroji</w:t>
            </w:r>
          </w:p>
          <w:p w14:paraId="37234F56" w14:textId="77777777" w:rsidR="00C56C3A" w:rsidRDefault="00C56C3A" w:rsidP="00C56C3A">
            <w:pPr>
              <w:pStyle w:val="Odstavecseseznamem"/>
              <w:numPr>
                <w:ilvl w:val="0"/>
                <w:numId w:val="103"/>
              </w:numPr>
              <w:suppressAutoHyphens w:val="0"/>
            </w:pPr>
            <w:r>
              <w:t>Vědecká komunikace</w:t>
            </w:r>
          </w:p>
          <w:p w14:paraId="60A76B36" w14:textId="77777777" w:rsidR="00C56C3A" w:rsidRDefault="00C56C3A" w:rsidP="00C56C3A">
            <w:pPr>
              <w:pStyle w:val="Odstavecseseznamem"/>
              <w:numPr>
                <w:ilvl w:val="0"/>
                <w:numId w:val="103"/>
              </w:numPr>
              <w:suppressAutoHyphens w:val="0"/>
            </w:pPr>
            <w:r>
              <w:t>Rešeršní činnost</w:t>
            </w:r>
          </w:p>
          <w:p w14:paraId="11C8CFB6" w14:textId="77777777" w:rsidR="00C56C3A" w:rsidRDefault="00C56C3A" w:rsidP="00C07AFA"/>
          <w:p w14:paraId="5FD52B78" w14:textId="77777777" w:rsidR="00C56C3A" w:rsidRDefault="00C56C3A" w:rsidP="00C07AFA">
            <w:r>
              <w:t>Odborné znalosti – po absolvování předmětu prokazuje student znalosti:</w:t>
            </w:r>
          </w:p>
          <w:p w14:paraId="0FF176D5" w14:textId="77777777" w:rsidR="00C56C3A" w:rsidRDefault="00C56C3A" w:rsidP="00C56C3A">
            <w:pPr>
              <w:pStyle w:val="Odstavecseseznamem"/>
              <w:numPr>
                <w:ilvl w:val="0"/>
                <w:numId w:val="104"/>
              </w:numPr>
              <w:suppressAutoHyphens w:val="0"/>
            </w:pPr>
            <w:r>
              <w:t>znát fungování systému knihoven v České republice</w:t>
            </w:r>
          </w:p>
          <w:p w14:paraId="3D6893DC" w14:textId="77777777" w:rsidR="00C56C3A" w:rsidRDefault="00C56C3A" w:rsidP="00C56C3A">
            <w:pPr>
              <w:pStyle w:val="Odstavecseseznamem"/>
              <w:numPr>
                <w:ilvl w:val="0"/>
                <w:numId w:val="104"/>
              </w:numPr>
              <w:suppressAutoHyphens w:val="0"/>
            </w:pPr>
            <w:r>
              <w:t>orientovat se v základních službách a procesech v rámci knihoven</w:t>
            </w:r>
          </w:p>
          <w:p w14:paraId="6FFD2786" w14:textId="77777777" w:rsidR="00C56C3A" w:rsidRDefault="00C56C3A" w:rsidP="00C56C3A">
            <w:pPr>
              <w:pStyle w:val="Odstavecseseznamem"/>
              <w:numPr>
                <w:ilvl w:val="0"/>
                <w:numId w:val="104"/>
              </w:numPr>
              <w:suppressAutoHyphens w:val="0"/>
            </w:pPr>
            <w:r>
              <w:t>orientovat se v základech typologie informačních zdrojů</w:t>
            </w:r>
          </w:p>
          <w:p w14:paraId="5DE24041" w14:textId="77777777" w:rsidR="00C56C3A" w:rsidRDefault="00C56C3A" w:rsidP="00C56C3A">
            <w:pPr>
              <w:pStyle w:val="Odstavecseseznamem"/>
              <w:numPr>
                <w:ilvl w:val="0"/>
                <w:numId w:val="104"/>
              </w:numPr>
              <w:suppressAutoHyphens w:val="0"/>
            </w:pPr>
            <w:r>
              <w:t>znát konkrétní všeobecné i oborové informační zdroje</w:t>
            </w:r>
          </w:p>
          <w:p w14:paraId="4BC7F220" w14:textId="77777777" w:rsidR="00C56C3A" w:rsidRDefault="00C56C3A" w:rsidP="00C56C3A">
            <w:pPr>
              <w:pStyle w:val="Odstavecseseznamem"/>
              <w:numPr>
                <w:ilvl w:val="0"/>
                <w:numId w:val="104"/>
              </w:numPr>
              <w:suppressAutoHyphens w:val="0"/>
            </w:pPr>
            <w:r>
              <w:t>znát základy vědecké komunikace</w:t>
            </w:r>
          </w:p>
          <w:p w14:paraId="50A0A0C6" w14:textId="77777777" w:rsidR="00C56C3A" w:rsidRDefault="00C56C3A" w:rsidP="00C07AFA"/>
          <w:p w14:paraId="3D449C07" w14:textId="77777777" w:rsidR="00C56C3A" w:rsidRDefault="00C56C3A" w:rsidP="00C07AFA">
            <w:r>
              <w:t>Odborné dovednosti – po absolvování předmětu prokazuje student dovednosti:</w:t>
            </w:r>
          </w:p>
          <w:p w14:paraId="0C22990E" w14:textId="77777777" w:rsidR="00C56C3A" w:rsidRDefault="00C56C3A" w:rsidP="00C56C3A">
            <w:pPr>
              <w:pStyle w:val="Odstavecseseznamem"/>
              <w:numPr>
                <w:ilvl w:val="0"/>
                <w:numId w:val="105"/>
              </w:numPr>
              <w:suppressAutoHyphens w:val="0"/>
            </w:pPr>
            <w:r>
              <w:t>realizovat základní procesy a činnosti v rámci knihovny</w:t>
            </w:r>
          </w:p>
          <w:p w14:paraId="26565FC4" w14:textId="77777777" w:rsidR="00C56C3A" w:rsidRDefault="00C56C3A" w:rsidP="00C56C3A">
            <w:pPr>
              <w:pStyle w:val="Odstavecseseznamem"/>
              <w:numPr>
                <w:ilvl w:val="0"/>
                <w:numId w:val="105"/>
              </w:numPr>
              <w:suppressAutoHyphens w:val="0"/>
            </w:pPr>
            <w:r>
              <w:t>vyhledávat v katalozích knihoven</w:t>
            </w:r>
          </w:p>
          <w:p w14:paraId="5AA4A616" w14:textId="77777777" w:rsidR="00C56C3A" w:rsidRDefault="00C56C3A" w:rsidP="00C56C3A">
            <w:pPr>
              <w:pStyle w:val="Odstavecseseznamem"/>
              <w:numPr>
                <w:ilvl w:val="0"/>
                <w:numId w:val="105"/>
              </w:numPr>
              <w:suppressAutoHyphens w:val="0"/>
            </w:pPr>
            <w:r>
              <w:t>identifikovat relevantních informačních zdrojů</w:t>
            </w:r>
          </w:p>
          <w:p w14:paraId="7984898F" w14:textId="77777777" w:rsidR="00C56C3A" w:rsidRDefault="00C56C3A" w:rsidP="00C56C3A">
            <w:pPr>
              <w:pStyle w:val="Odstavecseseznamem"/>
              <w:numPr>
                <w:ilvl w:val="0"/>
                <w:numId w:val="105"/>
              </w:numPr>
              <w:suppressAutoHyphens w:val="0"/>
            </w:pPr>
            <w:r>
              <w:t>provádět rešerše v odborných databázích</w:t>
            </w:r>
          </w:p>
          <w:p w14:paraId="6C9E1E8B" w14:textId="77777777" w:rsidR="00C56C3A" w:rsidRDefault="00C56C3A" w:rsidP="00C07AFA"/>
        </w:tc>
      </w:tr>
    </w:tbl>
    <w:p w14:paraId="6143C1A3"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0256651F" w14:textId="77777777" w:rsidTr="00C07AFA">
        <w:trPr>
          <w:trHeight w:val="265"/>
        </w:trPr>
        <w:tc>
          <w:tcPr>
            <w:tcW w:w="3653" w:type="dxa"/>
            <w:tcBorders>
              <w:top w:val="single" w:sz="4" w:space="0" w:color="auto"/>
            </w:tcBorders>
            <w:shd w:val="clear" w:color="auto" w:fill="F7CAAC"/>
          </w:tcPr>
          <w:p w14:paraId="7F686B78"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63EFD1F4" w14:textId="77777777" w:rsidR="00C56C3A" w:rsidRDefault="00C56C3A" w:rsidP="00C07AFA"/>
        </w:tc>
      </w:tr>
      <w:tr w:rsidR="00C56C3A" w14:paraId="036C9DD0" w14:textId="77777777" w:rsidTr="00C07AFA">
        <w:trPr>
          <w:trHeight w:val="1497"/>
        </w:trPr>
        <w:tc>
          <w:tcPr>
            <w:tcW w:w="9855" w:type="dxa"/>
            <w:gridSpan w:val="4"/>
            <w:tcBorders>
              <w:top w:val="nil"/>
            </w:tcBorders>
          </w:tcPr>
          <w:p w14:paraId="477203D1" w14:textId="77777777" w:rsidR="00C56C3A" w:rsidRPr="00BD7BB3" w:rsidRDefault="00C56C3A" w:rsidP="00C07AFA">
            <w:pPr>
              <w:pStyle w:val="bb"/>
              <w:rPr>
                <w:b/>
              </w:rPr>
            </w:pPr>
            <w:r w:rsidRPr="00BD7BB3">
              <w:rPr>
                <w:b/>
              </w:rPr>
              <w:t>Základní literatura:</w:t>
            </w:r>
          </w:p>
          <w:p w14:paraId="7C09538C" w14:textId="77777777" w:rsidR="00C56C3A" w:rsidRPr="003759D8" w:rsidRDefault="00C56C3A" w:rsidP="00C07AFA">
            <w:pPr>
              <w:pStyle w:val="bb"/>
            </w:pPr>
            <w:r>
              <w:t>Bawden</w:t>
            </w:r>
            <w:r w:rsidRPr="003759D8">
              <w:t xml:space="preserve">, David </w:t>
            </w:r>
            <w:r>
              <w:t>–</w:t>
            </w:r>
            <w:r w:rsidRPr="003759D8">
              <w:t xml:space="preserve"> </w:t>
            </w:r>
            <w:r>
              <w:t xml:space="preserve">Robinson, </w:t>
            </w:r>
            <w:r w:rsidRPr="003759D8">
              <w:t xml:space="preserve">Lyn. </w:t>
            </w:r>
            <w:r w:rsidRPr="003759D8">
              <w:rPr>
                <w:i/>
              </w:rPr>
              <w:t>Úvod do informační vědy</w:t>
            </w:r>
            <w:r w:rsidRPr="003759D8">
              <w:t>. Doubravník: Flow, 2017</w:t>
            </w:r>
            <w:r>
              <w:t>.</w:t>
            </w:r>
          </w:p>
          <w:p w14:paraId="0CD724EA" w14:textId="77777777" w:rsidR="00C56C3A" w:rsidRPr="003759D8" w:rsidRDefault="00C56C3A" w:rsidP="00C07AFA">
            <w:pPr>
              <w:pStyle w:val="bb"/>
            </w:pPr>
            <w:r>
              <w:t>Fabián</w:t>
            </w:r>
            <w:r w:rsidRPr="003759D8">
              <w:t xml:space="preserve">, Ondřej. </w:t>
            </w:r>
            <w:r w:rsidRPr="003759D8">
              <w:rPr>
                <w:i/>
              </w:rPr>
              <w:t>Elektronické informační zdroje</w:t>
            </w:r>
            <w:r w:rsidRPr="003759D8">
              <w:t>. Zlín: 2009. Dostupné z: http://www.k.utb.cz/ebooks/knihy/skripta_2009_final_000012892.pdf</w:t>
            </w:r>
          </w:p>
          <w:p w14:paraId="34AFCCA5" w14:textId="77777777" w:rsidR="00C56C3A" w:rsidRPr="003759D8" w:rsidRDefault="00C56C3A" w:rsidP="00C07AFA">
            <w:pPr>
              <w:pStyle w:val="bb"/>
            </w:pPr>
            <w:r>
              <w:t>Krčál</w:t>
            </w:r>
            <w:r w:rsidRPr="003759D8">
              <w:t xml:space="preserve">, Martin </w:t>
            </w:r>
            <w:r>
              <w:t>– Kovářová,</w:t>
            </w:r>
            <w:r w:rsidRPr="003759D8">
              <w:t xml:space="preserve"> Pavla</w:t>
            </w:r>
            <w:r>
              <w:t xml:space="preserve"> (eds.)</w:t>
            </w:r>
            <w:r w:rsidRPr="003759D8">
              <w:t xml:space="preserve">. </w:t>
            </w:r>
            <w:r w:rsidRPr="003759D8">
              <w:rPr>
                <w:i/>
              </w:rPr>
              <w:t>Knihovnické fondy, procesy a služby</w:t>
            </w:r>
            <w:r w:rsidRPr="003759D8">
              <w:t>. Brno: [Martin Krčál], 2018</w:t>
            </w:r>
            <w:r>
              <w:t>.</w:t>
            </w:r>
          </w:p>
          <w:p w14:paraId="574AB327" w14:textId="77777777" w:rsidR="00C56C3A" w:rsidRPr="003759D8" w:rsidRDefault="00C56C3A" w:rsidP="00C07AFA">
            <w:pPr>
              <w:pStyle w:val="bb"/>
            </w:pPr>
            <w:r>
              <w:t>Kučerová</w:t>
            </w:r>
            <w:r w:rsidRPr="003759D8">
              <w:t xml:space="preserve">, Helena. </w:t>
            </w:r>
            <w:r w:rsidRPr="003759D8">
              <w:rPr>
                <w:i/>
              </w:rPr>
              <w:t>Organizace znalostí: klíčová témata</w:t>
            </w:r>
            <w:r w:rsidRPr="003759D8">
              <w:t>. Praha: Univerzita Karlova, nakladatelství Karolinum, 2017.</w:t>
            </w:r>
          </w:p>
          <w:p w14:paraId="67C7B782" w14:textId="77777777" w:rsidR="00C56C3A" w:rsidRPr="003759D8" w:rsidRDefault="00C56C3A" w:rsidP="00C07AFA">
            <w:pPr>
              <w:pStyle w:val="bb"/>
            </w:pPr>
            <w:r>
              <w:t>Papík</w:t>
            </w:r>
            <w:r w:rsidRPr="003759D8">
              <w:t xml:space="preserve">, Richard. </w:t>
            </w:r>
            <w:r w:rsidRPr="003759D8">
              <w:rPr>
                <w:i/>
              </w:rPr>
              <w:t>Strategie vyhledávání informací a elektronické informační zdroje</w:t>
            </w:r>
            <w:r w:rsidRPr="003759D8">
              <w:t>. Praha: Velryba, 2011.</w:t>
            </w:r>
          </w:p>
          <w:p w14:paraId="73D7D5FB" w14:textId="77777777" w:rsidR="00C56C3A" w:rsidRDefault="00C56C3A" w:rsidP="00C07AFA">
            <w:pPr>
              <w:pStyle w:val="bb"/>
            </w:pPr>
          </w:p>
          <w:p w14:paraId="3A3903A2" w14:textId="77777777" w:rsidR="00C56C3A" w:rsidRPr="00BD7BB3" w:rsidRDefault="00C56C3A" w:rsidP="00C07AFA">
            <w:pPr>
              <w:pStyle w:val="bb"/>
              <w:rPr>
                <w:b/>
              </w:rPr>
            </w:pPr>
            <w:r w:rsidRPr="00BD7BB3">
              <w:rPr>
                <w:b/>
              </w:rPr>
              <w:t>Doporučená literatura:</w:t>
            </w:r>
          </w:p>
          <w:p w14:paraId="384D24A9" w14:textId="77777777" w:rsidR="00C56C3A" w:rsidRDefault="00C56C3A" w:rsidP="00C07AFA">
            <w:pPr>
              <w:pStyle w:val="bb"/>
            </w:pPr>
            <w:r>
              <w:t xml:space="preserve">Anderson, Rick. </w:t>
            </w:r>
            <w:r>
              <w:rPr>
                <w:i/>
                <w:iCs/>
              </w:rPr>
              <w:t>Scholarly Communication: What Everyone Needs to Know</w:t>
            </w:r>
            <w:r>
              <w:t>. New York: Oxford University Press, 2018.</w:t>
            </w:r>
          </w:p>
          <w:p w14:paraId="028433D3" w14:textId="77777777" w:rsidR="00C56C3A" w:rsidRDefault="00C56C3A" w:rsidP="00C07AFA">
            <w:pPr>
              <w:pStyle w:val="bb"/>
            </w:pPr>
            <w:r>
              <w:t xml:space="preserve">Bartošek, Miroslav – Dědičová, Petra – Fabián, Ondřej, et al. </w:t>
            </w:r>
            <w:r>
              <w:rPr>
                <w:i/>
                <w:iCs/>
              </w:rPr>
              <w:t>Otevřený přístup k vědeckým informacím: současný stav v České republice a ve světě</w:t>
            </w:r>
            <w:r>
              <w:t>. Brno: Vysoké učení technické v Brně, nakladatelství VUTIUM, 2016.</w:t>
            </w:r>
          </w:p>
          <w:p w14:paraId="24C4E39F" w14:textId="77777777" w:rsidR="00C56C3A" w:rsidRDefault="00C56C3A" w:rsidP="00C07AFA">
            <w:pPr>
              <w:pStyle w:val="bb"/>
            </w:pPr>
            <w:r>
              <w:t xml:space="preserve">Broughton, Vanda. </w:t>
            </w:r>
            <w:r>
              <w:rPr>
                <w:i/>
                <w:iCs/>
              </w:rPr>
              <w:t>Essential Classification</w:t>
            </w:r>
            <w:r>
              <w:t>. 2nd ed. London: Facet, 2015.</w:t>
            </w:r>
          </w:p>
          <w:p w14:paraId="305D068F" w14:textId="77777777" w:rsidR="00C56C3A" w:rsidRDefault="00C56C3A" w:rsidP="00C07AFA">
            <w:pPr>
              <w:pStyle w:val="bb"/>
            </w:pPr>
            <w:r>
              <w:t xml:space="preserve">Danielisová, Tereza. </w:t>
            </w:r>
            <w:r>
              <w:rPr>
                <w:i/>
                <w:iCs/>
              </w:rPr>
              <w:t>Knihovní zákon: komentář</w:t>
            </w:r>
            <w:r>
              <w:t>. Praha: Wolters Kluwer, 2018.</w:t>
            </w:r>
          </w:p>
          <w:p w14:paraId="7BD1647A" w14:textId="77777777" w:rsidR="00C56C3A" w:rsidRDefault="00C56C3A" w:rsidP="00C07AFA">
            <w:pPr>
              <w:pStyle w:val="bb"/>
            </w:pPr>
            <w:r>
              <w:t xml:space="preserve">Sewell, Claire. </w:t>
            </w:r>
            <w:r>
              <w:rPr>
                <w:i/>
                <w:iCs/>
              </w:rPr>
              <w:t>The No-Nonsense Guide to Research Support and Scholarly Communication</w:t>
            </w:r>
            <w:r>
              <w:t>. London: Facet, 2020.</w:t>
            </w:r>
          </w:p>
          <w:p w14:paraId="2B0895EE" w14:textId="77777777" w:rsidR="00C56C3A" w:rsidRPr="00BD7BB3" w:rsidRDefault="00C56C3A" w:rsidP="00C07AFA"/>
        </w:tc>
      </w:tr>
      <w:tr w:rsidR="00C56C3A" w14:paraId="7E1DD243"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78EED993" w14:textId="77777777" w:rsidR="00C56C3A" w:rsidRDefault="00C56C3A" w:rsidP="00C07AFA">
            <w:pPr>
              <w:jc w:val="center"/>
              <w:rPr>
                <w:b/>
              </w:rPr>
            </w:pPr>
            <w:r>
              <w:rPr>
                <w:b/>
              </w:rPr>
              <w:t>Informace ke kombinované nebo distanční formě</w:t>
            </w:r>
          </w:p>
        </w:tc>
      </w:tr>
      <w:tr w:rsidR="00C56C3A" w14:paraId="62366769" w14:textId="77777777" w:rsidTr="00C07AFA">
        <w:tc>
          <w:tcPr>
            <w:tcW w:w="4787" w:type="dxa"/>
            <w:gridSpan w:val="2"/>
            <w:tcBorders>
              <w:top w:val="single" w:sz="2" w:space="0" w:color="auto"/>
            </w:tcBorders>
            <w:shd w:val="clear" w:color="auto" w:fill="F7CAAC"/>
          </w:tcPr>
          <w:p w14:paraId="591849E7" w14:textId="77777777" w:rsidR="00C56C3A" w:rsidRDefault="00C56C3A" w:rsidP="00C07AFA">
            <w:r>
              <w:rPr>
                <w:b/>
              </w:rPr>
              <w:t>Rozsah konzultací (soustředění)</w:t>
            </w:r>
          </w:p>
        </w:tc>
        <w:tc>
          <w:tcPr>
            <w:tcW w:w="889" w:type="dxa"/>
            <w:tcBorders>
              <w:top w:val="single" w:sz="2" w:space="0" w:color="auto"/>
            </w:tcBorders>
          </w:tcPr>
          <w:p w14:paraId="13D7FC9C" w14:textId="77777777" w:rsidR="00C56C3A" w:rsidRDefault="00C56C3A" w:rsidP="00C07AFA"/>
        </w:tc>
        <w:tc>
          <w:tcPr>
            <w:tcW w:w="4179" w:type="dxa"/>
            <w:tcBorders>
              <w:top w:val="single" w:sz="2" w:space="0" w:color="auto"/>
            </w:tcBorders>
            <w:shd w:val="clear" w:color="auto" w:fill="F7CAAC"/>
          </w:tcPr>
          <w:p w14:paraId="6002B068" w14:textId="77777777" w:rsidR="00C56C3A" w:rsidRDefault="00C56C3A" w:rsidP="00C07AFA">
            <w:pPr>
              <w:rPr>
                <w:b/>
              </w:rPr>
            </w:pPr>
            <w:r>
              <w:rPr>
                <w:b/>
              </w:rPr>
              <w:t xml:space="preserve">hodin </w:t>
            </w:r>
          </w:p>
        </w:tc>
      </w:tr>
      <w:tr w:rsidR="00C56C3A" w14:paraId="565A0857" w14:textId="77777777" w:rsidTr="00C07AFA">
        <w:tc>
          <w:tcPr>
            <w:tcW w:w="9855" w:type="dxa"/>
            <w:gridSpan w:val="4"/>
            <w:shd w:val="clear" w:color="auto" w:fill="F7CAAC"/>
          </w:tcPr>
          <w:p w14:paraId="5C2A1AFB" w14:textId="77777777" w:rsidR="00C56C3A" w:rsidRDefault="00C56C3A" w:rsidP="00C07AFA">
            <w:pPr>
              <w:rPr>
                <w:b/>
              </w:rPr>
            </w:pPr>
            <w:r>
              <w:rPr>
                <w:b/>
              </w:rPr>
              <w:t>Informace o způsobu kontaktu s vyučujícím</w:t>
            </w:r>
          </w:p>
        </w:tc>
      </w:tr>
      <w:tr w:rsidR="00C56C3A" w14:paraId="0BE8D6E3" w14:textId="77777777" w:rsidTr="00C07AFA">
        <w:trPr>
          <w:trHeight w:val="20"/>
        </w:trPr>
        <w:tc>
          <w:tcPr>
            <w:tcW w:w="9855" w:type="dxa"/>
            <w:gridSpan w:val="4"/>
          </w:tcPr>
          <w:p w14:paraId="56FEE6CB" w14:textId="77777777" w:rsidR="00C56C3A" w:rsidRDefault="00C56C3A" w:rsidP="00C07AFA"/>
        </w:tc>
      </w:tr>
    </w:tbl>
    <w:p w14:paraId="7E886D78" w14:textId="77777777" w:rsidR="00C56C3A" w:rsidRDefault="00C56C3A" w:rsidP="00C56C3A"/>
    <w:p w14:paraId="52DC9ED6" w14:textId="77777777" w:rsidR="00C56C3A" w:rsidRDefault="00C56C3A" w:rsidP="00C56C3A"/>
    <w:p w14:paraId="74C65686"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701"/>
        <w:gridCol w:w="889"/>
        <w:gridCol w:w="816"/>
        <w:gridCol w:w="2156"/>
        <w:gridCol w:w="539"/>
        <w:gridCol w:w="668"/>
      </w:tblGrid>
      <w:tr w:rsidR="00C56C3A" w14:paraId="2517E8A6" w14:textId="77777777" w:rsidTr="00C07AFA">
        <w:tc>
          <w:tcPr>
            <w:tcW w:w="9855" w:type="dxa"/>
            <w:gridSpan w:val="7"/>
            <w:tcBorders>
              <w:bottom w:val="double" w:sz="4" w:space="0" w:color="auto"/>
            </w:tcBorders>
            <w:shd w:val="clear" w:color="auto" w:fill="BDD6EE"/>
          </w:tcPr>
          <w:p w14:paraId="77F24A43" w14:textId="77777777" w:rsidR="00C56C3A" w:rsidRDefault="00C56C3A" w:rsidP="00C07AFA">
            <w:pPr>
              <w:rPr>
                <w:b/>
                <w:sz w:val="28"/>
              </w:rPr>
            </w:pPr>
            <w:r>
              <w:br w:type="page"/>
            </w:r>
            <w:r>
              <w:rPr>
                <w:b/>
                <w:sz w:val="28"/>
              </w:rPr>
              <w:t>B-III – Charakteristika studijního předmětu</w:t>
            </w:r>
          </w:p>
        </w:tc>
      </w:tr>
      <w:tr w:rsidR="00C56C3A" w14:paraId="7DC891A9" w14:textId="77777777" w:rsidTr="00C07AFA">
        <w:tc>
          <w:tcPr>
            <w:tcW w:w="3086" w:type="dxa"/>
            <w:tcBorders>
              <w:top w:val="double" w:sz="4" w:space="0" w:color="auto"/>
            </w:tcBorders>
            <w:shd w:val="clear" w:color="auto" w:fill="F7CAAC"/>
          </w:tcPr>
          <w:p w14:paraId="2144E8F8" w14:textId="77777777" w:rsidR="00C56C3A" w:rsidRDefault="00C56C3A" w:rsidP="00C07AFA">
            <w:pPr>
              <w:rPr>
                <w:b/>
              </w:rPr>
            </w:pPr>
            <w:r>
              <w:rPr>
                <w:b/>
              </w:rPr>
              <w:t>Název studijního předmětu</w:t>
            </w:r>
          </w:p>
        </w:tc>
        <w:tc>
          <w:tcPr>
            <w:tcW w:w="6769" w:type="dxa"/>
            <w:gridSpan w:val="6"/>
            <w:tcBorders>
              <w:top w:val="double" w:sz="4" w:space="0" w:color="auto"/>
            </w:tcBorders>
          </w:tcPr>
          <w:p w14:paraId="6BAA4290" w14:textId="77777777" w:rsidR="00C56C3A" w:rsidRDefault="00C56C3A" w:rsidP="00C07AFA">
            <w:r>
              <w:t>Základy podnikání</w:t>
            </w:r>
          </w:p>
        </w:tc>
      </w:tr>
      <w:tr w:rsidR="00C56C3A" w14:paraId="651CF6D9" w14:textId="77777777" w:rsidTr="00C07AFA">
        <w:tc>
          <w:tcPr>
            <w:tcW w:w="3086" w:type="dxa"/>
            <w:shd w:val="clear" w:color="auto" w:fill="F7CAAC"/>
          </w:tcPr>
          <w:p w14:paraId="1288EA45" w14:textId="77777777" w:rsidR="00C56C3A" w:rsidRDefault="00C56C3A" w:rsidP="00C07AFA">
            <w:pPr>
              <w:rPr>
                <w:b/>
              </w:rPr>
            </w:pPr>
            <w:r>
              <w:rPr>
                <w:b/>
              </w:rPr>
              <w:t>Typ předmětu</w:t>
            </w:r>
          </w:p>
        </w:tc>
        <w:tc>
          <w:tcPr>
            <w:tcW w:w="3406" w:type="dxa"/>
            <w:gridSpan w:val="3"/>
          </w:tcPr>
          <w:p w14:paraId="299025DF" w14:textId="0C60B5F3" w:rsidR="00C56C3A" w:rsidRDefault="00C56C3A" w:rsidP="00C07AFA">
            <w:r>
              <w:t>pv</w:t>
            </w:r>
          </w:p>
        </w:tc>
        <w:tc>
          <w:tcPr>
            <w:tcW w:w="2695" w:type="dxa"/>
            <w:gridSpan w:val="2"/>
            <w:shd w:val="clear" w:color="auto" w:fill="F7CAAC"/>
          </w:tcPr>
          <w:p w14:paraId="1A099675" w14:textId="77777777" w:rsidR="00C56C3A" w:rsidRDefault="00C56C3A" w:rsidP="00C07AFA">
            <w:r>
              <w:rPr>
                <w:b/>
              </w:rPr>
              <w:t>doporučený ročník / semestr</w:t>
            </w:r>
          </w:p>
        </w:tc>
        <w:tc>
          <w:tcPr>
            <w:tcW w:w="668" w:type="dxa"/>
          </w:tcPr>
          <w:p w14:paraId="7CDDD40D" w14:textId="77777777" w:rsidR="00C56C3A" w:rsidRDefault="00C56C3A" w:rsidP="00C07AFA">
            <w:r>
              <w:t>2/L</w:t>
            </w:r>
          </w:p>
        </w:tc>
      </w:tr>
      <w:tr w:rsidR="00C56C3A" w14:paraId="2C1D653C" w14:textId="77777777" w:rsidTr="00C07AFA">
        <w:tc>
          <w:tcPr>
            <w:tcW w:w="3086" w:type="dxa"/>
            <w:shd w:val="clear" w:color="auto" w:fill="F7CAAC"/>
          </w:tcPr>
          <w:p w14:paraId="2336D40D" w14:textId="77777777" w:rsidR="00C56C3A" w:rsidRDefault="00C56C3A" w:rsidP="00C07AFA">
            <w:pPr>
              <w:rPr>
                <w:b/>
              </w:rPr>
            </w:pPr>
            <w:r>
              <w:rPr>
                <w:b/>
              </w:rPr>
              <w:t>Rozsah studijního předmětu</w:t>
            </w:r>
          </w:p>
        </w:tc>
        <w:tc>
          <w:tcPr>
            <w:tcW w:w="1701" w:type="dxa"/>
          </w:tcPr>
          <w:p w14:paraId="0971BBCF" w14:textId="77777777" w:rsidR="00C56C3A" w:rsidRDefault="00C56C3A" w:rsidP="00C07AFA">
            <w:r>
              <w:t>0p + 20s</w:t>
            </w:r>
          </w:p>
        </w:tc>
        <w:tc>
          <w:tcPr>
            <w:tcW w:w="889" w:type="dxa"/>
            <w:shd w:val="clear" w:color="auto" w:fill="F7CAAC"/>
          </w:tcPr>
          <w:p w14:paraId="6B3EB9CE" w14:textId="77777777" w:rsidR="00C56C3A" w:rsidRDefault="00C56C3A" w:rsidP="00C07AFA">
            <w:pPr>
              <w:rPr>
                <w:b/>
              </w:rPr>
            </w:pPr>
            <w:r>
              <w:rPr>
                <w:b/>
              </w:rPr>
              <w:t xml:space="preserve">hod. </w:t>
            </w:r>
          </w:p>
        </w:tc>
        <w:tc>
          <w:tcPr>
            <w:tcW w:w="816" w:type="dxa"/>
          </w:tcPr>
          <w:p w14:paraId="606B0A39" w14:textId="77777777" w:rsidR="00C56C3A" w:rsidRDefault="00C56C3A" w:rsidP="00C07AFA">
            <w:r>
              <w:t>20</w:t>
            </w:r>
          </w:p>
        </w:tc>
        <w:tc>
          <w:tcPr>
            <w:tcW w:w="2156" w:type="dxa"/>
            <w:shd w:val="clear" w:color="auto" w:fill="F7CAAC"/>
          </w:tcPr>
          <w:p w14:paraId="05740640" w14:textId="77777777" w:rsidR="00C56C3A" w:rsidRDefault="00C56C3A" w:rsidP="00C07AFA">
            <w:pPr>
              <w:rPr>
                <w:b/>
              </w:rPr>
            </w:pPr>
            <w:r>
              <w:rPr>
                <w:b/>
              </w:rPr>
              <w:t>kreditů</w:t>
            </w:r>
          </w:p>
        </w:tc>
        <w:tc>
          <w:tcPr>
            <w:tcW w:w="1207" w:type="dxa"/>
            <w:gridSpan w:val="2"/>
          </w:tcPr>
          <w:p w14:paraId="4F207B0C" w14:textId="77777777" w:rsidR="00C56C3A" w:rsidRDefault="00C56C3A" w:rsidP="00C07AFA">
            <w:r>
              <w:t>3</w:t>
            </w:r>
          </w:p>
        </w:tc>
      </w:tr>
      <w:tr w:rsidR="00C56C3A" w14:paraId="7C23C90F" w14:textId="77777777" w:rsidTr="00C07AFA">
        <w:tc>
          <w:tcPr>
            <w:tcW w:w="3086" w:type="dxa"/>
            <w:shd w:val="clear" w:color="auto" w:fill="F7CAAC"/>
          </w:tcPr>
          <w:p w14:paraId="7EC17B85" w14:textId="77777777" w:rsidR="00C56C3A" w:rsidRDefault="00C56C3A" w:rsidP="00C07AFA">
            <w:pPr>
              <w:rPr>
                <w:b/>
                <w:sz w:val="22"/>
              </w:rPr>
            </w:pPr>
            <w:r>
              <w:rPr>
                <w:b/>
              </w:rPr>
              <w:t>Prerekvizity, korekvizity, ekvivalence</w:t>
            </w:r>
          </w:p>
        </w:tc>
        <w:tc>
          <w:tcPr>
            <w:tcW w:w="6769" w:type="dxa"/>
            <w:gridSpan w:val="6"/>
          </w:tcPr>
          <w:p w14:paraId="5FAC9D84" w14:textId="77777777" w:rsidR="00C56C3A" w:rsidRDefault="00C56C3A" w:rsidP="00C07AFA"/>
        </w:tc>
      </w:tr>
      <w:tr w:rsidR="00C56C3A" w14:paraId="64C25D8B" w14:textId="77777777" w:rsidTr="00C07AFA">
        <w:tc>
          <w:tcPr>
            <w:tcW w:w="3086" w:type="dxa"/>
            <w:shd w:val="clear" w:color="auto" w:fill="F7CAAC"/>
          </w:tcPr>
          <w:p w14:paraId="03E54B2D" w14:textId="77777777" w:rsidR="00C56C3A" w:rsidRDefault="00C56C3A" w:rsidP="00C07AFA">
            <w:pPr>
              <w:rPr>
                <w:b/>
              </w:rPr>
            </w:pPr>
            <w:r>
              <w:rPr>
                <w:b/>
              </w:rPr>
              <w:t>Způsob ověření studijních výsledků</w:t>
            </w:r>
          </w:p>
        </w:tc>
        <w:tc>
          <w:tcPr>
            <w:tcW w:w="3406" w:type="dxa"/>
            <w:gridSpan w:val="3"/>
          </w:tcPr>
          <w:p w14:paraId="0E81A13E" w14:textId="77777777" w:rsidR="00C56C3A" w:rsidRDefault="00C56C3A" w:rsidP="00C07AFA">
            <w:r w:rsidRPr="00E06469">
              <w:t>Klz</w:t>
            </w:r>
          </w:p>
        </w:tc>
        <w:tc>
          <w:tcPr>
            <w:tcW w:w="2156" w:type="dxa"/>
            <w:shd w:val="clear" w:color="auto" w:fill="F7CAAC"/>
          </w:tcPr>
          <w:p w14:paraId="1E137B3A" w14:textId="77777777" w:rsidR="00C56C3A" w:rsidRDefault="00C56C3A" w:rsidP="00C07AFA">
            <w:pPr>
              <w:rPr>
                <w:b/>
              </w:rPr>
            </w:pPr>
            <w:r>
              <w:rPr>
                <w:b/>
              </w:rPr>
              <w:t>Forma výuky</w:t>
            </w:r>
          </w:p>
        </w:tc>
        <w:tc>
          <w:tcPr>
            <w:tcW w:w="1207" w:type="dxa"/>
            <w:gridSpan w:val="2"/>
          </w:tcPr>
          <w:p w14:paraId="6C6B2048" w14:textId="77777777" w:rsidR="00C56C3A" w:rsidRDefault="00C56C3A" w:rsidP="00C07AFA">
            <w:r>
              <w:t>seminář</w:t>
            </w:r>
          </w:p>
        </w:tc>
      </w:tr>
      <w:tr w:rsidR="00C56C3A" w14:paraId="35B02B1F" w14:textId="77777777" w:rsidTr="00C07AFA">
        <w:tc>
          <w:tcPr>
            <w:tcW w:w="3086" w:type="dxa"/>
            <w:shd w:val="clear" w:color="auto" w:fill="F7CAAC"/>
          </w:tcPr>
          <w:p w14:paraId="0F8B9336" w14:textId="77777777" w:rsidR="00C56C3A" w:rsidRDefault="00C56C3A" w:rsidP="00C07AFA">
            <w:pPr>
              <w:rPr>
                <w:b/>
              </w:rPr>
            </w:pPr>
            <w:r>
              <w:rPr>
                <w:b/>
              </w:rPr>
              <w:t>Forma způsobu ověření studijních výsledků a další požadavky na studenta</w:t>
            </w:r>
          </w:p>
        </w:tc>
        <w:tc>
          <w:tcPr>
            <w:tcW w:w="6769" w:type="dxa"/>
            <w:gridSpan w:val="6"/>
            <w:tcBorders>
              <w:bottom w:val="nil"/>
            </w:tcBorders>
          </w:tcPr>
          <w:p w14:paraId="789B3FCD" w14:textId="77777777" w:rsidR="00C56C3A" w:rsidRDefault="00C56C3A" w:rsidP="00C07AFA">
            <w:pPr>
              <w:rPr>
                <w:b/>
              </w:rPr>
            </w:pPr>
            <w:r w:rsidRPr="00B46148">
              <w:rPr>
                <w:b/>
              </w:rPr>
              <w:t>Požadavky k zápočtu:</w:t>
            </w:r>
          </w:p>
          <w:p w14:paraId="76EB9CB9" w14:textId="77777777" w:rsidR="00C56C3A" w:rsidRPr="00DF0FE5" w:rsidRDefault="00C56C3A" w:rsidP="00C07AFA">
            <w:r w:rsidRPr="00DF0FE5">
              <w:t>Aktivní účast na semináří (</w:t>
            </w:r>
            <w:r>
              <w:t>80 %</w:t>
            </w:r>
            <w:r w:rsidRPr="00DF0FE5">
              <w:t>)</w:t>
            </w:r>
          </w:p>
          <w:p w14:paraId="47E84BC9" w14:textId="77777777" w:rsidR="00C56C3A" w:rsidRPr="00B46148" w:rsidRDefault="00C56C3A" w:rsidP="00C07AFA">
            <w:pPr>
              <w:rPr>
                <w:b/>
              </w:rPr>
            </w:pPr>
            <w:r w:rsidRPr="00DF0FE5">
              <w:t>Vypracování podnikatelského plánu</w:t>
            </w:r>
          </w:p>
        </w:tc>
      </w:tr>
      <w:tr w:rsidR="00C56C3A" w14:paraId="54CF8332" w14:textId="77777777" w:rsidTr="00C07AFA">
        <w:trPr>
          <w:trHeight w:val="20"/>
        </w:trPr>
        <w:tc>
          <w:tcPr>
            <w:tcW w:w="9855" w:type="dxa"/>
            <w:gridSpan w:val="7"/>
            <w:tcBorders>
              <w:top w:val="nil"/>
            </w:tcBorders>
          </w:tcPr>
          <w:p w14:paraId="42731A94" w14:textId="77777777" w:rsidR="00C56C3A" w:rsidRDefault="00C56C3A" w:rsidP="00C07AFA"/>
        </w:tc>
      </w:tr>
      <w:tr w:rsidR="00C56C3A" w14:paraId="3A24CD95" w14:textId="77777777" w:rsidTr="00C07AFA">
        <w:trPr>
          <w:trHeight w:val="197"/>
        </w:trPr>
        <w:tc>
          <w:tcPr>
            <w:tcW w:w="3086" w:type="dxa"/>
            <w:tcBorders>
              <w:top w:val="nil"/>
            </w:tcBorders>
            <w:shd w:val="clear" w:color="auto" w:fill="F7CAAC"/>
          </w:tcPr>
          <w:p w14:paraId="37E8F06D" w14:textId="77777777" w:rsidR="00C56C3A" w:rsidRDefault="00C56C3A" w:rsidP="00C07AFA">
            <w:pPr>
              <w:rPr>
                <w:b/>
              </w:rPr>
            </w:pPr>
            <w:r>
              <w:rPr>
                <w:b/>
              </w:rPr>
              <w:t>Garant předmětu</w:t>
            </w:r>
          </w:p>
        </w:tc>
        <w:tc>
          <w:tcPr>
            <w:tcW w:w="6769" w:type="dxa"/>
            <w:gridSpan w:val="6"/>
            <w:tcBorders>
              <w:top w:val="nil"/>
            </w:tcBorders>
          </w:tcPr>
          <w:p w14:paraId="7E5C6893" w14:textId="77777777" w:rsidR="00C56C3A" w:rsidRDefault="00C56C3A" w:rsidP="00C07AFA">
            <w:r>
              <w:t>doc. Ing. Petr Novák, Ph.D.</w:t>
            </w:r>
          </w:p>
        </w:tc>
      </w:tr>
      <w:tr w:rsidR="00C56C3A" w14:paraId="42CAEC27" w14:textId="77777777" w:rsidTr="00C07AFA">
        <w:trPr>
          <w:trHeight w:val="243"/>
        </w:trPr>
        <w:tc>
          <w:tcPr>
            <w:tcW w:w="3086" w:type="dxa"/>
            <w:tcBorders>
              <w:top w:val="nil"/>
            </w:tcBorders>
            <w:shd w:val="clear" w:color="auto" w:fill="F7CAAC"/>
          </w:tcPr>
          <w:p w14:paraId="30EFA279" w14:textId="77777777" w:rsidR="00C56C3A" w:rsidRDefault="00C56C3A" w:rsidP="00C07AFA">
            <w:pPr>
              <w:rPr>
                <w:b/>
              </w:rPr>
            </w:pPr>
            <w:r>
              <w:rPr>
                <w:b/>
              </w:rPr>
              <w:t>Zapojení garanta do výuky předmětu</w:t>
            </w:r>
          </w:p>
        </w:tc>
        <w:tc>
          <w:tcPr>
            <w:tcW w:w="6769" w:type="dxa"/>
            <w:gridSpan w:val="6"/>
            <w:tcBorders>
              <w:top w:val="nil"/>
            </w:tcBorders>
          </w:tcPr>
          <w:p w14:paraId="7438D186" w14:textId="77777777" w:rsidR="00C56C3A" w:rsidRDefault="00C56C3A" w:rsidP="00C07AFA">
            <w:r>
              <w:t>100 %</w:t>
            </w:r>
          </w:p>
        </w:tc>
      </w:tr>
      <w:tr w:rsidR="00C56C3A" w14:paraId="14B6641B" w14:textId="77777777" w:rsidTr="00C07AFA">
        <w:tc>
          <w:tcPr>
            <w:tcW w:w="3086" w:type="dxa"/>
            <w:shd w:val="clear" w:color="auto" w:fill="F7CAAC"/>
          </w:tcPr>
          <w:p w14:paraId="7DD27259" w14:textId="77777777" w:rsidR="00C56C3A" w:rsidRDefault="00C56C3A" w:rsidP="00C07AFA">
            <w:pPr>
              <w:rPr>
                <w:b/>
              </w:rPr>
            </w:pPr>
            <w:r>
              <w:rPr>
                <w:b/>
              </w:rPr>
              <w:t>Vyučující</w:t>
            </w:r>
          </w:p>
        </w:tc>
        <w:tc>
          <w:tcPr>
            <w:tcW w:w="6769" w:type="dxa"/>
            <w:gridSpan w:val="6"/>
            <w:tcBorders>
              <w:bottom w:val="nil"/>
            </w:tcBorders>
          </w:tcPr>
          <w:p w14:paraId="0D79CCE7" w14:textId="77777777" w:rsidR="00C56C3A" w:rsidRDefault="00C56C3A" w:rsidP="00C07AFA">
            <w:r>
              <w:t>doc. Ing. Petr Novák, Ph.D.</w:t>
            </w:r>
          </w:p>
        </w:tc>
      </w:tr>
      <w:tr w:rsidR="00C56C3A" w14:paraId="7513B7BB" w14:textId="77777777" w:rsidTr="00C07AFA">
        <w:trPr>
          <w:trHeight w:val="20"/>
        </w:trPr>
        <w:tc>
          <w:tcPr>
            <w:tcW w:w="9855" w:type="dxa"/>
            <w:gridSpan w:val="7"/>
            <w:tcBorders>
              <w:top w:val="nil"/>
            </w:tcBorders>
          </w:tcPr>
          <w:p w14:paraId="342B1D67" w14:textId="77777777" w:rsidR="00C56C3A" w:rsidRDefault="00C56C3A" w:rsidP="00C07AFA"/>
        </w:tc>
      </w:tr>
      <w:tr w:rsidR="00C56C3A" w14:paraId="70B2FF1B" w14:textId="77777777" w:rsidTr="00C07AFA">
        <w:tc>
          <w:tcPr>
            <w:tcW w:w="3086" w:type="dxa"/>
            <w:shd w:val="clear" w:color="auto" w:fill="F7CAAC"/>
          </w:tcPr>
          <w:p w14:paraId="107C6D6F" w14:textId="77777777" w:rsidR="00C56C3A" w:rsidRDefault="00C56C3A" w:rsidP="00C07AFA">
            <w:pPr>
              <w:rPr>
                <w:b/>
              </w:rPr>
            </w:pPr>
            <w:r>
              <w:rPr>
                <w:b/>
              </w:rPr>
              <w:t>Stručná anotace předmětu</w:t>
            </w:r>
          </w:p>
        </w:tc>
        <w:tc>
          <w:tcPr>
            <w:tcW w:w="6769" w:type="dxa"/>
            <w:gridSpan w:val="6"/>
            <w:tcBorders>
              <w:bottom w:val="nil"/>
            </w:tcBorders>
          </w:tcPr>
          <w:p w14:paraId="107EEF67" w14:textId="77777777" w:rsidR="00C56C3A" w:rsidRDefault="00C56C3A" w:rsidP="00C07AFA"/>
        </w:tc>
      </w:tr>
      <w:tr w:rsidR="00C56C3A" w14:paraId="5055C57B" w14:textId="77777777" w:rsidTr="00C07AFA">
        <w:trPr>
          <w:trHeight w:val="3938"/>
        </w:trPr>
        <w:tc>
          <w:tcPr>
            <w:tcW w:w="9855" w:type="dxa"/>
            <w:gridSpan w:val="7"/>
            <w:tcBorders>
              <w:top w:val="nil"/>
              <w:bottom w:val="single" w:sz="12" w:space="0" w:color="auto"/>
            </w:tcBorders>
          </w:tcPr>
          <w:p w14:paraId="1DF1B3F5" w14:textId="77777777" w:rsidR="00C56C3A" w:rsidRDefault="00C56C3A" w:rsidP="00C07AFA">
            <w:r w:rsidRPr="005F4ED7">
              <w:t>Cílem předmětu je seznámit studenty s podnikatelským prostředím v české republice a v Evropské unii. Studenti získají základní znalosti z oblasti podnikání, zakládání vlastních podnikatelských subjektů a řízení takto vzniklých subjektů. Budou se orientovat v problematice tvorby podnikatelského plánu, právnímu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w:t>
            </w:r>
          </w:p>
          <w:p w14:paraId="5C918F4D" w14:textId="77777777" w:rsidR="00C56C3A" w:rsidRDefault="00C56C3A" w:rsidP="00C07AFA"/>
          <w:p w14:paraId="573359E2" w14:textId="77777777" w:rsidR="00C56C3A" w:rsidRDefault="00C56C3A" w:rsidP="00C07AFA">
            <w:r>
              <w:t>Obsah předmětu:</w:t>
            </w:r>
          </w:p>
          <w:p w14:paraId="680C15EE" w14:textId="77777777" w:rsidR="00C56C3A" w:rsidRDefault="00C56C3A" w:rsidP="00C56C3A">
            <w:pPr>
              <w:pStyle w:val="Odstavecseseznamem"/>
              <w:numPr>
                <w:ilvl w:val="0"/>
                <w:numId w:val="106"/>
              </w:numPr>
              <w:suppressAutoHyphens w:val="0"/>
            </w:pPr>
            <w:r>
              <w:t>Úvod do podnikání, podnikatelské prostředí</w:t>
            </w:r>
          </w:p>
          <w:p w14:paraId="32B23BB4" w14:textId="77777777" w:rsidR="00C56C3A" w:rsidRDefault="00C56C3A" w:rsidP="00C56C3A">
            <w:pPr>
              <w:pStyle w:val="Odstavecseseznamem"/>
              <w:numPr>
                <w:ilvl w:val="0"/>
                <w:numId w:val="106"/>
              </w:numPr>
              <w:suppressAutoHyphens w:val="0"/>
            </w:pPr>
            <w:r>
              <w:t>Podnikatelské prostředí v Evropské unii</w:t>
            </w:r>
          </w:p>
          <w:p w14:paraId="7AA945F9" w14:textId="77777777" w:rsidR="00C56C3A" w:rsidRDefault="00C56C3A" w:rsidP="00C56C3A">
            <w:pPr>
              <w:pStyle w:val="Odstavecseseznamem"/>
              <w:numPr>
                <w:ilvl w:val="0"/>
                <w:numId w:val="106"/>
              </w:numPr>
              <w:suppressAutoHyphens w:val="0"/>
            </w:pPr>
            <w:r>
              <w:t>Právní aspekty podnikání a právní formy podnikání v ČR</w:t>
            </w:r>
          </w:p>
          <w:p w14:paraId="4AEE5CA4" w14:textId="77777777" w:rsidR="00C56C3A" w:rsidRDefault="00C56C3A" w:rsidP="00C56C3A">
            <w:pPr>
              <w:pStyle w:val="Odstavecseseznamem"/>
              <w:numPr>
                <w:ilvl w:val="0"/>
                <w:numId w:val="106"/>
              </w:numPr>
              <w:suppressAutoHyphens w:val="0"/>
            </w:pPr>
            <w:r>
              <w:t>Životní cyklus podniku, vznik a zánik podniku</w:t>
            </w:r>
          </w:p>
          <w:p w14:paraId="3564CABB" w14:textId="77777777" w:rsidR="00C56C3A" w:rsidRDefault="00C56C3A" w:rsidP="00C56C3A">
            <w:pPr>
              <w:pStyle w:val="Odstavecseseznamem"/>
              <w:numPr>
                <w:ilvl w:val="0"/>
                <w:numId w:val="106"/>
              </w:numPr>
              <w:suppressAutoHyphens w:val="0"/>
            </w:pPr>
            <w:r>
              <w:t>Živnostenské právo</w:t>
            </w:r>
          </w:p>
          <w:p w14:paraId="76C248E3" w14:textId="77777777" w:rsidR="00C56C3A" w:rsidRDefault="00C56C3A" w:rsidP="00C56C3A">
            <w:pPr>
              <w:pStyle w:val="Odstavecseseznamem"/>
              <w:numPr>
                <w:ilvl w:val="0"/>
                <w:numId w:val="106"/>
              </w:numPr>
              <w:suppressAutoHyphens w:val="0"/>
            </w:pPr>
            <w:r>
              <w:t>Založení fyzické a právnické osoby</w:t>
            </w:r>
          </w:p>
          <w:p w14:paraId="16732E52" w14:textId="77777777" w:rsidR="00C56C3A" w:rsidRDefault="00C56C3A" w:rsidP="00C56C3A">
            <w:pPr>
              <w:pStyle w:val="Odstavecseseznamem"/>
              <w:numPr>
                <w:ilvl w:val="0"/>
                <w:numId w:val="106"/>
              </w:numPr>
              <w:suppressAutoHyphens w:val="0"/>
            </w:pPr>
            <w:r>
              <w:t>Podpora podnikání</w:t>
            </w:r>
          </w:p>
          <w:p w14:paraId="5BC4AB05" w14:textId="77777777" w:rsidR="00C56C3A" w:rsidRDefault="00C56C3A" w:rsidP="00C56C3A">
            <w:pPr>
              <w:pStyle w:val="Odstavecseseznamem"/>
              <w:numPr>
                <w:ilvl w:val="0"/>
                <w:numId w:val="106"/>
              </w:numPr>
              <w:suppressAutoHyphens w:val="0"/>
            </w:pPr>
            <w:r>
              <w:t>Základy podnikové ekonomiky</w:t>
            </w:r>
          </w:p>
          <w:p w14:paraId="22E1D79A" w14:textId="77777777" w:rsidR="00C56C3A" w:rsidRDefault="00C56C3A" w:rsidP="00C56C3A">
            <w:pPr>
              <w:pStyle w:val="Odstavecseseznamem"/>
              <w:numPr>
                <w:ilvl w:val="0"/>
                <w:numId w:val="106"/>
              </w:numPr>
              <w:suppressAutoHyphens w:val="0"/>
            </w:pPr>
            <w:r>
              <w:t>Řízení nákladů, výnosů a výsledku hospodaření</w:t>
            </w:r>
          </w:p>
          <w:p w14:paraId="4D19014B" w14:textId="77777777" w:rsidR="00C56C3A" w:rsidRDefault="00C56C3A" w:rsidP="00C56C3A">
            <w:pPr>
              <w:pStyle w:val="Odstavecseseznamem"/>
              <w:numPr>
                <w:ilvl w:val="0"/>
                <w:numId w:val="106"/>
              </w:numPr>
              <w:suppressAutoHyphens w:val="0"/>
            </w:pPr>
            <w:r>
              <w:t>Majetková a kapitálová struktura podniku</w:t>
            </w:r>
          </w:p>
          <w:p w14:paraId="535365A0" w14:textId="77777777" w:rsidR="00C56C3A" w:rsidRDefault="00C56C3A" w:rsidP="00C56C3A">
            <w:pPr>
              <w:pStyle w:val="Odstavecseseznamem"/>
              <w:numPr>
                <w:ilvl w:val="0"/>
                <w:numId w:val="106"/>
              </w:numPr>
              <w:suppressAutoHyphens w:val="0"/>
            </w:pPr>
            <w:r>
              <w:t>Základy financí a finančního řízení v podniku</w:t>
            </w:r>
          </w:p>
          <w:p w14:paraId="416E7AA0" w14:textId="77777777" w:rsidR="00C56C3A" w:rsidRDefault="00C56C3A" w:rsidP="00C56C3A">
            <w:pPr>
              <w:pStyle w:val="Odstavecseseznamem"/>
              <w:numPr>
                <w:ilvl w:val="0"/>
                <w:numId w:val="106"/>
              </w:numPr>
              <w:suppressAutoHyphens w:val="0"/>
            </w:pPr>
            <w:r>
              <w:t>Daňové aspekty v podnikání</w:t>
            </w:r>
          </w:p>
          <w:p w14:paraId="46631B40" w14:textId="77777777" w:rsidR="00C56C3A" w:rsidRDefault="00C56C3A" w:rsidP="00C56C3A">
            <w:pPr>
              <w:pStyle w:val="Odstavecseseznamem"/>
              <w:numPr>
                <w:ilvl w:val="0"/>
                <w:numId w:val="106"/>
              </w:numPr>
              <w:suppressAutoHyphens w:val="0"/>
            </w:pPr>
            <w:r>
              <w:t>Tvorba podnikatelského plánu</w:t>
            </w:r>
          </w:p>
          <w:p w14:paraId="631938E5" w14:textId="77777777" w:rsidR="00C56C3A" w:rsidRDefault="00C56C3A" w:rsidP="00C56C3A">
            <w:pPr>
              <w:pStyle w:val="Odstavecseseznamem"/>
              <w:numPr>
                <w:ilvl w:val="0"/>
                <w:numId w:val="106"/>
              </w:numPr>
              <w:suppressAutoHyphens w:val="0"/>
            </w:pPr>
            <w:r>
              <w:t>Bankovní soustava a pojišťovny v České republice</w:t>
            </w:r>
          </w:p>
          <w:p w14:paraId="59A89071" w14:textId="77777777" w:rsidR="00C56C3A" w:rsidRDefault="00C56C3A" w:rsidP="00C07AFA"/>
          <w:p w14:paraId="32BA246E" w14:textId="77777777" w:rsidR="00C56C3A" w:rsidRDefault="00C56C3A" w:rsidP="00C07AFA">
            <w:r>
              <w:t>Odborné znalosti – po absolvování předmětu prokazuje student znalosti:</w:t>
            </w:r>
          </w:p>
          <w:p w14:paraId="2A146096" w14:textId="77777777" w:rsidR="00C56C3A" w:rsidRDefault="00C56C3A" w:rsidP="00C56C3A">
            <w:pPr>
              <w:pStyle w:val="Odstavecseseznamem"/>
              <w:numPr>
                <w:ilvl w:val="0"/>
                <w:numId w:val="106"/>
              </w:numPr>
              <w:suppressAutoHyphens w:val="0"/>
            </w:pPr>
            <w:r>
              <w:t>mít přehled o základním fungování hospodářství a ekonomického prostředí</w:t>
            </w:r>
          </w:p>
          <w:p w14:paraId="6ACA1F0D" w14:textId="77777777" w:rsidR="00C56C3A" w:rsidRDefault="00C56C3A" w:rsidP="00C56C3A">
            <w:pPr>
              <w:pStyle w:val="Odstavecseseznamem"/>
              <w:numPr>
                <w:ilvl w:val="0"/>
                <w:numId w:val="106"/>
              </w:numPr>
              <w:suppressAutoHyphens w:val="0"/>
            </w:pPr>
            <w:r>
              <w:t>mít přehled o základním legislativním rámci fungování ekonomických subjektů včetně rámce daňového s důrazem na podnikání a podnikatelskou činnost;</w:t>
            </w:r>
          </w:p>
          <w:p w14:paraId="67161747" w14:textId="77777777" w:rsidR="00C56C3A" w:rsidRDefault="00C56C3A" w:rsidP="00C56C3A">
            <w:pPr>
              <w:pStyle w:val="Odstavecseseznamem"/>
              <w:numPr>
                <w:ilvl w:val="0"/>
                <w:numId w:val="106"/>
              </w:numPr>
              <w:suppressAutoHyphens w:val="0"/>
            </w:pPr>
            <w:r>
              <w:t>rozumět základním aspektům ekonomického řízení firem</w:t>
            </w:r>
          </w:p>
          <w:p w14:paraId="5587EBD0" w14:textId="77777777" w:rsidR="00C56C3A" w:rsidRDefault="00C56C3A" w:rsidP="00C56C3A">
            <w:pPr>
              <w:pStyle w:val="Odstavecseseznamem"/>
              <w:numPr>
                <w:ilvl w:val="0"/>
                <w:numId w:val="106"/>
              </w:numPr>
              <w:suppressAutoHyphens w:val="0"/>
            </w:pPr>
            <w:r>
              <w:t>ovládat postupy aplikované při zahájení a rozjezdu podnikatelské činnosti a umět vyhodnotit a analyzovat podnikatelskou myšlenku;</w:t>
            </w:r>
          </w:p>
          <w:p w14:paraId="5A6E6F6A" w14:textId="77777777" w:rsidR="00C56C3A" w:rsidRDefault="00C56C3A" w:rsidP="00C56C3A">
            <w:pPr>
              <w:pStyle w:val="Odstavecseseznamem"/>
              <w:numPr>
                <w:ilvl w:val="0"/>
                <w:numId w:val="106"/>
              </w:numPr>
              <w:suppressAutoHyphens w:val="0"/>
            </w:pPr>
            <w:r>
              <w:t>orientovat se v základech řízení a v ekonomických souvislostech podnikatelských subjektů (firem)</w:t>
            </w:r>
          </w:p>
          <w:p w14:paraId="59B52214" w14:textId="77777777" w:rsidR="00C56C3A" w:rsidRDefault="00C56C3A" w:rsidP="00C07AFA"/>
          <w:p w14:paraId="14E93AAD" w14:textId="77777777" w:rsidR="00C56C3A" w:rsidRDefault="00C56C3A" w:rsidP="00C07AFA">
            <w:r>
              <w:t>Odborné dovednosti – po absolvování předmětu prokazuje student dovednosti:</w:t>
            </w:r>
          </w:p>
          <w:p w14:paraId="527CB76B" w14:textId="77777777" w:rsidR="00C56C3A" w:rsidRDefault="00C56C3A" w:rsidP="00C56C3A">
            <w:pPr>
              <w:pStyle w:val="Odstavecseseznamem"/>
              <w:numPr>
                <w:ilvl w:val="0"/>
                <w:numId w:val="106"/>
              </w:numPr>
              <w:suppressAutoHyphens w:val="0"/>
            </w:pPr>
            <w:r>
              <w:t>porovat pohledy různých ekonomických modelů na klíčové ekonomické kategorie a mechanismy v rámci ekonomického prostředí</w:t>
            </w:r>
          </w:p>
          <w:p w14:paraId="15956308" w14:textId="77777777" w:rsidR="00C56C3A" w:rsidRDefault="00C56C3A" w:rsidP="00C56C3A">
            <w:pPr>
              <w:pStyle w:val="Odstavecseseznamem"/>
              <w:numPr>
                <w:ilvl w:val="0"/>
                <w:numId w:val="106"/>
              </w:numPr>
              <w:suppressAutoHyphens w:val="0"/>
            </w:pPr>
            <w:r>
              <w:t>navrhnout, analyzovat a aplikovat podnikatelské business modely a vyhodnotit jejich efektivnost</w:t>
            </w:r>
          </w:p>
          <w:p w14:paraId="1F04F79C" w14:textId="77777777" w:rsidR="00C56C3A" w:rsidRDefault="00C56C3A" w:rsidP="00C56C3A">
            <w:pPr>
              <w:pStyle w:val="Odstavecseseznamem"/>
              <w:numPr>
                <w:ilvl w:val="0"/>
                <w:numId w:val="106"/>
              </w:numPr>
              <w:suppressAutoHyphens w:val="0"/>
            </w:pPr>
            <w:r>
              <w:t>aplikovat spektrum základních ekonomických nástrojů pro podporu manažerského rozhodování ve firmách</w:t>
            </w:r>
          </w:p>
          <w:p w14:paraId="1C9BDD03" w14:textId="77777777" w:rsidR="00C56C3A" w:rsidRDefault="00C56C3A" w:rsidP="00C56C3A">
            <w:pPr>
              <w:pStyle w:val="Odstavecseseznamem"/>
              <w:numPr>
                <w:ilvl w:val="0"/>
                <w:numId w:val="106"/>
              </w:numPr>
              <w:suppressAutoHyphens w:val="0"/>
            </w:pPr>
            <w:r>
              <w:t>vytvořit a nastavit business model fungování firmy</w:t>
            </w:r>
          </w:p>
          <w:p w14:paraId="227A7E8E" w14:textId="77777777" w:rsidR="00C56C3A" w:rsidRDefault="00C56C3A" w:rsidP="00C56C3A">
            <w:pPr>
              <w:pStyle w:val="Odstavecseseznamem"/>
              <w:numPr>
                <w:ilvl w:val="0"/>
                <w:numId w:val="106"/>
              </w:numPr>
              <w:suppressAutoHyphens w:val="0"/>
            </w:pPr>
            <w:r>
              <w:t>navrhnout vlastní podnikatelský záměr a založit si vlastní firmu</w:t>
            </w:r>
          </w:p>
        </w:tc>
      </w:tr>
    </w:tbl>
    <w:p w14:paraId="0585ECDC" w14:textId="77777777" w:rsidR="00C56C3A" w:rsidRDefault="00C56C3A" w:rsidP="00C56C3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53"/>
        <w:gridCol w:w="1134"/>
        <w:gridCol w:w="889"/>
        <w:gridCol w:w="4179"/>
      </w:tblGrid>
      <w:tr w:rsidR="00C56C3A" w14:paraId="6815FF9B" w14:textId="77777777" w:rsidTr="00C07AFA">
        <w:trPr>
          <w:trHeight w:val="265"/>
        </w:trPr>
        <w:tc>
          <w:tcPr>
            <w:tcW w:w="3653" w:type="dxa"/>
            <w:tcBorders>
              <w:top w:val="single" w:sz="4" w:space="0" w:color="auto"/>
            </w:tcBorders>
            <w:shd w:val="clear" w:color="auto" w:fill="F7CAAC"/>
          </w:tcPr>
          <w:p w14:paraId="7DDC59FB" w14:textId="77777777" w:rsidR="00C56C3A" w:rsidRDefault="00C56C3A" w:rsidP="00C07AFA">
            <w:r>
              <w:rPr>
                <w:b/>
              </w:rPr>
              <w:t>Studijní literatura a studijní pomůcky</w:t>
            </w:r>
          </w:p>
        </w:tc>
        <w:tc>
          <w:tcPr>
            <w:tcW w:w="6202" w:type="dxa"/>
            <w:gridSpan w:val="3"/>
            <w:tcBorders>
              <w:top w:val="single" w:sz="4" w:space="0" w:color="auto"/>
              <w:bottom w:val="nil"/>
            </w:tcBorders>
          </w:tcPr>
          <w:p w14:paraId="0974FCE1" w14:textId="77777777" w:rsidR="00C56C3A" w:rsidRDefault="00C56C3A" w:rsidP="00C07AFA"/>
        </w:tc>
      </w:tr>
      <w:tr w:rsidR="00C56C3A" w14:paraId="78BF548D" w14:textId="77777777" w:rsidTr="00C07AFA">
        <w:trPr>
          <w:trHeight w:val="1497"/>
        </w:trPr>
        <w:tc>
          <w:tcPr>
            <w:tcW w:w="9855" w:type="dxa"/>
            <w:gridSpan w:val="4"/>
            <w:tcBorders>
              <w:top w:val="nil"/>
            </w:tcBorders>
          </w:tcPr>
          <w:p w14:paraId="2EFBBC2B" w14:textId="77777777" w:rsidR="00C56C3A" w:rsidRPr="00BD7BB3" w:rsidRDefault="00C56C3A" w:rsidP="00C07AFA">
            <w:pPr>
              <w:pStyle w:val="bb"/>
              <w:rPr>
                <w:b/>
              </w:rPr>
            </w:pPr>
            <w:r w:rsidRPr="00BD7BB3">
              <w:rPr>
                <w:b/>
              </w:rPr>
              <w:t>Základní literatura:</w:t>
            </w:r>
          </w:p>
          <w:p w14:paraId="0A6E95D1" w14:textId="77777777" w:rsidR="00C56C3A" w:rsidRDefault="00C56C3A" w:rsidP="00C07AFA">
            <w:pPr>
              <w:pStyle w:val="bb"/>
            </w:pPr>
            <w:r w:rsidRPr="00EB6A30">
              <w:t>Martinovičová, Dana</w:t>
            </w:r>
            <w:r>
              <w:t xml:space="preserve"> – </w:t>
            </w:r>
            <w:r w:rsidRPr="00EB6A30">
              <w:t>Konečný,</w:t>
            </w:r>
            <w:r>
              <w:t xml:space="preserve"> </w:t>
            </w:r>
            <w:r w:rsidRPr="00EB6A30">
              <w:t>Miloš</w:t>
            </w:r>
            <w:r>
              <w:t xml:space="preserve"> – </w:t>
            </w:r>
            <w:r w:rsidRPr="00EB6A30">
              <w:t>Vavřina</w:t>
            </w:r>
            <w:r>
              <w:t xml:space="preserve">, </w:t>
            </w:r>
            <w:r w:rsidRPr="00EB6A30">
              <w:t xml:space="preserve">Jan. </w:t>
            </w:r>
            <w:r w:rsidRPr="00EB6A30">
              <w:rPr>
                <w:i/>
              </w:rPr>
              <w:t>Úvod do podnikové ekonomiky</w:t>
            </w:r>
            <w:r w:rsidRPr="00EB6A30">
              <w:t xml:space="preserve">. 2. </w:t>
            </w:r>
            <w:r>
              <w:t>vyd</w:t>
            </w:r>
            <w:r w:rsidRPr="00EB6A30">
              <w:t>. Praha: Grada</w:t>
            </w:r>
            <w:r>
              <w:t>, 2019</w:t>
            </w:r>
            <w:r w:rsidRPr="00EB6A30">
              <w:t>.</w:t>
            </w:r>
          </w:p>
          <w:p w14:paraId="4F761E62" w14:textId="77777777" w:rsidR="00C56C3A" w:rsidRDefault="00C56C3A" w:rsidP="00C07AFA">
            <w:pPr>
              <w:pStyle w:val="bb"/>
            </w:pPr>
            <w:r w:rsidRPr="00E16A0D">
              <w:t>Synek, Miloslav</w:t>
            </w:r>
            <w:r>
              <w:t xml:space="preserve"> – </w:t>
            </w:r>
            <w:r w:rsidRPr="00E16A0D">
              <w:t>Kislingerová</w:t>
            </w:r>
            <w:r>
              <w:t>, Eva</w:t>
            </w:r>
            <w:r w:rsidRPr="00E16A0D">
              <w:t xml:space="preserve">. </w:t>
            </w:r>
            <w:r w:rsidRPr="00E16A0D">
              <w:rPr>
                <w:i/>
              </w:rPr>
              <w:t>Podniková ekonomika</w:t>
            </w:r>
            <w:r w:rsidRPr="00E16A0D">
              <w:t>. 6.</w:t>
            </w:r>
            <w:r>
              <w:t xml:space="preserve"> vyd</w:t>
            </w:r>
            <w:r w:rsidRPr="00E16A0D">
              <w:t xml:space="preserve">. </w:t>
            </w:r>
            <w:r>
              <w:t>Praha: C. H. Beck, 2015.</w:t>
            </w:r>
          </w:p>
          <w:p w14:paraId="01787CEF" w14:textId="77777777" w:rsidR="00C56C3A" w:rsidRDefault="00C56C3A" w:rsidP="00C07AFA">
            <w:pPr>
              <w:pStyle w:val="bb"/>
            </w:pPr>
          </w:p>
          <w:p w14:paraId="065D7C73" w14:textId="77777777" w:rsidR="00C56C3A" w:rsidRPr="00BD7BB3" w:rsidRDefault="00C56C3A" w:rsidP="00C07AFA">
            <w:pPr>
              <w:pStyle w:val="bb"/>
              <w:rPr>
                <w:b/>
              </w:rPr>
            </w:pPr>
            <w:r w:rsidRPr="00BD7BB3">
              <w:rPr>
                <w:b/>
              </w:rPr>
              <w:t>Doporučená literatura:</w:t>
            </w:r>
          </w:p>
          <w:p w14:paraId="4B7BEDEB" w14:textId="77777777" w:rsidR="00C56C3A" w:rsidRDefault="00C56C3A" w:rsidP="00C07AFA">
            <w:pPr>
              <w:pStyle w:val="bb"/>
            </w:pPr>
            <w:r>
              <w:t xml:space="preserve">Janatka, František. </w:t>
            </w:r>
            <w:r w:rsidRPr="007369B2">
              <w:rPr>
                <w:i/>
              </w:rPr>
              <w:t>Podnikání v globalizovaném světě</w:t>
            </w:r>
            <w:r>
              <w:t>. Praha: Wolters Kluwer, 2017.</w:t>
            </w:r>
          </w:p>
          <w:p w14:paraId="6C6320CD" w14:textId="77777777" w:rsidR="00C56C3A" w:rsidRDefault="00C56C3A" w:rsidP="00C07AFA">
            <w:pPr>
              <w:pStyle w:val="bb"/>
            </w:pPr>
            <w:r>
              <w:t xml:space="preserve">Srpová, Jitka – Řehoř, Václav. </w:t>
            </w:r>
            <w:r w:rsidRPr="00E16A0D">
              <w:rPr>
                <w:i/>
              </w:rPr>
              <w:t>Základy podnikání: teoretické poznatky, příklady a zkušenosti českých podnikatelů</w:t>
            </w:r>
            <w:r>
              <w:t xml:space="preserve">. Praha: Grada, 2010. </w:t>
            </w:r>
          </w:p>
          <w:p w14:paraId="31EE3D8D" w14:textId="77777777" w:rsidR="00C56C3A" w:rsidRDefault="00C56C3A" w:rsidP="00C07AFA">
            <w:pPr>
              <w:pStyle w:val="bb"/>
            </w:pPr>
            <w:r>
              <w:t xml:space="preserve">Synek, Miloslav. </w:t>
            </w:r>
            <w:r w:rsidRPr="007369B2">
              <w:rPr>
                <w:i/>
              </w:rPr>
              <w:t>Manažerská ekonomika</w:t>
            </w:r>
            <w:r>
              <w:t>. 5. vyd. Praha: Grada, 2011.</w:t>
            </w:r>
          </w:p>
          <w:p w14:paraId="1BBC256A" w14:textId="77777777" w:rsidR="00C56C3A" w:rsidRDefault="00C56C3A" w:rsidP="00C07AFA">
            <w:pPr>
              <w:pStyle w:val="bb"/>
            </w:pPr>
            <w:r>
              <w:t xml:space="preserve">Zapletalová, Šárka. </w:t>
            </w:r>
            <w:r w:rsidRPr="007369B2">
              <w:rPr>
                <w:i/>
              </w:rPr>
              <w:t>Podnikání malých a středních podniků na mezinárodních trzích</w:t>
            </w:r>
            <w:r>
              <w:t>. Praha: Ekopress, 2015.</w:t>
            </w:r>
          </w:p>
          <w:p w14:paraId="1BF40929" w14:textId="77777777" w:rsidR="00C56C3A" w:rsidRDefault="00C56C3A" w:rsidP="00C07AFA">
            <w:pPr>
              <w:pStyle w:val="bb"/>
            </w:pPr>
            <w:r>
              <w:t>Zákon č. 89/2012 Sb., Občanský zákoník v platném znění.</w:t>
            </w:r>
          </w:p>
          <w:p w14:paraId="7C101F77" w14:textId="77777777" w:rsidR="00C56C3A" w:rsidRDefault="00C56C3A" w:rsidP="00C07AFA">
            <w:pPr>
              <w:pStyle w:val="bb"/>
            </w:pPr>
            <w:r>
              <w:t>Zákon č. 90/2012 Sb., Zákon o obchodních společnostech a družstvech (zákon o obchodních korporacích) v platném znění.</w:t>
            </w:r>
          </w:p>
          <w:p w14:paraId="11941391" w14:textId="77777777" w:rsidR="00C56C3A" w:rsidRPr="00BD7BB3" w:rsidRDefault="00C56C3A" w:rsidP="00C07AFA"/>
        </w:tc>
      </w:tr>
      <w:tr w:rsidR="00C56C3A" w14:paraId="3ED1E485" w14:textId="77777777" w:rsidTr="00C07AFA">
        <w:tc>
          <w:tcPr>
            <w:tcW w:w="9855" w:type="dxa"/>
            <w:gridSpan w:val="4"/>
            <w:tcBorders>
              <w:top w:val="single" w:sz="12" w:space="0" w:color="auto"/>
              <w:left w:val="single" w:sz="2" w:space="0" w:color="auto"/>
              <w:bottom w:val="single" w:sz="2" w:space="0" w:color="auto"/>
              <w:right w:val="single" w:sz="2" w:space="0" w:color="auto"/>
            </w:tcBorders>
            <w:shd w:val="clear" w:color="auto" w:fill="F7CAAC"/>
          </w:tcPr>
          <w:p w14:paraId="5F1B8BDF" w14:textId="77777777" w:rsidR="00C56C3A" w:rsidRDefault="00C56C3A" w:rsidP="00C07AFA">
            <w:pPr>
              <w:jc w:val="center"/>
              <w:rPr>
                <w:b/>
              </w:rPr>
            </w:pPr>
            <w:r>
              <w:rPr>
                <w:b/>
              </w:rPr>
              <w:t>Informace ke kombinované nebo distanční formě</w:t>
            </w:r>
          </w:p>
        </w:tc>
      </w:tr>
      <w:tr w:rsidR="00C56C3A" w14:paraId="7190B68E" w14:textId="77777777" w:rsidTr="00C07AFA">
        <w:tc>
          <w:tcPr>
            <w:tcW w:w="4787" w:type="dxa"/>
            <w:gridSpan w:val="2"/>
            <w:tcBorders>
              <w:top w:val="single" w:sz="2" w:space="0" w:color="auto"/>
            </w:tcBorders>
            <w:shd w:val="clear" w:color="auto" w:fill="F7CAAC"/>
          </w:tcPr>
          <w:p w14:paraId="15389B7C" w14:textId="77777777" w:rsidR="00C56C3A" w:rsidRDefault="00C56C3A" w:rsidP="00C07AFA">
            <w:r>
              <w:rPr>
                <w:b/>
              </w:rPr>
              <w:t>Rozsah konzultací (soustředění)</w:t>
            </w:r>
          </w:p>
        </w:tc>
        <w:tc>
          <w:tcPr>
            <w:tcW w:w="889" w:type="dxa"/>
            <w:tcBorders>
              <w:top w:val="single" w:sz="2" w:space="0" w:color="auto"/>
            </w:tcBorders>
          </w:tcPr>
          <w:p w14:paraId="37B19D5E" w14:textId="77777777" w:rsidR="00C56C3A" w:rsidRDefault="00C56C3A" w:rsidP="00C07AFA"/>
        </w:tc>
        <w:tc>
          <w:tcPr>
            <w:tcW w:w="4179" w:type="dxa"/>
            <w:tcBorders>
              <w:top w:val="single" w:sz="2" w:space="0" w:color="auto"/>
            </w:tcBorders>
            <w:shd w:val="clear" w:color="auto" w:fill="F7CAAC"/>
          </w:tcPr>
          <w:p w14:paraId="33EEF744" w14:textId="77777777" w:rsidR="00C56C3A" w:rsidRDefault="00C56C3A" w:rsidP="00C07AFA">
            <w:pPr>
              <w:rPr>
                <w:b/>
              </w:rPr>
            </w:pPr>
            <w:r>
              <w:rPr>
                <w:b/>
              </w:rPr>
              <w:t xml:space="preserve">hodin </w:t>
            </w:r>
          </w:p>
        </w:tc>
      </w:tr>
      <w:tr w:rsidR="00C56C3A" w14:paraId="55098C07" w14:textId="77777777" w:rsidTr="00C07AFA">
        <w:tc>
          <w:tcPr>
            <w:tcW w:w="9855" w:type="dxa"/>
            <w:gridSpan w:val="4"/>
            <w:shd w:val="clear" w:color="auto" w:fill="F7CAAC"/>
          </w:tcPr>
          <w:p w14:paraId="57B85108" w14:textId="77777777" w:rsidR="00C56C3A" w:rsidRDefault="00C56C3A" w:rsidP="00C07AFA">
            <w:pPr>
              <w:rPr>
                <w:b/>
              </w:rPr>
            </w:pPr>
            <w:r>
              <w:rPr>
                <w:b/>
              </w:rPr>
              <w:t>Informace o způsobu kontaktu s vyučujícím</w:t>
            </w:r>
          </w:p>
        </w:tc>
      </w:tr>
      <w:tr w:rsidR="00C56C3A" w14:paraId="44C51429" w14:textId="77777777" w:rsidTr="00C07AFA">
        <w:trPr>
          <w:trHeight w:val="20"/>
        </w:trPr>
        <w:tc>
          <w:tcPr>
            <w:tcW w:w="9855" w:type="dxa"/>
            <w:gridSpan w:val="4"/>
          </w:tcPr>
          <w:p w14:paraId="6A4DC680" w14:textId="77777777" w:rsidR="00C56C3A" w:rsidRDefault="00C56C3A" w:rsidP="00C07AFA"/>
        </w:tc>
      </w:tr>
    </w:tbl>
    <w:p w14:paraId="57A345CE" w14:textId="77777777" w:rsidR="00C56C3A" w:rsidRDefault="00C56C3A" w:rsidP="00C56C3A"/>
    <w:p w14:paraId="2DB9D2AB" w14:textId="77777777" w:rsidR="00C56C3A" w:rsidRDefault="00C56C3A" w:rsidP="00C56C3A"/>
    <w:p w14:paraId="4CD3B400" w14:textId="77777777" w:rsidR="00C56C3A" w:rsidRDefault="00C56C3A" w:rsidP="00C56C3A"/>
    <w:p w14:paraId="387BB9A5" w14:textId="282E0D9B" w:rsidR="00AB6FA4" w:rsidRDefault="00AB6FA4">
      <w:pPr>
        <w:spacing w:after="160" w:line="259" w:lineRule="auto"/>
      </w:pPr>
      <w:r>
        <w:br w:type="page"/>
      </w:r>
    </w:p>
    <w:tbl>
      <w:tblPr>
        <w:tblW w:w="9637" w:type="dxa"/>
        <w:tblLayout w:type="fixed"/>
        <w:tblCellMar>
          <w:left w:w="0" w:type="dxa"/>
          <w:right w:w="65" w:type="dxa"/>
        </w:tblCellMar>
        <w:tblLook w:val="01E0" w:firstRow="1" w:lastRow="1" w:firstColumn="1" w:lastColumn="1" w:noHBand="0" w:noVBand="0"/>
      </w:tblPr>
      <w:tblGrid>
        <w:gridCol w:w="2536"/>
        <w:gridCol w:w="7101"/>
      </w:tblGrid>
      <w:tr w:rsidR="006375BC" w14:paraId="63DC3D9E" w14:textId="77777777" w:rsidTr="00C07AFA">
        <w:tc>
          <w:tcPr>
            <w:tcW w:w="9636" w:type="dxa"/>
            <w:gridSpan w:val="2"/>
            <w:tcBorders>
              <w:top w:val="single" w:sz="4" w:space="0" w:color="00000A"/>
              <w:left w:val="single" w:sz="4" w:space="0" w:color="00000A"/>
              <w:bottom w:val="double" w:sz="4" w:space="0" w:color="00000A"/>
              <w:right w:val="single" w:sz="4" w:space="0" w:color="00000A"/>
            </w:tcBorders>
            <w:shd w:val="clear" w:color="auto" w:fill="BDD6EE"/>
          </w:tcPr>
          <w:p w14:paraId="5BB5ADDF" w14:textId="6A7572E9" w:rsidR="006375BC" w:rsidRDefault="0064141F" w:rsidP="00C07AFA">
            <w:pPr>
              <w:pageBreakBefore/>
              <w:widowControl w:val="0"/>
              <w:tabs>
                <w:tab w:val="left" w:pos="3885"/>
              </w:tabs>
              <w:jc w:val="both"/>
              <w:rPr>
                <w:b/>
                <w:sz w:val="28"/>
              </w:rPr>
            </w:pPr>
            <w:r>
              <w:rPr>
                <w:b/>
                <w:sz w:val="28"/>
              </w:rPr>
              <w:fldChar w:fldCharType="begin"/>
            </w:r>
            <w:r>
              <w:rPr>
                <w:b/>
                <w:sz w:val="28"/>
              </w:rPr>
              <w:instrText xml:space="preserve"> TC  "</w:instrText>
            </w:r>
            <w:bookmarkStart w:id="9" w:name="_Toc126706955"/>
            <w:r>
              <w:rPr>
                <w:b/>
                <w:sz w:val="28"/>
              </w:rPr>
              <w:instrText>C-I – Personální zabezpečení</w:instrText>
            </w:r>
            <w:bookmarkEnd w:id="9"/>
            <w:r>
              <w:rPr>
                <w:b/>
                <w:sz w:val="28"/>
              </w:rPr>
              <w:instrText xml:space="preserve">" </w:instrText>
            </w:r>
            <w:r>
              <w:rPr>
                <w:b/>
                <w:sz w:val="28"/>
              </w:rPr>
              <w:fldChar w:fldCharType="end"/>
            </w:r>
            <w:r w:rsidR="006375BC">
              <w:rPr>
                <w:b/>
                <w:sz w:val="28"/>
              </w:rPr>
              <w:t>C-I – Personální zabezpečení – přehled</w:t>
            </w:r>
            <w:r w:rsidR="006375BC">
              <w:rPr>
                <w:b/>
                <w:sz w:val="28"/>
              </w:rPr>
              <w:tab/>
            </w:r>
          </w:p>
        </w:tc>
      </w:tr>
      <w:tr w:rsidR="006375BC" w14:paraId="09DEF6D6" w14:textId="77777777" w:rsidTr="00C07AFA">
        <w:tc>
          <w:tcPr>
            <w:tcW w:w="2536" w:type="dxa"/>
            <w:tcBorders>
              <w:top w:val="double" w:sz="4" w:space="0" w:color="00000A"/>
              <w:left w:val="single" w:sz="4" w:space="0" w:color="00000A"/>
              <w:bottom w:val="single" w:sz="4" w:space="0" w:color="00000A"/>
              <w:right w:val="single" w:sz="4" w:space="0" w:color="00000A"/>
            </w:tcBorders>
            <w:shd w:val="clear" w:color="auto" w:fill="F7CAAC"/>
          </w:tcPr>
          <w:p w14:paraId="1334CF09" w14:textId="77777777" w:rsidR="006375BC" w:rsidRDefault="006375BC" w:rsidP="00C07AFA">
            <w:pPr>
              <w:widowControl w:val="0"/>
            </w:pPr>
            <w:r>
              <w:rPr>
                <w:b/>
              </w:rPr>
              <w:t>Vysoká škola</w:t>
            </w:r>
          </w:p>
        </w:tc>
        <w:tc>
          <w:tcPr>
            <w:tcW w:w="7100" w:type="dxa"/>
            <w:tcBorders>
              <w:top w:val="single" w:sz="4" w:space="0" w:color="00000A"/>
              <w:left w:val="single" w:sz="4" w:space="0" w:color="00000A"/>
              <w:bottom w:val="single" w:sz="4" w:space="0" w:color="00000A"/>
              <w:right w:val="single" w:sz="4" w:space="0" w:color="00000A"/>
            </w:tcBorders>
          </w:tcPr>
          <w:p w14:paraId="6BF750AD" w14:textId="77777777" w:rsidR="006375BC" w:rsidRDefault="006375BC" w:rsidP="00C07AFA">
            <w:pPr>
              <w:widowControl w:val="0"/>
            </w:pPr>
            <w:r>
              <w:t>Univerzita Tomáše Bati ve Zlíně</w:t>
            </w:r>
          </w:p>
        </w:tc>
      </w:tr>
      <w:tr w:rsidR="006375BC" w14:paraId="59335406" w14:textId="77777777" w:rsidTr="00C07AFA">
        <w:tc>
          <w:tcPr>
            <w:tcW w:w="2536" w:type="dxa"/>
            <w:tcBorders>
              <w:top w:val="single" w:sz="4" w:space="0" w:color="00000A"/>
              <w:left w:val="single" w:sz="4" w:space="0" w:color="00000A"/>
              <w:bottom w:val="single" w:sz="4" w:space="0" w:color="00000A"/>
              <w:right w:val="single" w:sz="4" w:space="0" w:color="00000A"/>
            </w:tcBorders>
            <w:shd w:val="clear" w:color="auto" w:fill="F7CAAC"/>
          </w:tcPr>
          <w:p w14:paraId="49B01821" w14:textId="77777777" w:rsidR="006375BC" w:rsidRDefault="006375BC" w:rsidP="00C07AFA">
            <w:pPr>
              <w:widowControl w:val="0"/>
            </w:pPr>
            <w:r>
              <w:rPr>
                <w:b/>
              </w:rPr>
              <w:t>Součást vysoké školy</w:t>
            </w:r>
          </w:p>
        </w:tc>
        <w:tc>
          <w:tcPr>
            <w:tcW w:w="7100" w:type="dxa"/>
            <w:tcBorders>
              <w:top w:val="single" w:sz="4" w:space="0" w:color="00000A"/>
              <w:left w:val="single" w:sz="4" w:space="0" w:color="00000A"/>
              <w:bottom w:val="single" w:sz="4" w:space="0" w:color="00000A"/>
              <w:right w:val="single" w:sz="4" w:space="0" w:color="00000A"/>
            </w:tcBorders>
          </w:tcPr>
          <w:p w14:paraId="039A8029" w14:textId="77777777" w:rsidR="006375BC" w:rsidRDefault="006375BC" w:rsidP="00C07AFA">
            <w:pPr>
              <w:widowControl w:val="0"/>
            </w:pPr>
            <w:r>
              <w:t xml:space="preserve">Fakulta humanitních studií </w:t>
            </w:r>
          </w:p>
        </w:tc>
      </w:tr>
      <w:tr w:rsidR="006375BC" w14:paraId="3C3B01B2" w14:textId="77777777" w:rsidTr="00C07AFA">
        <w:tc>
          <w:tcPr>
            <w:tcW w:w="2536" w:type="dxa"/>
            <w:tcBorders>
              <w:top w:val="single" w:sz="4" w:space="0" w:color="00000A"/>
              <w:left w:val="single" w:sz="4" w:space="0" w:color="00000A"/>
              <w:bottom w:val="single" w:sz="4" w:space="0" w:color="00000A"/>
              <w:right w:val="single" w:sz="4" w:space="0" w:color="00000A"/>
            </w:tcBorders>
            <w:shd w:val="clear" w:color="auto" w:fill="F7CAAC"/>
          </w:tcPr>
          <w:p w14:paraId="212B4DB0" w14:textId="77777777" w:rsidR="006375BC" w:rsidRDefault="006375BC" w:rsidP="00C07AFA">
            <w:pPr>
              <w:widowControl w:val="0"/>
              <w:rPr>
                <w:b/>
              </w:rPr>
            </w:pPr>
            <w:r>
              <w:rPr>
                <w:b/>
              </w:rPr>
              <w:t>Název studijního programu</w:t>
            </w:r>
          </w:p>
        </w:tc>
        <w:tc>
          <w:tcPr>
            <w:tcW w:w="7100" w:type="dxa"/>
            <w:tcBorders>
              <w:top w:val="single" w:sz="4" w:space="0" w:color="00000A"/>
              <w:left w:val="single" w:sz="4" w:space="0" w:color="00000A"/>
              <w:bottom w:val="single" w:sz="4" w:space="0" w:color="00000A"/>
              <w:right w:val="single" w:sz="4" w:space="0" w:color="00000A"/>
            </w:tcBorders>
          </w:tcPr>
          <w:p w14:paraId="155014CF" w14:textId="77777777" w:rsidR="006375BC" w:rsidRDefault="006375BC" w:rsidP="00C07AFA">
            <w:pPr>
              <w:widowControl w:val="0"/>
            </w:pPr>
            <w:r>
              <w:t>Anglická filologie</w:t>
            </w:r>
          </w:p>
        </w:tc>
      </w:tr>
    </w:tbl>
    <w:tbl>
      <w:tblPr>
        <w:tblStyle w:val="Mkatabulky"/>
        <w:tblW w:w="9634" w:type="dxa"/>
        <w:tblLayout w:type="fixed"/>
        <w:tblLook w:val="04A0" w:firstRow="1" w:lastRow="0" w:firstColumn="1" w:lastColumn="0" w:noHBand="0" w:noVBand="1"/>
      </w:tblPr>
      <w:tblGrid>
        <w:gridCol w:w="1555"/>
        <w:gridCol w:w="1134"/>
        <w:gridCol w:w="1275"/>
        <w:gridCol w:w="1418"/>
        <w:gridCol w:w="1559"/>
        <w:gridCol w:w="1559"/>
        <w:gridCol w:w="1134"/>
      </w:tblGrid>
      <w:tr w:rsidR="006375BC" w14:paraId="6F316061" w14:textId="77777777" w:rsidTr="00C07AFA">
        <w:trPr>
          <w:trHeight w:val="20"/>
        </w:trPr>
        <w:tc>
          <w:tcPr>
            <w:tcW w:w="9634" w:type="dxa"/>
            <w:gridSpan w:val="7"/>
          </w:tcPr>
          <w:p w14:paraId="3EBCE1DB" w14:textId="77777777" w:rsidR="006375BC" w:rsidRDefault="006375BC" w:rsidP="00C07AFA">
            <w:pPr>
              <w:rPr>
                <w:b/>
              </w:rPr>
            </w:pPr>
          </w:p>
        </w:tc>
      </w:tr>
      <w:tr w:rsidR="006375BC" w14:paraId="7DEA305B" w14:textId="77777777" w:rsidTr="00C07AFA">
        <w:trPr>
          <w:trHeight w:val="186"/>
        </w:trPr>
        <w:tc>
          <w:tcPr>
            <w:tcW w:w="1555" w:type="dxa"/>
            <w:shd w:val="clear" w:color="auto" w:fill="F7CAAC"/>
          </w:tcPr>
          <w:p w14:paraId="544B5090" w14:textId="77777777" w:rsidR="006375BC" w:rsidRPr="00A7760A" w:rsidRDefault="006375BC" w:rsidP="00C07AFA">
            <w:pPr>
              <w:widowControl w:val="0"/>
              <w:suppressAutoHyphens w:val="0"/>
              <w:rPr>
                <w:b/>
              </w:rPr>
            </w:pPr>
            <w:r w:rsidRPr="00A7760A">
              <w:rPr>
                <w:b/>
              </w:rPr>
              <w:t>Příjmení</w:t>
            </w:r>
          </w:p>
        </w:tc>
        <w:tc>
          <w:tcPr>
            <w:tcW w:w="1134" w:type="dxa"/>
            <w:shd w:val="clear" w:color="auto" w:fill="F7CAAC"/>
          </w:tcPr>
          <w:p w14:paraId="685E90BB" w14:textId="77777777" w:rsidR="006375BC" w:rsidRPr="00A7760A" w:rsidRDefault="006375BC" w:rsidP="00C07AFA">
            <w:pPr>
              <w:widowControl w:val="0"/>
              <w:suppressAutoHyphens w:val="0"/>
              <w:rPr>
                <w:b/>
              </w:rPr>
            </w:pPr>
            <w:r w:rsidRPr="00A7760A">
              <w:rPr>
                <w:b/>
              </w:rPr>
              <w:t>Jméno</w:t>
            </w:r>
          </w:p>
        </w:tc>
        <w:tc>
          <w:tcPr>
            <w:tcW w:w="1275" w:type="dxa"/>
            <w:shd w:val="clear" w:color="auto" w:fill="F7CAAC"/>
          </w:tcPr>
          <w:p w14:paraId="0EE34FC5" w14:textId="77777777" w:rsidR="006375BC" w:rsidRPr="00A7760A" w:rsidRDefault="006375BC" w:rsidP="00C07AFA">
            <w:pPr>
              <w:widowControl w:val="0"/>
              <w:suppressAutoHyphens w:val="0"/>
              <w:rPr>
                <w:b/>
              </w:rPr>
            </w:pPr>
            <w:r w:rsidRPr="00A7760A">
              <w:rPr>
                <w:b/>
              </w:rPr>
              <w:t>Tituly</w:t>
            </w:r>
          </w:p>
        </w:tc>
        <w:tc>
          <w:tcPr>
            <w:tcW w:w="1418" w:type="dxa"/>
            <w:shd w:val="clear" w:color="auto" w:fill="F7CAAC"/>
          </w:tcPr>
          <w:p w14:paraId="4177F961" w14:textId="77777777" w:rsidR="006375BC" w:rsidRPr="00A7760A" w:rsidRDefault="006375BC" w:rsidP="00C07AFA">
            <w:pPr>
              <w:widowControl w:val="0"/>
              <w:suppressAutoHyphens w:val="0"/>
              <w:rPr>
                <w:b/>
              </w:rPr>
            </w:pPr>
            <w:r>
              <w:rPr>
                <w:b/>
              </w:rPr>
              <w:t>Vztah k </w:t>
            </w:r>
            <w:r w:rsidRPr="00A7760A">
              <w:rPr>
                <w:b/>
              </w:rPr>
              <w:t>VŠ</w:t>
            </w:r>
          </w:p>
        </w:tc>
        <w:tc>
          <w:tcPr>
            <w:tcW w:w="1559" w:type="dxa"/>
            <w:shd w:val="clear" w:color="auto" w:fill="F7CAAC"/>
          </w:tcPr>
          <w:p w14:paraId="32A6DCA6" w14:textId="77777777" w:rsidR="006375BC" w:rsidRPr="00A7760A" w:rsidRDefault="006375BC" w:rsidP="00C07AFA">
            <w:pPr>
              <w:widowControl w:val="0"/>
              <w:suppressAutoHyphens w:val="0"/>
              <w:rPr>
                <w:b/>
              </w:rPr>
            </w:pPr>
            <w:r>
              <w:rPr>
                <w:b/>
              </w:rPr>
              <w:t>Vztah k </w:t>
            </w:r>
            <w:r w:rsidRPr="00A7760A">
              <w:rPr>
                <w:b/>
              </w:rPr>
              <w:t>součásti VŠ</w:t>
            </w:r>
          </w:p>
        </w:tc>
        <w:tc>
          <w:tcPr>
            <w:tcW w:w="1559" w:type="dxa"/>
            <w:shd w:val="clear" w:color="auto" w:fill="F7CAAC"/>
          </w:tcPr>
          <w:p w14:paraId="466BA10C" w14:textId="77777777" w:rsidR="006375BC" w:rsidRPr="00A7760A" w:rsidRDefault="006375BC" w:rsidP="00C07AFA">
            <w:pPr>
              <w:widowControl w:val="0"/>
              <w:suppressAutoHyphens w:val="0"/>
              <w:rPr>
                <w:b/>
              </w:rPr>
            </w:pPr>
            <w:r w:rsidRPr="00A7760A">
              <w:rPr>
                <w:b/>
              </w:rPr>
              <w:t>Garantování předmětů</w:t>
            </w:r>
          </w:p>
        </w:tc>
        <w:tc>
          <w:tcPr>
            <w:tcW w:w="1134" w:type="dxa"/>
            <w:shd w:val="clear" w:color="auto" w:fill="F7CAAC"/>
          </w:tcPr>
          <w:p w14:paraId="2A0E33E9" w14:textId="77777777" w:rsidR="006375BC" w:rsidRPr="00A7760A" w:rsidRDefault="006375BC" w:rsidP="00C07AFA">
            <w:pPr>
              <w:widowControl w:val="0"/>
              <w:suppressAutoHyphens w:val="0"/>
              <w:rPr>
                <w:b/>
              </w:rPr>
            </w:pPr>
            <w:r w:rsidRPr="00A7760A">
              <w:rPr>
                <w:b/>
              </w:rPr>
              <w:t>Odborník z praxe</w:t>
            </w:r>
          </w:p>
        </w:tc>
      </w:tr>
      <w:tr w:rsidR="006375BC" w14:paraId="2A159956" w14:textId="77777777" w:rsidTr="00C07AFA">
        <w:trPr>
          <w:trHeight w:val="186"/>
        </w:trPr>
        <w:tc>
          <w:tcPr>
            <w:tcW w:w="1555" w:type="dxa"/>
          </w:tcPr>
          <w:p w14:paraId="1C4E148A" w14:textId="77777777" w:rsidR="006375BC" w:rsidRDefault="006375BC" w:rsidP="00C07AFA">
            <w:r>
              <w:t>Trušník</w:t>
            </w:r>
          </w:p>
        </w:tc>
        <w:tc>
          <w:tcPr>
            <w:tcW w:w="1134" w:type="dxa"/>
          </w:tcPr>
          <w:p w14:paraId="7A76A0CF" w14:textId="77777777" w:rsidR="006375BC" w:rsidRDefault="006375BC" w:rsidP="00C07AFA">
            <w:r>
              <w:t>Roman</w:t>
            </w:r>
          </w:p>
        </w:tc>
        <w:tc>
          <w:tcPr>
            <w:tcW w:w="1275" w:type="dxa"/>
          </w:tcPr>
          <w:p w14:paraId="34042B9F" w14:textId="77777777" w:rsidR="006375BC" w:rsidRDefault="006375BC" w:rsidP="00C07AFA">
            <w:r>
              <w:t>doc. Mgr., Ph.D.</w:t>
            </w:r>
          </w:p>
        </w:tc>
        <w:tc>
          <w:tcPr>
            <w:tcW w:w="1418" w:type="dxa"/>
          </w:tcPr>
          <w:p w14:paraId="1F0A4782" w14:textId="77777777" w:rsidR="006375BC" w:rsidRDefault="006375BC" w:rsidP="00C07AFA">
            <w:r>
              <w:t>PP 1,0, N</w:t>
            </w:r>
          </w:p>
        </w:tc>
        <w:tc>
          <w:tcPr>
            <w:tcW w:w="1559" w:type="dxa"/>
          </w:tcPr>
          <w:p w14:paraId="68660A69" w14:textId="77777777" w:rsidR="006375BC" w:rsidRDefault="006375BC" w:rsidP="00C07AFA">
            <w:r>
              <w:t>PP 1,0, N</w:t>
            </w:r>
          </w:p>
        </w:tc>
        <w:tc>
          <w:tcPr>
            <w:tcW w:w="1559" w:type="dxa"/>
          </w:tcPr>
          <w:p w14:paraId="2DAA4339" w14:textId="77777777" w:rsidR="006375BC" w:rsidRDefault="006375BC" w:rsidP="00C07AFA">
            <w:r>
              <w:t>ZT, pp, pv</w:t>
            </w:r>
          </w:p>
        </w:tc>
        <w:tc>
          <w:tcPr>
            <w:tcW w:w="1134" w:type="dxa"/>
          </w:tcPr>
          <w:p w14:paraId="77E1BCD1" w14:textId="77777777" w:rsidR="006375BC" w:rsidRDefault="006375BC" w:rsidP="00C07AFA">
            <w:r>
              <w:t>ne</w:t>
            </w:r>
          </w:p>
        </w:tc>
      </w:tr>
      <w:tr w:rsidR="006375BC" w14:paraId="3DA792CD" w14:textId="77777777" w:rsidTr="00C07AFA">
        <w:trPr>
          <w:trHeight w:val="186"/>
        </w:trPr>
        <w:tc>
          <w:tcPr>
            <w:tcW w:w="1555" w:type="dxa"/>
          </w:tcPr>
          <w:p w14:paraId="19A83204" w14:textId="77777777" w:rsidR="006375BC" w:rsidRDefault="006375BC" w:rsidP="00C07AFA">
            <w:r>
              <w:t>Drábková</w:t>
            </w:r>
          </w:p>
        </w:tc>
        <w:tc>
          <w:tcPr>
            <w:tcW w:w="1134" w:type="dxa"/>
          </w:tcPr>
          <w:p w14:paraId="649378A6" w14:textId="77777777" w:rsidR="006375BC" w:rsidRDefault="006375BC" w:rsidP="00C07AFA">
            <w:r>
              <w:t>Lenka</w:t>
            </w:r>
          </w:p>
        </w:tc>
        <w:tc>
          <w:tcPr>
            <w:tcW w:w="1275" w:type="dxa"/>
          </w:tcPr>
          <w:p w14:paraId="08887729" w14:textId="77777777" w:rsidR="006375BC" w:rsidRDefault="006375BC" w:rsidP="00C07AFA">
            <w:r>
              <w:t>Mgr., Ph.D.</w:t>
            </w:r>
          </w:p>
        </w:tc>
        <w:tc>
          <w:tcPr>
            <w:tcW w:w="1418" w:type="dxa"/>
          </w:tcPr>
          <w:p w14:paraId="76502739" w14:textId="77777777" w:rsidR="006375BC" w:rsidRDefault="006375BC" w:rsidP="00C07AFA">
            <w:r>
              <w:t>PP 1,0, N</w:t>
            </w:r>
          </w:p>
        </w:tc>
        <w:tc>
          <w:tcPr>
            <w:tcW w:w="1559" w:type="dxa"/>
          </w:tcPr>
          <w:p w14:paraId="7BFDB2E9" w14:textId="77777777" w:rsidR="006375BC" w:rsidRDefault="006375BC" w:rsidP="00C07AFA">
            <w:r>
              <w:t>PP 1,0, N</w:t>
            </w:r>
          </w:p>
        </w:tc>
        <w:tc>
          <w:tcPr>
            <w:tcW w:w="1559" w:type="dxa"/>
          </w:tcPr>
          <w:p w14:paraId="4EC58290" w14:textId="77777777" w:rsidR="006375BC" w:rsidRDefault="006375BC" w:rsidP="00C07AFA">
            <w:r>
              <w:t>pv</w:t>
            </w:r>
          </w:p>
        </w:tc>
        <w:tc>
          <w:tcPr>
            <w:tcW w:w="1134" w:type="dxa"/>
          </w:tcPr>
          <w:p w14:paraId="0A2EBA23" w14:textId="77777777" w:rsidR="006375BC" w:rsidRDefault="006375BC" w:rsidP="00C07AFA">
            <w:r>
              <w:t>ne</w:t>
            </w:r>
          </w:p>
        </w:tc>
      </w:tr>
      <w:tr w:rsidR="006375BC" w14:paraId="77F670BF" w14:textId="77777777" w:rsidTr="00C07AFA">
        <w:trPr>
          <w:trHeight w:val="186"/>
        </w:trPr>
        <w:tc>
          <w:tcPr>
            <w:tcW w:w="1555" w:type="dxa"/>
          </w:tcPr>
          <w:p w14:paraId="60B7A441" w14:textId="77777777" w:rsidR="006375BC" w:rsidRDefault="006375BC" w:rsidP="00C07AFA">
            <w:r>
              <w:t>Fabián</w:t>
            </w:r>
          </w:p>
        </w:tc>
        <w:tc>
          <w:tcPr>
            <w:tcW w:w="1134" w:type="dxa"/>
          </w:tcPr>
          <w:p w14:paraId="00252D08" w14:textId="77777777" w:rsidR="006375BC" w:rsidRDefault="006375BC" w:rsidP="00C07AFA">
            <w:r>
              <w:t>Ondřej</w:t>
            </w:r>
          </w:p>
        </w:tc>
        <w:tc>
          <w:tcPr>
            <w:tcW w:w="1275" w:type="dxa"/>
          </w:tcPr>
          <w:p w14:paraId="2D3D3019" w14:textId="77777777" w:rsidR="006375BC" w:rsidRDefault="006375BC" w:rsidP="00C07AFA">
            <w:r>
              <w:t>PhDr.</w:t>
            </w:r>
          </w:p>
        </w:tc>
        <w:tc>
          <w:tcPr>
            <w:tcW w:w="1418" w:type="dxa"/>
          </w:tcPr>
          <w:p w14:paraId="1F6AFEA9" w14:textId="77777777" w:rsidR="006375BC" w:rsidRDefault="006375BC" w:rsidP="00C07AFA">
            <w:r>
              <w:t>PP 1,0, N</w:t>
            </w:r>
          </w:p>
        </w:tc>
        <w:tc>
          <w:tcPr>
            <w:tcW w:w="1559" w:type="dxa"/>
          </w:tcPr>
          <w:p w14:paraId="66B85782" w14:textId="77777777" w:rsidR="006375BC" w:rsidRDefault="006375BC" w:rsidP="00C07AFA"/>
        </w:tc>
        <w:tc>
          <w:tcPr>
            <w:tcW w:w="1559" w:type="dxa"/>
          </w:tcPr>
          <w:p w14:paraId="49020652" w14:textId="77777777" w:rsidR="006375BC" w:rsidRDefault="006375BC" w:rsidP="00C07AFA">
            <w:r>
              <w:t>pv</w:t>
            </w:r>
          </w:p>
        </w:tc>
        <w:tc>
          <w:tcPr>
            <w:tcW w:w="1134" w:type="dxa"/>
          </w:tcPr>
          <w:p w14:paraId="6DB9476F" w14:textId="77777777" w:rsidR="006375BC" w:rsidRDefault="006375BC" w:rsidP="00C07AFA">
            <w:r>
              <w:t>ano</w:t>
            </w:r>
          </w:p>
        </w:tc>
      </w:tr>
      <w:tr w:rsidR="006375BC" w14:paraId="622D41A2" w14:textId="77777777" w:rsidTr="00C07AFA">
        <w:trPr>
          <w:trHeight w:val="186"/>
        </w:trPr>
        <w:tc>
          <w:tcPr>
            <w:tcW w:w="1555" w:type="dxa"/>
          </w:tcPr>
          <w:p w14:paraId="4450404E" w14:textId="77777777" w:rsidR="006375BC" w:rsidRDefault="006375BC" w:rsidP="00C07AFA">
            <w:r>
              <w:t>Fonfárová</w:t>
            </w:r>
          </w:p>
        </w:tc>
        <w:tc>
          <w:tcPr>
            <w:tcW w:w="1134" w:type="dxa"/>
          </w:tcPr>
          <w:p w14:paraId="55BFBFFC" w14:textId="77777777" w:rsidR="006375BC" w:rsidRDefault="006375BC" w:rsidP="00C07AFA">
            <w:r>
              <w:t>Vladimíra</w:t>
            </w:r>
          </w:p>
        </w:tc>
        <w:tc>
          <w:tcPr>
            <w:tcW w:w="1275" w:type="dxa"/>
          </w:tcPr>
          <w:p w14:paraId="3835039C" w14:textId="77777777" w:rsidR="006375BC" w:rsidRDefault="006375BC" w:rsidP="00C07AFA">
            <w:r>
              <w:t>Mgr., Ph.D.</w:t>
            </w:r>
          </w:p>
        </w:tc>
        <w:tc>
          <w:tcPr>
            <w:tcW w:w="1418" w:type="dxa"/>
          </w:tcPr>
          <w:p w14:paraId="64D84213" w14:textId="77777777" w:rsidR="006375BC" w:rsidRDefault="006375BC" w:rsidP="00C07AFA">
            <w:r>
              <w:t>PP 1,0, N</w:t>
            </w:r>
          </w:p>
        </w:tc>
        <w:tc>
          <w:tcPr>
            <w:tcW w:w="1559" w:type="dxa"/>
          </w:tcPr>
          <w:p w14:paraId="576BBAE7" w14:textId="77777777" w:rsidR="006375BC" w:rsidRDefault="006375BC" w:rsidP="00C07AFA">
            <w:r>
              <w:t>PP 1,0, N</w:t>
            </w:r>
          </w:p>
        </w:tc>
        <w:tc>
          <w:tcPr>
            <w:tcW w:w="1559" w:type="dxa"/>
          </w:tcPr>
          <w:p w14:paraId="5AEE0E40" w14:textId="77777777" w:rsidR="006375BC" w:rsidRDefault="006375BC" w:rsidP="00C07AFA">
            <w:r>
              <w:t>pv</w:t>
            </w:r>
          </w:p>
        </w:tc>
        <w:tc>
          <w:tcPr>
            <w:tcW w:w="1134" w:type="dxa"/>
          </w:tcPr>
          <w:p w14:paraId="79A5A163" w14:textId="77777777" w:rsidR="006375BC" w:rsidRDefault="006375BC" w:rsidP="00C07AFA">
            <w:r>
              <w:t>ne</w:t>
            </w:r>
          </w:p>
        </w:tc>
      </w:tr>
      <w:tr w:rsidR="006375BC" w14:paraId="72FEA5D9" w14:textId="77777777" w:rsidTr="00C07AFA">
        <w:trPr>
          <w:trHeight w:val="186"/>
        </w:trPr>
        <w:tc>
          <w:tcPr>
            <w:tcW w:w="1555" w:type="dxa"/>
          </w:tcPr>
          <w:p w14:paraId="7D3BC8A0" w14:textId="77777777" w:rsidR="006375BC" w:rsidRDefault="006375BC" w:rsidP="00C07AFA">
            <w:r>
              <w:t>Holík</w:t>
            </w:r>
          </w:p>
        </w:tc>
        <w:tc>
          <w:tcPr>
            <w:tcW w:w="1134" w:type="dxa"/>
          </w:tcPr>
          <w:p w14:paraId="798CAE16" w14:textId="77777777" w:rsidR="006375BC" w:rsidRDefault="006375BC" w:rsidP="00C07AFA">
            <w:r>
              <w:t>Pavel</w:t>
            </w:r>
          </w:p>
        </w:tc>
        <w:tc>
          <w:tcPr>
            <w:tcW w:w="1275" w:type="dxa"/>
          </w:tcPr>
          <w:p w14:paraId="24FF8DE3" w14:textId="77777777" w:rsidR="006375BC" w:rsidRDefault="006375BC" w:rsidP="00C07AFA">
            <w:r>
              <w:t>Mgr.</w:t>
            </w:r>
          </w:p>
        </w:tc>
        <w:tc>
          <w:tcPr>
            <w:tcW w:w="1418" w:type="dxa"/>
          </w:tcPr>
          <w:p w14:paraId="7AF2F5BC" w14:textId="77777777" w:rsidR="006375BC" w:rsidRDefault="006375BC" w:rsidP="00C07AFA">
            <w:r>
              <w:t>PP 1,0, N</w:t>
            </w:r>
          </w:p>
        </w:tc>
        <w:tc>
          <w:tcPr>
            <w:tcW w:w="1559" w:type="dxa"/>
          </w:tcPr>
          <w:p w14:paraId="55CA16F2" w14:textId="77777777" w:rsidR="006375BC" w:rsidRDefault="006375BC" w:rsidP="00C07AFA"/>
        </w:tc>
        <w:tc>
          <w:tcPr>
            <w:tcW w:w="1559" w:type="dxa"/>
          </w:tcPr>
          <w:p w14:paraId="44DF2040" w14:textId="77777777" w:rsidR="006375BC" w:rsidRDefault="006375BC" w:rsidP="00C07AFA"/>
        </w:tc>
        <w:tc>
          <w:tcPr>
            <w:tcW w:w="1134" w:type="dxa"/>
          </w:tcPr>
          <w:p w14:paraId="3EE50507" w14:textId="77777777" w:rsidR="006375BC" w:rsidRDefault="006375BC" w:rsidP="00C07AFA">
            <w:r>
              <w:t>ano</w:t>
            </w:r>
          </w:p>
        </w:tc>
      </w:tr>
      <w:tr w:rsidR="006375BC" w14:paraId="051EBC5E" w14:textId="77777777" w:rsidTr="00C07AFA">
        <w:trPr>
          <w:trHeight w:val="186"/>
        </w:trPr>
        <w:tc>
          <w:tcPr>
            <w:tcW w:w="1555" w:type="dxa"/>
          </w:tcPr>
          <w:p w14:paraId="2E2D5A89" w14:textId="77777777" w:rsidR="006375BC" w:rsidRDefault="006375BC" w:rsidP="00C07AFA">
            <w:r>
              <w:t>Kráľová</w:t>
            </w:r>
          </w:p>
        </w:tc>
        <w:tc>
          <w:tcPr>
            <w:tcW w:w="1134" w:type="dxa"/>
          </w:tcPr>
          <w:p w14:paraId="1CF71868" w14:textId="77777777" w:rsidR="006375BC" w:rsidRDefault="006375BC" w:rsidP="00C07AFA">
            <w:r>
              <w:t>Zdena</w:t>
            </w:r>
          </w:p>
        </w:tc>
        <w:tc>
          <w:tcPr>
            <w:tcW w:w="1275" w:type="dxa"/>
          </w:tcPr>
          <w:p w14:paraId="4E701111" w14:textId="77777777" w:rsidR="006375BC" w:rsidRDefault="006375BC" w:rsidP="00C07AFA">
            <w:r>
              <w:t>prof. PaedDr., PhD.</w:t>
            </w:r>
          </w:p>
        </w:tc>
        <w:tc>
          <w:tcPr>
            <w:tcW w:w="1418" w:type="dxa"/>
          </w:tcPr>
          <w:p w14:paraId="3C4B975C" w14:textId="173F7069" w:rsidR="006375BC" w:rsidRDefault="006375BC" w:rsidP="00C07AFA">
            <w:r>
              <w:t>PP 0,5, do 31. 1. 2025</w:t>
            </w:r>
            <w:r w:rsidR="00C9509E">
              <w:t xml:space="preserve"> (předpoklad prodloužení)</w:t>
            </w:r>
          </w:p>
        </w:tc>
        <w:tc>
          <w:tcPr>
            <w:tcW w:w="1559" w:type="dxa"/>
          </w:tcPr>
          <w:p w14:paraId="3AFA8AA0" w14:textId="11350F81" w:rsidR="006375BC" w:rsidRDefault="006375BC" w:rsidP="00C07AFA">
            <w:r>
              <w:t>PP 0,5, do 31. 1. 2025</w:t>
            </w:r>
            <w:r w:rsidR="00C9509E">
              <w:t xml:space="preserve"> (předpoklad prodloužení)</w:t>
            </w:r>
          </w:p>
        </w:tc>
        <w:tc>
          <w:tcPr>
            <w:tcW w:w="1559" w:type="dxa"/>
          </w:tcPr>
          <w:p w14:paraId="38A4ECAC" w14:textId="77777777" w:rsidR="006375BC" w:rsidRDefault="006375BC" w:rsidP="00C07AFA">
            <w:r>
              <w:t>ZT, pv</w:t>
            </w:r>
          </w:p>
        </w:tc>
        <w:tc>
          <w:tcPr>
            <w:tcW w:w="1134" w:type="dxa"/>
          </w:tcPr>
          <w:p w14:paraId="2A186671" w14:textId="77777777" w:rsidR="006375BC" w:rsidRDefault="006375BC" w:rsidP="00C07AFA">
            <w:r>
              <w:t>ne</w:t>
            </w:r>
          </w:p>
        </w:tc>
      </w:tr>
      <w:tr w:rsidR="006375BC" w14:paraId="4C8E8562" w14:textId="77777777" w:rsidTr="00C07AFA">
        <w:trPr>
          <w:trHeight w:val="186"/>
        </w:trPr>
        <w:tc>
          <w:tcPr>
            <w:tcW w:w="1555" w:type="dxa"/>
          </w:tcPr>
          <w:p w14:paraId="072D2849" w14:textId="77777777" w:rsidR="006375BC" w:rsidRDefault="006375BC" w:rsidP="00C07AFA">
            <w:r>
              <w:t>Masár Machová</w:t>
            </w:r>
          </w:p>
        </w:tc>
        <w:tc>
          <w:tcPr>
            <w:tcW w:w="1134" w:type="dxa"/>
          </w:tcPr>
          <w:p w14:paraId="6A6F2C98" w14:textId="77777777" w:rsidR="006375BC" w:rsidRDefault="006375BC" w:rsidP="00C07AFA">
            <w:r>
              <w:t>Dagmar</w:t>
            </w:r>
          </w:p>
        </w:tc>
        <w:tc>
          <w:tcPr>
            <w:tcW w:w="1275" w:type="dxa"/>
          </w:tcPr>
          <w:p w14:paraId="460EA646" w14:textId="77777777" w:rsidR="006375BC" w:rsidRDefault="006375BC" w:rsidP="00C07AFA">
            <w:r>
              <w:t>Mgr., Ph.D.</w:t>
            </w:r>
          </w:p>
        </w:tc>
        <w:tc>
          <w:tcPr>
            <w:tcW w:w="1418" w:type="dxa"/>
          </w:tcPr>
          <w:p w14:paraId="3B0DAA37" w14:textId="77777777" w:rsidR="006375BC" w:rsidRDefault="006375BC" w:rsidP="00C07AFA">
            <w:r>
              <w:t>PP 0,75, N</w:t>
            </w:r>
          </w:p>
        </w:tc>
        <w:tc>
          <w:tcPr>
            <w:tcW w:w="1559" w:type="dxa"/>
          </w:tcPr>
          <w:p w14:paraId="1647D135" w14:textId="77777777" w:rsidR="006375BC" w:rsidRDefault="006375BC" w:rsidP="00C07AFA">
            <w:r>
              <w:t>PP 0,75, N</w:t>
            </w:r>
          </w:p>
        </w:tc>
        <w:tc>
          <w:tcPr>
            <w:tcW w:w="1559" w:type="dxa"/>
          </w:tcPr>
          <w:p w14:paraId="5C318DD5" w14:textId="77777777" w:rsidR="006375BC" w:rsidRDefault="006375BC" w:rsidP="00C07AFA">
            <w:r>
              <w:t>pv</w:t>
            </w:r>
          </w:p>
        </w:tc>
        <w:tc>
          <w:tcPr>
            <w:tcW w:w="1134" w:type="dxa"/>
          </w:tcPr>
          <w:p w14:paraId="741B0B54" w14:textId="77777777" w:rsidR="006375BC" w:rsidRDefault="006375BC" w:rsidP="00C07AFA">
            <w:r>
              <w:t>ne</w:t>
            </w:r>
          </w:p>
        </w:tc>
      </w:tr>
      <w:tr w:rsidR="006375BC" w14:paraId="42F62A24" w14:textId="77777777" w:rsidTr="00C07AFA">
        <w:trPr>
          <w:trHeight w:val="186"/>
        </w:trPr>
        <w:tc>
          <w:tcPr>
            <w:tcW w:w="1555" w:type="dxa"/>
          </w:tcPr>
          <w:p w14:paraId="129FE1C9" w14:textId="77777777" w:rsidR="006375BC" w:rsidRDefault="006375BC" w:rsidP="00C07AFA">
            <w:r>
              <w:t>Marek</w:t>
            </w:r>
          </w:p>
        </w:tc>
        <w:tc>
          <w:tcPr>
            <w:tcW w:w="1134" w:type="dxa"/>
          </w:tcPr>
          <w:p w14:paraId="1AA5A60D" w14:textId="77777777" w:rsidR="006375BC" w:rsidRDefault="006375BC" w:rsidP="00C07AFA">
            <w:r>
              <w:t>Libor</w:t>
            </w:r>
          </w:p>
        </w:tc>
        <w:tc>
          <w:tcPr>
            <w:tcW w:w="1275" w:type="dxa"/>
          </w:tcPr>
          <w:p w14:paraId="5FE005E1" w14:textId="77777777" w:rsidR="006375BC" w:rsidRDefault="006375BC" w:rsidP="00C07AFA">
            <w:r>
              <w:t>Mgr., Ph.D.</w:t>
            </w:r>
          </w:p>
        </w:tc>
        <w:tc>
          <w:tcPr>
            <w:tcW w:w="1418" w:type="dxa"/>
          </w:tcPr>
          <w:p w14:paraId="304E7BAE" w14:textId="77777777" w:rsidR="006375BC" w:rsidRDefault="006375BC" w:rsidP="00C07AFA">
            <w:r>
              <w:t>PP 1,0, N</w:t>
            </w:r>
          </w:p>
        </w:tc>
        <w:tc>
          <w:tcPr>
            <w:tcW w:w="1559" w:type="dxa"/>
          </w:tcPr>
          <w:p w14:paraId="4DEB8E1D" w14:textId="77777777" w:rsidR="006375BC" w:rsidRDefault="006375BC" w:rsidP="00C07AFA">
            <w:r>
              <w:t>PP 1,0, N</w:t>
            </w:r>
          </w:p>
        </w:tc>
        <w:tc>
          <w:tcPr>
            <w:tcW w:w="1559" w:type="dxa"/>
          </w:tcPr>
          <w:p w14:paraId="60B7C873" w14:textId="77777777" w:rsidR="006375BC" w:rsidRDefault="006375BC" w:rsidP="00C07AFA">
            <w:r>
              <w:t>pv</w:t>
            </w:r>
          </w:p>
        </w:tc>
        <w:tc>
          <w:tcPr>
            <w:tcW w:w="1134" w:type="dxa"/>
          </w:tcPr>
          <w:p w14:paraId="0591BC6C" w14:textId="77777777" w:rsidR="006375BC" w:rsidRDefault="006375BC" w:rsidP="00C07AFA">
            <w:r>
              <w:t>ne</w:t>
            </w:r>
          </w:p>
        </w:tc>
      </w:tr>
      <w:tr w:rsidR="006375BC" w14:paraId="3B6AF338" w14:textId="77777777" w:rsidTr="00C07AFA">
        <w:trPr>
          <w:trHeight w:val="186"/>
        </w:trPr>
        <w:tc>
          <w:tcPr>
            <w:tcW w:w="1555" w:type="dxa"/>
          </w:tcPr>
          <w:p w14:paraId="78BB75AD" w14:textId="77777777" w:rsidR="006375BC" w:rsidRDefault="006375BC" w:rsidP="00C07AFA">
            <w:r>
              <w:t>Mengel</w:t>
            </w:r>
          </w:p>
        </w:tc>
        <w:tc>
          <w:tcPr>
            <w:tcW w:w="1134" w:type="dxa"/>
          </w:tcPr>
          <w:p w14:paraId="4A9E5C71" w14:textId="77777777" w:rsidR="006375BC" w:rsidRDefault="006375BC" w:rsidP="00C07AFA">
            <w:r>
              <w:t>Ewald</w:t>
            </w:r>
          </w:p>
        </w:tc>
        <w:tc>
          <w:tcPr>
            <w:tcW w:w="1275" w:type="dxa"/>
          </w:tcPr>
          <w:p w14:paraId="384D38C9" w14:textId="77777777" w:rsidR="006375BC" w:rsidRDefault="006375BC" w:rsidP="00C07AFA">
            <w:r>
              <w:t>prof. dr. phil. habil.</w:t>
            </w:r>
          </w:p>
        </w:tc>
        <w:tc>
          <w:tcPr>
            <w:tcW w:w="1418" w:type="dxa"/>
          </w:tcPr>
          <w:p w14:paraId="058859C7" w14:textId="77777777" w:rsidR="006375BC" w:rsidRDefault="006375BC" w:rsidP="00C07AFA">
            <w:r>
              <w:t>PP 1,0, N</w:t>
            </w:r>
          </w:p>
        </w:tc>
        <w:tc>
          <w:tcPr>
            <w:tcW w:w="1559" w:type="dxa"/>
          </w:tcPr>
          <w:p w14:paraId="5AE8EA34" w14:textId="77777777" w:rsidR="006375BC" w:rsidRDefault="006375BC" w:rsidP="00C07AFA">
            <w:r>
              <w:t>PP 1,0, N</w:t>
            </w:r>
          </w:p>
        </w:tc>
        <w:tc>
          <w:tcPr>
            <w:tcW w:w="1559" w:type="dxa"/>
          </w:tcPr>
          <w:p w14:paraId="346DAE99" w14:textId="77777777" w:rsidR="006375BC" w:rsidRDefault="006375BC" w:rsidP="00C07AFA">
            <w:r>
              <w:t>PZ, pv</w:t>
            </w:r>
          </w:p>
        </w:tc>
        <w:tc>
          <w:tcPr>
            <w:tcW w:w="1134" w:type="dxa"/>
          </w:tcPr>
          <w:p w14:paraId="6ECFF806" w14:textId="77777777" w:rsidR="006375BC" w:rsidRDefault="006375BC" w:rsidP="00C07AFA">
            <w:r>
              <w:t>ne</w:t>
            </w:r>
          </w:p>
        </w:tc>
      </w:tr>
      <w:tr w:rsidR="006375BC" w14:paraId="41B2F90D" w14:textId="77777777" w:rsidTr="00C07AFA">
        <w:trPr>
          <w:trHeight w:val="186"/>
        </w:trPr>
        <w:tc>
          <w:tcPr>
            <w:tcW w:w="1555" w:type="dxa"/>
          </w:tcPr>
          <w:p w14:paraId="11017AB2" w14:textId="77777777" w:rsidR="006375BC" w:rsidRDefault="006375BC" w:rsidP="00C07AFA">
            <w:r>
              <w:t>Nemčoková</w:t>
            </w:r>
          </w:p>
        </w:tc>
        <w:tc>
          <w:tcPr>
            <w:tcW w:w="1134" w:type="dxa"/>
          </w:tcPr>
          <w:p w14:paraId="00CCBFDB" w14:textId="77777777" w:rsidR="006375BC" w:rsidRDefault="006375BC" w:rsidP="00C07AFA">
            <w:r>
              <w:t>Katarína</w:t>
            </w:r>
          </w:p>
        </w:tc>
        <w:tc>
          <w:tcPr>
            <w:tcW w:w="1275" w:type="dxa"/>
          </w:tcPr>
          <w:p w14:paraId="49E8E915" w14:textId="77777777" w:rsidR="006375BC" w:rsidRDefault="006375BC" w:rsidP="00C07AFA">
            <w:r>
              <w:t>PhDr., Ph.D.</w:t>
            </w:r>
          </w:p>
        </w:tc>
        <w:tc>
          <w:tcPr>
            <w:tcW w:w="1418" w:type="dxa"/>
          </w:tcPr>
          <w:p w14:paraId="0742B123" w14:textId="77777777" w:rsidR="006375BC" w:rsidRDefault="006375BC" w:rsidP="00C07AFA">
            <w:r>
              <w:t>PP 1,0, N</w:t>
            </w:r>
          </w:p>
        </w:tc>
        <w:tc>
          <w:tcPr>
            <w:tcW w:w="1559" w:type="dxa"/>
          </w:tcPr>
          <w:p w14:paraId="249236E0" w14:textId="77777777" w:rsidR="006375BC" w:rsidRDefault="006375BC" w:rsidP="00C07AFA">
            <w:r>
              <w:t>PP 1,0, N</w:t>
            </w:r>
          </w:p>
        </w:tc>
        <w:tc>
          <w:tcPr>
            <w:tcW w:w="1559" w:type="dxa"/>
          </w:tcPr>
          <w:p w14:paraId="184FFAD5" w14:textId="77777777" w:rsidR="006375BC" w:rsidRDefault="006375BC" w:rsidP="00C07AFA">
            <w:r>
              <w:t>PZ, pv</w:t>
            </w:r>
          </w:p>
        </w:tc>
        <w:tc>
          <w:tcPr>
            <w:tcW w:w="1134" w:type="dxa"/>
          </w:tcPr>
          <w:p w14:paraId="4F566D7B" w14:textId="77777777" w:rsidR="006375BC" w:rsidRDefault="006375BC" w:rsidP="00C07AFA">
            <w:r>
              <w:t>ne</w:t>
            </w:r>
          </w:p>
        </w:tc>
      </w:tr>
      <w:tr w:rsidR="006375BC" w14:paraId="315B8638" w14:textId="77777777" w:rsidTr="00C07AFA">
        <w:trPr>
          <w:trHeight w:val="186"/>
        </w:trPr>
        <w:tc>
          <w:tcPr>
            <w:tcW w:w="1555" w:type="dxa"/>
          </w:tcPr>
          <w:p w14:paraId="0A093ABF" w14:textId="77777777" w:rsidR="006375BC" w:rsidRDefault="006375BC" w:rsidP="00C07AFA">
            <w:r>
              <w:t>Novák</w:t>
            </w:r>
          </w:p>
        </w:tc>
        <w:tc>
          <w:tcPr>
            <w:tcW w:w="1134" w:type="dxa"/>
          </w:tcPr>
          <w:p w14:paraId="1F1F6EC1" w14:textId="77777777" w:rsidR="006375BC" w:rsidRDefault="006375BC" w:rsidP="00C07AFA">
            <w:r>
              <w:t>Petr</w:t>
            </w:r>
          </w:p>
        </w:tc>
        <w:tc>
          <w:tcPr>
            <w:tcW w:w="1275" w:type="dxa"/>
          </w:tcPr>
          <w:p w14:paraId="13E8B2E4" w14:textId="77777777" w:rsidR="006375BC" w:rsidRDefault="006375BC" w:rsidP="00C07AFA">
            <w:r>
              <w:t>doc. Ing., Ph.D.</w:t>
            </w:r>
          </w:p>
        </w:tc>
        <w:tc>
          <w:tcPr>
            <w:tcW w:w="1418" w:type="dxa"/>
          </w:tcPr>
          <w:p w14:paraId="612380F6" w14:textId="77777777" w:rsidR="006375BC" w:rsidRDefault="006375BC" w:rsidP="00C07AFA">
            <w:r>
              <w:t>PP 1,0, N</w:t>
            </w:r>
          </w:p>
        </w:tc>
        <w:tc>
          <w:tcPr>
            <w:tcW w:w="1559" w:type="dxa"/>
          </w:tcPr>
          <w:p w14:paraId="2A1736AF" w14:textId="77777777" w:rsidR="006375BC" w:rsidRDefault="006375BC" w:rsidP="00C07AFA"/>
        </w:tc>
        <w:tc>
          <w:tcPr>
            <w:tcW w:w="1559" w:type="dxa"/>
          </w:tcPr>
          <w:p w14:paraId="57999ED4" w14:textId="77777777" w:rsidR="006375BC" w:rsidRDefault="006375BC" w:rsidP="00C07AFA">
            <w:r>
              <w:t>pv</w:t>
            </w:r>
          </w:p>
        </w:tc>
        <w:tc>
          <w:tcPr>
            <w:tcW w:w="1134" w:type="dxa"/>
          </w:tcPr>
          <w:p w14:paraId="3B6F2141" w14:textId="77777777" w:rsidR="006375BC" w:rsidRDefault="006375BC" w:rsidP="00C07AFA">
            <w:r>
              <w:t>ne</w:t>
            </w:r>
          </w:p>
        </w:tc>
      </w:tr>
      <w:tr w:rsidR="006375BC" w14:paraId="54B8EC16" w14:textId="77777777" w:rsidTr="00C07AFA">
        <w:trPr>
          <w:trHeight w:val="186"/>
        </w:trPr>
        <w:tc>
          <w:tcPr>
            <w:tcW w:w="1555" w:type="dxa"/>
          </w:tcPr>
          <w:p w14:paraId="1F38D063" w14:textId="77777777" w:rsidR="006375BC" w:rsidRDefault="006375BC" w:rsidP="00C07AFA">
            <w:r>
              <w:t>Parrott</w:t>
            </w:r>
          </w:p>
        </w:tc>
        <w:tc>
          <w:tcPr>
            <w:tcW w:w="1134" w:type="dxa"/>
          </w:tcPr>
          <w:p w14:paraId="619F28B9" w14:textId="77777777" w:rsidR="006375BC" w:rsidRDefault="006375BC" w:rsidP="00C07AFA">
            <w:r>
              <w:t>Jeffrey Keith</w:t>
            </w:r>
          </w:p>
        </w:tc>
        <w:tc>
          <w:tcPr>
            <w:tcW w:w="1275" w:type="dxa"/>
          </w:tcPr>
          <w:p w14:paraId="31EA3B57" w14:textId="77777777" w:rsidR="006375BC" w:rsidRDefault="006375BC" w:rsidP="00C07AFA">
            <w:r>
              <w:t>Ph.D.</w:t>
            </w:r>
          </w:p>
        </w:tc>
        <w:tc>
          <w:tcPr>
            <w:tcW w:w="1418" w:type="dxa"/>
          </w:tcPr>
          <w:p w14:paraId="01F3554C" w14:textId="582484B6" w:rsidR="006375BC" w:rsidRDefault="006375BC" w:rsidP="00C07AFA">
            <w:r>
              <w:t>PP 1,0, do 31. 8. 2025</w:t>
            </w:r>
            <w:r w:rsidR="00C9509E">
              <w:t xml:space="preserve"> (předpoklad prodloužení)</w:t>
            </w:r>
          </w:p>
        </w:tc>
        <w:tc>
          <w:tcPr>
            <w:tcW w:w="1559" w:type="dxa"/>
          </w:tcPr>
          <w:p w14:paraId="6F1BEC2B" w14:textId="03630C03" w:rsidR="006375BC" w:rsidRPr="00C9509E" w:rsidRDefault="006375BC" w:rsidP="00C07AFA">
            <w:r>
              <w:t>PP 1,0, do 31. 8. 2025</w:t>
            </w:r>
            <w:r w:rsidR="00C9509E">
              <w:t xml:space="preserve"> (předpoklad prodloužení)</w:t>
            </w:r>
          </w:p>
        </w:tc>
        <w:tc>
          <w:tcPr>
            <w:tcW w:w="1559" w:type="dxa"/>
          </w:tcPr>
          <w:p w14:paraId="1D402A3B" w14:textId="77777777" w:rsidR="006375BC" w:rsidRDefault="006375BC" w:rsidP="00C07AFA">
            <w:r>
              <w:t>PZ, pv</w:t>
            </w:r>
          </w:p>
        </w:tc>
        <w:tc>
          <w:tcPr>
            <w:tcW w:w="1134" w:type="dxa"/>
          </w:tcPr>
          <w:p w14:paraId="41A0E689" w14:textId="77777777" w:rsidR="006375BC" w:rsidRDefault="006375BC" w:rsidP="00C07AFA">
            <w:r>
              <w:t>ne</w:t>
            </w:r>
          </w:p>
        </w:tc>
      </w:tr>
      <w:tr w:rsidR="006375BC" w14:paraId="7F53BC67" w14:textId="77777777" w:rsidTr="00C07AFA">
        <w:trPr>
          <w:trHeight w:val="186"/>
        </w:trPr>
        <w:tc>
          <w:tcPr>
            <w:tcW w:w="1555" w:type="dxa"/>
          </w:tcPr>
          <w:p w14:paraId="5545EB6C" w14:textId="77777777" w:rsidR="006375BC" w:rsidRDefault="006375BC" w:rsidP="00C07AFA">
            <w:r>
              <w:t>Rubáš</w:t>
            </w:r>
          </w:p>
        </w:tc>
        <w:tc>
          <w:tcPr>
            <w:tcW w:w="1134" w:type="dxa"/>
          </w:tcPr>
          <w:p w14:paraId="7665697E" w14:textId="77777777" w:rsidR="006375BC" w:rsidRDefault="006375BC" w:rsidP="00C07AFA">
            <w:r>
              <w:t>Michal</w:t>
            </w:r>
          </w:p>
        </w:tc>
        <w:tc>
          <w:tcPr>
            <w:tcW w:w="1275" w:type="dxa"/>
          </w:tcPr>
          <w:p w14:paraId="2B8D101E" w14:textId="77777777" w:rsidR="006375BC" w:rsidRDefault="006375BC" w:rsidP="00C07AFA">
            <w:r>
              <w:t>Mgr., Ph.D.</w:t>
            </w:r>
          </w:p>
        </w:tc>
        <w:tc>
          <w:tcPr>
            <w:tcW w:w="1418" w:type="dxa"/>
          </w:tcPr>
          <w:p w14:paraId="5DB026CA" w14:textId="55B7361F" w:rsidR="006375BC" w:rsidRDefault="006375BC" w:rsidP="00C07AFA">
            <w:r>
              <w:t>PP 1,0, do 31. 8. 2025</w:t>
            </w:r>
            <w:r w:rsidR="00C9509E">
              <w:t xml:space="preserve"> (předpoklad prodloužení)</w:t>
            </w:r>
          </w:p>
        </w:tc>
        <w:tc>
          <w:tcPr>
            <w:tcW w:w="1559" w:type="dxa"/>
          </w:tcPr>
          <w:p w14:paraId="49CCEFB2" w14:textId="6F06D5F2" w:rsidR="006375BC" w:rsidRDefault="006375BC" w:rsidP="00C07AFA">
            <w:r>
              <w:t>PP 1,0, do 31. 8. 2025</w:t>
            </w:r>
            <w:r w:rsidR="00C9509E">
              <w:t xml:space="preserve"> (předpoklad prodloužení)</w:t>
            </w:r>
          </w:p>
        </w:tc>
        <w:tc>
          <w:tcPr>
            <w:tcW w:w="1559" w:type="dxa"/>
          </w:tcPr>
          <w:p w14:paraId="5614511C" w14:textId="77777777" w:rsidR="006375BC" w:rsidRDefault="006375BC" w:rsidP="00C07AFA">
            <w:r>
              <w:t>pv</w:t>
            </w:r>
          </w:p>
        </w:tc>
        <w:tc>
          <w:tcPr>
            <w:tcW w:w="1134" w:type="dxa"/>
          </w:tcPr>
          <w:p w14:paraId="64788A05" w14:textId="77777777" w:rsidR="006375BC" w:rsidRDefault="006375BC" w:rsidP="00C07AFA">
            <w:r>
              <w:t>ne</w:t>
            </w:r>
          </w:p>
        </w:tc>
      </w:tr>
      <w:tr w:rsidR="006375BC" w14:paraId="3112830F" w14:textId="77777777" w:rsidTr="00C07AFA">
        <w:trPr>
          <w:trHeight w:val="186"/>
        </w:trPr>
        <w:tc>
          <w:tcPr>
            <w:tcW w:w="1555" w:type="dxa"/>
          </w:tcPr>
          <w:p w14:paraId="4A6FAC69" w14:textId="77777777" w:rsidR="006375BC" w:rsidRDefault="006375BC" w:rsidP="00C07AFA">
            <w:r>
              <w:t>Sampey</w:t>
            </w:r>
          </w:p>
        </w:tc>
        <w:tc>
          <w:tcPr>
            <w:tcW w:w="1134" w:type="dxa"/>
          </w:tcPr>
          <w:p w14:paraId="39360EB0" w14:textId="77777777" w:rsidR="006375BC" w:rsidRDefault="006375BC" w:rsidP="00C07AFA">
            <w:r>
              <w:t>Daniel Paul</w:t>
            </w:r>
          </w:p>
        </w:tc>
        <w:tc>
          <w:tcPr>
            <w:tcW w:w="1275" w:type="dxa"/>
          </w:tcPr>
          <w:p w14:paraId="69DE47E8" w14:textId="77777777" w:rsidR="006375BC" w:rsidRDefault="006375BC" w:rsidP="00C07AFA">
            <w:r>
              <w:t>MFA</w:t>
            </w:r>
          </w:p>
        </w:tc>
        <w:tc>
          <w:tcPr>
            <w:tcW w:w="1418" w:type="dxa"/>
          </w:tcPr>
          <w:p w14:paraId="0F79848C" w14:textId="4CA05D6D" w:rsidR="006375BC" w:rsidRDefault="006375BC" w:rsidP="00C07AFA">
            <w:r>
              <w:t>PP 1,0, do 31. 8. 2025</w:t>
            </w:r>
            <w:r w:rsidR="00C9509E">
              <w:t xml:space="preserve"> (předpoklad prodloužení)</w:t>
            </w:r>
          </w:p>
        </w:tc>
        <w:tc>
          <w:tcPr>
            <w:tcW w:w="1559" w:type="dxa"/>
          </w:tcPr>
          <w:p w14:paraId="43DEAC9A" w14:textId="566047B4" w:rsidR="006375BC" w:rsidRDefault="006375BC" w:rsidP="00C07AFA">
            <w:r>
              <w:t>PP 1,0, do 31. 8. 2025</w:t>
            </w:r>
            <w:r w:rsidR="00C9509E">
              <w:t xml:space="preserve"> (předpoklad prodloužení)</w:t>
            </w:r>
          </w:p>
        </w:tc>
        <w:tc>
          <w:tcPr>
            <w:tcW w:w="1559" w:type="dxa"/>
          </w:tcPr>
          <w:p w14:paraId="50905D32" w14:textId="77777777" w:rsidR="006375BC" w:rsidRDefault="006375BC" w:rsidP="00C07AFA">
            <w:r>
              <w:t>pp</w:t>
            </w:r>
          </w:p>
        </w:tc>
        <w:tc>
          <w:tcPr>
            <w:tcW w:w="1134" w:type="dxa"/>
          </w:tcPr>
          <w:p w14:paraId="4D542B6B" w14:textId="77777777" w:rsidR="006375BC" w:rsidRDefault="006375BC" w:rsidP="00C07AFA">
            <w:r>
              <w:t>ne</w:t>
            </w:r>
          </w:p>
        </w:tc>
      </w:tr>
      <w:tr w:rsidR="006375BC" w14:paraId="443A6073" w14:textId="77777777" w:rsidTr="00C07AFA">
        <w:trPr>
          <w:trHeight w:val="186"/>
        </w:trPr>
        <w:tc>
          <w:tcPr>
            <w:tcW w:w="1555" w:type="dxa"/>
          </w:tcPr>
          <w:p w14:paraId="2E3AB276" w14:textId="77777777" w:rsidR="006375BC" w:rsidRDefault="006375BC" w:rsidP="00C07AFA">
            <w:r>
              <w:t>Shurma</w:t>
            </w:r>
          </w:p>
        </w:tc>
        <w:tc>
          <w:tcPr>
            <w:tcW w:w="1134" w:type="dxa"/>
          </w:tcPr>
          <w:p w14:paraId="1CDD34CF" w14:textId="77777777" w:rsidR="006375BC" w:rsidRDefault="006375BC" w:rsidP="00C07AFA">
            <w:r>
              <w:t>Svitlana</w:t>
            </w:r>
          </w:p>
        </w:tc>
        <w:tc>
          <w:tcPr>
            <w:tcW w:w="1275" w:type="dxa"/>
          </w:tcPr>
          <w:p w14:paraId="6D3F97CD" w14:textId="77777777" w:rsidR="006375BC" w:rsidRDefault="006375BC" w:rsidP="00C07AFA">
            <w:r>
              <w:t>Mgr., Ph.D.</w:t>
            </w:r>
          </w:p>
        </w:tc>
        <w:tc>
          <w:tcPr>
            <w:tcW w:w="1418" w:type="dxa"/>
          </w:tcPr>
          <w:p w14:paraId="3BAF92ED" w14:textId="1B0154F8" w:rsidR="006375BC" w:rsidRDefault="006375BC" w:rsidP="00C95258">
            <w:r>
              <w:t xml:space="preserve">PP 1,0, </w:t>
            </w:r>
            <w:r w:rsidR="00C95258">
              <w:t>N</w:t>
            </w:r>
          </w:p>
        </w:tc>
        <w:tc>
          <w:tcPr>
            <w:tcW w:w="1559" w:type="dxa"/>
          </w:tcPr>
          <w:p w14:paraId="59A466E3" w14:textId="65624F57" w:rsidR="006375BC" w:rsidRDefault="006375BC" w:rsidP="00620367">
            <w:r>
              <w:t xml:space="preserve">PP 1,0, </w:t>
            </w:r>
            <w:r w:rsidR="00620367">
              <w:t>N</w:t>
            </w:r>
          </w:p>
        </w:tc>
        <w:tc>
          <w:tcPr>
            <w:tcW w:w="1559" w:type="dxa"/>
          </w:tcPr>
          <w:p w14:paraId="130BF5AC" w14:textId="77777777" w:rsidR="006375BC" w:rsidRDefault="006375BC" w:rsidP="00C07AFA">
            <w:r>
              <w:t>PZ, pv</w:t>
            </w:r>
          </w:p>
        </w:tc>
        <w:tc>
          <w:tcPr>
            <w:tcW w:w="1134" w:type="dxa"/>
          </w:tcPr>
          <w:p w14:paraId="4CDC8DD7" w14:textId="77777777" w:rsidR="006375BC" w:rsidRDefault="006375BC" w:rsidP="00C07AFA">
            <w:r>
              <w:t>ne</w:t>
            </w:r>
          </w:p>
        </w:tc>
      </w:tr>
      <w:tr w:rsidR="006375BC" w14:paraId="05E1AC86" w14:textId="77777777" w:rsidTr="00C07AFA">
        <w:trPr>
          <w:trHeight w:val="20"/>
        </w:trPr>
        <w:tc>
          <w:tcPr>
            <w:tcW w:w="9634" w:type="dxa"/>
            <w:gridSpan w:val="7"/>
          </w:tcPr>
          <w:p w14:paraId="0E92F279" w14:textId="77777777" w:rsidR="006375BC" w:rsidRDefault="006375BC" w:rsidP="00C07AFA"/>
          <w:p w14:paraId="366CC581" w14:textId="77777777" w:rsidR="006375BC" w:rsidRDefault="006375BC" w:rsidP="00C07AFA"/>
        </w:tc>
      </w:tr>
    </w:tbl>
    <w:p w14:paraId="3DA44F2C" w14:textId="77777777" w:rsidR="006375BC" w:rsidRDefault="006375BC" w:rsidP="006375BC"/>
    <w:p w14:paraId="637E1131" w14:textId="214E623B" w:rsidR="006375BC" w:rsidRDefault="0090062F" w:rsidP="006375BC">
      <w:r>
        <w:t xml:space="preserve">U pracovníků se smlouvou na dobu určitou se počítá s jejím prodloužením minimálně </w:t>
      </w:r>
      <w:r w:rsidR="00440165">
        <w:t>na</w:t>
      </w:r>
      <w:r>
        <w:t xml:space="preserve"> dobu realizace programu.</w:t>
      </w:r>
    </w:p>
    <w:p w14:paraId="76666634" w14:textId="77777777" w:rsidR="006375BC" w:rsidRDefault="006375BC" w:rsidP="006375BC">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495"/>
        <w:gridCol w:w="283"/>
        <w:gridCol w:w="543"/>
        <w:gridCol w:w="1707"/>
        <w:gridCol w:w="142"/>
        <w:gridCol w:w="381"/>
        <w:gridCol w:w="186"/>
        <w:gridCol w:w="278"/>
        <w:gridCol w:w="991"/>
        <w:gridCol w:w="707"/>
        <w:gridCol w:w="77"/>
        <w:gridCol w:w="48"/>
        <w:gridCol w:w="647"/>
        <w:gridCol w:w="681"/>
        <w:gridCol w:w="693"/>
      </w:tblGrid>
      <w:tr w:rsidR="006375BC" w14:paraId="3237B6AC" w14:textId="77777777" w:rsidTr="00C07AFA">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516BDE30" w14:textId="77777777" w:rsidR="006375BC" w:rsidRDefault="006375BC" w:rsidP="00C07AFA">
            <w:pPr>
              <w:jc w:val="both"/>
              <w:rPr>
                <w:b/>
                <w:sz w:val="28"/>
              </w:rPr>
            </w:pPr>
            <w:r>
              <w:rPr>
                <w:b/>
                <w:sz w:val="28"/>
              </w:rPr>
              <w:t>C-I – Personální zabezpečení</w:t>
            </w:r>
          </w:p>
        </w:tc>
      </w:tr>
      <w:tr w:rsidR="006375BC" w14:paraId="32BEB896" w14:textId="77777777" w:rsidTr="00C07AFA">
        <w:tc>
          <w:tcPr>
            <w:tcW w:w="2519" w:type="dxa"/>
            <w:tcBorders>
              <w:top w:val="double" w:sz="4" w:space="0" w:color="000000"/>
              <w:left w:val="single" w:sz="4" w:space="0" w:color="000000"/>
              <w:bottom w:val="single" w:sz="4" w:space="0" w:color="000000"/>
              <w:right w:val="single" w:sz="4" w:space="0" w:color="000000"/>
            </w:tcBorders>
            <w:shd w:val="clear" w:color="auto" w:fill="F7CAAC"/>
          </w:tcPr>
          <w:p w14:paraId="1E67B928" w14:textId="77777777" w:rsidR="006375BC" w:rsidRDefault="006375BC" w:rsidP="00C07AFA">
            <w:pPr>
              <w:jc w:val="both"/>
              <w:rPr>
                <w:b/>
              </w:rPr>
            </w:pPr>
            <w:r>
              <w:rPr>
                <w:b/>
              </w:rPr>
              <w:t>Vysoká škola</w:t>
            </w:r>
          </w:p>
        </w:tc>
        <w:tc>
          <w:tcPr>
            <w:tcW w:w="7340" w:type="dxa"/>
            <w:gridSpan w:val="14"/>
            <w:tcBorders>
              <w:top w:val="single" w:sz="4" w:space="0" w:color="000000"/>
              <w:left w:val="single" w:sz="4" w:space="0" w:color="000000"/>
              <w:bottom w:val="single" w:sz="4" w:space="0" w:color="000000"/>
              <w:right w:val="single" w:sz="4" w:space="0" w:color="000000"/>
            </w:tcBorders>
          </w:tcPr>
          <w:p w14:paraId="0C36F0C0" w14:textId="77777777" w:rsidR="006375BC" w:rsidRDefault="006375BC" w:rsidP="00C07AFA">
            <w:pPr>
              <w:jc w:val="both"/>
            </w:pPr>
            <w:r>
              <w:t>Univerzita Tomáše Bati ve Zlíně</w:t>
            </w:r>
          </w:p>
        </w:tc>
      </w:tr>
      <w:tr w:rsidR="006375BC" w14:paraId="1F06134D" w14:textId="77777777" w:rsidTr="00C07AFA">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59BC2D3B" w14:textId="77777777" w:rsidR="006375BC" w:rsidRDefault="006375BC" w:rsidP="00C07AFA">
            <w:pPr>
              <w:jc w:val="both"/>
              <w:rPr>
                <w:b/>
              </w:rPr>
            </w:pPr>
            <w:r>
              <w:rPr>
                <w:b/>
              </w:rPr>
              <w:t>Součást vysoké školy</w:t>
            </w:r>
          </w:p>
        </w:tc>
        <w:tc>
          <w:tcPr>
            <w:tcW w:w="7340" w:type="dxa"/>
            <w:gridSpan w:val="14"/>
            <w:tcBorders>
              <w:top w:val="single" w:sz="4" w:space="0" w:color="000000"/>
              <w:left w:val="single" w:sz="4" w:space="0" w:color="000000"/>
              <w:bottom w:val="single" w:sz="4" w:space="0" w:color="000000"/>
              <w:right w:val="single" w:sz="4" w:space="0" w:color="000000"/>
            </w:tcBorders>
          </w:tcPr>
          <w:p w14:paraId="23200900" w14:textId="77777777" w:rsidR="006375BC" w:rsidRDefault="006375BC" w:rsidP="00C07AFA">
            <w:pPr>
              <w:jc w:val="both"/>
            </w:pPr>
            <w:r>
              <w:t>Fakulta humanitních studií</w:t>
            </w:r>
          </w:p>
        </w:tc>
      </w:tr>
      <w:tr w:rsidR="006375BC" w14:paraId="3CB08E93" w14:textId="77777777" w:rsidTr="00C07AFA">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471F43B2" w14:textId="77777777" w:rsidR="006375BC" w:rsidRDefault="006375BC" w:rsidP="00C07AFA">
            <w:pPr>
              <w:jc w:val="both"/>
              <w:rPr>
                <w:b/>
              </w:rPr>
            </w:pPr>
            <w:r>
              <w:rPr>
                <w:b/>
              </w:rPr>
              <w:t>Název studijního programu</w:t>
            </w:r>
          </w:p>
        </w:tc>
        <w:tc>
          <w:tcPr>
            <w:tcW w:w="7340" w:type="dxa"/>
            <w:gridSpan w:val="14"/>
            <w:tcBorders>
              <w:top w:val="single" w:sz="4" w:space="0" w:color="000000"/>
              <w:left w:val="single" w:sz="4" w:space="0" w:color="000000"/>
              <w:bottom w:val="single" w:sz="4" w:space="0" w:color="000000"/>
              <w:right w:val="single" w:sz="4" w:space="0" w:color="000000"/>
            </w:tcBorders>
          </w:tcPr>
          <w:p w14:paraId="1574CB86" w14:textId="77777777" w:rsidR="006375BC" w:rsidRDefault="006375BC" w:rsidP="00C07AFA">
            <w:pPr>
              <w:jc w:val="both"/>
            </w:pPr>
            <w:r>
              <w:t>Anglická filologie</w:t>
            </w:r>
          </w:p>
        </w:tc>
      </w:tr>
      <w:tr w:rsidR="006375BC" w14:paraId="34C654ED" w14:textId="77777777" w:rsidTr="00C07AFA">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5C5A6E66" w14:textId="77777777" w:rsidR="006375BC" w:rsidRDefault="006375BC" w:rsidP="00C07AFA">
            <w:pPr>
              <w:jc w:val="both"/>
              <w:rPr>
                <w:b/>
              </w:rPr>
            </w:pPr>
            <w:r>
              <w:rPr>
                <w:b/>
              </w:rPr>
              <w:t>Jméno a příjmení</w:t>
            </w:r>
          </w:p>
        </w:tc>
        <w:tc>
          <w:tcPr>
            <w:tcW w:w="4537" w:type="dxa"/>
            <w:gridSpan w:val="8"/>
            <w:tcBorders>
              <w:top w:val="single" w:sz="4" w:space="0" w:color="000000"/>
              <w:left w:val="single" w:sz="4" w:space="0" w:color="000000"/>
              <w:bottom w:val="single" w:sz="4" w:space="0" w:color="000000"/>
              <w:right w:val="single" w:sz="4" w:space="0" w:color="000000"/>
            </w:tcBorders>
          </w:tcPr>
          <w:p w14:paraId="144A2675" w14:textId="77777777" w:rsidR="006375BC" w:rsidRDefault="006375BC" w:rsidP="00C07AFA">
            <w:pPr>
              <w:jc w:val="both"/>
            </w:pPr>
            <w:r>
              <w:t>Roman Trušník</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7BB22374" w14:textId="77777777" w:rsidR="006375BC" w:rsidRDefault="006375BC" w:rsidP="00C07AFA">
            <w:pPr>
              <w:jc w:val="both"/>
              <w:rPr>
                <w:b/>
              </w:rPr>
            </w:pPr>
            <w:r>
              <w:rPr>
                <w:b/>
              </w:rPr>
              <w:t>Tituly</w:t>
            </w:r>
          </w:p>
        </w:tc>
        <w:tc>
          <w:tcPr>
            <w:tcW w:w="2095" w:type="dxa"/>
            <w:gridSpan w:val="5"/>
            <w:tcBorders>
              <w:top w:val="single" w:sz="4" w:space="0" w:color="000000"/>
              <w:left w:val="single" w:sz="4" w:space="0" w:color="000000"/>
              <w:bottom w:val="single" w:sz="4" w:space="0" w:color="000000"/>
              <w:right w:val="single" w:sz="4" w:space="0" w:color="000000"/>
            </w:tcBorders>
          </w:tcPr>
          <w:p w14:paraId="7C0707E2" w14:textId="77777777" w:rsidR="006375BC" w:rsidRDefault="006375BC" w:rsidP="00C07AFA">
            <w:pPr>
              <w:jc w:val="both"/>
            </w:pPr>
            <w:r>
              <w:t>doc., Mgr., Ph.D.</w:t>
            </w:r>
          </w:p>
        </w:tc>
      </w:tr>
      <w:tr w:rsidR="006375BC" w14:paraId="1F33B440" w14:textId="77777777" w:rsidTr="00172420">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37B4CA43" w14:textId="77777777" w:rsidR="006375BC" w:rsidRDefault="006375BC" w:rsidP="00C07AFA">
            <w:pPr>
              <w:jc w:val="both"/>
              <w:rPr>
                <w:b/>
              </w:rPr>
            </w:pPr>
            <w:r>
              <w:rPr>
                <w:b/>
              </w:rPr>
              <w:t>Rok narození</w:t>
            </w:r>
          </w:p>
        </w:tc>
        <w:tc>
          <w:tcPr>
            <w:tcW w:w="830" w:type="dxa"/>
            <w:gridSpan w:val="2"/>
            <w:tcBorders>
              <w:top w:val="single" w:sz="4" w:space="0" w:color="000000"/>
              <w:left w:val="single" w:sz="4" w:space="0" w:color="000000"/>
              <w:bottom w:val="single" w:sz="4" w:space="0" w:color="000000"/>
              <w:right w:val="single" w:sz="4" w:space="0" w:color="000000"/>
            </w:tcBorders>
          </w:tcPr>
          <w:p w14:paraId="2DC02EBA" w14:textId="77777777" w:rsidR="006375BC" w:rsidRDefault="006375BC" w:rsidP="00C07AFA">
            <w:pPr>
              <w:jc w:val="both"/>
            </w:pPr>
            <w:r>
              <w:t>1975</w:t>
            </w:r>
          </w:p>
        </w:tc>
        <w:tc>
          <w:tcPr>
            <w:tcW w:w="1721" w:type="dxa"/>
            <w:tcBorders>
              <w:top w:val="single" w:sz="4" w:space="0" w:color="000000"/>
              <w:left w:val="single" w:sz="4" w:space="0" w:color="000000"/>
              <w:bottom w:val="single" w:sz="4" w:space="0" w:color="000000"/>
              <w:right w:val="single" w:sz="4" w:space="0" w:color="000000"/>
            </w:tcBorders>
            <w:shd w:val="clear" w:color="auto" w:fill="F7CAAC"/>
          </w:tcPr>
          <w:p w14:paraId="40CD6CDD" w14:textId="77777777" w:rsidR="006375BC" w:rsidRDefault="006375BC" w:rsidP="00C07AFA">
            <w:pPr>
              <w:jc w:val="both"/>
              <w:rPr>
                <w:b/>
              </w:rPr>
            </w:pPr>
            <w:r>
              <w:rPr>
                <w:b/>
              </w:rPr>
              <w:t>typ vztahu k VŠ</w:t>
            </w:r>
          </w:p>
        </w:tc>
        <w:tc>
          <w:tcPr>
            <w:tcW w:w="991" w:type="dxa"/>
            <w:gridSpan w:val="4"/>
            <w:tcBorders>
              <w:top w:val="single" w:sz="4" w:space="0" w:color="000000"/>
              <w:left w:val="single" w:sz="4" w:space="0" w:color="000000"/>
              <w:bottom w:val="single" w:sz="4" w:space="0" w:color="000000"/>
              <w:right w:val="single" w:sz="4" w:space="0" w:color="000000"/>
            </w:tcBorders>
          </w:tcPr>
          <w:p w14:paraId="23D62537" w14:textId="77777777" w:rsidR="006375BC" w:rsidRDefault="006375BC" w:rsidP="00C07AFA">
            <w:pPr>
              <w:jc w:val="both"/>
            </w:pPr>
            <w:r>
              <w:t>pp</w:t>
            </w:r>
          </w:p>
        </w:tc>
        <w:tc>
          <w:tcPr>
            <w:tcW w:w="995" w:type="dxa"/>
            <w:tcBorders>
              <w:top w:val="single" w:sz="4" w:space="0" w:color="000000"/>
              <w:left w:val="single" w:sz="4" w:space="0" w:color="000000"/>
              <w:bottom w:val="single" w:sz="4" w:space="0" w:color="000000"/>
              <w:right w:val="single" w:sz="4" w:space="0" w:color="000000"/>
            </w:tcBorders>
            <w:shd w:val="clear" w:color="auto" w:fill="F7CAAC"/>
          </w:tcPr>
          <w:p w14:paraId="695E7B08" w14:textId="77777777" w:rsidR="006375BC" w:rsidRDefault="006375BC" w:rsidP="00C07AFA">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tcPr>
          <w:p w14:paraId="68A2C9C1" w14:textId="77777777" w:rsidR="006375BC" w:rsidRDefault="006375BC" w:rsidP="00C07AFA">
            <w:pPr>
              <w:jc w:val="both"/>
            </w:pPr>
            <w:r>
              <w:t>40</w:t>
            </w: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F7CAAC"/>
          </w:tcPr>
          <w:p w14:paraId="4822E7E0" w14:textId="77777777" w:rsidR="006375BC" w:rsidRDefault="006375BC" w:rsidP="00C07AFA">
            <w:pPr>
              <w:jc w:val="both"/>
              <w:rPr>
                <w:b/>
              </w:rPr>
            </w:pPr>
            <w:r>
              <w:rPr>
                <w:b/>
              </w:rPr>
              <w:t>do kdy</w:t>
            </w:r>
          </w:p>
        </w:tc>
        <w:tc>
          <w:tcPr>
            <w:tcW w:w="1321" w:type="dxa"/>
            <w:gridSpan w:val="2"/>
            <w:tcBorders>
              <w:top w:val="single" w:sz="4" w:space="0" w:color="000000"/>
              <w:left w:val="single" w:sz="4" w:space="0" w:color="000000"/>
              <w:bottom w:val="single" w:sz="4" w:space="0" w:color="000000"/>
              <w:right w:val="single" w:sz="4" w:space="0" w:color="000000"/>
            </w:tcBorders>
          </w:tcPr>
          <w:p w14:paraId="7E265264" w14:textId="77777777" w:rsidR="006375BC" w:rsidRDefault="006375BC" w:rsidP="00C07AFA">
            <w:pPr>
              <w:jc w:val="both"/>
            </w:pPr>
            <w:r>
              <w:t>N</w:t>
            </w:r>
          </w:p>
        </w:tc>
      </w:tr>
      <w:tr w:rsidR="006375BC" w14:paraId="5F9A3D59" w14:textId="77777777" w:rsidTr="00172420">
        <w:tc>
          <w:tcPr>
            <w:tcW w:w="5070" w:type="dxa"/>
            <w:gridSpan w:val="4"/>
            <w:tcBorders>
              <w:top w:val="single" w:sz="4" w:space="0" w:color="000000"/>
              <w:left w:val="single" w:sz="4" w:space="0" w:color="000000"/>
              <w:bottom w:val="single" w:sz="4" w:space="0" w:color="000000"/>
              <w:right w:val="single" w:sz="4" w:space="0" w:color="000000"/>
            </w:tcBorders>
            <w:shd w:val="clear" w:color="auto" w:fill="F7CAAC"/>
          </w:tcPr>
          <w:p w14:paraId="1D96C0B6" w14:textId="77777777" w:rsidR="006375BC" w:rsidRDefault="006375BC" w:rsidP="00C07AFA">
            <w:pPr>
              <w:jc w:val="both"/>
              <w:rPr>
                <w:b/>
              </w:rPr>
            </w:pPr>
            <w:r>
              <w:rPr>
                <w:b/>
              </w:rPr>
              <w:t>Typ vztahu na součásti VŠ, která uskutečňuje st. program</w:t>
            </w:r>
          </w:p>
        </w:tc>
        <w:tc>
          <w:tcPr>
            <w:tcW w:w="991" w:type="dxa"/>
            <w:gridSpan w:val="4"/>
            <w:tcBorders>
              <w:top w:val="single" w:sz="4" w:space="0" w:color="000000"/>
              <w:left w:val="single" w:sz="4" w:space="0" w:color="000000"/>
              <w:bottom w:val="single" w:sz="4" w:space="0" w:color="000000"/>
              <w:right w:val="single" w:sz="4" w:space="0" w:color="000000"/>
            </w:tcBorders>
          </w:tcPr>
          <w:p w14:paraId="3B6BC834" w14:textId="77777777" w:rsidR="006375BC" w:rsidRDefault="006375BC" w:rsidP="00C07AFA">
            <w:pPr>
              <w:jc w:val="both"/>
            </w:pPr>
            <w:r>
              <w:t>pp</w:t>
            </w:r>
          </w:p>
        </w:tc>
        <w:tc>
          <w:tcPr>
            <w:tcW w:w="995" w:type="dxa"/>
            <w:tcBorders>
              <w:top w:val="single" w:sz="4" w:space="0" w:color="000000"/>
              <w:left w:val="single" w:sz="4" w:space="0" w:color="000000"/>
              <w:bottom w:val="single" w:sz="4" w:space="0" w:color="000000"/>
              <w:right w:val="single" w:sz="4" w:space="0" w:color="000000"/>
            </w:tcBorders>
            <w:shd w:val="clear" w:color="auto" w:fill="F7CAAC"/>
          </w:tcPr>
          <w:p w14:paraId="30EC54AC" w14:textId="77777777" w:rsidR="006375BC" w:rsidRDefault="006375BC" w:rsidP="00C07AFA">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tcPr>
          <w:p w14:paraId="757925E5" w14:textId="77777777" w:rsidR="006375BC" w:rsidRDefault="006375BC" w:rsidP="00C07AFA">
            <w:pPr>
              <w:jc w:val="both"/>
            </w:pPr>
            <w:r>
              <w:t>40</w:t>
            </w: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F7CAAC"/>
          </w:tcPr>
          <w:p w14:paraId="43AFB31C" w14:textId="77777777" w:rsidR="006375BC" w:rsidRDefault="006375BC" w:rsidP="00C07AFA">
            <w:pPr>
              <w:jc w:val="both"/>
              <w:rPr>
                <w:b/>
              </w:rPr>
            </w:pPr>
            <w:r>
              <w:rPr>
                <w:b/>
              </w:rPr>
              <w:t>do kdy</w:t>
            </w:r>
          </w:p>
        </w:tc>
        <w:tc>
          <w:tcPr>
            <w:tcW w:w="1321" w:type="dxa"/>
            <w:gridSpan w:val="2"/>
            <w:tcBorders>
              <w:top w:val="single" w:sz="4" w:space="0" w:color="000000"/>
              <w:left w:val="single" w:sz="4" w:space="0" w:color="000000"/>
              <w:bottom w:val="single" w:sz="4" w:space="0" w:color="000000"/>
              <w:right w:val="single" w:sz="4" w:space="0" w:color="000000"/>
            </w:tcBorders>
          </w:tcPr>
          <w:p w14:paraId="467708D2" w14:textId="77777777" w:rsidR="006375BC" w:rsidRDefault="006375BC" w:rsidP="00C07AFA">
            <w:pPr>
              <w:jc w:val="both"/>
            </w:pPr>
            <w:r>
              <w:t>N</w:t>
            </w:r>
          </w:p>
        </w:tc>
      </w:tr>
      <w:tr w:rsidR="006375BC" w14:paraId="44453782" w14:textId="77777777" w:rsidTr="00C07AFA">
        <w:tc>
          <w:tcPr>
            <w:tcW w:w="6061" w:type="dxa"/>
            <w:gridSpan w:val="8"/>
            <w:tcBorders>
              <w:top w:val="single" w:sz="4" w:space="0" w:color="000000"/>
              <w:left w:val="single" w:sz="4" w:space="0" w:color="000000"/>
              <w:bottom w:val="single" w:sz="4" w:space="0" w:color="000000"/>
              <w:right w:val="single" w:sz="4" w:space="0" w:color="000000"/>
            </w:tcBorders>
            <w:shd w:val="clear" w:color="auto" w:fill="F7CAAC"/>
          </w:tcPr>
          <w:p w14:paraId="3B30701A" w14:textId="77777777" w:rsidR="006375BC" w:rsidRDefault="006375BC" w:rsidP="00C07AFA">
            <w:pPr>
              <w:jc w:val="both"/>
            </w:pPr>
            <w:r>
              <w:rPr>
                <w:b/>
              </w:rPr>
              <w:t>Další současná působení jako akademický pracovník na jiných VŠ</w:t>
            </w: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C495715" w14:textId="77777777" w:rsidR="006375BC" w:rsidRDefault="006375BC" w:rsidP="00C07AFA">
            <w:pPr>
              <w:jc w:val="both"/>
              <w:rPr>
                <w:b/>
              </w:rPr>
            </w:pPr>
            <w:r>
              <w:rPr>
                <w:b/>
              </w:rPr>
              <w:t>typ prac. vztahu</w:t>
            </w:r>
          </w:p>
        </w:tc>
        <w:tc>
          <w:tcPr>
            <w:tcW w:w="2095" w:type="dxa"/>
            <w:gridSpan w:val="5"/>
            <w:tcBorders>
              <w:top w:val="single" w:sz="4" w:space="0" w:color="000000"/>
              <w:left w:val="single" w:sz="4" w:space="0" w:color="000000"/>
              <w:bottom w:val="single" w:sz="4" w:space="0" w:color="000000"/>
              <w:right w:val="single" w:sz="4" w:space="0" w:color="000000"/>
            </w:tcBorders>
            <w:shd w:val="clear" w:color="auto" w:fill="F7CAAC"/>
          </w:tcPr>
          <w:p w14:paraId="349E9EF7" w14:textId="77777777" w:rsidR="006375BC" w:rsidRDefault="006375BC" w:rsidP="00C07AFA">
            <w:pPr>
              <w:jc w:val="both"/>
              <w:rPr>
                <w:b/>
              </w:rPr>
            </w:pPr>
            <w:r>
              <w:rPr>
                <w:b/>
              </w:rPr>
              <w:t>rozsah</w:t>
            </w:r>
          </w:p>
        </w:tc>
      </w:tr>
      <w:tr w:rsidR="006375BC" w14:paraId="7B28C48E" w14:textId="77777777" w:rsidTr="00C07AFA">
        <w:tc>
          <w:tcPr>
            <w:tcW w:w="6061" w:type="dxa"/>
            <w:gridSpan w:val="8"/>
            <w:tcBorders>
              <w:top w:val="single" w:sz="4" w:space="0" w:color="000000"/>
              <w:left w:val="single" w:sz="4" w:space="0" w:color="000000"/>
              <w:bottom w:val="single" w:sz="4" w:space="0" w:color="000000"/>
              <w:right w:val="single" w:sz="4" w:space="0" w:color="000000"/>
            </w:tcBorders>
          </w:tcPr>
          <w:p w14:paraId="2E6F3E89" w14:textId="77777777" w:rsidR="006375BC" w:rsidRDefault="006375BC" w:rsidP="00C07AFA">
            <w:pPr>
              <w:jc w:val="both"/>
            </w:pPr>
          </w:p>
        </w:tc>
        <w:tc>
          <w:tcPr>
            <w:tcW w:w="1703" w:type="dxa"/>
            <w:gridSpan w:val="2"/>
            <w:tcBorders>
              <w:top w:val="single" w:sz="4" w:space="0" w:color="000000"/>
              <w:left w:val="single" w:sz="4" w:space="0" w:color="000000"/>
              <w:bottom w:val="single" w:sz="4" w:space="0" w:color="000000"/>
              <w:right w:val="single" w:sz="4" w:space="0" w:color="000000"/>
            </w:tcBorders>
          </w:tcPr>
          <w:p w14:paraId="7CBECC1B" w14:textId="77777777" w:rsidR="006375BC" w:rsidRDefault="006375BC" w:rsidP="00C07AFA">
            <w:pPr>
              <w:jc w:val="both"/>
            </w:pPr>
          </w:p>
        </w:tc>
        <w:tc>
          <w:tcPr>
            <w:tcW w:w="2095" w:type="dxa"/>
            <w:gridSpan w:val="5"/>
            <w:tcBorders>
              <w:top w:val="single" w:sz="4" w:space="0" w:color="000000"/>
              <w:left w:val="single" w:sz="4" w:space="0" w:color="000000"/>
              <w:bottom w:val="single" w:sz="4" w:space="0" w:color="000000"/>
              <w:right w:val="single" w:sz="4" w:space="0" w:color="000000"/>
            </w:tcBorders>
          </w:tcPr>
          <w:p w14:paraId="3EA92CCF" w14:textId="77777777" w:rsidR="006375BC" w:rsidRDefault="006375BC" w:rsidP="00C07AFA">
            <w:pPr>
              <w:jc w:val="both"/>
            </w:pPr>
          </w:p>
        </w:tc>
      </w:tr>
      <w:tr w:rsidR="006375BC" w14:paraId="1690D2AE"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609871A" w14:textId="77777777" w:rsidR="006375BC" w:rsidRDefault="006375BC" w:rsidP="00172420">
            <w:r>
              <w:rPr>
                <w:b/>
              </w:rPr>
              <w:t>Předměty příslušného studijního programu a způsob zapojení do jejich výuky, příp. další zapojení do uskutečňování studijního programu</w:t>
            </w:r>
          </w:p>
        </w:tc>
      </w:tr>
      <w:tr w:rsidR="006375BC" w14:paraId="0E5FD7CA" w14:textId="77777777" w:rsidTr="00C07AFA">
        <w:trPr>
          <w:trHeight w:val="20"/>
        </w:trPr>
        <w:tc>
          <w:tcPr>
            <w:tcW w:w="9859" w:type="dxa"/>
            <w:gridSpan w:val="15"/>
            <w:tcBorders>
              <w:left w:val="single" w:sz="4" w:space="0" w:color="000000"/>
              <w:bottom w:val="single" w:sz="4" w:space="0" w:color="000000"/>
              <w:right w:val="single" w:sz="4" w:space="0" w:color="000000"/>
            </w:tcBorders>
          </w:tcPr>
          <w:p w14:paraId="0D9FE784" w14:textId="4767C17A" w:rsidR="00DD2E1C" w:rsidRDefault="00DD2E1C" w:rsidP="00C07AFA">
            <w:pPr>
              <w:jc w:val="both"/>
            </w:pPr>
            <w:r>
              <w:t>Garant studijního programu Anglická filologie</w:t>
            </w:r>
          </w:p>
          <w:p w14:paraId="4CEF15B5" w14:textId="3D194604" w:rsidR="006375BC" w:rsidRDefault="006375BC" w:rsidP="00C07AFA">
            <w:pPr>
              <w:jc w:val="both"/>
            </w:pPr>
            <w:r>
              <w:t>Teorie literatury – garant, přednášející, vyučující</w:t>
            </w:r>
          </w:p>
          <w:p w14:paraId="0B2098F3" w14:textId="77777777" w:rsidR="006375BC" w:rsidRDefault="006375BC" w:rsidP="00C07AFA">
            <w:pPr>
              <w:jc w:val="both"/>
            </w:pPr>
            <w:r w:rsidRPr="00EF059F">
              <w:t>Digital Humanities</w:t>
            </w:r>
            <w:r>
              <w:t xml:space="preserve"> – garant, přednášející, vyučující</w:t>
            </w:r>
          </w:p>
          <w:p w14:paraId="7C984DBB" w14:textId="77777777" w:rsidR="006375BC" w:rsidRDefault="006375BC" w:rsidP="00C07AFA">
            <w:pPr>
              <w:jc w:val="both"/>
            </w:pPr>
            <w:r w:rsidRPr="00EF059F">
              <w:t>Diplomový seminář</w:t>
            </w:r>
            <w:r>
              <w:t xml:space="preserve"> – garant, vyučující</w:t>
            </w:r>
          </w:p>
          <w:p w14:paraId="79EB0C9F" w14:textId="77777777" w:rsidR="006375BC" w:rsidRDefault="006375BC" w:rsidP="00C07AFA">
            <w:pPr>
              <w:jc w:val="both"/>
            </w:pPr>
            <w:r>
              <w:t>Populární literatura – garant, vyučující</w:t>
            </w:r>
          </w:p>
          <w:p w14:paraId="49501C2F" w14:textId="77777777" w:rsidR="006375BC" w:rsidRDefault="006375BC" w:rsidP="00C07AFA">
            <w:pPr>
              <w:jc w:val="both"/>
            </w:pPr>
            <w:r w:rsidRPr="00EF059F">
              <w:t xml:space="preserve">Americká </w:t>
            </w:r>
            <w:r>
              <w:t>queer</w:t>
            </w:r>
            <w:r w:rsidRPr="00EF059F">
              <w:t xml:space="preserve"> literatura</w:t>
            </w:r>
            <w:r>
              <w:t xml:space="preserve"> – garant, vyučující</w:t>
            </w:r>
          </w:p>
          <w:p w14:paraId="21560A9F" w14:textId="77777777" w:rsidR="006375BC" w:rsidRDefault="006375BC" w:rsidP="00C07AFA">
            <w:pPr>
              <w:jc w:val="both"/>
            </w:pPr>
            <w:r>
              <w:t>Samostatné studium – garant, vyučující</w:t>
            </w:r>
          </w:p>
          <w:p w14:paraId="7CE23D8A" w14:textId="77777777" w:rsidR="006375BC" w:rsidRDefault="006375BC" w:rsidP="00C07AFA">
            <w:pPr>
              <w:jc w:val="both"/>
            </w:pPr>
          </w:p>
        </w:tc>
      </w:tr>
      <w:tr w:rsidR="006375BC" w14:paraId="4DE2789D" w14:textId="77777777" w:rsidTr="00C07AFA">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0DE60F37" w14:textId="77777777" w:rsidR="006375BC" w:rsidRPr="0044540F" w:rsidRDefault="006375BC" w:rsidP="00C07AFA">
            <w:pPr>
              <w:jc w:val="both"/>
              <w:rPr>
                <w:b/>
              </w:rPr>
            </w:pPr>
            <w:r w:rsidRPr="0044540F">
              <w:rPr>
                <w:b/>
              </w:rPr>
              <w:t>Zapojení do výuky v dalších studijních programech na téže vysoké škole (pouze u garantů ZT a PZ předmětů)</w:t>
            </w:r>
          </w:p>
        </w:tc>
      </w:tr>
      <w:tr w:rsidR="006375BC" w14:paraId="7A24D138" w14:textId="77777777" w:rsidTr="00C07AFA">
        <w:trPr>
          <w:trHeight w:val="340"/>
        </w:trPr>
        <w:tc>
          <w:tcPr>
            <w:tcW w:w="2803" w:type="dxa"/>
            <w:gridSpan w:val="2"/>
            <w:tcBorders>
              <w:left w:val="single" w:sz="4" w:space="0" w:color="000000"/>
              <w:bottom w:val="single" w:sz="4" w:space="0" w:color="000000"/>
              <w:right w:val="single" w:sz="4" w:space="0" w:color="000000"/>
            </w:tcBorders>
          </w:tcPr>
          <w:p w14:paraId="0439EB64" w14:textId="77777777" w:rsidR="006375BC" w:rsidRPr="0044540F" w:rsidRDefault="006375BC" w:rsidP="00C07AFA">
            <w:pPr>
              <w:rPr>
                <w:b/>
              </w:rPr>
            </w:pPr>
            <w:r w:rsidRPr="0044540F">
              <w:rPr>
                <w:b/>
              </w:rPr>
              <w:t>Název studijního předmětu</w:t>
            </w:r>
          </w:p>
        </w:tc>
        <w:tc>
          <w:tcPr>
            <w:tcW w:w="2410" w:type="dxa"/>
            <w:gridSpan w:val="3"/>
            <w:tcBorders>
              <w:left w:val="single" w:sz="4" w:space="0" w:color="000000"/>
              <w:bottom w:val="single" w:sz="4" w:space="0" w:color="000000"/>
              <w:right w:val="single" w:sz="4" w:space="0" w:color="000000"/>
            </w:tcBorders>
          </w:tcPr>
          <w:p w14:paraId="3D081253" w14:textId="77777777" w:rsidR="006375BC" w:rsidRPr="0044540F" w:rsidRDefault="006375BC" w:rsidP="00C07AFA">
            <w:pPr>
              <w:rPr>
                <w:b/>
              </w:rPr>
            </w:pPr>
            <w:r w:rsidRPr="0044540F">
              <w:rPr>
                <w:b/>
              </w:rPr>
              <w:t>Název studijního programu</w:t>
            </w:r>
          </w:p>
        </w:tc>
        <w:tc>
          <w:tcPr>
            <w:tcW w:w="567" w:type="dxa"/>
            <w:gridSpan w:val="2"/>
            <w:tcBorders>
              <w:left w:val="single" w:sz="4" w:space="0" w:color="000000"/>
              <w:bottom w:val="single" w:sz="4" w:space="0" w:color="000000"/>
              <w:right w:val="single" w:sz="4" w:space="0" w:color="000000"/>
            </w:tcBorders>
          </w:tcPr>
          <w:p w14:paraId="79B3E06D" w14:textId="77777777" w:rsidR="006375BC" w:rsidRPr="0044540F" w:rsidRDefault="006375BC" w:rsidP="00C07AFA">
            <w:pPr>
              <w:rPr>
                <w:b/>
              </w:rPr>
            </w:pPr>
            <w:r w:rsidRPr="0044540F">
              <w:rPr>
                <w:b/>
              </w:rPr>
              <w:t>Sem.</w:t>
            </w:r>
          </w:p>
        </w:tc>
        <w:tc>
          <w:tcPr>
            <w:tcW w:w="2109" w:type="dxa"/>
            <w:gridSpan w:val="5"/>
            <w:tcBorders>
              <w:left w:val="single" w:sz="4" w:space="0" w:color="000000"/>
              <w:bottom w:val="single" w:sz="4" w:space="0" w:color="000000"/>
              <w:right w:val="single" w:sz="4" w:space="0" w:color="000000"/>
            </w:tcBorders>
          </w:tcPr>
          <w:p w14:paraId="04B5B37B" w14:textId="77777777" w:rsidR="006375BC" w:rsidRPr="0044540F" w:rsidRDefault="006375BC" w:rsidP="00C07AFA">
            <w:pPr>
              <w:rPr>
                <w:b/>
              </w:rPr>
            </w:pPr>
            <w:r w:rsidRPr="0044540F">
              <w:rPr>
                <w:b/>
              </w:rPr>
              <w:t>Role ve výuce daného předmětu</w:t>
            </w:r>
          </w:p>
        </w:tc>
        <w:tc>
          <w:tcPr>
            <w:tcW w:w="1970" w:type="dxa"/>
            <w:gridSpan w:val="3"/>
            <w:tcBorders>
              <w:left w:val="single" w:sz="4" w:space="0" w:color="000000"/>
              <w:bottom w:val="single" w:sz="4" w:space="0" w:color="000000"/>
              <w:right w:val="single" w:sz="4" w:space="0" w:color="000000"/>
            </w:tcBorders>
          </w:tcPr>
          <w:p w14:paraId="49B32F27" w14:textId="77777777" w:rsidR="006375BC" w:rsidRPr="0044540F" w:rsidRDefault="006375BC" w:rsidP="00C07AFA">
            <w:pPr>
              <w:rPr>
                <w:b/>
              </w:rPr>
            </w:pPr>
            <w:r w:rsidRPr="0044540F">
              <w:rPr>
                <w:b/>
              </w:rPr>
              <w:t>(</w:t>
            </w:r>
            <w:r w:rsidRPr="0044540F">
              <w:rPr>
                <w:b/>
                <w:i/>
                <w:iCs/>
              </w:rPr>
              <w:t>nepovinný údaj</w:t>
            </w:r>
            <w:r w:rsidRPr="0044540F">
              <w:rPr>
                <w:b/>
              </w:rPr>
              <w:t>) Počet hodin za semestr</w:t>
            </w:r>
          </w:p>
        </w:tc>
      </w:tr>
      <w:tr w:rsidR="006375BC" w14:paraId="53A96630" w14:textId="77777777" w:rsidTr="00C07AFA">
        <w:trPr>
          <w:trHeight w:val="285"/>
        </w:trPr>
        <w:tc>
          <w:tcPr>
            <w:tcW w:w="2803" w:type="dxa"/>
            <w:gridSpan w:val="2"/>
            <w:tcBorders>
              <w:left w:val="single" w:sz="4" w:space="0" w:color="000000"/>
              <w:bottom w:val="single" w:sz="4" w:space="0" w:color="000000"/>
              <w:right w:val="single" w:sz="4" w:space="0" w:color="000000"/>
            </w:tcBorders>
          </w:tcPr>
          <w:p w14:paraId="717B3A51" w14:textId="77777777" w:rsidR="006375BC" w:rsidRPr="00590C25" w:rsidRDefault="006375BC" w:rsidP="00C07AFA">
            <w:r w:rsidRPr="00590C25">
              <w:rPr>
                <w:rFonts w:eastAsia="Calibri"/>
              </w:rPr>
              <w:t>Úvod do studia literatury a filmu</w:t>
            </w:r>
          </w:p>
        </w:tc>
        <w:tc>
          <w:tcPr>
            <w:tcW w:w="2410" w:type="dxa"/>
            <w:gridSpan w:val="3"/>
            <w:tcBorders>
              <w:left w:val="single" w:sz="4" w:space="0" w:color="000000"/>
              <w:bottom w:val="single" w:sz="4" w:space="0" w:color="000000"/>
              <w:right w:val="single" w:sz="4" w:space="0" w:color="000000"/>
            </w:tcBorders>
          </w:tcPr>
          <w:p w14:paraId="1F7921B3" w14:textId="77777777" w:rsidR="006375BC" w:rsidRPr="00590C25" w:rsidRDefault="006375BC" w:rsidP="00C07AFA">
            <w:r w:rsidRPr="00590C25">
              <w:t>Anglický jazyk pro manažerskou praxi</w:t>
            </w:r>
          </w:p>
        </w:tc>
        <w:tc>
          <w:tcPr>
            <w:tcW w:w="567" w:type="dxa"/>
            <w:gridSpan w:val="2"/>
            <w:tcBorders>
              <w:left w:val="single" w:sz="4" w:space="0" w:color="000000"/>
              <w:bottom w:val="single" w:sz="4" w:space="0" w:color="000000"/>
              <w:right w:val="single" w:sz="4" w:space="0" w:color="000000"/>
            </w:tcBorders>
          </w:tcPr>
          <w:p w14:paraId="050E95A4" w14:textId="77777777" w:rsidR="006375BC" w:rsidRPr="00590C25" w:rsidRDefault="006375BC" w:rsidP="00C07AFA">
            <w:r>
              <w:t xml:space="preserve">2. </w:t>
            </w:r>
          </w:p>
        </w:tc>
        <w:tc>
          <w:tcPr>
            <w:tcW w:w="2109" w:type="dxa"/>
            <w:gridSpan w:val="5"/>
            <w:tcBorders>
              <w:left w:val="single" w:sz="4" w:space="0" w:color="000000"/>
              <w:bottom w:val="single" w:sz="4" w:space="0" w:color="000000"/>
              <w:right w:val="single" w:sz="4" w:space="0" w:color="000000"/>
            </w:tcBorders>
          </w:tcPr>
          <w:p w14:paraId="1B8F5E3E" w14:textId="77777777" w:rsidR="006375BC" w:rsidRPr="00590C25" w:rsidRDefault="006375BC" w:rsidP="00C07AFA">
            <w:r w:rsidRPr="00590C25">
              <w:t>garant, vyučující</w:t>
            </w:r>
          </w:p>
        </w:tc>
        <w:tc>
          <w:tcPr>
            <w:tcW w:w="1970" w:type="dxa"/>
            <w:gridSpan w:val="3"/>
            <w:tcBorders>
              <w:left w:val="single" w:sz="4" w:space="0" w:color="000000"/>
              <w:bottom w:val="single" w:sz="4" w:space="0" w:color="000000"/>
              <w:right w:val="single" w:sz="4" w:space="0" w:color="000000"/>
            </w:tcBorders>
          </w:tcPr>
          <w:p w14:paraId="661F23B3" w14:textId="77777777" w:rsidR="006375BC" w:rsidRPr="00590C25" w:rsidRDefault="006375BC" w:rsidP="00C07AFA"/>
        </w:tc>
      </w:tr>
      <w:tr w:rsidR="006375BC" w14:paraId="2A612D75" w14:textId="77777777" w:rsidTr="00C07AFA">
        <w:trPr>
          <w:trHeight w:val="284"/>
        </w:trPr>
        <w:tc>
          <w:tcPr>
            <w:tcW w:w="2803" w:type="dxa"/>
            <w:gridSpan w:val="2"/>
            <w:tcBorders>
              <w:left w:val="single" w:sz="4" w:space="0" w:color="000000"/>
              <w:bottom w:val="single" w:sz="4" w:space="0" w:color="000000"/>
              <w:right w:val="single" w:sz="4" w:space="0" w:color="000000"/>
            </w:tcBorders>
          </w:tcPr>
          <w:p w14:paraId="24C22950" w14:textId="77777777" w:rsidR="006375BC" w:rsidRPr="00590C25" w:rsidRDefault="006375BC" w:rsidP="00C07AFA">
            <w:r w:rsidRPr="00590C25">
              <w:t>Seminář k bakalářské práci</w:t>
            </w:r>
          </w:p>
        </w:tc>
        <w:tc>
          <w:tcPr>
            <w:tcW w:w="2410" w:type="dxa"/>
            <w:gridSpan w:val="3"/>
            <w:tcBorders>
              <w:left w:val="single" w:sz="4" w:space="0" w:color="000000"/>
              <w:bottom w:val="single" w:sz="4" w:space="0" w:color="000000"/>
              <w:right w:val="single" w:sz="4" w:space="0" w:color="000000"/>
            </w:tcBorders>
          </w:tcPr>
          <w:p w14:paraId="47B7AECA" w14:textId="77777777" w:rsidR="006375BC" w:rsidRPr="00590C25" w:rsidRDefault="006375BC" w:rsidP="00C07AFA">
            <w:r w:rsidRPr="00590C25">
              <w:t>Anglický jazyk pro manažerskou praxi</w:t>
            </w:r>
          </w:p>
        </w:tc>
        <w:tc>
          <w:tcPr>
            <w:tcW w:w="567" w:type="dxa"/>
            <w:gridSpan w:val="2"/>
            <w:tcBorders>
              <w:left w:val="single" w:sz="4" w:space="0" w:color="000000"/>
              <w:bottom w:val="single" w:sz="4" w:space="0" w:color="000000"/>
              <w:right w:val="single" w:sz="4" w:space="0" w:color="000000"/>
            </w:tcBorders>
          </w:tcPr>
          <w:p w14:paraId="6CB95538" w14:textId="77777777" w:rsidR="006375BC" w:rsidRPr="00590C25" w:rsidRDefault="006375BC" w:rsidP="00C07AFA">
            <w:r>
              <w:t>5.</w:t>
            </w:r>
          </w:p>
        </w:tc>
        <w:tc>
          <w:tcPr>
            <w:tcW w:w="2109" w:type="dxa"/>
            <w:gridSpan w:val="5"/>
            <w:tcBorders>
              <w:left w:val="single" w:sz="4" w:space="0" w:color="000000"/>
              <w:bottom w:val="single" w:sz="4" w:space="0" w:color="000000"/>
              <w:right w:val="single" w:sz="4" w:space="0" w:color="000000"/>
            </w:tcBorders>
          </w:tcPr>
          <w:p w14:paraId="1D073D62" w14:textId="77777777" w:rsidR="006375BC" w:rsidRPr="00590C25" w:rsidRDefault="006375BC" w:rsidP="00C07AFA">
            <w:r w:rsidRPr="00590C25">
              <w:t>garant, vyučující</w:t>
            </w:r>
          </w:p>
        </w:tc>
        <w:tc>
          <w:tcPr>
            <w:tcW w:w="1970" w:type="dxa"/>
            <w:gridSpan w:val="3"/>
            <w:tcBorders>
              <w:left w:val="single" w:sz="4" w:space="0" w:color="000000"/>
              <w:bottom w:val="single" w:sz="4" w:space="0" w:color="000000"/>
              <w:right w:val="single" w:sz="4" w:space="0" w:color="000000"/>
            </w:tcBorders>
          </w:tcPr>
          <w:p w14:paraId="39CA8BC7" w14:textId="77777777" w:rsidR="006375BC" w:rsidRPr="00590C25" w:rsidRDefault="006375BC" w:rsidP="00C07AFA"/>
        </w:tc>
      </w:tr>
      <w:tr w:rsidR="006375BC" w14:paraId="0BDC572F"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D19A503" w14:textId="77777777" w:rsidR="006375BC" w:rsidRDefault="006375BC" w:rsidP="00C07AFA">
            <w:pPr>
              <w:jc w:val="both"/>
            </w:pPr>
            <w:r>
              <w:rPr>
                <w:b/>
              </w:rPr>
              <w:t xml:space="preserve">Údaje o vzdělání na VŠ </w:t>
            </w:r>
          </w:p>
        </w:tc>
      </w:tr>
      <w:tr w:rsidR="006375BC" w14:paraId="2A89235B"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1F09598D" w14:textId="77777777" w:rsidR="006375BC" w:rsidRDefault="006375BC" w:rsidP="00C07AFA">
            <w:pPr>
              <w:pStyle w:val="Dd"/>
              <w:widowControl w:val="0"/>
              <w:rPr>
                <w:bCs/>
              </w:rPr>
            </w:pPr>
            <w:r>
              <w:rPr>
                <w:bCs/>
              </w:rPr>
              <w:t>2006</w:t>
            </w:r>
            <w:r>
              <w:rPr>
                <w:bCs/>
              </w:rPr>
              <w:tab/>
              <w:t>Univerzita Palackého v Olomouci, Filozofická fakulta, Anglická a americká literatura – Ph.D.</w:t>
            </w:r>
          </w:p>
          <w:p w14:paraId="44BD47E5" w14:textId="77777777" w:rsidR="006375BC" w:rsidRDefault="006375BC" w:rsidP="00C07AFA">
            <w:pPr>
              <w:pStyle w:val="Dd"/>
              <w:widowControl w:val="0"/>
              <w:rPr>
                <w:bCs/>
              </w:rPr>
            </w:pPr>
            <w:r>
              <w:rPr>
                <w:bCs/>
              </w:rPr>
              <w:t>2000</w:t>
            </w:r>
            <w:r>
              <w:rPr>
                <w:bCs/>
              </w:rPr>
              <w:tab/>
              <w:t>Univerzita Palackého v Olomouci, Filozofická fakulta, Anglická filologie – Sociologie – Mgr.</w:t>
            </w:r>
          </w:p>
          <w:p w14:paraId="2C7BF595" w14:textId="77777777" w:rsidR="006375BC" w:rsidRDefault="006375BC" w:rsidP="00C07AFA">
            <w:pPr>
              <w:jc w:val="both"/>
              <w:rPr>
                <w:b/>
              </w:rPr>
            </w:pPr>
          </w:p>
        </w:tc>
      </w:tr>
      <w:tr w:rsidR="006375BC" w14:paraId="219D688B"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A1E25CF" w14:textId="77777777" w:rsidR="006375BC" w:rsidRDefault="006375BC" w:rsidP="00C07AFA">
            <w:pPr>
              <w:jc w:val="both"/>
              <w:rPr>
                <w:b/>
              </w:rPr>
            </w:pPr>
            <w:r>
              <w:rPr>
                <w:b/>
              </w:rPr>
              <w:t>Údaje o odborném působení od absolvování VŠ</w:t>
            </w:r>
          </w:p>
        </w:tc>
      </w:tr>
      <w:tr w:rsidR="006375BC" w14:paraId="6E31DCAB"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2EC05704" w14:textId="406C1220" w:rsidR="006375BC" w:rsidRDefault="006375BC" w:rsidP="00C07AFA">
            <w:pPr>
              <w:pStyle w:val="Dd"/>
              <w:widowControl w:val="0"/>
            </w:pPr>
            <w:r>
              <w:rPr>
                <w:bCs/>
              </w:rPr>
              <w:t>2006–</w:t>
            </w:r>
            <w:r>
              <w:rPr>
                <w:bCs/>
              </w:rPr>
              <w:tab/>
              <w:t xml:space="preserve">UTB ve Zlíně, Fakulta humanitních studií, Ústav moderních jazyků a literatur – </w:t>
            </w:r>
            <w:r>
              <w:t>odborný asistent, docent</w:t>
            </w:r>
          </w:p>
          <w:p w14:paraId="23D708F9" w14:textId="77777777" w:rsidR="006375BC" w:rsidRDefault="006375BC" w:rsidP="00C07AFA">
            <w:pPr>
              <w:pStyle w:val="Dd"/>
              <w:widowControl w:val="0"/>
            </w:pPr>
            <w:r>
              <w:t>2005–2015</w:t>
            </w:r>
            <w:r>
              <w:tab/>
              <w:t>Univerzita Palackého v Olomouci – technický redaktor, od r. 2010 výzkumný pracovník</w:t>
            </w:r>
          </w:p>
          <w:p w14:paraId="0B800E1B" w14:textId="77777777" w:rsidR="006375BC" w:rsidRDefault="006375BC" w:rsidP="00C07AFA">
            <w:pPr>
              <w:pStyle w:val="Dd"/>
              <w:widowControl w:val="0"/>
            </w:pPr>
            <w:r>
              <w:t>2003–2006</w:t>
            </w:r>
            <w:r>
              <w:tab/>
              <w:t>Obchodní akademie T. Bati a Vyšší odborná škola ekonomická Zlín – učitel</w:t>
            </w:r>
          </w:p>
          <w:p w14:paraId="4AA9C686" w14:textId="77777777" w:rsidR="006375BC" w:rsidRPr="00A46D71" w:rsidRDefault="006375BC" w:rsidP="00C07AFA">
            <w:pPr>
              <w:pStyle w:val="Dd"/>
              <w:widowControl w:val="0"/>
            </w:pPr>
          </w:p>
        </w:tc>
      </w:tr>
      <w:tr w:rsidR="006375BC" w14:paraId="2790B615" w14:textId="77777777" w:rsidTr="00C07AFA">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9EB6BBC" w14:textId="77777777" w:rsidR="006375BC" w:rsidRDefault="006375BC" w:rsidP="00C07AFA">
            <w:pPr>
              <w:jc w:val="both"/>
            </w:pPr>
            <w:r>
              <w:rPr>
                <w:b/>
              </w:rPr>
              <w:t>Zkušenosti s vedením kvalifikačních a rigorózních prací</w:t>
            </w:r>
          </w:p>
        </w:tc>
      </w:tr>
      <w:tr w:rsidR="006375BC" w14:paraId="7F248904"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75A6129A" w14:textId="1D257ECB" w:rsidR="006375BC" w:rsidRDefault="00631DC5" w:rsidP="00F726F1">
            <w:pPr>
              <w:pStyle w:val="Textkomente"/>
            </w:pPr>
            <w:r>
              <w:t xml:space="preserve">27 </w:t>
            </w:r>
            <w:r w:rsidR="00EA1414">
              <w:t xml:space="preserve">vedených a </w:t>
            </w:r>
            <w:r w:rsidR="006375BC">
              <w:t>obhájených bakalářských prací</w:t>
            </w:r>
            <w:r w:rsidR="00F726F1">
              <w:t>,</w:t>
            </w:r>
            <w:r w:rsidR="006375BC">
              <w:t xml:space="preserve"> </w:t>
            </w:r>
            <w:r w:rsidR="00EA1414">
              <w:t xml:space="preserve">1 vedená a </w:t>
            </w:r>
            <w:r w:rsidR="006375BC">
              <w:t>obhájen</w:t>
            </w:r>
            <w:r w:rsidR="00EA1414">
              <w:t>á</w:t>
            </w:r>
            <w:r w:rsidR="006375BC">
              <w:t xml:space="preserve"> diplomov</w:t>
            </w:r>
            <w:r w:rsidR="00EA1414">
              <w:t>á</w:t>
            </w:r>
            <w:r w:rsidR="006375BC">
              <w:t xml:space="preserve"> prac</w:t>
            </w:r>
            <w:r w:rsidR="00EA1414">
              <w:t>e</w:t>
            </w:r>
          </w:p>
        </w:tc>
      </w:tr>
      <w:tr w:rsidR="006375BC" w14:paraId="6381BA23" w14:textId="77777777" w:rsidTr="00C07AFA">
        <w:trPr>
          <w:cantSplit/>
        </w:trPr>
        <w:tc>
          <w:tcPr>
            <w:tcW w:w="3349" w:type="dxa"/>
            <w:gridSpan w:val="3"/>
            <w:tcBorders>
              <w:top w:val="single" w:sz="12" w:space="0" w:color="000000"/>
              <w:left w:val="single" w:sz="4" w:space="0" w:color="000000"/>
              <w:bottom w:val="single" w:sz="4" w:space="0" w:color="000000"/>
              <w:right w:val="single" w:sz="4" w:space="0" w:color="000000"/>
            </w:tcBorders>
            <w:shd w:val="clear" w:color="auto" w:fill="F7CAAC"/>
          </w:tcPr>
          <w:p w14:paraId="37A94E06" w14:textId="77777777" w:rsidR="006375BC" w:rsidRDefault="006375BC" w:rsidP="00C07AFA">
            <w:pPr>
              <w:jc w:val="both"/>
            </w:pPr>
            <w:r>
              <w:rPr>
                <w:b/>
              </w:rPr>
              <w:t xml:space="preserve">Obor habilitačního řízení </w:t>
            </w:r>
          </w:p>
        </w:tc>
        <w:tc>
          <w:tcPr>
            <w:tcW w:w="2245" w:type="dxa"/>
            <w:gridSpan w:val="3"/>
            <w:tcBorders>
              <w:top w:val="single" w:sz="12" w:space="0" w:color="000000"/>
              <w:left w:val="single" w:sz="4" w:space="0" w:color="000000"/>
              <w:bottom w:val="single" w:sz="4" w:space="0" w:color="000000"/>
              <w:right w:val="single" w:sz="4" w:space="0" w:color="000000"/>
            </w:tcBorders>
            <w:shd w:val="clear" w:color="auto" w:fill="F7CAAC"/>
          </w:tcPr>
          <w:p w14:paraId="7523017C" w14:textId="77777777" w:rsidR="006375BC" w:rsidRDefault="006375BC" w:rsidP="00C07AFA">
            <w:pPr>
              <w:jc w:val="both"/>
            </w:pPr>
            <w:r>
              <w:rPr>
                <w:b/>
              </w:rPr>
              <w:t>Rok udělení hodnosti</w:t>
            </w:r>
          </w:p>
        </w:tc>
        <w:tc>
          <w:tcPr>
            <w:tcW w:w="2247"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5AFCF2EC" w14:textId="77777777" w:rsidR="006375BC" w:rsidRDefault="006375BC" w:rsidP="00C07AFA">
            <w:pPr>
              <w:jc w:val="both"/>
            </w:pPr>
            <w:r>
              <w:rPr>
                <w:b/>
              </w:rPr>
              <w:t>Řízení konáno na VŠ</w:t>
            </w:r>
          </w:p>
        </w:tc>
        <w:tc>
          <w:tcPr>
            <w:tcW w:w="2018"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350031C2" w14:textId="77777777" w:rsidR="006375BC" w:rsidRDefault="006375BC" w:rsidP="00C07AFA">
            <w:pPr>
              <w:jc w:val="both"/>
              <w:rPr>
                <w:b/>
              </w:rPr>
            </w:pPr>
            <w:r>
              <w:rPr>
                <w:b/>
              </w:rPr>
              <w:t>Ohlasy publikací</w:t>
            </w:r>
          </w:p>
        </w:tc>
      </w:tr>
      <w:tr w:rsidR="006375BC" w14:paraId="5B74FC74" w14:textId="77777777" w:rsidTr="00172420">
        <w:trPr>
          <w:cantSplit/>
        </w:trPr>
        <w:tc>
          <w:tcPr>
            <w:tcW w:w="3349" w:type="dxa"/>
            <w:gridSpan w:val="3"/>
            <w:tcBorders>
              <w:top w:val="single" w:sz="4" w:space="0" w:color="000000"/>
              <w:left w:val="single" w:sz="4" w:space="0" w:color="000000"/>
              <w:bottom w:val="single" w:sz="4" w:space="0" w:color="000000"/>
              <w:right w:val="single" w:sz="4" w:space="0" w:color="000000"/>
            </w:tcBorders>
          </w:tcPr>
          <w:p w14:paraId="02CEC8AE" w14:textId="77777777" w:rsidR="006375BC" w:rsidRDefault="006375BC" w:rsidP="00C07AFA">
            <w:pPr>
              <w:jc w:val="both"/>
            </w:pPr>
            <w:r>
              <w:t>Dějiny anglické a americké literatury</w:t>
            </w:r>
          </w:p>
        </w:tc>
        <w:tc>
          <w:tcPr>
            <w:tcW w:w="2245" w:type="dxa"/>
            <w:gridSpan w:val="3"/>
            <w:tcBorders>
              <w:top w:val="single" w:sz="4" w:space="0" w:color="000000"/>
              <w:left w:val="single" w:sz="4" w:space="0" w:color="000000"/>
              <w:bottom w:val="single" w:sz="4" w:space="0" w:color="000000"/>
              <w:right w:val="single" w:sz="4" w:space="0" w:color="000000"/>
            </w:tcBorders>
          </w:tcPr>
          <w:p w14:paraId="51F56745" w14:textId="77777777" w:rsidR="006375BC" w:rsidRDefault="006375BC" w:rsidP="00C07AFA">
            <w:pPr>
              <w:jc w:val="both"/>
            </w:pPr>
            <w:r>
              <w:t>2020</w:t>
            </w:r>
          </w:p>
        </w:tc>
        <w:tc>
          <w:tcPr>
            <w:tcW w:w="2247" w:type="dxa"/>
            <w:gridSpan w:val="5"/>
            <w:tcBorders>
              <w:top w:val="single" w:sz="4" w:space="0" w:color="000000"/>
              <w:left w:val="single" w:sz="4" w:space="0" w:color="000000"/>
              <w:bottom w:val="single" w:sz="4" w:space="0" w:color="000000"/>
              <w:right w:val="single" w:sz="12" w:space="0" w:color="000000"/>
            </w:tcBorders>
          </w:tcPr>
          <w:p w14:paraId="4E87946A" w14:textId="77777777" w:rsidR="006375BC" w:rsidRDefault="006375BC" w:rsidP="00C07AFA">
            <w:pPr>
              <w:jc w:val="both"/>
            </w:pPr>
            <w:r>
              <w:t>UP v Olomouci</w:t>
            </w:r>
          </w:p>
        </w:tc>
        <w:tc>
          <w:tcPr>
            <w:tcW w:w="697" w:type="dxa"/>
            <w:gridSpan w:val="2"/>
            <w:tcBorders>
              <w:top w:val="single" w:sz="4" w:space="0" w:color="000000"/>
              <w:left w:val="single" w:sz="12" w:space="0" w:color="000000"/>
              <w:bottom w:val="single" w:sz="4" w:space="0" w:color="000000"/>
              <w:right w:val="single" w:sz="4" w:space="0" w:color="000000"/>
            </w:tcBorders>
            <w:shd w:val="clear" w:color="auto" w:fill="F7CAAC"/>
          </w:tcPr>
          <w:p w14:paraId="425588E4" w14:textId="77777777" w:rsidR="006375BC" w:rsidRDefault="006375BC" w:rsidP="00C07AFA">
            <w:pPr>
              <w:jc w:val="both"/>
            </w:pPr>
            <w:r>
              <w:rPr>
                <w:b/>
              </w:rPr>
              <w:t>WoS</w:t>
            </w:r>
          </w:p>
        </w:tc>
        <w:tc>
          <w:tcPr>
            <w:tcW w:w="628" w:type="dxa"/>
            <w:tcBorders>
              <w:top w:val="single" w:sz="4" w:space="0" w:color="000000"/>
              <w:left w:val="single" w:sz="4" w:space="0" w:color="000000"/>
              <w:bottom w:val="single" w:sz="4" w:space="0" w:color="000000"/>
              <w:right w:val="single" w:sz="4" w:space="0" w:color="000000"/>
            </w:tcBorders>
            <w:shd w:val="clear" w:color="auto" w:fill="F7CAAC"/>
          </w:tcPr>
          <w:p w14:paraId="66715942" w14:textId="77777777" w:rsidR="006375BC" w:rsidRDefault="006375BC" w:rsidP="00C07AFA">
            <w:pPr>
              <w:jc w:val="both"/>
              <w:rPr>
                <w:sz w:val="18"/>
              </w:rPr>
            </w:pPr>
            <w:r>
              <w:rPr>
                <w:b/>
                <w:sz w:val="18"/>
              </w:rPr>
              <w:t>Scopus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57A2F4A" w14:textId="77777777" w:rsidR="006375BC" w:rsidRDefault="006375BC" w:rsidP="00C07AFA">
            <w:pPr>
              <w:jc w:val="both"/>
            </w:pPr>
            <w:r>
              <w:rPr>
                <w:b/>
                <w:sz w:val="18"/>
              </w:rPr>
              <w:t>ostatní</w:t>
            </w:r>
          </w:p>
        </w:tc>
      </w:tr>
      <w:tr w:rsidR="006375BC" w14:paraId="033F0D0B" w14:textId="77777777" w:rsidTr="00172420">
        <w:trPr>
          <w:cantSplit/>
          <w:trHeight w:val="70"/>
        </w:trPr>
        <w:tc>
          <w:tcPr>
            <w:tcW w:w="334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205CE6D" w14:textId="77777777" w:rsidR="006375BC" w:rsidRDefault="006375BC" w:rsidP="00C07AFA">
            <w:pPr>
              <w:jc w:val="both"/>
            </w:pPr>
            <w:r>
              <w:rPr>
                <w:b/>
              </w:rPr>
              <w:t>Obor jmenovacího řízení</w:t>
            </w:r>
          </w:p>
        </w:tc>
        <w:tc>
          <w:tcPr>
            <w:tcW w:w="2245" w:type="dxa"/>
            <w:gridSpan w:val="3"/>
            <w:tcBorders>
              <w:top w:val="single" w:sz="4" w:space="0" w:color="000000"/>
              <w:left w:val="single" w:sz="4" w:space="0" w:color="000000"/>
              <w:bottom w:val="single" w:sz="4" w:space="0" w:color="000000"/>
              <w:right w:val="single" w:sz="4" w:space="0" w:color="000000"/>
            </w:tcBorders>
            <w:shd w:val="clear" w:color="auto" w:fill="F7CAAC"/>
          </w:tcPr>
          <w:p w14:paraId="23CCEEBC" w14:textId="77777777" w:rsidR="006375BC" w:rsidRDefault="006375BC" w:rsidP="00C07AFA">
            <w:pPr>
              <w:jc w:val="both"/>
            </w:pPr>
            <w:r>
              <w:rPr>
                <w:b/>
              </w:rPr>
              <w:t>Rok udělení hodnosti</w:t>
            </w:r>
          </w:p>
        </w:tc>
        <w:tc>
          <w:tcPr>
            <w:tcW w:w="2247" w:type="dxa"/>
            <w:gridSpan w:val="5"/>
            <w:tcBorders>
              <w:top w:val="single" w:sz="4" w:space="0" w:color="000000"/>
              <w:left w:val="single" w:sz="4" w:space="0" w:color="000000"/>
              <w:bottom w:val="single" w:sz="4" w:space="0" w:color="000000"/>
              <w:right w:val="single" w:sz="12" w:space="0" w:color="000000"/>
            </w:tcBorders>
            <w:shd w:val="clear" w:color="auto" w:fill="F7CAAC"/>
          </w:tcPr>
          <w:p w14:paraId="07EF728C" w14:textId="77777777" w:rsidR="006375BC" w:rsidRDefault="006375BC" w:rsidP="00C07AFA">
            <w:pPr>
              <w:jc w:val="both"/>
            </w:pPr>
            <w:r>
              <w:rPr>
                <w:b/>
              </w:rPr>
              <w:t>Řízení konáno na VŠ</w:t>
            </w:r>
          </w:p>
        </w:tc>
        <w:tc>
          <w:tcPr>
            <w:tcW w:w="697" w:type="dxa"/>
            <w:gridSpan w:val="2"/>
            <w:tcBorders>
              <w:top w:val="single" w:sz="4" w:space="0" w:color="000000"/>
              <w:left w:val="single" w:sz="12" w:space="0" w:color="000000"/>
              <w:bottom w:val="single" w:sz="4" w:space="0" w:color="000000"/>
              <w:right w:val="single" w:sz="4" w:space="0" w:color="000000"/>
            </w:tcBorders>
          </w:tcPr>
          <w:p w14:paraId="080A2CF2" w14:textId="77777777" w:rsidR="006375BC" w:rsidRDefault="006375BC" w:rsidP="00C07AFA">
            <w:pPr>
              <w:jc w:val="both"/>
              <w:rPr>
                <w:b/>
              </w:rPr>
            </w:pPr>
            <w:r>
              <w:rPr>
                <w:b/>
              </w:rPr>
              <w:t>6</w:t>
            </w:r>
          </w:p>
        </w:tc>
        <w:tc>
          <w:tcPr>
            <w:tcW w:w="628" w:type="dxa"/>
            <w:tcBorders>
              <w:top w:val="single" w:sz="4" w:space="0" w:color="000000"/>
              <w:left w:val="single" w:sz="4" w:space="0" w:color="000000"/>
              <w:bottom w:val="single" w:sz="4" w:space="0" w:color="000000"/>
              <w:right w:val="single" w:sz="4" w:space="0" w:color="000000"/>
            </w:tcBorders>
          </w:tcPr>
          <w:p w14:paraId="096AE95A" w14:textId="427DFD46" w:rsidR="006375BC" w:rsidRDefault="00FA210B" w:rsidP="00C07AFA">
            <w:pPr>
              <w:jc w:val="both"/>
              <w:rPr>
                <w:b/>
              </w:rPr>
            </w:pPr>
            <w:r>
              <w:rPr>
                <w:b/>
              </w:rPr>
              <w:t>6</w:t>
            </w:r>
          </w:p>
        </w:tc>
        <w:tc>
          <w:tcPr>
            <w:tcW w:w="693" w:type="dxa"/>
            <w:tcBorders>
              <w:top w:val="single" w:sz="4" w:space="0" w:color="000000"/>
              <w:left w:val="single" w:sz="4" w:space="0" w:color="000000"/>
              <w:bottom w:val="single" w:sz="4" w:space="0" w:color="000000"/>
              <w:right w:val="single" w:sz="4" w:space="0" w:color="000000"/>
            </w:tcBorders>
          </w:tcPr>
          <w:p w14:paraId="6586E654" w14:textId="77777777" w:rsidR="006375BC" w:rsidRDefault="006375BC" w:rsidP="00C07AFA">
            <w:pPr>
              <w:jc w:val="both"/>
              <w:rPr>
                <w:b/>
              </w:rPr>
            </w:pPr>
            <w:r>
              <w:rPr>
                <w:b/>
              </w:rPr>
              <w:t>16</w:t>
            </w:r>
          </w:p>
        </w:tc>
      </w:tr>
      <w:tr w:rsidR="006375BC" w14:paraId="05521BA9" w14:textId="77777777" w:rsidTr="00C07AFA">
        <w:trPr>
          <w:trHeight w:val="205"/>
        </w:trPr>
        <w:tc>
          <w:tcPr>
            <w:tcW w:w="3349" w:type="dxa"/>
            <w:gridSpan w:val="3"/>
            <w:tcBorders>
              <w:top w:val="single" w:sz="4" w:space="0" w:color="000000"/>
              <w:left w:val="single" w:sz="4" w:space="0" w:color="000000"/>
              <w:bottom w:val="single" w:sz="4" w:space="0" w:color="000000"/>
              <w:right w:val="single" w:sz="4" w:space="0" w:color="000000"/>
            </w:tcBorders>
          </w:tcPr>
          <w:p w14:paraId="24E42162" w14:textId="77777777" w:rsidR="006375BC" w:rsidRDefault="006375BC" w:rsidP="00C07AFA">
            <w:pPr>
              <w:jc w:val="both"/>
            </w:pPr>
          </w:p>
        </w:tc>
        <w:tc>
          <w:tcPr>
            <w:tcW w:w="2245" w:type="dxa"/>
            <w:gridSpan w:val="3"/>
            <w:tcBorders>
              <w:top w:val="single" w:sz="4" w:space="0" w:color="000000"/>
              <w:left w:val="single" w:sz="4" w:space="0" w:color="000000"/>
              <w:bottom w:val="single" w:sz="4" w:space="0" w:color="000000"/>
              <w:right w:val="single" w:sz="4" w:space="0" w:color="000000"/>
            </w:tcBorders>
          </w:tcPr>
          <w:p w14:paraId="5EE183E5" w14:textId="77777777" w:rsidR="006375BC" w:rsidRDefault="006375BC" w:rsidP="00C07AFA">
            <w:pPr>
              <w:jc w:val="both"/>
            </w:pPr>
          </w:p>
        </w:tc>
        <w:tc>
          <w:tcPr>
            <w:tcW w:w="2247" w:type="dxa"/>
            <w:gridSpan w:val="5"/>
            <w:tcBorders>
              <w:top w:val="single" w:sz="4" w:space="0" w:color="000000"/>
              <w:left w:val="single" w:sz="4" w:space="0" w:color="000000"/>
              <w:bottom w:val="single" w:sz="4" w:space="0" w:color="000000"/>
              <w:right w:val="single" w:sz="12" w:space="0" w:color="000000"/>
            </w:tcBorders>
          </w:tcPr>
          <w:p w14:paraId="0C8DCA20" w14:textId="77777777" w:rsidR="006375BC" w:rsidRDefault="006375BC" w:rsidP="00C07AFA">
            <w:pPr>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368FF09D" w14:textId="77777777" w:rsidR="006375BC" w:rsidRPr="00A078BC" w:rsidRDefault="006375BC" w:rsidP="00C07AFA">
            <w:pPr>
              <w:jc w:val="both"/>
              <w:rPr>
                <w:b/>
                <w:sz w:val="18"/>
              </w:rPr>
            </w:pPr>
            <w:r w:rsidRPr="00A078BC">
              <w:rPr>
                <w:b/>
                <w:sz w:val="18"/>
              </w:rPr>
              <w:t>H-index WoS/Scopus</w:t>
            </w:r>
          </w:p>
        </w:tc>
        <w:tc>
          <w:tcPr>
            <w:tcW w:w="693" w:type="dxa"/>
            <w:tcBorders>
              <w:top w:val="single" w:sz="4" w:space="0" w:color="000000"/>
              <w:left w:val="single" w:sz="4" w:space="0" w:color="000000"/>
              <w:bottom w:val="single" w:sz="4" w:space="0" w:color="000000"/>
              <w:right w:val="single" w:sz="4" w:space="0" w:color="000000"/>
            </w:tcBorders>
            <w:vAlign w:val="center"/>
          </w:tcPr>
          <w:p w14:paraId="4B0E7959" w14:textId="766A43DD" w:rsidR="006375BC" w:rsidRPr="00A078BC" w:rsidRDefault="006375BC" w:rsidP="00FA210B">
            <w:pPr>
              <w:rPr>
                <w:b/>
              </w:rPr>
            </w:pPr>
            <w:r w:rsidRPr="00A078BC">
              <w:rPr>
                <w:b/>
              </w:rPr>
              <w:t xml:space="preserve">  </w:t>
            </w:r>
            <w:r>
              <w:rPr>
                <w:b/>
              </w:rPr>
              <w:t>1</w:t>
            </w:r>
            <w:r w:rsidRPr="00A078BC">
              <w:rPr>
                <w:b/>
              </w:rPr>
              <w:t xml:space="preserve"> /</w:t>
            </w:r>
            <w:r w:rsidR="00FA210B">
              <w:rPr>
                <w:b/>
              </w:rPr>
              <w:t>2</w:t>
            </w:r>
          </w:p>
        </w:tc>
      </w:tr>
      <w:tr w:rsidR="006375BC" w14:paraId="0BAAB04F"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9FBCB15"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39E6FC89" w14:textId="77777777" w:rsidTr="00C07AFA">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2E3A8BB6" w14:textId="77777777" w:rsidR="006375BC" w:rsidRPr="000A3C3B" w:rsidRDefault="006375BC" w:rsidP="00C07AFA">
            <w:pPr>
              <w:pStyle w:val="bb"/>
              <w:widowControl w:val="0"/>
              <w:rPr>
                <w:b/>
                <w:color w:val="000000"/>
                <w:lang w:bidi="he-IL"/>
              </w:rPr>
            </w:pPr>
            <w:r w:rsidRPr="000A3C3B">
              <w:rPr>
                <w:b/>
                <w:color w:val="000000"/>
                <w:lang w:bidi="he-IL"/>
              </w:rPr>
              <w:t>Jimp</w:t>
            </w:r>
          </w:p>
          <w:p w14:paraId="170E83C3" w14:textId="3A62CEF4" w:rsidR="006375BC" w:rsidRPr="00EF6FF1" w:rsidRDefault="006375BC" w:rsidP="00C07AFA">
            <w:pPr>
              <w:pStyle w:val="bb"/>
              <w:widowControl w:val="0"/>
              <w:rPr>
                <w:color w:val="000000"/>
                <w:lang w:bidi="he-IL"/>
              </w:rPr>
            </w:pPr>
            <w:r>
              <w:rPr>
                <w:color w:val="000000"/>
                <w:lang w:bidi="he-IL"/>
              </w:rPr>
              <w:t>TRUŠNÍK, Roman. J</w:t>
            </w:r>
            <w:r w:rsidRPr="00EF6FF1">
              <w:rPr>
                <w:color w:val="000000"/>
                <w:lang w:bidi="he-IL"/>
              </w:rPr>
              <w:t xml:space="preserve">im Grimsley: Current State of Research. </w:t>
            </w:r>
            <w:r w:rsidRPr="00EF6FF1">
              <w:rPr>
                <w:i/>
                <w:color w:val="000000"/>
                <w:lang w:bidi="he-IL"/>
              </w:rPr>
              <w:t>Literature Compass</w:t>
            </w:r>
            <w:r w:rsidRPr="00EF6FF1">
              <w:rPr>
                <w:color w:val="000000"/>
                <w:lang w:bidi="he-IL"/>
              </w:rPr>
              <w:t xml:space="preserve"> 2020</w:t>
            </w:r>
            <w:r w:rsidR="00D73FC4">
              <w:rPr>
                <w:color w:val="000000"/>
                <w:lang w:bidi="he-IL"/>
              </w:rPr>
              <w:t>, roč. 17</w:t>
            </w:r>
            <w:r w:rsidR="003104FC">
              <w:rPr>
                <w:color w:val="000000"/>
                <w:lang w:bidi="he-IL"/>
              </w:rPr>
              <w:t xml:space="preserve">, č. </w:t>
            </w:r>
            <w:r w:rsidR="00D73FC4">
              <w:rPr>
                <w:color w:val="000000"/>
                <w:lang w:bidi="he-IL"/>
              </w:rPr>
              <w:t>11, s.</w:t>
            </w:r>
            <w:r w:rsidR="0026158A">
              <w:rPr>
                <w:color w:val="000000"/>
                <w:lang w:bidi="he-IL"/>
              </w:rPr>
              <w:t xml:space="preserve"> 1–12, </w:t>
            </w:r>
            <w:r w:rsidRPr="00EF6FF1">
              <w:rPr>
                <w:color w:val="000000"/>
                <w:lang w:bidi="he-IL"/>
              </w:rPr>
              <w:t xml:space="preserve"> htt</w:t>
            </w:r>
            <w:r>
              <w:rPr>
                <w:color w:val="000000"/>
                <w:lang w:bidi="he-IL"/>
              </w:rPr>
              <w:t>ps://doi.org/10.1111/lic3.12598</w:t>
            </w:r>
            <w:r w:rsidRPr="00EF6FF1">
              <w:rPr>
                <w:color w:val="000000"/>
                <w:lang w:bidi="he-IL"/>
              </w:rPr>
              <w:t>. ISSN 1741-4113.</w:t>
            </w:r>
          </w:p>
          <w:p w14:paraId="22E17DA0" w14:textId="4AC3BF86" w:rsidR="006375BC" w:rsidRDefault="006375BC" w:rsidP="00C07AFA">
            <w:pPr>
              <w:pStyle w:val="bb"/>
              <w:widowControl w:val="0"/>
              <w:rPr>
                <w:color w:val="000000"/>
                <w:lang w:bidi="he-IL"/>
              </w:rPr>
            </w:pPr>
            <w:r>
              <w:rPr>
                <w:color w:val="000000"/>
                <w:lang w:bidi="he-IL"/>
              </w:rPr>
              <w:t>TRUŠNÍK</w:t>
            </w:r>
            <w:r w:rsidRPr="00EF6FF1">
              <w:rPr>
                <w:color w:val="000000"/>
                <w:lang w:bidi="he-IL"/>
              </w:rPr>
              <w:t>, Roman. Testing the Limits of American Science-Fiction Publishing: The Case of Jim Grimsley’s ‘Wendy’</w:t>
            </w:r>
            <w:r>
              <w:rPr>
                <w:color w:val="000000"/>
                <w:lang w:bidi="he-IL"/>
              </w:rPr>
              <w:t>.</w:t>
            </w:r>
            <w:r w:rsidRPr="00EF6FF1">
              <w:rPr>
                <w:color w:val="000000"/>
                <w:lang w:bidi="he-IL"/>
              </w:rPr>
              <w:t xml:space="preserve"> </w:t>
            </w:r>
            <w:r w:rsidRPr="00EF6FF1">
              <w:rPr>
                <w:i/>
                <w:color w:val="000000"/>
                <w:lang w:bidi="he-IL"/>
              </w:rPr>
              <w:t>AAA-Arbeiten aus Anglistik und Amerikanistik</w:t>
            </w:r>
            <w:r w:rsidRPr="00EF6FF1">
              <w:rPr>
                <w:color w:val="000000"/>
                <w:lang w:bidi="he-IL"/>
              </w:rPr>
              <w:t xml:space="preserve"> </w:t>
            </w:r>
            <w:r w:rsidR="00A51865">
              <w:rPr>
                <w:color w:val="000000"/>
                <w:lang w:bidi="he-IL"/>
              </w:rPr>
              <w:t xml:space="preserve">2020, roč. </w:t>
            </w:r>
            <w:r w:rsidRPr="00EF6FF1">
              <w:rPr>
                <w:color w:val="000000"/>
                <w:lang w:bidi="he-IL"/>
              </w:rPr>
              <w:t>45</w:t>
            </w:r>
            <w:r w:rsidR="003104FC">
              <w:rPr>
                <w:color w:val="000000"/>
                <w:lang w:bidi="he-IL"/>
              </w:rPr>
              <w:t xml:space="preserve">, č. </w:t>
            </w:r>
            <w:r w:rsidR="00A51865">
              <w:rPr>
                <w:color w:val="000000"/>
                <w:lang w:bidi="he-IL"/>
              </w:rPr>
              <w:t>1, s.</w:t>
            </w:r>
            <w:r w:rsidRPr="00EF6FF1">
              <w:rPr>
                <w:color w:val="000000"/>
                <w:lang w:bidi="he-IL"/>
              </w:rPr>
              <w:t xml:space="preserve"> 67–81. ISSN 0171-5410.</w:t>
            </w:r>
          </w:p>
          <w:p w14:paraId="3F9D15ED" w14:textId="77777777" w:rsidR="006375BC" w:rsidRDefault="006375BC" w:rsidP="00C07AFA">
            <w:pPr>
              <w:pStyle w:val="bb"/>
              <w:widowControl w:val="0"/>
              <w:rPr>
                <w:color w:val="000000"/>
                <w:lang w:bidi="he-IL"/>
              </w:rPr>
            </w:pPr>
          </w:p>
          <w:p w14:paraId="085F04C9" w14:textId="77777777" w:rsidR="006375BC" w:rsidRPr="000A3C3B" w:rsidRDefault="006375BC" w:rsidP="00C07AFA">
            <w:pPr>
              <w:pStyle w:val="bb"/>
              <w:widowControl w:val="0"/>
              <w:rPr>
                <w:b/>
                <w:color w:val="000000"/>
                <w:lang w:bidi="he-IL"/>
              </w:rPr>
            </w:pPr>
            <w:r w:rsidRPr="000A3C3B">
              <w:rPr>
                <w:b/>
                <w:color w:val="000000"/>
                <w:lang w:bidi="he-IL"/>
              </w:rPr>
              <w:t>Jsc</w:t>
            </w:r>
          </w:p>
          <w:p w14:paraId="09769F6C" w14:textId="77457B16" w:rsidR="006375BC" w:rsidRDefault="006375BC" w:rsidP="00C07AFA">
            <w:pPr>
              <w:pStyle w:val="bb"/>
              <w:widowControl w:val="0"/>
              <w:rPr>
                <w:color w:val="000000"/>
                <w:lang w:bidi="he-IL"/>
              </w:rPr>
            </w:pPr>
            <w:r>
              <w:rPr>
                <w:color w:val="000000"/>
                <w:lang w:bidi="he-IL"/>
              </w:rPr>
              <w:t xml:space="preserve">TRUŠNÍK, Roman. </w:t>
            </w:r>
            <w:r>
              <w:t xml:space="preserve">Jim Grimsley’s Dream Boy as an Insight into Male Teenage Same-Sex Desire in the American South. </w:t>
            </w:r>
            <w:r>
              <w:rPr>
                <w:i/>
              </w:rPr>
              <w:t xml:space="preserve">American and British Studies Annual </w:t>
            </w:r>
            <w:r>
              <w:t>2017, roč. 10, s. 101–108. ISSN 1803-6058.</w:t>
            </w:r>
          </w:p>
          <w:p w14:paraId="48A1BCDB" w14:textId="77777777" w:rsidR="002B6BB3" w:rsidRDefault="002B6BB3" w:rsidP="00C07AFA">
            <w:pPr>
              <w:pStyle w:val="bb"/>
              <w:widowControl w:val="0"/>
              <w:rPr>
                <w:b/>
                <w:color w:val="000000"/>
                <w:lang w:bidi="he-IL"/>
              </w:rPr>
            </w:pPr>
          </w:p>
          <w:p w14:paraId="26CE9BE5" w14:textId="14602CC2" w:rsidR="006375BC" w:rsidRPr="000A3C3B" w:rsidRDefault="006375BC" w:rsidP="00C07AFA">
            <w:pPr>
              <w:pStyle w:val="bb"/>
              <w:widowControl w:val="0"/>
              <w:rPr>
                <w:b/>
                <w:color w:val="000000"/>
                <w:lang w:bidi="he-IL"/>
              </w:rPr>
            </w:pPr>
            <w:r w:rsidRPr="000A3C3B">
              <w:rPr>
                <w:b/>
                <w:color w:val="000000"/>
                <w:lang w:bidi="he-IL"/>
              </w:rPr>
              <w:t>C</w:t>
            </w:r>
          </w:p>
          <w:p w14:paraId="5F3F79BB" w14:textId="77777777" w:rsidR="006375BC" w:rsidRDefault="006375BC" w:rsidP="00C07AFA">
            <w:pPr>
              <w:pStyle w:val="bb"/>
              <w:widowControl w:val="0"/>
              <w:rPr>
                <w:color w:val="000000"/>
                <w:lang w:bidi="he-IL"/>
              </w:rPr>
            </w:pPr>
            <w:r>
              <w:rPr>
                <w:color w:val="000000"/>
                <w:lang w:bidi="he-IL"/>
              </w:rPr>
              <w:t xml:space="preserve">TRUŠNÍK, Roman. Jim Grimsley at the Crossroads of Southern Literature: From Literary Fiction through Fantasy to Science Fiction. In CIUGUREANU, Adina – VLAD, Eduard – STANCA, Nicoleta, eds. </w:t>
            </w:r>
            <w:r>
              <w:rPr>
                <w:i/>
                <w:color w:val="000000"/>
                <w:lang w:bidi="he-IL"/>
              </w:rPr>
              <w:t>National and Transnational Challenges to the American Imaginary</w:t>
            </w:r>
            <w:r>
              <w:rPr>
                <w:color w:val="000000"/>
                <w:lang w:bidi="he-IL"/>
              </w:rPr>
              <w:t>. Berlin: Peter Lang, 2018, s. 239–250. ISBN 978-3-631-75306-4.</w:t>
            </w:r>
          </w:p>
          <w:p w14:paraId="212DD719" w14:textId="77777777" w:rsidR="006375BC" w:rsidRPr="00874503" w:rsidRDefault="006375BC" w:rsidP="00C07AFA">
            <w:pPr>
              <w:pStyle w:val="bb"/>
              <w:widowControl w:val="0"/>
            </w:pPr>
            <w:r>
              <w:rPr>
                <w:color w:val="000000"/>
                <w:lang w:bidi="he-IL"/>
              </w:rPr>
              <w:t xml:space="preserve">TRUŠNÍK, Roman. </w:t>
            </w:r>
            <w:r>
              <w:t xml:space="preserve">Around the South with Jim Grimsley: The Roles of Place in the Author’s Southern Fiction. In BJERRE, Thomas Ærvold – JUNCKER, Clara – NYE, David E., eds. </w:t>
            </w:r>
            <w:r>
              <w:rPr>
                <w:i/>
              </w:rPr>
              <w:t xml:space="preserve">Southern Exposure: Essays Presented to Jan </w:t>
            </w:r>
            <w:r w:rsidRPr="00874503">
              <w:rPr>
                <w:i/>
              </w:rPr>
              <w:t>Nordby Gretlund</w:t>
            </w:r>
            <w:r w:rsidRPr="00874503">
              <w:t>. Odense: University of Southern Denmark, 2017, s. 269–280. ISBN 978-87-7938-116-2.</w:t>
            </w:r>
          </w:p>
          <w:p w14:paraId="76A19D97" w14:textId="77777777" w:rsidR="006375BC" w:rsidRPr="00874503" w:rsidRDefault="006375BC" w:rsidP="00C07AFA">
            <w:pPr>
              <w:pStyle w:val="bb"/>
              <w:widowControl w:val="0"/>
              <w:rPr>
                <w:color w:val="000000"/>
                <w:lang w:bidi="he-IL"/>
              </w:rPr>
            </w:pPr>
          </w:p>
          <w:p w14:paraId="31279CF2" w14:textId="77777777" w:rsidR="006375BC" w:rsidRPr="00874503" w:rsidRDefault="006375BC" w:rsidP="00C07AFA">
            <w:pPr>
              <w:pStyle w:val="bb"/>
              <w:widowControl w:val="0"/>
              <w:rPr>
                <w:color w:val="000000"/>
                <w:lang w:bidi="he-IL"/>
              </w:rPr>
            </w:pPr>
            <w:r w:rsidRPr="00874503">
              <w:rPr>
                <w:color w:val="000000"/>
                <w:lang w:bidi="he-IL"/>
              </w:rPr>
              <w:t xml:space="preserve">Projektová činnost </w:t>
            </w:r>
            <w:r>
              <w:t xml:space="preserve">– </w:t>
            </w:r>
            <w:r w:rsidRPr="00874503">
              <w:rPr>
                <w:color w:val="000000"/>
                <w:lang w:bidi="he-IL"/>
              </w:rPr>
              <w:t>hlavní řešitel:</w:t>
            </w:r>
          </w:p>
          <w:p w14:paraId="57BCC9C1" w14:textId="77777777" w:rsidR="006375BC" w:rsidRPr="00874503" w:rsidRDefault="006375BC" w:rsidP="00C07AFA">
            <w:pPr>
              <w:pStyle w:val="bib"/>
              <w:tabs>
                <w:tab w:val="left" w:pos="1416"/>
              </w:tabs>
              <w:ind w:left="1417" w:hanging="1417"/>
              <w:rPr>
                <w:rFonts w:ascii="Times New Roman" w:hAnsi="Times New Roman" w:cs="Times New Roman"/>
              </w:rPr>
            </w:pPr>
            <w:r w:rsidRPr="00874503">
              <w:rPr>
                <w:rFonts w:ascii="Times New Roman" w:hAnsi="Times New Roman" w:cs="Times New Roman"/>
                <w:color w:val="auto"/>
                <w:sz w:val="20"/>
                <w:szCs w:val="20"/>
              </w:rPr>
              <w:t>2009–2011</w:t>
            </w:r>
            <w:r w:rsidRPr="00874503">
              <w:rPr>
                <w:rFonts w:ascii="Times New Roman" w:hAnsi="Times New Roman" w:cs="Times New Roman"/>
                <w:color w:val="auto"/>
                <w:sz w:val="20"/>
                <w:szCs w:val="20"/>
              </w:rPr>
              <w:tab/>
              <w:t>Podoby amerického homosexuálního románu po roce 1945 (GAČR 405/09/P357), Univerzita Tomáše Bati ve Zlíně</w:t>
            </w:r>
          </w:p>
          <w:p w14:paraId="0094C2CA" w14:textId="77777777" w:rsidR="006375BC" w:rsidRPr="00874503" w:rsidRDefault="006375BC" w:rsidP="00C07AFA">
            <w:pPr>
              <w:pStyle w:val="bb"/>
              <w:widowControl w:val="0"/>
              <w:rPr>
                <w:color w:val="000000"/>
                <w:lang w:bidi="he-IL"/>
              </w:rPr>
            </w:pPr>
          </w:p>
          <w:p w14:paraId="66017268" w14:textId="77777777" w:rsidR="006375BC" w:rsidRPr="00874503" w:rsidRDefault="006375BC" w:rsidP="00C07AFA">
            <w:pPr>
              <w:pStyle w:val="bb"/>
              <w:widowControl w:val="0"/>
              <w:rPr>
                <w:color w:val="000000"/>
                <w:lang w:bidi="he-IL"/>
              </w:rPr>
            </w:pPr>
            <w:r w:rsidRPr="00874503">
              <w:rPr>
                <w:color w:val="000000"/>
                <w:lang w:bidi="he-IL"/>
              </w:rPr>
              <w:t xml:space="preserve">Projektová činnost </w:t>
            </w:r>
            <w:r>
              <w:t xml:space="preserve">– </w:t>
            </w:r>
            <w:r w:rsidRPr="00874503">
              <w:rPr>
                <w:color w:val="000000"/>
                <w:lang w:bidi="he-IL"/>
              </w:rPr>
              <w:t>účast na projektu:</w:t>
            </w:r>
          </w:p>
          <w:p w14:paraId="608EF45F" w14:textId="77777777" w:rsidR="006375BC" w:rsidRPr="00874503" w:rsidRDefault="006375BC" w:rsidP="00C07AFA">
            <w:pPr>
              <w:pStyle w:val="bib"/>
              <w:ind w:left="1417" w:hanging="1417"/>
              <w:rPr>
                <w:rFonts w:ascii="Times New Roman" w:hAnsi="Times New Roman" w:cs="Times New Roman"/>
                <w:sz w:val="20"/>
                <w:szCs w:val="20"/>
              </w:rPr>
            </w:pPr>
            <w:r w:rsidRPr="00874503">
              <w:rPr>
                <w:rFonts w:ascii="Times New Roman" w:hAnsi="Times New Roman" w:cs="Times New Roman"/>
                <w:color w:val="auto"/>
                <w:sz w:val="20"/>
                <w:szCs w:val="20"/>
              </w:rPr>
              <w:t>2012–2014</w:t>
            </w:r>
            <w:r w:rsidRPr="00874503">
              <w:rPr>
                <w:rFonts w:ascii="Times New Roman" w:hAnsi="Times New Roman" w:cs="Times New Roman"/>
                <w:color w:val="auto"/>
                <w:sz w:val="20"/>
                <w:szCs w:val="20"/>
              </w:rPr>
              <w:tab/>
              <w:t>Literatura a film bez hranic: dislokace a relokace v pluralitním prostoru (CZ.1.07/2.3.00/20.0150), Univerzita Palackého v Olomouci, řešitel: prof. PhDr. Marcel Arbeit, Dr. – vědecký pracovník, člen výzkumného týmu.</w:t>
            </w:r>
          </w:p>
          <w:p w14:paraId="6741B7BA" w14:textId="77777777" w:rsidR="006375BC" w:rsidRPr="00874503" w:rsidRDefault="006375BC" w:rsidP="00C07AFA">
            <w:pPr>
              <w:pStyle w:val="bib"/>
              <w:ind w:left="1417" w:hanging="1417"/>
              <w:rPr>
                <w:rFonts w:ascii="Times New Roman" w:hAnsi="Times New Roman" w:cs="Times New Roman"/>
                <w:sz w:val="20"/>
                <w:szCs w:val="20"/>
              </w:rPr>
            </w:pPr>
            <w:r w:rsidRPr="00874503">
              <w:rPr>
                <w:rFonts w:ascii="Times New Roman" w:hAnsi="Times New Roman" w:cs="Times New Roman"/>
                <w:color w:val="auto"/>
                <w:sz w:val="20"/>
                <w:szCs w:val="20"/>
              </w:rPr>
              <w:t>2005–2011</w:t>
            </w:r>
            <w:r w:rsidRPr="00874503">
              <w:rPr>
                <w:rFonts w:ascii="Times New Roman" w:hAnsi="Times New Roman" w:cs="Times New Roman"/>
                <w:color w:val="auto"/>
                <w:sz w:val="20"/>
                <w:szCs w:val="20"/>
              </w:rPr>
              <w:tab/>
              <w:t>VZ Pluralita kultury a demokracie (MSM6198959211), Univerzita Palackého v Olomouci, řešitel: prof. PhDr. Marcel Arbeit, Dr. – technický redaktor a dokumentátor (2005–2010), člen řešitelského týmu (2011).</w:t>
            </w:r>
          </w:p>
          <w:p w14:paraId="5F3244E4" w14:textId="77777777" w:rsidR="006375BC" w:rsidRPr="00874503" w:rsidRDefault="006375BC" w:rsidP="00C07AFA">
            <w:pPr>
              <w:pStyle w:val="bib"/>
              <w:ind w:left="1417" w:hanging="1417"/>
              <w:rPr>
                <w:rFonts w:ascii="Times New Roman" w:hAnsi="Times New Roman" w:cs="Times New Roman"/>
                <w:sz w:val="20"/>
                <w:szCs w:val="20"/>
              </w:rPr>
            </w:pPr>
            <w:r w:rsidRPr="00874503">
              <w:rPr>
                <w:rFonts w:ascii="Times New Roman" w:hAnsi="Times New Roman" w:cs="Times New Roman"/>
                <w:color w:val="auto"/>
                <w:sz w:val="20"/>
                <w:szCs w:val="20"/>
              </w:rPr>
              <w:t>1996–2000</w:t>
            </w:r>
            <w:r w:rsidRPr="00874503">
              <w:rPr>
                <w:rFonts w:ascii="Times New Roman" w:hAnsi="Times New Roman" w:cs="Times New Roman"/>
                <w:color w:val="auto"/>
                <w:sz w:val="20"/>
                <w:szCs w:val="20"/>
              </w:rPr>
              <w:tab/>
              <w:t>Centrum pro srovnávací studia anglické a americké kultury (VS96023), Univerzita Palackého v Olomouci, řešitel: prof. PhDr. Josef Jařab, CSc., Dr.h.c. – technický redaktor.</w:t>
            </w:r>
          </w:p>
          <w:p w14:paraId="2689D55E" w14:textId="77777777" w:rsidR="006375BC" w:rsidRPr="00874503" w:rsidRDefault="006375BC" w:rsidP="00C07AFA">
            <w:pPr>
              <w:pStyle w:val="bb"/>
              <w:widowControl w:val="0"/>
              <w:rPr>
                <w:color w:val="000000"/>
                <w:lang w:bidi="he-IL"/>
              </w:rPr>
            </w:pPr>
          </w:p>
          <w:p w14:paraId="10CB3844" w14:textId="77777777" w:rsidR="006375BC" w:rsidRPr="00874503" w:rsidRDefault="006375BC" w:rsidP="00C07AFA">
            <w:pPr>
              <w:pStyle w:val="bib"/>
              <w:rPr>
                <w:rFonts w:ascii="Times New Roman" w:hAnsi="Times New Roman" w:cs="Times New Roman"/>
                <w:sz w:val="20"/>
                <w:szCs w:val="20"/>
              </w:rPr>
            </w:pPr>
            <w:r w:rsidRPr="00874503">
              <w:rPr>
                <w:rFonts w:ascii="Times New Roman" w:hAnsi="Times New Roman" w:cs="Times New Roman"/>
                <w:bCs/>
                <w:color w:val="auto"/>
                <w:sz w:val="20"/>
                <w:szCs w:val="20"/>
              </w:rPr>
              <w:t>Odborné společnosti</w:t>
            </w:r>
          </w:p>
          <w:p w14:paraId="69869EE6" w14:textId="77777777" w:rsidR="00AC1ABE" w:rsidRPr="00874503" w:rsidRDefault="00AC1ABE" w:rsidP="00AC1ABE">
            <w:pPr>
              <w:pStyle w:val="bib"/>
              <w:tabs>
                <w:tab w:val="left" w:pos="1418"/>
              </w:tabs>
              <w:ind w:left="1417" w:hanging="1417"/>
              <w:rPr>
                <w:rFonts w:ascii="Times New Roman" w:hAnsi="Times New Roman" w:cs="Times New Roman"/>
                <w:color w:val="auto"/>
                <w:sz w:val="20"/>
                <w:szCs w:val="20"/>
              </w:rPr>
            </w:pPr>
            <w:r w:rsidRPr="00AC1ABE">
              <w:rPr>
                <w:rFonts w:ascii="Times New Roman" w:hAnsi="Times New Roman" w:cs="Times New Roman"/>
                <w:color w:val="auto"/>
                <w:sz w:val="20"/>
                <w:szCs w:val="20"/>
              </w:rPr>
              <w:t>2019–</w:t>
            </w:r>
            <w:r w:rsidRPr="00AC1ABE">
              <w:rPr>
                <w:rFonts w:ascii="Times New Roman" w:hAnsi="Times New Roman" w:cs="Times New Roman"/>
                <w:color w:val="auto"/>
                <w:sz w:val="20"/>
                <w:szCs w:val="20"/>
              </w:rPr>
              <w:tab/>
              <w:t>Southern Studies Forum – člen</w:t>
            </w:r>
          </w:p>
          <w:p w14:paraId="57406C99" w14:textId="61A3BBA4" w:rsidR="006375BC" w:rsidRDefault="006375BC" w:rsidP="00C07AFA">
            <w:pPr>
              <w:pStyle w:val="bib"/>
              <w:tabs>
                <w:tab w:val="left" w:pos="1418"/>
              </w:tabs>
              <w:ind w:left="1417" w:hanging="1417"/>
              <w:rPr>
                <w:rFonts w:ascii="Times New Roman" w:hAnsi="Times New Roman" w:cs="Times New Roman"/>
                <w:color w:val="auto"/>
                <w:sz w:val="20"/>
                <w:szCs w:val="20"/>
              </w:rPr>
            </w:pPr>
            <w:r w:rsidRPr="00874503">
              <w:rPr>
                <w:rFonts w:ascii="Times New Roman" w:hAnsi="Times New Roman" w:cs="Times New Roman"/>
                <w:sz w:val="20"/>
                <w:szCs w:val="20"/>
              </w:rPr>
              <w:t>2009–</w:t>
            </w:r>
            <w:r w:rsidRPr="00874503">
              <w:rPr>
                <w:rFonts w:ascii="Times New Roman" w:hAnsi="Times New Roman" w:cs="Times New Roman"/>
                <w:sz w:val="20"/>
                <w:szCs w:val="20"/>
              </w:rPr>
              <w:tab/>
            </w:r>
            <w:r w:rsidRPr="00874503">
              <w:rPr>
                <w:rFonts w:ascii="Times New Roman" w:hAnsi="Times New Roman" w:cs="Times New Roman"/>
                <w:color w:val="auto"/>
                <w:sz w:val="20"/>
                <w:szCs w:val="20"/>
              </w:rPr>
              <w:t>Československé sdružení uživatelů TeXu</w:t>
            </w:r>
          </w:p>
          <w:p w14:paraId="5D9315A1" w14:textId="70F546A7" w:rsidR="006375BC" w:rsidRPr="00874503" w:rsidRDefault="006375BC" w:rsidP="00C07AFA">
            <w:pPr>
              <w:pStyle w:val="bib"/>
              <w:tabs>
                <w:tab w:val="left" w:pos="1418"/>
              </w:tabs>
              <w:ind w:left="1417" w:hanging="1417"/>
              <w:rPr>
                <w:rFonts w:ascii="Times New Roman" w:hAnsi="Times New Roman" w:cs="Times New Roman"/>
                <w:sz w:val="20"/>
                <w:szCs w:val="20"/>
              </w:rPr>
            </w:pPr>
            <w:r w:rsidRPr="00874503">
              <w:rPr>
                <w:rFonts w:ascii="Times New Roman" w:hAnsi="Times New Roman" w:cs="Times New Roman"/>
                <w:sz w:val="20"/>
                <w:szCs w:val="20"/>
              </w:rPr>
              <w:t>2000–</w:t>
            </w:r>
            <w:r w:rsidRPr="00874503">
              <w:rPr>
                <w:rFonts w:ascii="Times New Roman" w:hAnsi="Times New Roman" w:cs="Times New Roman"/>
                <w:sz w:val="20"/>
                <w:szCs w:val="20"/>
              </w:rPr>
              <w:tab/>
            </w:r>
            <w:r w:rsidRPr="00874503">
              <w:rPr>
                <w:rFonts w:ascii="Times New Roman" w:hAnsi="Times New Roman" w:cs="Times New Roman"/>
                <w:color w:val="auto"/>
                <w:sz w:val="20"/>
                <w:szCs w:val="20"/>
              </w:rPr>
              <w:t>Česká a Slovenská asociace amerikanistů – člen, v letech 2000–2015 pokladník</w:t>
            </w:r>
          </w:p>
          <w:p w14:paraId="6EB1987A" w14:textId="563A9803" w:rsidR="006375BC" w:rsidRPr="00874503" w:rsidRDefault="006375BC" w:rsidP="00C07AFA">
            <w:pPr>
              <w:pStyle w:val="bib"/>
              <w:tabs>
                <w:tab w:val="left" w:pos="1418"/>
              </w:tabs>
              <w:ind w:left="1417" w:hanging="1417"/>
              <w:rPr>
                <w:rFonts w:ascii="Times New Roman" w:hAnsi="Times New Roman" w:cs="Times New Roman"/>
                <w:sz w:val="20"/>
                <w:szCs w:val="20"/>
              </w:rPr>
            </w:pPr>
            <w:r w:rsidRPr="00874503">
              <w:rPr>
                <w:rFonts w:ascii="Times New Roman" w:hAnsi="Times New Roman" w:cs="Times New Roman"/>
                <w:color w:val="auto"/>
                <w:sz w:val="20"/>
                <w:szCs w:val="20"/>
              </w:rPr>
              <w:t>2000–</w:t>
            </w:r>
            <w:r w:rsidRPr="00874503">
              <w:rPr>
                <w:rFonts w:ascii="Times New Roman" w:hAnsi="Times New Roman" w:cs="Times New Roman"/>
                <w:color w:val="auto"/>
                <w:sz w:val="20"/>
                <w:szCs w:val="20"/>
              </w:rPr>
              <w:tab/>
              <w:t xml:space="preserve">European Association for American Studies – člen </w:t>
            </w:r>
          </w:p>
          <w:p w14:paraId="2E337C1A" w14:textId="77777777" w:rsidR="006375BC" w:rsidRDefault="006375BC" w:rsidP="00C07AFA">
            <w:pPr>
              <w:pStyle w:val="bb"/>
              <w:widowControl w:val="0"/>
              <w:rPr>
                <w:color w:val="000000"/>
                <w:lang w:bidi="he-IL"/>
              </w:rPr>
            </w:pPr>
          </w:p>
          <w:p w14:paraId="082CCDFC" w14:textId="77777777" w:rsidR="006375BC" w:rsidRPr="00405418" w:rsidRDefault="006375BC" w:rsidP="00C07AFA">
            <w:pPr>
              <w:pStyle w:val="bb"/>
              <w:widowControl w:val="0"/>
            </w:pPr>
          </w:p>
        </w:tc>
      </w:tr>
      <w:tr w:rsidR="006375BC" w14:paraId="6DC48353" w14:textId="77777777" w:rsidTr="00C07AFA">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D72F240" w14:textId="77777777" w:rsidR="006375BC" w:rsidRDefault="006375BC" w:rsidP="00C07AFA">
            <w:pPr>
              <w:rPr>
                <w:b/>
              </w:rPr>
            </w:pPr>
            <w:r>
              <w:rPr>
                <w:b/>
              </w:rPr>
              <w:t>Působení v zahraničí</w:t>
            </w:r>
          </w:p>
        </w:tc>
      </w:tr>
      <w:tr w:rsidR="006375BC" w14:paraId="4A2067AD" w14:textId="77777777" w:rsidTr="00C07AFA">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371D2C4B" w14:textId="77777777" w:rsidR="006375BC" w:rsidRDefault="006375BC" w:rsidP="00C07AFA">
            <w:pPr>
              <w:pStyle w:val="Dd"/>
              <w:widowControl w:val="0"/>
            </w:pPr>
            <w:r>
              <w:t>2018</w:t>
            </w:r>
            <w:r>
              <w:tab/>
              <w:t>David M. Rubenstein Rare Book &amp; Manuscript Library, Duke University, Durham, NC, USA</w:t>
            </w:r>
          </w:p>
          <w:p w14:paraId="2A531C85" w14:textId="77777777" w:rsidR="006375BC" w:rsidRDefault="006375BC" w:rsidP="00C07AFA">
            <w:pPr>
              <w:pStyle w:val="Dd"/>
              <w:widowControl w:val="0"/>
            </w:pPr>
            <w:r>
              <w:t>1998–1999</w:t>
            </w:r>
            <w:r>
              <w:tab/>
              <w:t>University of Massachusetts Boston, USA, Merrill Scholarship</w:t>
            </w:r>
          </w:p>
          <w:p w14:paraId="5179D655" w14:textId="77777777" w:rsidR="006375BC" w:rsidRDefault="006375BC" w:rsidP="00C07AFA">
            <w:pPr>
              <w:pStyle w:val="Dd"/>
              <w:widowControl w:val="0"/>
              <w:rPr>
                <w:b/>
              </w:rPr>
            </w:pPr>
          </w:p>
        </w:tc>
      </w:tr>
      <w:tr w:rsidR="006375BC" w14:paraId="15A1A2AE" w14:textId="77777777" w:rsidTr="008517F4">
        <w:trPr>
          <w:cantSplit/>
          <w:trHeight w:val="20"/>
        </w:trPr>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583627CC" w14:textId="77777777" w:rsidR="006375BC" w:rsidRDefault="006375BC" w:rsidP="00C07AFA">
            <w:pPr>
              <w:jc w:val="both"/>
              <w:rPr>
                <w:b/>
              </w:rPr>
            </w:pPr>
            <w:r>
              <w:rPr>
                <w:b/>
              </w:rPr>
              <w:t xml:space="preserve">Podpis </w:t>
            </w:r>
          </w:p>
        </w:tc>
        <w:tc>
          <w:tcPr>
            <w:tcW w:w="4537" w:type="dxa"/>
            <w:gridSpan w:val="8"/>
            <w:tcBorders>
              <w:top w:val="single" w:sz="4" w:space="0" w:color="000000"/>
              <w:left w:val="single" w:sz="4" w:space="0" w:color="000000"/>
              <w:bottom w:val="single" w:sz="4" w:space="0" w:color="000000"/>
              <w:right w:val="single" w:sz="4" w:space="0" w:color="000000"/>
            </w:tcBorders>
          </w:tcPr>
          <w:p w14:paraId="30A18FAE" w14:textId="77777777" w:rsidR="006375BC" w:rsidRDefault="006375BC" w:rsidP="00C07AFA">
            <w:pPr>
              <w:jc w:val="both"/>
            </w:pPr>
            <w:r>
              <w:t>Roman Trušník v. r.</w:t>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111E67E" w14:textId="77777777" w:rsidR="006375BC" w:rsidRDefault="006375BC" w:rsidP="00C07AFA">
            <w:pPr>
              <w:jc w:val="both"/>
            </w:pPr>
            <w:r>
              <w:rPr>
                <w:b/>
              </w:rPr>
              <w:t>datum</w:t>
            </w:r>
          </w:p>
        </w:tc>
        <w:tc>
          <w:tcPr>
            <w:tcW w:w="2018" w:type="dxa"/>
            <w:gridSpan w:val="4"/>
            <w:tcBorders>
              <w:top w:val="single" w:sz="4" w:space="0" w:color="000000"/>
              <w:left w:val="single" w:sz="4" w:space="0" w:color="000000"/>
              <w:bottom w:val="single" w:sz="4" w:space="0" w:color="000000"/>
              <w:right w:val="single" w:sz="4" w:space="0" w:color="000000"/>
            </w:tcBorders>
          </w:tcPr>
          <w:p w14:paraId="66C45945" w14:textId="08BD3B13" w:rsidR="006375BC" w:rsidRDefault="00AC2E35" w:rsidP="00AC2E35">
            <w:pPr>
              <w:jc w:val="both"/>
            </w:pPr>
            <w:r>
              <w:t>1</w:t>
            </w:r>
            <w:r w:rsidR="006375BC">
              <w:t xml:space="preserve">. </w:t>
            </w:r>
            <w:r>
              <w:t>2</w:t>
            </w:r>
            <w:r w:rsidR="006375BC">
              <w:t>. 2023</w:t>
            </w:r>
          </w:p>
        </w:tc>
      </w:tr>
    </w:tbl>
    <w:p w14:paraId="74EAB54A" w14:textId="77777777" w:rsidR="006375BC" w:rsidRDefault="006375BC" w:rsidP="006375BC"/>
    <w:p w14:paraId="6B39CE0B" w14:textId="77777777" w:rsidR="006375BC" w:rsidRDefault="006375BC" w:rsidP="006375B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793"/>
        <w:gridCol w:w="485"/>
        <w:gridCol w:w="694"/>
      </w:tblGrid>
      <w:tr w:rsidR="006375BC" w14:paraId="2858E6BF" w14:textId="77777777" w:rsidTr="00C07AFA">
        <w:tc>
          <w:tcPr>
            <w:tcW w:w="9859" w:type="dxa"/>
            <w:gridSpan w:val="15"/>
            <w:tcBorders>
              <w:bottom w:val="double" w:sz="4" w:space="0" w:color="auto"/>
            </w:tcBorders>
            <w:shd w:val="clear" w:color="auto" w:fill="BDD6EE"/>
          </w:tcPr>
          <w:p w14:paraId="23A26712" w14:textId="77777777" w:rsidR="006375BC" w:rsidRDefault="006375BC" w:rsidP="00C07AFA">
            <w:pPr>
              <w:jc w:val="both"/>
              <w:rPr>
                <w:b/>
                <w:sz w:val="28"/>
              </w:rPr>
            </w:pPr>
            <w:r>
              <w:rPr>
                <w:b/>
                <w:sz w:val="28"/>
              </w:rPr>
              <w:t>C-I – Personální zabezpečení</w:t>
            </w:r>
          </w:p>
        </w:tc>
      </w:tr>
      <w:tr w:rsidR="006375BC" w14:paraId="35F34B8E" w14:textId="77777777" w:rsidTr="00C07AFA">
        <w:tc>
          <w:tcPr>
            <w:tcW w:w="2518" w:type="dxa"/>
            <w:tcBorders>
              <w:top w:val="double" w:sz="4" w:space="0" w:color="auto"/>
            </w:tcBorders>
            <w:shd w:val="clear" w:color="auto" w:fill="F7CAAC"/>
          </w:tcPr>
          <w:p w14:paraId="7598F29E" w14:textId="77777777" w:rsidR="006375BC" w:rsidRDefault="006375BC" w:rsidP="00C07AFA">
            <w:pPr>
              <w:jc w:val="both"/>
              <w:rPr>
                <w:b/>
              </w:rPr>
            </w:pPr>
            <w:r>
              <w:rPr>
                <w:b/>
              </w:rPr>
              <w:t>Vysoká škola</w:t>
            </w:r>
          </w:p>
        </w:tc>
        <w:tc>
          <w:tcPr>
            <w:tcW w:w="7341" w:type="dxa"/>
            <w:gridSpan w:val="14"/>
          </w:tcPr>
          <w:p w14:paraId="07A0914F" w14:textId="77777777" w:rsidR="006375BC" w:rsidRDefault="006375BC" w:rsidP="00C07AFA">
            <w:pPr>
              <w:jc w:val="both"/>
            </w:pPr>
            <w:r>
              <w:t>Univerzita Tomáše Bati ve Zlíně</w:t>
            </w:r>
          </w:p>
        </w:tc>
      </w:tr>
      <w:tr w:rsidR="006375BC" w14:paraId="7E34AEA1" w14:textId="77777777" w:rsidTr="00C07AFA">
        <w:tc>
          <w:tcPr>
            <w:tcW w:w="2518" w:type="dxa"/>
            <w:shd w:val="clear" w:color="auto" w:fill="F7CAAC"/>
          </w:tcPr>
          <w:p w14:paraId="51A667D8" w14:textId="77777777" w:rsidR="006375BC" w:rsidRDefault="006375BC" w:rsidP="00C07AFA">
            <w:pPr>
              <w:jc w:val="both"/>
              <w:rPr>
                <w:b/>
              </w:rPr>
            </w:pPr>
            <w:r>
              <w:rPr>
                <w:b/>
              </w:rPr>
              <w:t>Součást vysoké školy</w:t>
            </w:r>
          </w:p>
        </w:tc>
        <w:tc>
          <w:tcPr>
            <w:tcW w:w="7341" w:type="dxa"/>
            <w:gridSpan w:val="14"/>
          </w:tcPr>
          <w:p w14:paraId="77EA9A77" w14:textId="77777777" w:rsidR="006375BC" w:rsidRDefault="006375BC" w:rsidP="00C07AFA">
            <w:pPr>
              <w:jc w:val="both"/>
            </w:pPr>
            <w:r>
              <w:t>Fakulta humanitních studií</w:t>
            </w:r>
          </w:p>
        </w:tc>
      </w:tr>
      <w:tr w:rsidR="006375BC" w14:paraId="59D80586" w14:textId="77777777" w:rsidTr="00C07AFA">
        <w:tc>
          <w:tcPr>
            <w:tcW w:w="2518" w:type="dxa"/>
            <w:shd w:val="clear" w:color="auto" w:fill="F7CAAC"/>
          </w:tcPr>
          <w:p w14:paraId="461C49CE" w14:textId="77777777" w:rsidR="006375BC" w:rsidRDefault="006375BC" w:rsidP="00C07AFA">
            <w:pPr>
              <w:jc w:val="both"/>
              <w:rPr>
                <w:b/>
              </w:rPr>
            </w:pPr>
            <w:r>
              <w:rPr>
                <w:b/>
              </w:rPr>
              <w:t>Název studijního programu</w:t>
            </w:r>
          </w:p>
        </w:tc>
        <w:tc>
          <w:tcPr>
            <w:tcW w:w="7341" w:type="dxa"/>
            <w:gridSpan w:val="14"/>
          </w:tcPr>
          <w:p w14:paraId="46482C4B" w14:textId="77777777" w:rsidR="006375BC" w:rsidRDefault="006375BC" w:rsidP="00C07AFA">
            <w:pPr>
              <w:jc w:val="both"/>
            </w:pPr>
            <w:r>
              <w:t>Anglická filologie</w:t>
            </w:r>
          </w:p>
        </w:tc>
      </w:tr>
      <w:tr w:rsidR="006375BC" w14:paraId="17107A4F" w14:textId="77777777" w:rsidTr="00C07AFA">
        <w:tc>
          <w:tcPr>
            <w:tcW w:w="2518" w:type="dxa"/>
            <w:shd w:val="clear" w:color="auto" w:fill="F7CAAC"/>
          </w:tcPr>
          <w:p w14:paraId="4F58BC12" w14:textId="77777777" w:rsidR="006375BC" w:rsidRDefault="006375BC" w:rsidP="00C07AFA">
            <w:pPr>
              <w:jc w:val="both"/>
              <w:rPr>
                <w:b/>
              </w:rPr>
            </w:pPr>
            <w:r>
              <w:rPr>
                <w:b/>
              </w:rPr>
              <w:t>Jméno a příjmení</w:t>
            </w:r>
          </w:p>
        </w:tc>
        <w:tc>
          <w:tcPr>
            <w:tcW w:w="4536" w:type="dxa"/>
            <w:gridSpan w:val="8"/>
          </w:tcPr>
          <w:p w14:paraId="1A33E8F1" w14:textId="77777777" w:rsidR="006375BC" w:rsidRDefault="006375BC" w:rsidP="00C07AFA">
            <w:pPr>
              <w:jc w:val="both"/>
            </w:pPr>
            <w:r w:rsidRPr="00B01205">
              <w:t>Lenka</w:t>
            </w:r>
            <w:r>
              <w:t xml:space="preserve"> </w:t>
            </w:r>
            <w:r w:rsidRPr="00B01205">
              <w:t>Drábková</w:t>
            </w:r>
          </w:p>
        </w:tc>
        <w:tc>
          <w:tcPr>
            <w:tcW w:w="709" w:type="dxa"/>
            <w:shd w:val="clear" w:color="auto" w:fill="F7CAAC"/>
          </w:tcPr>
          <w:p w14:paraId="547C1654" w14:textId="77777777" w:rsidR="006375BC" w:rsidRDefault="006375BC" w:rsidP="00C07AFA">
            <w:pPr>
              <w:jc w:val="both"/>
              <w:rPr>
                <w:b/>
              </w:rPr>
            </w:pPr>
            <w:r>
              <w:rPr>
                <w:b/>
              </w:rPr>
              <w:t>Tituly</w:t>
            </w:r>
          </w:p>
        </w:tc>
        <w:tc>
          <w:tcPr>
            <w:tcW w:w="2096" w:type="dxa"/>
            <w:gridSpan w:val="5"/>
          </w:tcPr>
          <w:p w14:paraId="377177DF" w14:textId="77777777" w:rsidR="006375BC" w:rsidRDefault="006375BC" w:rsidP="00C07AFA">
            <w:pPr>
              <w:jc w:val="both"/>
            </w:pPr>
            <w:r>
              <w:t>Mgr., Ph.D.</w:t>
            </w:r>
          </w:p>
        </w:tc>
      </w:tr>
      <w:tr w:rsidR="006375BC" w14:paraId="467FD719" w14:textId="77777777" w:rsidTr="00172420">
        <w:tc>
          <w:tcPr>
            <w:tcW w:w="2518" w:type="dxa"/>
            <w:shd w:val="clear" w:color="auto" w:fill="F7CAAC"/>
          </w:tcPr>
          <w:p w14:paraId="6E30E96F" w14:textId="77777777" w:rsidR="006375BC" w:rsidRDefault="006375BC" w:rsidP="00C07AFA">
            <w:pPr>
              <w:jc w:val="both"/>
              <w:rPr>
                <w:b/>
              </w:rPr>
            </w:pPr>
            <w:r>
              <w:rPr>
                <w:b/>
              </w:rPr>
              <w:t>Rok narození</w:t>
            </w:r>
          </w:p>
        </w:tc>
        <w:tc>
          <w:tcPr>
            <w:tcW w:w="829" w:type="dxa"/>
            <w:gridSpan w:val="2"/>
          </w:tcPr>
          <w:p w14:paraId="65784520" w14:textId="77777777" w:rsidR="006375BC" w:rsidRDefault="006375BC" w:rsidP="00C07AFA">
            <w:pPr>
              <w:jc w:val="both"/>
            </w:pPr>
            <w:r>
              <w:t>1965</w:t>
            </w:r>
          </w:p>
        </w:tc>
        <w:tc>
          <w:tcPr>
            <w:tcW w:w="1721" w:type="dxa"/>
            <w:shd w:val="clear" w:color="auto" w:fill="F7CAAC"/>
          </w:tcPr>
          <w:p w14:paraId="5200DBED" w14:textId="77777777" w:rsidR="006375BC" w:rsidRDefault="006375BC" w:rsidP="00C07AFA">
            <w:pPr>
              <w:jc w:val="both"/>
              <w:rPr>
                <w:b/>
              </w:rPr>
            </w:pPr>
            <w:r>
              <w:rPr>
                <w:b/>
              </w:rPr>
              <w:t>typ vztahu k VŠ</w:t>
            </w:r>
          </w:p>
        </w:tc>
        <w:tc>
          <w:tcPr>
            <w:tcW w:w="992" w:type="dxa"/>
            <w:gridSpan w:val="4"/>
          </w:tcPr>
          <w:p w14:paraId="0602043E" w14:textId="77777777" w:rsidR="006375BC" w:rsidRDefault="006375BC" w:rsidP="00C07AFA">
            <w:pPr>
              <w:jc w:val="both"/>
            </w:pPr>
            <w:r>
              <w:t>pp</w:t>
            </w:r>
          </w:p>
        </w:tc>
        <w:tc>
          <w:tcPr>
            <w:tcW w:w="994" w:type="dxa"/>
            <w:shd w:val="clear" w:color="auto" w:fill="F7CAAC"/>
          </w:tcPr>
          <w:p w14:paraId="16697CA4" w14:textId="77777777" w:rsidR="006375BC" w:rsidRDefault="006375BC" w:rsidP="00C07AFA">
            <w:pPr>
              <w:jc w:val="both"/>
              <w:rPr>
                <w:b/>
              </w:rPr>
            </w:pPr>
            <w:r>
              <w:rPr>
                <w:b/>
              </w:rPr>
              <w:t>rozsah</w:t>
            </w:r>
          </w:p>
        </w:tc>
        <w:tc>
          <w:tcPr>
            <w:tcW w:w="709" w:type="dxa"/>
          </w:tcPr>
          <w:p w14:paraId="67DF694E" w14:textId="77777777" w:rsidR="006375BC" w:rsidRDefault="006375BC" w:rsidP="00C07AFA">
            <w:pPr>
              <w:jc w:val="both"/>
            </w:pPr>
            <w:r>
              <w:t>40</w:t>
            </w:r>
          </w:p>
        </w:tc>
        <w:tc>
          <w:tcPr>
            <w:tcW w:w="917" w:type="dxa"/>
            <w:gridSpan w:val="3"/>
            <w:shd w:val="clear" w:color="auto" w:fill="F7CAAC"/>
          </w:tcPr>
          <w:p w14:paraId="00D7CB5A" w14:textId="77777777" w:rsidR="006375BC" w:rsidRDefault="006375BC" w:rsidP="00C07AFA">
            <w:pPr>
              <w:jc w:val="both"/>
              <w:rPr>
                <w:b/>
              </w:rPr>
            </w:pPr>
            <w:r>
              <w:rPr>
                <w:b/>
              </w:rPr>
              <w:t>do kdy</w:t>
            </w:r>
          </w:p>
        </w:tc>
        <w:tc>
          <w:tcPr>
            <w:tcW w:w="1179" w:type="dxa"/>
            <w:gridSpan w:val="2"/>
          </w:tcPr>
          <w:p w14:paraId="71A0F264" w14:textId="77777777" w:rsidR="006375BC" w:rsidRDefault="006375BC" w:rsidP="00C07AFA">
            <w:pPr>
              <w:jc w:val="both"/>
            </w:pPr>
            <w:r>
              <w:t>N</w:t>
            </w:r>
          </w:p>
        </w:tc>
      </w:tr>
      <w:tr w:rsidR="006375BC" w14:paraId="45854058" w14:textId="77777777" w:rsidTr="00172420">
        <w:tc>
          <w:tcPr>
            <w:tcW w:w="5068" w:type="dxa"/>
            <w:gridSpan w:val="4"/>
            <w:shd w:val="clear" w:color="auto" w:fill="F7CAAC"/>
          </w:tcPr>
          <w:p w14:paraId="316BA756" w14:textId="77777777" w:rsidR="006375BC" w:rsidRDefault="006375BC" w:rsidP="00C07AFA">
            <w:pPr>
              <w:jc w:val="both"/>
              <w:rPr>
                <w:b/>
              </w:rPr>
            </w:pPr>
            <w:r>
              <w:rPr>
                <w:b/>
              </w:rPr>
              <w:t>Typ vztahu na součásti VŠ, která uskutečňuje st. program</w:t>
            </w:r>
          </w:p>
        </w:tc>
        <w:tc>
          <w:tcPr>
            <w:tcW w:w="992" w:type="dxa"/>
            <w:gridSpan w:val="4"/>
          </w:tcPr>
          <w:p w14:paraId="09FF4C23" w14:textId="77777777" w:rsidR="006375BC" w:rsidRDefault="006375BC" w:rsidP="00C07AFA">
            <w:pPr>
              <w:jc w:val="both"/>
            </w:pPr>
            <w:r>
              <w:t>pp</w:t>
            </w:r>
          </w:p>
        </w:tc>
        <w:tc>
          <w:tcPr>
            <w:tcW w:w="994" w:type="dxa"/>
            <w:shd w:val="clear" w:color="auto" w:fill="F7CAAC"/>
          </w:tcPr>
          <w:p w14:paraId="22188F8B" w14:textId="77777777" w:rsidR="006375BC" w:rsidRDefault="006375BC" w:rsidP="00C07AFA">
            <w:pPr>
              <w:jc w:val="both"/>
              <w:rPr>
                <w:b/>
              </w:rPr>
            </w:pPr>
            <w:r>
              <w:rPr>
                <w:b/>
              </w:rPr>
              <w:t>rozsah</w:t>
            </w:r>
          </w:p>
        </w:tc>
        <w:tc>
          <w:tcPr>
            <w:tcW w:w="709" w:type="dxa"/>
          </w:tcPr>
          <w:p w14:paraId="23477D26" w14:textId="77777777" w:rsidR="006375BC" w:rsidRDefault="006375BC" w:rsidP="00C07AFA">
            <w:pPr>
              <w:jc w:val="both"/>
            </w:pPr>
            <w:r>
              <w:t>40</w:t>
            </w:r>
          </w:p>
        </w:tc>
        <w:tc>
          <w:tcPr>
            <w:tcW w:w="917" w:type="dxa"/>
            <w:gridSpan w:val="3"/>
            <w:shd w:val="clear" w:color="auto" w:fill="F7CAAC"/>
          </w:tcPr>
          <w:p w14:paraId="0898D062" w14:textId="77777777" w:rsidR="006375BC" w:rsidRDefault="006375BC" w:rsidP="00C07AFA">
            <w:pPr>
              <w:jc w:val="both"/>
              <w:rPr>
                <w:b/>
              </w:rPr>
            </w:pPr>
            <w:r>
              <w:rPr>
                <w:b/>
              </w:rPr>
              <w:t>do kdy</w:t>
            </w:r>
          </w:p>
        </w:tc>
        <w:tc>
          <w:tcPr>
            <w:tcW w:w="1179" w:type="dxa"/>
            <w:gridSpan w:val="2"/>
          </w:tcPr>
          <w:p w14:paraId="697EEE34" w14:textId="77777777" w:rsidR="006375BC" w:rsidRDefault="006375BC" w:rsidP="00C07AFA">
            <w:pPr>
              <w:jc w:val="both"/>
            </w:pPr>
            <w:r>
              <w:t>N</w:t>
            </w:r>
          </w:p>
        </w:tc>
      </w:tr>
      <w:tr w:rsidR="006375BC" w14:paraId="2C06B19A" w14:textId="77777777" w:rsidTr="00C07AFA">
        <w:tc>
          <w:tcPr>
            <w:tcW w:w="6060" w:type="dxa"/>
            <w:gridSpan w:val="8"/>
            <w:shd w:val="clear" w:color="auto" w:fill="F7CAAC"/>
          </w:tcPr>
          <w:p w14:paraId="240248B0"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06AB3DD1" w14:textId="77777777" w:rsidR="006375BC" w:rsidRDefault="006375BC" w:rsidP="00C07AFA">
            <w:pPr>
              <w:jc w:val="both"/>
              <w:rPr>
                <w:b/>
              </w:rPr>
            </w:pPr>
            <w:r>
              <w:rPr>
                <w:b/>
              </w:rPr>
              <w:t>typ prac. vztahu</w:t>
            </w:r>
          </w:p>
        </w:tc>
        <w:tc>
          <w:tcPr>
            <w:tcW w:w="2096" w:type="dxa"/>
            <w:gridSpan w:val="5"/>
            <w:shd w:val="clear" w:color="auto" w:fill="F7CAAC"/>
          </w:tcPr>
          <w:p w14:paraId="726F1F0A" w14:textId="77777777" w:rsidR="006375BC" w:rsidRDefault="006375BC" w:rsidP="00C07AFA">
            <w:pPr>
              <w:jc w:val="both"/>
              <w:rPr>
                <w:b/>
              </w:rPr>
            </w:pPr>
            <w:r>
              <w:rPr>
                <w:b/>
              </w:rPr>
              <w:t>rozsah</w:t>
            </w:r>
          </w:p>
        </w:tc>
      </w:tr>
      <w:tr w:rsidR="006375BC" w14:paraId="2EC84ABE" w14:textId="77777777" w:rsidTr="00C07AFA">
        <w:tc>
          <w:tcPr>
            <w:tcW w:w="6060" w:type="dxa"/>
            <w:gridSpan w:val="8"/>
          </w:tcPr>
          <w:p w14:paraId="17D83B3D" w14:textId="77777777" w:rsidR="006375BC" w:rsidRDefault="006375BC" w:rsidP="00C07AFA">
            <w:pPr>
              <w:jc w:val="both"/>
            </w:pPr>
          </w:p>
        </w:tc>
        <w:tc>
          <w:tcPr>
            <w:tcW w:w="1703" w:type="dxa"/>
            <w:gridSpan w:val="2"/>
          </w:tcPr>
          <w:p w14:paraId="5D6541EA" w14:textId="77777777" w:rsidR="006375BC" w:rsidRDefault="006375BC" w:rsidP="00C07AFA">
            <w:pPr>
              <w:jc w:val="both"/>
            </w:pPr>
          </w:p>
        </w:tc>
        <w:tc>
          <w:tcPr>
            <w:tcW w:w="2096" w:type="dxa"/>
            <w:gridSpan w:val="5"/>
          </w:tcPr>
          <w:p w14:paraId="109E950A" w14:textId="77777777" w:rsidR="006375BC" w:rsidRDefault="006375BC" w:rsidP="00C07AFA">
            <w:pPr>
              <w:jc w:val="both"/>
            </w:pPr>
          </w:p>
        </w:tc>
      </w:tr>
      <w:tr w:rsidR="006375BC" w14:paraId="6BB98E86" w14:textId="77777777" w:rsidTr="00C07AFA">
        <w:tc>
          <w:tcPr>
            <w:tcW w:w="9859" w:type="dxa"/>
            <w:gridSpan w:val="15"/>
            <w:shd w:val="clear" w:color="auto" w:fill="F7CAAC"/>
          </w:tcPr>
          <w:p w14:paraId="54E83802" w14:textId="77777777" w:rsidR="006375BC" w:rsidRDefault="006375BC" w:rsidP="00172420">
            <w:r>
              <w:rPr>
                <w:b/>
              </w:rPr>
              <w:t>Předměty příslušného studijního programu a způsob zapojení do jejich výuky, příp. další zapojení do uskutečňování studijního programu</w:t>
            </w:r>
          </w:p>
        </w:tc>
      </w:tr>
      <w:tr w:rsidR="006375BC" w14:paraId="68F89884" w14:textId="77777777" w:rsidTr="00C07AFA">
        <w:trPr>
          <w:trHeight w:val="20"/>
        </w:trPr>
        <w:tc>
          <w:tcPr>
            <w:tcW w:w="9859" w:type="dxa"/>
            <w:gridSpan w:val="15"/>
            <w:tcBorders>
              <w:top w:val="nil"/>
            </w:tcBorders>
          </w:tcPr>
          <w:p w14:paraId="489D96CD" w14:textId="77777777" w:rsidR="006375BC" w:rsidRDefault="006375BC" w:rsidP="00C07AFA">
            <w:pPr>
              <w:jc w:val="both"/>
            </w:pPr>
            <w:r>
              <w:t>Angličtina jako lingua franca – garant, vyučující</w:t>
            </w:r>
          </w:p>
          <w:p w14:paraId="60AF1482" w14:textId="77777777" w:rsidR="006375BC" w:rsidRDefault="006375BC" w:rsidP="00C07AFA">
            <w:pPr>
              <w:jc w:val="both"/>
            </w:pPr>
            <w:r>
              <w:t>Korpusová lingvistika – garant, vyučující</w:t>
            </w:r>
          </w:p>
          <w:p w14:paraId="37B2977E" w14:textId="77777777" w:rsidR="006375BC" w:rsidRDefault="006375BC" w:rsidP="00C07AFA">
            <w:pPr>
              <w:jc w:val="both"/>
            </w:pPr>
            <w:r>
              <w:t>Počítačem podporovaný překlad – garant, vyučující</w:t>
            </w:r>
          </w:p>
          <w:p w14:paraId="596A9590" w14:textId="77777777" w:rsidR="006375BC" w:rsidRPr="002827C6" w:rsidRDefault="006375BC" w:rsidP="00C07AFA">
            <w:pPr>
              <w:jc w:val="both"/>
            </w:pPr>
          </w:p>
        </w:tc>
      </w:tr>
      <w:tr w:rsidR="006375BC" w14:paraId="2C2771D4" w14:textId="77777777" w:rsidTr="00C07AFA">
        <w:trPr>
          <w:trHeight w:val="340"/>
        </w:trPr>
        <w:tc>
          <w:tcPr>
            <w:tcW w:w="9859" w:type="dxa"/>
            <w:gridSpan w:val="15"/>
            <w:tcBorders>
              <w:top w:val="nil"/>
            </w:tcBorders>
            <w:shd w:val="clear" w:color="auto" w:fill="FBD4B4"/>
          </w:tcPr>
          <w:p w14:paraId="23FFECAD" w14:textId="77777777" w:rsidR="006375BC" w:rsidRPr="0044540F" w:rsidRDefault="006375BC" w:rsidP="00C07AFA">
            <w:pPr>
              <w:rPr>
                <w:b/>
              </w:rPr>
            </w:pPr>
            <w:r w:rsidRPr="0044540F">
              <w:rPr>
                <w:b/>
              </w:rPr>
              <w:t>Zapojení do výuky v dalších studijních programch na téže vysoké škole (pouze u garantů ZT a PZ předmětů)</w:t>
            </w:r>
          </w:p>
        </w:tc>
      </w:tr>
      <w:tr w:rsidR="006375BC" w14:paraId="42E053C3" w14:textId="77777777" w:rsidTr="00C07AFA">
        <w:trPr>
          <w:trHeight w:val="340"/>
        </w:trPr>
        <w:tc>
          <w:tcPr>
            <w:tcW w:w="2802" w:type="dxa"/>
            <w:gridSpan w:val="2"/>
            <w:tcBorders>
              <w:top w:val="nil"/>
            </w:tcBorders>
          </w:tcPr>
          <w:p w14:paraId="0046A8B6" w14:textId="77777777" w:rsidR="006375BC" w:rsidRPr="0044540F" w:rsidRDefault="006375BC" w:rsidP="00C07AFA">
            <w:pPr>
              <w:rPr>
                <w:b/>
              </w:rPr>
            </w:pPr>
            <w:r w:rsidRPr="0044540F">
              <w:rPr>
                <w:b/>
              </w:rPr>
              <w:t>Název studijního předmětu</w:t>
            </w:r>
          </w:p>
        </w:tc>
        <w:tc>
          <w:tcPr>
            <w:tcW w:w="2409" w:type="dxa"/>
            <w:gridSpan w:val="3"/>
            <w:tcBorders>
              <w:top w:val="nil"/>
            </w:tcBorders>
          </w:tcPr>
          <w:p w14:paraId="31C307AA" w14:textId="77777777" w:rsidR="006375BC" w:rsidRPr="0044540F" w:rsidRDefault="006375BC" w:rsidP="00C07AFA">
            <w:pPr>
              <w:rPr>
                <w:b/>
              </w:rPr>
            </w:pPr>
            <w:r w:rsidRPr="0044540F">
              <w:rPr>
                <w:b/>
              </w:rPr>
              <w:t>Název studijního programu</w:t>
            </w:r>
          </w:p>
        </w:tc>
        <w:tc>
          <w:tcPr>
            <w:tcW w:w="567" w:type="dxa"/>
            <w:gridSpan w:val="2"/>
            <w:tcBorders>
              <w:top w:val="nil"/>
            </w:tcBorders>
          </w:tcPr>
          <w:p w14:paraId="2209CB6B" w14:textId="77777777" w:rsidR="006375BC" w:rsidRPr="0044540F" w:rsidRDefault="006375BC" w:rsidP="00C07AFA">
            <w:pPr>
              <w:rPr>
                <w:b/>
              </w:rPr>
            </w:pPr>
            <w:r w:rsidRPr="0044540F">
              <w:rPr>
                <w:b/>
              </w:rPr>
              <w:t>Sem.</w:t>
            </w:r>
          </w:p>
        </w:tc>
        <w:tc>
          <w:tcPr>
            <w:tcW w:w="2109" w:type="dxa"/>
            <w:gridSpan w:val="5"/>
            <w:tcBorders>
              <w:top w:val="nil"/>
            </w:tcBorders>
          </w:tcPr>
          <w:p w14:paraId="6CCD94BF" w14:textId="77777777" w:rsidR="006375BC" w:rsidRPr="0044540F" w:rsidRDefault="006375BC" w:rsidP="00C07AFA">
            <w:pPr>
              <w:rPr>
                <w:b/>
              </w:rPr>
            </w:pPr>
            <w:r w:rsidRPr="0044540F">
              <w:rPr>
                <w:b/>
              </w:rPr>
              <w:t>Role ve výuce daného předmětu</w:t>
            </w:r>
          </w:p>
        </w:tc>
        <w:tc>
          <w:tcPr>
            <w:tcW w:w="1972" w:type="dxa"/>
            <w:gridSpan w:val="3"/>
            <w:tcBorders>
              <w:top w:val="nil"/>
            </w:tcBorders>
          </w:tcPr>
          <w:p w14:paraId="25D04B2A" w14:textId="77777777" w:rsidR="006375BC" w:rsidRPr="0044540F" w:rsidRDefault="006375BC" w:rsidP="00C07AFA">
            <w:pPr>
              <w:rPr>
                <w:b/>
              </w:rPr>
            </w:pPr>
            <w:r w:rsidRPr="0044540F">
              <w:rPr>
                <w:b/>
              </w:rPr>
              <w:t>(</w:t>
            </w:r>
            <w:r w:rsidRPr="0044540F">
              <w:rPr>
                <w:b/>
                <w:i/>
                <w:iCs/>
              </w:rPr>
              <w:t>nepovinný údaj</w:t>
            </w:r>
            <w:r w:rsidRPr="0044540F">
              <w:rPr>
                <w:b/>
              </w:rPr>
              <w:t>) Počet hodin za semestr</w:t>
            </w:r>
          </w:p>
        </w:tc>
      </w:tr>
      <w:tr w:rsidR="006375BC" w14:paraId="22627D04" w14:textId="77777777" w:rsidTr="00C07AFA">
        <w:trPr>
          <w:trHeight w:val="284"/>
        </w:trPr>
        <w:tc>
          <w:tcPr>
            <w:tcW w:w="2802" w:type="dxa"/>
            <w:gridSpan w:val="2"/>
            <w:tcBorders>
              <w:top w:val="nil"/>
            </w:tcBorders>
          </w:tcPr>
          <w:p w14:paraId="32FA40F3" w14:textId="77777777" w:rsidR="006375BC" w:rsidRPr="00780882" w:rsidRDefault="006375BC" w:rsidP="00C07AFA"/>
        </w:tc>
        <w:tc>
          <w:tcPr>
            <w:tcW w:w="2409" w:type="dxa"/>
            <w:gridSpan w:val="3"/>
            <w:tcBorders>
              <w:top w:val="nil"/>
            </w:tcBorders>
          </w:tcPr>
          <w:p w14:paraId="459A6D57" w14:textId="77777777" w:rsidR="006375BC" w:rsidRPr="00780882" w:rsidRDefault="006375BC" w:rsidP="00C07AFA"/>
        </w:tc>
        <w:tc>
          <w:tcPr>
            <w:tcW w:w="567" w:type="dxa"/>
            <w:gridSpan w:val="2"/>
            <w:tcBorders>
              <w:top w:val="nil"/>
            </w:tcBorders>
          </w:tcPr>
          <w:p w14:paraId="50616BE2" w14:textId="77777777" w:rsidR="006375BC" w:rsidRPr="00780882" w:rsidRDefault="006375BC" w:rsidP="00C07AFA"/>
        </w:tc>
        <w:tc>
          <w:tcPr>
            <w:tcW w:w="2109" w:type="dxa"/>
            <w:gridSpan w:val="5"/>
            <w:tcBorders>
              <w:top w:val="nil"/>
            </w:tcBorders>
          </w:tcPr>
          <w:p w14:paraId="4474AFAB" w14:textId="77777777" w:rsidR="006375BC" w:rsidRPr="00780882" w:rsidRDefault="006375BC" w:rsidP="00C07AFA"/>
        </w:tc>
        <w:tc>
          <w:tcPr>
            <w:tcW w:w="1972" w:type="dxa"/>
            <w:gridSpan w:val="3"/>
            <w:tcBorders>
              <w:top w:val="nil"/>
            </w:tcBorders>
          </w:tcPr>
          <w:p w14:paraId="4B84028B" w14:textId="77777777" w:rsidR="006375BC" w:rsidRPr="00780882" w:rsidRDefault="006375BC" w:rsidP="00C07AFA"/>
        </w:tc>
      </w:tr>
      <w:tr w:rsidR="006375BC" w14:paraId="66342038" w14:textId="77777777" w:rsidTr="00C07AFA">
        <w:tc>
          <w:tcPr>
            <w:tcW w:w="9859" w:type="dxa"/>
            <w:gridSpan w:val="15"/>
            <w:shd w:val="clear" w:color="auto" w:fill="F7CAAC"/>
          </w:tcPr>
          <w:p w14:paraId="3762D939" w14:textId="77777777" w:rsidR="006375BC" w:rsidRDefault="006375BC" w:rsidP="00C07AFA">
            <w:pPr>
              <w:jc w:val="both"/>
            </w:pPr>
            <w:r>
              <w:rPr>
                <w:b/>
              </w:rPr>
              <w:t xml:space="preserve">Údaje o vzdělání na VŠ </w:t>
            </w:r>
          </w:p>
        </w:tc>
      </w:tr>
      <w:tr w:rsidR="006375BC" w14:paraId="6B452324" w14:textId="77777777" w:rsidTr="00C07AFA">
        <w:trPr>
          <w:trHeight w:val="20"/>
        </w:trPr>
        <w:tc>
          <w:tcPr>
            <w:tcW w:w="9859" w:type="dxa"/>
            <w:gridSpan w:val="15"/>
          </w:tcPr>
          <w:p w14:paraId="78C4ED3D" w14:textId="77777777" w:rsidR="006375BC" w:rsidRDefault="006375BC" w:rsidP="00C07AFA">
            <w:pPr>
              <w:pStyle w:val="Dd"/>
              <w:widowControl w:val="0"/>
            </w:pPr>
            <w:r>
              <w:t>2001–2008</w:t>
            </w:r>
            <w:r>
              <w:tab/>
              <w:t>Masarykova univerzita, Filozofická fakulta, anglický jazyk – Ph.D.</w:t>
            </w:r>
          </w:p>
          <w:p w14:paraId="35CE48C1" w14:textId="77777777" w:rsidR="006375BC" w:rsidRDefault="006375BC" w:rsidP="00C07AFA">
            <w:pPr>
              <w:pStyle w:val="Dd"/>
              <w:widowControl w:val="0"/>
            </w:pPr>
            <w:r>
              <w:t>1985–1991</w:t>
            </w:r>
            <w:r>
              <w:tab/>
              <w:t>Masarykova univerzita, Filozofická fakulta, učitelství českého jazyka a anglického jazyka – Mgr.</w:t>
            </w:r>
          </w:p>
          <w:p w14:paraId="45C9D6E0" w14:textId="77777777" w:rsidR="006375BC" w:rsidRPr="00780882" w:rsidRDefault="006375BC" w:rsidP="00C07AFA">
            <w:pPr>
              <w:pStyle w:val="Dd"/>
              <w:widowControl w:val="0"/>
            </w:pPr>
          </w:p>
        </w:tc>
      </w:tr>
      <w:tr w:rsidR="006375BC" w14:paraId="0D5102FE" w14:textId="77777777" w:rsidTr="00C07AFA">
        <w:tc>
          <w:tcPr>
            <w:tcW w:w="9859" w:type="dxa"/>
            <w:gridSpan w:val="15"/>
            <w:shd w:val="clear" w:color="auto" w:fill="F7CAAC"/>
          </w:tcPr>
          <w:p w14:paraId="56621F20" w14:textId="77777777" w:rsidR="006375BC" w:rsidRDefault="006375BC" w:rsidP="00C07AFA">
            <w:pPr>
              <w:jc w:val="both"/>
              <w:rPr>
                <w:b/>
              </w:rPr>
            </w:pPr>
            <w:r>
              <w:rPr>
                <w:b/>
              </w:rPr>
              <w:t>Údaje o odborném působení od absolvování VŠ</w:t>
            </w:r>
          </w:p>
        </w:tc>
      </w:tr>
      <w:tr w:rsidR="006375BC" w14:paraId="061DEE52" w14:textId="77777777" w:rsidTr="00C07AFA">
        <w:trPr>
          <w:trHeight w:val="1090"/>
        </w:trPr>
        <w:tc>
          <w:tcPr>
            <w:tcW w:w="9859" w:type="dxa"/>
            <w:gridSpan w:val="15"/>
          </w:tcPr>
          <w:p w14:paraId="77EC811E" w14:textId="0415BAF9" w:rsidR="006375BC" w:rsidRDefault="006375BC" w:rsidP="00C07AFA">
            <w:pPr>
              <w:pStyle w:val="Dd"/>
              <w:widowControl w:val="0"/>
            </w:pPr>
            <w:r>
              <w:t>2007–</w:t>
            </w:r>
            <w:r>
              <w:tab/>
              <w:t xml:space="preserve">UTB ve Zlíně, </w:t>
            </w:r>
            <w:r w:rsidR="00A77271">
              <w:t>Fakulta humanitních studií, Ústav moderních jazyků a literatur (dříve Ústav anglistiky a amerikanistiky a Ústav jazyků)</w:t>
            </w:r>
            <w:r w:rsidR="00E31D31">
              <w:t xml:space="preserve"> –</w:t>
            </w:r>
            <w:r w:rsidR="00A77271">
              <w:t xml:space="preserve"> </w:t>
            </w:r>
            <w:r>
              <w:t xml:space="preserve">odborná asistentka </w:t>
            </w:r>
          </w:p>
          <w:p w14:paraId="47225A9A" w14:textId="50B2A524" w:rsidR="006375BC" w:rsidRDefault="006375BC" w:rsidP="00C07AFA">
            <w:pPr>
              <w:pStyle w:val="Dd"/>
              <w:widowControl w:val="0"/>
            </w:pPr>
            <w:r>
              <w:t>2004–2006</w:t>
            </w:r>
            <w:r>
              <w:tab/>
              <w:t>UTB ve Zlíně, Univerzitní institut, Ústav jazyků</w:t>
            </w:r>
            <w:r w:rsidR="00E31D31">
              <w:t xml:space="preserve"> –</w:t>
            </w:r>
            <w:r>
              <w:t xml:space="preserve"> odborná asistentka</w:t>
            </w:r>
          </w:p>
          <w:p w14:paraId="0BFAA5C8" w14:textId="7076493E" w:rsidR="006375BC" w:rsidRDefault="006375BC" w:rsidP="00C07AFA">
            <w:pPr>
              <w:pStyle w:val="Dd"/>
              <w:widowControl w:val="0"/>
            </w:pPr>
            <w:r>
              <w:t>2001–2003</w:t>
            </w:r>
            <w:r>
              <w:tab/>
              <w:t>UTB ve Zlíně, Fakulta managementu a ekonomiky</w:t>
            </w:r>
            <w:r w:rsidR="00E31D31">
              <w:t xml:space="preserve"> –</w:t>
            </w:r>
            <w:r>
              <w:t xml:space="preserve"> odborná asistentka</w:t>
            </w:r>
          </w:p>
          <w:p w14:paraId="29B6A959" w14:textId="04E4B056" w:rsidR="006375BC" w:rsidRDefault="006375BC" w:rsidP="00C07AFA">
            <w:pPr>
              <w:pStyle w:val="Dd"/>
              <w:widowControl w:val="0"/>
            </w:pPr>
            <w:r>
              <w:t>1996–2000</w:t>
            </w:r>
            <w:r>
              <w:tab/>
              <w:t>Vysoké učení technické, Fakulta managementu a ekonomiky</w:t>
            </w:r>
            <w:r w:rsidR="00E31D31">
              <w:t xml:space="preserve"> –</w:t>
            </w:r>
            <w:r>
              <w:t xml:space="preserve"> asistentka</w:t>
            </w:r>
          </w:p>
          <w:p w14:paraId="5F8B7DF1" w14:textId="544D7A6E" w:rsidR="006375BC" w:rsidRDefault="006375BC" w:rsidP="00C07AFA">
            <w:pPr>
              <w:pStyle w:val="Dd"/>
              <w:widowControl w:val="0"/>
            </w:pPr>
            <w:r>
              <w:t>1995–1996</w:t>
            </w:r>
            <w:r>
              <w:tab/>
              <w:t>Moravan Otrokovice</w:t>
            </w:r>
            <w:r w:rsidR="009B5716">
              <w:t xml:space="preserve"> –</w:t>
            </w:r>
            <w:r>
              <w:t xml:space="preserve"> překladatelka</w:t>
            </w:r>
          </w:p>
          <w:p w14:paraId="056B72C0" w14:textId="3B5EA7BA" w:rsidR="006375BC" w:rsidRPr="00780882" w:rsidRDefault="006375BC" w:rsidP="009B5716">
            <w:pPr>
              <w:pStyle w:val="Dd"/>
              <w:widowControl w:val="0"/>
            </w:pPr>
            <w:r>
              <w:t>1985–1995</w:t>
            </w:r>
            <w:r>
              <w:tab/>
              <w:t>Vojenská akademie Brno</w:t>
            </w:r>
            <w:r w:rsidR="009B5716">
              <w:t xml:space="preserve"> –</w:t>
            </w:r>
            <w:r>
              <w:t xml:space="preserve"> překladatelka</w:t>
            </w:r>
          </w:p>
        </w:tc>
      </w:tr>
      <w:tr w:rsidR="006375BC" w14:paraId="1F08FF3C" w14:textId="77777777" w:rsidTr="00C07AFA">
        <w:trPr>
          <w:trHeight w:val="250"/>
        </w:trPr>
        <w:tc>
          <w:tcPr>
            <w:tcW w:w="9859" w:type="dxa"/>
            <w:gridSpan w:val="15"/>
            <w:shd w:val="clear" w:color="auto" w:fill="F7CAAC"/>
          </w:tcPr>
          <w:p w14:paraId="454C669A" w14:textId="77777777" w:rsidR="006375BC" w:rsidRDefault="006375BC" w:rsidP="00C07AFA">
            <w:pPr>
              <w:jc w:val="both"/>
            </w:pPr>
            <w:r>
              <w:rPr>
                <w:b/>
              </w:rPr>
              <w:t>Zkušenosti s vedením kvalifikačních a rigorózních prací</w:t>
            </w:r>
          </w:p>
        </w:tc>
      </w:tr>
      <w:tr w:rsidR="006375BC" w14:paraId="6E63A9A9" w14:textId="77777777" w:rsidTr="00C07AFA">
        <w:trPr>
          <w:trHeight w:val="20"/>
        </w:trPr>
        <w:tc>
          <w:tcPr>
            <w:tcW w:w="9859" w:type="dxa"/>
            <w:gridSpan w:val="15"/>
          </w:tcPr>
          <w:p w14:paraId="373459BE" w14:textId="77777777" w:rsidR="006375BC" w:rsidRDefault="006375BC" w:rsidP="00C07AFA">
            <w:pPr>
              <w:jc w:val="both"/>
            </w:pPr>
            <w:r>
              <w:t>50 vedených a obhájených bakalářských prací</w:t>
            </w:r>
          </w:p>
        </w:tc>
      </w:tr>
      <w:tr w:rsidR="006375BC" w14:paraId="46043AD9" w14:textId="77777777" w:rsidTr="00C07AFA">
        <w:trPr>
          <w:cantSplit/>
        </w:trPr>
        <w:tc>
          <w:tcPr>
            <w:tcW w:w="3347" w:type="dxa"/>
            <w:gridSpan w:val="3"/>
            <w:tcBorders>
              <w:top w:val="single" w:sz="12" w:space="0" w:color="auto"/>
            </w:tcBorders>
            <w:shd w:val="clear" w:color="auto" w:fill="F7CAAC"/>
          </w:tcPr>
          <w:p w14:paraId="007097DB"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7A7E6FEA"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F986F86"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5FB554C" w14:textId="77777777" w:rsidR="006375BC" w:rsidRDefault="006375BC" w:rsidP="00C07AFA">
            <w:pPr>
              <w:jc w:val="both"/>
              <w:rPr>
                <w:b/>
              </w:rPr>
            </w:pPr>
            <w:r>
              <w:rPr>
                <w:b/>
              </w:rPr>
              <w:t>Ohlasy publikací</w:t>
            </w:r>
          </w:p>
        </w:tc>
      </w:tr>
      <w:tr w:rsidR="006375BC" w14:paraId="188AAC02" w14:textId="77777777" w:rsidTr="00172420">
        <w:trPr>
          <w:cantSplit/>
        </w:trPr>
        <w:tc>
          <w:tcPr>
            <w:tcW w:w="3347" w:type="dxa"/>
            <w:gridSpan w:val="3"/>
          </w:tcPr>
          <w:p w14:paraId="2B526296" w14:textId="77777777" w:rsidR="006375BC" w:rsidRDefault="006375BC" w:rsidP="00C07AFA">
            <w:pPr>
              <w:jc w:val="both"/>
            </w:pPr>
          </w:p>
        </w:tc>
        <w:tc>
          <w:tcPr>
            <w:tcW w:w="2245" w:type="dxa"/>
            <w:gridSpan w:val="3"/>
          </w:tcPr>
          <w:p w14:paraId="129CE079" w14:textId="77777777" w:rsidR="006375BC" w:rsidRDefault="006375BC" w:rsidP="00C07AFA">
            <w:pPr>
              <w:jc w:val="both"/>
            </w:pPr>
          </w:p>
        </w:tc>
        <w:tc>
          <w:tcPr>
            <w:tcW w:w="2248" w:type="dxa"/>
            <w:gridSpan w:val="5"/>
            <w:tcBorders>
              <w:right w:val="single" w:sz="12" w:space="0" w:color="auto"/>
            </w:tcBorders>
          </w:tcPr>
          <w:p w14:paraId="275C3C7A" w14:textId="77777777" w:rsidR="006375BC" w:rsidRDefault="006375BC" w:rsidP="00C07AFA">
            <w:pPr>
              <w:jc w:val="both"/>
            </w:pPr>
          </w:p>
        </w:tc>
        <w:tc>
          <w:tcPr>
            <w:tcW w:w="840" w:type="dxa"/>
            <w:gridSpan w:val="2"/>
            <w:tcBorders>
              <w:left w:val="single" w:sz="12" w:space="0" w:color="auto"/>
            </w:tcBorders>
            <w:shd w:val="clear" w:color="auto" w:fill="F7CAAC"/>
          </w:tcPr>
          <w:p w14:paraId="1888E8D8" w14:textId="77777777" w:rsidR="006375BC" w:rsidRPr="00F20AEF" w:rsidRDefault="006375BC" w:rsidP="00C07AFA">
            <w:pPr>
              <w:jc w:val="both"/>
            </w:pPr>
            <w:r w:rsidRPr="00F20AEF">
              <w:rPr>
                <w:b/>
              </w:rPr>
              <w:t>WoS</w:t>
            </w:r>
          </w:p>
        </w:tc>
        <w:tc>
          <w:tcPr>
            <w:tcW w:w="485" w:type="dxa"/>
            <w:shd w:val="clear" w:color="auto" w:fill="F7CAAC"/>
          </w:tcPr>
          <w:p w14:paraId="575955BF"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193B71D5" w14:textId="77777777" w:rsidR="006375BC" w:rsidRDefault="006375BC" w:rsidP="00C07AFA">
            <w:pPr>
              <w:jc w:val="both"/>
            </w:pPr>
            <w:r>
              <w:rPr>
                <w:b/>
                <w:sz w:val="18"/>
              </w:rPr>
              <w:t>ostatní</w:t>
            </w:r>
          </w:p>
        </w:tc>
      </w:tr>
      <w:tr w:rsidR="006375BC" w14:paraId="3EF83538" w14:textId="77777777" w:rsidTr="00172420">
        <w:trPr>
          <w:cantSplit/>
          <w:trHeight w:val="70"/>
        </w:trPr>
        <w:tc>
          <w:tcPr>
            <w:tcW w:w="3347" w:type="dxa"/>
            <w:gridSpan w:val="3"/>
            <w:shd w:val="clear" w:color="auto" w:fill="F7CAAC"/>
          </w:tcPr>
          <w:p w14:paraId="1AF581F9" w14:textId="77777777" w:rsidR="006375BC" w:rsidRDefault="006375BC" w:rsidP="00C07AFA">
            <w:pPr>
              <w:jc w:val="both"/>
            </w:pPr>
            <w:r>
              <w:rPr>
                <w:b/>
              </w:rPr>
              <w:t>Obor jmenovacího řízení</w:t>
            </w:r>
          </w:p>
        </w:tc>
        <w:tc>
          <w:tcPr>
            <w:tcW w:w="2245" w:type="dxa"/>
            <w:gridSpan w:val="3"/>
            <w:shd w:val="clear" w:color="auto" w:fill="F7CAAC"/>
          </w:tcPr>
          <w:p w14:paraId="5787FE9A"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173F4F49" w14:textId="77777777" w:rsidR="006375BC" w:rsidRDefault="006375BC" w:rsidP="00C07AFA">
            <w:pPr>
              <w:jc w:val="both"/>
            </w:pPr>
            <w:r>
              <w:rPr>
                <w:b/>
              </w:rPr>
              <w:t>Řízení konáno na VŠ</w:t>
            </w:r>
          </w:p>
        </w:tc>
        <w:tc>
          <w:tcPr>
            <w:tcW w:w="840" w:type="dxa"/>
            <w:gridSpan w:val="2"/>
            <w:tcBorders>
              <w:left w:val="single" w:sz="12" w:space="0" w:color="auto"/>
            </w:tcBorders>
          </w:tcPr>
          <w:p w14:paraId="72D1683A" w14:textId="5D0560AB" w:rsidR="006375BC" w:rsidRPr="00F20AEF" w:rsidRDefault="005621F1" w:rsidP="00C9509E">
            <w:pPr>
              <w:jc w:val="center"/>
              <w:rPr>
                <w:b/>
              </w:rPr>
            </w:pPr>
            <w:r>
              <w:rPr>
                <w:b/>
              </w:rPr>
              <w:t>1</w:t>
            </w:r>
          </w:p>
        </w:tc>
        <w:tc>
          <w:tcPr>
            <w:tcW w:w="485" w:type="dxa"/>
          </w:tcPr>
          <w:p w14:paraId="66986890" w14:textId="24D7BEE1" w:rsidR="006375BC" w:rsidRPr="00F20AEF" w:rsidRDefault="006D7DA9" w:rsidP="00C9509E">
            <w:pPr>
              <w:jc w:val="center"/>
              <w:rPr>
                <w:b/>
              </w:rPr>
            </w:pPr>
            <w:r>
              <w:rPr>
                <w:b/>
              </w:rPr>
              <w:t>0</w:t>
            </w:r>
          </w:p>
        </w:tc>
        <w:tc>
          <w:tcPr>
            <w:tcW w:w="694" w:type="dxa"/>
          </w:tcPr>
          <w:p w14:paraId="7FF040F0" w14:textId="77777777" w:rsidR="006375BC" w:rsidRDefault="006375BC" w:rsidP="00C9509E">
            <w:pPr>
              <w:jc w:val="center"/>
              <w:rPr>
                <w:b/>
              </w:rPr>
            </w:pPr>
            <w:r>
              <w:rPr>
                <w:b/>
              </w:rPr>
              <w:t>9</w:t>
            </w:r>
          </w:p>
        </w:tc>
      </w:tr>
      <w:tr w:rsidR="006375BC" w14:paraId="15787259" w14:textId="77777777" w:rsidTr="00C07AFA">
        <w:trPr>
          <w:trHeight w:val="205"/>
        </w:trPr>
        <w:tc>
          <w:tcPr>
            <w:tcW w:w="3347" w:type="dxa"/>
            <w:gridSpan w:val="3"/>
          </w:tcPr>
          <w:p w14:paraId="531E6CE6" w14:textId="77777777" w:rsidR="006375BC" w:rsidRDefault="006375BC" w:rsidP="00C07AFA">
            <w:pPr>
              <w:jc w:val="both"/>
            </w:pPr>
          </w:p>
        </w:tc>
        <w:tc>
          <w:tcPr>
            <w:tcW w:w="2245" w:type="dxa"/>
            <w:gridSpan w:val="3"/>
          </w:tcPr>
          <w:p w14:paraId="51449F4D" w14:textId="77777777" w:rsidR="006375BC" w:rsidRDefault="006375BC" w:rsidP="00C07AFA">
            <w:pPr>
              <w:jc w:val="both"/>
            </w:pPr>
          </w:p>
        </w:tc>
        <w:tc>
          <w:tcPr>
            <w:tcW w:w="2248" w:type="dxa"/>
            <w:gridSpan w:val="5"/>
            <w:tcBorders>
              <w:right w:val="single" w:sz="12" w:space="0" w:color="auto"/>
            </w:tcBorders>
          </w:tcPr>
          <w:p w14:paraId="50A02E74" w14:textId="77777777" w:rsidR="006375BC" w:rsidRDefault="006375BC" w:rsidP="00C07AFA">
            <w:pPr>
              <w:jc w:val="both"/>
            </w:pPr>
          </w:p>
        </w:tc>
        <w:tc>
          <w:tcPr>
            <w:tcW w:w="1325" w:type="dxa"/>
            <w:gridSpan w:val="3"/>
            <w:tcBorders>
              <w:left w:val="single" w:sz="12" w:space="0" w:color="auto"/>
            </w:tcBorders>
            <w:shd w:val="clear" w:color="auto" w:fill="FBD4B4"/>
            <w:vAlign w:val="center"/>
          </w:tcPr>
          <w:p w14:paraId="2C22FE0B" w14:textId="77777777" w:rsidR="006375BC" w:rsidRPr="00863FCB" w:rsidRDefault="006375BC" w:rsidP="00C07AFA">
            <w:pPr>
              <w:jc w:val="both"/>
              <w:rPr>
                <w:b/>
                <w:sz w:val="18"/>
              </w:rPr>
            </w:pPr>
            <w:r w:rsidRPr="00863FCB">
              <w:rPr>
                <w:b/>
                <w:sz w:val="18"/>
              </w:rPr>
              <w:t>H-index WoS/Scopus</w:t>
            </w:r>
          </w:p>
        </w:tc>
        <w:tc>
          <w:tcPr>
            <w:tcW w:w="694" w:type="dxa"/>
            <w:vAlign w:val="center"/>
          </w:tcPr>
          <w:p w14:paraId="5578C708" w14:textId="3F224E9B" w:rsidR="006375BC" w:rsidRPr="00863FCB" w:rsidRDefault="005621F1" w:rsidP="00C9509E">
            <w:pPr>
              <w:jc w:val="center"/>
              <w:rPr>
                <w:b/>
              </w:rPr>
            </w:pPr>
            <w:r>
              <w:rPr>
                <w:b/>
              </w:rPr>
              <w:t>1</w:t>
            </w:r>
            <w:r w:rsidR="006375BC" w:rsidRPr="00863FCB">
              <w:rPr>
                <w:b/>
              </w:rPr>
              <w:t>/</w:t>
            </w:r>
            <w:r w:rsidR="006D7DA9">
              <w:rPr>
                <w:b/>
              </w:rPr>
              <w:t>0</w:t>
            </w:r>
          </w:p>
        </w:tc>
      </w:tr>
      <w:tr w:rsidR="006375BC" w14:paraId="283F4C07" w14:textId="77777777" w:rsidTr="00C07AFA">
        <w:tc>
          <w:tcPr>
            <w:tcW w:w="9859" w:type="dxa"/>
            <w:gridSpan w:val="15"/>
            <w:shd w:val="clear" w:color="auto" w:fill="F7CAAC"/>
          </w:tcPr>
          <w:p w14:paraId="48C77E26"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596A309B" w14:textId="77777777" w:rsidTr="00C07AFA">
        <w:trPr>
          <w:trHeight w:val="20"/>
        </w:trPr>
        <w:tc>
          <w:tcPr>
            <w:tcW w:w="9859" w:type="dxa"/>
            <w:gridSpan w:val="15"/>
          </w:tcPr>
          <w:p w14:paraId="1F546251" w14:textId="77777777" w:rsidR="006375BC" w:rsidRPr="00F93E3D" w:rsidRDefault="006375BC" w:rsidP="00C07AFA">
            <w:pPr>
              <w:pStyle w:val="bb"/>
              <w:widowControl w:val="0"/>
              <w:rPr>
                <w:b/>
              </w:rPr>
            </w:pPr>
            <w:r>
              <w:rPr>
                <w:b/>
              </w:rPr>
              <w:t>D</w:t>
            </w:r>
          </w:p>
          <w:p w14:paraId="034C72A1" w14:textId="77777777" w:rsidR="006375BC" w:rsidRDefault="006375BC" w:rsidP="00C07AFA">
            <w:pPr>
              <w:pStyle w:val="bb"/>
              <w:widowControl w:val="0"/>
            </w:pPr>
            <w:r>
              <w:t xml:space="preserve">DRÁBKOVÁ, Lenka. English Collocations: Past and Present. In  </w:t>
            </w:r>
            <w:r>
              <w:rPr>
                <w:i/>
              </w:rPr>
              <w:t>From Theory to Practice 2016</w:t>
            </w:r>
            <w:r>
              <w:t xml:space="preserve">. </w:t>
            </w:r>
            <w:r>
              <w:rPr>
                <w:i/>
              </w:rPr>
              <w:t>Proceedings of the Eighth International Conference on Anglophone Studies, September 8–9, 2016</w:t>
            </w:r>
            <w:r>
              <w:t>. Zlín: Univerzita Tomáše Bati ve Zlíně, 2018. ISBN 978-80-7454-756-0.</w:t>
            </w:r>
          </w:p>
          <w:p w14:paraId="26D63C9E" w14:textId="108AF232" w:rsidR="006375BC" w:rsidRDefault="006375BC" w:rsidP="00C07AFA">
            <w:pPr>
              <w:pStyle w:val="bb"/>
              <w:widowControl w:val="0"/>
            </w:pPr>
            <w:r>
              <w:t>CHALOUPSKÝ, L</w:t>
            </w:r>
            <w:r>
              <w:rPr>
                <w:lang w:val="en-GB"/>
              </w:rPr>
              <w:t xml:space="preserve">. </w:t>
            </w:r>
            <w:r>
              <w:t xml:space="preserve">– </w:t>
            </w:r>
            <w:r>
              <w:rPr>
                <w:lang w:val="en-GB"/>
              </w:rPr>
              <w:t>McKEATING,</w:t>
            </w:r>
            <w:r>
              <w:t xml:space="preserve"> Ch. – DRÁBKOVÁ, L. </w:t>
            </w:r>
            <w:r>
              <w:rPr>
                <w:lang w:val="en-GB"/>
              </w:rPr>
              <w:t xml:space="preserve">Complications with English in Military-Oriented Coalitions. In </w:t>
            </w:r>
            <w:r>
              <w:rPr>
                <w:i/>
                <w:iCs/>
                <w:lang w:val="en-GB"/>
              </w:rPr>
              <w:t>Theories in Practice: Proceedings of the Fourth International Conference on English and American Studies</w:t>
            </w:r>
            <w:r>
              <w:rPr>
                <w:lang w:val="en-GB"/>
              </w:rPr>
              <w:t xml:space="preserve">. </w:t>
            </w:r>
            <w:r>
              <w:t>Zlín: Univerzita Tomáše Bati ve Zlíně, 2013, s. 145–156. ISBN 978-80-7454-276-3.</w:t>
            </w:r>
            <w:r w:rsidR="00DB15E0">
              <w:t xml:space="preserve"> (</w:t>
            </w:r>
            <w:r w:rsidR="00540DD3">
              <w:t>3</w:t>
            </w:r>
            <w:r w:rsidR="00AC4940">
              <w:t>4</w:t>
            </w:r>
            <w:r w:rsidR="00DB15E0">
              <w:t>%)</w:t>
            </w:r>
          </w:p>
          <w:p w14:paraId="03E040BD" w14:textId="038A1782" w:rsidR="006375BC" w:rsidRDefault="006375BC" w:rsidP="00C07AFA">
            <w:pPr>
              <w:pStyle w:val="bb"/>
              <w:widowControl w:val="0"/>
            </w:pPr>
            <w:r>
              <w:t>DRÁBKOVÁ, L</w:t>
            </w:r>
            <w:r w:rsidR="00EF1172">
              <w:t>enka</w:t>
            </w:r>
            <w:r>
              <w:t xml:space="preserve">. </w:t>
            </w:r>
            <w:r>
              <w:rPr>
                <w:lang w:val="en-GB"/>
              </w:rPr>
              <w:t xml:space="preserve">Political Discourse and its Features in Barack Obama’s 2011 Speech to the British Parliament. In </w:t>
            </w:r>
            <w:r>
              <w:rPr>
                <w:i/>
                <w:iCs/>
                <w:lang w:val="en-GB"/>
              </w:rPr>
              <w:t>Theories in Practice: Proceedings of the Third International Conference on English and American Studies</w:t>
            </w:r>
            <w:r>
              <w:rPr>
                <w:lang w:val="en-GB"/>
              </w:rPr>
              <w:t>.</w:t>
            </w:r>
            <w:r>
              <w:t xml:space="preserve"> Zlín: Univerzita Tomáše Bati ve Zlíně, 2012, s. 159–168. ISBN 978-80-7454-191-9.</w:t>
            </w:r>
          </w:p>
          <w:p w14:paraId="4D2033C7" w14:textId="3B366181" w:rsidR="006375BC" w:rsidRDefault="006375BC" w:rsidP="00C07AFA">
            <w:pPr>
              <w:pStyle w:val="bb"/>
              <w:widowControl w:val="0"/>
            </w:pPr>
            <w:r>
              <w:t xml:space="preserve">DRÁBKOVÁ, </w:t>
            </w:r>
            <w:r w:rsidR="00EF1172">
              <w:t>Lenka</w:t>
            </w:r>
            <w:r>
              <w:t xml:space="preserve">. </w:t>
            </w:r>
            <w:r>
              <w:rPr>
                <w:lang w:val="en-GB"/>
              </w:rPr>
              <w:t xml:space="preserve">Collocations in English and Czech from a Historical Perspective. In </w:t>
            </w:r>
            <w:r>
              <w:rPr>
                <w:i/>
                <w:iCs/>
                <w:lang w:val="en-GB"/>
              </w:rPr>
              <w:t>Theories in Practice: Proceedings of the Second International Conference on English and American Studies</w:t>
            </w:r>
            <w:r>
              <w:rPr>
                <w:lang w:val="en-GB"/>
              </w:rPr>
              <w:t xml:space="preserve">. </w:t>
            </w:r>
            <w:r>
              <w:t>Zlín: Univerzita Tomáše Bati ve Zlíně, 2011, s. 33–41. ISBN 978-80-7454-089-9.</w:t>
            </w:r>
          </w:p>
          <w:p w14:paraId="676F3E12" w14:textId="42D27255" w:rsidR="006375BC" w:rsidRDefault="006375BC" w:rsidP="00C07AFA">
            <w:pPr>
              <w:pStyle w:val="bb"/>
              <w:widowControl w:val="0"/>
            </w:pPr>
            <w:r>
              <w:t>DRÁBKOVÁ, L</w:t>
            </w:r>
            <w:r w:rsidR="000200B2">
              <w:t>enka</w:t>
            </w:r>
            <w:r>
              <w:t xml:space="preserve">. </w:t>
            </w:r>
            <w:r>
              <w:rPr>
                <w:lang w:val="en-GB"/>
              </w:rPr>
              <w:t xml:space="preserve">Collocations and Their Practical Usage in Business English. In </w:t>
            </w:r>
            <w:r>
              <w:rPr>
                <w:i/>
                <w:iCs/>
                <w:lang w:val="en-GB"/>
              </w:rPr>
              <w:t>Theories in Practice: Proceedings of the First International Conference on English and American Studies</w:t>
            </w:r>
            <w:r>
              <w:rPr>
                <w:lang w:val="en-GB"/>
              </w:rPr>
              <w:t>.</w:t>
            </w:r>
            <w:r>
              <w:t xml:space="preserve"> Zlín: Univerzita Tomáše Bati ve Zlíně, 2010, s. 63–75. ISBN 978-80-7318-823-8.</w:t>
            </w:r>
          </w:p>
          <w:p w14:paraId="31AD1E25" w14:textId="77777777" w:rsidR="006375BC" w:rsidRDefault="006375BC" w:rsidP="00C07AFA">
            <w:pPr>
              <w:pStyle w:val="bb"/>
              <w:widowControl w:val="0"/>
              <w:rPr>
                <w:b/>
              </w:rPr>
            </w:pPr>
          </w:p>
        </w:tc>
      </w:tr>
      <w:tr w:rsidR="006375BC" w14:paraId="3CAA8F54" w14:textId="77777777" w:rsidTr="00C07AFA">
        <w:trPr>
          <w:trHeight w:val="218"/>
        </w:trPr>
        <w:tc>
          <w:tcPr>
            <w:tcW w:w="9859" w:type="dxa"/>
            <w:gridSpan w:val="15"/>
            <w:shd w:val="clear" w:color="auto" w:fill="F7CAAC"/>
          </w:tcPr>
          <w:p w14:paraId="59D788DE" w14:textId="77777777" w:rsidR="006375BC" w:rsidRDefault="006375BC" w:rsidP="00C07AFA">
            <w:pPr>
              <w:rPr>
                <w:b/>
              </w:rPr>
            </w:pPr>
            <w:r>
              <w:rPr>
                <w:b/>
              </w:rPr>
              <w:t>Působení v zahraničí</w:t>
            </w:r>
          </w:p>
        </w:tc>
      </w:tr>
      <w:tr w:rsidR="006375BC" w14:paraId="35606386" w14:textId="77777777" w:rsidTr="00C07AFA">
        <w:trPr>
          <w:trHeight w:val="328"/>
        </w:trPr>
        <w:tc>
          <w:tcPr>
            <w:tcW w:w="9859" w:type="dxa"/>
            <w:gridSpan w:val="15"/>
          </w:tcPr>
          <w:p w14:paraId="17EE8B3D" w14:textId="15955E80" w:rsidR="006375BC" w:rsidRPr="00722732" w:rsidRDefault="006375BC" w:rsidP="00C07AFA">
            <w:pPr>
              <w:widowControl w:val="0"/>
            </w:pPr>
          </w:p>
        </w:tc>
      </w:tr>
      <w:tr w:rsidR="006375BC" w14:paraId="71AAD1D0" w14:textId="77777777" w:rsidTr="00F91F13">
        <w:trPr>
          <w:cantSplit/>
          <w:trHeight w:val="20"/>
        </w:trPr>
        <w:tc>
          <w:tcPr>
            <w:tcW w:w="2518" w:type="dxa"/>
            <w:shd w:val="clear" w:color="auto" w:fill="F7CAAC"/>
          </w:tcPr>
          <w:p w14:paraId="4DD6E6A4" w14:textId="77777777" w:rsidR="006375BC" w:rsidRDefault="006375BC" w:rsidP="00C07AFA">
            <w:pPr>
              <w:jc w:val="both"/>
              <w:rPr>
                <w:b/>
              </w:rPr>
            </w:pPr>
            <w:r>
              <w:rPr>
                <w:b/>
              </w:rPr>
              <w:t xml:space="preserve">Podpis </w:t>
            </w:r>
          </w:p>
        </w:tc>
        <w:tc>
          <w:tcPr>
            <w:tcW w:w="4536" w:type="dxa"/>
            <w:gridSpan w:val="8"/>
          </w:tcPr>
          <w:p w14:paraId="485B0F0C" w14:textId="77777777" w:rsidR="006375BC" w:rsidRDefault="006375BC" w:rsidP="00C07AFA">
            <w:pPr>
              <w:jc w:val="both"/>
            </w:pPr>
            <w:r w:rsidRPr="00B01205">
              <w:t>Lenka</w:t>
            </w:r>
            <w:r>
              <w:t xml:space="preserve"> </w:t>
            </w:r>
            <w:r w:rsidRPr="00B01205">
              <w:t>Drábková</w:t>
            </w:r>
            <w:r>
              <w:t xml:space="preserve"> v. r.</w:t>
            </w:r>
          </w:p>
        </w:tc>
        <w:tc>
          <w:tcPr>
            <w:tcW w:w="786" w:type="dxa"/>
            <w:gridSpan w:val="2"/>
            <w:shd w:val="clear" w:color="auto" w:fill="F7CAAC"/>
          </w:tcPr>
          <w:p w14:paraId="685D27A8" w14:textId="77777777" w:rsidR="006375BC" w:rsidRDefault="006375BC" w:rsidP="00C07AFA">
            <w:pPr>
              <w:jc w:val="both"/>
            </w:pPr>
            <w:r>
              <w:rPr>
                <w:b/>
              </w:rPr>
              <w:t>datum</w:t>
            </w:r>
          </w:p>
        </w:tc>
        <w:tc>
          <w:tcPr>
            <w:tcW w:w="2019" w:type="dxa"/>
            <w:gridSpan w:val="4"/>
          </w:tcPr>
          <w:p w14:paraId="58C7523D" w14:textId="01E4821F" w:rsidR="006375BC" w:rsidRDefault="00387653" w:rsidP="00C07AFA">
            <w:pPr>
              <w:jc w:val="both"/>
            </w:pPr>
            <w:r>
              <w:t>1. 2. 2023</w:t>
            </w:r>
          </w:p>
        </w:tc>
      </w:tr>
    </w:tbl>
    <w:p w14:paraId="5E3B0E61" w14:textId="77777777" w:rsidR="00F91F13" w:rsidRDefault="006375BC" w:rsidP="00F91F13">
      <w:r>
        <w:br w:type="page"/>
      </w:r>
    </w:p>
    <w:p w14:paraId="1AA38BAA" w14:textId="77777777" w:rsidR="00F91F13" w:rsidRDefault="00F91F13" w:rsidP="00F91F1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F91F13" w14:paraId="7EB4F675" w14:textId="77777777" w:rsidTr="006A00FF">
        <w:tc>
          <w:tcPr>
            <w:tcW w:w="9859" w:type="dxa"/>
            <w:gridSpan w:val="15"/>
            <w:tcBorders>
              <w:bottom w:val="double" w:sz="4" w:space="0" w:color="auto"/>
            </w:tcBorders>
            <w:shd w:val="clear" w:color="auto" w:fill="BDD6EE"/>
          </w:tcPr>
          <w:p w14:paraId="0F31A5DE" w14:textId="77777777" w:rsidR="00F91F13" w:rsidRDefault="00F91F13" w:rsidP="006A00FF">
            <w:pPr>
              <w:jc w:val="both"/>
              <w:rPr>
                <w:b/>
                <w:sz w:val="28"/>
              </w:rPr>
            </w:pPr>
            <w:r>
              <w:rPr>
                <w:b/>
                <w:sz w:val="28"/>
              </w:rPr>
              <w:t>C-I – Personální zabezpečení</w:t>
            </w:r>
          </w:p>
        </w:tc>
      </w:tr>
      <w:tr w:rsidR="00F91F13" w14:paraId="16468D65" w14:textId="77777777" w:rsidTr="006A00FF">
        <w:tc>
          <w:tcPr>
            <w:tcW w:w="2518" w:type="dxa"/>
            <w:tcBorders>
              <w:top w:val="double" w:sz="4" w:space="0" w:color="auto"/>
            </w:tcBorders>
            <w:shd w:val="clear" w:color="auto" w:fill="F7CAAC"/>
          </w:tcPr>
          <w:p w14:paraId="7F5FEB46" w14:textId="77777777" w:rsidR="00F91F13" w:rsidRDefault="00F91F13" w:rsidP="006A00FF">
            <w:pPr>
              <w:jc w:val="both"/>
              <w:rPr>
                <w:b/>
              </w:rPr>
            </w:pPr>
            <w:r>
              <w:rPr>
                <w:b/>
              </w:rPr>
              <w:t>Vysoká škola</w:t>
            </w:r>
          </w:p>
        </w:tc>
        <w:tc>
          <w:tcPr>
            <w:tcW w:w="7341" w:type="dxa"/>
            <w:gridSpan w:val="14"/>
          </w:tcPr>
          <w:p w14:paraId="1DD1D78A" w14:textId="77777777" w:rsidR="00F91F13" w:rsidRDefault="00F91F13" w:rsidP="006A00FF">
            <w:pPr>
              <w:jc w:val="both"/>
            </w:pPr>
            <w:r>
              <w:t>Univerzita Tomáše Bati ve Zlíně</w:t>
            </w:r>
          </w:p>
        </w:tc>
      </w:tr>
      <w:tr w:rsidR="00F91F13" w14:paraId="3E41B811" w14:textId="77777777" w:rsidTr="006A00FF">
        <w:tc>
          <w:tcPr>
            <w:tcW w:w="2518" w:type="dxa"/>
            <w:shd w:val="clear" w:color="auto" w:fill="F7CAAC"/>
          </w:tcPr>
          <w:p w14:paraId="2BAB2160" w14:textId="77777777" w:rsidR="00F91F13" w:rsidRDefault="00F91F13" w:rsidP="006A00FF">
            <w:pPr>
              <w:jc w:val="both"/>
              <w:rPr>
                <w:b/>
              </w:rPr>
            </w:pPr>
            <w:r>
              <w:rPr>
                <w:b/>
              </w:rPr>
              <w:t>Součást vysoké školy</w:t>
            </w:r>
          </w:p>
        </w:tc>
        <w:tc>
          <w:tcPr>
            <w:tcW w:w="7341" w:type="dxa"/>
            <w:gridSpan w:val="14"/>
          </w:tcPr>
          <w:p w14:paraId="5F2C36DD" w14:textId="77777777" w:rsidR="00F91F13" w:rsidRDefault="00F91F13" w:rsidP="006A00FF">
            <w:pPr>
              <w:jc w:val="both"/>
            </w:pPr>
            <w:r>
              <w:t>Fakulta humanitních studií</w:t>
            </w:r>
          </w:p>
        </w:tc>
      </w:tr>
      <w:tr w:rsidR="00F91F13" w14:paraId="5D28163A" w14:textId="77777777" w:rsidTr="006A00FF">
        <w:tc>
          <w:tcPr>
            <w:tcW w:w="2518" w:type="dxa"/>
            <w:shd w:val="clear" w:color="auto" w:fill="F7CAAC"/>
          </w:tcPr>
          <w:p w14:paraId="7A3F40B6" w14:textId="77777777" w:rsidR="00F91F13" w:rsidRDefault="00F91F13" w:rsidP="006A00FF">
            <w:pPr>
              <w:jc w:val="both"/>
              <w:rPr>
                <w:b/>
              </w:rPr>
            </w:pPr>
            <w:r>
              <w:rPr>
                <w:b/>
              </w:rPr>
              <w:t>Název studijního programu</w:t>
            </w:r>
          </w:p>
        </w:tc>
        <w:tc>
          <w:tcPr>
            <w:tcW w:w="7341" w:type="dxa"/>
            <w:gridSpan w:val="14"/>
          </w:tcPr>
          <w:p w14:paraId="67A26C78" w14:textId="77777777" w:rsidR="00F91F13" w:rsidRDefault="00F91F13" w:rsidP="006A00FF">
            <w:pPr>
              <w:jc w:val="both"/>
            </w:pPr>
            <w:r>
              <w:t>Anglická filologie</w:t>
            </w:r>
          </w:p>
        </w:tc>
      </w:tr>
      <w:tr w:rsidR="00F91F13" w14:paraId="2A4456C8" w14:textId="77777777" w:rsidTr="006A00FF">
        <w:tc>
          <w:tcPr>
            <w:tcW w:w="2518" w:type="dxa"/>
            <w:shd w:val="clear" w:color="auto" w:fill="F7CAAC"/>
          </w:tcPr>
          <w:p w14:paraId="65E998B8" w14:textId="77777777" w:rsidR="00F91F13" w:rsidRDefault="00F91F13" w:rsidP="006A00FF">
            <w:pPr>
              <w:jc w:val="both"/>
              <w:rPr>
                <w:b/>
              </w:rPr>
            </w:pPr>
            <w:r>
              <w:rPr>
                <w:b/>
              </w:rPr>
              <w:t>Jméno a příjmení</w:t>
            </w:r>
          </w:p>
        </w:tc>
        <w:tc>
          <w:tcPr>
            <w:tcW w:w="4536" w:type="dxa"/>
            <w:gridSpan w:val="8"/>
          </w:tcPr>
          <w:p w14:paraId="4D94A907" w14:textId="77777777" w:rsidR="00F91F13" w:rsidRDefault="00F91F13" w:rsidP="006A00FF">
            <w:pPr>
              <w:jc w:val="both"/>
            </w:pPr>
            <w:r w:rsidRPr="00604693">
              <w:t>Ondřej Fabián</w:t>
            </w:r>
          </w:p>
        </w:tc>
        <w:tc>
          <w:tcPr>
            <w:tcW w:w="709" w:type="dxa"/>
            <w:shd w:val="clear" w:color="auto" w:fill="F7CAAC"/>
          </w:tcPr>
          <w:p w14:paraId="5B2557BE" w14:textId="77777777" w:rsidR="00F91F13" w:rsidRDefault="00F91F13" w:rsidP="006A00FF">
            <w:pPr>
              <w:jc w:val="both"/>
              <w:rPr>
                <w:b/>
              </w:rPr>
            </w:pPr>
            <w:r>
              <w:rPr>
                <w:b/>
              </w:rPr>
              <w:t>Tituly</w:t>
            </w:r>
          </w:p>
        </w:tc>
        <w:tc>
          <w:tcPr>
            <w:tcW w:w="2096" w:type="dxa"/>
            <w:gridSpan w:val="5"/>
          </w:tcPr>
          <w:p w14:paraId="42A40AEF" w14:textId="77777777" w:rsidR="00F91F13" w:rsidRDefault="00F91F13" w:rsidP="006A00FF">
            <w:pPr>
              <w:jc w:val="both"/>
            </w:pPr>
            <w:r>
              <w:t>PhDr.</w:t>
            </w:r>
          </w:p>
        </w:tc>
      </w:tr>
      <w:tr w:rsidR="00F91F13" w14:paraId="6FFFD810" w14:textId="77777777" w:rsidTr="006A00FF">
        <w:tc>
          <w:tcPr>
            <w:tcW w:w="2518" w:type="dxa"/>
            <w:shd w:val="clear" w:color="auto" w:fill="F7CAAC"/>
          </w:tcPr>
          <w:p w14:paraId="1AC1F5F9" w14:textId="77777777" w:rsidR="00F91F13" w:rsidRDefault="00F91F13" w:rsidP="006A00FF">
            <w:pPr>
              <w:jc w:val="both"/>
              <w:rPr>
                <w:b/>
              </w:rPr>
            </w:pPr>
            <w:r>
              <w:rPr>
                <w:b/>
              </w:rPr>
              <w:t>Rok narození</w:t>
            </w:r>
          </w:p>
        </w:tc>
        <w:tc>
          <w:tcPr>
            <w:tcW w:w="829" w:type="dxa"/>
            <w:gridSpan w:val="2"/>
          </w:tcPr>
          <w:p w14:paraId="1E061798" w14:textId="77777777" w:rsidR="00F91F13" w:rsidRDefault="00F91F13" w:rsidP="006A00FF">
            <w:pPr>
              <w:jc w:val="both"/>
            </w:pPr>
            <w:r>
              <w:t>1979</w:t>
            </w:r>
          </w:p>
        </w:tc>
        <w:tc>
          <w:tcPr>
            <w:tcW w:w="1721" w:type="dxa"/>
            <w:shd w:val="clear" w:color="auto" w:fill="F7CAAC"/>
          </w:tcPr>
          <w:p w14:paraId="6AC3D64B" w14:textId="77777777" w:rsidR="00F91F13" w:rsidRDefault="00F91F13" w:rsidP="006A00FF">
            <w:pPr>
              <w:jc w:val="both"/>
              <w:rPr>
                <w:b/>
              </w:rPr>
            </w:pPr>
            <w:r>
              <w:rPr>
                <w:b/>
              </w:rPr>
              <w:t>typ vztahu k VŠ</w:t>
            </w:r>
          </w:p>
        </w:tc>
        <w:tc>
          <w:tcPr>
            <w:tcW w:w="992" w:type="dxa"/>
            <w:gridSpan w:val="4"/>
          </w:tcPr>
          <w:p w14:paraId="7600DE4C" w14:textId="77777777" w:rsidR="00F91F13" w:rsidRDefault="00F91F13" w:rsidP="006A00FF">
            <w:pPr>
              <w:jc w:val="both"/>
            </w:pPr>
            <w:r>
              <w:t>pp</w:t>
            </w:r>
          </w:p>
        </w:tc>
        <w:tc>
          <w:tcPr>
            <w:tcW w:w="994" w:type="dxa"/>
            <w:shd w:val="clear" w:color="auto" w:fill="F7CAAC"/>
          </w:tcPr>
          <w:p w14:paraId="1A5D0EC2" w14:textId="77777777" w:rsidR="00F91F13" w:rsidRDefault="00F91F13" w:rsidP="006A00FF">
            <w:pPr>
              <w:jc w:val="both"/>
              <w:rPr>
                <w:b/>
              </w:rPr>
            </w:pPr>
            <w:r>
              <w:rPr>
                <w:b/>
              </w:rPr>
              <w:t>rozsah</w:t>
            </w:r>
          </w:p>
        </w:tc>
        <w:tc>
          <w:tcPr>
            <w:tcW w:w="709" w:type="dxa"/>
          </w:tcPr>
          <w:p w14:paraId="7F0BF9C5" w14:textId="77777777" w:rsidR="00F91F13" w:rsidRDefault="00F91F13" w:rsidP="006A00FF">
            <w:pPr>
              <w:jc w:val="both"/>
            </w:pPr>
            <w:r>
              <w:t>40</w:t>
            </w:r>
          </w:p>
        </w:tc>
        <w:tc>
          <w:tcPr>
            <w:tcW w:w="775" w:type="dxa"/>
            <w:gridSpan w:val="3"/>
            <w:shd w:val="clear" w:color="auto" w:fill="F7CAAC"/>
          </w:tcPr>
          <w:p w14:paraId="0979FDD8" w14:textId="77777777" w:rsidR="00F91F13" w:rsidRDefault="00F91F13" w:rsidP="006A00FF">
            <w:pPr>
              <w:jc w:val="both"/>
              <w:rPr>
                <w:b/>
              </w:rPr>
            </w:pPr>
            <w:r>
              <w:rPr>
                <w:b/>
              </w:rPr>
              <w:t>do kdy</w:t>
            </w:r>
          </w:p>
        </w:tc>
        <w:tc>
          <w:tcPr>
            <w:tcW w:w="1321" w:type="dxa"/>
            <w:gridSpan w:val="2"/>
          </w:tcPr>
          <w:p w14:paraId="280C03F0" w14:textId="77777777" w:rsidR="00F91F13" w:rsidRDefault="00F91F13" w:rsidP="006A00FF">
            <w:pPr>
              <w:jc w:val="both"/>
            </w:pPr>
            <w:r>
              <w:t>N</w:t>
            </w:r>
          </w:p>
        </w:tc>
      </w:tr>
      <w:tr w:rsidR="00F91F13" w14:paraId="7963C143" w14:textId="77777777" w:rsidTr="006A00FF">
        <w:tc>
          <w:tcPr>
            <w:tcW w:w="5068" w:type="dxa"/>
            <w:gridSpan w:val="4"/>
            <w:shd w:val="clear" w:color="auto" w:fill="F7CAAC"/>
          </w:tcPr>
          <w:p w14:paraId="4510E1C3" w14:textId="77777777" w:rsidR="00F91F13" w:rsidRDefault="00F91F13" w:rsidP="006A00FF">
            <w:pPr>
              <w:jc w:val="both"/>
              <w:rPr>
                <w:b/>
              </w:rPr>
            </w:pPr>
            <w:r>
              <w:rPr>
                <w:b/>
              </w:rPr>
              <w:t>Typ vztahu na součásti VŠ, která uskutečňuje st. program</w:t>
            </w:r>
          </w:p>
        </w:tc>
        <w:tc>
          <w:tcPr>
            <w:tcW w:w="992" w:type="dxa"/>
            <w:gridSpan w:val="4"/>
          </w:tcPr>
          <w:p w14:paraId="33B1CABC" w14:textId="77777777" w:rsidR="00F91F13" w:rsidRDefault="00F91F13" w:rsidP="006A00FF">
            <w:pPr>
              <w:jc w:val="both"/>
            </w:pPr>
          </w:p>
        </w:tc>
        <w:tc>
          <w:tcPr>
            <w:tcW w:w="994" w:type="dxa"/>
            <w:shd w:val="clear" w:color="auto" w:fill="F7CAAC"/>
          </w:tcPr>
          <w:p w14:paraId="46BB606B" w14:textId="77777777" w:rsidR="00F91F13" w:rsidRDefault="00F91F13" w:rsidP="006A00FF">
            <w:pPr>
              <w:jc w:val="both"/>
              <w:rPr>
                <w:b/>
              </w:rPr>
            </w:pPr>
            <w:r>
              <w:rPr>
                <w:b/>
              </w:rPr>
              <w:t>rozsah</w:t>
            </w:r>
          </w:p>
        </w:tc>
        <w:tc>
          <w:tcPr>
            <w:tcW w:w="709" w:type="dxa"/>
          </w:tcPr>
          <w:p w14:paraId="1D6EC5B6" w14:textId="77777777" w:rsidR="00F91F13" w:rsidRDefault="00F91F13" w:rsidP="006A00FF">
            <w:pPr>
              <w:jc w:val="both"/>
            </w:pPr>
          </w:p>
        </w:tc>
        <w:tc>
          <w:tcPr>
            <w:tcW w:w="775" w:type="dxa"/>
            <w:gridSpan w:val="3"/>
            <w:shd w:val="clear" w:color="auto" w:fill="F7CAAC"/>
          </w:tcPr>
          <w:p w14:paraId="3DA38C9E" w14:textId="77777777" w:rsidR="00F91F13" w:rsidRDefault="00F91F13" w:rsidP="006A00FF">
            <w:pPr>
              <w:jc w:val="both"/>
              <w:rPr>
                <w:b/>
              </w:rPr>
            </w:pPr>
            <w:r>
              <w:rPr>
                <w:b/>
              </w:rPr>
              <w:t>do kdy</w:t>
            </w:r>
          </w:p>
        </w:tc>
        <w:tc>
          <w:tcPr>
            <w:tcW w:w="1321" w:type="dxa"/>
            <w:gridSpan w:val="2"/>
          </w:tcPr>
          <w:p w14:paraId="46565766" w14:textId="77777777" w:rsidR="00F91F13" w:rsidRDefault="00F91F13" w:rsidP="006A00FF">
            <w:pPr>
              <w:jc w:val="both"/>
            </w:pPr>
          </w:p>
        </w:tc>
      </w:tr>
      <w:tr w:rsidR="00F91F13" w14:paraId="1BD5D628" w14:textId="77777777" w:rsidTr="006A00FF">
        <w:tc>
          <w:tcPr>
            <w:tcW w:w="6060" w:type="dxa"/>
            <w:gridSpan w:val="8"/>
            <w:shd w:val="clear" w:color="auto" w:fill="F7CAAC"/>
          </w:tcPr>
          <w:p w14:paraId="02FA260C" w14:textId="77777777" w:rsidR="00F91F13" w:rsidRDefault="00F91F13" w:rsidP="006A00FF">
            <w:pPr>
              <w:jc w:val="both"/>
            </w:pPr>
            <w:r>
              <w:rPr>
                <w:b/>
              </w:rPr>
              <w:t>Další současná působení jako akademický pracovník na jiných VŠ</w:t>
            </w:r>
          </w:p>
        </w:tc>
        <w:tc>
          <w:tcPr>
            <w:tcW w:w="1703" w:type="dxa"/>
            <w:gridSpan w:val="2"/>
            <w:shd w:val="clear" w:color="auto" w:fill="F7CAAC"/>
          </w:tcPr>
          <w:p w14:paraId="519253D4" w14:textId="77777777" w:rsidR="00F91F13" w:rsidRDefault="00F91F13" w:rsidP="006A00FF">
            <w:pPr>
              <w:jc w:val="both"/>
              <w:rPr>
                <w:b/>
              </w:rPr>
            </w:pPr>
            <w:r>
              <w:rPr>
                <w:b/>
              </w:rPr>
              <w:t>typ prac. vztahu</w:t>
            </w:r>
          </w:p>
        </w:tc>
        <w:tc>
          <w:tcPr>
            <w:tcW w:w="2096" w:type="dxa"/>
            <w:gridSpan w:val="5"/>
            <w:shd w:val="clear" w:color="auto" w:fill="F7CAAC"/>
          </w:tcPr>
          <w:p w14:paraId="75A6D211" w14:textId="77777777" w:rsidR="00F91F13" w:rsidRDefault="00F91F13" w:rsidP="006A00FF">
            <w:pPr>
              <w:jc w:val="both"/>
              <w:rPr>
                <w:b/>
              </w:rPr>
            </w:pPr>
            <w:r>
              <w:rPr>
                <w:b/>
              </w:rPr>
              <w:t>rozsah</w:t>
            </w:r>
          </w:p>
        </w:tc>
      </w:tr>
      <w:tr w:rsidR="00F91F13" w14:paraId="63EC9486" w14:textId="77777777" w:rsidTr="006A00FF">
        <w:tc>
          <w:tcPr>
            <w:tcW w:w="6060" w:type="dxa"/>
            <w:gridSpan w:val="8"/>
          </w:tcPr>
          <w:p w14:paraId="7585794C" w14:textId="77777777" w:rsidR="00F91F13" w:rsidRDefault="00F91F13" w:rsidP="006A00FF">
            <w:pPr>
              <w:jc w:val="both"/>
            </w:pPr>
          </w:p>
        </w:tc>
        <w:tc>
          <w:tcPr>
            <w:tcW w:w="1703" w:type="dxa"/>
            <w:gridSpan w:val="2"/>
          </w:tcPr>
          <w:p w14:paraId="1C8B3E5D" w14:textId="77777777" w:rsidR="00F91F13" w:rsidRDefault="00F91F13" w:rsidP="006A00FF">
            <w:pPr>
              <w:jc w:val="both"/>
            </w:pPr>
          </w:p>
        </w:tc>
        <w:tc>
          <w:tcPr>
            <w:tcW w:w="2096" w:type="dxa"/>
            <w:gridSpan w:val="5"/>
          </w:tcPr>
          <w:p w14:paraId="24E4430A" w14:textId="77777777" w:rsidR="00F91F13" w:rsidRDefault="00F91F13" w:rsidP="006A00FF">
            <w:pPr>
              <w:jc w:val="both"/>
            </w:pPr>
          </w:p>
        </w:tc>
      </w:tr>
      <w:tr w:rsidR="00F91F13" w14:paraId="63A327A9" w14:textId="77777777" w:rsidTr="006A00FF">
        <w:tc>
          <w:tcPr>
            <w:tcW w:w="9859" w:type="dxa"/>
            <w:gridSpan w:val="15"/>
            <w:shd w:val="clear" w:color="auto" w:fill="F7CAAC"/>
          </w:tcPr>
          <w:p w14:paraId="060AB3DF" w14:textId="77777777" w:rsidR="00F91F13" w:rsidRDefault="00F91F13" w:rsidP="006A00FF">
            <w:r>
              <w:rPr>
                <w:b/>
              </w:rPr>
              <w:t>Předměty příslušného studijního programu a způsob zapojení do jejich výuky, příp. další zapojení do uskutečňování studijního programu</w:t>
            </w:r>
          </w:p>
        </w:tc>
      </w:tr>
      <w:tr w:rsidR="00F91F13" w14:paraId="5F52B4EC" w14:textId="77777777" w:rsidTr="006A00FF">
        <w:trPr>
          <w:trHeight w:val="20"/>
        </w:trPr>
        <w:tc>
          <w:tcPr>
            <w:tcW w:w="9859" w:type="dxa"/>
            <w:gridSpan w:val="15"/>
            <w:tcBorders>
              <w:top w:val="nil"/>
            </w:tcBorders>
          </w:tcPr>
          <w:p w14:paraId="05355A56" w14:textId="77777777" w:rsidR="00F91F13" w:rsidRDefault="00F91F13" w:rsidP="006A00FF">
            <w:pPr>
              <w:jc w:val="both"/>
            </w:pPr>
            <w:r>
              <w:t>Úvod do knihovnictví – garant, vyučující</w:t>
            </w:r>
          </w:p>
          <w:p w14:paraId="6AD743D8" w14:textId="77777777" w:rsidR="00F91F13" w:rsidRPr="002827C6" w:rsidRDefault="00F91F13" w:rsidP="006A00FF">
            <w:pPr>
              <w:jc w:val="both"/>
            </w:pPr>
          </w:p>
        </w:tc>
      </w:tr>
      <w:tr w:rsidR="00F91F13" w14:paraId="567BE9E2" w14:textId="77777777" w:rsidTr="006A00FF">
        <w:trPr>
          <w:trHeight w:val="340"/>
        </w:trPr>
        <w:tc>
          <w:tcPr>
            <w:tcW w:w="9859" w:type="dxa"/>
            <w:gridSpan w:val="15"/>
            <w:tcBorders>
              <w:top w:val="nil"/>
            </w:tcBorders>
            <w:shd w:val="clear" w:color="auto" w:fill="FBD4B4"/>
          </w:tcPr>
          <w:p w14:paraId="02F39A87" w14:textId="77777777" w:rsidR="00F91F13" w:rsidRPr="002827C6" w:rsidRDefault="00F91F13" w:rsidP="006A00FF">
            <w:pPr>
              <w:jc w:val="both"/>
              <w:rPr>
                <w:b/>
              </w:rPr>
            </w:pPr>
            <w:r w:rsidRPr="002827C6">
              <w:rPr>
                <w:b/>
              </w:rPr>
              <w:t>Zapojení do výuky v dalších studijních programech na téže vysoké škole (pouze u garantů ZT a PZ předmětů)</w:t>
            </w:r>
          </w:p>
        </w:tc>
      </w:tr>
      <w:tr w:rsidR="00F91F13" w14:paraId="74C16F06" w14:textId="77777777" w:rsidTr="006A00FF">
        <w:trPr>
          <w:trHeight w:val="340"/>
        </w:trPr>
        <w:tc>
          <w:tcPr>
            <w:tcW w:w="2802" w:type="dxa"/>
            <w:gridSpan w:val="2"/>
            <w:tcBorders>
              <w:top w:val="nil"/>
            </w:tcBorders>
          </w:tcPr>
          <w:p w14:paraId="6AC86FD3" w14:textId="77777777" w:rsidR="00F91F13" w:rsidRPr="002827C6" w:rsidRDefault="00F91F13" w:rsidP="006A00FF">
            <w:pPr>
              <w:rPr>
                <w:b/>
              </w:rPr>
            </w:pPr>
            <w:r w:rsidRPr="002827C6">
              <w:rPr>
                <w:b/>
              </w:rPr>
              <w:t>Název studijního předmětu</w:t>
            </w:r>
          </w:p>
        </w:tc>
        <w:tc>
          <w:tcPr>
            <w:tcW w:w="2409" w:type="dxa"/>
            <w:gridSpan w:val="3"/>
            <w:tcBorders>
              <w:top w:val="nil"/>
            </w:tcBorders>
          </w:tcPr>
          <w:p w14:paraId="2676D1A3" w14:textId="77777777" w:rsidR="00F91F13" w:rsidRPr="002827C6" w:rsidRDefault="00F91F13" w:rsidP="006A00FF">
            <w:pPr>
              <w:rPr>
                <w:b/>
              </w:rPr>
            </w:pPr>
            <w:r w:rsidRPr="002827C6">
              <w:rPr>
                <w:b/>
              </w:rPr>
              <w:t>Název studijního programu</w:t>
            </w:r>
          </w:p>
        </w:tc>
        <w:tc>
          <w:tcPr>
            <w:tcW w:w="567" w:type="dxa"/>
            <w:gridSpan w:val="2"/>
            <w:tcBorders>
              <w:top w:val="nil"/>
            </w:tcBorders>
          </w:tcPr>
          <w:p w14:paraId="375527EB" w14:textId="77777777" w:rsidR="00F91F13" w:rsidRPr="002827C6" w:rsidRDefault="00F91F13" w:rsidP="006A00FF">
            <w:pPr>
              <w:rPr>
                <w:b/>
              </w:rPr>
            </w:pPr>
            <w:r w:rsidRPr="002827C6">
              <w:rPr>
                <w:b/>
              </w:rPr>
              <w:t>Sem.</w:t>
            </w:r>
          </w:p>
        </w:tc>
        <w:tc>
          <w:tcPr>
            <w:tcW w:w="2109" w:type="dxa"/>
            <w:gridSpan w:val="5"/>
            <w:tcBorders>
              <w:top w:val="nil"/>
            </w:tcBorders>
          </w:tcPr>
          <w:p w14:paraId="58E923B5" w14:textId="77777777" w:rsidR="00F91F13" w:rsidRPr="002827C6" w:rsidRDefault="00F91F13" w:rsidP="006A00FF">
            <w:pPr>
              <w:rPr>
                <w:b/>
              </w:rPr>
            </w:pPr>
            <w:r w:rsidRPr="002827C6">
              <w:rPr>
                <w:b/>
              </w:rPr>
              <w:t>Role ve výuce daného předmětu</w:t>
            </w:r>
          </w:p>
        </w:tc>
        <w:tc>
          <w:tcPr>
            <w:tcW w:w="1972" w:type="dxa"/>
            <w:gridSpan w:val="3"/>
            <w:tcBorders>
              <w:top w:val="nil"/>
            </w:tcBorders>
          </w:tcPr>
          <w:p w14:paraId="030BBF95" w14:textId="77777777" w:rsidR="00F91F13" w:rsidRPr="002827C6" w:rsidRDefault="00F91F13" w:rsidP="006A00F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F91F13" w14:paraId="7085F0C6" w14:textId="77777777" w:rsidTr="006A00FF">
        <w:trPr>
          <w:trHeight w:val="285"/>
        </w:trPr>
        <w:tc>
          <w:tcPr>
            <w:tcW w:w="2802" w:type="dxa"/>
            <w:gridSpan w:val="2"/>
            <w:tcBorders>
              <w:top w:val="nil"/>
            </w:tcBorders>
          </w:tcPr>
          <w:p w14:paraId="3BCD265A" w14:textId="77777777" w:rsidR="00F91F13" w:rsidRPr="00461AFF" w:rsidRDefault="00F91F13" w:rsidP="006A00FF">
            <w:pPr>
              <w:jc w:val="both"/>
              <w:rPr>
                <w:color w:val="FF0000"/>
              </w:rPr>
            </w:pPr>
          </w:p>
        </w:tc>
        <w:tc>
          <w:tcPr>
            <w:tcW w:w="2409" w:type="dxa"/>
            <w:gridSpan w:val="3"/>
            <w:tcBorders>
              <w:top w:val="nil"/>
            </w:tcBorders>
          </w:tcPr>
          <w:p w14:paraId="48452E20" w14:textId="77777777" w:rsidR="00F91F13" w:rsidRPr="00461AFF" w:rsidRDefault="00F91F13" w:rsidP="006A00FF">
            <w:pPr>
              <w:jc w:val="both"/>
              <w:rPr>
                <w:color w:val="FF0000"/>
              </w:rPr>
            </w:pPr>
          </w:p>
        </w:tc>
        <w:tc>
          <w:tcPr>
            <w:tcW w:w="567" w:type="dxa"/>
            <w:gridSpan w:val="2"/>
            <w:tcBorders>
              <w:top w:val="nil"/>
            </w:tcBorders>
          </w:tcPr>
          <w:p w14:paraId="21075CE4" w14:textId="77777777" w:rsidR="00F91F13" w:rsidRPr="00461AFF" w:rsidRDefault="00F91F13" w:rsidP="006A00FF">
            <w:pPr>
              <w:jc w:val="both"/>
              <w:rPr>
                <w:color w:val="FF0000"/>
              </w:rPr>
            </w:pPr>
          </w:p>
        </w:tc>
        <w:tc>
          <w:tcPr>
            <w:tcW w:w="2109" w:type="dxa"/>
            <w:gridSpan w:val="5"/>
            <w:tcBorders>
              <w:top w:val="nil"/>
            </w:tcBorders>
          </w:tcPr>
          <w:p w14:paraId="32835372" w14:textId="77777777" w:rsidR="00F91F13" w:rsidRPr="00461AFF" w:rsidRDefault="00F91F13" w:rsidP="006A00FF">
            <w:pPr>
              <w:jc w:val="both"/>
              <w:rPr>
                <w:color w:val="FF0000"/>
              </w:rPr>
            </w:pPr>
          </w:p>
        </w:tc>
        <w:tc>
          <w:tcPr>
            <w:tcW w:w="1972" w:type="dxa"/>
            <w:gridSpan w:val="3"/>
            <w:tcBorders>
              <w:top w:val="nil"/>
            </w:tcBorders>
          </w:tcPr>
          <w:p w14:paraId="7325143A" w14:textId="77777777" w:rsidR="00F91F13" w:rsidRPr="00461AFF" w:rsidRDefault="00F91F13" w:rsidP="006A00FF">
            <w:pPr>
              <w:jc w:val="both"/>
              <w:rPr>
                <w:color w:val="FF0000"/>
              </w:rPr>
            </w:pPr>
          </w:p>
        </w:tc>
      </w:tr>
      <w:tr w:rsidR="00F91F13" w14:paraId="19D2DD58" w14:textId="77777777" w:rsidTr="006A00FF">
        <w:tc>
          <w:tcPr>
            <w:tcW w:w="9859" w:type="dxa"/>
            <w:gridSpan w:val="15"/>
            <w:shd w:val="clear" w:color="auto" w:fill="F7CAAC"/>
          </w:tcPr>
          <w:p w14:paraId="5D72D7EF" w14:textId="77777777" w:rsidR="00F91F13" w:rsidRDefault="00F91F13" w:rsidP="006A00FF">
            <w:pPr>
              <w:jc w:val="both"/>
            </w:pPr>
            <w:r>
              <w:rPr>
                <w:b/>
              </w:rPr>
              <w:t xml:space="preserve">Údaje o vzdělání na VŠ </w:t>
            </w:r>
          </w:p>
        </w:tc>
      </w:tr>
      <w:tr w:rsidR="00F91F13" w14:paraId="2BB8ED17" w14:textId="77777777" w:rsidTr="006A00FF">
        <w:trPr>
          <w:trHeight w:val="20"/>
        </w:trPr>
        <w:tc>
          <w:tcPr>
            <w:tcW w:w="9859" w:type="dxa"/>
            <w:gridSpan w:val="15"/>
          </w:tcPr>
          <w:p w14:paraId="49823390" w14:textId="77777777" w:rsidR="00F91F13" w:rsidRDefault="00F91F13" w:rsidP="006A00FF">
            <w:pPr>
              <w:jc w:val="both"/>
            </w:pPr>
            <w:r>
              <w:t>2006</w:t>
            </w:r>
            <w:r>
              <w:tab/>
              <w:t xml:space="preserve">Univerzita Karlova, Filozofická fakulta, </w:t>
            </w:r>
            <w:r w:rsidRPr="00695EFC">
              <w:t>Informační studia a knihovnictví</w:t>
            </w:r>
            <w:r>
              <w:t xml:space="preserve"> – PhDr.</w:t>
            </w:r>
          </w:p>
          <w:p w14:paraId="2300F6CD" w14:textId="77777777" w:rsidR="00F91F13" w:rsidRDefault="00F91F13" w:rsidP="006A00FF">
            <w:pPr>
              <w:jc w:val="both"/>
            </w:pPr>
            <w:r>
              <w:t>2004</w:t>
            </w:r>
            <w:r>
              <w:tab/>
              <w:t xml:space="preserve">Univerzita Karlova, Filozofická fakulta, </w:t>
            </w:r>
            <w:r w:rsidRPr="00695EFC">
              <w:t>Informační studia a knihovnictví</w:t>
            </w:r>
            <w:r>
              <w:t xml:space="preserve"> – Mgr.</w:t>
            </w:r>
          </w:p>
          <w:p w14:paraId="7708E7FE" w14:textId="77777777" w:rsidR="00F91F13" w:rsidRDefault="00F91F13" w:rsidP="006A00FF">
            <w:pPr>
              <w:jc w:val="both"/>
              <w:rPr>
                <w:b/>
              </w:rPr>
            </w:pPr>
          </w:p>
        </w:tc>
      </w:tr>
      <w:tr w:rsidR="00F91F13" w14:paraId="08F48688" w14:textId="77777777" w:rsidTr="006A00FF">
        <w:tc>
          <w:tcPr>
            <w:tcW w:w="9859" w:type="dxa"/>
            <w:gridSpan w:val="15"/>
            <w:shd w:val="clear" w:color="auto" w:fill="F7CAAC"/>
          </w:tcPr>
          <w:p w14:paraId="706C61E5" w14:textId="77777777" w:rsidR="00F91F13" w:rsidRDefault="00F91F13" w:rsidP="006A00FF">
            <w:pPr>
              <w:jc w:val="both"/>
              <w:rPr>
                <w:b/>
              </w:rPr>
            </w:pPr>
            <w:r>
              <w:rPr>
                <w:b/>
              </w:rPr>
              <w:t>Údaje o odborném působení od absolvování VŠ</w:t>
            </w:r>
          </w:p>
        </w:tc>
      </w:tr>
      <w:tr w:rsidR="00F91F13" w14:paraId="2DB1DA11" w14:textId="77777777" w:rsidTr="006A00FF">
        <w:trPr>
          <w:trHeight w:val="20"/>
        </w:trPr>
        <w:tc>
          <w:tcPr>
            <w:tcW w:w="9859" w:type="dxa"/>
            <w:gridSpan w:val="15"/>
          </w:tcPr>
          <w:p w14:paraId="27D9B818" w14:textId="77777777" w:rsidR="00F91F13" w:rsidRDefault="00F91F13" w:rsidP="006A00FF">
            <w:pPr>
              <w:jc w:val="both"/>
            </w:pPr>
            <w:r w:rsidRPr="00695EFC">
              <w:t>2006–</w:t>
            </w:r>
            <w:r w:rsidRPr="00695EFC">
              <w:tab/>
              <w:t>Univerzita Tomáše Bati ve Zlíně, Knihovna UTB – ředitel</w:t>
            </w:r>
          </w:p>
          <w:p w14:paraId="66783C65" w14:textId="77777777" w:rsidR="00F91F13" w:rsidRPr="009B6AE3" w:rsidRDefault="00F91F13" w:rsidP="006A00FF">
            <w:pPr>
              <w:jc w:val="both"/>
              <w:rPr>
                <w:color w:val="FF0000"/>
              </w:rPr>
            </w:pPr>
          </w:p>
        </w:tc>
      </w:tr>
      <w:tr w:rsidR="00F91F13" w14:paraId="094C3213" w14:textId="77777777" w:rsidTr="006A00FF">
        <w:trPr>
          <w:trHeight w:val="250"/>
        </w:trPr>
        <w:tc>
          <w:tcPr>
            <w:tcW w:w="9859" w:type="dxa"/>
            <w:gridSpan w:val="15"/>
            <w:shd w:val="clear" w:color="auto" w:fill="F7CAAC"/>
          </w:tcPr>
          <w:p w14:paraId="1B077CD2" w14:textId="77777777" w:rsidR="00F91F13" w:rsidRDefault="00F91F13" w:rsidP="006A00FF">
            <w:pPr>
              <w:jc w:val="both"/>
            </w:pPr>
            <w:r>
              <w:rPr>
                <w:b/>
              </w:rPr>
              <w:t>Zkušenosti s vedením kvalifikačních a rigorózních prací</w:t>
            </w:r>
          </w:p>
        </w:tc>
      </w:tr>
      <w:tr w:rsidR="00F91F13" w14:paraId="1A2C9A14" w14:textId="77777777" w:rsidTr="006A00FF">
        <w:trPr>
          <w:trHeight w:val="20"/>
        </w:trPr>
        <w:tc>
          <w:tcPr>
            <w:tcW w:w="9859" w:type="dxa"/>
            <w:gridSpan w:val="15"/>
          </w:tcPr>
          <w:p w14:paraId="4B29B5B4" w14:textId="77777777" w:rsidR="00F91F13" w:rsidRDefault="00F91F13" w:rsidP="006A00FF">
            <w:pPr>
              <w:jc w:val="both"/>
            </w:pPr>
            <w:r>
              <w:t>4 vedené a obhájené bakalářské práce, 3 vedené a obhájené diplomové práce</w:t>
            </w:r>
          </w:p>
        </w:tc>
      </w:tr>
      <w:tr w:rsidR="00F91F13" w14:paraId="1FBEE655" w14:textId="77777777" w:rsidTr="006A00FF">
        <w:trPr>
          <w:cantSplit/>
        </w:trPr>
        <w:tc>
          <w:tcPr>
            <w:tcW w:w="3347" w:type="dxa"/>
            <w:gridSpan w:val="3"/>
            <w:tcBorders>
              <w:top w:val="single" w:sz="12" w:space="0" w:color="auto"/>
            </w:tcBorders>
            <w:shd w:val="clear" w:color="auto" w:fill="F7CAAC"/>
          </w:tcPr>
          <w:p w14:paraId="3C1FA305" w14:textId="77777777" w:rsidR="00F91F13" w:rsidRDefault="00F91F13" w:rsidP="006A00FF">
            <w:pPr>
              <w:jc w:val="both"/>
            </w:pPr>
            <w:r>
              <w:rPr>
                <w:b/>
              </w:rPr>
              <w:t xml:space="preserve">Obor habilitačního řízení </w:t>
            </w:r>
          </w:p>
        </w:tc>
        <w:tc>
          <w:tcPr>
            <w:tcW w:w="2245" w:type="dxa"/>
            <w:gridSpan w:val="3"/>
            <w:tcBorders>
              <w:top w:val="single" w:sz="12" w:space="0" w:color="auto"/>
            </w:tcBorders>
            <w:shd w:val="clear" w:color="auto" w:fill="F7CAAC"/>
          </w:tcPr>
          <w:p w14:paraId="24BDC1AC" w14:textId="77777777" w:rsidR="00F91F13" w:rsidRDefault="00F91F13" w:rsidP="006A00FF">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EBBA892" w14:textId="77777777" w:rsidR="00F91F13" w:rsidRDefault="00F91F13" w:rsidP="006A00F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03EAEA6" w14:textId="77777777" w:rsidR="00F91F13" w:rsidRDefault="00F91F13" w:rsidP="006A00FF">
            <w:pPr>
              <w:jc w:val="both"/>
              <w:rPr>
                <w:b/>
              </w:rPr>
            </w:pPr>
            <w:r>
              <w:rPr>
                <w:b/>
              </w:rPr>
              <w:t>Ohlasy publikací</w:t>
            </w:r>
          </w:p>
        </w:tc>
      </w:tr>
      <w:tr w:rsidR="00F91F13" w14:paraId="04717D42" w14:textId="77777777" w:rsidTr="006A00FF">
        <w:trPr>
          <w:cantSplit/>
        </w:trPr>
        <w:tc>
          <w:tcPr>
            <w:tcW w:w="3347" w:type="dxa"/>
            <w:gridSpan w:val="3"/>
          </w:tcPr>
          <w:p w14:paraId="7996FE0D" w14:textId="77777777" w:rsidR="00F91F13" w:rsidRDefault="00F91F13" w:rsidP="006A00FF">
            <w:pPr>
              <w:jc w:val="both"/>
            </w:pPr>
          </w:p>
        </w:tc>
        <w:tc>
          <w:tcPr>
            <w:tcW w:w="2245" w:type="dxa"/>
            <w:gridSpan w:val="3"/>
          </w:tcPr>
          <w:p w14:paraId="309D3B40" w14:textId="77777777" w:rsidR="00F91F13" w:rsidRDefault="00F91F13" w:rsidP="006A00FF">
            <w:pPr>
              <w:jc w:val="both"/>
            </w:pPr>
          </w:p>
        </w:tc>
        <w:tc>
          <w:tcPr>
            <w:tcW w:w="2248" w:type="dxa"/>
            <w:gridSpan w:val="5"/>
            <w:tcBorders>
              <w:right w:val="single" w:sz="12" w:space="0" w:color="auto"/>
            </w:tcBorders>
          </w:tcPr>
          <w:p w14:paraId="1AF6C9EA" w14:textId="77777777" w:rsidR="00F91F13" w:rsidRDefault="00F91F13" w:rsidP="006A00FF">
            <w:pPr>
              <w:jc w:val="both"/>
            </w:pPr>
          </w:p>
        </w:tc>
        <w:tc>
          <w:tcPr>
            <w:tcW w:w="698" w:type="dxa"/>
            <w:gridSpan w:val="2"/>
            <w:tcBorders>
              <w:left w:val="single" w:sz="12" w:space="0" w:color="auto"/>
            </w:tcBorders>
            <w:shd w:val="clear" w:color="auto" w:fill="F7CAAC"/>
          </w:tcPr>
          <w:p w14:paraId="08ACCA50" w14:textId="77777777" w:rsidR="00F91F13" w:rsidRPr="00F20AEF" w:rsidRDefault="00F91F13" w:rsidP="006A00FF">
            <w:pPr>
              <w:jc w:val="both"/>
            </w:pPr>
            <w:r w:rsidRPr="00F20AEF">
              <w:rPr>
                <w:b/>
              </w:rPr>
              <w:t>WoS</w:t>
            </w:r>
          </w:p>
        </w:tc>
        <w:tc>
          <w:tcPr>
            <w:tcW w:w="627" w:type="dxa"/>
            <w:shd w:val="clear" w:color="auto" w:fill="F7CAAC"/>
          </w:tcPr>
          <w:p w14:paraId="67DA0A4B" w14:textId="77777777" w:rsidR="00F91F13" w:rsidRPr="00F20AEF" w:rsidRDefault="00F91F13" w:rsidP="006A00FF">
            <w:pPr>
              <w:jc w:val="both"/>
              <w:rPr>
                <w:sz w:val="18"/>
              </w:rPr>
            </w:pPr>
            <w:r w:rsidRPr="00F20AEF">
              <w:rPr>
                <w:b/>
                <w:sz w:val="18"/>
              </w:rPr>
              <w:t>Scopus</w:t>
            </w:r>
          </w:p>
        </w:tc>
        <w:tc>
          <w:tcPr>
            <w:tcW w:w="694" w:type="dxa"/>
            <w:shd w:val="clear" w:color="auto" w:fill="F7CAAC"/>
          </w:tcPr>
          <w:p w14:paraId="32C9D808" w14:textId="77777777" w:rsidR="00F91F13" w:rsidRDefault="00F91F13" w:rsidP="006A00FF">
            <w:pPr>
              <w:jc w:val="both"/>
            </w:pPr>
            <w:r>
              <w:rPr>
                <w:b/>
                <w:sz w:val="18"/>
              </w:rPr>
              <w:t>ostatní</w:t>
            </w:r>
          </w:p>
        </w:tc>
      </w:tr>
      <w:tr w:rsidR="00F91F13" w14:paraId="639775C3" w14:textId="77777777" w:rsidTr="006A00FF">
        <w:trPr>
          <w:cantSplit/>
          <w:trHeight w:val="70"/>
        </w:trPr>
        <w:tc>
          <w:tcPr>
            <w:tcW w:w="3347" w:type="dxa"/>
            <w:gridSpan w:val="3"/>
            <w:shd w:val="clear" w:color="auto" w:fill="F7CAAC"/>
          </w:tcPr>
          <w:p w14:paraId="10DEF1FF" w14:textId="77777777" w:rsidR="00F91F13" w:rsidRDefault="00F91F13" w:rsidP="006A00FF">
            <w:pPr>
              <w:jc w:val="both"/>
            </w:pPr>
            <w:r>
              <w:rPr>
                <w:b/>
              </w:rPr>
              <w:t>Obor jmenovacího řízení</w:t>
            </w:r>
          </w:p>
        </w:tc>
        <w:tc>
          <w:tcPr>
            <w:tcW w:w="2245" w:type="dxa"/>
            <w:gridSpan w:val="3"/>
            <w:shd w:val="clear" w:color="auto" w:fill="F7CAAC"/>
          </w:tcPr>
          <w:p w14:paraId="53F66CC5" w14:textId="77777777" w:rsidR="00F91F13" w:rsidRDefault="00F91F13" w:rsidP="006A00FF">
            <w:pPr>
              <w:jc w:val="both"/>
            </w:pPr>
            <w:r>
              <w:rPr>
                <w:b/>
              </w:rPr>
              <w:t>Rok udělení hodnosti</w:t>
            </w:r>
          </w:p>
        </w:tc>
        <w:tc>
          <w:tcPr>
            <w:tcW w:w="2248" w:type="dxa"/>
            <w:gridSpan w:val="5"/>
            <w:tcBorders>
              <w:right w:val="single" w:sz="12" w:space="0" w:color="auto"/>
            </w:tcBorders>
            <w:shd w:val="clear" w:color="auto" w:fill="F7CAAC"/>
          </w:tcPr>
          <w:p w14:paraId="2FB7B70E" w14:textId="77777777" w:rsidR="00F91F13" w:rsidRDefault="00F91F13" w:rsidP="006A00FF">
            <w:pPr>
              <w:jc w:val="both"/>
            </w:pPr>
            <w:r>
              <w:rPr>
                <w:b/>
              </w:rPr>
              <w:t>Řízení konáno na VŠ</w:t>
            </w:r>
          </w:p>
        </w:tc>
        <w:tc>
          <w:tcPr>
            <w:tcW w:w="698" w:type="dxa"/>
            <w:gridSpan w:val="2"/>
            <w:tcBorders>
              <w:left w:val="single" w:sz="12" w:space="0" w:color="auto"/>
            </w:tcBorders>
          </w:tcPr>
          <w:p w14:paraId="35F666BC" w14:textId="77777777" w:rsidR="00F91F13" w:rsidRPr="00F20AEF" w:rsidRDefault="00F91F13" w:rsidP="006A00FF">
            <w:pPr>
              <w:jc w:val="both"/>
              <w:rPr>
                <w:b/>
              </w:rPr>
            </w:pPr>
            <w:r>
              <w:rPr>
                <w:b/>
              </w:rPr>
              <w:t>7</w:t>
            </w:r>
          </w:p>
        </w:tc>
        <w:tc>
          <w:tcPr>
            <w:tcW w:w="627" w:type="dxa"/>
          </w:tcPr>
          <w:p w14:paraId="48CFFB2F" w14:textId="77777777" w:rsidR="00F91F13" w:rsidRPr="00F20AEF" w:rsidRDefault="00F91F13" w:rsidP="006A00FF">
            <w:pPr>
              <w:jc w:val="both"/>
              <w:rPr>
                <w:b/>
              </w:rPr>
            </w:pPr>
            <w:r>
              <w:rPr>
                <w:b/>
              </w:rPr>
              <w:t>8</w:t>
            </w:r>
          </w:p>
        </w:tc>
        <w:tc>
          <w:tcPr>
            <w:tcW w:w="694" w:type="dxa"/>
          </w:tcPr>
          <w:p w14:paraId="6DE41F73" w14:textId="77777777" w:rsidR="00F91F13" w:rsidRDefault="00F91F13" w:rsidP="006A00FF">
            <w:pPr>
              <w:jc w:val="both"/>
              <w:rPr>
                <w:b/>
              </w:rPr>
            </w:pPr>
            <w:r>
              <w:rPr>
                <w:b/>
              </w:rPr>
              <w:t>21</w:t>
            </w:r>
          </w:p>
        </w:tc>
      </w:tr>
      <w:tr w:rsidR="00F91F13" w14:paraId="56390BC2" w14:textId="77777777" w:rsidTr="006A00FF">
        <w:trPr>
          <w:trHeight w:val="205"/>
        </w:trPr>
        <w:tc>
          <w:tcPr>
            <w:tcW w:w="3347" w:type="dxa"/>
            <w:gridSpan w:val="3"/>
          </w:tcPr>
          <w:p w14:paraId="448DA4C3" w14:textId="77777777" w:rsidR="00F91F13" w:rsidRDefault="00F91F13" w:rsidP="006A00FF">
            <w:pPr>
              <w:jc w:val="both"/>
            </w:pPr>
          </w:p>
        </w:tc>
        <w:tc>
          <w:tcPr>
            <w:tcW w:w="2245" w:type="dxa"/>
            <w:gridSpan w:val="3"/>
          </w:tcPr>
          <w:p w14:paraId="08F6AE66" w14:textId="77777777" w:rsidR="00F91F13" w:rsidRDefault="00F91F13" w:rsidP="006A00FF">
            <w:pPr>
              <w:jc w:val="both"/>
            </w:pPr>
          </w:p>
        </w:tc>
        <w:tc>
          <w:tcPr>
            <w:tcW w:w="2248" w:type="dxa"/>
            <w:gridSpan w:val="5"/>
            <w:tcBorders>
              <w:right w:val="single" w:sz="12" w:space="0" w:color="auto"/>
            </w:tcBorders>
          </w:tcPr>
          <w:p w14:paraId="7A8D458F" w14:textId="77777777" w:rsidR="00F91F13" w:rsidRDefault="00F91F13" w:rsidP="006A00FF">
            <w:pPr>
              <w:jc w:val="both"/>
            </w:pPr>
          </w:p>
        </w:tc>
        <w:tc>
          <w:tcPr>
            <w:tcW w:w="1325" w:type="dxa"/>
            <w:gridSpan w:val="3"/>
            <w:tcBorders>
              <w:left w:val="single" w:sz="12" w:space="0" w:color="auto"/>
            </w:tcBorders>
            <w:shd w:val="clear" w:color="auto" w:fill="FBD4B4"/>
            <w:vAlign w:val="center"/>
          </w:tcPr>
          <w:p w14:paraId="18B27C3B" w14:textId="77777777" w:rsidR="00F91F13" w:rsidRPr="00F20AEF" w:rsidRDefault="00F91F13" w:rsidP="006A00FF">
            <w:pPr>
              <w:jc w:val="both"/>
              <w:rPr>
                <w:b/>
                <w:sz w:val="18"/>
              </w:rPr>
            </w:pPr>
            <w:r w:rsidRPr="00F20AEF">
              <w:rPr>
                <w:b/>
                <w:sz w:val="18"/>
              </w:rPr>
              <w:t>H-index WoS/Scopus</w:t>
            </w:r>
          </w:p>
        </w:tc>
        <w:tc>
          <w:tcPr>
            <w:tcW w:w="694" w:type="dxa"/>
            <w:vAlign w:val="center"/>
          </w:tcPr>
          <w:p w14:paraId="1254B1E3" w14:textId="77777777" w:rsidR="00F91F13" w:rsidRDefault="00F91F13" w:rsidP="006A00FF">
            <w:pPr>
              <w:rPr>
                <w:b/>
              </w:rPr>
            </w:pPr>
            <w:r>
              <w:rPr>
                <w:b/>
              </w:rPr>
              <w:t xml:space="preserve"> 1 / 1</w:t>
            </w:r>
          </w:p>
        </w:tc>
      </w:tr>
      <w:tr w:rsidR="00F91F13" w14:paraId="3915FF26" w14:textId="77777777" w:rsidTr="006A00FF">
        <w:tc>
          <w:tcPr>
            <w:tcW w:w="9859" w:type="dxa"/>
            <w:gridSpan w:val="15"/>
            <w:shd w:val="clear" w:color="auto" w:fill="F7CAAC"/>
          </w:tcPr>
          <w:p w14:paraId="6584F774" w14:textId="77777777" w:rsidR="00F91F13" w:rsidRDefault="00F91F13" w:rsidP="006A00FF">
            <w:pPr>
              <w:jc w:val="both"/>
              <w:rPr>
                <w:b/>
              </w:rPr>
            </w:pPr>
            <w:r>
              <w:rPr>
                <w:b/>
              </w:rPr>
              <w:t xml:space="preserve">Přehled o nejvýznamnější publikační a další tvůrčí činnosti nebo další profesní činnosti u odborníků z praxe vztahující se k zabezpečovaným předmětům </w:t>
            </w:r>
          </w:p>
        </w:tc>
      </w:tr>
      <w:tr w:rsidR="00F91F13" w14:paraId="05B08F9E" w14:textId="77777777" w:rsidTr="006A00FF">
        <w:trPr>
          <w:trHeight w:val="20"/>
        </w:trPr>
        <w:tc>
          <w:tcPr>
            <w:tcW w:w="9859" w:type="dxa"/>
            <w:gridSpan w:val="15"/>
          </w:tcPr>
          <w:p w14:paraId="46364AC2" w14:textId="6D78C100" w:rsidR="001C1B1F" w:rsidRDefault="001C1B1F" w:rsidP="006A00FF">
            <w:pPr>
              <w:pStyle w:val="bb"/>
              <w:rPr>
                <w:b/>
              </w:rPr>
            </w:pPr>
            <w:r>
              <w:rPr>
                <w:b/>
              </w:rPr>
              <w:t>B</w:t>
            </w:r>
          </w:p>
          <w:p w14:paraId="238DA983" w14:textId="229E42F8" w:rsidR="001C1B1F" w:rsidRDefault="001C1B1F" w:rsidP="001C1B1F">
            <w:pPr>
              <w:pStyle w:val="bb"/>
            </w:pPr>
            <w:r>
              <w:t xml:space="preserve">FABIÁN, Ondřej. </w:t>
            </w:r>
            <w:r>
              <w:rPr>
                <w:i/>
                <w:iCs/>
              </w:rPr>
              <w:t>Elektronické informační zdroje</w:t>
            </w:r>
            <w:r>
              <w:t xml:space="preserve"> [online]. Bno, Centrum NAKLIV, KISK FF MU, 2012. Dostupné z: </w:t>
            </w:r>
            <w:hyperlink r:id="rId16" w:history="1">
              <w:r>
                <w:rPr>
                  <w:rStyle w:val="Hypertextovodkaz"/>
                </w:rPr>
                <w:t>http://eknihy.knihovna.cz/kniha/elektronicke-informacni-zdroje</w:t>
              </w:r>
            </w:hyperlink>
          </w:p>
          <w:p w14:paraId="3BAE05F5" w14:textId="77777777" w:rsidR="001C1B1F" w:rsidRDefault="001C1B1F" w:rsidP="006A00FF">
            <w:pPr>
              <w:pStyle w:val="bb"/>
              <w:rPr>
                <w:b/>
              </w:rPr>
            </w:pPr>
          </w:p>
          <w:p w14:paraId="72D8787F" w14:textId="0E71FE52" w:rsidR="001C1B1F" w:rsidRPr="001C1B1F" w:rsidRDefault="001C1B1F" w:rsidP="006A00FF">
            <w:pPr>
              <w:pStyle w:val="bb"/>
              <w:rPr>
                <w:b/>
              </w:rPr>
            </w:pPr>
            <w:r w:rsidRPr="001C1B1F">
              <w:rPr>
                <w:b/>
              </w:rPr>
              <w:t>Jsc</w:t>
            </w:r>
          </w:p>
          <w:p w14:paraId="1BEA1EC3" w14:textId="169525D1" w:rsidR="00F91F13" w:rsidRDefault="00F91F13" w:rsidP="006A00FF">
            <w:pPr>
              <w:pStyle w:val="bb"/>
            </w:pPr>
            <w:r>
              <w:t xml:space="preserve">FABIÁN, Ondřej. Open access in the Czech Republic: an overview. </w:t>
            </w:r>
            <w:r>
              <w:rPr>
                <w:i/>
                <w:iCs/>
              </w:rPr>
              <w:t>Library Review</w:t>
            </w:r>
            <w:r>
              <w:t xml:space="preserve">, 2013, č. 4/5. ISSN 0024-2535. Dostupné z: </w:t>
            </w:r>
            <w:hyperlink r:id="rId17" w:history="1">
              <w:r>
                <w:rPr>
                  <w:rStyle w:val="Hypertextovodkaz"/>
                </w:rPr>
                <w:t>http://www.emeraldinsight.com/journals.htm?articleid=17090935&amp;show=abstract</w:t>
              </w:r>
            </w:hyperlink>
            <w:r>
              <w:t xml:space="preserve">  </w:t>
            </w:r>
          </w:p>
          <w:p w14:paraId="76FDDD12" w14:textId="77777777" w:rsidR="001C1B1F" w:rsidRDefault="001C1B1F" w:rsidP="006A00FF">
            <w:pPr>
              <w:pStyle w:val="bb"/>
            </w:pPr>
          </w:p>
          <w:p w14:paraId="684874EC" w14:textId="006E4F35" w:rsidR="001C1B1F" w:rsidRPr="001C1B1F" w:rsidRDefault="001C1B1F" w:rsidP="006A00FF">
            <w:pPr>
              <w:pStyle w:val="bb"/>
              <w:rPr>
                <w:b/>
              </w:rPr>
            </w:pPr>
            <w:r w:rsidRPr="001C1B1F">
              <w:rPr>
                <w:b/>
              </w:rPr>
              <w:t>Jost</w:t>
            </w:r>
          </w:p>
          <w:p w14:paraId="7FAADD07" w14:textId="3101B336" w:rsidR="00F91F13" w:rsidRDefault="00F91F13" w:rsidP="006A00FF">
            <w:pPr>
              <w:pStyle w:val="bb"/>
            </w:pPr>
            <w:r>
              <w:t xml:space="preserve">BUDÍNSKÝ, Lukáš – FABIÁN, Ondřej. 10 years with grey literature at Tomas Bata University in Zlín. </w:t>
            </w:r>
            <w:r w:rsidRPr="00761E8D">
              <w:rPr>
                <w:i/>
              </w:rPr>
              <w:t>The Grey Journal: an international journal on grey literature</w:t>
            </w:r>
            <w:r>
              <w:t xml:space="preserve">, 2016, roč. 12, č. 1, s. 65-69. ISSN 1574-1796. Dostupné z: </w:t>
            </w:r>
            <w:hyperlink r:id="rId18" w:history="1">
              <w:r>
                <w:rPr>
                  <w:rStyle w:val="Hypertextovodkaz"/>
                </w:rPr>
                <w:t>http://www.nusl.cz/ntk/nusl-200844</w:t>
              </w:r>
            </w:hyperlink>
            <w:r>
              <w:t xml:space="preserve"> </w:t>
            </w:r>
            <w:r w:rsidR="00BD1086">
              <w:t>(2</w:t>
            </w:r>
            <w:r w:rsidR="00F560F1">
              <w:t>0%)</w:t>
            </w:r>
          </w:p>
          <w:p w14:paraId="03646E5B" w14:textId="77777777" w:rsidR="001C1B1F" w:rsidRDefault="001C1B1F" w:rsidP="006A00FF">
            <w:pPr>
              <w:pStyle w:val="bb"/>
            </w:pPr>
          </w:p>
          <w:p w14:paraId="4A377CA3" w14:textId="360E1435" w:rsidR="001C1B1F" w:rsidRPr="001C1B1F" w:rsidRDefault="001C1B1F" w:rsidP="006A00FF">
            <w:pPr>
              <w:pStyle w:val="bb"/>
              <w:rPr>
                <w:b/>
              </w:rPr>
            </w:pPr>
            <w:r w:rsidRPr="001C1B1F">
              <w:rPr>
                <w:b/>
              </w:rPr>
              <w:t>C</w:t>
            </w:r>
          </w:p>
          <w:p w14:paraId="58EE4C9A" w14:textId="7D448F39" w:rsidR="00F91F13" w:rsidRDefault="00F91F13" w:rsidP="006A00FF">
            <w:pPr>
              <w:pStyle w:val="bb"/>
            </w:pPr>
            <w:r>
              <w:t xml:space="preserve">FABIÁN, Ondřej. </w:t>
            </w:r>
            <w:r>
              <w:rPr>
                <w:i/>
                <w:iCs/>
              </w:rPr>
              <w:t>Otevřený přístup k vědeckým informacím: současný stav v České republice a ve světě</w:t>
            </w:r>
            <w:r>
              <w:t xml:space="preserve">. Brno: Vysoké učení technické v Brně, nakladatelství VUTIUM, 2016, s. 190–208. </w:t>
            </w:r>
          </w:p>
          <w:p w14:paraId="7ED921C3" w14:textId="77777777" w:rsidR="001C1B1F" w:rsidRDefault="001C1B1F" w:rsidP="006A00FF">
            <w:pPr>
              <w:pStyle w:val="bb"/>
            </w:pPr>
          </w:p>
          <w:p w14:paraId="757032FD" w14:textId="50E42AF6" w:rsidR="001C1B1F" w:rsidRPr="001C1B1F" w:rsidRDefault="001C1B1F" w:rsidP="006A00FF">
            <w:pPr>
              <w:pStyle w:val="bb"/>
              <w:rPr>
                <w:b/>
              </w:rPr>
            </w:pPr>
            <w:r w:rsidRPr="001C1B1F">
              <w:rPr>
                <w:b/>
              </w:rPr>
              <w:t>D</w:t>
            </w:r>
          </w:p>
          <w:p w14:paraId="45394C0C" w14:textId="753B0D0A" w:rsidR="00F91F13" w:rsidRDefault="00F91F13" w:rsidP="006A00FF">
            <w:pPr>
              <w:pStyle w:val="bb"/>
              <w:rPr>
                <w:b/>
              </w:rPr>
            </w:pPr>
            <w:r>
              <w:t xml:space="preserve">FABIÁN, Ondřej – BUDÍNSKÝ, Lukáš. Podpora vědy a výzkumu v Knihovně UTB ve Zlíně – od vzniku publikačních výstupů po jejich evaluaci. In: </w:t>
            </w:r>
            <w:r w:rsidRPr="00761E8D">
              <w:rPr>
                <w:i/>
              </w:rPr>
              <w:t>Inforum 2016: 22. ročník konference o profesionálních informačních zdrojích, Praha 24.-25. května 2016</w:t>
            </w:r>
            <w:r>
              <w:t xml:space="preserve">. Praha: Albertina icome Praha, 2016. ISSN 1801–2213. Dostupné z: </w:t>
            </w:r>
            <w:hyperlink r:id="rId19" w:history="1">
              <w:r>
                <w:rPr>
                  <w:rStyle w:val="Hypertextovodkaz"/>
                </w:rPr>
                <w:t>http://www.inforum.cz/sbornik/2016/7</w:t>
              </w:r>
            </w:hyperlink>
          </w:p>
          <w:p w14:paraId="4227517C" w14:textId="77777777" w:rsidR="00F91F13" w:rsidRDefault="00F91F13" w:rsidP="006A00FF">
            <w:pPr>
              <w:jc w:val="both"/>
              <w:rPr>
                <w:b/>
              </w:rPr>
            </w:pPr>
          </w:p>
          <w:p w14:paraId="796DD5D0" w14:textId="77777777" w:rsidR="00F91F13" w:rsidRDefault="00F91F13" w:rsidP="006A00FF">
            <w:pPr>
              <w:jc w:val="both"/>
              <w:rPr>
                <w:b/>
              </w:rPr>
            </w:pPr>
          </w:p>
        </w:tc>
      </w:tr>
      <w:tr w:rsidR="00F91F13" w14:paraId="5E125E7B" w14:textId="77777777" w:rsidTr="006A00FF">
        <w:trPr>
          <w:trHeight w:val="218"/>
        </w:trPr>
        <w:tc>
          <w:tcPr>
            <w:tcW w:w="9859" w:type="dxa"/>
            <w:gridSpan w:val="15"/>
            <w:shd w:val="clear" w:color="auto" w:fill="F7CAAC"/>
          </w:tcPr>
          <w:p w14:paraId="61824809" w14:textId="77777777" w:rsidR="00F91F13" w:rsidRDefault="00F91F13" w:rsidP="006A00FF">
            <w:pPr>
              <w:rPr>
                <w:b/>
              </w:rPr>
            </w:pPr>
            <w:r>
              <w:rPr>
                <w:b/>
              </w:rPr>
              <w:t>Působení v zahraničí</w:t>
            </w:r>
          </w:p>
        </w:tc>
      </w:tr>
      <w:tr w:rsidR="00F91F13" w14:paraId="27C65EF1" w14:textId="77777777" w:rsidTr="006A00FF">
        <w:trPr>
          <w:trHeight w:val="328"/>
        </w:trPr>
        <w:tc>
          <w:tcPr>
            <w:tcW w:w="9859" w:type="dxa"/>
            <w:gridSpan w:val="15"/>
          </w:tcPr>
          <w:p w14:paraId="01BF6D07" w14:textId="77777777" w:rsidR="00F91F13" w:rsidRDefault="00F91F13" w:rsidP="006A00FF">
            <w:pPr>
              <w:rPr>
                <w:b/>
              </w:rPr>
            </w:pPr>
          </w:p>
        </w:tc>
      </w:tr>
      <w:tr w:rsidR="00F91F13" w14:paraId="6DFC69A6" w14:textId="77777777" w:rsidTr="00C608AE">
        <w:trPr>
          <w:cantSplit/>
          <w:trHeight w:val="20"/>
        </w:trPr>
        <w:tc>
          <w:tcPr>
            <w:tcW w:w="2518" w:type="dxa"/>
            <w:shd w:val="clear" w:color="auto" w:fill="F7CAAC"/>
          </w:tcPr>
          <w:p w14:paraId="0034FC47" w14:textId="77777777" w:rsidR="00F91F13" w:rsidRDefault="00F91F13" w:rsidP="006A00FF">
            <w:pPr>
              <w:jc w:val="both"/>
              <w:rPr>
                <w:b/>
              </w:rPr>
            </w:pPr>
            <w:r>
              <w:rPr>
                <w:b/>
              </w:rPr>
              <w:t xml:space="preserve">Podpis </w:t>
            </w:r>
          </w:p>
        </w:tc>
        <w:tc>
          <w:tcPr>
            <w:tcW w:w="4536" w:type="dxa"/>
            <w:gridSpan w:val="8"/>
          </w:tcPr>
          <w:p w14:paraId="0BBEE72B" w14:textId="139854C0" w:rsidR="00F91F13" w:rsidRDefault="00F91F13" w:rsidP="00F91F13">
            <w:pPr>
              <w:jc w:val="both"/>
            </w:pPr>
            <w:r>
              <w:t>Ondřej Fabián v. r.</w:t>
            </w:r>
          </w:p>
        </w:tc>
        <w:tc>
          <w:tcPr>
            <w:tcW w:w="786" w:type="dxa"/>
            <w:gridSpan w:val="2"/>
            <w:shd w:val="clear" w:color="auto" w:fill="F7CAAC"/>
          </w:tcPr>
          <w:p w14:paraId="35B71904" w14:textId="77777777" w:rsidR="00F91F13" w:rsidRDefault="00F91F13" w:rsidP="006A00FF">
            <w:pPr>
              <w:jc w:val="both"/>
            </w:pPr>
            <w:r>
              <w:rPr>
                <w:b/>
              </w:rPr>
              <w:t>datum</w:t>
            </w:r>
          </w:p>
        </w:tc>
        <w:tc>
          <w:tcPr>
            <w:tcW w:w="2019" w:type="dxa"/>
            <w:gridSpan w:val="4"/>
          </w:tcPr>
          <w:p w14:paraId="4C477FBE" w14:textId="32ECE2B2" w:rsidR="00F91F13" w:rsidRDefault="00387653" w:rsidP="006A00FF">
            <w:pPr>
              <w:jc w:val="both"/>
            </w:pPr>
            <w:r>
              <w:t>1. 2. 2023</w:t>
            </w:r>
          </w:p>
        </w:tc>
      </w:tr>
    </w:tbl>
    <w:p w14:paraId="076DE60A" w14:textId="77777777" w:rsidR="00F91F13" w:rsidRDefault="00F91F13" w:rsidP="00F91F13"/>
    <w:p w14:paraId="414008BB" w14:textId="2E1EA5A0" w:rsidR="00F91F13" w:rsidRDefault="00F91F13">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497"/>
        <w:gridCol w:w="283"/>
        <w:gridCol w:w="542"/>
        <w:gridCol w:w="1706"/>
        <w:gridCol w:w="142"/>
        <w:gridCol w:w="381"/>
        <w:gridCol w:w="186"/>
        <w:gridCol w:w="278"/>
        <w:gridCol w:w="991"/>
        <w:gridCol w:w="707"/>
        <w:gridCol w:w="77"/>
        <w:gridCol w:w="48"/>
        <w:gridCol w:w="647"/>
        <w:gridCol w:w="681"/>
        <w:gridCol w:w="693"/>
      </w:tblGrid>
      <w:tr w:rsidR="006375BC" w14:paraId="02F7A9F5" w14:textId="77777777" w:rsidTr="00C07AFA">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75CE35ED" w14:textId="77777777" w:rsidR="006375BC" w:rsidRDefault="006375BC" w:rsidP="00C07AFA">
            <w:pPr>
              <w:jc w:val="both"/>
              <w:rPr>
                <w:b/>
                <w:sz w:val="28"/>
              </w:rPr>
            </w:pPr>
            <w:r>
              <w:rPr>
                <w:b/>
                <w:sz w:val="28"/>
              </w:rPr>
              <w:t>C-I – Personální zabezpečení</w:t>
            </w:r>
          </w:p>
        </w:tc>
      </w:tr>
      <w:tr w:rsidR="006375BC" w14:paraId="2A886180" w14:textId="77777777" w:rsidTr="00C9509E">
        <w:tc>
          <w:tcPr>
            <w:tcW w:w="2497" w:type="dxa"/>
            <w:tcBorders>
              <w:top w:val="double" w:sz="4" w:space="0" w:color="000000"/>
              <w:left w:val="single" w:sz="4" w:space="0" w:color="000000"/>
              <w:bottom w:val="single" w:sz="4" w:space="0" w:color="000000"/>
              <w:right w:val="single" w:sz="4" w:space="0" w:color="000000"/>
            </w:tcBorders>
            <w:shd w:val="clear" w:color="auto" w:fill="F7CAAC"/>
          </w:tcPr>
          <w:p w14:paraId="723FD2EC" w14:textId="77777777" w:rsidR="006375BC" w:rsidRDefault="006375BC" w:rsidP="00C07AFA">
            <w:pPr>
              <w:jc w:val="both"/>
              <w:rPr>
                <w:b/>
              </w:rPr>
            </w:pPr>
            <w:r>
              <w:rPr>
                <w:b/>
              </w:rPr>
              <w:t>Vysoká škola</w:t>
            </w:r>
          </w:p>
        </w:tc>
        <w:tc>
          <w:tcPr>
            <w:tcW w:w="7362" w:type="dxa"/>
            <w:gridSpan w:val="14"/>
            <w:tcBorders>
              <w:top w:val="single" w:sz="4" w:space="0" w:color="000000"/>
              <w:left w:val="single" w:sz="4" w:space="0" w:color="000000"/>
              <w:bottom w:val="single" w:sz="4" w:space="0" w:color="000000"/>
              <w:right w:val="single" w:sz="4" w:space="0" w:color="000000"/>
            </w:tcBorders>
          </w:tcPr>
          <w:p w14:paraId="158BAD69" w14:textId="77777777" w:rsidR="006375BC" w:rsidRDefault="006375BC" w:rsidP="00C07AFA">
            <w:pPr>
              <w:jc w:val="both"/>
            </w:pPr>
            <w:r>
              <w:t>Univerzita Tomáše Bati ve Zlíně</w:t>
            </w:r>
          </w:p>
        </w:tc>
      </w:tr>
      <w:tr w:rsidR="006375BC" w14:paraId="3997E206" w14:textId="77777777" w:rsidTr="00C9509E">
        <w:tc>
          <w:tcPr>
            <w:tcW w:w="2497" w:type="dxa"/>
            <w:tcBorders>
              <w:top w:val="single" w:sz="4" w:space="0" w:color="000000"/>
              <w:left w:val="single" w:sz="4" w:space="0" w:color="000000"/>
              <w:bottom w:val="single" w:sz="4" w:space="0" w:color="000000"/>
              <w:right w:val="single" w:sz="4" w:space="0" w:color="000000"/>
            </w:tcBorders>
            <w:shd w:val="clear" w:color="auto" w:fill="F7CAAC"/>
          </w:tcPr>
          <w:p w14:paraId="4D11227F" w14:textId="77777777" w:rsidR="006375BC" w:rsidRDefault="006375BC" w:rsidP="00C07AFA">
            <w:pPr>
              <w:jc w:val="both"/>
              <w:rPr>
                <w:b/>
              </w:rPr>
            </w:pPr>
            <w:r>
              <w:rPr>
                <w:b/>
              </w:rPr>
              <w:t>Součást vysoké školy</w:t>
            </w:r>
          </w:p>
        </w:tc>
        <w:tc>
          <w:tcPr>
            <w:tcW w:w="7362" w:type="dxa"/>
            <w:gridSpan w:val="14"/>
            <w:tcBorders>
              <w:top w:val="single" w:sz="4" w:space="0" w:color="000000"/>
              <w:left w:val="single" w:sz="4" w:space="0" w:color="000000"/>
              <w:bottom w:val="single" w:sz="4" w:space="0" w:color="000000"/>
              <w:right w:val="single" w:sz="4" w:space="0" w:color="000000"/>
            </w:tcBorders>
          </w:tcPr>
          <w:p w14:paraId="2565486A" w14:textId="77777777" w:rsidR="006375BC" w:rsidRDefault="006375BC" w:rsidP="00C07AFA">
            <w:pPr>
              <w:jc w:val="both"/>
            </w:pPr>
            <w:r>
              <w:t>Fakulta humanitních studií</w:t>
            </w:r>
          </w:p>
        </w:tc>
      </w:tr>
      <w:tr w:rsidR="006375BC" w14:paraId="1BA7830E" w14:textId="77777777" w:rsidTr="00C9509E">
        <w:tc>
          <w:tcPr>
            <w:tcW w:w="2497" w:type="dxa"/>
            <w:tcBorders>
              <w:top w:val="single" w:sz="4" w:space="0" w:color="000000"/>
              <w:left w:val="single" w:sz="4" w:space="0" w:color="000000"/>
              <w:bottom w:val="single" w:sz="4" w:space="0" w:color="000000"/>
              <w:right w:val="single" w:sz="4" w:space="0" w:color="000000"/>
            </w:tcBorders>
            <w:shd w:val="clear" w:color="auto" w:fill="F7CAAC"/>
          </w:tcPr>
          <w:p w14:paraId="12C6E004" w14:textId="77777777" w:rsidR="006375BC" w:rsidRDefault="006375BC" w:rsidP="00C07AFA">
            <w:pPr>
              <w:jc w:val="both"/>
              <w:rPr>
                <w:b/>
              </w:rPr>
            </w:pPr>
            <w:r>
              <w:rPr>
                <w:b/>
              </w:rPr>
              <w:t>Název studijního programu</w:t>
            </w:r>
          </w:p>
        </w:tc>
        <w:tc>
          <w:tcPr>
            <w:tcW w:w="7362" w:type="dxa"/>
            <w:gridSpan w:val="14"/>
            <w:tcBorders>
              <w:top w:val="single" w:sz="4" w:space="0" w:color="000000"/>
              <w:left w:val="single" w:sz="4" w:space="0" w:color="000000"/>
              <w:bottom w:val="single" w:sz="4" w:space="0" w:color="000000"/>
              <w:right w:val="single" w:sz="4" w:space="0" w:color="000000"/>
            </w:tcBorders>
          </w:tcPr>
          <w:p w14:paraId="728CB924" w14:textId="77777777" w:rsidR="006375BC" w:rsidRDefault="006375BC" w:rsidP="00C07AFA">
            <w:pPr>
              <w:jc w:val="both"/>
            </w:pPr>
            <w:r>
              <w:t>Anglická filologie</w:t>
            </w:r>
          </w:p>
        </w:tc>
      </w:tr>
      <w:tr w:rsidR="006375BC" w14:paraId="0C8E7C09" w14:textId="77777777" w:rsidTr="00C9509E">
        <w:tc>
          <w:tcPr>
            <w:tcW w:w="2497" w:type="dxa"/>
            <w:tcBorders>
              <w:top w:val="single" w:sz="4" w:space="0" w:color="000000"/>
              <w:left w:val="single" w:sz="4" w:space="0" w:color="000000"/>
              <w:bottom w:val="single" w:sz="4" w:space="0" w:color="000000"/>
              <w:right w:val="single" w:sz="4" w:space="0" w:color="000000"/>
            </w:tcBorders>
            <w:shd w:val="clear" w:color="auto" w:fill="F7CAAC"/>
          </w:tcPr>
          <w:p w14:paraId="045B75FF" w14:textId="77777777" w:rsidR="006375BC" w:rsidRDefault="006375BC" w:rsidP="00C07AFA">
            <w:pPr>
              <w:jc w:val="both"/>
              <w:rPr>
                <w:b/>
              </w:rPr>
            </w:pPr>
            <w:r>
              <w:rPr>
                <w:b/>
              </w:rPr>
              <w:t>Jméno a příjmení</w:t>
            </w:r>
          </w:p>
        </w:tc>
        <w:tc>
          <w:tcPr>
            <w:tcW w:w="4509" w:type="dxa"/>
            <w:gridSpan w:val="8"/>
            <w:tcBorders>
              <w:top w:val="single" w:sz="4" w:space="0" w:color="000000"/>
              <w:left w:val="single" w:sz="4" w:space="0" w:color="000000"/>
              <w:bottom w:val="single" w:sz="4" w:space="0" w:color="000000"/>
              <w:right w:val="single" w:sz="4" w:space="0" w:color="000000"/>
            </w:tcBorders>
          </w:tcPr>
          <w:p w14:paraId="43CA7D2C" w14:textId="77777777" w:rsidR="006375BC" w:rsidRDefault="006375BC" w:rsidP="00C07AFA">
            <w:pPr>
              <w:jc w:val="both"/>
            </w:pPr>
            <w:r>
              <w:t>Vladimíra Fonfárová</w:t>
            </w:r>
          </w:p>
        </w:tc>
        <w:tc>
          <w:tcPr>
            <w:tcW w:w="707" w:type="dxa"/>
            <w:tcBorders>
              <w:top w:val="single" w:sz="4" w:space="0" w:color="000000"/>
              <w:left w:val="single" w:sz="4" w:space="0" w:color="000000"/>
              <w:bottom w:val="single" w:sz="4" w:space="0" w:color="000000"/>
              <w:right w:val="single" w:sz="4" w:space="0" w:color="000000"/>
            </w:tcBorders>
            <w:shd w:val="clear" w:color="auto" w:fill="F7CAAC"/>
          </w:tcPr>
          <w:p w14:paraId="4A30CA0A" w14:textId="77777777" w:rsidR="006375BC" w:rsidRDefault="006375BC" w:rsidP="00C07AFA">
            <w:pPr>
              <w:jc w:val="both"/>
              <w:rPr>
                <w:b/>
              </w:rPr>
            </w:pPr>
            <w:r>
              <w:rPr>
                <w:b/>
              </w:rPr>
              <w:t>Tituly</w:t>
            </w:r>
          </w:p>
        </w:tc>
        <w:tc>
          <w:tcPr>
            <w:tcW w:w="2146" w:type="dxa"/>
            <w:gridSpan w:val="5"/>
            <w:tcBorders>
              <w:top w:val="single" w:sz="4" w:space="0" w:color="000000"/>
              <w:left w:val="single" w:sz="4" w:space="0" w:color="000000"/>
              <w:bottom w:val="single" w:sz="4" w:space="0" w:color="000000"/>
              <w:right w:val="single" w:sz="4" w:space="0" w:color="000000"/>
            </w:tcBorders>
          </w:tcPr>
          <w:p w14:paraId="4CC3BF4B" w14:textId="77777777" w:rsidR="006375BC" w:rsidRDefault="006375BC" w:rsidP="00C07AFA">
            <w:pPr>
              <w:jc w:val="both"/>
            </w:pPr>
            <w:r>
              <w:t>Mgr. Ph.D.</w:t>
            </w:r>
          </w:p>
        </w:tc>
      </w:tr>
      <w:tr w:rsidR="006375BC" w14:paraId="41F1C5C7" w14:textId="77777777" w:rsidTr="00C9509E">
        <w:tc>
          <w:tcPr>
            <w:tcW w:w="2497" w:type="dxa"/>
            <w:tcBorders>
              <w:top w:val="single" w:sz="4" w:space="0" w:color="000000"/>
              <w:left w:val="single" w:sz="4" w:space="0" w:color="000000"/>
              <w:bottom w:val="single" w:sz="4" w:space="0" w:color="000000"/>
              <w:right w:val="single" w:sz="4" w:space="0" w:color="000000"/>
            </w:tcBorders>
            <w:shd w:val="clear" w:color="auto" w:fill="F7CAAC"/>
          </w:tcPr>
          <w:p w14:paraId="51392C4D" w14:textId="77777777" w:rsidR="006375BC" w:rsidRDefault="006375BC" w:rsidP="00C07AFA">
            <w:pPr>
              <w:jc w:val="both"/>
              <w:rPr>
                <w:b/>
              </w:rPr>
            </w:pPr>
            <w:r>
              <w:rPr>
                <w:b/>
              </w:rPr>
              <w:t>Rok narození</w:t>
            </w:r>
          </w:p>
        </w:tc>
        <w:tc>
          <w:tcPr>
            <w:tcW w:w="825" w:type="dxa"/>
            <w:gridSpan w:val="2"/>
            <w:tcBorders>
              <w:top w:val="single" w:sz="4" w:space="0" w:color="000000"/>
              <w:left w:val="single" w:sz="4" w:space="0" w:color="000000"/>
              <w:bottom w:val="single" w:sz="4" w:space="0" w:color="000000"/>
              <w:right w:val="single" w:sz="4" w:space="0" w:color="000000"/>
            </w:tcBorders>
          </w:tcPr>
          <w:p w14:paraId="1965674F" w14:textId="77777777" w:rsidR="006375BC" w:rsidRDefault="006375BC" w:rsidP="00C07AFA">
            <w:pPr>
              <w:jc w:val="both"/>
            </w:pPr>
            <w:r>
              <w:t>1983</w:t>
            </w:r>
          </w:p>
        </w:tc>
        <w:tc>
          <w:tcPr>
            <w:tcW w:w="1706" w:type="dxa"/>
            <w:tcBorders>
              <w:top w:val="single" w:sz="4" w:space="0" w:color="000000"/>
              <w:left w:val="single" w:sz="4" w:space="0" w:color="000000"/>
              <w:bottom w:val="single" w:sz="4" w:space="0" w:color="000000"/>
              <w:right w:val="single" w:sz="4" w:space="0" w:color="000000"/>
            </w:tcBorders>
            <w:shd w:val="clear" w:color="auto" w:fill="F7CAAC"/>
          </w:tcPr>
          <w:p w14:paraId="6238F34D" w14:textId="77777777" w:rsidR="006375BC" w:rsidRDefault="006375BC" w:rsidP="00C07AFA">
            <w:pPr>
              <w:jc w:val="both"/>
              <w:rPr>
                <w:b/>
              </w:rPr>
            </w:pPr>
            <w:r>
              <w:rPr>
                <w:b/>
              </w:rPr>
              <w:t>typ vztahu k VŠ</w:t>
            </w:r>
          </w:p>
        </w:tc>
        <w:tc>
          <w:tcPr>
            <w:tcW w:w="987" w:type="dxa"/>
            <w:gridSpan w:val="4"/>
            <w:tcBorders>
              <w:top w:val="single" w:sz="4" w:space="0" w:color="000000"/>
              <w:left w:val="single" w:sz="4" w:space="0" w:color="000000"/>
              <w:bottom w:val="single" w:sz="4" w:space="0" w:color="000000"/>
              <w:right w:val="single" w:sz="4" w:space="0" w:color="000000"/>
            </w:tcBorders>
          </w:tcPr>
          <w:p w14:paraId="3DDAB441" w14:textId="77777777" w:rsidR="006375BC" w:rsidRDefault="006375BC" w:rsidP="00C07AFA">
            <w:pPr>
              <w:jc w:val="both"/>
            </w:pPr>
            <w:r>
              <w:t>pp</w:t>
            </w:r>
          </w:p>
        </w:tc>
        <w:tc>
          <w:tcPr>
            <w:tcW w:w="991" w:type="dxa"/>
            <w:tcBorders>
              <w:top w:val="single" w:sz="4" w:space="0" w:color="000000"/>
              <w:left w:val="single" w:sz="4" w:space="0" w:color="000000"/>
              <w:bottom w:val="single" w:sz="4" w:space="0" w:color="000000"/>
              <w:right w:val="single" w:sz="4" w:space="0" w:color="000000"/>
            </w:tcBorders>
            <w:shd w:val="clear" w:color="auto" w:fill="F7CAAC"/>
          </w:tcPr>
          <w:p w14:paraId="0A41EEF1" w14:textId="77777777" w:rsidR="006375BC" w:rsidRDefault="006375BC" w:rsidP="00C07AFA">
            <w:pPr>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1E78586A" w14:textId="550951D9" w:rsidR="006375BC" w:rsidRDefault="008B76F5" w:rsidP="00C07AFA">
            <w:pPr>
              <w:jc w:val="both"/>
            </w:pPr>
            <w:r>
              <w:t>40</w:t>
            </w:r>
          </w:p>
        </w:tc>
        <w:tc>
          <w:tcPr>
            <w:tcW w:w="772" w:type="dxa"/>
            <w:gridSpan w:val="3"/>
            <w:tcBorders>
              <w:top w:val="single" w:sz="4" w:space="0" w:color="000000"/>
              <w:left w:val="single" w:sz="4" w:space="0" w:color="000000"/>
              <w:bottom w:val="single" w:sz="4" w:space="0" w:color="000000"/>
              <w:right w:val="single" w:sz="4" w:space="0" w:color="000000"/>
            </w:tcBorders>
            <w:shd w:val="clear" w:color="auto" w:fill="F7CAAC"/>
          </w:tcPr>
          <w:p w14:paraId="09E48B37" w14:textId="77777777" w:rsidR="006375BC" w:rsidRDefault="006375BC" w:rsidP="00C07AFA">
            <w:pPr>
              <w:jc w:val="both"/>
              <w:rPr>
                <w:b/>
              </w:rPr>
            </w:pPr>
            <w:r>
              <w:rPr>
                <w:b/>
              </w:rPr>
              <w:t>do kdy</w:t>
            </w:r>
          </w:p>
        </w:tc>
        <w:tc>
          <w:tcPr>
            <w:tcW w:w="1374" w:type="dxa"/>
            <w:gridSpan w:val="2"/>
            <w:tcBorders>
              <w:top w:val="single" w:sz="4" w:space="0" w:color="000000"/>
              <w:left w:val="single" w:sz="4" w:space="0" w:color="000000"/>
              <w:bottom w:val="single" w:sz="4" w:space="0" w:color="000000"/>
              <w:right w:val="single" w:sz="4" w:space="0" w:color="000000"/>
            </w:tcBorders>
          </w:tcPr>
          <w:p w14:paraId="1FBD7302" w14:textId="77777777" w:rsidR="006375BC" w:rsidRDefault="006375BC" w:rsidP="00C07AFA">
            <w:pPr>
              <w:jc w:val="both"/>
            </w:pPr>
            <w:r>
              <w:t>N</w:t>
            </w:r>
          </w:p>
        </w:tc>
      </w:tr>
      <w:tr w:rsidR="006375BC" w14:paraId="485669DF" w14:textId="77777777" w:rsidTr="00C9509E">
        <w:tc>
          <w:tcPr>
            <w:tcW w:w="5028" w:type="dxa"/>
            <w:gridSpan w:val="4"/>
            <w:tcBorders>
              <w:top w:val="single" w:sz="4" w:space="0" w:color="000000"/>
              <w:left w:val="single" w:sz="4" w:space="0" w:color="000000"/>
              <w:bottom w:val="single" w:sz="4" w:space="0" w:color="000000"/>
              <w:right w:val="single" w:sz="4" w:space="0" w:color="000000"/>
            </w:tcBorders>
            <w:shd w:val="clear" w:color="auto" w:fill="F7CAAC"/>
          </w:tcPr>
          <w:p w14:paraId="733D4A04" w14:textId="77777777" w:rsidR="006375BC" w:rsidRDefault="006375BC" w:rsidP="00C07AFA">
            <w:pPr>
              <w:jc w:val="both"/>
              <w:rPr>
                <w:b/>
              </w:rPr>
            </w:pPr>
            <w:r>
              <w:rPr>
                <w:b/>
              </w:rPr>
              <w:t>Typ vztahu na součásti VŠ, která uskutečňuje st. program</w:t>
            </w:r>
          </w:p>
        </w:tc>
        <w:tc>
          <w:tcPr>
            <w:tcW w:w="987" w:type="dxa"/>
            <w:gridSpan w:val="4"/>
            <w:tcBorders>
              <w:top w:val="single" w:sz="4" w:space="0" w:color="000000"/>
              <w:left w:val="single" w:sz="4" w:space="0" w:color="000000"/>
              <w:bottom w:val="single" w:sz="4" w:space="0" w:color="000000"/>
              <w:right w:val="single" w:sz="4" w:space="0" w:color="000000"/>
            </w:tcBorders>
          </w:tcPr>
          <w:p w14:paraId="114D7CC8" w14:textId="77777777" w:rsidR="006375BC" w:rsidRDefault="006375BC" w:rsidP="00C07AFA">
            <w:pPr>
              <w:jc w:val="both"/>
            </w:pPr>
            <w:r>
              <w:t>pp</w:t>
            </w:r>
          </w:p>
        </w:tc>
        <w:tc>
          <w:tcPr>
            <w:tcW w:w="991" w:type="dxa"/>
            <w:tcBorders>
              <w:top w:val="single" w:sz="4" w:space="0" w:color="000000"/>
              <w:left w:val="single" w:sz="4" w:space="0" w:color="000000"/>
              <w:bottom w:val="single" w:sz="4" w:space="0" w:color="000000"/>
              <w:right w:val="single" w:sz="4" w:space="0" w:color="000000"/>
            </w:tcBorders>
            <w:shd w:val="clear" w:color="auto" w:fill="F7CAAC"/>
          </w:tcPr>
          <w:p w14:paraId="64B8CBE9" w14:textId="77777777" w:rsidR="006375BC" w:rsidRDefault="006375BC" w:rsidP="00C07AFA">
            <w:pPr>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20739FE2" w14:textId="098A083D" w:rsidR="006375BC" w:rsidRDefault="008B76F5" w:rsidP="00C07AFA">
            <w:pPr>
              <w:jc w:val="both"/>
            </w:pPr>
            <w:r>
              <w:t>40</w:t>
            </w:r>
          </w:p>
        </w:tc>
        <w:tc>
          <w:tcPr>
            <w:tcW w:w="772" w:type="dxa"/>
            <w:gridSpan w:val="3"/>
            <w:tcBorders>
              <w:top w:val="single" w:sz="4" w:space="0" w:color="000000"/>
              <w:left w:val="single" w:sz="4" w:space="0" w:color="000000"/>
              <w:bottom w:val="single" w:sz="4" w:space="0" w:color="000000"/>
              <w:right w:val="single" w:sz="4" w:space="0" w:color="000000"/>
            </w:tcBorders>
            <w:shd w:val="clear" w:color="auto" w:fill="F7CAAC"/>
          </w:tcPr>
          <w:p w14:paraId="0EC96CB5" w14:textId="77777777" w:rsidR="006375BC" w:rsidRDefault="006375BC" w:rsidP="00C07AFA">
            <w:pPr>
              <w:jc w:val="both"/>
              <w:rPr>
                <w:b/>
              </w:rPr>
            </w:pPr>
            <w:r>
              <w:rPr>
                <w:b/>
              </w:rPr>
              <w:t>do kdy</w:t>
            </w:r>
          </w:p>
        </w:tc>
        <w:tc>
          <w:tcPr>
            <w:tcW w:w="1374" w:type="dxa"/>
            <w:gridSpan w:val="2"/>
            <w:tcBorders>
              <w:top w:val="single" w:sz="4" w:space="0" w:color="000000"/>
              <w:left w:val="single" w:sz="4" w:space="0" w:color="000000"/>
              <w:bottom w:val="single" w:sz="4" w:space="0" w:color="000000"/>
              <w:right w:val="single" w:sz="4" w:space="0" w:color="000000"/>
            </w:tcBorders>
          </w:tcPr>
          <w:p w14:paraId="605C19CB" w14:textId="77777777" w:rsidR="006375BC" w:rsidRDefault="006375BC" w:rsidP="00C07AFA">
            <w:pPr>
              <w:jc w:val="both"/>
            </w:pPr>
            <w:r>
              <w:t>N</w:t>
            </w:r>
          </w:p>
        </w:tc>
      </w:tr>
      <w:tr w:rsidR="006375BC" w14:paraId="63323C6F" w14:textId="77777777" w:rsidTr="00C9509E">
        <w:tc>
          <w:tcPr>
            <w:tcW w:w="6015" w:type="dxa"/>
            <w:gridSpan w:val="8"/>
            <w:tcBorders>
              <w:top w:val="single" w:sz="4" w:space="0" w:color="000000"/>
              <w:left w:val="single" w:sz="4" w:space="0" w:color="000000"/>
              <w:bottom w:val="single" w:sz="4" w:space="0" w:color="000000"/>
              <w:right w:val="single" w:sz="4" w:space="0" w:color="000000"/>
            </w:tcBorders>
            <w:shd w:val="clear" w:color="auto" w:fill="F7CAAC"/>
          </w:tcPr>
          <w:p w14:paraId="362863C8" w14:textId="77777777" w:rsidR="006375BC" w:rsidRDefault="006375BC" w:rsidP="00C07AFA">
            <w:pPr>
              <w:jc w:val="both"/>
            </w:pPr>
            <w:r>
              <w:rPr>
                <w:b/>
              </w:rPr>
              <w:t>Další současná působení jako akademický pracovník na jiných VŠ</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F7CAAC"/>
          </w:tcPr>
          <w:p w14:paraId="4688CC58" w14:textId="77777777" w:rsidR="006375BC" w:rsidRDefault="006375BC" w:rsidP="00C07AFA">
            <w:pPr>
              <w:jc w:val="both"/>
              <w:rPr>
                <w:b/>
              </w:rPr>
            </w:pPr>
            <w:r>
              <w:rPr>
                <w:b/>
              </w:rPr>
              <w:t>typ prac. vztahu</w:t>
            </w:r>
          </w:p>
        </w:tc>
        <w:tc>
          <w:tcPr>
            <w:tcW w:w="2146" w:type="dxa"/>
            <w:gridSpan w:val="5"/>
            <w:tcBorders>
              <w:top w:val="single" w:sz="4" w:space="0" w:color="000000"/>
              <w:left w:val="single" w:sz="4" w:space="0" w:color="000000"/>
              <w:bottom w:val="single" w:sz="4" w:space="0" w:color="000000"/>
              <w:right w:val="single" w:sz="4" w:space="0" w:color="000000"/>
            </w:tcBorders>
            <w:shd w:val="clear" w:color="auto" w:fill="F7CAAC"/>
          </w:tcPr>
          <w:p w14:paraId="091419E6" w14:textId="77777777" w:rsidR="006375BC" w:rsidRDefault="006375BC" w:rsidP="00C07AFA">
            <w:pPr>
              <w:jc w:val="both"/>
              <w:rPr>
                <w:b/>
              </w:rPr>
            </w:pPr>
            <w:r>
              <w:rPr>
                <w:b/>
              </w:rPr>
              <w:t>rozsah</w:t>
            </w:r>
          </w:p>
        </w:tc>
      </w:tr>
      <w:tr w:rsidR="006375BC" w14:paraId="5AF56B84" w14:textId="77777777" w:rsidTr="00C9509E">
        <w:tc>
          <w:tcPr>
            <w:tcW w:w="6015" w:type="dxa"/>
            <w:gridSpan w:val="8"/>
            <w:tcBorders>
              <w:top w:val="single" w:sz="4" w:space="0" w:color="000000"/>
              <w:left w:val="single" w:sz="4" w:space="0" w:color="000000"/>
              <w:bottom w:val="single" w:sz="4" w:space="0" w:color="000000"/>
              <w:right w:val="single" w:sz="4" w:space="0" w:color="000000"/>
            </w:tcBorders>
          </w:tcPr>
          <w:p w14:paraId="19454ACA" w14:textId="77777777" w:rsidR="006375BC" w:rsidRDefault="006375BC" w:rsidP="00C07AFA">
            <w:pPr>
              <w:jc w:val="both"/>
            </w:pPr>
          </w:p>
        </w:tc>
        <w:tc>
          <w:tcPr>
            <w:tcW w:w="1698" w:type="dxa"/>
            <w:gridSpan w:val="2"/>
            <w:tcBorders>
              <w:top w:val="single" w:sz="4" w:space="0" w:color="000000"/>
              <w:left w:val="single" w:sz="4" w:space="0" w:color="000000"/>
              <w:bottom w:val="single" w:sz="4" w:space="0" w:color="000000"/>
              <w:right w:val="single" w:sz="4" w:space="0" w:color="000000"/>
            </w:tcBorders>
          </w:tcPr>
          <w:p w14:paraId="1252E068" w14:textId="77777777" w:rsidR="006375BC" w:rsidRDefault="006375BC" w:rsidP="00C07AFA">
            <w:pPr>
              <w:jc w:val="both"/>
            </w:pPr>
          </w:p>
        </w:tc>
        <w:tc>
          <w:tcPr>
            <w:tcW w:w="2146" w:type="dxa"/>
            <w:gridSpan w:val="5"/>
            <w:tcBorders>
              <w:top w:val="single" w:sz="4" w:space="0" w:color="000000"/>
              <w:left w:val="single" w:sz="4" w:space="0" w:color="000000"/>
              <w:bottom w:val="single" w:sz="4" w:space="0" w:color="000000"/>
              <w:right w:val="single" w:sz="4" w:space="0" w:color="000000"/>
            </w:tcBorders>
          </w:tcPr>
          <w:p w14:paraId="1077B207" w14:textId="77777777" w:rsidR="006375BC" w:rsidRDefault="006375BC" w:rsidP="00C07AFA">
            <w:pPr>
              <w:jc w:val="both"/>
            </w:pPr>
          </w:p>
        </w:tc>
      </w:tr>
      <w:tr w:rsidR="006375BC" w14:paraId="4005C19D"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42A90E8" w14:textId="77777777" w:rsidR="006375BC" w:rsidRDefault="006375BC" w:rsidP="00172420">
            <w:r>
              <w:rPr>
                <w:b/>
              </w:rPr>
              <w:t>Předměty příslušného studijního programu a způsob zapojení do jejich výuky, příp. další zapojení do uskutečňování studijního programu</w:t>
            </w:r>
          </w:p>
        </w:tc>
      </w:tr>
      <w:tr w:rsidR="006375BC" w14:paraId="34E97A03" w14:textId="77777777" w:rsidTr="00C07AFA">
        <w:trPr>
          <w:trHeight w:val="1118"/>
        </w:trPr>
        <w:tc>
          <w:tcPr>
            <w:tcW w:w="9859" w:type="dxa"/>
            <w:gridSpan w:val="15"/>
            <w:tcBorders>
              <w:left w:val="single" w:sz="4" w:space="0" w:color="000000"/>
              <w:bottom w:val="single" w:sz="4" w:space="0" w:color="000000"/>
              <w:right w:val="single" w:sz="4" w:space="0" w:color="000000"/>
            </w:tcBorders>
          </w:tcPr>
          <w:p w14:paraId="37E179C1" w14:textId="77777777" w:rsidR="006375BC" w:rsidRDefault="006375BC" w:rsidP="00C07AFA">
            <w:pPr>
              <w:jc w:val="both"/>
            </w:pPr>
            <w:r>
              <w:t>Audiovizuální překlad – garant, vyučující</w:t>
            </w:r>
          </w:p>
          <w:p w14:paraId="6008B328" w14:textId="77777777" w:rsidR="006375BC" w:rsidRDefault="006375BC" w:rsidP="00C07AFA">
            <w:pPr>
              <w:jc w:val="both"/>
            </w:pPr>
            <w:r>
              <w:t>Britská queer literatura a kultura – garant, vyučující</w:t>
            </w:r>
          </w:p>
          <w:p w14:paraId="48CE01C3" w14:textId="77777777" w:rsidR="006375BC" w:rsidRDefault="006375BC" w:rsidP="00C07AFA">
            <w:pPr>
              <w:jc w:val="both"/>
            </w:pPr>
            <w:r>
              <w:t>Literatura pro mládež – garant, vyučující</w:t>
            </w:r>
          </w:p>
          <w:p w14:paraId="222675D3" w14:textId="77777777" w:rsidR="006375BC" w:rsidRDefault="006375BC" w:rsidP="00C07AFA">
            <w:pPr>
              <w:jc w:val="both"/>
            </w:pPr>
            <w:r>
              <w:t>Literatura ve filmu – garant, vyučující</w:t>
            </w:r>
          </w:p>
          <w:p w14:paraId="3882ED47" w14:textId="77777777" w:rsidR="006375BC" w:rsidRDefault="006375BC" w:rsidP="00C07AFA">
            <w:pPr>
              <w:jc w:val="both"/>
            </w:pPr>
            <w:r>
              <w:t>Umělecký překlad – garant, vyučující</w:t>
            </w:r>
          </w:p>
          <w:p w14:paraId="11D59D87" w14:textId="77777777" w:rsidR="006375BC" w:rsidRDefault="006375BC" w:rsidP="00C07AFA">
            <w:pPr>
              <w:jc w:val="both"/>
            </w:pPr>
            <w:r>
              <w:t>Vybrané kapitoly z kanadské literatury – garant, vyučující</w:t>
            </w:r>
          </w:p>
          <w:p w14:paraId="4B090AA0" w14:textId="77777777" w:rsidR="006375BC" w:rsidRDefault="006375BC" w:rsidP="00C07AFA">
            <w:pPr>
              <w:jc w:val="both"/>
            </w:pPr>
          </w:p>
        </w:tc>
      </w:tr>
      <w:tr w:rsidR="006375BC" w14:paraId="565CDCE7" w14:textId="77777777" w:rsidTr="00C07AFA">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7BFA8F6A" w14:textId="77777777" w:rsidR="006375BC" w:rsidRPr="00CB6E66" w:rsidRDefault="006375BC" w:rsidP="00C07AFA">
            <w:pPr>
              <w:jc w:val="both"/>
              <w:rPr>
                <w:b/>
              </w:rPr>
            </w:pPr>
            <w:r w:rsidRPr="00CB6E66">
              <w:rPr>
                <w:b/>
              </w:rPr>
              <w:t>Zapojení do výuky v dalších studijních programech na téže vysoké škole (pouze u garantů ZT a PZ předmětů)</w:t>
            </w:r>
          </w:p>
        </w:tc>
      </w:tr>
      <w:tr w:rsidR="006375BC" w14:paraId="084418C2" w14:textId="77777777" w:rsidTr="00C9509E">
        <w:trPr>
          <w:trHeight w:val="340"/>
        </w:trPr>
        <w:tc>
          <w:tcPr>
            <w:tcW w:w="2780" w:type="dxa"/>
            <w:gridSpan w:val="2"/>
            <w:tcBorders>
              <w:left w:val="single" w:sz="4" w:space="0" w:color="000000"/>
              <w:bottom w:val="single" w:sz="4" w:space="0" w:color="000000"/>
              <w:right w:val="single" w:sz="4" w:space="0" w:color="000000"/>
            </w:tcBorders>
          </w:tcPr>
          <w:p w14:paraId="43936C73" w14:textId="77777777" w:rsidR="006375BC" w:rsidRPr="005F4876" w:rsidRDefault="006375BC" w:rsidP="00C07AFA">
            <w:pPr>
              <w:rPr>
                <w:b/>
              </w:rPr>
            </w:pPr>
            <w:r w:rsidRPr="005F4876">
              <w:rPr>
                <w:b/>
              </w:rPr>
              <w:t>Název studijního předmětu</w:t>
            </w:r>
          </w:p>
        </w:tc>
        <w:tc>
          <w:tcPr>
            <w:tcW w:w="2390" w:type="dxa"/>
            <w:gridSpan w:val="3"/>
            <w:tcBorders>
              <w:left w:val="single" w:sz="4" w:space="0" w:color="000000"/>
              <w:bottom w:val="single" w:sz="4" w:space="0" w:color="000000"/>
              <w:right w:val="single" w:sz="4" w:space="0" w:color="000000"/>
            </w:tcBorders>
          </w:tcPr>
          <w:p w14:paraId="09B44C26" w14:textId="77777777" w:rsidR="006375BC" w:rsidRPr="005F4876" w:rsidRDefault="006375BC" w:rsidP="00C07AFA">
            <w:pPr>
              <w:rPr>
                <w:b/>
              </w:rPr>
            </w:pPr>
            <w:r w:rsidRPr="005F4876">
              <w:rPr>
                <w:b/>
              </w:rPr>
              <w:t>Název studijního programu</w:t>
            </w:r>
          </w:p>
        </w:tc>
        <w:tc>
          <w:tcPr>
            <w:tcW w:w="567" w:type="dxa"/>
            <w:gridSpan w:val="2"/>
            <w:tcBorders>
              <w:left w:val="single" w:sz="4" w:space="0" w:color="000000"/>
              <w:bottom w:val="single" w:sz="4" w:space="0" w:color="000000"/>
              <w:right w:val="single" w:sz="4" w:space="0" w:color="000000"/>
            </w:tcBorders>
          </w:tcPr>
          <w:p w14:paraId="64DA1582" w14:textId="77777777" w:rsidR="006375BC" w:rsidRPr="005F4876" w:rsidRDefault="006375BC" w:rsidP="00C07AFA">
            <w:pPr>
              <w:rPr>
                <w:b/>
              </w:rPr>
            </w:pPr>
            <w:r w:rsidRPr="005F4876">
              <w:rPr>
                <w:b/>
              </w:rPr>
              <w:t>Sem.</w:t>
            </w:r>
          </w:p>
        </w:tc>
        <w:tc>
          <w:tcPr>
            <w:tcW w:w="2101" w:type="dxa"/>
            <w:gridSpan w:val="5"/>
            <w:tcBorders>
              <w:left w:val="single" w:sz="4" w:space="0" w:color="000000"/>
              <w:bottom w:val="single" w:sz="4" w:space="0" w:color="000000"/>
              <w:right w:val="single" w:sz="4" w:space="0" w:color="000000"/>
            </w:tcBorders>
          </w:tcPr>
          <w:p w14:paraId="1D7815EA" w14:textId="77777777" w:rsidR="006375BC" w:rsidRPr="005F4876" w:rsidRDefault="006375BC" w:rsidP="00C07AFA">
            <w:pPr>
              <w:rPr>
                <w:b/>
              </w:rPr>
            </w:pPr>
            <w:r w:rsidRPr="005F4876">
              <w:rPr>
                <w:b/>
              </w:rPr>
              <w:t>Role ve výuce daného předmětu</w:t>
            </w:r>
          </w:p>
        </w:tc>
        <w:tc>
          <w:tcPr>
            <w:tcW w:w="2021" w:type="dxa"/>
            <w:gridSpan w:val="3"/>
            <w:tcBorders>
              <w:left w:val="single" w:sz="4" w:space="0" w:color="000000"/>
              <w:bottom w:val="single" w:sz="4" w:space="0" w:color="000000"/>
              <w:right w:val="single" w:sz="4" w:space="0" w:color="000000"/>
            </w:tcBorders>
          </w:tcPr>
          <w:p w14:paraId="22ED64E3" w14:textId="77777777" w:rsidR="006375BC" w:rsidRPr="005F4876" w:rsidRDefault="006375BC" w:rsidP="00C07AFA">
            <w:pPr>
              <w:rPr>
                <w:b/>
              </w:rPr>
            </w:pPr>
            <w:r w:rsidRPr="005F4876">
              <w:rPr>
                <w:b/>
              </w:rPr>
              <w:t>(</w:t>
            </w:r>
            <w:r w:rsidRPr="005F4876">
              <w:rPr>
                <w:b/>
                <w:i/>
                <w:iCs/>
              </w:rPr>
              <w:t>nepovinný údaj</w:t>
            </w:r>
            <w:r w:rsidRPr="005F4876">
              <w:rPr>
                <w:b/>
              </w:rPr>
              <w:t>) Počet hodin za semestr</w:t>
            </w:r>
          </w:p>
        </w:tc>
      </w:tr>
      <w:tr w:rsidR="006375BC" w14:paraId="3B3D68A8" w14:textId="77777777" w:rsidTr="00C9509E">
        <w:trPr>
          <w:trHeight w:val="284"/>
        </w:trPr>
        <w:tc>
          <w:tcPr>
            <w:tcW w:w="2780" w:type="dxa"/>
            <w:gridSpan w:val="2"/>
            <w:tcBorders>
              <w:left w:val="single" w:sz="4" w:space="0" w:color="000000"/>
              <w:bottom w:val="single" w:sz="4" w:space="0" w:color="000000"/>
              <w:right w:val="single" w:sz="4" w:space="0" w:color="000000"/>
            </w:tcBorders>
          </w:tcPr>
          <w:p w14:paraId="3776781C" w14:textId="77777777" w:rsidR="006375BC" w:rsidRPr="005F4876" w:rsidRDefault="006375BC" w:rsidP="00C07AFA">
            <w:pPr>
              <w:jc w:val="both"/>
            </w:pPr>
          </w:p>
        </w:tc>
        <w:tc>
          <w:tcPr>
            <w:tcW w:w="2390" w:type="dxa"/>
            <w:gridSpan w:val="3"/>
            <w:tcBorders>
              <w:left w:val="single" w:sz="4" w:space="0" w:color="000000"/>
              <w:bottom w:val="single" w:sz="4" w:space="0" w:color="000000"/>
              <w:right w:val="single" w:sz="4" w:space="0" w:color="000000"/>
            </w:tcBorders>
          </w:tcPr>
          <w:p w14:paraId="56EA9566" w14:textId="77777777" w:rsidR="006375BC" w:rsidRPr="005F4876" w:rsidRDefault="006375BC" w:rsidP="00C07AFA">
            <w:pPr>
              <w:jc w:val="both"/>
            </w:pPr>
          </w:p>
        </w:tc>
        <w:tc>
          <w:tcPr>
            <w:tcW w:w="567" w:type="dxa"/>
            <w:gridSpan w:val="2"/>
            <w:tcBorders>
              <w:left w:val="single" w:sz="4" w:space="0" w:color="000000"/>
              <w:bottom w:val="single" w:sz="4" w:space="0" w:color="000000"/>
              <w:right w:val="single" w:sz="4" w:space="0" w:color="000000"/>
            </w:tcBorders>
          </w:tcPr>
          <w:p w14:paraId="007251FC" w14:textId="77777777" w:rsidR="006375BC" w:rsidRPr="005F4876" w:rsidRDefault="006375BC" w:rsidP="00C07AFA">
            <w:pPr>
              <w:jc w:val="both"/>
            </w:pPr>
          </w:p>
        </w:tc>
        <w:tc>
          <w:tcPr>
            <w:tcW w:w="2101" w:type="dxa"/>
            <w:gridSpan w:val="5"/>
            <w:tcBorders>
              <w:left w:val="single" w:sz="4" w:space="0" w:color="000000"/>
              <w:bottom w:val="single" w:sz="4" w:space="0" w:color="000000"/>
              <w:right w:val="single" w:sz="4" w:space="0" w:color="000000"/>
            </w:tcBorders>
          </w:tcPr>
          <w:p w14:paraId="3CBFE18D" w14:textId="77777777" w:rsidR="006375BC" w:rsidRPr="005F4876" w:rsidRDefault="006375BC" w:rsidP="00C07AFA">
            <w:pPr>
              <w:jc w:val="both"/>
            </w:pPr>
          </w:p>
        </w:tc>
        <w:tc>
          <w:tcPr>
            <w:tcW w:w="2021" w:type="dxa"/>
            <w:gridSpan w:val="3"/>
            <w:tcBorders>
              <w:left w:val="single" w:sz="4" w:space="0" w:color="000000"/>
              <w:bottom w:val="single" w:sz="4" w:space="0" w:color="000000"/>
              <w:right w:val="single" w:sz="4" w:space="0" w:color="000000"/>
            </w:tcBorders>
          </w:tcPr>
          <w:p w14:paraId="283CB01F" w14:textId="77777777" w:rsidR="006375BC" w:rsidRPr="005F4876" w:rsidRDefault="006375BC" w:rsidP="00C07AFA">
            <w:pPr>
              <w:jc w:val="both"/>
            </w:pPr>
          </w:p>
        </w:tc>
      </w:tr>
      <w:tr w:rsidR="006375BC" w14:paraId="0ED567B2"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DE4D53D" w14:textId="77777777" w:rsidR="006375BC" w:rsidRDefault="006375BC" w:rsidP="00C07AFA">
            <w:pPr>
              <w:jc w:val="both"/>
            </w:pPr>
            <w:r>
              <w:rPr>
                <w:b/>
              </w:rPr>
              <w:t xml:space="preserve">Údaje o vzdělání na VŠ </w:t>
            </w:r>
          </w:p>
        </w:tc>
      </w:tr>
      <w:tr w:rsidR="006375BC" w14:paraId="2AFF3927"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2BF7C5AC" w14:textId="40B033B9" w:rsidR="006375BC" w:rsidRDefault="006375BC" w:rsidP="00C07AFA">
            <w:pPr>
              <w:pStyle w:val="Dd"/>
              <w:widowControl w:val="0"/>
            </w:pPr>
            <w:r>
              <w:t>2010–2015</w:t>
            </w:r>
            <w:r w:rsidR="00386FC6">
              <w:tab/>
            </w:r>
            <w:r>
              <w:t>U</w:t>
            </w:r>
            <w:r w:rsidR="00EC00C6">
              <w:t xml:space="preserve">niverzita </w:t>
            </w:r>
            <w:r>
              <w:t>P</w:t>
            </w:r>
            <w:r w:rsidR="00EC00C6">
              <w:t>alackého</w:t>
            </w:r>
            <w:r>
              <w:t xml:space="preserve"> v Olomouci, Filozofická fakulta, anglická a americká literatura – Ph.D.</w:t>
            </w:r>
          </w:p>
          <w:p w14:paraId="5B671F30" w14:textId="39555546" w:rsidR="006375BC" w:rsidRDefault="006375BC" w:rsidP="00C07AFA">
            <w:pPr>
              <w:pStyle w:val="Dd"/>
              <w:widowControl w:val="0"/>
            </w:pPr>
            <w:r>
              <w:t>2008–2010</w:t>
            </w:r>
            <w:r w:rsidR="00386FC6">
              <w:tab/>
            </w:r>
            <w:r w:rsidR="00EC00C6">
              <w:t>Univerzita Palackého</w:t>
            </w:r>
            <w:r>
              <w:t xml:space="preserve"> v Olomouci, Filozofická fakulta, anglická filologie – portugalská filologie – Mgr. </w:t>
            </w:r>
          </w:p>
          <w:p w14:paraId="1E246E20" w14:textId="19B53BF1" w:rsidR="006375BC" w:rsidRDefault="006375BC" w:rsidP="00C07AFA">
            <w:pPr>
              <w:jc w:val="both"/>
            </w:pPr>
            <w:r>
              <w:t>2004–2008</w:t>
            </w:r>
            <w:r>
              <w:tab/>
            </w:r>
            <w:r w:rsidR="00EC00C6">
              <w:t>Univerzita Palackého</w:t>
            </w:r>
            <w:r>
              <w:t xml:space="preserve"> v Olomouci, Filozofická fakulta, anglická filologie – portugalská filologie – Bc.</w:t>
            </w:r>
          </w:p>
          <w:p w14:paraId="76A17480" w14:textId="77777777" w:rsidR="006375BC" w:rsidRDefault="006375BC" w:rsidP="00C07AFA">
            <w:pPr>
              <w:jc w:val="both"/>
              <w:rPr>
                <w:b/>
              </w:rPr>
            </w:pPr>
          </w:p>
        </w:tc>
      </w:tr>
      <w:tr w:rsidR="006375BC" w14:paraId="6CE2133A"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C406151" w14:textId="77777777" w:rsidR="006375BC" w:rsidRDefault="006375BC" w:rsidP="00C07AFA">
            <w:pPr>
              <w:jc w:val="both"/>
              <w:rPr>
                <w:b/>
              </w:rPr>
            </w:pPr>
            <w:r>
              <w:rPr>
                <w:b/>
              </w:rPr>
              <w:t>Údaje o odborném působení od absolvování VŠ</w:t>
            </w:r>
          </w:p>
        </w:tc>
      </w:tr>
      <w:tr w:rsidR="006375BC" w14:paraId="56FBFBE7"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380877C1" w14:textId="292796E3" w:rsidR="006375BC" w:rsidRDefault="006375BC" w:rsidP="00C07AFA">
            <w:pPr>
              <w:pStyle w:val="Dd"/>
              <w:widowControl w:val="0"/>
              <w:rPr>
                <w:lang w:eastAsia="en-US"/>
              </w:rPr>
            </w:pPr>
            <w:r>
              <w:rPr>
                <w:lang w:eastAsia="en-US"/>
              </w:rPr>
              <w:t>2011–</w:t>
            </w:r>
            <w:r w:rsidR="00386FC6">
              <w:rPr>
                <w:lang w:eastAsia="en-US"/>
              </w:rPr>
              <w:tab/>
            </w:r>
            <w:r w:rsidR="00E31D31">
              <w:rPr>
                <w:lang w:eastAsia="en-US"/>
              </w:rPr>
              <w:t xml:space="preserve">FHS UTB ve Zlíně, </w:t>
            </w:r>
            <w:r>
              <w:rPr>
                <w:lang w:eastAsia="en-US"/>
              </w:rPr>
              <w:t>Ústav moderních jazyků a literatur (dříve Ústav anglistiky a amerikanistiky)</w:t>
            </w:r>
            <w:r w:rsidR="0052471F">
              <w:rPr>
                <w:lang w:eastAsia="en-US"/>
              </w:rPr>
              <w:t xml:space="preserve"> – </w:t>
            </w:r>
            <w:r w:rsidR="00E31D31" w:rsidDel="00E31D31">
              <w:rPr>
                <w:lang w:eastAsia="en-US"/>
              </w:rPr>
              <w:t xml:space="preserve"> </w:t>
            </w:r>
            <w:r>
              <w:rPr>
                <w:lang w:eastAsia="en-US"/>
              </w:rPr>
              <w:t xml:space="preserve">     </w:t>
            </w:r>
          </w:p>
          <w:p w14:paraId="37E6FF4E" w14:textId="2AF9C6F4" w:rsidR="006375BC" w:rsidRDefault="006375BC" w:rsidP="00C07AFA">
            <w:pPr>
              <w:pStyle w:val="Dd"/>
              <w:widowControl w:val="0"/>
              <w:rPr>
                <w:lang w:eastAsia="en-US"/>
              </w:rPr>
            </w:pPr>
            <w:r>
              <w:rPr>
                <w:lang w:eastAsia="en-US"/>
              </w:rPr>
              <w:t xml:space="preserve">                       lektor, od 2015 odborný asistent</w:t>
            </w:r>
          </w:p>
          <w:p w14:paraId="33DD2529" w14:textId="6ED43B1C" w:rsidR="006375BC" w:rsidRDefault="006375BC" w:rsidP="00C07AFA">
            <w:pPr>
              <w:jc w:val="both"/>
            </w:pPr>
            <w:r>
              <w:t>2004–2011</w:t>
            </w:r>
            <w:r w:rsidR="00386FC6">
              <w:tab/>
            </w:r>
            <w:r>
              <w:t>Jazyková agentura Victoria</w:t>
            </w:r>
            <w:r w:rsidR="0052471F">
              <w:t xml:space="preserve"> –</w:t>
            </w:r>
            <w:r>
              <w:t xml:space="preserve"> lektor anglického jazyka</w:t>
            </w:r>
          </w:p>
          <w:p w14:paraId="45E756DB" w14:textId="77777777" w:rsidR="006375BC" w:rsidRDefault="006375BC" w:rsidP="00C07AFA">
            <w:pPr>
              <w:jc w:val="both"/>
              <w:rPr>
                <w:color w:val="FF0000"/>
              </w:rPr>
            </w:pPr>
          </w:p>
        </w:tc>
      </w:tr>
      <w:tr w:rsidR="006375BC" w14:paraId="23F946F5" w14:textId="77777777" w:rsidTr="00C07AFA">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BFBBFC9" w14:textId="77777777" w:rsidR="006375BC" w:rsidRDefault="006375BC" w:rsidP="00C07AFA">
            <w:pPr>
              <w:jc w:val="both"/>
            </w:pPr>
            <w:r>
              <w:rPr>
                <w:b/>
              </w:rPr>
              <w:t>Zkušenosti s vedením kvalifikačních a rigorózních prací</w:t>
            </w:r>
          </w:p>
        </w:tc>
      </w:tr>
      <w:tr w:rsidR="006375BC" w14:paraId="53D5B11D" w14:textId="77777777" w:rsidTr="00C07AFA">
        <w:trPr>
          <w:trHeight w:val="20"/>
        </w:trPr>
        <w:tc>
          <w:tcPr>
            <w:tcW w:w="9859" w:type="dxa"/>
            <w:gridSpan w:val="15"/>
            <w:tcBorders>
              <w:top w:val="single" w:sz="4" w:space="0" w:color="000000"/>
              <w:left w:val="single" w:sz="4" w:space="0" w:color="000000"/>
              <w:bottom w:val="single" w:sz="4" w:space="0" w:color="000000"/>
              <w:right w:val="single" w:sz="4" w:space="0" w:color="000000"/>
            </w:tcBorders>
          </w:tcPr>
          <w:p w14:paraId="2D23DCAD" w14:textId="1E571D7C" w:rsidR="006375BC" w:rsidRDefault="00615D3A" w:rsidP="00C07AFA">
            <w:pPr>
              <w:jc w:val="both"/>
            </w:pPr>
            <w:r>
              <w:t>34</w:t>
            </w:r>
            <w:r w:rsidR="00612D3C">
              <w:t xml:space="preserve"> </w:t>
            </w:r>
            <w:r w:rsidR="006375BC">
              <w:t>vedených a obhájených bakalářských prací, 1 vedená a obhájená diplomová práce.</w:t>
            </w:r>
          </w:p>
        </w:tc>
      </w:tr>
      <w:tr w:rsidR="006375BC" w14:paraId="1CA824E9" w14:textId="77777777" w:rsidTr="00C9509E">
        <w:trPr>
          <w:cantSplit/>
        </w:trPr>
        <w:tc>
          <w:tcPr>
            <w:tcW w:w="3322" w:type="dxa"/>
            <w:gridSpan w:val="3"/>
            <w:tcBorders>
              <w:top w:val="single" w:sz="12" w:space="0" w:color="000000"/>
              <w:left w:val="single" w:sz="4" w:space="0" w:color="000000"/>
              <w:bottom w:val="single" w:sz="4" w:space="0" w:color="000000"/>
              <w:right w:val="single" w:sz="4" w:space="0" w:color="000000"/>
            </w:tcBorders>
            <w:shd w:val="clear" w:color="auto" w:fill="F7CAAC"/>
          </w:tcPr>
          <w:p w14:paraId="47F87E53" w14:textId="77777777" w:rsidR="006375BC" w:rsidRDefault="006375BC" w:rsidP="00C07AFA">
            <w:pPr>
              <w:jc w:val="both"/>
            </w:pPr>
            <w:r>
              <w:rPr>
                <w:b/>
              </w:rPr>
              <w:t xml:space="preserve">Obor habilitačního řízení </w:t>
            </w:r>
          </w:p>
        </w:tc>
        <w:tc>
          <w:tcPr>
            <w:tcW w:w="2229" w:type="dxa"/>
            <w:gridSpan w:val="3"/>
            <w:tcBorders>
              <w:top w:val="single" w:sz="12" w:space="0" w:color="000000"/>
              <w:left w:val="single" w:sz="4" w:space="0" w:color="000000"/>
              <w:bottom w:val="single" w:sz="4" w:space="0" w:color="000000"/>
              <w:right w:val="single" w:sz="4" w:space="0" w:color="000000"/>
            </w:tcBorders>
            <w:shd w:val="clear" w:color="auto" w:fill="F7CAAC"/>
          </w:tcPr>
          <w:p w14:paraId="2313195C" w14:textId="77777777" w:rsidR="006375BC" w:rsidRDefault="006375BC" w:rsidP="00C07AFA">
            <w:pPr>
              <w:jc w:val="both"/>
            </w:pPr>
            <w:r>
              <w:rPr>
                <w:b/>
              </w:rPr>
              <w:t>Rok udělení hodnosti</w:t>
            </w:r>
          </w:p>
        </w:tc>
        <w:tc>
          <w:tcPr>
            <w:tcW w:w="2239"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2EC0A4C8" w14:textId="77777777" w:rsidR="006375BC" w:rsidRDefault="006375BC" w:rsidP="00C07AFA">
            <w:pPr>
              <w:jc w:val="both"/>
            </w:pPr>
            <w:r>
              <w:rPr>
                <w:b/>
              </w:rPr>
              <w:t>Řízení konáno na VŠ</w:t>
            </w:r>
          </w:p>
        </w:tc>
        <w:tc>
          <w:tcPr>
            <w:tcW w:w="206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2F7E55A3" w14:textId="77777777" w:rsidR="006375BC" w:rsidRDefault="006375BC" w:rsidP="00C07AFA">
            <w:pPr>
              <w:jc w:val="both"/>
              <w:rPr>
                <w:b/>
              </w:rPr>
            </w:pPr>
            <w:r>
              <w:rPr>
                <w:b/>
              </w:rPr>
              <w:t>Ohlasy publikací</w:t>
            </w:r>
          </w:p>
        </w:tc>
      </w:tr>
      <w:tr w:rsidR="006375BC" w14:paraId="13292107" w14:textId="77777777" w:rsidTr="00C9509E">
        <w:trPr>
          <w:cantSplit/>
        </w:trPr>
        <w:tc>
          <w:tcPr>
            <w:tcW w:w="3322" w:type="dxa"/>
            <w:gridSpan w:val="3"/>
            <w:tcBorders>
              <w:top w:val="single" w:sz="4" w:space="0" w:color="000000"/>
              <w:left w:val="single" w:sz="4" w:space="0" w:color="000000"/>
              <w:bottom w:val="single" w:sz="4" w:space="0" w:color="000000"/>
              <w:right w:val="single" w:sz="4" w:space="0" w:color="000000"/>
            </w:tcBorders>
          </w:tcPr>
          <w:p w14:paraId="799CB830" w14:textId="77777777" w:rsidR="006375BC" w:rsidRDefault="006375BC" w:rsidP="00C07AFA">
            <w:pPr>
              <w:jc w:val="both"/>
            </w:pPr>
          </w:p>
        </w:tc>
        <w:tc>
          <w:tcPr>
            <w:tcW w:w="2229" w:type="dxa"/>
            <w:gridSpan w:val="3"/>
            <w:tcBorders>
              <w:top w:val="single" w:sz="4" w:space="0" w:color="000000"/>
              <w:left w:val="single" w:sz="4" w:space="0" w:color="000000"/>
              <w:bottom w:val="single" w:sz="4" w:space="0" w:color="000000"/>
              <w:right w:val="single" w:sz="4" w:space="0" w:color="000000"/>
            </w:tcBorders>
          </w:tcPr>
          <w:p w14:paraId="0C52F676" w14:textId="77777777" w:rsidR="006375BC" w:rsidRDefault="006375BC" w:rsidP="00C07AFA">
            <w:pPr>
              <w:jc w:val="both"/>
            </w:pPr>
          </w:p>
        </w:tc>
        <w:tc>
          <w:tcPr>
            <w:tcW w:w="2239" w:type="dxa"/>
            <w:gridSpan w:val="5"/>
            <w:tcBorders>
              <w:top w:val="single" w:sz="4" w:space="0" w:color="000000"/>
              <w:left w:val="single" w:sz="4" w:space="0" w:color="000000"/>
              <w:bottom w:val="single" w:sz="4" w:space="0" w:color="000000"/>
              <w:right w:val="single" w:sz="12" w:space="0" w:color="000000"/>
            </w:tcBorders>
          </w:tcPr>
          <w:p w14:paraId="65C5CB6E" w14:textId="77777777" w:rsidR="006375BC" w:rsidRDefault="006375BC" w:rsidP="00C07AFA">
            <w:pPr>
              <w:jc w:val="both"/>
            </w:pPr>
          </w:p>
        </w:tc>
        <w:tc>
          <w:tcPr>
            <w:tcW w:w="695" w:type="dxa"/>
            <w:gridSpan w:val="2"/>
            <w:tcBorders>
              <w:top w:val="single" w:sz="4" w:space="0" w:color="000000"/>
              <w:left w:val="single" w:sz="12" w:space="0" w:color="000000"/>
              <w:bottom w:val="single" w:sz="4" w:space="0" w:color="000000"/>
              <w:right w:val="single" w:sz="4" w:space="0" w:color="000000"/>
            </w:tcBorders>
            <w:shd w:val="clear" w:color="auto" w:fill="F7CAAC"/>
          </w:tcPr>
          <w:p w14:paraId="701A2E7F" w14:textId="77777777" w:rsidR="006375BC" w:rsidRDefault="006375BC" w:rsidP="00C07AFA">
            <w:pPr>
              <w:jc w:val="both"/>
            </w:pPr>
            <w:r>
              <w:rPr>
                <w:b/>
              </w:rPr>
              <w:t>WoS</w:t>
            </w:r>
          </w:p>
        </w:tc>
        <w:tc>
          <w:tcPr>
            <w:tcW w:w="681" w:type="dxa"/>
            <w:tcBorders>
              <w:top w:val="single" w:sz="4" w:space="0" w:color="000000"/>
              <w:left w:val="single" w:sz="4" w:space="0" w:color="000000"/>
              <w:bottom w:val="single" w:sz="4" w:space="0" w:color="000000"/>
              <w:right w:val="single" w:sz="4" w:space="0" w:color="000000"/>
            </w:tcBorders>
            <w:shd w:val="clear" w:color="auto" w:fill="F7CAAC"/>
          </w:tcPr>
          <w:p w14:paraId="3776C1C9" w14:textId="77777777" w:rsidR="006375BC" w:rsidRDefault="006375BC" w:rsidP="00C07AFA">
            <w:pPr>
              <w:jc w:val="both"/>
              <w:rPr>
                <w:sz w:val="18"/>
              </w:rPr>
            </w:pPr>
            <w:r>
              <w:rPr>
                <w:b/>
                <w:sz w:val="18"/>
              </w:rPr>
              <w:t>Scopus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61F51B67" w14:textId="77777777" w:rsidR="006375BC" w:rsidRDefault="006375BC" w:rsidP="00C07AFA">
            <w:pPr>
              <w:jc w:val="both"/>
            </w:pPr>
            <w:r>
              <w:rPr>
                <w:b/>
                <w:sz w:val="18"/>
              </w:rPr>
              <w:t>ostatní</w:t>
            </w:r>
          </w:p>
        </w:tc>
      </w:tr>
      <w:tr w:rsidR="006375BC" w14:paraId="040ADA19" w14:textId="77777777" w:rsidTr="00C9509E">
        <w:trPr>
          <w:cantSplit/>
          <w:trHeight w:val="70"/>
        </w:trPr>
        <w:tc>
          <w:tcPr>
            <w:tcW w:w="3322" w:type="dxa"/>
            <w:gridSpan w:val="3"/>
            <w:tcBorders>
              <w:top w:val="single" w:sz="4" w:space="0" w:color="000000"/>
              <w:left w:val="single" w:sz="4" w:space="0" w:color="000000"/>
              <w:bottom w:val="single" w:sz="4" w:space="0" w:color="000000"/>
              <w:right w:val="single" w:sz="4" w:space="0" w:color="000000"/>
            </w:tcBorders>
            <w:shd w:val="clear" w:color="auto" w:fill="F7CAAC"/>
          </w:tcPr>
          <w:p w14:paraId="2BE4BE85" w14:textId="77777777" w:rsidR="006375BC" w:rsidRDefault="006375BC" w:rsidP="00C07AFA">
            <w:pPr>
              <w:jc w:val="both"/>
            </w:pPr>
            <w:r>
              <w:rPr>
                <w:b/>
              </w:rPr>
              <w:t>Obor jmenovacího řízení</w:t>
            </w:r>
          </w:p>
        </w:tc>
        <w:tc>
          <w:tcPr>
            <w:tcW w:w="222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16DB7E8" w14:textId="77777777" w:rsidR="006375BC" w:rsidRDefault="006375BC" w:rsidP="00C07AFA">
            <w:pPr>
              <w:jc w:val="both"/>
            </w:pPr>
            <w:r>
              <w:rPr>
                <w:b/>
              </w:rPr>
              <w:t>Rok udělení hodnosti</w:t>
            </w:r>
          </w:p>
        </w:tc>
        <w:tc>
          <w:tcPr>
            <w:tcW w:w="2239" w:type="dxa"/>
            <w:gridSpan w:val="5"/>
            <w:tcBorders>
              <w:top w:val="single" w:sz="4" w:space="0" w:color="000000"/>
              <w:left w:val="single" w:sz="4" w:space="0" w:color="000000"/>
              <w:bottom w:val="single" w:sz="4" w:space="0" w:color="000000"/>
              <w:right w:val="single" w:sz="12" w:space="0" w:color="000000"/>
            </w:tcBorders>
            <w:shd w:val="clear" w:color="auto" w:fill="F7CAAC"/>
          </w:tcPr>
          <w:p w14:paraId="6934EC9C" w14:textId="77777777" w:rsidR="006375BC" w:rsidRDefault="006375BC" w:rsidP="00C07AFA">
            <w:pPr>
              <w:jc w:val="both"/>
            </w:pPr>
            <w:r>
              <w:rPr>
                <w:b/>
              </w:rPr>
              <w:t>Řízení konáno na VŠ</w:t>
            </w:r>
          </w:p>
        </w:tc>
        <w:tc>
          <w:tcPr>
            <w:tcW w:w="695" w:type="dxa"/>
            <w:gridSpan w:val="2"/>
            <w:tcBorders>
              <w:top w:val="single" w:sz="4" w:space="0" w:color="000000"/>
              <w:left w:val="single" w:sz="12" w:space="0" w:color="000000"/>
              <w:bottom w:val="single" w:sz="4" w:space="0" w:color="000000"/>
              <w:right w:val="single" w:sz="4" w:space="0" w:color="000000"/>
            </w:tcBorders>
          </w:tcPr>
          <w:p w14:paraId="2E6618C1" w14:textId="5553B9B5" w:rsidR="006375BC" w:rsidRDefault="008318DC" w:rsidP="00C9509E">
            <w:pPr>
              <w:jc w:val="center"/>
              <w:rPr>
                <w:b/>
              </w:rPr>
            </w:pPr>
            <w:r>
              <w:rPr>
                <w:b/>
              </w:rPr>
              <w:t>1</w:t>
            </w:r>
          </w:p>
        </w:tc>
        <w:tc>
          <w:tcPr>
            <w:tcW w:w="681" w:type="dxa"/>
            <w:tcBorders>
              <w:top w:val="single" w:sz="4" w:space="0" w:color="000000"/>
              <w:left w:val="single" w:sz="4" w:space="0" w:color="000000"/>
              <w:bottom w:val="single" w:sz="4" w:space="0" w:color="000000"/>
              <w:right w:val="single" w:sz="4" w:space="0" w:color="000000"/>
            </w:tcBorders>
          </w:tcPr>
          <w:p w14:paraId="1DD081A0" w14:textId="2CC7DB2C" w:rsidR="006375BC" w:rsidRDefault="008318DC" w:rsidP="00C9509E">
            <w:pPr>
              <w:jc w:val="center"/>
              <w:rPr>
                <w:b/>
              </w:rPr>
            </w:pPr>
            <w:r>
              <w:rPr>
                <w:b/>
              </w:rPr>
              <w:t>0</w:t>
            </w:r>
          </w:p>
        </w:tc>
        <w:tc>
          <w:tcPr>
            <w:tcW w:w="693" w:type="dxa"/>
            <w:tcBorders>
              <w:top w:val="single" w:sz="4" w:space="0" w:color="000000"/>
              <w:left w:val="single" w:sz="4" w:space="0" w:color="000000"/>
              <w:bottom w:val="single" w:sz="4" w:space="0" w:color="000000"/>
              <w:right w:val="single" w:sz="4" w:space="0" w:color="000000"/>
            </w:tcBorders>
          </w:tcPr>
          <w:p w14:paraId="6309A4F9" w14:textId="77777777" w:rsidR="006375BC" w:rsidRDefault="006375BC" w:rsidP="00C07AFA">
            <w:pPr>
              <w:jc w:val="both"/>
              <w:rPr>
                <w:b/>
              </w:rPr>
            </w:pPr>
          </w:p>
        </w:tc>
      </w:tr>
      <w:tr w:rsidR="006375BC" w14:paraId="181196B7" w14:textId="77777777" w:rsidTr="00C9509E">
        <w:trPr>
          <w:trHeight w:val="205"/>
        </w:trPr>
        <w:tc>
          <w:tcPr>
            <w:tcW w:w="3322" w:type="dxa"/>
            <w:gridSpan w:val="3"/>
            <w:tcBorders>
              <w:top w:val="single" w:sz="4" w:space="0" w:color="000000"/>
              <w:left w:val="single" w:sz="4" w:space="0" w:color="000000"/>
              <w:bottom w:val="single" w:sz="4" w:space="0" w:color="000000"/>
              <w:right w:val="single" w:sz="4" w:space="0" w:color="000000"/>
            </w:tcBorders>
          </w:tcPr>
          <w:p w14:paraId="2F5DAB4D" w14:textId="77777777" w:rsidR="006375BC" w:rsidRDefault="006375BC" w:rsidP="00C07AFA">
            <w:pPr>
              <w:jc w:val="both"/>
            </w:pPr>
          </w:p>
        </w:tc>
        <w:tc>
          <w:tcPr>
            <w:tcW w:w="2229" w:type="dxa"/>
            <w:gridSpan w:val="3"/>
            <w:tcBorders>
              <w:top w:val="single" w:sz="4" w:space="0" w:color="000000"/>
              <w:left w:val="single" w:sz="4" w:space="0" w:color="000000"/>
              <w:bottom w:val="single" w:sz="4" w:space="0" w:color="000000"/>
              <w:right w:val="single" w:sz="4" w:space="0" w:color="000000"/>
            </w:tcBorders>
          </w:tcPr>
          <w:p w14:paraId="378187FC" w14:textId="77777777" w:rsidR="006375BC" w:rsidRDefault="006375BC" w:rsidP="00C07AFA">
            <w:pPr>
              <w:jc w:val="both"/>
            </w:pPr>
          </w:p>
        </w:tc>
        <w:tc>
          <w:tcPr>
            <w:tcW w:w="2239" w:type="dxa"/>
            <w:gridSpan w:val="5"/>
            <w:tcBorders>
              <w:top w:val="single" w:sz="4" w:space="0" w:color="000000"/>
              <w:left w:val="single" w:sz="4" w:space="0" w:color="000000"/>
              <w:bottom w:val="single" w:sz="4" w:space="0" w:color="000000"/>
              <w:right w:val="single" w:sz="12" w:space="0" w:color="000000"/>
            </w:tcBorders>
          </w:tcPr>
          <w:p w14:paraId="7F4A8E4F" w14:textId="77777777" w:rsidR="006375BC" w:rsidRDefault="006375BC" w:rsidP="00C07AFA">
            <w:pPr>
              <w:jc w:val="both"/>
            </w:pPr>
          </w:p>
        </w:tc>
        <w:tc>
          <w:tcPr>
            <w:tcW w:w="1376"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6A425CA4" w14:textId="77777777" w:rsidR="006375BC" w:rsidRPr="00F405A7" w:rsidRDefault="006375BC" w:rsidP="00C07AFA">
            <w:pPr>
              <w:jc w:val="both"/>
              <w:rPr>
                <w:b/>
                <w:sz w:val="18"/>
              </w:rPr>
            </w:pPr>
            <w:r w:rsidRPr="00F405A7">
              <w:rPr>
                <w:b/>
                <w:sz w:val="18"/>
              </w:rPr>
              <w:t>H-index WoS/Scopus</w:t>
            </w:r>
          </w:p>
        </w:tc>
        <w:tc>
          <w:tcPr>
            <w:tcW w:w="693" w:type="dxa"/>
            <w:tcBorders>
              <w:top w:val="single" w:sz="4" w:space="0" w:color="000000"/>
              <w:left w:val="single" w:sz="4" w:space="0" w:color="000000"/>
              <w:bottom w:val="single" w:sz="4" w:space="0" w:color="000000"/>
              <w:right w:val="single" w:sz="4" w:space="0" w:color="000000"/>
            </w:tcBorders>
            <w:vAlign w:val="center"/>
          </w:tcPr>
          <w:p w14:paraId="0EE8E7CF" w14:textId="21757061" w:rsidR="006375BC" w:rsidRPr="00F405A7" w:rsidRDefault="006375BC" w:rsidP="008318DC">
            <w:pPr>
              <w:rPr>
                <w:b/>
              </w:rPr>
            </w:pPr>
            <w:r w:rsidRPr="00F405A7">
              <w:rPr>
                <w:b/>
              </w:rPr>
              <w:t xml:space="preserve">   </w:t>
            </w:r>
            <w:r w:rsidR="008318DC">
              <w:rPr>
                <w:b/>
              </w:rPr>
              <w:t>1</w:t>
            </w:r>
            <w:r w:rsidRPr="00F405A7">
              <w:rPr>
                <w:b/>
              </w:rPr>
              <w:t xml:space="preserve"> /</w:t>
            </w:r>
            <w:r w:rsidR="008318DC">
              <w:rPr>
                <w:b/>
              </w:rPr>
              <w:t>0</w:t>
            </w:r>
          </w:p>
        </w:tc>
      </w:tr>
      <w:tr w:rsidR="006375BC" w14:paraId="3B02399F" w14:textId="77777777" w:rsidTr="00C07AFA">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5CFABE4"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62CC3315" w14:textId="77777777" w:rsidTr="00C07AFA">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5F6962E6" w14:textId="77777777" w:rsidR="006375BC" w:rsidRPr="000A5B6C" w:rsidRDefault="006375BC" w:rsidP="00C07AFA">
            <w:pPr>
              <w:pStyle w:val="bb"/>
              <w:widowControl w:val="0"/>
              <w:rPr>
                <w:b/>
              </w:rPr>
            </w:pPr>
            <w:r w:rsidRPr="000A5B6C">
              <w:rPr>
                <w:b/>
              </w:rPr>
              <w:t>Jsc</w:t>
            </w:r>
          </w:p>
          <w:p w14:paraId="6903FF19" w14:textId="77777777" w:rsidR="006375BC" w:rsidRDefault="006375BC" w:rsidP="00C07AFA">
            <w:pPr>
              <w:pStyle w:val="bb"/>
              <w:widowControl w:val="0"/>
            </w:pPr>
            <w:r>
              <w:t xml:space="preserve">FONFÁROVÁ, Vladimíra. The Postmodern Challenge of Historiography in Contemporary Canadian Fiction: Kate Pullinger´s </w:t>
            </w:r>
            <w:r>
              <w:rPr>
                <w:i/>
                <w:iCs/>
              </w:rPr>
              <w:t>Weird Sister</w:t>
            </w:r>
            <w:r>
              <w:t xml:space="preserve"> and the Silent Voices in History. </w:t>
            </w:r>
            <w:r>
              <w:rPr>
                <w:i/>
                <w:iCs/>
              </w:rPr>
              <w:t xml:space="preserve">American and British Studies Annual 2022, </w:t>
            </w:r>
            <w:r>
              <w:t>roč. 15, s. 74–88.</w:t>
            </w:r>
          </w:p>
          <w:p w14:paraId="595E5159" w14:textId="77777777" w:rsidR="006375BC" w:rsidRDefault="006375BC" w:rsidP="00C07AFA">
            <w:pPr>
              <w:pStyle w:val="bb"/>
              <w:widowControl w:val="0"/>
            </w:pPr>
            <w:r>
              <w:t xml:space="preserve">FONFÁROVÁ, Vladimíra. Unheard Playful Voices. </w:t>
            </w:r>
            <w:r>
              <w:rPr>
                <w:i/>
                <w:iCs/>
              </w:rPr>
              <w:t xml:space="preserve">American and British Studies Annual 2015, </w:t>
            </w:r>
            <w:r>
              <w:t>roč. 8, s. 109–120. ISSN 1803-6058.</w:t>
            </w:r>
          </w:p>
          <w:p w14:paraId="713EFDC1" w14:textId="77777777" w:rsidR="001B3DDA" w:rsidRDefault="001B3DDA" w:rsidP="00C07AFA">
            <w:pPr>
              <w:pStyle w:val="bb"/>
              <w:widowControl w:val="0"/>
            </w:pPr>
          </w:p>
          <w:p w14:paraId="16CD21E7" w14:textId="77777777" w:rsidR="006375BC" w:rsidRPr="000A5B6C" w:rsidRDefault="006375BC" w:rsidP="00C07AFA">
            <w:pPr>
              <w:pStyle w:val="bb"/>
              <w:widowControl w:val="0"/>
              <w:rPr>
                <w:b/>
              </w:rPr>
            </w:pPr>
            <w:r w:rsidRPr="000A5B6C">
              <w:rPr>
                <w:b/>
              </w:rPr>
              <w:t xml:space="preserve">D </w:t>
            </w:r>
          </w:p>
          <w:p w14:paraId="569A6133" w14:textId="77777777" w:rsidR="006375BC" w:rsidRDefault="006375BC" w:rsidP="00C07AFA">
            <w:pPr>
              <w:pStyle w:val="bb"/>
              <w:widowControl w:val="0"/>
            </w:pPr>
            <w:r>
              <w:t xml:space="preserve">FONFÁROVÁ, Vladimíra. A Star-Shaped Crossroad: From (Counterfactual) Historiography to Historiographic Metafiction. In TRUŠNÍK, Roman – NEMČOKOVÁ, Katarína – BELL, Gregory Jason, eds. </w:t>
            </w:r>
            <w:r>
              <w:rPr>
                <w:i/>
                <w:iCs/>
              </w:rPr>
              <w:t>Theories and Practices: Proceedings of the Fifth International Conference on Anglophone Studies</w:t>
            </w:r>
            <w:r>
              <w:t xml:space="preserve">. Zlín: Univerzita Tomáše Bati ve Zlíně, 2015, s. 201-212. ISBN 978-80-7454-450-7. </w:t>
            </w:r>
          </w:p>
          <w:p w14:paraId="7B8FC9E6" w14:textId="77777777" w:rsidR="006375BC" w:rsidRDefault="006375BC" w:rsidP="00C07AFA">
            <w:pPr>
              <w:pStyle w:val="bb"/>
              <w:widowControl w:val="0"/>
            </w:pPr>
            <w:r>
              <w:t xml:space="preserve">FONFÁROVÁ, Vladimíra. Nature the Monster or Did Atwood Get It All Wrong: Representation of Nature in Alistair MacLeodʼs Short Stories. In WEISS, Michaela – JOHNOVÁ, Markéta, eds. </w:t>
            </w:r>
            <w:r>
              <w:rPr>
                <w:i/>
                <w:iCs/>
              </w:rPr>
              <w:t>Silesian Studies in English: Proceedings of the 3rd International Conference of English and American Studies</w:t>
            </w:r>
            <w:r>
              <w:t xml:space="preserve">. Opava: Silesian University of Opava, 2013, s. 166–176. ISBN 978-80-7248-887-2. </w:t>
            </w:r>
          </w:p>
          <w:p w14:paraId="56417DBB" w14:textId="77777777" w:rsidR="006375BC" w:rsidRDefault="006375BC" w:rsidP="00C07AFA">
            <w:pPr>
              <w:pStyle w:val="bb"/>
              <w:widowControl w:val="0"/>
            </w:pPr>
            <w:r>
              <w:t xml:space="preserve">FONFÁROVÁ, Vladimíra. Killing Kings in Canada: The Role of Community in William Dempsey Valgardson’s </w:t>
            </w:r>
            <w:r>
              <w:rPr>
                <w:lang w:eastAsia="en-US"/>
              </w:rPr>
              <w:t xml:space="preserve">“Bloodflowers”. In BELL, Gregory Jason – NEMČOKOVÁ, Katarína – WÓJCIK, Bartosz, eds. </w:t>
            </w:r>
            <w:r>
              <w:rPr>
                <w:i/>
                <w:iCs/>
                <w:lang w:eastAsia="en-US"/>
              </w:rPr>
              <w:t>From Theory to Practice 2012: Proceedings of the Fourth International Conference on Anglophone Studies</w:t>
            </w:r>
            <w:r>
              <w:rPr>
                <w:lang w:eastAsia="en-US"/>
              </w:rPr>
              <w:t xml:space="preserve">. Zlín: Univerzita </w:t>
            </w:r>
            <w:r>
              <w:t>Tomáše Bati ve Zlíně, 2013, s. 245–252. ISBN 978-80-7454-276-3.</w:t>
            </w:r>
          </w:p>
          <w:p w14:paraId="766D9932" w14:textId="77777777" w:rsidR="006375BC" w:rsidRDefault="006375BC" w:rsidP="00C07AFA">
            <w:pPr>
              <w:pStyle w:val="bb"/>
              <w:widowControl w:val="0"/>
            </w:pPr>
          </w:p>
          <w:p w14:paraId="659B0F51" w14:textId="77777777" w:rsidR="006375BC" w:rsidRDefault="006375BC" w:rsidP="00C07AFA">
            <w:pPr>
              <w:pStyle w:val="bb"/>
              <w:widowControl w:val="0"/>
              <w:rPr>
                <w:b/>
              </w:rPr>
            </w:pPr>
            <w:r>
              <w:rPr>
                <w:b/>
              </w:rPr>
              <w:t>Knižní překlady:</w:t>
            </w:r>
          </w:p>
          <w:p w14:paraId="08A795E2" w14:textId="77777777" w:rsidR="006375BC" w:rsidRDefault="006375BC" w:rsidP="00C07AFA">
            <w:pPr>
              <w:pStyle w:val="bb"/>
              <w:widowControl w:val="0"/>
            </w:pPr>
            <w:r>
              <w:t xml:space="preserve">Savile, Steven. </w:t>
            </w:r>
            <w:r>
              <w:rPr>
                <w:i/>
              </w:rPr>
              <w:t>Skleněné město</w:t>
            </w:r>
            <w:r>
              <w:t>. Praha: Knihy Fénix, 2019.</w:t>
            </w:r>
          </w:p>
          <w:p w14:paraId="202DB175" w14:textId="77777777" w:rsidR="006375BC" w:rsidRDefault="006375BC" w:rsidP="00C07AFA">
            <w:pPr>
              <w:pStyle w:val="bb"/>
              <w:widowControl w:val="0"/>
            </w:pPr>
            <w:r>
              <w:t xml:space="preserve">Nugent, Liz. </w:t>
            </w:r>
            <w:r>
              <w:rPr>
                <w:i/>
              </w:rPr>
              <w:t>Hádanka jménem Oliver</w:t>
            </w:r>
            <w:r>
              <w:t>. Praha: Dobrovský, 2018.</w:t>
            </w:r>
          </w:p>
          <w:p w14:paraId="13FD8B61" w14:textId="77777777" w:rsidR="006375BC" w:rsidRDefault="006375BC" w:rsidP="00C07AFA">
            <w:pPr>
              <w:pStyle w:val="bb"/>
              <w:widowControl w:val="0"/>
            </w:pPr>
            <w:r>
              <w:t xml:space="preserve">McMahon, Jennifer. </w:t>
            </w:r>
            <w:r>
              <w:rPr>
                <w:i/>
              </w:rPr>
              <w:t>Zimní lidé</w:t>
            </w:r>
            <w:r>
              <w:t>. Praha: Dobrovský, 2017.</w:t>
            </w:r>
          </w:p>
          <w:p w14:paraId="00D8D2B9" w14:textId="77777777" w:rsidR="006375BC" w:rsidRDefault="006375BC" w:rsidP="00C07AFA">
            <w:pPr>
              <w:pStyle w:val="bb"/>
              <w:widowControl w:val="0"/>
            </w:pPr>
            <w:r>
              <w:t xml:space="preserve">Tibballs, Kirsten. </w:t>
            </w:r>
            <w:r>
              <w:rPr>
                <w:i/>
              </w:rPr>
              <w:t>Čokoláda</w:t>
            </w:r>
            <w:r>
              <w:t>. Praha: Dobrovský, 2016.</w:t>
            </w:r>
          </w:p>
          <w:p w14:paraId="1918A574" w14:textId="77777777" w:rsidR="006375BC" w:rsidRDefault="006375BC" w:rsidP="00C07AFA">
            <w:pPr>
              <w:pStyle w:val="bb"/>
              <w:widowControl w:val="0"/>
            </w:pPr>
          </w:p>
          <w:p w14:paraId="619006FE" w14:textId="77777777" w:rsidR="006375BC" w:rsidRDefault="006375BC" w:rsidP="00C07AFA">
            <w:pPr>
              <w:pStyle w:val="bb"/>
              <w:widowControl w:val="0"/>
              <w:rPr>
                <w:b/>
              </w:rPr>
            </w:pPr>
            <w:r>
              <w:rPr>
                <w:b/>
              </w:rPr>
              <w:t>Překlady filmových titulků a katalogových materiálů na festivalech:</w:t>
            </w:r>
          </w:p>
          <w:p w14:paraId="6D6917EC" w14:textId="77777777" w:rsidR="006375BC" w:rsidRDefault="006375BC" w:rsidP="00C07AFA">
            <w:pPr>
              <w:widowControl w:val="0"/>
              <w:rPr>
                <w:color w:val="000000"/>
              </w:rPr>
            </w:pPr>
            <w:r>
              <w:rPr>
                <w:color w:val="000000"/>
              </w:rPr>
              <w:t>Ji.Hlava, mezinárodní festival dokumentárních filmů (od r. 2022)</w:t>
            </w:r>
          </w:p>
          <w:p w14:paraId="73C7B291" w14:textId="77777777" w:rsidR="006375BC" w:rsidRDefault="006375BC" w:rsidP="00C07AFA">
            <w:pPr>
              <w:widowControl w:val="0"/>
              <w:rPr>
                <w:color w:val="000000"/>
              </w:rPr>
            </w:pPr>
            <w:r>
              <w:rPr>
                <w:color w:val="000000"/>
              </w:rPr>
              <w:t>Zlínfest, mezinárodní festival filmů pro děti a mládež (od r. 2013)</w:t>
            </w:r>
          </w:p>
          <w:p w14:paraId="4F1A4C00" w14:textId="77777777" w:rsidR="006375BC" w:rsidRDefault="006375BC" w:rsidP="00C07AFA">
            <w:pPr>
              <w:widowControl w:val="0"/>
              <w:rPr>
                <w:color w:val="000000"/>
              </w:rPr>
            </w:pPr>
            <w:r>
              <w:rPr>
                <w:color w:val="000000"/>
              </w:rPr>
              <w:t>Juniorfest, mezinárodní festival filmů pro děti a mládež (od r. 2017)</w:t>
            </w:r>
          </w:p>
          <w:p w14:paraId="3EE2886C" w14:textId="77777777" w:rsidR="006375BC" w:rsidRDefault="006375BC" w:rsidP="00C07AFA">
            <w:pPr>
              <w:widowControl w:val="0"/>
              <w:rPr>
                <w:color w:val="000000"/>
              </w:rPr>
            </w:pPr>
            <w:r>
              <w:rPr>
                <w:color w:val="000000"/>
              </w:rPr>
              <w:t>UK/UH dny britského filmu a kultury (2015–2017)</w:t>
            </w:r>
          </w:p>
          <w:p w14:paraId="13986AB5" w14:textId="77777777" w:rsidR="006375BC" w:rsidRDefault="006375BC" w:rsidP="00C07AFA">
            <w:pPr>
              <w:widowControl w:val="0"/>
              <w:rPr>
                <w:color w:val="000000"/>
              </w:rPr>
            </w:pPr>
            <w:r>
              <w:rPr>
                <w:color w:val="000000"/>
              </w:rPr>
              <w:t>Cinebenelux, přehlídka filmů zemí Beneluxu (2012–2013)</w:t>
            </w:r>
          </w:p>
          <w:p w14:paraId="59426291" w14:textId="77777777" w:rsidR="006375BC" w:rsidRDefault="006375BC" w:rsidP="00C07AFA">
            <w:pPr>
              <w:jc w:val="both"/>
              <w:rPr>
                <w:b/>
              </w:rPr>
            </w:pPr>
          </w:p>
        </w:tc>
      </w:tr>
      <w:tr w:rsidR="006375BC" w14:paraId="35BFC1D9" w14:textId="77777777" w:rsidTr="00C07AFA">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ED0A7BC" w14:textId="77777777" w:rsidR="006375BC" w:rsidRDefault="006375BC" w:rsidP="00C07AFA">
            <w:pPr>
              <w:rPr>
                <w:b/>
              </w:rPr>
            </w:pPr>
            <w:r>
              <w:rPr>
                <w:b/>
              </w:rPr>
              <w:t>Působení v zahraničí</w:t>
            </w:r>
          </w:p>
        </w:tc>
      </w:tr>
      <w:tr w:rsidR="006375BC" w14:paraId="66149CA2" w14:textId="77777777" w:rsidTr="00C07AFA">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5E9E96CF" w14:textId="2B60D28B" w:rsidR="006375BC" w:rsidRDefault="006375BC" w:rsidP="00C07AFA">
            <w:pPr>
              <w:pStyle w:val="Dd"/>
              <w:widowControl w:val="0"/>
            </w:pPr>
            <w:r>
              <w:t>2006</w:t>
            </w:r>
            <w:r>
              <w:tab/>
              <w:t xml:space="preserve">Universidade de Coimbra – studijní pobyt </w:t>
            </w:r>
          </w:p>
          <w:p w14:paraId="28A1E681" w14:textId="27F0DEC3" w:rsidR="008517F4" w:rsidRPr="00877BAC" w:rsidRDefault="008517F4" w:rsidP="00C07AFA">
            <w:pPr>
              <w:pStyle w:val="Dd"/>
              <w:widowControl w:val="0"/>
            </w:pPr>
          </w:p>
        </w:tc>
      </w:tr>
      <w:tr w:rsidR="006375BC" w14:paraId="0482FBC4" w14:textId="77777777" w:rsidTr="00C9509E">
        <w:trPr>
          <w:cantSplit/>
          <w:trHeight w:val="20"/>
        </w:trPr>
        <w:tc>
          <w:tcPr>
            <w:tcW w:w="2497" w:type="dxa"/>
            <w:tcBorders>
              <w:top w:val="single" w:sz="4" w:space="0" w:color="000000"/>
              <w:left w:val="single" w:sz="4" w:space="0" w:color="000000"/>
              <w:bottom w:val="single" w:sz="4" w:space="0" w:color="000000"/>
              <w:right w:val="single" w:sz="4" w:space="0" w:color="000000"/>
            </w:tcBorders>
            <w:shd w:val="clear" w:color="auto" w:fill="F7CAAC"/>
          </w:tcPr>
          <w:p w14:paraId="3FC9CE6A" w14:textId="77777777" w:rsidR="006375BC" w:rsidRDefault="006375BC" w:rsidP="00C07AFA">
            <w:pPr>
              <w:jc w:val="both"/>
              <w:rPr>
                <w:b/>
              </w:rPr>
            </w:pPr>
            <w:r>
              <w:rPr>
                <w:b/>
              </w:rPr>
              <w:t xml:space="preserve">Podpis </w:t>
            </w:r>
          </w:p>
        </w:tc>
        <w:tc>
          <w:tcPr>
            <w:tcW w:w="4509" w:type="dxa"/>
            <w:gridSpan w:val="8"/>
            <w:tcBorders>
              <w:top w:val="single" w:sz="4" w:space="0" w:color="000000"/>
              <w:left w:val="single" w:sz="4" w:space="0" w:color="000000"/>
              <w:bottom w:val="single" w:sz="4" w:space="0" w:color="000000"/>
              <w:right w:val="single" w:sz="4" w:space="0" w:color="000000"/>
            </w:tcBorders>
          </w:tcPr>
          <w:p w14:paraId="3C009100" w14:textId="77777777" w:rsidR="006375BC" w:rsidRDefault="006375BC" w:rsidP="00C07AFA">
            <w:pPr>
              <w:jc w:val="both"/>
            </w:pPr>
            <w:r>
              <w:t>Vladimíra Fonfárová v. r.</w:t>
            </w:r>
          </w:p>
        </w:tc>
        <w:tc>
          <w:tcPr>
            <w:tcW w:w="784" w:type="dxa"/>
            <w:gridSpan w:val="2"/>
            <w:tcBorders>
              <w:top w:val="single" w:sz="4" w:space="0" w:color="000000"/>
              <w:left w:val="single" w:sz="4" w:space="0" w:color="000000"/>
              <w:bottom w:val="single" w:sz="4" w:space="0" w:color="000000"/>
              <w:right w:val="single" w:sz="4" w:space="0" w:color="000000"/>
            </w:tcBorders>
            <w:shd w:val="clear" w:color="auto" w:fill="F7CAAC"/>
          </w:tcPr>
          <w:p w14:paraId="7CC77454" w14:textId="77777777" w:rsidR="006375BC" w:rsidRDefault="006375BC" w:rsidP="00C07AFA">
            <w:pPr>
              <w:jc w:val="both"/>
            </w:pPr>
            <w:r>
              <w:rPr>
                <w:b/>
              </w:rPr>
              <w:t>datum</w:t>
            </w:r>
          </w:p>
        </w:tc>
        <w:tc>
          <w:tcPr>
            <w:tcW w:w="2069" w:type="dxa"/>
            <w:gridSpan w:val="4"/>
            <w:tcBorders>
              <w:top w:val="single" w:sz="4" w:space="0" w:color="000000"/>
              <w:left w:val="single" w:sz="4" w:space="0" w:color="000000"/>
              <w:bottom w:val="single" w:sz="4" w:space="0" w:color="000000"/>
              <w:right w:val="single" w:sz="4" w:space="0" w:color="000000"/>
            </w:tcBorders>
          </w:tcPr>
          <w:p w14:paraId="0AC6B7B9" w14:textId="52C16BD6" w:rsidR="006375BC" w:rsidRDefault="00387653" w:rsidP="00C07AFA">
            <w:pPr>
              <w:jc w:val="both"/>
            </w:pPr>
            <w:r>
              <w:t>1. 2. 2023</w:t>
            </w:r>
          </w:p>
        </w:tc>
      </w:tr>
    </w:tbl>
    <w:p w14:paraId="30015397" w14:textId="77777777" w:rsidR="006375BC" w:rsidRDefault="006375BC" w:rsidP="006375BC"/>
    <w:p w14:paraId="39A909E0" w14:textId="77777777" w:rsidR="00C608AE" w:rsidRDefault="006375BC" w:rsidP="00C608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C608AE" w14:paraId="256DB3F5" w14:textId="77777777" w:rsidTr="006A00FF">
        <w:tc>
          <w:tcPr>
            <w:tcW w:w="9859" w:type="dxa"/>
            <w:gridSpan w:val="15"/>
            <w:tcBorders>
              <w:bottom w:val="double" w:sz="4" w:space="0" w:color="auto"/>
            </w:tcBorders>
            <w:shd w:val="clear" w:color="auto" w:fill="BDD6EE"/>
          </w:tcPr>
          <w:p w14:paraId="24ECA474" w14:textId="77777777" w:rsidR="00C608AE" w:rsidRDefault="00C608AE" w:rsidP="006A00FF">
            <w:pPr>
              <w:jc w:val="both"/>
              <w:rPr>
                <w:b/>
                <w:sz w:val="28"/>
              </w:rPr>
            </w:pPr>
            <w:r>
              <w:rPr>
                <w:b/>
                <w:sz w:val="28"/>
              </w:rPr>
              <w:t>C-I – Personální zabezpečení</w:t>
            </w:r>
          </w:p>
        </w:tc>
      </w:tr>
      <w:tr w:rsidR="00C608AE" w14:paraId="3A3237BE" w14:textId="77777777" w:rsidTr="006A00FF">
        <w:tc>
          <w:tcPr>
            <w:tcW w:w="2518" w:type="dxa"/>
            <w:tcBorders>
              <w:top w:val="double" w:sz="4" w:space="0" w:color="auto"/>
            </w:tcBorders>
            <w:shd w:val="clear" w:color="auto" w:fill="F7CAAC"/>
          </w:tcPr>
          <w:p w14:paraId="7C9D9238" w14:textId="77777777" w:rsidR="00C608AE" w:rsidRDefault="00C608AE" w:rsidP="006A00FF">
            <w:pPr>
              <w:jc w:val="both"/>
              <w:rPr>
                <w:b/>
              </w:rPr>
            </w:pPr>
            <w:r>
              <w:rPr>
                <w:b/>
              </w:rPr>
              <w:t>Vysoká škola</w:t>
            </w:r>
          </w:p>
        </w:tc>
        <w:tc>
          <w:tcPr>
            <w:tcW w:w="7341" w:type="dxa"/>
            <w:gridSpan w:val="14"/>
          </w:tcPr>
          <w:p w14:paraId="43FF74D7" w14:textId="77777777" w:rsidR="00C608AE" w:rsidRDefault="00C608AE" w:rsidP="006A00FF">
            <w:pPr>
              <w:jc w:val="both"/>
            </w:pPr>
            <w:r>
              <w:t>Univerzita Tomáše Bati ve Zlíně</w:t>
            </w:r>
          </w:p>
        </w:tc>
      </w:tr>
      <w:tr w:rsidR="00C608AE" w14:paraId="50EADE31" w14:textId="77777777" w:rsidTr="006A00FF">
        <w:tc>
          <w:tcPr>
            <w:tcW w:w="2518" w:type="dxa"/>
            <w:shd w:val="clear" w:color="auto" w:fill="F7CAAC"/>
          </w:tcPr>
          <w:p w14:paraId="3391537C" w14:textId="77777777" w:rsidR="00C608AE" w:rsidRDefault="00C608AE" w:rsidP="006A00FF">
            <w:pPr>
              <w:jc w:val="both"/>
              <w:rPr>
                <w:b/>
              </w:rPr>
            </w:pPr>
            <w:r>
              <w:rPr>
                <w:b/>
              </w:rPr>
              <w:t>Součást vysoké školy</w:t>
            </w:r>
          </w:p>
        </w:tc>
        <w:tc>
          <w:tcPr>
            <w:tcW w:w="7341" w:type="dxa"/>
            <w:gridSpan w:val="14"/>
          </w:tcPr>
          <w:p w14:paraId="693C7F41" w14:textId="77777777" w:rsidR="00C608AE" w:rsidRDefault="00C608AE" w:rsidP="006A00FF">
            <w:pPr>
              <w:jc w:val="both"/>
            </w:pPr>
            <w:r>
              <w:t>Fakulta humanitních studií</w:t>
            </w:r>
          </w:p>
        </w:tc>
      </w:tr>
      <w:tr w:rsidR="00C608AE" w14:paraId="0F3AF097" w14:textId="77777777" w:rsidTr="006A00FF">
        <w:tc>
          <w:tcPr>
            <w:tcW w:w="2518" w:type="dxa"/>
            <w:shd w:val="clear" w:color="auto" w:fill="F7CAAC"/>
          </w:tcPr>
          <w:p w14:paraId="5D5AE81F" w14:textId="77777777" w:rsidR="00C608AE" w:rsidRDefault="00C608AE" w:rsidP="006A00FF">
            <w:pPr>
              <w:jc w:val="both"/>
              <w:rPr>
                <w:b/>
              </w:rPr>
            </w:pPr>
            <w:r>
              <w:rPr>
                <w:b/>
              </w:rPr>
              <w:t>Název studijního programu</w:t>
            </w:r>
          </w:p>
        </w:tc>
        <w:tc>
          <w:tcPr>
            <w:tcW w:w="7341" w:type="dxa"/>
            <w:gridSpan w:val="14"/>
          </w:tcPr>
          <w:p w14:paraId="0387E3CD" w14:textId="77777777" w:rsidR="00C608AE" w:rsidRDefault="00C608AE" w:rsidP="006A00FF">
            <w:pPr>
              <w:jc w:val="both"/>
            </w:pPr>
            <w:r>
              <w:t>Anglická filologie</w:t>
            </w:r>
          </w:p>
        </w:tc>
      </w:tr>
      <w:tr w:rsidR="00C608AE" w14:paraId="22681505" w14:textId="77777777" w:rsidTr="006A00FF">
        <w:tc>
          <w:tcPr>
            <w:tcW w:w="2518" w:type="dxa"/>
            <w:shd w:val="clear" w:color="auto" w:fill="F7CAAC"/>
          </w:tcPr>
          <w:p w14:paraId="632C7E69" w14:textId="77777777" w:rsidR="00C608AE" w:rsidRDefault="00C608AE" w:rsidP="006A00FF">
            <w:pPr>
              <w:jc w:val="both"/>
              <w:rPr>
                <w:b/>
              </w:rPr>
            </w:pPr>
            <w:r>
              <w:rPr>
                <w:b/>
              </w:rPr>
              <w:t>Jméno a příjmení</w:t>
            </w:r>
          </w:p>
        </w:tc>
        <w:tc>
          <w:tcPr>
            <w:tcW w:w="4536" w:type="dxa"/>
            <w:gridSpan w:val="8"/>
          </w:tcPr>
          <w:p w14:paraId="3CFA6CC5" w14:textId="77777777" w:rsidR="00C608AE" w:rsidRDefault="00C608AE" w:rsidP="006A00FF">
            <w:pPr>
              <w:jc w:val="both"/>
            </w:pPr>
            <w:r>
              <w:t>Pavel Holík</w:t>
            </w:r>
          </w:p>
        </w:tc>
        <w:tc>
          <w:tcPr>
            <w:tcW w:w="709" w:type="dxa"/>
            <w:shd w:val="clear" w:color="auto" w:fill="F7CAAC"/>
          </w:tcPr>
          <w:p w14:paraId="6E2B873F" w14:textId="77777777" w:rsidR="00C608AE" w:rsidRDefault="00C608AE" w:rsidP="006A00FF">
            <w:pPr>
              <w:jc w:val="both"/>
              <w:rPr>
                <w:b/>
              </w:rPr>
            </w:pPr>
            <w:r>
              <w:rPr>
                <w:b/>
              </w:rPr>
              <w:t>Tituly</w:t>
            </w:r>
          </w:p>
        </w:tc>
        <w:tc>
          <w:tcPr>
            <w:tcW w:w="2096" w:type="dxa"/>
            <w:gridSpan w:val="5"/>
          </w:tcPr>
          <w:p w14:paraId="16F0793F" w14:textId="77777777" w:rsidR="00C608AE" w:rsidRDefault="00C608AE" w:rsidP="006A00FF">
            <w:pPr>
              <w:jc w:val="both"/>
            </w:pPr>
            <w:r>
              <w:t>Mgr.</w:t>
            </w:r>
          </w:p>
        </w:tc>
      </w:tr>
      <w:tr w:rsidR="00C608AE" w14:paraId="0CC12154" w14:textId="77777777" w:rsidTr="006A00FF">
        <w:tc>
          <w:tcPr>
            <w:tcW w:w="2518" w:type="dxa"/>
            <w:shd w:val="clear" w:color="auto" w:fill="F7CAAC"/>
          </w:tcPr>
          <w:p w14:paraId="0DFB1DF6" w14:textId="77777777" w:rsidR="00C608AE" w:rsidRDefault="00C608AE" w:rsidP="006A00FF">
            <w:pPr>
              <w:jc w:val="both"/>
              <w:rPr>
                <w:b/>
              </w:rPr>
            </w:pPr>
            <w:r>
              <w:rPr>
                <w:b/>
              </w:rPr>
              <w:t>Rok narození</w:t>
            </w:r>
          </w:p>
        </w:tc>
        <w:tc>
          <w:tcPr>
            <w:tcW w:w="829" w:type="dxa"/>
            <w:gridSpan w:val="2"/>
          </w:tcPr>
          <w:p w14:paraId="75B9223B" w14:textId="77777777" w:rsidR="00C608AE" w:rsidRDefault="00C608AE" w:rsidP="006A00FF">
            <w:pPr>
              <w:jc w:val="both"/>
            </w:pPr>
            <w:r>
              <w:t>1982</w:t>
            </w:r>
          </w:p>
        </w:tc>
        <w:tc>
          <w:tcPr>
            <w:tcW w:w="1721" w:type="dxa"/>
            <w:shd w:val="clear" w:color="auto" w:fill="F7CAAC"/>
          </w:tcPr>
          <w:p w14:paraId="5A6336A8" w14:textId="77777777" w:rsidR="00C608AE" w:rsidRDefault="00C608AE" w:rsidP="006A00FF">
            <w:pPr>
              <w:jc w:val="both"/>
              <w:rPr>
                <w:b/>
              </w:rPr>
            </w:pPr>
            <w:r>
              <w:rPr>
                <w:b/>
              </w:rPr>
              <w:t>typ vztahu k VŠ</w:t>
            </w:r>
          </w:p>
        </w:tc>
        <w:tc>
          <w:tcPr>
            <w:tcW w:w="992" w:type="dxa"/>
            <w:gridSpan w:val="4"/>
          </w:tcPr>
          <w:p w14:paraId="2B34A360" w14:textId="77777777" w:rsidR="00C608AE" w:rsidRDefault="00C608AE" w:rsidP="006A00FF">
            <w:pPr>
              <w:jc w:val="both"/>
            </w:pPr>
            <w:r>
              <w:t>pp</w:t>
            </w:r>
          </w:p>
        </w:tc>
        <w:tc>
          <w:tcPr>
            <w:tcW w:w="994" w:type="dxa"/>
            <w:shd w:val="clear" w:color="auto" w:fill="F7CAAC"/>
          </w:tcPr>
          <w:p w14:paraId="1D6C5346" w14:textId="77777777" w:rsidR="00C608AE" w:rsidRDefault="00C608AE" w:rsidP="006A00FF">
            <w:pPr>
              <w:jc w:val="both"/>
              <w:rPr>
                <w:b/>
              </w:rPr>
            </w:pPr>
            <w:r>
              <w:rPr>
                <w:b/>
              </w:rPr>
              <w:t>rozsah</w:t>
            </w:r>
          </w:p>
        </w:tc>
        <w:tc>
          <w:tcPr>
            <w:tcW w:w="709" w:type="dxa"/>
          </w:tcPr>
          <w:p w14:paraId="5FC35D26" w14:textId="77777777" w:rsidR="00C608AE" w:rsidRDefault="00C608AE" w:rsidP="006A00FF">
            <w:pPr>
              <w:jc w:val="both"/>
            </w:pPr>
            <w:r>
              <w:t>40</w:t>
            </w:r>
          </w:p>
        </w:tc>
        <w:tc>
          <w:tcPr>
            <w:tcW w:w="775" w:type="dxa"/>
            <w:gridSpan w:val="3"/>
            <w:shd w:val="clear" w:color="auto" w:fill="F7CAAC"/>
          </w:tcPr>
          <w:p w14:paraId="64D967E6" w14:textId="77777777" w:rsidR="00C608AE" w:rsidRDefault="00C608AE" w:rsidP="006A00FF">
            <w:pPr>
              <w:jc w:val="both"/>
              <w:rPr>
                <w:b/>
              </w:rPr>
            </w:pPr>
            <w:r>
              <w:rPr>
                <w:b/>
              </w:rPr>
              <w:t>do kdy</w:t>
            </w:r>
          </w:p>
        </w:tc>
        <w:tc>
          <w:tcPr>
            <w:tcW w:w="1321" w:type="dxa"/>
            <w:gridSpan w:val="2"/>
          </w:tcPr>
          <w:p w14:paraId="0373CE61" w14:textId="77777777" w:rsidR="00C608AE" w:rsidRDefault="00C608AE" w:rsidP="006A00FF">
            <w:pPr>
              <w:jc w:val="both"/>
            </w:pPr>
            <w:r>
              <w:t>N</w:t>
            </w:r>
          </w:p>
        </w:tc>
      </w:tr>
      <w:tr w:rsidR="00C608AE" w14:paraId="4390A184" w14:textId="77777777" w:rsidTr="006A00FF">
        <w:tc>
          <w:tcPr>
            <w:tcW w:w="5068" w:type="dxa"/>
            <w:gridSpan w:val="4"/>
            <w:shd w:val="clear" w:color="auto" w:fill="F7CAAC"/>
          </w:tcPr>
          <w:p w14:paraId="68284EEE" w14:textId="77777777" w:rsidR="00C608AE" w:rsidRDefault="00C608AE" w:rsidP="006A00FF">
            <w:pPr>
              <w:jc w:val="both"/>
              <w:rPr>
                <w:b/>
              </w:rPr>
            </w:pPr>
            <w:r>
              <w:rPr>
                <w:b/>
              </w:rPr>
              <w:t>Typ vztahu na součásti VŠ, která uskutečňuje st. program</w:t>
            </w:r>
          </w:p>
        </w:tc>
        <w:tc>
          <w:tcPr>
            <w:tcW w:w="992" w:type="dxa"/>
            <w:gridSpan w:val="4"/>
          </w:tcPr>
          <w:p w14:paraId="6D69023C" w14:textId="77777777" w:rsidR="00C608AE" w:rsidRDefault="00C608AE" w:rsidP="006A00FF">
            <w:pPr>
              <w:jc w:val="both"/>
            </w:pPr>
          </w:p>
        </w:tc>
        <w:tc>
          <w:tcPr>
            <w:tcW w:w="994" w:type="dxa"/>
            <w:shd w:val="clear" w:color="auto" w:fill="F7CAAC"/>
          </w:tcPr>
          <w:p w14:paraId="7087A8B6" w14:textId="77777777" w:rsidR="00C608AE" w:rsidRDefault="00C608AE" w:rsidP="006A00FF">
            <w:pPr>
              <w:jc w:val="both"/>
              <w:rPr>
                <w:b/>
              </w:rPr>
            </w:pPr>
            <w:r>
              <w:rPr>
                <w:b/>
              </w:rPr>
              <w:t>rozsah</w:t>
            </w:r>
          </w:p>
        </w:tc>
        <w:tc>
          <w:tcPr>
            <w:tcW w:w="709" w:type="dxa"/>
          </w:tcPr>
          <w:p w14:paraId="1F604422" w14:textId="77777777" w:rsidR="00C608AE" w:rsidRDefault="00C608AE" w:rsidP="006A00FF">
            <w:pPr>
              <w:jc w:val="both"/>
            </w:pPr>
          </w:p>
        </w:tc>
        <w:tc>
          <w:tcPr>
            <w:tcW w:w="775" w:type="dxa"/>
            <w:gridSpan w:val="3"/>
            <w:shd w:val="clear" w:color="auto" w:fill="F7CAAC"/>
          </w:tcPr>
          <w:p w14:paraId="4B228320" w14:textId="77777777" w:rsidR="00C608AE" w:rsidRDefault="00C608AE" w:rsidP="006A00FF">
            <w:pPr>
              <w:jc w:val="both"/>
              <w:rPr>
                <w:b/>
              </w:rPr>
            </w:pPr>
            <w:r>
              <w:rPr>
                <w:b/>
              </w:rPr>
              <w:t>do kdy</w:t>
            </w:r>
          </w:p>
        </w:tc>
        <w:tc>
          <w:tcPr>
            <w:tcW w:w="1321" w:type="dxa"/>
            <w:gridSpan w:val="2"/>
          </w:tcPr>
          <w:p w14:paraId="060D3400" w14:textId="77777777" w:rsidR="00C608AE" w:rsidRDefault="00C608AE" w:rsidP="006A00FF">
            <w:pPr>
              <w:jc w:val="both"/>
            </w:pPr>
          </w:p>
        </w:tc>
      </w:tr>
      <w:tr w:rsidR="00C608AE" w14:paraId="0AC2CAC0" w14:textId="77777777" w:rsidTr="006A00FF">
        <w:tc>
          <w:tcPr>
            <w:tcW w:w="6060" w:type="dxa"/>
            <w:gridSpan w:val="8"/>
            <w:shd w:val="clear" w:color="auto" w:fill="F7CAAC"/>
          </w:tcPr>
          <w:p w14:paraId="1E9123AA" w14:textId="77777777" w:rsidR="00C608AE" w:rsidRDefault="00C608AE" w:rsidP="006A00FF">
            <w:pPr>
              <w:jc w:val="both"/>
            </w:pPr>
            <w:r>
              <w:rPr>
                <w:b/>
              </w:rPr>
              <w:t>Další současná působení jako akademický pracovník na jiných VŠ</w:t>
            </w:r>
          </w:p>
        </w:tc>
        <w:tc>
          <w:tcPr>
            <w:tcW w:w="1703" w:type="dxa"/>
            <w:gridSpan w:val="2"/>
            <w:shd w:val="clear" w:color="auto" w:fill="F7CAAC"/>
          </w:tcPr>
          <w:p w14:paraId="4111FB03" w14:textId="77777777" w:rsidR="00C608AE" w:rsidRDefault="00C608AE" w:rsidP="006A00FF">
            <w:pPr>
              <w:jc w:val="both"/>
              <w:rPr>
                <w:b/>
              </w:rPr>
            </w:pPr>
            <w:r>
              <w:rPr>
                <w:b/>
              </w:rPr>
              <w:t>typ prac. vztahu</w:t>
            </w:r>
          </w:p>
        </w:tc>
        <w:tc>
          <w:tcPr>
            <w:tcW w:w="2096" w:type="dxa"/>
            <w:gridSpan w:val="5"/>
            <w:shd w:val="clear" w:color="auto" w:fill="F7CAAC"/>
          </w:tcPr>
          <w:p w14:paraId="69D77C27" w14:textId="77777777" w:rsidR="00C608AE" w:rsidRDefault="00C608AE" w:rsidP="006A00FF">
            <w:pPr>
              <w:jc w:val="both"/>
              <w:rPr>
                <w:b/>
              </w:rPr>
            </w:pPr>
            <w:r>
              <w:rPr>
                <w:b/>
              </w:rPr>
              <w:t>rozsah</w:t>
            </w:r>
          </w:p>
        </w:tc>
      </w:tr>
      <w:tr w:rsidR="00C608AE" w14:paraId="1BD620EF" w14:textId="77777777" w:rsidTr="006A00FF">
        <w:tc>
          <w:tcPr>
            <w:tcW w:w="6060" w:type="dxa"/>
            <w:gridSpan w:val="8"/>
          </w:tcPr>
          <w:p w14:paraId="6DE8CE69" w14:textId="77777777" w:rsidR="00C608AE" w:rsidRDefault="00C608AE" w:rsidP="006A00FF">
            <w:pPr>
              <w:jc w:val="both"/>
            </w:pPr>
          </w:p>
        </w:tc>
        <w:tc>
          <w:tcPr>
            <w:tcW w:w="1703" w:type="dxa"/>
            <w:gridSpan w:val="2"/>
          </w:tcPr>
          <w:p w14:paraId="174387DC" w14:textId="77777777" w:rsidR="00C608AE" w:rsidRDefault="00C608AE" w:rsidP="006A00FF">
            <w:pPr>
              <w:jc w:val="both"/>
            </w:pPr>
          </w:p>
        </w:tc>
        <w:tc>
          <w:tcPr>
            <w:tcW w:w="2096" w:type="dxa"/>
            <w:gridSpan w:val="5"/>
          </w:tcPr>
          <w:p w14:paraId="14BFC430" w14:textId="77777777" w:rsidR="00C608AE" w:rsidRDefault="00C608AE" w:rsidP="006A00FF">
            <w:pPr>
              <w:jc w:val="both"/>
            </w:pPr>
          </w:p>
        </w:tc>
      </w:tr>
      <w:tr w:rsidR="00C608AE" w14:paraId="015720E8" w14:textId="77777777" w:rsidTr="006A00FF">
        <w:tc>
          <w:tcPr>
            <w:tcW w:w="9859" w:type="dxa"/>
            <w:gridSpan w:val="15"/>
            <w:shd w:val="clear" w:color="auto" w:fill="F7CAAC"/>
          </w:tcPr>
          <w:p w14:paraId="00BA2CD9" w14:textId="77777777" w:rsidR="00C608AE" w:rsidRDefault="00C608AE" w:rsidP="006A00FF">
            <w:r>
              <w:rPr>
                <w:b/>
              </w:rPr>
              <w:t>Předměty příslušného studijního programu a způsob zapojení do jejich výuky, příp. další zapojení do uskutečňování studijního programu</w:t>
            </w:r>
          </w:p>
        </w:tc>
      </w:tr>
      <w:tr w:rsidR="00C608AE" w14:paraId="7A5FF9C7" w14:textId="77777777" w:rsidTr="006A00FF">
        <w:trPr>
          <w:trHeight w:val="20"/>
        </w:trPr>
        <w:tc>
          <w:tcPr>
            <w:tcW w:w="9859" w:type="dxa"/>
            <w:gridSpan w:val="15"/>
            <w:tcBorders>
              <w:top w:val="nil"/>
            </w:tcBorders>
          </w:tcPr>
          <w:p w14:paraId="06960DDF" w14:textId="77777777" w:rsidR="00C608AE" w:rsidRDefault="00C608AE" w:rsidP="006A00FF">
            <w:pPr>
              <w:jc w:val="both"/>
            </w:pPr>
            <w:r>
              <w:t>Úvod do knihovnictví – vyučující</w:t>
            </w:r>
          </w:p>
          <w:p w14:paraId="459EDBB8" w14:textId="77777777" w:rsidR="00C608AE" w:rsidRPr="002827C6" w:rsidRDefault="00C608AE" w:rsidP="006A00FF">
            <w:pPr>
              <w:jc w:val="both"/>
            </w:pPr>
          </w:p>
        </w:tc>
      </w:tr>
      <w:tr w:rsidR="00C608AE" w14:paraId="0C574178" w14:textId="77777777" w:rsidTr="006A00FF">
        <w:trPr>
          <w:trHeight w:val="340"/>
        </w:trPr>
        <w:tc>
          <w:tcPr>
            <w:tcW w:w="9859" w:type="dxa"/>
            <w:gridSpan w:val="15"/>
            <w:tcBorders>
              <w:top w:val="nil"/>
            </w:tcBorders>
            <w:shd w:val="clear" w:color="auto" w:fill="FBD4B4"/>
          </w:tcPr>
          <w:p w14:paraId="4EFE4985" w14:textId="77777777" w:rsidR="00C608AE" w:rsidRPr="002827C6" w:rsidRDefault="00C608AE" w:rsidP="006A00FF">
            <w:pPr>
              <w:rPr>
                <w:b/>
              </w:rPr>
            </w:pPr>
            <w:r w:rsidRPr="002827C6">
              <w:rPr>
                <w:b/>
              </w:rPr>
              <w:t>Zapojení do výuky v dalších studijních programech na téže vysoké škole (pouze u garantů ZT a PZ předmětů)</w:t>
            </w:r>
          </w:p>
        </w:tc>
      </w:tr>
      <w:tr w:rsidR="00C608AE" w14:paraId="442CF90E" w14:textId="77777777" w:rsidTr="006A00FF">
        <w:trPr>
          <w:trHeight w:val="340"/>
        </w:trPr>
        <w:tc>
          <w:tcPr>
            <w:tcW w:w="2802" w:type="dxa"/>
            <w:gridSpan w:val="2"/>
            <w:tcBorders>
              <w:top w:val="nil"/>
            </w:tcBorders>
          </w:tcPr>
          <w:p w14:paraId="0A775D62" w14:textId="77777777" w:rsidR="00C608AE" w:rsidRPr="002827C6" w:rsidRDefault="00C608AE" w:rsidP="006A00FF">
            <w:pPr>
              <w:rPr>
                <w:b/>
              </w:rPr>
            </w:pPr>
            <w:r w:rsidRPr="002827C6">
              <w:rPr>
                <w:b/>
              </w:rPr>
              <w:t>Název studijního předmětu</w:t>
            </w:r>
          </w:p>
        </w:tc>
        <w:tc>
          <w:tcPr>
            <w:tcW w:w="2409" w:type="dxa"/>
            <w:gridSpan w:val="3"/>
            <w:tcBorders>
              <w:top w:val="nil"/>
            </w:tcBorders>
          </w:tcPr>
          <w:p w14:paraId="20462257" w14:textId="77777777" w:rsidR="00C608AE" w:rsidRPr="002827C6" w:rsidRDefault="00C608AE" w:rsidP="006A00FF">
            <w:pPr>
              <w:rPr>
                <w:b/>
              </w:rPr>
            </w:pPr>
            <w:r w:rsidRPr="002827C6">
              <w:rPr>
                <w:b/>
              </w:rPr>
              <w:t>Název studijního programu</w:t>
            </w:r>
          </w:p>
        </w:tc>
        <w:tc>
          <w:tcPr>
            <w:tcW w:w="567" w:type="dxa"/>
            <w:gridSpan w:val="2"/>
            <w:tcBorders>
              <w:top w:val="nil"/>
            </w:tcBorders>
          </w:tcPr>
          <w:p w14:paraId="3DA01DC0" w14:textId="77777777" w:rsidR="00C608AE" w:rsidRPr="002827C6" w:rsidRDefault="00C608AE" w:rsidP="006A00FF">
            <w:pPr>
              <w:rPr>
                <w:b/>
              </w:rPr>
            </w:pPr>
            <w:r w:rsidRPr="002827C6">
              <w:rPr>
                <w:b/>
              </w:rPr>
              <w:t>Sem.</w:t>
            </w:r>
          </w:p>
        </w:tc>
        <w:tc>
          <w:tcPr>
            <w:tcW w:w="2109" w:type="dxa"/>
            <w:gridSpan w:val="5"/>
            <w:tcBorders>
              <w:top w:val="nil"/>
            </w:tcBorders>
          </w:tcPr>
          <w:p w14:paraId="42A226CA" w14:textId="77777777" w:rsidR="00C608AE" w:rsidRPr="002827C6" w:rsidRDefault="00C608AE" w:rsidP="006A00FF">
            <w:pPr>
              <w:rPr>
                <w:b/>
              </w:rPr>
            </w:pPr>
            <w:r w:rsidRPr="002827C6">
              <w:rPr>
                <w:b/>
              </w:rPr>
              <w:t>Role ve výuce daného předmětu</w:t>
            </w:r>
          </w:p>
        </w:tc>
        <w:tc>
          <w:tcPr>
            <w:tcW w:w="1972" w:type="dxa"/>
            <w:gridSpan w:val="3"/>
            <w:tcBorders>
              <w:top w:val="nil"/>
            </w:tcBorders>
          </w:tcPr>
          <w:p w14:paraId="61B6FDA1" w14:textId="77777777" w:rsidR="00C608AE" w:rsidRPr="002827C6" w:rsidRDefault="00C608AE" w:rsidP="006A00F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C608AE" w14:paraId="450F283E" w14:textId="77777777" w:rsidTr="006A00FF">
        <w:trPr>
          <w:trHeight w:val="285"/>
        </w:trPr>
        <w:tc>
          <w:tcPr>
            <w:tcW w:w="2802" w:type="dxa"/>
            <w:gridSpan w:val="2"/>
            <w:tcBorders>
              <w:top w:val="nil"/>
            </w:tcBorders>
          </w:tcPr>
          <w:p w14:paraId="0C5B79B0" w14:textId="77777777" w:rsidR="00C608AE" w:rsidRPr="00461AFF" w:rsidRDefault="00C608AE" w:rsidP="006A00FF">
            <w:pPr>
              <w:jc w:val="both"/>
              <w:rPr>
                <w:color w:val="FF0000"/>
              </w:rPr>
            </w:pPr>
          </w:p>
        </w:tc>
        <w:tc>
          <w:tcPr>
            <w:tcW w:w="2409" w:type="dxa"/>
            <w:gridSpan w:val="3"/>
            <w:tcBorders>
              <w:top w:val="nil"/>
            </w:tcBorders>
          </w:tcPr>
          <w:p w14:paraId="2C58021F" w14:textId="77777777" w:rsidR="00C608AE" w:rsidRPr="00461AFF" w:rsidRDefault="00C608AE" w:rsidP="006A00FF">
            <w:pPr>
              <w:jc w:val="both"/>
              <w:rPr>
                <w:color w:val="FF0000"/>
              </w:rPr>
            </w:pPr>
          </w:p>
        </w:tc>
        <w:tc>
          <w:tcPr>
            <w:tcW w:w="567" w:type="dxa"/>
            <w:gridSpan w:val="2"/>
            <w:tcBorders>
              <w:top w:val="nil"/>
            </w:tcBorders>
          </w:tcPr>
          <w:p w14:paraId="4756270B" w14:textId="77777777" w:rsidR="00C608AE" w:rsidRPr="00461AFF" w:rsidRDefault="00C608AE" w:rsidP="006A00FF">
            <w:pPr>
              <w:jc w:val="both"/>
              <w:rPr>
                <w:color w:val="FF0000"/>
              </w:rPr>
            </w:pPr>
          </w:p>
        </w:tc>
        <w:tc>
          <w:tcPr>
            <w:tcW w:w="2109" w:type="dxa"/>
            <w:gridSpan w:val="5"/>
            <w:tcBorders>
              <w:top w:val="nil"/>
            </w:tcBorders>
          </w:tcPr>
          <w:p w14:paraId="4F24AB49" w14:textId="77777777" w:rsidR="00C608AE" w:rsidRPr="00461AFF" w:rsidRDefault="00C608AE" w:rsidP="006A00FF">
            <w:pPr>
              <w:jc w:val="both"/>
              <w:rPr>
                <w:color w:val="FF0000"/>
              </w:rPr>
            </w:pPr>
          </w:p>
        </w:tc>
        <w:tc>
          <w:tcPr>
            <w:tcW w:w="1972" w:type="dxa"/>
            <w:gridSpan w:val="3"/>
            <w:tcBorders>
              <w:top w:val="nil"/>
            </w:tcBorders>
          </w:tcPr>
          <w:p w14:paraId="4CCBE4A3" w14:textId="77777777" w:rsidR="00C608AE" w:rsidRPr="00461AFF" w:rsidRDefault="00C608AE" w:rsidP="006A00FF">
            <w:pPr>
              <w:jc w:val="both"/>
              <w:rPr>
                <w:color w:val="FF0000"/>
              </w:rPr>
            </w:pPr>
          </w:p>
        </w:tc>
      </w:tr>
      <w:tr w:rsidR="00C608AE" w14:paraId="7B84ED9F" w14:textId="77777777" w:rsidTr="006A00FF">
        <w:tc>
          <w:tcPr>
            <w:tcW w:w="9859" w:type="dxa"/>
            <w:gridSpan w:val="15"/>
            <w:shd w:val="clear" w:color="auto" w:fill="F7CAAC"/>
          </w:tcPr>
          <w:p w14:paraId="7187A2FE" w14:textId="77777777" w:rsidR="00C608AE" w:rsidRDefault="00C608AE" w:rsidP="006A00FF">
            <w:pPr>
              <w:jc w:val="both"/>
            </w:pPr>
            <w:r>
              <w:rPr>
                <w:b/>
              </w:rPr>
              <w:t xml:space="preserve">Údaje o vzdělání na VŠ </w:t>
            </w:r>
          </w:p>
        </w:tc>
      </w:tr>
      <w:tr w:rsidR="00C608AE" w14:paraId="0A519244" w14:textId="77777777" w:rsidTr="006A00FF">
        <w:trPr>
          <w:trHeight w:val="20"/>
        </w:trPr>
        <w:tc>
          <w:tcPr>
            <w:tcW w:w="9859" w:type="dxa"/>
            <w:gridSpan w:val="15"/>
          </w:tcPr>
          <w:p w14:paraId="359CD6A3" w14:textId="77777777" w:rsidR="00C608AE" w:rsidRDefault="00C608AE" w:rsidP="006A00FF">
            <w:pPr>
              <w:jc w:val="both"/>
            </w:pPr>
            <w:r w:rsidRPr="008B213F">
              <w:t>2007</w:t>
            </w:r>
            <w:r w:rsidRPr="008B213F">
              <w:tab/>
              <w:t>Slezská univerzita v Opavě, historie – Mgr.</w:t>
            </w:r>
          </w:p>
          <w:p w14:paraId="5CE2F804" w14:textId="77777777" w:rsidR="00C608AE" w:rsidRPr="008B213F" w:rsidRDefault="00C608AE" w:rsidP="006A00FF">
            <w:pPr>
              <w:jc w:val="both"/>
            </w:pPr>
          </w:p>
        </w:tc>
      </w:tr>
      <w:tr w:rsidR="00C608AE" w14:paraId="173AC198" w14:textId="77777777" w:rsidTr="006A00FF">
        <w:tc>
          <w:tcPr>
            <w:tcW w:w="9859" w:type="dxa"/>
            <w:gridSpan w:val="15"/>
            <w:shd w:val="clear" w:color="auto" w:fill="F7CAAC"/>
          </w:tcPr>
          <w:p w14:paraId="7664E1E3" w14:textId="77777777" w:rsidR="00C608AE" w:rsidRDefault="00C608AE" w:rsidP="006A00FF">
            <w:pPr>
              <w:jc w:val="both"/>
              <w:rPr>
                <w:b/>
              </w:rPr>
            </w:pPr>
            <w:r>
              <w:rPr>
                <w:b/>
              </w:rPr>
              <w:t>Údaje o odborném působení od absolvování VŠ</w:t>
            </w:r>
          </w:p>
        </w:tc>
      </w:tr>
      <w:tr w:rsidR="00C608AE" w14:paraId="2ED21F85" w14:textId="77777777" w:rsidTr="006A00FF">
        <w:trPr>
          <w:trHeight w:val="20"/>
        </w:trPr>
        <w:tc>
          <w:tcPr>
            <w:tcW w:w="9859" w:type="dxa"/>
            <w:gridSpan w:val="15"/>
          </w:tcPr>
          <w:p w14:paraId="4421AF12" w14:textId="5EEC874C" w:rsidR="00C608AE" w:rsidRDefault="00C608AE" w:rsidP="006A00FF">
            <w:pPr>
              <w:jc w:val="both"/>
            </w:pPr>
            <w:r w:rsidRPr="00724A5C">
              <w:t>2008</w:t>
            </w:r>
            <w:r w:rsidR="008B76F5">
              <w:t>–</w:t>
            </w:r>
            <w:r w:rsidRPr="00724A5C">
              <w:tab/>
              <w:t>Univerzita Tomáše Bati ve Zlíně, Knihovna UTB</w:t>
            </w:r>
            <w:r w:rsidR="007E4A32">
              <w:t xml:space="preserve"> –</w:t>
            </w:r>
            <w:r w:rsidRPr="00724A5C">
              <w:t xml:space="preserve"> lektor informačního vzdělávání</w:t>
            </w:r>
          </w:p>
          <w:p w14:paraId="5B4630FC" w14:textId="77777777" w:rsidR="00C608AE" w:rsidRPr="009B6AE3" w:rsidRDefault="00C608AE" w:rsidP="006A00FF">
            <w:pPr>
              <w:jc w:val="both"/>
              <w:rPr>
                <w:color w:val="FF0000"/>
              </w:rPr>
            </w:pPr>
          </w:p>
        </w:tc>
      </w:tr>
      <w:tr w:rsidR="00C608AE" w14:paraId="57104025" w14:textId="77777777" w:rsidTr="006A00FF">
        <w:trPr>
          <w:trHeight w:val="250"/>
        </w:trPr>
        <w:tc>
          <w:tcPr>
            <w:tcW w:w="9859" w:type="dxa"/>
            <w:gridSpan w:val="15"/>
            <w:shd w:val="clear" w:color="auto" w:fill="F7CAAC"/>
          </w:tcPr>
          <w:p w14:paraId="4E100157" w14:textId="77777777" w:rsidR="00C608AE" w:rsidRDefault="00C608AE" w:rsidP="006A00FF">
            <w:pPr>
              <w:jc w:val="both"/>
            </w:pPr>
            <w:r>
              <w:rPr>
                <w:b/>
              </w:rPr>
              <w:t>Zkušenosti s vedením kvalifikačních a rigorózních prací</w:t>
            </w:r>
          </w:p>
        </w:tc>
      </w:tr>
      <w:tr w:rsidR="00C608AE" w14:paraId="471FA8D2" w14:textId="77777777" w:rsidTr="006A00FF">
        <w:trPr>
          <w:trHeight w:val="20"/>
        </w:trPr>
        <w:tc>
          <w:tcPr>
            <w:tcW w:w="9859" w:type="dxa"/>
            <w:gridSpan w:val="15"/>
          </w:tcPr>
          <w:p w14:paraId="2579A79B" w14:textId="77777777" w:rsidR="00C608AE" w:rsidRDefault="00C608AE" w:rsidP="006A00FF">
            <w:pPr>
              <w:jc w:val="both"/>
            </w:pPr>
          </w:p>
        </w:tc>
      </w:tr>
      <w:tr w:rsidR="00C608AE" w14:paraId="50E9F110" w14:textId="77777777" w:rsidTr="006A00FF">
        <w:trPr>
          <w:cantSplit/>
        </w:trPr>
        <w:tc>
          <w:tcPr>
            <w:tcW w:w="3347" w:type="dxa"/>
            <w:gridSpan w:val="3"/>
            <w:tcBorders>
              <w:top w:val="single" w:sz="12" w:space="0" w:color="auto"/>
            </w:tcBorders>
            <w:shd w:val="clear" w:color="auto" w:fill="F7CAAC"/>
          </w:tcPr>
          <w:p w14:paraId="249C4D05" w14:textId="77777777" w:rsidR="00C608AE" w:rsidRDefault="00C608AE" w:rsidP="006A00FF">
            <w:pPr>
              <w:jc w:val="both"/>
            </w:pPr>
            <w:r>
              <w:rPr>
                <w:b/>
              </w:rPr>
              <w:t xml:space="preserve">Obor habilitačního řízení </w:t>
            </w:r>
          </w:p>
        </w:tc>
        <w:tc>
          <w:tcPr>
            <w:tcW w:w="2245" w:type="dxa"/>
            <w:gridSpan w:val="3"/>
            <w:tcBorders>
              <w:top w:val="single" w:sz="12" w:space="0" w:color="auto"/>
            </w:tcBorders>
            <w:shd w:val="clear" w:color="auto" w:fill="F7CAAC"/>
          </w:tcPr>
          <w:p w14:paraId="1B436C4B" w14:textId="77777777" w:rsidR="00C608AE" w:rsidRDefault="00C608AE" w:rsidP="006A00FF">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49E4AEC" w14:textId="77777777" w:rsidR="00C608AE" w:rsidRDefault="00C608AE" w:rsidP="006A00F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7ACF2C3" w14:textId="77777777" w:rsidR="00C608AE" w:rsidRDefault="00C608AE" w:rsidP="006A00FF">
            <w:pPr>
              <w:jc w:val="both"/>
              <w:rPr>
                <w:b/>
              </w:rPr>
            </w:pPr>
            <w:r>
              <w:rPr>
                <w:b/>
              </w:rPr>
              <w:t>Ohlasy publikací</w:t>
            </w:r>
          </w:p>
        </w:tc>
      </w:tr>
      <w:tr w:rsidR="00C608AE" w14:paraId="749DE698" w14:textId="77777777" w:rsidTr="006A00FF">
        <w:trPr>
          <w:cantSplit/>
        </w:trPr>
        <w:tc>
          <w:tcPr>
            <w:tcW w:w="3347" w:type="dxa"/>
            <w:gridSpan w:val="3"/>
          </w:tcPr>
          <w:p w14:paraId="39D1E4EE" w14:textId="77777777" w:rsidR="00C608AE" w:rsidRDefault="00C608AE" w:rsidP="006A00FF">
            <w:pPr>
              <w:jc w:val="both"/>
            </w:pPr>
          </w:p>
        </w:tc>
        <w:tc>
          <w:tcPr>
            <w:tcW w:w="2245" w:type="dxa"/>
            <w:gridSpan w:val="3"/>
          </w:tcPr>
          <w:p w14:paraId="44484A70" w14:textId="77777777" w:rsidR="00C608AE" w:rsidRDefault="00C608AE" w:rsidP="006A00FF">
            <w:pPr>
              <w:jc w:val="both"/>
            </w:pPr>
          </w:p>
        </w:tc>
        <w:tc>
          <w:tcPr>
            <w:tcW w:w="2248" w:type="dxa"/>
            <w:gridSpan w:val="5"/>
            <w:tcBorders>
              <w:right w:val="single" w:sz="12" w:space="0" w:color="auto"/>
            </w:tcBorders>
          </w:tcPr>
          <w:p w14:paraId="245C8B92" w14:textId="77777777" w:rsidR="00C608AE" w:rsidRDefault="00C608AE" w:rsidP="006A00FF">
            <w:pPr>
              <w:jc w:val="both"/>
            </w:pPr>
          </w:p>
        </w:tc>
        <w:tc>
          <w:tcPr>
            <w:tcW w:w="698" w:type="dxa"/>
            <w:gridSpan w:val="2"/>
            <w:tcBorders>
              <w:left w:val="single" w:sz="12" w:space="0" w:color="auto"/>
            </w:tcBorders>
            <w:shd w:val="clear" w:color="auto" w:fill="F7CAAC"/>
          </w:tcPr>
          <w:p w14:paraId="0D633490" w14:textId="77777777" w:rsidR="00C608AE" w:rsidRPr="00F20AEF" w:rsidRDefault="00C608AE" w:rsidP="006A00FF">
            <w:pPr>
              <w:jc w:val="both"/>
            </w:pPr>
            <w:r w:rsidRPr="00F20AEF">
              <w:rPr>
                <w:b/>
              </w:rPr>
              <w:t>WoS</w:t>
            </w:r>
          </w:p>
        </w:tc>
        <w:tc>
          <w:tcPr>
            <w:tcW w:w="627" w:type="dxa"/>
            <w:shd w:val="clear" w:color="auto" w:fill="F7CAAC"/>
          </w:tcPr>
          <w:p w14:paraId="31E42798" w14:textId="77777777" w:rsidR="00C608AE" w:rsidRPr="00F20AEF" w:rsidRDefault="00C608AE" w:rsidP="006A00FF">
            <w:pPr>
              <w:jc w:val="both"/>
              <w:rPr>
                <w:sz w:val="18"/>
              </w:rPr>
            </w:pPr>
            <w:r w:rsidRPr="00F20AEF">
              <w:rPr>
                <w:b/>
                <w:sz w:val="18"/>
              </w:rPr>
              <w:t>Scopus</w:t>
            </w:r>
          </w:p>
        </w:tc>
        <w:tc>
          <w:tcPr>
            <w:tcW w:w="694" w:type="dxa"/>
            <w:shd w:val="clear" w:color="auto" w:fill="F7CAAC"/>
          </w:tcPr>
          <w:p w14:paraId="18CFBD4D" w14:textId="77777777" w:rsidR="00C608AE" w:rsidRDefault="00C608AE" w:rsidP="006A00FF">
            <w:pPr>
              <w:jc w:val="both"/>
            </w:pPr>
            <w:r>
              <w:rPr>
                <w:b/>
                <w:sz w:val="18"/>
              </w:rPr>
              <w:t>ostatní</w:t>
            </w:r>
          </w:p>
        </w:tc>
      </w:tr>
      <w:tr w:rsidR="00C608AE" w14:paraId="5FA0EBAF" w14:textId="77777777" w:rsidTr="006A00FF">
        <w:trPr>
          <w:cantSplit/>
          <w:trHeight w:val="70"/>
        </w:trPr>
        <w:tc>
          <w:tcPr>
            <w:tcW w:w="3347" w:type="dxa"/>
            <w:gridSpan w:val="3"/>
            <w:shd w:val="clear" w:color="auto" w:fill="F7CAAC"/>
          </w:tcPr>
          <w:p w14:paraId="68A45B30" w14:textId="77777777" w:rsidR="00C608AE" w:rsidRDefault="00C608AE" w:rsidP="006A00FF">
            <w:pPr>
              <w:jc w:val="both"/>
            </w:pPr>
            <w:r>
              <w:rPr>
                <w:b/>
              </w:rPr>
              <w:t>Obor jmenovacího řízení</w:t>
            </w:r>
          </w:p>
        </w:tc>
        <w:tc>
          <w:tcPr>
            <w:tcW w:w="2245" w:type="dxa"/>
            <w:gridSpan w:val="3"/>
            <w:shd w:val="clear" w:color="auto" w:fill="F7CAAC"/>
          </w:tcPr>
          <w:p w14:paraId="044B37F4" w14:textId="77777777" w:rsidR="00C608AE" w:rsidRDefault="00C608AE" w:rsidP="006A00FF">
            <w:pPr>
              <w:jc w:val="both"/>
            </w:pPr>
            <w:r>
              <w:rPr>
                <w:b/>
              </w:rPr>
              <w:t>Rok udělení hodnosti</w:t>
            </w:r>
          </w:p>
        </w:tc>
        <w:tc>
          <w:tcPr>
            <w:tcW w:w="2248" w:type="dxa"/>
            <w:gridSpan w:val="5"/>
            <w:tcBorders>
              <w:right w:val="single" w:sz="12" w:space="0" w:color="auto"/>
            </w:tcBorders>
            <w:shd w:val="clear" w:color="auto" w:fill="F7CAAC"/>
          </w:tcPr>
          <w:p w14:paraId="54AE3440" w14:textId="77777777" w:rsidR="00C608AE" w:rsidRDefault="00C608AE" w:rsidP="006A00FF">
            <w:pPr>
              <w:jc w:val="both"/>
            </w:pPr>
            <w:r>
              <w:rPr>
                <w:b/>
              </w:rPr>
              <w:t>Řízení konáno na VŠ</w:t>
            </w:r>
          </w:p>
        </w:tc>
        <w:tc>
          <w:tcPr>
            <w:tcW w:w="698" w:type="dxa"/>
            <w:gridSpan w:val="2"/>
            <w:tcBorders>
              <w:left w:val="single" w:sz="12" w:space="0" w:color="auto"/>
            </w:tcBorders>
          </w:tcPr>
          <w:p w14:paraId="3A176653" w14:textId="18D2D491" w:rsidR="00C608AE" w:rsidRPr="00F20AEF" w:rsidRDefault="00B76062" w:rsidP="00C9509E">
            <w:pPr>
              <w:jc w:val="center"/>
              <w:rPr>
                <w:b/>
              </w:rPr>
            </w:pPr>
            <w:r>
              <w:rPr>
                <w:b/>
              </w:rPr>
              <w:t>5</w:t>
            </w:r>
          </w:p>
        </w:tc>
        <w:tc>
          <w:tcPr>
            <w:tcW w:w="627" w:type="dxa"/>
          </w:tcPr>
          <w:p w14:paraId="2EBD4749" w14:textId="3064B55F" w:rsidR="00C608AE" w:rsidRPr="00F20AEF" w:rsidRDefault="00B76062" w:rsidP="00C9509E">
            <w:pPr>
              <w:jc w:val="center"/>
              <w:rPr>
                <w:b/>
              </w:rPr>
            </w:pPr>
            <w:r>
              <w:rPr>
                <w:b/>
              </w:rPr>
              <w:t>6</w:t>
            </w:r>
          </w:p>
        </w:tc>
        <w:tc>
          <w:tcPr>
            <w:tcW w:w="694" w:type="dxa"/>
          </w:tcPr>
          <w:p w14:paraId="2E6479C9" w14:textId="77777777" w:rsidR="00C608AE" w:rsidRDefault="00C608AE" w:rsidP="006A00FF">
            <w:pPr>
              <w:jc w:val="both"/>
              <w:rPr>
                <w:b/>
              </w:rPr>
            </w:pPr>
          </w:p>
        </w:tc>
      </w:tr>
      <w:tr w:rsidR="00C608AE" w14:paraId="24088817" w14:textId="77777777" w:rsidTr="006A00FF">
        <w:trPr>
          <w:trHeight w:val="205"/>
        </w:trPr>
        <w:tc>
          <w:tcPr>
            <w:tcW w:w="3347" w:type="dxa"/>
            <w:gridSpan w:val="3"/>
          </w:tcPr>
          <w:p w14:paraId="3B7E8658" w14:textId="77777777" w:rsidR="00C608AE" w:rsidRDefault="00C608AE" w:rsidP="006A00FF">
            <w:pPr>
              <w:jc w:val="both"/>
            </w:pPr>
          </w:p>
        </w:tc>
        <w:tc>
          <w:tcPr>
            <w:tcW w:w="2245" w:type="dxa"/>
            <w:gridSpan w:val="3"/>
          </w:tcPr>
          <w:p w14:paraId="7FF4BBC7" w14:textId="77777777" w:rsidR="00C608AE" w:rsidRDefault="00C608AE" w:rsidP="006A00FF">
            <w:pPr>
              <w:jc w:val="both"/>
            </w:pPr>
          </w:p>
        </w:tc>
        <w:tc>
          <w:tcPr>
            <w:tcW w:w="2248" w:type="dxa"/>
            <w:gridSpan w:val="5"/>
            <w:tcBorders>
              <w:right w:val="single" w:sz="12" w:space="0" w:color="auto"/>
            </w:tcBorders>
          </w:tcPr>
          <w:p w14:paraId="6AD4AB04" w14:textId="77777777" w:rsidR="00C608AE" w:rsidRDefault="00C608AE" w:rsidP="006A00FF">
            <w:pPr>
              <w:jc w:val="both"/>
            </w:pPr>
          </w:p>
        </w:tc>
        <w:tc>
          <w:tcPr>
            <w:tcW w:w="1325" w:type="dxa"/>
            <w:gridSpan w:val="3"/>
            <w:tcBorders>
              <w:left w:val="single" w:sz="12" w:space="0" w:color="auto"/>
            </w:tcBorders>
            <w:shd w:val="clear" w:color="auto" w:fill="FBD4B4"/>
            <w:vAlign w:val="center"/>
          </w:tcPr>
          <w:p w14:paraId="7BB19DAE" w14:textId="77777777" w:rsidR="00C608AE" w:rsidRPr="00F20AEF" w:rsidRDefault="00C608AE" w:rsidP="006A00FF">
            <w:pPr>
              <w:jc w:val="both"/>
              <w:rPr>
                <w:b/>
                <w:sz w:val="18"/>
              </w:rPr>
            </w:pPr>
            <w:r w:rsidRPr="00F20AEF">
              <w:rPr>
                <w:b/>
                <w:sz w:val="18"/>
              </w:rPr>
              <w:t>H-index WoS/Scopus</w:t>
            </w:r>
          </w:p>
        </w:tc>
        <w:tc>
          <w:tcPr>
            <w:tcW w:w="694" w:type="dxa"/>
            <w:vAlign w:val="center"/>
          </w:tcPr>
          <w:p w14:paraId="67FB0555" w14:textId="3C79D665" w:rsidR="00C608AE" w:rsidRDefault="00C608AE" w:rsidP="00B76062">
            <w:pPr>
              <w:rPr>
                <w:b/>
              </w:rPr>
            </w:pPr>
            <w:r>
              <w:rPr>
                <w:b/>
              </w:rPr>
              <w:t xml:space="preserve">  </w:t>
            </w:r>
            <w:r w:rsidR="00B76062">
              <w:rPr>
                <w:b/>
              </w:rPr>
              <w:t>1</w:t>
            </w:r>
            <w:r>
              <w:rPr>
                <w:b/>
              </w:rPr>
              <w:t xml:space="preserve"> /</w:t>
            </w:r>
            <w:r w:rsidR="00B76062">
              <w:rPr>
                <w:b/>
              </w:rPr>
              <w:t xml:space="preserve"> 1</w:t>
            </w:r>
          </w:p>
        </w:tc>
      </w:tr>
      <w:tr w:rsidR="00C608AE" w14:paraId="661B851B" w14:textId="77777777" w:rsidTr="006A00FF">
        <w:tc>
          <w:tcPr>
            <w:tcW w:w="9859" w:type="dxa"/>
            <w:gridSpan w:val="15"/>
            <w:shd w:val="clear" w:color="auto" w:fill="F7CAAC"/>
          </w:tcPr>
          <w:p w14:paraId="765997A5" w14:textId="77777777" w:rsidR="00C608AE" w:rsidRDefault="00C608AE" w:rsidP="006A00FF">
            <w:pPr>
              <w:jc w:val="both"/>
              <w:rPr>
                <w:b/>
              </w:rPr>
            </w:pPr>
            <w:r>
              <w:rPr>
                <w:b/>
              </w:rPr>
              <w:t xml:space="preserve">Přehled o nejvýznamnější publikační a další tvůrčí činnosti nebo další profesní činnosti u odborníků z praxe vztahující se k zabezpečovaným předmětům </w:t>
            </w:r>
          </w:p>
        </w:tc>
      </w:tr>
      <w:tr w:rsidR="00C608AE" w14:paraId="78B4070C" w14:textId="77777777" w:rsidTr="006A00FF">
        <w:trPr>
          <w:trHeight w:val="20"/>
        </w:trPr>
        <w:tc>
          <w:tcPr>
            <w:tcW w:w="9859" w:type="dxa"/>
            <w:gridSpan w:val="15"/>
          </w:tcPr>
          <w:p w14:paraId="48CE59DD" w14:textId="77777777" w:rsidR="00C608AE" w:rsidRPr="009C3577" w:rsidRDefault="00C608AE" w:rsidP="006A00FF">
            <w:pPr>
              <w:jc w:val="both"/>
              <w:rPr>
                <w:b/>
              </w:rPr>
            </w:pPr>
            <w:r w:rsidRPr="009C3577">
              <w:rPr>
                <w:b/>
              </w:rPr>
              <w:t>Jimp</w:t>
            </w:r>
          </w:p>
          <w:p w14:paraId="2F5A5332" w14:textId="4CC81DFD" w:rsidR="00C608AE" w:rsidRDefault="00C608AE" w:rsidP="006A00FF">
            <w:pPr>
              <w:pStyle w:val="bb"/>
            </w:pPr>
            <w:r>
              <w:t>GATĚK</w:t>
            </w:r>
            <w:r w:rsidRPr="00280766">
              <w:t>, Jiří</w:t>
            </w:r>
            <w:r>
              <w:t xml:space="preserve"> –</w:t>
            </w:r>
            <w:r w:rsidRPr="00280766">
              <w:t xml:space="preserve"> </w:t>
            </w:r>
            <w:r>
              <w:t>PETRŮ</w:t>
            </w:r>
            <w:r w:rsidRPr="00280766">
              <w:t>, Václav</w:t>
            </w:r>
            <w:r>
              <w:t xml:space="preserve"> –</w:t>
            </w:r>
            <w:r w:rsidRPr="00280766">
              <w:t xml:space="preserve"> </w:t>
            </w:r>
            <w:r>
              <w:t>KOSÁČ</w:t>
            </w:r>
            <w:r w:rsidRPr="00280766">
              <w:t>, Peter</w:t>
            </w:r>
            <w:r>
              <w:t xml:space="preserve"> –</w:t>
            </w:r>
            <w:r w:rsidRPr="00280766">
              <w:t xml:space="preserve"> </w:t>
            </w:r>
            <w:r>
              <w:t>RATAJSKÝ</w:t>
            </w:r>
            <w:r w:rsidRPr="00280766">
              <w:t>, Martin</w:t>
            </w:r>
            <w:r>
              <w:t xml:space="preserve"> –</w:t>
            </w:r>
            <w:r w:rsidRPr="00280766">
              <w:t xml:space="preserve"> </w:t>
            </w:r>
            <w:r>
              <w:t>DUBEN</w:t>
            </w:r>
            <w:r w:rsidRPr="00280766">
              <w:t>, Jiří</w:t>
            </w:r>
            <w:r>
              <w:t xml:space="preserve"> –</w:t>
            </w:r>
            <w:r w:rsidRPr="00280766">
              <w:t xml:space="preserve"> </w:t>
            </w:r>
            <w:r>
              <w:t>DUDEŠEK</w:t>
            </w:r>
            <w:r w:rsidRPr="00280766">
              <w:t>, Bohumil</w:t>
            </w:r>
            <w:r>
              <w:t xml:space="preserve"> – JANČÍK</w:t>
            </w:r>
            <w:r w:rsidRPr="00280766">
              <w:t>, Petr</w:t>
            </w:r>
            <w:r>
              <w:t xml:space="preserve"> –</w:t>
            </w:r>
            <w:r w:rsidRPr="00280766">
              <w:t xml:space="preserve"> </w:t>
            </w:r>
            <w:r>
              <w:t>ZÁBOJNÍKOVÁ</w:t>
            </w:r>
            <w:r w:rsidRPr="00280766">
              <w:t>, Michaela</w:t>
            </w:r>
            <w:r>
              <w:t xml:space="preserve"> –</w:t>
            </w:r>
            <w:r w:rsidRPr="00280766">
              <w:t xml:space="preserve"> </w:t>
            </w:r>
            <w:r>
              <w:t>KATRUŠÁK</w:t>
            </w:r>
            <w:r w:rsidRPr="00280766">
              <w:t>, Josef</w:t>
            </w:r>
            <w:r>
              <w:t xml:space="preserve"> –</w:t>
            </w:r>
            <w:r w:rsidRPr="00280766">
              <w:t xml:space="preserve"> </w:t>
            </w:r>
            <w:r>
              <w:t>OPĚLOVÁ</w:t>
            </w:r>
            <w:r w:rsidRPr="00280766">
              <w:t>, Pavla</w:t>
            </w:r>
            <w:r>
              <w:t xml:space="preserve"> – PODRAZSKÁ</w:t>
            </w:r>
            <w:r w:rsidRPr="00280766">
              <w:t>, Lenka</w:t>
            </w:r>
            <w:r>
              <w:t xml:space="preserve"> – VÁŽAN</w:t>
            </w:r>
            <w:r w:rsidRPr="00280766">
              <w:t>, Petr</w:t>
            </w:r>
            <w:r>
              <w:t xml:space="preserve"> –</w:t>
            </w:r>
            <w:r w:rsidRPr="00280766">
              <w:t xml:space="preserve"> </w:t>
            </w:r>
            <w:r>
              <w:t>KUDLOVÁ</w:t>
            </w:r>
            <w:r w:rsidRPr="00280766">
              <w:t>, Pavla</w:t>
            </w:r>
            <w:r>
              <w:t xml:space="preserve"> –</w:t>
            </w:r>
            <w:r w:rsidRPr="00280766">
              <w:t xml:space="preserve"> </w:t>
            </w:r>
            <w:r>
              <w:t>HOLÍK</w:t>
            </w:r>
            <w:r w:rsidRPr="00280766">
              <w:t>, Pavel</w:t>
            </w:r>
            <w:r>
              <w:t xml:space="preserve"> –</w:t>
            </w:r>
            <w:r w:rsidRPr="00280766">
              <w:t xml:space="preserve"> </w:t>
            </w:r>
            <w:r>
              <w:t>MELICHAR</w:t>
            </w:r>
            <w:r w:rsidRPr="00280766">
              <w:t>, Bohuslav</w:t>
            </w:r>
            <w:r>
              <w:t xml:space="preserve"> –</w:t>
            </w:r>
            <w:r w:rsidRPr="00280766">
              <w:t xml:space="preserve"> </w:t>
            </w:r>
            <w:r>
              <w:t>VRÁNA</w:t>
            </w:r>
            <w:r w:rsidRPr="00280766">
              <w:t>, David. Targeted axillary dissection with preoperative tattooing of biopsied positive axillary</w:t>
            </w:r>
            <w:r>
              <w:t xml:space="preserve"> lymph nodes in breast cancer. </w:t>
            </w:r>
            <w:r w:rsidRPr="00280766">
              <w:rPr>
                <w:i/>
              </w:rPr>
              <w:t>Neoplasma</w:t>
            </w:r>
            <w:r>
              <w:t>,</w:t>
            </w:r>
            <w:r w:rsidRPr="00280766">
              <w:t xml:space="preserve"> 2020, vol. 67, issue 6, p. 1329</w:t>
            </w:r>
            <w:r>
              <w:t>–</w:t>
            </w:r>
            <w:r w:rsidRPr="00280766">
              <w:t>1334. ISSN 0028-2685.</w:t>
            </w:r>
            <w:r w:rsidR="00F8770D">
              <w:t xml:space="preserve"> (5%)</w:t>
            </w:r>
          </w:p>
          <w:p w14:paraId="37366BD3" w14:textId="77777777" w:rsidR="00C608AE" w:rsidRDefault="00C608AE" w:rsidP="006A00FF">
            <w:pPr>
              <w:pStyle w:val="bb"/>
            </w:pPr>
          </w:p>
          <w:p w14:paraId="3DD33C25" w14:textId="77777777" w:rsidR="00C608AE" w:rsidRPr="009C3577" w:rsidRDefault="00C608AE" w:rsidP="006A00FF">
            <w:pPr>
              <w:pStyle w:val="bb"/>
              <w:rPr>
                <w:b/>
              </w:rPr>
            </w:pPr>
            <w:r w:rsidRPr="009C3577">
              <w:rPr>
                <w:b/>
              </w:rPr>
              <w:t>Jsc</w:t>
            </w:r>
          </w:p>
          <w:p w14:paraId="6BB71DA6" w14:textId="75F14826" w:rsidR="00C608AE" w:rsidRPr="00280766" w:rsidRDefault="00C608AE" w:rsidP="006A00FF">
            <w:pPr>
              <w:pStyle w:val="bb"/>
            </w:pPr>
            <w:r>
              <w:t>GATĚK</w:t>
            </w:r>
            <w:r w:rsidRPr="00280766">
              <w:t>, Jiří</w:t>
            </w:r>
            <w:r>
              <w:t xml:space="preserve"> –</w:t>
            </w:r>
            <w:r w:rsidRPr="00280766">
              <w:t xml:space="preserve"> </w:t>
            </w:r>
            <w:r>
              <w:t>DUBEN</w:t>
            </w:r>
            <w:r w:rsidRPr="00280766">
              <w:t>, Jiří</w:t>
            </w:r>
            <w:r>
              <w:t xml:space="preserve"> –</w:t>
            </w:r>
            <w:r w:rsidRPr="00280766">
              <w:t xml:space="preserve"> </w:t>
            </w:r>
            <w:r>
              <w:t>DUDEŠEK</w:t>
            </w:r>
            <w:r w:rsidRPr="00280766">
              <w:t>, Bohumil</w:t>
            </w:r>
            <w:r>
              <w:t xml:space="preserve"> –</w:t>
            </w:r>
            <w:r w:rsidRPr="00280766">
              <w:t xml:space="preserve"> </w:t>
            </w:r>
            <w:r>
              <w:t>RATAJSKÝ</w:t>
            </w:r>
            <w:r w:rsidRPr="00280766">
              <w:t>, Martin</w:t>
            </w:r>
            <w:r>
              <w:t xml:space="preserve"> –</w:t>
            </w:r>
            <w:r w:rsidRPr="00280766">
              <w:t xml:space="preserve"> </w:t>
            </w:r>
            <w:r>
              <w:t>HOLÍK</w:t>
            </w:r>
            <w:r w:rsidRPr="00280766">
              <w:t>, Pavel</w:t>
            </w:r>
            <w:r>
              <w:t xml:space="preserve"> –</w:t>
            </w:r>
            <w:r w:rsidRPr="00280766">
              <w:t xml:space="preserve"> </w:t>
            </w:r>
            <w:r>
              <w:t>ZÁBOJNÍKOVÁ</w:t>
            </w:r>
            <w:r w:rsidRPr="00280766">
              <w:t>, Michaela</w:t>
            </w:r>
            <w:r>
              <w:t xml:space="preserve"> –</w:t>
            </w:r>
            <w:r w:rsidRPr="00280766">
              <w:t xml:space="preserve"> </w:t>
            </w:r>
            <w:r>
              <w:t>VRÁNA</w:t>
            </w:r>
            <w:r w:rsidRPr="00280766">
              <w:t xml:space="preserve">, David. Karcinom prsu u mužů. </w:t>
            </w:r>
            <w:r w:rsidRPr="00C9509E">
              <w:rPr>
                <w:i/>
              </w:rPr>
              <w:t>Onkologie</w:t>
            </w:r>
            <w:r w:rsidRPr="00280766">
              <w:t xml:space="preserve"> (Czech Republic). 2020, vol. 14, issue Suppl. E, p. 106</w:t>
            </w:r>
            <w:r>
              <w:t>–</w:t>
            </w:r>
            <w:r w:rsidRPr="00280766">
              <w:t>111</w:t>
            </w:r>
            <w:r>
              <w:t xml:space="preserve">. </w:t>
            </w:r>
            <w:r w:rsidRPr="00280766">
              <w:t>ISSN</w:t>
            </w:r>
            <w:r>
              <w:t xml:space="preserve"> </w:t>
            </w:r>
            <w:r w:rsidRPr="00280766">
              <w:t>1802-4475</w:t>
            </w:r>
            <w:r>
              <w:t>.</w:t>
            </w:r>
            <w:r w:rsidR="00F8770D">
              <w:t xml:space="preserve"> (5%)</w:t>
            </w:r>
          </w:p>
          <w:p w14:paraId="6AF94AB6" w14:textId="77777777" w:rsidR="00C608AE" w:rsidRDefault="00C608AE" w:rsidP="006A00FF">
            <w:pPr>
              <w:jc w:val="both"/>
              <w:rPr>
                <w:b/>
              </w:rPr>
            </w:pPr>
          </w:p>
        </w:tc>
      </w:tr>
      <w:tr w:rsidR="00C608AE" w14:paraId="0A1DF7C0" w14:textId="77777777" w:rsidTr="006A00FF">
        <w:trPr>
          <w:trHeight w:val="218"/>
        </w:trPr>
        <w:tc>
          <w:tcPr>
            <w:tcW w:w="9859" w:type="dxa"/>
            <w:gridSpan w:val="15"/>
            <w:shd w:val="clear" w:color="auto" w:fill="F7CAAC"/>
          </w:tcPr>
          <w:p w14:paraId="2D7F5CF5" w14:textId="77777777" w:rsidR="00C608AE" w:rsidRDefault="00C608AE" w:rsidP="006A00FF">
            <w:pPr>
              <w:rPr>
                <w:b/>
              </w:rPr>
            </w:pPr>
            <w:r>
              <w:rPr>
                <w:b/>
              </w:rPr>
              <w:t>Působení v zahraničí</w:t>
            </w:r>
          </w:p>
        </w:tc>
      </w:tr>
      <w:tr w:rsidR="00C608AE" w14:paraId="7D7F69E6" w14:textId="77777777" w:rsidTr="006A00FF">
        <w:trPr>
          <w:trHeight w:val="328"/>
        </w:trPr>
        <w:tc>
          <w:tcPr>
            <w:tcW w:w="9859" w:type="dxa"/>
            <w:gridSpan w:val="15"/>
          </w:tcPr>
          <w:p w14:paraId="3AB644EF" w14:textId="77777777" w:rsidR="00C608AE" w:rsidRDefault="00C608AE" w:rsidP="006A00FF">
            <w:pPr>
              <w:rPr>
                <w:b/>
              </w:rPr>
            </w:pPr>
          </w:p>
        </w:tc>
      </w:tr>
      <w:tr w:rsidR="00C608AE" w14:paraId="03486419" w14:textId="77777777" w:rsidTr="006A00FF">
        <w:trPr>
          <w:cantSplit/>
          <w:trHeight w:val="20"/>
        </w:trPr>
        <w:tc>
          <w:tcPr>
            <w:tcW w:w="2518" w:type="dxa"/>
            <w:shd w:val="clear" w:color="auto" w:fill="F7CAAC"/>
          </w:tcPr>
          <w:p w14:paraId="1C0E9E09" w14:textId="77777777" w:rsidR="00C608AE" w:rsidRDefault="00C608AE" w:rsidP="006A00FF">
            <w:pPr>
              <w:jc w:val="both"/>
              <w:rPr>
                <w:b/>
              </w:rPr>
            </w:pPr>
            <w:r>
              <w:rPr>
                <w:b/>
              </w:rPr>
              <w:t xml:space="preserve">Podpis </w:t>
            </w:r>
          </w:p>
        </w:tc>
        <w:tc>
          <w:tcPr>
            <w:tcW w:w="4536" w:type="dxa"/>
            <w:gridSpan w:val="8"/>
          </w:tcPr>
          <w:p w14:paraId="77D16DF2" w14:textId="77777777" w:rsidR="00C608AE" w:rsidRDefault="00C608AE" w:rsidP="006A00FF">
            <w:pPr>
              <w:jc w:val="both"/>
            </w:pPr>
            <w:r>
              <w:t>Pavel Holík v. r.</w:t>
            </w:r>
          </w:p>
        </w:tc>
        <w:tc>
          <w:tcPr>
            <w:tcW w:w="786" w:type="dxa"/>
            <w:gridSpan w:val="2"/>
            <w:shd w:val="clear" w:color="auto" w:fill="F7CAAC"/>
          </w:tcPr>
          <w:p w14:paraId="3873E356" w14:textId="77777777" w:rsidR="00C608AE" w:rsidRDefault="00C608AE" w:rsidP="006A00FF">
            <w:pPr>
              <w:jc w:val="both"/>
            </w:pPr>
            <w:r>
              <w:rPr>
                <w:b/>
              </w:rPr>
              <w:t>datum</w:t>
            </w:r>
          </w:p>
        </w:tc>
        <w:tc>
          <w:tcPr>
            <w:tcW w:w="2019" w:type="dxa"/>
            <w:gridSpan w:val="4"/>
          </w:tcPr>
          <w:p w14:paraId="50E52EFC" w14:textId="42744DCE" w:rsidR="00C608AE" w:rsidRDefault="00387653" w:rsidP="006A00FF">
            <w:pPr>
              <w:jc w:val="both"/>
            </w:pPr>
            <w:r>
              <w:t>1. 2. 2023</w:t>
            </w:r>
          </w:p>
        </w:tc>
      </w:tr>
    </w:tbl>
    <w:p w14:paraId="0B34D1CD" w14:textId="77777777" w:rsidR="00C608AE" w:rsidRDefault="00C608AE" w:rsidP="00C608AE"/>
    <w:p w14:paraId="3DF082F9" w14:textId="77777777" w:rsidR="006375BC" w:rsidRDefault="006375BC" w:rsidP="006375BC"/>
    <w:p w14:paraId="202C5476" w14:textId="3BEC6EB2" w:rsidR="00C608AE" w:rsidRDefault="00C608AE">
      <w:pPr>
        <w:spacing w:after="160" w:line="259" w:lineRule="auto"/>
      </w:pPr>
      <w:r>
        <w:br w:type="page"/>
      </w:r>
    </w:p>
    <w:p w14:paraId="785F692B" w14:textId="77777777" w:rsidR="006375BC" w:rsidRDefault="006375BC" w:rsidP="006375B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247E01BB" w14:textId="77777777" w:rsidTr="00C07AFA">
        <w:tc>
          <w:tcPr>
            <w:tcW w:w="9859" w:type="dxa"/>
            <w:gridSpan w:val="15"/>
            <w:tcBorders>
              <w:bottom w:val="double" w:sz="4" w:space="0" w:color="auto"/>
            </w:tcBorders>
            <w:shd w:val="clear" w:color="auto" w:fill="BDD6EE"/>
          </w:tcPr>
          <w:p w14:paraId="5FB100F1" w14:textId="77777777" w:rsidR="006375BC" w:rsidRDefault="006375BC" w:rsidP="00C07AFA">
            <w:pPr>
              <w:jc w:val="both"/>
              <w:rPr>
                <w:b/>
                <w:sz w:val="28"/>
              </w:rPr>
            </w:pPr>
            <w:r>
              <w:rPr>
                <w:b/>
                <w:sz w:val="28"/>
              </w:rPr>
              <w:t>C-I – Personální zabezpečení</w:t>
            </w:r>
          </w:p>
        </w:tc>
      </w:tr>
      <w:tr w:rsidR="006375BC" w14:paraId="54786C89" w14:textId="77777777" w:rsidTr="00C07AFA">
        <w:tc>
          <w:tcPr>
            <w:tcW w:w="2518" w:type="dxa"/>
            <w:tcBorders>
              <w:top w:val="double" w:sz="4" w:space="0" w:color="auto"/>
            </w:tcBorders>
            <w:shd w:val="clear" w:color="auto" w:fill="F7CAAC"/>
          </w:tcPr>
          <w:p w14:paraId="11153728" w14:textId="77777777" w:rsidR="006375BC" w:rsidRDefault="006375BC" w:rsidP="00C07AFA">
            <w:pPr>
              <w:jc w:val="both"/>
              <w:rPr>
                <w:b/>
              </w:rPr>
            </w:pPr>
            <w:r>
              <w:rPr>
                <w:b/>
              </w:rPr>
              <w:t>Vysoká škola</w:t>
            </w:r>
          </w:p>
        </w:tc>
        <w:tc>
          <w:tcPr>
            <w:tcW w:w="7341" w:type="dxa"/>
            <w:gridSpan w:val="14"/>
          </w:tcPr>
          <w:p w14:paraId="75F1B34C" w14:textId="77777777" w:rsidR="006375BC" w:rsidRDefault="006375BC" w:rsidP="00C07AFA">
            <w:pPr>
              <w:jc w:val="both"/>
            </w:pPr>
            <w:r>
              <w:t>Univerzita Tomáše Bati ve Zlíně</w:t>
            </w:r>
          </w:p>
        </w:tc>
      </w:tr>
      <w:tr w:rsidR="006375BC" w14:paraId="01D1DA1D" w14:textId="77777777" w:rsidTr="00C07AFA">
        <w:tc>
          <w:tcPr>
            <w:tcW w:w="2518" w:type="dxa"/>
            <w:shd w:val="clear" w:color="auto" w:fill="F7CAAC"/>
          </w:tcPr>
          <w:p w14:paraId="2AE89C69" w14:textId="77777777" w:rsidR="006375BC" w:rsidRDefault="006375BC" w:rsidP="00C07AFA">
            <w:pPr>
              <w:jc w:val="both"/>
              <w:rPr>
                <w:b/>
              </w:rPr>
            </w:pPr>
            <w:r>
              <w:rPr>
                <w:b/>
              </w:rPr>
              <w:t>Součást vysoké školy</w:t>
            </w:r>
          </w:p>
        </w:tc>
        <w:tc>
          <w:tcPr>
            <w:tcW w:w="7341" w:type="dxa"/>
            <w:gridSpan w:val="14"/>
          </w:tcPr>
          <w:p w14:paraId="38C53D6A" w14:textId="77777777" w:rsidR="006375BC" w:rsidRDefault="006375BC" w:rsidP="00C07AFA">
            <w:pPr>
              <w:jc w:val="both"/>
            </w:pPr>
            <w:r>
              <w:t>Fakulta humanitních studií</w:t>
            </w:r>
          </w:p>
        </w:tc>
      </w:tr>
      <w:tr w:rsidR="006375BC" w14:paraId="201856EE" w14:textId="77777777" w:rsidTr="00C07AFA">
        <w:tc>
          <w:tcPr>
            <w:tcW w:w="2518" w:type="dxa"/>
            <w:shd w:val="clear" w:color="auto" w:fill="F7CAAC"/>
          </w:tcPr>
          <w:p w14:paraId="6AA92C67" w14:textId="77777777" w:rsidR="006375BC" w:rsidRDefault="006375BC" w:rsidP="00C07AFA">
            <w:pPr>
              <w:jc w:val="both"/>
              <w:rPr>
                <w:b/>
              </w:rPr>
            </w:pPr>
            <w:r>
              <w:rPr>
                <w:b/>
              </w:rPr>
              <w:t>Název studijního programu</w:t>
            </w:r>
          </w:p>
        </w:tc>
        <w:tc>
          <w:tcPr>
            <w:tcW w:w="7341" w:type="dxa"/>
            <w:gridSpan w:val="14"/>
          </w:tcPr>
          <w:p w14:paraId="77194927" w14:textId="77777777" w:rsidR="006375BC" w:rsidRDefault="006375BC" w:rsidP="00C07AFA">
            <w:pPr>
              <w:jc w:val="both"/>
            </w:pPr>
            <w:r>
              <w:t>Anglická filologie</w:t>
            </w:r>
          </w:p>
        </w:tc>
      </w:tr>
      <w:tr w:rsidR="006375BC" w14:paraId="4257673D" w14:textId="77777777" w:rsidTr="00C07AFA">
        <w:tc>
          <w:tcPr>
            <w:tcW w:w="2518" w:type="dxa"/>
            <w:shd w:val="clear" w:color="auto" w:fill="F7CAAC"/>
          </w:tcPr>
          <w:p w14:paraId="60CBA261" w14:textId="77777777" w:rsidR="006375BC" w:rsidRDefault="006375BC" w:rsidP="00C07AFA">
            <w:pPr>
              <w:jc w:val="both"/>
              <w:rPr>
                <w:b/>
              </w:rPr>
            </w:pPr>
            <w:r>
              <w:rPr>
                <w:b/>
              </w:rPr>
              <w:t>Jméno a příjmení</w:t>
            </w:r>
          </w:p>
        </w:tc>
        <w:tc>
          <w:tcPr>
            <w:tcW w:w="4536" w:type="dxa"/>
            <w:gridSpan w:val="8"/>
          </w:tcPr>
          <w:p w14:paraId="7F214CBC" w14:textId="77777777" w:rsidR="006375BC" w:rsidRDefault="006375BC" w:rsidP="00C07AFA">
            <w:pPr>
              <w:jc w:val="both"/>
            </w:pPr>
            <w:r>
              <w:t>Zdena Kráľová</w:t>
            </w:r>
          </w:p>
        </w:tc>
        <w:tc>
          <w:tcPr>
            <w:tcW w:w="709" w:type="dxa"/>
            <w:shd w:val="clear" w:color="auto" w:fill="F7CAAC"/>
          </w:tcPr>
          <w:p w14:paraId="3B89BEE9" w14:textId="77777777" w:rsidR="006375BC" w:rsidRDefault="006375BC" w:rsidP="00C07AFA">
            <w:pPr>
              <w:jc w:val="both"/>
              <w:rPr>
                <w:b/>
              </w:rPr>
            </w:pPr>
            <w:r>
              <w:rPr>
                <w:b/>
              </w:rPr>
              <w:t>Tituly</w:t>
            </w:r>
          </w:p>
        </w:tc>
        <w:tc>
          <w:tcPr>
            <w:tcW w:w="2096" w:type="dxa"/>
            <w:gridSpan w:val="5"/>
          </w:tcPr>
          <w:p w14:paraId="2E6DB8CD" w14:textId="77777777" w:rsidR="006375BC" w:rsidRDefault="006375BC" w:rsidP="00C07AFA">
            <w:pPr>
              <w:jc w:val="both"/>
            </w:pPr>
            <w:r>
              <w:t>prof., PaedDr., PhD.</w:t>
            </w:r>
          </w:p>
        </w:tc>
      </w:tr>
      <w:tr w:rsidR="006375BC" w14:paraId="592BDE1E" w14:textId="77777777" w:rsidTr="009D6D55">
        <w:tc>
          <w:tcPr>
            <w:tcW w:w="2518" w:type="dxa"/>
            <w:shd w:val="clear" w:color="auto" w:fill="F7CAAC"/>
          </w:tcPr>
          <w:p w14:paraId="2E20760A" w14:textId="77777777" w:rsidR="006375BC" w:rsidRDefault="006375BC" w:rsidP="00C07AFA">
            <w:pPr>
              <w:jc w:val="both"/>
              <w:rPr>
                <w:b/>
              </w:rPr>
            </w:pPr>
            <w:r>
              <w:rPr>
                <w:b/>
              </w:rPr>
              <w:t>Rok narození</w:t>
            </w:r>
          </w:p>
        </w:tc>
        <w:tc>
          <w:tcPr>
            <w:tcW w:w="829" w:type="dxa"/>
            <w:gridSpan w:val="2"/>
          </w:tcPr>
          <w:p w14:paraId="2E5D202C" w14:textId="77777777" w:rsidR="006375BC" w:rsidRDefault="006375BC" w:rsidP="00C07AFA">
            <w:pPr>
              <w:jc w:val="both"/>
            </w:pPr>
            <w:r>
              <w:t>1971</w:t>
            </w:r>
          </w:p>
        </w:tc>
        <w:tc>
          <w:tcPr>
            <w:tcW w:w="1721" w:type="dxa"/>
            <w:shd w:val="clear" w:color="auto" w:fill="F7CAAC"/>
          </w:tcPr>
          <w:p w14:paraId="45A7F6D9" w14:textId="77777777" w:rsidR="006375BC" w:rsidRDefault="006375BC" w:rsidP="00C07AFA">
            <w:pPr>
              <w:jc w:val="both"/>
              <w:rPr>
                <w:b/>
              </w:rPr>
            </w:pPr>
            <w:r>
              <w:rPr>
                <w:b/>
              </w:rPr>
              <w:t>typ vztahu k VŠ</w:t>
            </w:r>
          </w:p>
        </w:tc>
        <w:tc>
          <w:tcPr>
            <w:tcW w:w="992" w:type="dxa"/>
            <w:gridSpan w:val="4"/>
          </w:tcPr>
          <w:p w14:paraId="57B5CBE1" w14:textId="77777777" w:rsidR="006375BC" w:rsidRDefault="006375BC" w:rsidP="00C07AFA">
            <w:pPr>
              <w:jc w:val="both"/>
            </w:pPr>
            <w:r>
              <w:t>pp</w:t>
            </w:r>
          </w:p>
        </w:tc>
        <w:tc>
          <w:tcPr>
            <w:tcW w:w="994" w:type="dxa"/>
            <w:shd w:val="clear" w:color="auto" w:fill="F7CAAC"/>
          </w:tcPr>
          <w:p w14:paraId="745B69E6" w14:textId="77777777" w:rsidR="006375BC" w:rsidRDefault="006375BC" w:rsidP="00C07AFA">
            <w:pPr>
              <w:jc w:val="both"/>
              <w:rPr>
                <w:b/>
              </w:rPr>
            </w:pPr>
            <w:r>
              <w:rPr>
                <w:b/>
              </w:rPr>
              <w:t>rozsah</w:t>
            </w:r>
          </w:p>
        </w:tc>
        <w:tc>
          <w:tcPr>
            <w:tcW w:w="709" w:type="dxa"/>
          </w:tcPr>
          <w:p w14:paraId="71FAA3B9" w14:textId="77777777" w:rsidR="006375BC" w:rsidRDefault="006375BC" w:rsidP="00C07AFA">
            <w:pPr>
              <w:jc w:val="both"/>
            </w:pPr>
            <w:r>
              <w:t>20</w:t>
            </w:r>
          </w:p>
        </w:tc>
        <w:tc>
          <w:tcPr>
            <w:tcW w:w="775" w:type="dxa"/>
            <w:gridSpan w:val="3"/>
            <w:shd w:val="clear" w:color="auto" w:fill="F7CAAC"/>
          </w:tcPr>
          <w:p w14:paraId="3767E41F" w14:textId="77777777" w:rsidR="006375BC" w:rsidRDefault="006375BC" w:rsidP="00C07AFA">
            <w:pPr>
              <w:jc w:val="both"/>
              <w:rPr>
                <w:b/>
              </w:rPr>
            </w:pPr>
            <w:r>
              <w:rPr>
                <w:b/>
              </w:rPr>
              <w:t>do kdy</w:t>
            </w:r>
          </w:p>
        </w:tc>
        <w:tc>
          <w:tcPr>
            <w:tcW w:w="1321" w:type="dxa"/>
            <w:gridSpan w:val="2"/>
          </w:tcPr>
          <w:p w14:paraId="27A7531A" w14:textId="47B8AE4F" w:rsidR="006375BC" w:rsidRDefault="006375BC" w:rsidP="00C07AFA">
            <w:pPr>
              <w:jc w:val="both"/>
            </w:pPr>
            <w:r>
              <w:t>1/2025</w:t>
            </w:r>
            <w:r w:rsidR="00C9509E">
              <w:t xml:space="preserve"> (předpoklad prodloužení)</w:t>
            </w:r>
          </w:p>
        </w:tc>
      </w:tr>
      <w:tr w:rsidR="006375BC" w14:paraId="48516933" w14:textId="77777777" w:rsidTr="009D6D55">
        <w:tc>
          <w:tcPr>
            <w:tcW w:w="5068" w:type="dxa"/>
            <w:gridSpan w:val="4"/>
            <w:shd w:val="clear" w:color="auto" w:fill="F7CAAC"/>
          </w:tcPr>
          <w:p w14:paraId="02F4FE4B" w14:textId="77777777" w:rsidR="006375BC" w:rsidRDefault="006375BC" w:rsidP="00C07AFA">
            <w:pPr>
              <w:jc w:val="both"/>
              <w:rPr>
                <w:b/>
              </w:rPr>
            </w:pPr>
            <w:r>
              <w:rPr>
                <w:b/>
              </w:rPr>
              <w:t>Typ vztahu na součásti VŠ, která uskutečňuje st. program</w:t>
            </w:r>
          </w:p>
        </w:tc>
        <w:tc>
          <w:tcPr>
            <w:tcW w:w="992" w:type="dxa"/>
            <w:gridSpan w:val="4"/>
          </w:tcPr>
          <w:p w14:paraId="0BCC2B1D" w14:textId="77777777" w:rsidR="006375BC" w:rsidRDefault="006375BC" w:rsidP="00C07AFA">
            <w:pPr>
              <w:jc w:val="both"/>
            </w:pPr>
            <w:r>
              <w:t>pp</w:t>
            </w:r>
          </w:p>
        </w:tc>
        <w:tc>
          <w:tcPr>
            <w:tcW w:w="994" w:type="dxa"/>
            <w:shd w:val="clear" w:color="auto" w:fill="F7CAAC"/>
          </w:tcPr>
          <w:p w14:paraId="329E9CEE" w14:textId="77777777" w:rsidR="006375BC" w:rsidRDefault="006375BC" w:rsidP="00C07AFA">
            <w:pPr>
              <w:jc w:val="both"/>
              <w:rPr>
                <w:b/>
              </w:rPr>
            </w:pPr>
            <w:r>
              <w:rPr>
                <w:b/>
              </w:rPr>
              <w:t>rozsah</w:t>
            </w:r>
          </w:p>
        </w:tc>
        <w:tc>
          <w:tcPr>
            <w:tcW w:w="709" w:type="dxa"/>
          </w:tcPr>
          <w:p w14:paraId="09F71312" w14:textId="77777777" w:rsidR="006375BC" w:rsidRDefault="006375BC" w:rsidP="00C07AFA">
            <w:pPr>
              <w:jc w:val="both"/>
            </w:pPr>
            <w:r>
              <w:t>20</w:t>
            </w:r>
          </w:p>
        </w:tc>
        <w:tc>
          <w:tcPr>
            <w:tcW w:w="775" w:type="dxa"/>
            <w:gridSpan w:val="3"/>
            <w:shd w:val="clear" w:color="auto" w:fill="F7CAAC"/>
          </w:tcPr>
          <w:p w14:paraId="66A3621B" w14:textId="77777777" w:rsidR="006375BC" w:rsidRDefault="006375BC" w:rsidP="00C07AFA">
            <w:pPr>
              <w:jc w:val="both"/>
              <w:rPr>
                <w:b/>
              </w:rPr>
            </w:pPr>
            <w:r>
              <w:rPr>
                <w:b/>
              </w:rPr>
              <w:t>do kdy</w:t>
            </w:r>
          </w:p>
        </w:tc>
        <w:tc>
          <w:tcPr>
            <w:tcW w:w="1321" w:type="dxa"/>
            <w:gridSpan w:val="2"/>
          </w:tcPr>
          <w:p w14:paraId="24F78FB9" w14:textId="782264B6" w:rsidR="006375BC" w:rsidRDefault="006375BC" w:rsidP="00C07AFA">
            <w:pPr>
              <w:jc w:val="both"/>
            </w:pPr>
            <w:r>
              <w:t>1/2025</w:t>
            </w:r>
            <w:r w:rsidR="00C9509E">
              <w:t xml:space="preserve"> (předpoklad prodloužení)</w:t>
            </w:r>
          </w:p>
        </w:tc>
      </w:tr>
      <w:tr w:rsidR="006375BC" w14:paraId="676DAD6E" w14:textId="77777777" w:rsidTr="00C07AFA">
        <w:tc>
          <w:tcPr>
            <w:tcW w:w="6060" w:type="dxa"/>
            <w:gridSpan w:val="8"/>
            <w:shd w:val="clear" w:color="auto" w:fill="F7CAAC"/>
          </w:tcPr>
          <w:p w14:paraId="763D9DD2"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34DC6864" w14:textId="77777777" w:rsidR="006375BC" w:rsidRDefault="006375BC" w:rsidP="00C07AFA">
            <w:pPr>
              <w:jc w:val="both"/>
              <w:rPr>
                <w:b/>
              </w:rPr>
            </w:pPr>
            <w:r>
              <w:rPr>
                <w:b/>
              </w:rPr>
              <w:t>typ prac. vztahu</w:t>
            </w:r>
          </w:p>
        </w:tc>
        <w:tc>
          <w:tcPr>
            <w:tcW w:w="2096" w:type="dxa"/>
            <w:gridSpan w:val="5"/>
            <w:shd w:val="clear" w:color="auto" w:fill="F7CAAC"/>
          </w:tcPr>
          <w:p w14:paraId="069D9BC6" w14:textId="77777777" w:rsidR="006375BC" w:rsidRDefault="006375BC" w:rsidP="00C07AFA">
            <w:pPr>
              <w:jc w:val="both"/>
              <w:rPr>
                <w:b/>
              </w:rPr>
            </w:pPr>
            <w:r>
              <w:rPr>
                <w:b/>
              </w:rPr>
              <w:t>rozsah</w:t>
            </w:r>
          </w:p>
        </w:tc>
      </w:tr>
      <w:tr w:rsidR="006375BC" w14:paraId="1CE099CF" w14:textId="77777777" w:rsidTr="00C07AFA">
        <w:tc>
          <w:tcPr>
            <w:tcW w:w="6060" w:type="dxa"/>
            <w:gridSpan w:val="8"/>
          </w:tcPr>
          <w:p w14:paraId="75A33F22" w14:textId="77777777" w:rsidR="006375BC" w:rsidRDefault="006375BC" w:rsidP="00C07AFA">
            <w:pPr>
              <w:jc w:val="both"/>
            </w:pPr>
            <w:r>
              <w:t>Univerzita Konštantína Filozofa v Nitre, Slovensko</w:t>
            </w:r>
          </w:p>
        </w:tc>
        <w:tc>
          <w:tcPr>
            <w:tcW w:w="1703" w:type="dxa"/>
            <w:gridSpan w:val="2"/>
          </w:tcPr>
          <w:p w14:paraId="12B9E3F4" w14:textId="77777777" w:rsidR="006375BC" w:rsidRDefault="006375BC" w:rsidP="00C07AFA">
            <w:pPr>
              <w:jc w:val="both"/>
            </w:pPr>
            <w:r>
              <w:t>pp</w:t>
            </w:r>
          </w:p>
        </w:tc>
        <w:tc>
          <w:tcPr>
            <w:tcW w:w="2096" w:type="dxa"/>
            <w:gridSpan w:val="5"/>
          </w:tcPr>
          <w:p w14:paraId="006AD100" w14:textId="77777777" w:rsidR="006375BC" w:rsidRDefault="006375BC" w:rsidP="00C07AFA">
            <w:pPr>
              <w:jc w:val="both"/>
            </w:pPr>
            <w:r>
              <w:t>40</w:t>
            </w:r>
          </w:p>
        </w:tc>
      </w:tr>
      <w:tr w:rsidR="006375BC" w14:paraId="1F37D9E6" w14:textId="77777777" w:rsidTr="00C07AFA">
        <w:tc>
          <w:tcPr>
            <w:tcW w:w="9859" w:type="dxa"/>
            <w:gridSpan w:val="15"/>
            <w:shd w:val="clear" w:color="auto" w:fill="F7CAAC"/>
          </w:tcPr>
          <w:p w14:paraId="6F796580" w14:textId="77777777" w:rsidR="006375BC" w:rsidRDefault="006375BC" w:rsidP="00C07AFA">
            <w:r>
              <w:rPr>
                <w:b/>
              </w:rPr>
              <w:t>Předměty příslušného studijního programu a způsob zapojení do jejich výuky, příp. další zapojení do uskutečňování studijního programu</w:t>
            </w:r>
          </w:p>
        </w:tc>
      </w:tr>
      <w:tr w:rsidR="006375BC" w14:paraId="25116915" w14:textId="77777777" w:rsidTr="00C07AFA">
        <w:trPr>
          <w:trHeight w:val="1118"/>
        </w:trPr>
        <w:tc>
          <w:tcPr>
            <w:tcW w:w="9859" w:type="dxa"/>
            <w:gridSpan w:val="15"/>
            <w:tcBorders>
              <w:top w:val="nil"/>
            </w:tcBorders>
          </w:tcPr>
          <w:p w14:paraId="3CAF0820" w14:textId="77777777" w:rsidR="006375BC" w:rsidRDefault="006375BC" w:rsidP="00C07AFA">
            <w:pPr>
              <w:jc w:val="both"/>
            </w:pPr>
            <w:r>
              <w:t>Fonetická analýza diskurzu – garant, vyučující</w:t>
            </w:r>
          </w:p>
          <w:p w14:paraId="21D7769D" w14:textId="77777777" w:rsidR="006375BC" w:rsidRDefault="006375BC" w:rsidP="00C07AFA">
            <w:pPr>
              <w:jc w:val="both"/>
            </w:pPr>
            <w:r>
              <w:t>Psycholingvistika porozumění diskurzu – garant, vyučující</w:t>
            </w:r>
          </w:p>
          <w:p w14:paraId="61EE2758" w14:textId="77777777" w:rsidR="006375BC" w:rsidRDefault="006375BC" w:rsidP="00C07AFA">
            <w:pPr>
              <w:jc w:val="both"/>
            </w:pPr>
            <w:r>
              <w:t>Úvod do didaktiky angličtiny – garant, vyučující</w:t>
            </w:r>
          </w:p>
          <w:p w14:paraId="086851A9" w14:textId="77777777" w:rsidR="006375BC" w:rsidRPr="002827C6" w:rsidRDefault="006375BC" w:rsidP="00C07AFA">
            <w:pPr>
              <w:jc w:val="both"/>
            </w:pPr>
            <w:r>
              <w:t>Varianty angličtiny – garant, přednášející, vyučující</w:t>
            </w:r>
          </w:p>
        </w:tc>
      </w:tr>
      <w:tr w:rsidR="006375BC" w:rsidRPr="00FC3EE0" w14:paraId="19D999B6" w14:textId="77777777" w:rsidTr="00C07AFA">
        <w:trPr>
          <w:trHeight w:val="340"/>
        </w:trPr>
        <w:tc>
          <w:tcPr>
            <w:tcW w:w="9859" w:type="dxa"/>
            <w:gridSpan w:val="15"/>
            <w:tcBorders>
              <w:top w:val="nil"/>
            </w:tcBorders>
            <w:shd w:val="clear" w:color="auto" w:fill="FBD4B4"/>
          </w:tcPr>
          <w:p w14:paraId="27F9164F" w14:textId="77777777" w:rsidR="006375BC" w:rsidRPr="00FC3EE0" w:rsidRDefault="006375BC" w:rsidP="00C07AFA">
            <w:pPr>
              <w:rPr>
                <w:b/>
              </w:rPr>
            </w:pPr>
            <w:r w:rsidRPr="00FC3EE0">
              <w:rPr>
                <w:b/>
              </w:rPr>
              <w:t>Zapojení do výuky v dalších studijních programech na téže vysoké škole (pouze u garantů ZT a PZ předmětů)</w:t>
            </w:r>
          </w:p>
        </w:tc>
      </w:tr>
      <w:tr w:rsidR="006375BC" w:rsidRPr="00FC3EE0" w14:paraId="10810115" w14:textId="77777777" w:rsidTr="00C07AFA">
        <w:trPr>
          <w:trHeight w:val="340"/>
        </w:trPr>
        <w:tc>
          <w:tcPr>
            <w:tcW w:w="2802" w:type="dxa"/>
            <w:gridSpan w:val="2"/>
            <w:tcBorders>
              <w:top w:val="nil"/>
            </w:tcBorders>
          </w:tcPr>
          <w:p w14:paraId="4BEA99C2" w14:textId="77777777" w:rsidR="006375BC" w:rsidRPr="00FC3EE0" w:rsidRDefault="006375BC" w:rsidP="00C07AFA">
            <w:pPr>
              <w:rPr>
                <w:b/>
              </w:rPr>
            </w:pPr>
            <w:r w:rsidRPr="00FC3EE0">
              <w:rPr>
                <w:b/>
              </w:rPr>
              <w:t>Název studijního předmětu</w:t>
            </w:r>
          </w:p>
        </w:tc>
        <w:tc>
          <w:tcPr>
            <w:tcW w:w="2409" w:type="dxa"/>
            <w:gridSpan w:val="3"/>
            <w:tcBorders>
              <w:top w:val="nil"/>
            </w:tcBorders>
          </w:tcPr>
          <w:p w14:paraId="02197BA0" w14:textId="77777777" w:rsidR="006375BC" w:rsidRPr="00FC3EE0" w:rsidRDefault="006375BC" w:rsidP="00C07AFA">
            <w:pPr>
              <w:rPr>
                <w:b/>
              </w:rPr>
            </w:pPr>
            <w:r w:rsidRPr="00FC3EE0">
              <w:rPr>
                <w:b/>
              </w:rPr>
              <w:t>Název studijního programu</w:t>
            </w:r>
          </w:p>
        </w:tc>
        <w:tc>
          <w:tcPr>
            <w:tcW w:w="567" w:type="dxa"/>
            <w:gridSpan w:val="2"/>
            <w:tcBorders>
              <w:top w:val="nil"/>
            </w:tcBorders>
          </w:tcPr>
          <w:p w14:paraId="26A85BEE" w14:textId="77777777" w:rsidR="006375BC" w:rsidRPr="00FC3EE0" w:rsidRDefault="006375BC" w:rsidP="00C07AFA">
            <w:pPr>
              <w:rPr>
                <w:b/>
              </w:rPr>
            </w:pPr>
            <w:r w:rsidRPr="00FC3EE0">
              <w:rPr>
                <w:b/>
              </w:rPr>
              <w:t>Sem.</w:t>
            </w:r>
          </w:p>
        </w:tc>
        <w:tc>
          <w:tcPr>
            <w:tcW w:w="2109" w:type="dxa"/>
            <w:gridSpan w:val="5"/>
            <w:tcBorders>
              <w:top w:val="nil"/>
            </w:tcBorders>
          </w:tcPr>
          <w:p w14:paraId="23DB72C9" w14:textId="77777777" w:rsidR="006375BC" w:rsidRPr="00FC3EE0" w:rsidRDefault="006375BC" w:rsidP="00C07AFA">
            <w:pPr>
              <w:rPr>
                <w:b/>
              </w:rPr>
            </w:pPr>
            <w:r w:rsidRPr="00FC3EE0">
              <w:rPr>
                <w:b/>
              </w:rPr>
              <w:t>Role ve výuce daného předmětu</w:t>
            </w:r>
          </w:p>
        </w:tc>
        <w:tc>
          <w:tcPr>
            <w:tcW w:w="1972" w:type="dxa"/>
            <w:gridSpan w:val="3"/>
            <w:tcBorders>
              <w:top w:val="nil"/>
            </w:tcBorders>
          </w:tcPr>
          <w:p w14:paraId="34CF51C7" w14:textId="77777777" w:rsidR="006375BC" w:rsidRPr="00FC3EE0" w:rsidRDefault="006375BC" w:rsidP="00C07AFA">
            <w:pPr>
              <w:rPr>
                <w:b/>
              </w:rPr>
            </w:pPr>
            <w:r w:rsidRPr="00FC3EE0">
              <w:rPr>
                <w:b/>
              </w:rPr>
              <w:t>(</w:t>
            </w:r>
            <w:r w:rsidRPr="00FC3EE0">
              <w:rPr>
                <w:b/>
                <w:i/>
                <w:iCs/>
              </w:rPr>
              <w:t>nepovinný údaj</w:t>
            </w:r>
            <w:r w:rsidRPr="00FC3EE0">
              <w:rPr>
                <w:b/>
              </w:rPr>
              <w:t>) Počet hodin za semestr</w:t>
            </w:r>
          </w:p>
        </w:tc>
      </w:tr>
      <w:tr w:rsidR="006375BC" w14:paraId="7E7F2AFB" w14:textId="77777777" w:rsidTr="00C07AFA">
        <w:trPr>
          <w:trHeight w:val="285"/>
        </w:trPr>
        <w:tc>
          <w:tcPr>
            <w:tcW w:w="2802" w:type="dxa"/>
            <w:gridSpan w:val="2"/>
            <w:tcBorders>
              <w:top w:val="nil"/>
            </w:tcBorders>
          </w:tcPr>
          <w:p w14:paraId="4013488A" w14:textId="77777777" w:rsidR="006375BC" w:rsidRPr="00FC3EE0" w:rsidRDefault="006375BC" w:rsidP="00C07AFA">
            <w:pPr>
              <w:jc w:val="both"/>
            </w:pPr>
            <w:r w:rsidRPr="00FC3EE0">
              <w:t>Fonetika a fonologie</w:t>
            </w:r>
          </w:p>
        </w:tc>
        <w:tc>
          <w:tcPr>
            <w:tcW w:w="2409" w:type="dxa"/>
            <w:gridSpan w:val="3"/>
            <w:tcBorders>
              <w:top w:val="nil"/>
            </w:tcBorders>
          </w:tcPr>
          <w:p w14:paraId="3ED29BAB" w14:textId="77777777" w:rsidR="006375BC" w:rsidRPr="00FC3EE0" w:rsidRDefault="006375BC" w:rsidP="00C07AFA">
            <w:r>
              <w:t>Anglický jazyk pro manažerskou praxi</w:t>
            </w:r>
          </w:p>
        </w:tc>
        <w:tc>
          <w:tcPr>
            <w:tcW w:w="567" w:type="dxa"/>
            <w:gridSpan w:val="2"/>
            <w:tcBorders>
              <w:top w:val="nil"/>
            </w:tcBorders>
          </w:tcPr>
          <w:p w14:paraId="30AAB82D" w14:textId="77777777" w:rsidR="006375BC" w:rsidRPr="00FC3EE0" w:rsidRDefault="006375BC" w:rsidP="00C07AFA">
            <w:pPr>
              <w:jc w:val="both"/>
            </w:pPr>
            <w:r>
              <w:t>1</w:t>
            </w:r>
          </w:p>
        </w:tc>
        <w:tc>
          <w:tcPr>
            <w:tcW w:w="2109" w:type="dxa"/>
            <w:gridSpan w:val="5"/>
            <w:tcBorders>
              <w:top w:val="nil"/>
            </w:tcBorders>
          </w:tcPr>
          <w:p w14:paraId="20687403" w14:textId="77777777" w:rsidR="006375BC" w:rsidRPr="00FC3EE0" w:rsidRDefault="006375BC" w:rsidP="00C07AFA">
            <w:r>
              <w:t>garant, přednášející vyučující</w:t>
            </w:r>
          </w:p>
        </w:tc>
        <w:tc>
          <w:tcPr>
            <w:tcW w:w="1972" w:type="dxa"/>
            <w:gridSpan w:val="3"/>
            <w:tcBorders>
              <w:top w:val="nil"/>
            </w:tcBorders>
          </w:tcPr>
          <w:p w14:paraId="62374C83" w14:textId="77777777" w:rsidR="006375BC" w:rsidRPr="00FC3EE0" w:rsidRDefault="006375BC" w:rsidP="00C07AFA">
            <w:pPr>
              <w:jc w:val="both"/>
            </w:pPr>
          </w:p>
        </w:tc>
      </w:tr>
      <w:tr w:rsidR="006375BC" w14:paraId="2386819E" w14:textId="77777777" w:rsidTr="00C07AFA">
        <w:trPr>
          <w:trHeight w:val="284"/>
        </w:trPr>
        <w:tc>
          <w:tcPr>
            <w:tcW w:w="2802" w:type="dxa"/>
            <w:gridSpan w:val="2"/>
            <w:tcBorders>
              <w:top w:val="nil"/>
            </w:tcBorders>
          </w:tcPr>
          <w:p w14:paraId="6FA0E6E0" w14:textId="77777777" w:rsidR="006375BC" w:rsidRPr="00FC3EE0" w:rsidRDefault="006375BC" w:rsidP="00C07AFA">
            <w:pPr>
              <w:jc w:val="both"/>
            </w:pPr>
            <w:r w:rsidRPr="00FB2D53">
              <w:t>Úvod do textové lingvistiky</w:t>
            </w:r>
          </w:p>
        </w:tc>
        <w:tc>
          <w:tcPr>
            <w:tcW w:w="2409" w:type="dxa"/>
            <w:gridSpan w:val="3"/>
            <w:tcBorders>
              <w:top w:val="nil"/>
            </w:tcBorders>
          </w:tcPr>
          <w:p w14:paraId="0AC61DC8" w14:textId="77777777" w:rsidR="006375BC" w:rsidRPr="00FC3EE0" w:rsidRDefault="006375BC" w:rsidP="00C07AFA">
            <w:r>
              <w:t>Anglický jazyk pro manažerskou praxi</w:t>
            </w:r>
          </w:p>
        </w:tc>
        <w:tc>
          <w:tcPr>
            <w:tcW w:w="567" w:type="dxa"/>
            <w:gridSpan w:val="2"/>
            <w:tcBorders>
              <w:top w:val="nil"/>
            </w:tcBorders>
          </w:tcPr>
          <w:p w14:paraId="6D71459D" w14:textId="77777777" w:rsidR="006375BC" w:rsidRPr="00FC3EE0" w:rsidRDefault="006375BC" w:rsidP="00C07AFA">
            <w:pPr>
              <w:jc w:val="both"/>
            </w:pPr>
            <w:r>
              <w:t>4</w:t>
            </w:r>
          </w:p>
        </w:tc>
        <w:tc>
          <w:tcPr>
            <w:tcW w:w="2109" w:type="dxa"/>
            <w:gridSpan w:val="5"/>
            <w:tcBorders>
              <w:top w:val="nil"/>
            </w:tcBorders>
          </w:tcPr>
          <w:p w14:paraId="2D888E93" w14:textId="77777777" w:rsidR="006375BC" w:rsidRPr="00FC3EE0" w:rsidRDefault="006375BC" w:rsidP="00C07AFA">
            <w:pPr>
              <w:jc w:val="both"/>
            </w:pPr>
            <w:r>
              <w:t>vyučující</w:t>
            </w:r>
          </w:p>
        </w:tc>
        <w:tc>
          <w:tcPr>
            <w:tcW w:w="1972" w:type="dxa"/>
            <w:gridSpan w:val="3"/>
            <w:tcBorders>
              <w:top w:val="nil"/>
            </w:tcBorders>
          </w:tcPr>
          <w:p w14:paraId="6AD25EAA" w14:textId="77777777" w:rsidR="006375BC" w:rsidRPr="00FC3EE0" w:rsidRDefault="006375BC" w:rsidP="00C07AFA">
            <w:pPr>
              <w:jc w:val="both"/>
            </w:pPr>
          </w:p>
        </w:tc>
      </w:tr>
      <w:tr w:rsidR="006375BC" w14:paraId="084FAEF0" w14:textId="77777777" w:rsidTr="00C07AFA">
        <w:trPr>
          <w:trHeight w:val="284"/>
        </w:trPr>
        <w:tc>
          <w:tcPr>
            <w:tcW w:w="2802" w:type="dxa"/>
            <w:gridSpan w:val="2"/>
            <w:tcBorders>
              <w:top w:val="nil"/>
            </w:tcBorders>
          </w:tcPr>
          <w:p w14:paraId="7A274690" w14:textId="77777777" w:rsidR="006375BC" w:rsidRPr="00FC3EE0" w:rsidRDefault="006375BC" w:rsidP="00C07AFA">
            <w:pPr>
              <w:jc w:val="both"/>
            </w:pPr>
          </w:p>
        </w:tc>
        <w:tc>
          <w:tcPr>
            <w:tcW w:w="2409" w:type="dxa"/>
            <w:gridSpan w:val="3"/>
            <w:tcBorders>
              <w:top w:val="nil"/>
            </w:tcBorders>
          </w:tcPr>
          <w:p w14:paraId="4FCAFD0B" w14:textId="77777777" w:rsidR="006375BC" w:rsidRPr="00FC3EE0" w:rsidRDefault="006375BC" w:rsidP="00C07AFA">
            <w:pPr>
              <w:jc w:val="both"/>
            </w:pPr>
          </w:p>
        </w:tc>
        <w:tc>
          <w:tcPr>
            <w:tcW w:w="567" w:type="dxa"/>
            <w:gridSpan w:val="2"/>
            <w:tcBorders>
              <w:top w:val="nil"/>
            </w:tcBorders>
          </w:tcPr>
          <w:p w14:paraId="395A7D37" w14:textId="77777777" w:rsidR="006375BC" w:rsidRPr="00FC3EE0" w:rsidRDefault="006375BC" w:rsidP="00C07AFA">
            <w:pPr>
              <w:jc w:val="both"/>
            </w:pPr>
          </w:p>
        </w:tc>
        <w:tc>
          <w:tcPr>
            <w:tcW w:w="2109" w:type="dxa"/>
            <w:gridSpan w:val="5"/>
            <w:tcBorders>
              <w:top w:val="nil"/>
            </w:tcBorders>
          </w:tcPr>
          <w:p w14:paraId="5F82883C" w14:textId="77777777" w:rsidR="006375BC" w:rsidRPr="00FC3EE0" w:rsidRDefault="006375BC" w:rsidP="00C07AFA">
            <w:pPr>
              <w:jc w:val="both"/>
            </w:pPr>
          </w:p>
        </w:tc>
        <w:tc>
          <w:tcPr>
            <w:tcW w:w="1972" w:type="dxa"/>
            <w:gridSpan w:val="3"/>
            <w:tcBorders>
              <w:top w:val="nil"/>
            </w:tcBorders>
          </w:tcPr>
          <w:p w14:paraId="2DB15D29" w14:textId="77777777" w:rsidR="006375BC" w:rsidRPr="00FC3EE0" w:rsidRDefault="006375BC" w:rsidP="00C07AFA">
            <w:pPr>
              <w:jc w:val="both"/>
            </w:pPr>
          </w:p>
        </w:tc>
      </w:tr>
      <w:tr w:rsidR="006375BC" w14:paraId="5F2741AC" w14:textId="77777777" w:rsidTr="00C07AFA">
        <w:tc>
          <w:tcPr>
            <w:tcW w:w="9859" w:type="dxa"/>
            <w:gridSpan w:val="15"/>
            <w:shd w:val="clear" w:color="auto" w:fill="F7CAAC"/>
          </w:tcPr>
          <w:p w14:paraId="73F6D3C6" w14:textId="77777777" w:rsidR="006375BC" w:rsidRDefault="006375BC" w:rsidP="00C07AFA">
            <w:pPr>
              <w:jc w:val="both"/>
            </w:pPr>
            <w:r>
              <w:rPr>
                <w:b/>
              </w:rPr>
              <w:t xml:space="preserve">Údaje o vzdělání na VŠ </w:t>
            </w:r>
          </w:p>
        </w:tc>
      </w:tr>
      <w:tr w:rsidR="006375BC" w14:paraId="45568486" w14:textId="77777777" w:rsidTr="00C07AFA">
        <w:trPr>
          <w:trHeight w:val="20"/>
        </w:trPr>
        <w:tc>
          <w:tcPr>
            <w:tcW w:w="9859" w:type="dxa"/>
            <w:gridSpan w:val="15"/>
          </w:tcPr>
          <w:p w14:paraId="500E4380" w14:textId="6FAE0F2B" w:rsidR="00977B08" w:rsidRDefault="006375BC" w:rsidP="00977B08">
            <w:pPr>
              <w:pStyle w:val="Dd"/>
              <w:widowControl w:val="0"/>
            </w:pPr>
            <w:r>
              <w:t>1999–2004</w:t>
            </w:r>
            <w:r>
              <w:tab/>
            </w:r>
            <w:r w:rsidR="00167996">
              <w:t>Prešovská univerzita v</w:t>
            </w:r>
            <w:r w:rsidR="00167996" w:rsidDel="00167996">
              <w:t xml:space="preserve"> </w:t>
            </w:r>
            <w:r>
              <w:t xml:space="preserve">Prešove, </w:t>
            </w:r>
            <w:r w:rsidR="006225F1">
              <w:t xml:space="preserve">Filozofická fakulta, </w:t>
            </w:r>
            <w:r>
              <w:t>všeobecná jazykoveda – PhD.</w:t>
            </w:r>
          </w:p>
          <w:p w14:paraId="64023FCD" w14:textId="0388C5CF" w:rsidR="006375BC" w:rsidRPr="00915513" w:rsidRDefault="006375BC" w:rsidP="00977B08">
            <w:pPr>
              <w:pStyle w:val="Dd"/>
              <w:widowControl w:val="0"/>
            </w:pPr>
            <w:r>
              <w:t xml:space="preserve">1990–1995     </w:t>
            </w:r>
            <w:r w:rsidR="00F16CF6" w:rsidRPr="00F16CF6">
              <w:t>Univerzita Pavla Jozefa Šafárika v Košiciach</w:t>
            </w:r>
            <w:r>
              <w:t xml:space="preserve">, </w:t>
            </w:r>
            <w:r w:rsidR="006225F1">
              <w:t xml:space="preserve">Filozofická fakulta, </w:t>
            </w:r>
            <w:r>
              <w:t>učiteľstvo všeobecnovzdelávacích predmetov (slovenský jazyk – anglický jazyk) –</w:t>
            </w:r>
            <w:r w:rsidR="00977B08">
              <w:t xml:space="preserve"> </w:t>
            </w:r>
            <w:r>
              <w:t>Mgr.</w:t>
            </w:r>
          </w:p>
        </w:tc>
      </w:tr>
      <w:tr w:rsidR="006375BC" w14:paraId="23D8B07E" w14:textId="77777777" w:rsidTr="00C07AFA">
        <w:tc>
          <w:tcPr>
            <w:tcW w:w="9859" w:type="dxa"/>
            <w:gridSpan w:val="15"/>
            <w:shd w:val="clear" w:color="auto" w:fill="F7CAAC"/>
          </w:tcPr>
          <w:p w14:paraId="2326D57C" w14:textId="77777777" w:rsidR="006375BC" w:rsidRDefault="006375BC" w:rsidP="00C07AFA">
            <w:pPr>
              <w:jc w:val="both"/>
              <w:rPr>
                <w:b/>
              </w:rPr>
            </w:pPr>
            <w:r>
              <w:rPr>
                <w:b/>
              </w:rPr>
              <w:t>Údaje o odborném působení od absolvování VŠ</w:t>
            </w:r>
          </w:p>
        </w:tc>
      </w:tr>
      <w:tr w:rsidR="006375BC" w14:paraId="46E05BB3" w14:textId="77777777" w:rsidTr="00C07AFA">
        <w:trPr>
          <w:trHeight w:val="1090"/>
        </w:trPr>
        <w:tc>
          <w:tcPr>
            <w:tcW w:w="9859" w:type="dxa"/>
            <w:gridSpan w:val="15"/>
          </w:tcPr>
          <w:p w14:paraId="4AF79F53" w14:textId="22F783E8" w:rsidR="006375BC" w:rsidRDefault="006375BC" w:rsidP="00C07AFA">
            <w:pPr>
              <w:pStyle w:val="Dd"/>
              <w:widowControl w:val="0"/>
            </w:pPr>
            <w:r>
              <w:t>2016–</w:t>
            </w:r>
            <w:r w:rsidR="00C6122A">
              <w:tab/>
            </w:r>
            <w:r>
              <w:t>Fakulta humanitních studií Univerzity Tomáše Bati ve Zlíně</w:t>
            </w:r>
            <w:r w:rsidR="00626652">
              <w:t xml:space="preserve"> – </w:t>
            </w:r>
            <w:r>
              <w:t>docent</w:t>
            </w:r>
          </w:p>
          <w:p w14:paraId="18A80CEB" w14:textId="1EBEEB9D" w:rsidR="006375BC" w:rsidRDefault="006375BC" w:rsidP="00C07AFA">
            <w:pPr>
              <w:pStyle w:val="Dd"/>
              <w:widowControl w:val="0"/>
            </w:pPr>
            <w:r>
              <w:t>2015–</w:t>
            </w:r>
            <w:r>
              <w:tab/>
              <w:t>Pedagogická fakulta Univerzity Konštantína Filozofa v Nitre</w:t>
            </w:r>
            <w:r w:rsidR="00626652">
              <w:t xml:space="preserve"> – </w:t>
            </w:r>
            <w:r>
              <w:t>docent</w:t>
            </w:r>
            <w:r w:rsidR="00312E71">
              <w:t>, profesor</w:t>
            </w:r>
          </w:p>
          <w:p w14:paraId="02045E14" w14:textId="449D0C46" w:rsidR="006375BC" w:rsidRDefault="006375BC" w:rsidP="00C07AFA">
            <w:pPr>
              <w:pStyle w:val="Dd"/>
              <w:widowControl w:val="0"/>
            </w:pPr>
            <w:r>
              <w:t>2004–2015</w:t>
            </w:r>
            <w:r>
              <w:tab/>
              <w:t xml:space="preserve">Fakulta humanitných vied Žilinskej univerzity v Žiline </w:t>
            </w:r>
            <w:r w:rsidR="00333A2A">
              <w:t xml:space="preserve">– </w:t>
            </w:r>
            <w:r>
              <w:t>odborný asistent, 2004-2010; proděkan pro vědu, výzkum a umění, 2008-2012; mimořádný profesor, 2010-2015</w:t>
            </w:r>
          </w:p>
          <w:p w14:paraId="7C99DC69" w14:textId="2EE84CC4" w:rsidR="006375BC" w:rsidRDefault="006375BC" w:rsidP="00C07AFA">
            <w:pPr>
              <w:pStyle w:val="Dd"/>
              <w:widowControl w:val="0"/>
            </w:pPr>
            <w:r>
              <w:t>1997–2004</w:t>
            </w:r>
            <w:r>
              <w:tab/>
              <w:t>Filologická fakulta Univerzity Mateja Bela v Banskej Bystrici</w:t>
            </w:r>
            <w:r w:rsidR="00333A2A">
              <w:t xml:space="preserve"> – </w:t>
            </w:r>
            <w:r>
              <w:t>odborný asistent</w:t>
            </w:r>
          </w:p>
          <w:p w14:paraId="35A99C5D" w14:textId="4394D89D" w:rsidR="006375BC" w:rsidRPr="009B6AE3" w:rsidRDefault="006375BC" w:rsidP="00333A2A">
            <w:pPr>
              <w:jc w:val="both"/>
              <w:rPr>
                <w:color w:val="FF0000"/>
              </w:rPr>
            </w:pPr>
            <w:r>
              <w:t>1995–1997     Obchodná akadémia D. Skuteckého, Banská Bystrica</w:t>
            </w:r>
            <w:r w:rsidR="00333A2A">
              <w:t xml:space="preserve"> – </w:t>
            </w:r>
            <w:r>
              <w:t>středoškolský učitel</w:t>
            </w:r>
          </w:p>
        </w:tc>
      </w:tr>
      <w:tr w:rsidR="006375BC" w14:paraId="0A1CE955" w14:textId="77777777" w:rsidTr="00C07AFA">
        <w:trPr>
          <w:trHeight w:val="250"/>
        </w:trPr>
        <w:tc>
          <w:tcPr>
            <w:tcW w:w="9859" w:type="dxa"/>
            <w:gridSpan w:val="15"/>
            <w:shd w:val="clear" w:color="auto" w:fill="F7CAAC"/>
          </w:tcPr>
          <w:p w14:paraId="282AB98C" w14:textId="77777777" w:rsidR="006375BC" w:rsidRDefault="006375BC" w:rsidP="00C07AFA">
            <w:pPr>
              <w:jc w:val="both"/>
            </w:pPr>
            <w:r>
              <w:rPr>
                <w:b/>
              </w:rPr>
              <w:t>Zkušenosti s vedením kvalifikačních a rigorózních prací</w:t>
            </w:r>
          </w:p>
        </w:tc>
      </w:tr>
      <w:tr w:rsidR="006375BC" w14:paraId="5B84A0A6" w14:textId="77777777" w:rsidTr="00C07AFA">
        <w:trPr>
          <w:trHeight w:val="20"/>
        </w:trPr>
        <w:tc>
          <w:tcPr>
            <w:tcW w:w="9859" w:type="dxa"/>
            <w:gridSpan w:val="15"/>
          </w:tcPr>
          <w:p w14:paraId="12302192" w14:textId="77777777" w:rsidR="006375BC" w:rsidRDefault="006375BC" w:rsidP="00C07AFA">
            <w:pPr>
              <w:jc w:val="both"/>
            </w:pPr>
            <w:r>
              <w:t>69 (33 bakalářských prací, 29 diplomových prací, 7 dizertačních prací)</w:t>
            </w:r>
          </w:p>
        </w:tc>
      </w:tr>
      <w:tr w:rsidR="006375BC" w14:paraId="7E5C6761" w14:textId="77777777" w:rsidTr="00C07AFA">
        <w:trPr>
          <w:cantSplit/>
        </w:trPr>
        <w:tc>
          <w:tcPr>
            <w:tcW w:w="3347" w:type="dxa"/>
            <w:gridSpan w:val="3"/>
            <w:tcBorders>
              <w:top w:val="single" w:sz="12" w:space="0" w:color="auto"/>
            </w:tcBorders>
            <w:shd w:val="clear" w:color="auto" w:fill="F7CAAC"/>
          </w:tcPr>
          <w:p w14:paraId="0A13EC81"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3964CF6E"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B767C22"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B852800" w14:textId="77777777" w:rsidR="006375BC" w:rsidRDefault="006375BC" w:rsidP="00C07AFA">
            <w:pPr>
              <w:jc w:val="both"/>
              <w:rPr>
                <w:b/>
              </w:rPr>
            </w:pPr>
            <w:r>
              <w:rPr>
                <w:b/>
              </w:rPr>
              <w:t>Ohlasy publikací</w:t>
            </w:r>
          </w:p>
        </w:tc>
      </w:tr>
      <w:tr w:rsidR="006375BC" w14:paraId="46BD895A" w14:textId="77777777" w:rsidTr="009D6D55">
        <w:trPr>
          <w:cantSplit/>
        </w:trPr>
        <w:tc>
          <w:tcPr>
            <w:tcW w:w="3347" w:type="dxa"/>
            <w:gridSpan w:val="3"/>
          </w:tcPr>
          <w:p w14:paraId="39F6FD35" w14:textId="77777777" w:rsidR="006375BC" w:rsidRDefault="006375BC" w:rsidP="00C07AFA">
            <w:pPr>
              <w:jc w:val="both"/>
            </w:pPr>
            <w:r>
              <w:t>Slovenský jazyk a literatura</w:t>
            </w:r>
          </w:p>
        </w:tc>
        <w:tc>
          <w:tcPr>
            <w:tcW w:w="2245" w:type="dxa"/>
            <w:gridSpan w:val="3"/>
          </w:tcPr>
          <w:p w14:paraId="535CB597" w14:textId="77777777" w:rsidR="006375BC" w:rsidRDefault="006375BC" w:rsidP="00C07AFA">
            <w:pPr>
              <w:jc w:val="both"/>
            </w:pPr>
            <w:r>
              <w:t>2010</w:t>
            </w:r>
          </w:p>
        </w:tc>
        <w:tc>
          <w:tcPr>
            <w:tcW w:w="2248" w:type="dxa"/>
            <w:gridSpan w:val="5"/>
            <w:tcBorders>
              <w:right w:val="single" w:sz="12" w:space="0" w:color="auto"/>
            </w:tcBorders>
          </w:tcPr>
          <w:p w14:paraId="26AF4BCE" w14:textId="77777777" w:rsidR="006375BC" w:rsidRDefault="006375BC" w:rsidP="00C07AFA">
            <w:pPr>
              <w:jc w:val="both"/>
            </w:pPr>
            <w:r>
              <w:t>UKF v Nitre</w:t>
            </w:r>
          </w:p>
        </w:tc>
        <w:tc>
          <w:tcPr>
            <w:tcW w:w="698" w:type="dxa"/>
            <w:gridSpan w:val="2"/>
            <w:tcBorders>
              <w:left w:val="single" w:sz="12" w:space="0" w:color="auto"/>
            </w:tcBorders>
            <w:shd w:val="clear" w:color="auto" w:fill="F7CAAC"/>
          </w:tcPr>
          <w:p w14:paraId="2DFBF188" w14:textId="77777777" w:rsidR="006375BC" w:rsidRPr="00F20AEF" w:rsidRDefault="006375BC" w:rsidP="00C07AFA">
            <w:pPr>
              <w:jc w:val="both"/>
            </w:pPr>
            <w:r w:rsidRPr="00F20AEF">
              <w:rPr>
                <w:b/>
              </w:rPr>
              <w:t>WoS</w:t>
            </w:r>
          </w:p>
        </w:tc>
        <w:tc>
          <w:tcPr>
            <w:tcW w:w="627" w:type="dxa"/>
            <w:shd w:val="clear" w:color="auto" w:fill="F7CAAC"/>
          </w:tcPr>
          <w:p w14:paraId="356DC420"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4F09D1AC" w14:textId="77777777" w:rsidR="006375BC" w:rsidRDefault="006375BC" w:rsidP="00C07AFA">
            <w:pPr>
              <w:jc w:val="both"/>
            </w:pPr>
            <w:r>
              <w:rPr>
                <w:b/>
                <w:sz w:val="18"/>
              </w:rPr>
              <w:t>ostatní</w:t>
            </w:r>
          </w:p>
        </w:tc>
      </w:tr>
      <w:tr w:rsidR="006375BC" w14:paraId="6CE76912" w14:textId="77777777" w:rsidTr="009D6D55">
        <w:trPr>
          <w:cantSplit/>
          <w:trHeight w:val="70"/>
        </w:trPr>
        <w:tc>
          <w:tcPr>
            <w:tcW w:w="3347" w:type="dxa"/>
            <w:gridSpan w:val="3"/>
            <w:shd w:val="clear" w:color="auto" w:fill="F7CAAC"/>
          </w:tcPr>
          <w:p w14:paraId="704B21AD" w14:textId="77777777" w:rsidR="006375BC" w:rsidRDefault="006375BC" w:rsidP="00C07AFA">
            <w:pPr>
              <w:jc w:val="both"/>
            </w:pPr>
            <w:r>
              <w:rPr>
                <w:b/>
              </w:rPr>
              <w:t>Obor jmenovacího řízení</w:t>
            </w:r>
          </w:p>
        </w:tc>
        <w:tc>
          <w:tcPr>
            <w:tcW w:w="2245" w:type="dxa"/>
            <w:gridSpan w:val="3"/>
            <w:shd w:val="clear" w:color="auto" w:fill="F7CAAC"/>
          </w:tcPr>
          <w:p w14:paraId="0D57DDD7"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7EE63B79" w14:textId="77777777" w:rsidR="006375BC" w:rsidRDefault="006375BC" w:rsidP="00C07AFA">
            <w:pPr>
              <w:jc w:val="both"/>
            </w:pPr>
            <w:r>
              <w:rPr>
                <w:b/>
              </w:rPr>
              <w:t>Řízení konáno na VŠ</w:t>
            </w:r>
          </w:p>
        </w:tc>
        <w:tc>
          <w:tcPr>
            <w:tcW w:w="698" w:type="dxa"/>
            <w:gridSpan w:val="2"/>
            <w:tcBorders>
              <w:left w:val="single" w:sz="12" w:space="0" w:color="auto"/>
            </w:tcBorders>
          </w:tcPr>
          <w:p w14:paraId="61847DE7" w14:textId="77777777" w:rsidR="006375BC" w:rsidRPr="00F20AEF" w:rsidRDefault="006375BC" w:rsidP="00C07AFA">
            <w:pPr>
              <w:jc w:val="both"/>
              <w:rPr>
                <w:b/>
              </w:rPr>
            </w:pPr>
            <w:r>
              <w:rPr>
                <w:b/>
              </w:rPr>
              <w:t>28</w:t>
            </w:r>
          </w:p>
        </w:tc>
        <w:tc>
          <w:tcPr>
            <w:tcW w:w="627" w:type="dxa"/>
          </w:tcPr>
          <w:p w14:paraId="32DEE4F4" w14:textId="77777777" w:rsidR="006375BC" w:rsidRPr="00F20AEF" w:rsidRDefault="006375BC" w:rsidP="00C07AFA">
            <w:pPr>
              <w:jc w:val="both"/>
              <w:rPr>
                <w:b/>
              </w:rPr>
            </w:pPr>
            <w:r>
              <w:rPr>
                <w:b/>
              </w:rPr>
              <w:t>85</w:t>
            </w:r>
          </w:p>
        </w:tc>
        <w:tc>
          <w:tcPr>
            <w:tcW w:w="694" w:type="dxa"/>
          </w:tcPr>
          <w:p w14:paraId="2C023CE8" w14:textId="77777777" w:rsidR="006375BC" w:rsidRDefault="006375BC" w:rsidP="00C07AFA">
            <w:pPr>
              <w:jc w:val="both"/>
              <w:rPr>
                <w:b/>
              </w:rPr>
            </w:pPr>
            <w:r>
              <w:rPr>
                <w:b/>
              </w:rPr>
              <w:t>223</w:t>
            </w:r>
          </w:p>
        </w:tc>
      </w:tr>
      <w:tr w:rsidR="006375BC" w14:paraId="4C2DC6C3" w14:textId="77777777" w:rsidTr="00C07AFA">
        <w:trPr>
          <w:trHeight w:val="205"/>
        </w:trPr>
        <w:tc>
          <w:tcPr>
            <w:tcW w:w="3347" w:type="dxa"/>
            <w:gridSpan w:val="3"/>
          </w:tcPr>
          <w:p w14:paraId="04B6BAC0" w14:textId="77777777" w:rsidR="006375BC" w:rsidRDefault="006375BC" w:rsidP="00C07AFA">
            <w:pPr>
              <w:jc w:val="both"/>
            </w:pPr>
            <w:r>
              <w:t>Didaktika anglického jazyka a literatúry</w:t>
            </w:r>
          </w:p>
        </w:tc>
        <w:tc>
          <w:tcPr>
            <w:tcW w:w="2245" w:type="dxa"/>
            <w:gridSpan w:val="3"/>
          </w:tcPr>
          <w:p w14:paraId="7126F7BE" w14:textId="77777777" w:rsidR="006375BC" w:rsidRDefault="006375BC" w:rsidP="00C07AFA">
            <w:pPr>
              <w:jc w:val="both"/>
            </w:pPr>
            <w:r>
              <w:t>2018</w:t>
            </w:r>
          </w:p>
        </w:tc>
        <w:tc>
          <w:tcPr>
            <w:tcW w:w="2248" w:type="dxa"/>
            <w:gridSpan w:val="5"/>
            <w:tcBorders>
              <w:right w:val="single" w:sz="12" w:space="0" w:color="auto"/>
            </w:tcBorders>
          </w:tcPr>
          <w:p w14:paraId="7EFB235D" w14:textId="77777777" w:rsidR="006375BC" w:rsidRDefault="006375BC" w:rsidP="00C07AFA">
            <w:pPr>
              <w:jc w:val="both"/>
            </w:pPr>
            <w:r>
              <w:t>UKF v Nitre</w:t>
            </w:r>
          </w:p>
        </w:tc>
        <w:tc>
          <w:tcPr>
            <w:tcW w:w="1325" w:type="dxa"/>
            <w:gridSpan w:val="3"/>
            <w:tcBorders>
              <w:left w:val="single" w:sz="12" w:space="0" w:color="auto"/>
            </w:tcBorders>
            <w:shd w:val="clear" w:color="auto" w:fill="FBD4B4"/>
            <w:vAlign w:val="center"/>
          </w:tcPr>
          <w:p w14:paraId="0388A3FF" w14:textId="77777777" w:rsidR="006375BC" w:rsidRPr="00CB7E03" w:rsidRDefault="006375BC" w:rsidP="00C07AFA">
            <w:pPr>
              <w:jc w:val="both"/>
              <w:rPr>
                <w:b/>
                <w:sz w:val="18"/>
              </w:rPr>
            </w:pPr>
            <w:r w:rsidRPr="00CB7E03">
              <w:rPr>
                <w:b/>
                <w:sz w:val="18"/>
              </w:rPr>
              <w:t>H-index WoS/Scopus</w:t>
            </w:r>
          </w:p>
        </w:tc>
        <w:tc>
          <w:tcPr>
            <w:tcW w:w="694" w:type="dxa"/>
            <w:vAlign w:val="center"/>
          </w:tcPr>
          <w:p w14:paraId="2C080ED5" w14:textId="77777777" w:rsidR="006375BC" w:rsidRPr="00CB7E03" w:rsidRDefault="006375BC" w:rsidP="00C07AFA">
            <w:pPr>
              <w:rPr>
                <w:b/>
              </w:rPr>
            </w:pPr>
            <w:r w:rsidRPr="00CB7E03">
              <w:rPr>
                <w:b/>
              </w:rPr>
              <w:t xml:space="preserve">    2/4</w:t>
            </w:r>
          </w:p>
        </w:tc>
      </w:tr>
      <w:tr w:rsidR="006375BC" w14:paraId="0E5F17B2" w14:textId="77777777" w:rsidTr="00C07AFA">
        <w:tc>
          <w:tcPr>
            <w:tcW w:w="9859" w:type="dxa"/>
            <w:gridSpan w:val="15"/>
            <w:shd w:val="clear" w:color="auto" w:fill="F7CAAC"/>
          </w:tcPr>
          <w:p w14:paraId="132F0853"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490BD9F8" w14:textId="77777777" w:rsidTr="006448A7">
        <w:trPr>
          <w:trHeight w:val="20"/>
        </w:trPr>
        <w:tc>
          <w:tcPr>
            <w:tcW w:w="9859" w:type="dxa"/>
            <w:gridSpan w:val="15"/>
          </w:tcPr>
          <w:p w14:paraId="1913CDAC" w14:textId="5A3AB626" w:rsidR="00AA476C" w:rsidRDefault="00AA476C" w:rsidP="00C07AFA">
            <w:pPr>
              <w:widowControl w:val="0"/>
              <w:ind w:left="284" w:hanging="284"/>
              <w:rPr>
                <w:b/>
              </w:rPr>
            </w:pPr>
            <w:r>
              <w:rPr>
                <w:b/>
              </w:rPr>
              <w:t>B</w:t>
            </w:r>
          </w:p>
          <w:p w14:paraId="563BE743" w14:textId="08AAE561" w:rsidR="00AA476C" w:rsidRDefault="00AA476C" w:rsidP="00AA476C">
            <w:pPr>
              <w:widowControl w:val="0"/>
              <w:ind w:left="284" w:hanging="284"/>
            </w:pPr>
            <w:r w:rsidRPr="0017293A">
              <w:t xml:space="preserve">KRÁĽOVÁ, Zdena </w:t>
            </w:r>
            <w:r>
              <w:t xml:space="preserve">– </w:t>
            </w:r>
            <w:r w:rsidRPr="0017293A">
              <w:t xml:space="preserve">NEMČOKOVÁ, Katarína </w:t>
            </w:r>
            <w:r>
              <w:t xml:space="preserve">– </w:t>
            </w:r>
            <w:r w:rsidRPr="0017293A">
              <w:t>DATKO</w:t>
            </w:r>
            <w:r>
              <w:t>,</w:t>
            </w:r>
            <w:r w:rsidRPr="0017293A">
              <w:t xml:space="preserve"> Juraj: </w:t>
            </w:r>
            <w:r w:rsidRPr="00D10090">
              <w:rPr>
                <w:i/>
              </w:rPr>
              <w:t>Foreign Language Pronunciation, from Theory to Practice</w:t>
            </w:r>
            <w:r w:rsidRPr="0017293A">
              <w:t>. Newcastle upon Tyne: Cambridge Scholars Publishing, 2021. 107</w:t>
            </w:r>
            <w:r>
              <w:t xml:space="preserve"> s</w:t>
            </w:r>
            <w:r w:rsidRPr="0017293A">
              <w:t>. ISBN 978-1-5275-7371-0.</w:t>
            </w:r>
            <w:r w:rsidR="00873689">
              <w:t xml:space="preserve"> (40%)</w:t>
            </w:r>
          </w:p>
          <w:p w14:paraId="67E59038" w14:textId="77777777" w:rsidR="003A673E" w:rsidRDefault="003A673E" w:rsidP="00C07AFA">
            <w:pPr>
              <w:widowControl w:val="0"/>
              <w:ind w:left="284" w:hanging="284"/>
              <w:rPr>
                <w:b/>
              </w:rPr>
            </w:pPr>
          </w:p>
          <w:p w14:paraId="711CBC56" w14:textId="243D2AA1" w:rsidR="006375BC" w:rsidRPr="00AA476C" w:rsidRDefault="00AA476C" w:rsidP="00C07AFA">
            <w:pPr>
              <w:widowControl w:val="0"/>
              <w:ind w:left="284" w:hanging="284"/>
              <w:rPr>
                <w:b/>
              </w:rPr>
            </w:pPr>
            <w:r w:rsidRPr="00AA476C">
              <w:rPr>
                <w:b/>
              </w:rPr>
              <w:t>Jimp</w:t>
            </w:r>
          </w:p>
          <w:p w14:paraId="4227A920" w14:textId="3B8FDAF8" w:rsidR="00AA476C" w:rsidRDefault="00AA476C" w:rsidP="00AA476C">
            <w:pPr>
              <w:widowControl w:val="0"/>
              <w:ind w:left="284" w:hanging="284"/>
            </w:pPr>
            <w:r>
              <w:t xml:space="preserve">KRÁĽOVÁ, Zdena – KAMENICKÁ, Jana – TIRPÁKOVÁ, Anna. Positive emotional stimuli in teaching foreign language vocabulary. </w:t>
            </w:r>
            <w:r w:rsidRPr="00D10090">
              <w:rPr>
                <w:i/>
              </w:rPr>
              <w:t>System</w:t>
            </w:r>
            <w:r>
              <w:t>, roč. 104, č. 2 (2022), s. 1-12. ISSN 0346-251X.</w:t>
            </w:r>
            <w:r w:rsidR="0049432F">
              <w:t xml:space="preserve"> (80%)</w:t>
            </w:r>
          </w:p>
          <w:p w14:paraId="20B91C63" w14:textId="421F4542" w:rsidR="009D6175" w:rsidRDefault="009D6175" w:rsidP="009D6175">
            <w:pPr>
              <w:widowControl w:val="0"/>
              <w:ind w:left="284" w:hanging="284"/>
            </w:pPr>
            <w:r>
              <w:t xml:space="preserve">NEMČOKOVÁ, Katarína – </w:t>
            </w:r>
            <w:r w:rsidRPr="00DE6483">
              <w:t>KRÁĽOVÁ</w:t>
            </w:r>
            <w:r>
              <w:t>,</w:t>
            </w:r>
            <w:r w:rsidRPr="00DE6483">
              <w:t xml:space="preserve"> Zdena</w:t>
            </w:r>
            <w:r>
              <w:t xml:space="preserve"> –</w:t>
            </w:r>
            <w:r w:rsidRPr="00DE6483">
              <w:t xml:space="preserve"> HOLÍKOVÁ</w:t>
            </w:r>
            <w:r>
              <w:t>,</w:t>
            </w:r>
            <w:r w:rsidRPr="00DE6483">
              <w:t xml:space="preserve"> Aneta </w:t>
            </w:r>
            <w:r>
              <w:t>–</w:t>
            </w:r>
            <w:r w:rsidRPr="00DE6483">
              <w:t xml:space="preserve"> SAMPEY</w:t>
            </w:r>
            <w:r>
              <w:t>,</w:t>
            </w:r>
            <w:r w:rsidRPr="00DE6483">
              <w:t xml:space="preserve"> Daniel P.</w:t>
            </w:r>
            <w:r>
              <w:t xml:space="preserve"> Gender identities in e-shop perfume descriptions. </w:t>
            </w:r>
            <w:r w:rsidRPr="00D10090">
              <w:rPr>
                <w:i/>
              </w:rPr>
              <w:t>Topics in Linguistics</w:t>
            </w:r>
            <w:r>
              <w:t>, roč. 22, č. 1 (2021), s. 63-77. ISSN 1337-7590.</w:t>
            </w:r>
            <w:r w:rsidR="002502A6">
              <w:t xml:space="preserve"> (40%)</w:t>
            </w:r>
          </w:p>
          <w:p w14:paraId="28AEF45C" w14:textId="05A8E11A" w:rsidR="003A673E" w:rsidRPr="009B2A6D" w:rsidRDefault="003A673E" w:rsidP="003A673E">
            <w:pPr>
              <w:widowControl w:val="0"/>
              <w:ind w:left="284" w:hanging="284"/>
            </w:pPr>
            <w:r w:rsidRPr="009B2A6D">
              <w:t xml:space="preserve">KRÁĽOVÁ, Zdena – TIRPÁKOVÁ, Anna. Nonnative EFL Teachers’ Speaking Anxiety: Post-Communist Country Context. </w:t>
            </w:r>
            <w:r w:rsidRPr="009B2A6D">
              <w:rPr>
                <w:i/>
              </w:rPr>
              <w:t>Sage Open</w:t>
            </w:r>
            <w:r w:rsidRPr="009B2A6D">
              <w:t>, roč. 9, č. 2 (2019), s. 1-13. ISSN 2158-2440.</w:t>
            </w:r>
            <w:r w:rsidR="00BF4267">
              <w:t xml:space="preserve"> (80%)</w:t>
            </w:r>
          </w:p>
          <w:p w14:paraId="21446A50" w14:textId="6191C196" w:rsidR="00AA476C" w:rsidRDefault="00AA476C" w:rsidP="00C07AFA">
            <w:pPr>
              <w:widowControl w:val="0"/>
              <w:ind w:left="284" w:hanging="284"/>
            </w:pPr>
          </w:p>
          <w:p w14:paraId="2FBC85CA" w14:textId="117A7A7A" w:rsidR="00C74DB5" w:rsidRPr="00C74DB5" w:rsidRDefault="00C74DB5" w:rsidP="00C07AFA">
            <w:pPr>
              <w:widowControl w:val="0"/>
              <w:ind w:left="284" w:hanging="284"/>
              <w:rPr>
                <w:b/>
              </w:rPr>
            </w:pPr>
            <w:r w:rsidRPr="00C74DB5">
              <w:rPr>
                <w:b/>
              </w:rPr>
              <w:t>Jsc</w:t>
            </w:r>
          </w:p>
          <w:p w14:paraId="3DB5396F" w14:textId="7C4D0D94" w:rsidR="00C74DB5" w:rsidRDefault="00C74DB5" w:rsidP="00C07AFA">
            <w:pPr>
              <w:widowControl w:val="0"/>
              <w:ind w:left="284" w:hanging="284"/>
            </w:pPr>
            <w:r>
              <w:t xml:space="preserve">KRÁĽOVÁ, Zdena – </w:t>
            </w:r>
            <w:r w:rsidRPr="00DE6483">
              <w:t>NEMČOKOVÁ</w:t>
            </w:r>
            <w:r>
              <w:t>,</w:t>
            </w:r>
            <w:r w:rsidRPr="00DE6483">
              <w:t xml:space="preserve"> Katarína </w:t>
            </w:r>
            <w:r>
              <w:t>–</w:t>
            </w:r>
            <w:r w:rsidRPr="00DE6483">
              <w:t xml:space="preserve"> BÍROVÁ</w:t>
            </w:r>
            <w:r>
              <w:t>,</w:t>
            </w:r>
            <w:r w:rsidRPr="00DE6483">
              <w:t xml:space="preserve"> Jana</w:t>
            </w:r>
            <w:r>
              <w:t xml:space="preserve">. Contrastive vs Non-Contrastive Meta-Phonetic Input in Teaching Foreign Language. </w:t>
            </w:r>
            <w:r w:rsidRPr="00D10090">
              <w:rPr>
                <w:i/>
              </w:rPr>
              <w:t>Lidil: Revue de Linguistique et de Didactique des langues</w:t>
            </w:r>
            <w:r>
              <w:t>, č. 61 (2020), s. 15-16.  ISSN 1960-6052.</w:t>
            </w:r>
            <w:r w:rsidR="006B3B44">
              <w:t xml:space="preserve"> (50</w:t>
            </w:r>
            <w:r w:rsidR="00A6143F">
              <w:t>%</w:t>
            </w:r>
            <w:r w:rsidR="006B3B44">
              <w:t>)</w:t>
            </w:r>
          </w:p>
          <w:p w14:paraId="579D4FD1" w14:textId="29F0D5FC" w:rsidR="006375BC" w:rsidRDefault="006375BC" w:rsidP="00CD7A65">
            <w:pPr>
              <w:widowControl w:val="0"/>
              <w:ind w:left="284" w:hanging="284"/>
              <w:rPr>
                <w:b/>
              </w:rPr>
            </w:pPr>
          </w:p>
        </w:tc>
      </w:tr>
      <w:tr w:rsidR="006375BC" w14:paraId="6A3EAFC2" w14:textId="77777777" w:rsidTr="00C07AFA">
        <w:trPr>
          <w:trHeight w:val="218"/>
        </w:trPr>
        <w:tc>
          <w:tcPr>
            <w:tcW w:w="9859" w:type="dxa"/>
            <w:gridSpan w:val="15"/>
            <w:shd w:val="clear" w:color="auto" w:fill="F7CAAC"/>
          </w:tcPr>
          <w:p w14:paraId="66B5DF26" w14:textId="330B72F9" w:rsidR="006375BC" w:rsidRDefault="006375BC" w:rsidP="00C07AFA">
            <w:pPr>
              <w:rPr>
                <w:b/>
              </w:rPr>
            </w:pPr>
            <w:r>
              <w:rPr>
                <w:b/>
              </w:rPr>
              <w:t>Působení v</w:t>
            </w:r>
            <w:r w:rsidR="006448A7">
              <w:rPr>
                <w:b/>
              </w:rPr>
              <w:t> </w:t>
            </w:r>
            <w:r>
              <w:rPr>
                <w:b/>
              </w:rPr>
              <w:t>zahraničí</w:t>
            </w:r>
          </w:p>
        </w:tc>
      </w:tr>
      <w:tr w:rsidR="006375BC" w14:paraId="199F1695" w14:textId="77777777" w:rsidTr="00C07AFA">
        <w:trPr>
          <w:trHeight w:val="328"/>
        </w:trPr>
        <w:tc>
          <w:tcPr>
            <w:tcW w:w="9859" w:type="dxa"/>
            <w:gridSpan w:val="15"/>
          </w:tcPr>
          <w:p w14:paraId="48986673" w14:textId="3784116E" w:rsidR="008517F4" w:rsidRPr="0008438A" w:rsidRDefault="008517F4" w:rsidP="00522648">
            <w:pPr>
              <w:pStyle w:val="Dd"/>
              <w:widowControl w:val="0"/>
            </w:pPr>
          </w:p>
        </w:tc>
      </w:tr>
      <w:tr w:rsidR="006375BC" w14:paraId="11BA7C8F" w14:textId="77777777" w:rsidTr="00F916FA">
        <w:trPr>
          <w:cantSplit/>
          <w:trHeight w:val="20"/>
        </w:trPr>
        <w:tc>
          <w:tcPr>
            <w:tcW w:w="2518" w:type="dxa"/>
            <w:shd w:val="clear" w:color="auto" w:fill="F7CAAC"/>
          </w:tcPr>
          <w:p w14:paraId="07320C94" w14:textId="77777777" w:rsidR="006375BC" w:rsidRDefault="006375BC" w:rsidP="00C07AFA">
            <w:pPr>
              <w:jc w:val="both"/>
              <w:rPr>
                <w:b/>
              </w:rPr>
            </w:pPr>
            <w:r>
              <w:rPr>
                <w:b/>
              </w:rPr>
              <w:t xml:space="preserve">Podpis </w:t>
            </w:r>
          </w:p>
        </w:tc>
        <w:tc>
          <w:tcPr>
            <w:tcW w:w="4536" w:type="dxa"/>
            <w:gridSpan w:val="8"/>
          </w:tcPr>
          <w:p w14:paraId="261930F4" w14:textId="77777777" w:rsidR="006375BC" w:rsidRDefault="006375BC" w:rsidP="00C07AFA">
            <w:pPr>
              <w:jc w:val="both"/>
            </w:pPr>
            <w:r>
              <w:t>Zdena Kráľová v. r.</w:t>
            </w:r>
          </w:p>
        </w:tc>
        <w:tc>
          <w:tcPr>
            <w:tcW w:w="786" w:type="dxa"/>
            <w:gridSpan w:val="2"/>
            <w:shd w:val="clear" w:color="auto" w:fill="F7CAAC"/>
          </w:tcPr>
          <w:p w14:paraId="2F77DA68" w14:textId="77777777" w:rsidR="006375BC" w:rsidRDefault="006375BC" w:rsidP="00C07AFA">
            <w:pPr>
              <w:jc w:val="both"/>
            </w:pPr>
            <w:r>
              <w:rPr>
                <w:b/>
              </w:rPr>
              <w:t>datum</w:t>
            </w:r>
          </w:p>
        </w:tc>
        <w:tc>
          <w:tcPr>
            <w:tcW w:w="2019" w:type="dxa"/>
            <w:gridSpan w:val="4"/>
          </w:tcPr>
          <w:p w14:paraId="2402927D" w14:textId="76C99143" w:rsidR="006375BC" w:rsidRDefault="00387653" w:rsidP="00C07AFA">
            <w:pPr>
              <w:jc w:val="both"/>
            </w:pPr>
            <w:r>
              <w:t>1. 2. 2023</w:t>
            </w:r>
          </w:p>
        </w:tc>
      </w:tr>
    </w:tbl>
    <w:p w14:paraId="3A4947CD" w14:textId="77777777" w:rsidR="006375BC" w:rsidRDefault="006375BC" w:rsidP="006375BC"/>
    <w:p w14:paraId="285452C0" w14:textId="483D2A16"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3ADD8E1A" w14:textId="77777777" w:rsidTr="00C07AFA">
        <w:tc>
          <w:tcPr>
            <w:tcW w:w="9859" w:type="dxa"/>
            <w:gridSpan w:val="15"/>
            <w:tcBorders>
              <w:bottom w:val="double" w:sz="4" w:space="0" w:color="auto"/>
            </w:tcBorders>
            <w:shd w:val="clear" w:color="auto" w:fill="BDD6EE"/>
          </w:tcPr>
          <w:p w14:paraId="45F749F8" w14:textId="77777777" w:rsidR="006375BC" w:rsidRDefault="006375BC" w:rsidP="00C07AFA">
            <w:pPr>
              <w:jc w:val="both"/>
              <w:rPr>
                <w:b/>
                <w:sz w:val="28"/>
              </w:rPr>
            </w:pPr>
            <w:r>
              <w:rPr>
                <w:b/>
                <w:sz w:val="28"/>
              </w:rPr>
              <w:t>C-I – Personální zabezpečení</w:t>
            </w:r>
          </w:p>
        </w:tc>
      </w:tr>
      <w:tr w:rsidR="006375BC" w14:paraId="040A3E43" w14:textId="77777777" w:rsidTr="00C07AFA">
        <w:tc>
          <w:tcPr>
            <w:tcW w:w="2518" w:type="dxa"/>
            <w:tcBorders>
              <w:top w:val="double" w:sz="4" w:space="0" w:color="auto"/>
            </w:tcBorders>
            <w:shd w:val="clear" w:color="auto" w:fill="F7CAAC"/>
          </w:tcPr>
          <w:p w14:paraId="60A16192" w14:textId="77777777" w:rsidR="006375BC" w:rsidRDefault="006375BC" w:rsidP="00C07AFA">
            <w:pPr>
              <w:jc w:val="both"/>
              <w:rPr>
                <w:b/>
              </w:rPr>
            </w:pPr>
            <w:r>
              <w:rPr>
                <w:b/>
              </w:rPr>
              <w:t>Vysoká škola</w:t>
            </w:r>
          </w:p>
        </w:tc>
        <w:tc>
          <w:tcPr>
            <w:tcW w:w="7341" w:type="dxa"/>
            <w:gridSpan w:val="14"/>
          </w:tcPr>
          <w:p w14:paraId="2A290DFC" w14:textId="77777777" w:rsidR="006375BC" w:rsidRDefault="006375BC" w:rsidP="00C07AFA">
            <w:pPr>
              <w:jc w:val="both"/>
            </w:pPr>
            <w:r>
              <w:t>Univerzita Tomáše Bati ve Zlíně</w:t>
            </w:r>
          </w:p>
        </w:tc>
      </w:tr>
      <w:tr w:rsidR="006375BC" w14:paraId="2F7A623F" w14:textId="77777777" w:rsidTr="00C07AFA">
        <w:tc>
          <w:tcPr>
            <w:tcW w:w="2518" w:type="dxa"/>
            <w:shd w:val="clear" w:color="auto" w:fill="F7CAAC"/>
          </w:tcPr>
          <w:p w14:paraId="18034F48" w14:textId="77777777" w:rsidR="006375BC" w:rsidRDefault="006375BC" w:rsidP="00C07AFA">
            <w:pPr>
              <w:jc w:val="both"/>
              <w:rPr>
                <w:b/>
              </w:rPr>
            </w:pPr>
            <w:r>
              <w:rPr>
                <w:b/>
              </w:rPr>
              <w:t>Součást vysoké školy</w:t>
            </w:r>
          </w:p>
        </w:tc>
        <w:tc>
          <w:tcPr>
            <w:tcW w:w="7341" w:type="dxa"/>
            <w:gridSpan w:val="14"/>
          </w:tcPr>
          <w:p w14:paraId="520546CF" w14:textId="77777777" w:rsidR="006375BC" w:rsidRDefault="006375BC" w:rsidP="00C07AFA">
            <w:pPr>
              <w:jc w:val="both"/>
            </w:pPr>
            <w:r>
              <w:t>Fakulta humanitních studií</w:t>
            </w:r>
          </w:p>
        </w:tc>
      </w:tr>
      <w:tr w:rsidR="006375BC" w14:paraId="6C5B362D" w14:textId="77777777" w:rsidTr="00C07AFA">
        <w:tc>
          <w:tcPr>
            <w:tcW w:w="2518" w:type="dxa"/>
            <w:shd w:val="clear" w:color="auto" w:fill="F7CAAC"/>
          </w:tcPr>
          <w:p w14:paraId="0517C5B6" w14:textId="77777777" w:rsidR="006375BC" w:rsidRDefault="006375BC" w:rsidP="00C07AFA">
            <w:pPr>
              <w:jc w:val="both"/>
              <w:rPr>
                <w:b/>
              </w:rPr>
            </w:pPr>
            <w:r>
              <w:rPr>
                <w:b/>
              </w:rPr>
              <w:t>Název studijního programu</w:t>
            </w:r>
          </w:p>
        </w:tc>
        <w:tc>
          <w:tcPr>
            <w:tcW w:w="7341" w:type="dxa"/>
            <w:gridSpan w:val="14"/>
          </w:tcPr>
          <w:p w14:paraId="7C087AC8" w14:textId="77777777" w:rsidR="006375BC" w:rsidRDefault="006375BC" w:rsidP="00C07AFA">
            <w:pPr>
              <w:jc w:val="both"/>
            </w:pPr>
            <w:r>
              <w:t>Anglická filologie</w:t>
            </w:r>
          </w:p>
        </w:tc>
      </w:tr>
      <w:tr w:rsidR="006375BC" w14:paraId="7581505D" w14:textId="77777777" w:rsidTr="00C07AFA">
        <w:tc>
          <w:tcPr>
            <w:tcW w:w="2518" w:type="dxa"/>
            <w:shd w:val="clear" w:color="auto" w:fill="F7CAAC"/>
          </w:tcPr>
          <w:p w14:paraId="023A4F5E" w14:textId="77777777" w:rsidR="006375BC" w:rsidRDefault="006375BC" w:rsidP="00C07AFA">
            <w:pPr>
              <w:jc w:val="both"/>
              <w:rPr>
                <w:b/>
              </w:rPr>
            </w:pPr>
            <w:r>
              <w:rPr>
                <w:b/>
              </w:rPr>
              <w:t>Jméno a příjmení</w:t>
            </w:r>
          </w:p>
        </w:tc>
        <w:tc>
          <w:tcPr>
            <w:tcW w:w="4536" w:type="dxa"/>
            <w:gridSpan w:val="8"/>
          </w:tcPr>
          <w:p w14:paraId="120375BC" w14:textId="77777777" w:rsidR="006375BC" w:rsidRDefault="006375BC" w:rsidP="00C07AFA">
            <w:pPr>
              <w:jc w:val="both"/>
            </w:pPr>
            <w:r>
              <w:t>Libor Marek</w:t>
            </w:r>
          </w:p>
        </w:tc>
        <w:tc>
          <w:tcPr>
            <w:tcW w:w="709" w:type="dxa"/>
            <w:shd w:val="clear" w:color="auto" w:fill="F7CAAC"/>
          </w:tcPr>
          <w:p w14:paraId="29C863B3" w14:textId="77777777" w:rsidR="006375BC" w:rsidRDefault="006375BC" w:rsidP="00C07AFA">
            <w:pPr>
              <w:jc w:val="both"/>
              <w:rPr>
                <w:b/>
              </w:rPr>
            </w:pPr>
            <w:r>
              <w:rPr>
                <w:b/>
              </w:rPr>
              <w:t>Tituly</w:t>
            </w:r>
          </w:p>
        </w:tc>
        <w:tc>
          <w:tcPr>
            <w:tcW w:w="2096" w:type="dxa"/>
            <w:gridSpan w:val="5"/>
          </w:tcPr>
          <w:p w14:paraId="07A58F91" w14:textId="77777777" w:rsidR="006375BC" w:rsidRDefault="006375BC" w:rsidP="00C07AFA">
            <w:pPr>
              <w:jc w:val="both"/>
            </w:pPr>
            <w:r w:rsidRPr="0085128B">
              <w:t>Mgr., Ph.D.</w:t>
            </w:r>
          </w:p>
        </w:tc>
      </w:tr>
      <w:tr w:rsidR="006375BC" w14:paraId="49C81C3A" w14:textId="77777777" w:rsidTr="00141DEF">
        <w:tc>
          <w:tcPr>
            <w:tcW w:w="2518" w:type="dxa"/>
            <w:shd w:val="clear" w:color="auto" w:fill="F7CAAC"/>
          </w:tcPr>
          <w:p w14:paraId="7CF503CE" w14:textId="77777777" w:rsidR="006375BC" w:rsidRDefault="006375BC" w:rsidP="00C07AFA">
            <w:pPr>
              <w:jc w:val="both"/>
              <w:rPr>
                <w:b/>
              </w:rPr>
            </w:pPr>
            <w:r>
              <w:rPr>
                <w:b/>
              </w:rPr>
              <w:t>Rok narození</w:t>
            </w:r>
          </w:p>
        </w:tc>
        <w:tc>
          <w:tcPr>
            <w:tcW w:w="829" w:type="dxa"/>
            <w:gridSpan w:val="2"/>
          </w:tcPr>
          <w:p w14:paraId="5E9FF822" w14:textId="77777777" w:rsidR="006375BC" w:rsidRDefault="006375BC" w:rsidP="00C07AFA">
            <w:pPr>
              <w:jc w:val="both"/>
            </w:pPr>
            <w:r>
              <w:t>1974</w:t>
            </w:r>
          </w:p>
        </w:tc>
        <w:tc>
          <w:tcPr>
            <w:tcW w:w="1721" w:type="dxa"/>
            <w:shd w:val="clear" w:color="auto" w:fill="F7CAAC"/>
          </w:tcPr>
          <w:p w14:paraId="39FF2BC2" w14:textId="77777777" w:rsidR="006375BC" w:rsidRDefault="006375BC" w:rsidP="00C07AFA">
            <w:pPr>
              <w:jc w:val="both"/>
              <w:rPr>
                <w:b/>
              </w:rPr>
            </w:pPr>
            <w:r>
              <w:rPr>
                <w:b/>
              </w:rPr>
              <w:t>typ vztahu k VŠ</w:t>
            </w:r>
          </w:p>
        </w:tc>
        <w:tc>
          <w:tcPr>
            <w:tcW w:w="992" w:type="dxa"/>
            <w:gridSpan w:val="4"/>
          </w:tcPr>
          <w:p w14:paraId="0D3E918A" w14:textId="77777777" w:rsidR="006375BC" w:rsidRDefault="006375BC" w:rsidP="00C07AFA">
            <w:pPr>
              <w:jc w:val="both"/>
            </w:pPr>
            <w:r>
              <w:t>pp</w:t>
            </w:r>
          </w:p>
        </w:tc>
        <w:tc>
          <w:tcPr>
            <w:tcW w:w="994" w:type="dxa"/>
            <w:shd w:val="clear" w:color="auto" w:fill="F7CAAC"/>
          </w:tcPr>
          <w:p w14:paraId="3462095D" w14:textId="77777777" w:rsidR="006375BC" w:rsidRDefault="006375BC" w:rsidP="00C07AFA">
            <w:pPr>
              <w:jc w:val="both"/>
              <w:rPr>
                <w:b/>
              </w:rPr>
            </w:pPr>
            <w:r>
              <w:rPr>
                <w:b/>
              </w:rPr>
              <w:t>rozsah</w:t>
            </w:r>
          </w:p>
        </w:tc>
        <w:tc>
          <w:tcPr>
            <w:tcW w:w="709" w:type="dxa"/>
          </w:tcPr>
          <w:p w14:paraId="300E1166" w14:textId="77777777" w:rsidR="006375BC" w:rsidRDefault="006375BC" w:rsidP="00C07AFA">
            <w:pPr>
              <w:jc w:val="both"/>
            </w:pPr>
            <w:r>
              <w:t>40</w:t>
            </w:r>
          </w:p>
        </w:tc>
        <w:tc>
          <w:tcPr>
            <w:tcW w:w="775" w:type="dxa"/>
            <w:gridSpan w:val="3"/>
            <w:shd w:val="clear" w:color="auto" w:fill="F7CAAC"/>
          </w:tcPr>
          <w:p w14:paraId="26BE3D03" w14:textId="77777777" w:rsidR="006375BC" w:rsidRDefault="006375BC" w:rsidP="00C07AFA">
            <w:pPr>
              <w:jc w:val="both"/>
              <w:rPr>
                <w:b/>
              </w:rPr>
            </w:pPr>
            <w:r>
              <w:rPr>
                <w:b/>
              </w:rPr>
              <w:t>do kdy</w:t>
            </w:r>
          </w:p>
        </w:tc>
        <w:tc>
          <w:tcPr>
            <w:tcW w:w="1321" w:type="dxa"/>
            <w:gridSpan w:val="2"/>
          </w:tcPr>
          <w:p w14:paraId="6B377673" w14:textId="77777777" w:rsidR="006375BC" w:rsidRDefault="006375BC" w:rsidP="00C07AFA">
            <w:pPr>
              <w:jc w:val="both"/>
            </w:pPr>
            <w:r>
              <w:t>N</w:t>
            </w:r>
          </w:p>
        </w:tc>
      </w:tr>
      <w:tr w:rsidR="006375BC" w14:paraId="1ECCA7B7" w14:textId="77777777" w:rsidTr="00141DEF">
        <w:tc>
          <w:tcPr>
            <w:tcW w:w="5068" w:type="dxa"/>
            <w:gridSpan w:val="4"/>
            <w:shd w:val="clear" w:color="auto" w:fill="F7CAAC"/>
          </w:tcPr>
          <w:p w14:paraId="1CEFC00E" w14:textId="77777777" w:rsidR="006375BC" w:rsidRDefault="006375BC" w:rsidP="00C07AFA">
            <w:pPr>
              <w:jc w:val="both"/>
              <w:rPr>
                <w:b/>
              </w:rPr>
            </w:pPr>
            <w:r>
              <w:rPr>
                <w:b/>
              </w:rPr>
              <w:t>Typ vztahu na součásti VŠ, která uskutečňuje st. program</w:t>
            </w:r>
          </w:p>
        </w:tc>
        <w:tc>
          <w:tcPr>
            <w:tcW w:w="992" w:type="dxa"/>
            <w:gridSpan w:val="4"/>
          </w:tcPr>
          <w:p w14:paraId="34A78A8A" w14:textId="77777777" w:rsidR="006375BC" w:rsidRDefault="006375BC" w:rsidP="00C07AFA">
            <w:pPr>
              <w:jc w:val="both"/>
            </w:pPr>
            <w:r>
              <w:t>pp</w:t>
            </w:r>
          </w:p>
        </w:tc>
        <w:tc>
          <w:tcPr>
            <w:tcW w:w="994" w:type="dxa"/>
            <w:shd w:val="clear" w:color="auto" w:fill="F7CAAC"/>
          </w:tcPr>
          <w:p w14:paraId="1A7AA57B" w14:textId="77777777" w:rsidR="006375BC" w:rsidRDefault="006375BC" w:rsidP="00C07AFA">
            <w:pPr>
              <w:jc w:val="both"/>
              <w:rPr>
                <w:b/>
              </w:rPr>
            </w:pPr>
            <w:r>
              <w:rPr>
                <w:b/>
              </w:rPr>
              <w:t>rozsah</w:t>
            </w:r>
          </w:p>
        </w:tc>
        <w:tc>
          <w:tcPr>
            <w:tcW w:w="709" w:type="dxa"/>
          </w:tcPr>
          <w:p w14:paraId="6E2B0EE3" w14:textId="77777777" w:rsidR="006375BC" w:rsidRDefault="006375BC" w:rsidP="00C07AFA">
            <w:pPr>
              <w:jc w:val="both"/>
            </w:pPr>
            <w:r>
              <w:t>40</w:t>
            </w:r>
          </w:p>
        </w:tc>
        <w:tc>
          <w:tcPr>
            <w:tcW w:w="775" w:type="dxa"/>
            <w:gridSpan w:val="3"/>
            <w:shd w:val="clear" w:color="auto" w:fill="F7CAAC"/>
          </w:tcPr>
          <w:p w14:paraId="04E704F1" w14:textId="77777777" w:rsidR="006375BC" w:rsidRDefault="006375BC" w:rsidP="00C07AFA">
            <w:pPr>
              <w:jc w:val="both"/>
              <w:rPr>
                <w:b/>
              </w:rPr>
            </w:pPr>
            <w:r>
              <w:rPr>
                <w:b/>
              </w:rPr>
              <w:t>do kdy</w:t>
            </w:r>
          </w:p>
        </w:tc>
        <w:tc>
          <w:tcPr>
            <w:tcW w:w="1321" w:type="dxa"/>
            <w:gridSpan w:val="2"/>
          </w:tcPr>
          <w:p w14:paraId="2DB54960" w14:textId="77777777" w:rsidR="006375BC" w:rsidRDefault="006375BC" w:rsidP="00C07AFA">
            <w:pPr>
              <w:jc w:val="both"/>
            </w:pPr>
            <w:r>
              <w:t>N</w:t>
            </w:r>
          </w:p>
        </w:tc>
      </w:tr>
      <w:tr w:rsidR="006375BC" w14:paraId="65CB290F" w14:textId="77777777" w:rsidTr="00C07AFA">
        <w:tc>
          <w:tcPr>
            <w:tcW w:w="6060" w:type="dxa"/>
            <w:gridSpan w:val="8"/>
            <w:shd w:val="clear" w:color="auto" w:fill="F7CAAC"/>
          </w:tcPr>
          <w:p w14:paraId="2C4AE808"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50B4387F" w14:textId="77777777" w:rsidR="006375BC" w:rsidRDefault="006375BC" w:rsidP="00C07AFA">
            <w:pPr>
              <w:jc w:val="both"/>
              <w:rPr>
                <w:b/>
              </w:rPr>
            </w:pPr>
            <w:r>
              <w:rPr>
                <w:b/>
              </w:rPr>
              <w:t>typ prac. vztahu</w:t>
            </w:r>
          </w:p>
        </w:tc>
        <w:tc>
          <w:tcPr>
            <w:tcW w:w="2096" w:type="dxa"/>
            <w:gridSpan w:val="5"/>
            <w:shd w:val="clear" w:color="auto" w:fill="F7CAAC"/>
          </w:tcPr>
          <w:p w14:paraId="2CE845D1" w14:textId="77777777" w:rsidR="006375BC" w:rsidRDefault="006375BC" w:rsidP="00C07AFA">
            <w:pPr>
              <w:jc w:val="both"/>
              <w:rPr>
                <w:b/>
              </w:rPr>
            </w:pPr>
            <w:r>
              <w:rPr>
                <w:b/>
              </w:rPr>
              <w:t>rozsah</w:t>
            </w:r>
          </w:p>
        </w:tc>
      </w:tr>
      <w:tr w:rsidR="006375BC" w14:paraId="0BF684AC" w14:textId="77777777" w:rsidTr="00C07AFA">
        <w:tc>
          <w:tcPr>
            <w:tcW w:w="6060" w:type="dxa"/>
            <w:gridSpan w:val="8"/>
          </w:tcPr>
          <w:p w14:paraId="3DF2FEE3" w14:textId="77777777" w:rsidR="006375BC" w:rsidRDefault="006375BC" w:rsidP="00C07AFA">
            <w:pPr>
              <w:jc w:val="both"/>
            </w:pPr>
          </w:p>
        </w:tc>
        <w:tc>
          <w:tcPr>
            <w:tcW w:w="1703" w:type="dxa"/>
            <w:gridSpan w:val="2"/>
          </w:tcPr>
          <w:p w14:paraId="2E292D85" w14:textId="77777777" w:rsidR="006375BC" w:rsidRDefault="006375BC" w:rsidP="00C07AFA">
            <w:pPr>
              <w:jc w:val="both"/>
            </w:pPr>
          </w:p>
        </w:tc>
        <w:tc>
          <w:tcPr>
            <w:tcW w:w="2096" w:type="dxa"/>
            <w:gridSpan w:val="5"/>
          </w:tcPr>
          <w:p w14:paraId="7CC42619" w14:textId="77777777" w:rsidR="006375BC" w:rsidRDefault="006375BC" w:rsidP="00C07AFA">
            <w:pPr>
              <w:jc w:val="both"/>
            </w:pPr>
          </w:p>
        </w:tc>
      </w:tr>
      <w:tr w:rsidR="006375BC" w14:paraId="0D8DCEC4" w14:textId="77777777" w:rsidTr="00C07AFA">
        <w:tc>
          <w:tcPr>
            <w:tcW w:w="9859" w:type="dxa"/>
            <w:gridSpan w:val="15"/>
            <w:shd w:val="clear" w:color="auto" w:fill="F7CAAC"/>
          </w:tcPr>
          <w:p w14:paraId="0B4C6A11" w14:textId="77777777" w:rsidR="006375BC" w:rsidRDefault="006375BC" w:rsidP="00C07AFA">
            <w:r>
              <w:rPr>
                <w:b/>
              </w:rPr>
              <w:t>Předměty příslušného studijního programu a způsob zapojení do jejich výuky, příp. další zapojení do uskutečňování studijního programu</w:t>
            </w:r>
          </w:p>
        </w:tc>
      </w:tr>
      <w:tr w:rsidR="006375BC" w:rsidRPr="002827C6" w14:paraId="724CD29C" w14:textId="77777777" w:rsidTr="00C07AFA">
        <w:trPr>
          <w:trHeight w:val="20"/>
        </w:trPr>
        <w:tc>
          <w:tcPr>
            <w:tcW w:w="9859" w:type="dxa"/>
            <w:gridSpan w:val="15"/>
            <w:tcBorders>
              <w:top w:val="nil"/>
            </w:tcBorders>
          </w:tcPr>
          <w:p w14:paraId="1441FEB6" w14:textId="77777777" w:rsidR="006375BC" w:rsidRDefault="006375BC" w:rsidP="00C07AFA">
            <w:pPr>
              <w:jc w:val="both"/>
            </w:pPr>
            <w:r>
              <w:t>Prostor a čas v literární moderně – garant, vyučující</w:t>
            </w:r>
          </w:p>
          <w:p w14:paraId="42D546DC" w14:textId="77777777" w:rsidR="006375BC" w:rsidRDefault="006375BC" w:rsidP="00C07AFA">
            <w:pPr>
              <w:jc w:val="both"/>
            </w:pPr>
            <w:r>
              <w:t>Region a regionalita v literatuře – garant, vyučující</w:t>
            </w:r>
          </w:p>
          <w:p w14:paraId="0B0C4F59" w14:textId="77777777" w:rsidR="006375BC" w:rsidRPr="002827C6" w:rsidRDefault="006375BC" w:rsidP="00C07AFA">
            <w:pPr>
              <w:jc w:val="both"/>
            </w:pPr>
          </w:p>
        </w:tc>
      </w:tr>
      <w:tr w:rsidR="006375BC" w:rsidRPr="00B37A10" w14:paraId="7EF4FCA8" w14:textId="77777777" w:rsidTr="00C07AFA">
        <w:trPr>
          <w:trHeight w:val="340"/>
        </w:trPr>
        <w:tc>
          <w:tcPr>
            <w:tcW w:w="9859" w:type="dxa"/>
            <w:gridSpan w:val="15"/>
            <w:tcBorders>
              <w:top w:val="nil"/>
            </w:tcBorders>
            <w:shd w:val="clear" w:color="auto" w:fill="FBD4B4"/>
          </w:tcPr>
          <w:p w14:paraId="08389D3E" w14:textId="77777777" w:rsidR="006375BC" w:rsidRPr="00AF1E48" w:rsidRDefault="006375BC" w:rsidP="00C07AFA">
            <w:pPr>
              <w:rPr>
                <w:b/>
              </w:rPr>
            </w:pPr>
            <w:r w:rsidRPr="00AF1E48">
              <w:rPr>
                <w:b/>
              </w:rPr>
              <w:t>Zapojení do výuky v dalších studijních programech na téže vysoké škole (pouze u garantů ZT a PZ předmětů)</w:t>
            </w:r>
          </w:p>
        </w:tc>
      </w:tr>
      <w:tr w:rsidR="006375BC" w:rsidRPr="00B37A10" w14:paraId="714121EE" w14:textId="77777777" w:rsidTr="00C07AFA">
        <w:trPr>
          <w:trHeight w:val="340"/>
        </w:trPr>
        <w:tc>
          <w:tcPr>
            <w:tcW w:w="2802" w:type="dxa"/>
            <w:gridSpan w:val="2"/>
            <w:tcBorders>
              <w:top w:val="nil"/>
            </w:tcBorders>
          </w:tcPr>
          <w:p w14:paraId="178DAE86" w14:textId="77777777" w:rsidR="006375BC" w:rsidRPr="00AF1E48" w:rsidRDefault="006375BC" w:rsidP="00C07AFA">
            <w:pPr>
              <w:rPr>
                <w:b/>
              </w:rPr>
            </w:pPr>
            <w:r w:rsidRPr="00AF1E48">
              <w:rPr>
                <w:b/>
              </w:rPr>
              <w:t>Název studijního předmětu</w:t>
            </w:r>
          </w:p>
        </w:tc>
        <w:tc>
          <w:tcPr>
            <w:tcW w:w="2409" w:type="dxa"/>
            <w:gridSpan w:val="3"/>
            <w:tcBorders>
              <w:top w:val="nil"/>
            </w:tcBorders>
          </w:tcPr>
          <w:p w14:paraId="316CF6F7" w14:textId="77777777" w:rsidR="006375BC" w:rsidRPr="00AF1E48" w:rsidRDefault="006375BC" w:rsidP="00C07AFA">
            <w:pPr>
              <w:rPr>
                <w:b/>
              </w:rPr>
            </w:pPr>
            <w:r w:rsidRPr="00AF1E48">
              <w:rPr>
                <w:b/>
              </w:rPr>
              <w:t>Název studijního programu</w:t>
            </w:r>
          </w:p>
        </w:tc>
        <w:tc>
          <w:tcPr>
            <w:tcW w:w="567" w:type="dxa"/>
            <w:gridSpan w:val="2"/>
            <w:tcBorders>
              <w:top w:val="nil"/>
            </w:tcBorders>
          </w:tcPr>
          <w:p w14:paraId="3C4B229E" w14:textId="77777777" w:rsidR="006375BC" w:rsidRPr="00AF1E48" w:rsidRDefault="006375BC" w:rsidP="00C07AFA">
            <w:pPr>
              <w:rPr>
                <w:b/>
              </w:rPr>
            </w:pPr>
            <w:r w:rsidRPr="00AF1E48">
              <w:rPr>
                <w:b/>
              </w:rPr>
              <w:t>Sem.</w:t>
            </w:r>
          </w:p>
        </w:tc>
        <w:tc>
          <w:tcPr>
            <w:tcW w:w="2109" w:type="dxa"/>
            <w:gridSpan w:val="5"/>
            <w:tcBorders>
              <w:top w:val="nil"/>
            </w:tcBorders>
          </w:tcPr>
          <w:p w14:paraId="297BECC7" w14:textId="77777777" w:rsidR="006375BC" w:rsidRPr="00AF1E48" w:rsidRDefault="006375BC" w:rsidP="00C07AFA">
            <w:pPr>
              <w:rPr>
                <w:b/>
              </w:rPr>
            </w:pPr>
            <w:r w:rsidRPr="00AF1E48">
              <w:rPr>
                <w:b/>
              </w:rPr>
              <w:t>Role ve výuce daného předmětu</w:t>
            </w:r>
          </w:p>
        </w:tc>
        <w:tc>
          <w:tcPr>
            <w:tcW w:w="1972" w:type="dxa"/>
            <w:gridSpan w:val="3"/>
            <w:tcBorders>
              <w:top w:val="nil"/>
            </w:tcBorders>
          </w:tcPr>
          <w:p w14:paraId="12375EEB" w14:textId="77777777" w:rsidR="006375BC" w:rsidRPr="00AF1E48" w:rsidRDefault="006375BC" w:rsidP="00C07AFA">
            <w:pPr>
              <w:rPr>
                <w:b/>
              </w:rPr>
            </w:pPr>
            <w:r w:rsidRPr="00AF1E48">
              <w:rPr>
                <w:b/>
              </w:rPr>
              <w:t>(</w:t>
            </w:r>
            <w:r w:rsidRPr="00AF1E48">
              <w:rPr>
                <w:b/>
                <w:i/>
                <w:iCs/>
              </w:rPr>
              <w:t>nepovinný údaj</w:t>
            </w:r>
            <w:r w:rsidRPr="00AF1E48">
              <w:rPr>
                <w:b/>
              </w:rPr>
              <w:t>) Počet hodin za semestr</w:t>
            </w:r>
          </w:p>
        </w:tc>
      </w:tr>
      <w:tr w:rsidR="006375BC" w:rsidRPr="007E7558" w14:paraId="7157CF63" w14:textId="77777777" w:rsidTr="00C07AFA">
        <w:trPr>
          <w:trHeight w:val="284"/>
        </w:trPr>
        <w:tc>
          <w:tcPr>
            <w:tcW w:w="2802" w:type="dxa"/>
            <w:gridSpan w:val="2"/>
            <w:tcBorders>
              <w:top w:val="nil"/>
            </w:tcBorders>
          </w:tcPr>
          <w:p w14:paraId="6ABF8904" w14:textId="77777777" w:rsidR="006375BC" w:rsidRPr="007E7558" w:rsidRDefault="006375BC" w:rsidP="00C07AFA">
            <w:pPr>
              <w:jc w:val="both"/>
              <w:rPr>
                <w:color w:val="FF0000"/>
                <w:highlight w:val="yellow"/>
              </w:rPr>
            </w:pPr>
          </w:p>
        </w:tc>
        <w:tc>
          <w:tcPr>
            <w:tcW w:w="2409" w:type="dxa"/>
            <w:gridSpan w:val="3"/>
            <w:tcBorders>
              <w:top w:val="nil"/>
            </w:tcBorders>
          </w:tcPr>
          <w:p w14:paraId="50F84B79" w14:textId="77777777" w:rsidR="006375BC" w:rsidRPr="007E7558" w:rsidRDefault="006375BC" w:rsidP="00C07AFA">
            <w:pPr>
              <w:jc w:val="both"/>
              <w:rPr>
                <w:color w:val="FF0000"/>
                <w:highlight w:val="yellow"/>
              </w:rPr>
            </w:pPr>
          </w:p>
        </w:tc>
        <w:tc>
          <w:tcPr>
            <w:tcW w:w="567" w:type="dxa"/>
            <w:gridSpan w:val="2"/>
            <w:tcBorders>
              <w:top w:val="nil"/>
            </w:tcBorders>
          </w:tcPr>
          <w:p w14:paraId="607445CF" w14:textId="77777777" w:rsidR="006375BC" w:rsidRPr="007E7558" w:rsidRDefault="006375BC" w:rsidP="00C07AFA">
            <w:pPr>
              <w:jc w:val="both"/>
              <w:rPr>
                <w:color w:val="FF0000"/>
                <w:highlight w:val="yellow"/>
              </w:rPr>
            </w:pPr>
          </w:p>
        </w:tc>
        <w:tc>
          <w:tcPr>
            <w:tcW w:w="2109" w:type="dxa"/>
            <w:gridSpan w:val="5"/>
            <w:tcBorders>
              <w:top w:val="nil"/>
            </w:tcBorders>
          </w:tcPr>
          <w:p w14:paraId="67A702C5" w14:textId="77777777" w:rsidR="006375BC" w:rsidRPr="007E7558" w:rsidRDefault="006375BC" w:rsidP="00C07AFA">
            <w:pPr>
              <w:jc w:val="both"/>
              <w:rPr>
                <w:color w:val="FF0000"/>
                <w:highlight w:val="yellow"/>
              </w:rPr>
            </w:pPr>
          </w:p>
        </w:tc>
        <w:tc>
          <w:tcPr>
            <w:tcW w:w="1972" w:type="dxa"/>
            <w:gridSpan w:val="3"/>
            <w:tcBorders>
              <w:top w:val="nil"/>
            </w:tcBorders>
          </w:tcPr>
          <w:p w14:paraId="0D2220FA" w14:textId="77777777" w:rsidR="006375BC" w:rsidRPr="007E7558" w:rsidRDefault="006375BC" w:rsidP="00C07AFA">
            <w:pPr>
              <w:jc w:val="both"/>
              <w:rPr>
                <w:color w:val="FF0000"/>
                <w:highlight w:val="yellow"/>
              </w:rPr>
            </w:pPr>
          </w:p>
        </w:tc>
      </w:tr>
      <w:tr w:rsidR="006375BC" w14:paraId="59849F42" w14:textId="77777777" w:rsidTr="00C07AFA">
        <w:tc>
          <w:tcPr>
            <w:tcW w:w="9859" w:type="dxa"/>
            <w:gridSpan w:val="15"/>
            <w:shd w:val="clear" w:color="auto" w:fill="F7CAAC"/>
          </w:tcPr>
          <w:p w14:paraId="50BC0E7D" w14:textId="77777777" w:rsidR="006375BC" w:rsidRDefault="006375BC" w:rsidP="00C07AFA">
            <w:pPr>
              <w:jc w:val="both"/>
            </w:pPr>
            <w:r>
              <w:rPr>
                <w:b/>
              </w:rPr>
              <w:t xml:space="preserve">Údaje o vzdělání na VŠ </w:t>
            </w:r>
          </w:p>
        </w:tc>
      </w:tr>
      <w:tr w:rsidR="006375BC" w14:paraId="7A0442E8" w14:textId="77777777" w:rsidTr="00C07AFA">
        <w:trPr>
          <w:trHeight w:val="20"/>
        </w:trPr>
        <w:tc>
          <w:tcPr>
            <w:tcW w:w="9859" w:type="dxa"/>
            <w:gridSpan w:val="15"/>
          </w:tcPr>
          <w:p w14:paraId="4FDE9C9D" w14:textId="77777777" w:rsidR="006375BC" w:rsidRDefault="006375BC" w:rsidP="00C07AFA">
            <w:pPr>
              <w:tabs>
                <w:tab w:val="left" w:pos="1148"/>
              </w:tabs>
              <w:jc w:val="both"/>
              <w:rPr>
                <w:bCs/>
              </w:rPr>
            </w:pPr>
            <w:r>
              <w:rPr>
                <w:bCs/>
              </w:rPr>
              <w:t>2013</w:t>
            </w:r>
            <w:r w:rsidRPr="0085128B">
              <w:rPr>
                <w:bCs/>
              </w:rPr>
              <w:t xml:space="preserve"> </w:t>
            </w:r>
            <w:r w:rsidRPr="0085128B">
              <w:rPr>
                <w:bCs/>
              </w:rPr>
              <w:tab/>
              <w:t xml:space="preserve">Univerzita Palackého v Olomouci, Filozofická fakulta, </w:t>
            </w:r>
            <w:r>
              <w:rPr>
                <w:bCs/>
              </w:rPr>
              <w:t>německá</w:t>
            </w:r>
            <w:r w:rsidRPr="0085128B">
              <w:rPr>
                <w:bCs/>
              </w:rPr>
              <w:t xml:space="preserve"> literatura – Ph.D.</w:t>
            </w:r>
          </w:p>
          <w:p w14:paraId="2A2B139F" w14:textId="77777777" w:rsidR="006375BC" w:rsidRPr="0085128B" w:rsidRDefault="006375BC" w:rsidP="00C07AFA">
            <w:pPr>
              <w:pStyle w:val="Dd"/>
              <w:tabs>
                <w:tab w:val="left" w:pos="1148"/>
              </w:tabs>
              <w:ind w:left="1671" w:hanging="1671"/>
            </w:pPr>
            <w:r>
              <w:rPr>
                <w:bCs/>
              </w:rPr>
              <w:t>2002</w:t>
            </w:r>
            <w:r>
              <w:rPr>
                <w:bCs/>
              </w:rPr>
              <w:tab/>
            </w:r>
            <w:r w:rsidRPr="0085128B">
              <w:rPr>
                <w:bCs/>
              </w:rPr>
              <w:t xml:space="preserve">Univerzita Palackého v Olomouci, Filozofická fakulta, </w:t>
            </w:r>
            <w:r>
              <w:rPr>
                <w:bCs/>
              </w:rPr>
              <w:t>německá a anglická</w:t>
            </w:r>
            <w:r w:rsidRPr="0085128B">
              <w:rPr>
                <w:bCs/>
              </w:rPr>
              <w:t xml:space="preserve"> filologie</w:t>
            </w:r>
            <w:r>
              <w:rPr>
                <w:bCs/>
              </w:rPr>
              <w:t xml:space="preserve"> </w:t>
            </w:r>
            <w:r w:rsidRPr="0085128B">
              <w:rPr>
                <w:bCs/>
              </w:rPr>
              <w:t>– Mgr.</w:t>
            </w:r>
          </w:p>
          <w:p w14:paraId="519C7368" w14:textId="77777777" w:rsidR="006375BC" w:rsidRDefault="006375BC" w:rsidP="00C07AFA">
            <w:pPr>
              <w:tabs>
                <w:tab w:val="left" w:pos="1148"/>
              </w:tabs>
              <w:jc w:val="both"/>
              <w:rPr>
                <w:b/>
              </w:rPr>
            </w:pPr>
          </w:p>
        </w:tc>
      </w:tr>
      <w:tr w:rsidR="006375BC" w14:paraId="4033A8EF" w14:textId="77777777" w:rsidTr="00C07AFA">
        <w:tc>
          <w:tcPr>
            <w:tcW w:w="9859" w:type="dxa"/>
            <w:gridSpan w:val="15"/>
            <w:shd w:val="clear" w:color="auto" w:fill="F7CAAC"/>
          </w:tcPr>
          <w:p w14:paraId="1087AE3A" w14:textId="77777777" w:rsidR="006375BC" w:rsidRDefault="006375BC" w:rsidP="00C07AFA">
            <w:pPr>
              <w:jc w:val="both"/>
              <w:rPr>
                <w:b/>
              </w:rPr>
            </w:pPr>
            <w:r>
              <w:rPr>
                <w:b/>
              </w:rPr>
              <w:t>Údaje o odborném působení od absolvování VŠ</w:t>
            </w:r>
          </w:p>
        </w:tc>
      </w:tr>
      <w:tr w:rsidR="006375BC" w:rsidRPr="00D30906" w14:paraId="167B06A7" w14:textId="77777777" w:rsidTr="00C07AFA">
        <w:trPr>
          <w:trHeight w:val="20"/>
        </w:trPr>
        <w:tc>
          <w:tcPr>
            <w:tcW w:w="9859" w:type="dxa"/>
            <w:gridSpan w:val="15"/>
          </w:tcPr>
          <w:p w14:paraId="18E4A5B4" w14:textId="77777777" w:rsidR="006375BC" w:rsidRDefault="006375BC" w:rsidP="00C07AFA">
            <w:pPr>
              <w:tabs>
                <w:tab w:val="left" w:pos="2175"/>
              </w:tabs>
            </w:pPr>
            <w:r>
              <w:rPr>
                <w:bCs/>
              </w:rPr>
              <w:t>2013</w:t>
            </w:r>
            <w:r w:rsidRPr="0085128B">
              <w:rPr>
                <w:bCs/>
              </w:rPr>
              <w:t>–</w:t>
            </w:r>
            <w:r>
              <w:rPr>
                <w:bCs/>
              </w:rPr>
              <w:t xml:space="preserve">             </w:t>
            </w:r>
            <w:r w:rsidRPr="0085128B">
              <w:rPr>
                <w:bCs/>
              </w:rPr>
              <w:t xml:space="preserve">UTB ve Zlíně, Fakulta humanitních studií, Ústav moderních jazyků a literatur – </w:t>
            </w:r>
            <w:r w:rsidRPr="0085128B">
              <w:t>odborný asistent</w:t>
            </w:r>
          </w:p>
          <w:p w14:paraId="16B5ABCE" w14:textId="77777777" w:rsidR="006375BC" w:rsidRDefault="006375BC" w:rsidP="00C07AFA">
            <w:pPr>
              <w:jc w:val="both"/>
              <w:rPr>
                <w:color w:val="FF0000"/>
              </w:rPr>
            </w:pPr>
            <w:r w:rsidRPr="0085128B">
              <w:rPr>
                <w:bCs/>
              </w:rPr>
              <w:t>2006–</w:t>
            </w:r>
            <w:r>
              <w:rPr>
                <w:bCs/>
              </w:rPr>
              <w:t xml:space="preserve">2013     </w:t>
            </w:r>
            <w:r w:rsidRPr="0085128B">
              <w:rPr>
                <w:bCs/>
              </w:rPr>
              <w:t>UTB ve Zlíně, Fakulta humanitních studií, Ús</w:t>
            </w:r>
            <w:r>
              <w:rPr>
                <w:bCs/>
              </w:rPr>
              <w:t>tav jazyků</w:t>
            </w:r>
            <w:r w:rsidRPr="0085128B">
              <w:rPr>
                <w:bCs/>
              </w:rPr>
              <w:t xml:space="preserve"> – </w:t>
            </w:r>
            <w:r w:rsidRPr="0085128B">
              <w:t>asistent</w:t>
            </w:r>
          </w:p>
          <w:p w14:paraId="528CC744" w14:textId="77777777" w:rsidR="006375BC" w:rsidRPr="0085128B" w:rsidRDefault="006375BC" w:rsidP="00C07AFA">
            <w:pPr>
              <w:pStyle w:val="Dd"/>
            </w:pPr>
            <w:r w:rsidRPr="00034708">
              <w:t>2003</w:t>
            </w:r>
            <w:r>
              <w:t>–</w:t>
            </w:r>
            <w:r w:rsidRPr="00034708">
              <w:t>2006</w:t>
            </w:r>
            <w:r w:rsidRPr="0085128B">
              <w:t xml:space="preserve"> </w:t>
            </w:r>
            <w:r w:rsidRPr="0085128B">
              <w:tab/>
            </w:r>
            <w:r w:rsidRPr="00034708">
              <w:t>Centrum pro výzkum moravské n</w:t>
            </w:r>
            <w:r w:rsidRPr="00034708">
              <w:rPr>
                <w:rFonts w:eastAsia="TimesNewRoman"/>
              </w:rPr>
              <w:t>ě</w:t>
            </w:r>
            <w:r w:rsidRPr="00034708">
              <w:t>mecké literatury (UP v</w:t>
            </w:r>
            <w:r>
              <w:t> </w:t>
            </w:r>
            <w:r w:rsidRPr="00034708">
              <w:t>Olomouci</w:t>
            </w:r>
            <w:r>
              <w:t xml:space="preserve">, </w:t>
            </w:r>
            <w:r w:rsidRPr="00034708">
              <w:t>FF)</w:t>
            </w:r>
          </w:p>
          <w:p w14:paraId="7DC555D7" w14:textId="77777777" w:rsidR="006375BC" w:rsidRPr="00D30906" w:rsidRDefault="006375BC" w:rsidP="00C07AFA">
            <w:pPr>
              <w:tabs>
                <w:tab w:val="left" w:pos="2175"/>
              </w:tabs>
            </w:pPr>
          </w:p>
        </w:tc>
      </w:tr>
      <w:tr w:rsidR="006375BC" w14:paraId="08A47FDF" w14:textId="77777777" w:rsidTr="00C07AFA">
        <w:trPr>
          <w:trHeight w:val="250"/>
        </w:trPr>
        <w:tc>
          <w:tcPr>
            <w:tcW w:w="9859" w:type="dxa"/>
            <w:gridSpan w:val="15"/>
            <w:shd w:val="clear" w:color="auto" w:fill="F7CAAC"/>
          </w:tcPr>
          <w:p w14:paraId="08BAFDBA" w14:textId="77777777" w:rsidR="006375BC" w:rsidRDefault="006375BC" w:rsidP="00C07AFA">
            <w:pPr>
              <w:jc w:val="both"/>
            </w:pPr>
            <w:r>
              <w:rPr>
                <w:b/>
              </w:rPr>
              <w:t>Zkušenosti s vedením kvalifikačních a rigorózních prací</w:t>
            </w:r>
          </w:p>
        </w:tc>
      </w:tr>
      <w:tr w:rsidR="006375BC" w14:paraId="7865022C" w14:textId="77777777" w:rsidTr="00C07AFA">
        <w:trPr>
          <w:trHeight w:val="20"/>
        </w:trPr>
        <w:tc>
          <w:tcPr>
            <w:tcW w:w="9859" w:type="dxa"/>
            <w:gridSpan w:val="15"/>
          </w:tcPr>
          <w:p w14:paraId="29CA4370" w14:textId="77777777" w:rsidR="006375BC" w:rsidRDefault="006375BC" w:rsidP="00C07AFA">
            <w:pPr>
              <w:jc w:val="both"/>
            </w:pPr>
            <w:r>
              <w:t>30 vedených a obhájených bakalářských prací</w:t>
            </w:r>
          </w:p>
          <w:p w14:paraId="4F89E6B8" w14:textId="77777777" w:rsidR="006375BC" w:rsidRDefault="006375BC" w:rsidP="00C07AFA">
            <w:pPr>
              <w:jc w:val="both"/>
            </w:pPr>
          </w:p>
        </w:tc>
      </w:tr>
      <w:tr w:rsidR="006375BC" w14:paraId="1B730FCF" w14:textId="77777777" w:rsidTr="00C07AFA">
        <w:trPr>
          <w:cantSplit/>
        </w:trPr>
        <w:tc>
          <w:tcPr>
            <w:tcW w:w="3347" w:type="dxa"/>
            <w:gridSpan w:val="3"/>
            <w:tcBorders>
              <w:top w:val="single" w:sz="12" w:space="0" w:color="auto"/>
            </w:tcBorders>
            <w:shd w:val="clear" w:color="auto" w:fill="F7CAAC"/>
          </w:tcPr>
          <w:p w14:paraId="56115050"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7142F07D"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010ED0A"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4625567" w14:textId="77777777" w:rsidR="006375BC" w:rsidRDefault="006375BC" w:rsidP="00C07AFA">
            <w:pPr>
              <w:jc w:val="both"/>
              <w:rPr>
                <w:b/>
              </w:rPr>
            </w:pPr>
            <w:r>
              <w:rPr>
                <w:b/>
              </w:rPr>
              <w:t>Ohlasy publikací</w:t>
            </w:r>
          </w:p>
        </w:tc>
      </w:tr>
      <w:tr w:rsidR="006375BC" w14:paraId="56CF90F7" w14:textId="77777777" w:rsidTr="00141DEF">
        <w:trPr>
          <w:cantSplit/>
        </w:trPr>
        <w:tc>
          <w:tcPr>
            <w:tcW w:w="3347" w:type="dxa"/>
            <w:gridSpan w:val="3"/>
          </w:tcPr>
          <w:p w14:paraId="2832454D" w14:textId="77777777" w:rsidR="006375BC" w:rsidRDefault="006375BC" w:rsidP="00C07AFA">
            <w:pPr>
              <w:jc w:val="both"/>
            </w:pPr>
          </w:p>
        </w:tc>
        <w:tc>
          <w:tcPr>
            <w:tcW w:w="2245" w:type="dxa"/>
            <w:gridSpan w:val="3"/>
          </w:tcPr>
          <w:p w14:paraId="2B99714B" w14:textId="77777777" w:rsidR="006375BC" w:rsidRDefault="006375BC" w:rsidP="00C07AFA">
            <w:pPr>
              <w:jc w:val="both"/>
            </w:pPr>
          </w:p>
        </w:tc>
        <w:tc>
          <w:tcPr>
            <w:tcW w:w="2248" w:type="dxa"/>
            <w:gridSpan w:val="5"/>
            <w:tcBorders>
              <w:right w:val="single" w:sz="12" w:space="0" w:color="auto"/>
            </w:tcBorders>
          </w:tcPr>
          <w:p w14:paraId="389C0750" w14:textId="77777777" w:rsidR="006375BC" w:rsidRDefault="006375BC" w:rsidP="00C07AFA">
            <w:pPr>
              <w:jc w:val="both"/>
            </w:pPr>
          </w:p>
        </w:tc>
        <w:tc>
          <w:tcPr>
            <w:tcW w:w="698" w:type="dxa"/>
            <w:gridSpan w:val="2"/>
            <w:tcBorders>
              <w:left w:val="single" w:sz="12" w:space="0" w:color="auto"/>
            </w:tcBorders>
            <w:shd w:val="clear" w:color="auto" w:fill="F7CAAC"/>
          </w:tcPr>
          <w:p w14:paraId="54D16353" w14:textId="77777777" w:rsidR="006375BC" w:rsidRPr="00F20AEF" w:rsidRDefault="006375BC" w:rsidP="00C07AFA">
            <w:pPr>
              <w:jc w:val="both"/>
            </w:pPr>
            <w:r w:rsidRPr="00F20AEF">
              <w:rPr>
                <w:b/>
              </w:rPr>
              <w:t>WoS</w:t>
            </w:r>
          </w:p>
        </w:tc>
        <w:tc>
          <w:tcPr>
            <w:tcW w:w="627" w:type="dxa"/>
            <w:shd w:val="clear" w:color="auto" w:fill="F7CAAC"/>
          </w:tcPr>
          <w:p w14:paraId="7FDC4A21"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4114D22B" w14:textId="77777777" w:rsidR="006375BC" w:rsidRDefault="006375BC" w:rsidP="00C07AFA">
            <w:pPr>
              <w:jc w:val="both"/>
            </w:pPr>
            <w:r>
              <w:rPr>
                <w:b/>
                <w:sz w:val="18"/>
              </w:rPr>
              <w:t>ostatní</w:t>
            </w:r>
          </w:p>
        </w:tc>
      </w:tr>
      <w:tr w:rsidR="006375BC" w14:paraId="180E09F1" w14:textId="77777777" w:rsidTr="00141DEF">
        <w:trPr>
          <w:cantSplit/>
          <w:trHeight w:val="70"/>
        </w:trPr>
        <w:tc>
          <w:tcPr>
            <w:tcW w:w="3347" w:type="dxa"/>
            <w:gridSpan w:val="3"/>
            <w:shd w:val="clear" w:color="auto" w:fill="F7CAAC"/>
          </w:tcPr>
          <w:p w14:paraId="73F9294C" w14:textId="77777777" w:rsidR="006375BC" w:rsidRDefault="006375BC" w:rsidP="00C07AFA">
            <w:pPr>
              <w:jc w:val="both"/>
            </w:pPr>
            <w:r>
              <w:rPr>
                <w:b/>
              </w:rPr>
              <w:t>Obor jmenovacího řízení</w:t>
            </w:r>
          </w:p>
        </w:tc>
        <w:tc>
          <w:tcPr>
            <w:tcW w:w="2245" w:type="dxa"/>
            <w:gridSpan w:val="3"/>
            <w:shd w:val="clear" w:color="auto" w:fill="F7CAAC"/>
          </w:tcPr>
          <w:p w14:paraId="38B23315"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275E8AD1" w14:textId="77777777" w:rsidR="006375BC" w:rsidRDefault="006375BC" w:rsidP="00C07AFA">
            <w:pPr>
              <w:jc w:val="both"/>
            </w:pPr>
            <w:r>
              <w:rPr>
                <w:b/>
              </w:rPr>
              <w:t>Řízení konáno na VŠ</w:t>
            </w:r>
          </w:p>
        </w:tc>
        <w:tc>
          <w:tcPr>
            <w:tcW w:w="698" w:type="dxa"/>
            <w:gridSpan w:val="2"/>
            <w:tcBorders>
              <w:left w:val="single" w:sz="12" w:space="0" w:color="auto"/>
            </w:tcBorders>
          </w:tcPr>
          <w:p w14:paraId="710033C3" w14:textId="77777777" w:rsidR="006375BC" w:rsidRPr="00F20AEF" w:rsidRDefault="006375BC" w:rsidP="00C07AFA">
            <w:pPr>
              <w:jc w:val="both"/>
              <w:rPr>
                <w:b/>
              </w:rPr>
            </w:pPr>
            <w:r>
              <w:rPr>
                <w:b/>
              </w:rPr>
              <w:t>0</w:t>
            </w:r>
          </w:p>
        </w:tc>
        <w:tc>
          <w:tcPr>
            <w:tcW w:w="627" w:type="dxa"/>
          </w:tcPr>
          <w:p w14:paraId="2FCEB6C1" w14:textId="77777777" w:rsidR="006375BC" w:rsidRPr="00F20AEF" w:rsidRDefault="006375BC" w:rsidP="00C07AFA">
            <w:pPr>
              <w:jc w:val="both"/>
              <w:rPr>
                <w:b/>
              </w:rPr>
            </w:pPr>
            <w:r>
              <w:rPr>
                <w:b/>
              </w:rPr>
              <w:t>0</w:t>
            </w:r>
          </w:p>
        </w:tc>
        <w:tc>
          <w:tcPr>
            <w:tcW w:w="694" w:type="dxa"/>
          </w:tcPr>
          <w:p w14:paraId="2845C7C8" w14:textId="77777777" w:rsidR="006375BC" w:rsidRDefault="006375BC" w:rsidP="00C07AFA">
            <w:pPr>
              <w:jc w:val="both"/>
              <w:rPr>
                <w:b/>
              </w:rPr>
            </w:pPr>
            <w:r>
              <w:rPr>
                <w:b/>
              </w:rPr>
              <w:t>4</w:t>
            </w:r>
          </w:p>
        </w:tc>
      </w:tr>
      <w:tr w:rsidR="006375BC" w:rsidRPr="003A125A" w14:paraId="07FE3157" w14:textId="77777777" w:rsidTr="00C07AFA">
        <w:trPr>
          <w:trHeight w:val="205"/>
        </w:trPr>
        <w:tc>
          <w:tcPr>
            <w:tcW w:w="3347" w:type="dxa"/>
            <w:gridSpan w:val="3"/>
          </w:tcPr>
          <w:p w14:paraId="6DA0248F" w14:textId="77777777" w:rsidR="006375BC" w:rsidRDefault="006375BC" w:rsidP="00C07AFA">
            <w:pPr>
              <w:jc w:val="both"/>
            </w:pPr>
          </w:p>
        </w:tc>
        <w:tc>
          <w:tcPr>
            <w:tcW w:w="2245" w:type="dxa"/>
            <w:gridSpan w:val="3"/>
          </w:tcPr>
          <w:p w14:paraId="33A78320" w14:textId="77777777" w:rsidR="006375BC" w:rsidRDefault="006375BC" w:rsidP="00C07AFA">
            <w:pPr>
              <w:jc w:val="both"/>
            </w:pPr>
          </w:p>
        </w:tc>
        <w:tc>
          <w:tcPr>
            <w:tcW w:w="2248" w:type="dxa"/>
            <w:gridSpan w:val="5"/>
            <w:tcBorders>
              <w:right w:val="single" w:sz="12" w:space="0" w:color="auto"/>
            </w:tcBorders>
          </w:tcPr>
          <w:p w14:paraId="3C5E4229" w14:textId="77777777" w:rsidR="006375BC" w:rsidRDefault="006375BC" w:rsidP="00C07AFA">
            <w:pPr>
              <w:jc w:val="both"/>
            </w:pPr>
          </w:p>
        </w:tc>
        <w:tc>
          <w:tcPr>
            <w:tcW w:w="1325" w:type="dxa"/>
            <w:gridSpan w:val="3"/>
            <w:tcBorders>
              <w:left w:val="single" w:sz="12" w:space="0" w:color="auto"/>
            </w:tcBorders>
            <w:shd w:val="clear" w:color="auto" w:fill="FBD4B4"/>
            <w:vAlign w:val="center"/>
          </w:tcPr>
          <w:p w14:paraId="071CE914" w14:textId="77777777" w:rsidR="006375BC" w:rsidRPr="003A125A" w:rsidRDefault="006375BC" w:rsidP="00C07AFA">
            <w:pPr>
              <w:jc w:val="both"/>
              <w:rPr>
                <w:b/>
                <w:sz w:val="18"/>
              </w:rPr>
            </w:pPr>
            <w:r w:rsidRPr="003A125A">
              <w:rPr>
                <w:b/>
                <w:sz w:val="18"/>
              </w:rPr>
              <w:t>H-index WoS/Scopus</w:t>
            </w:r>
          </w:p>
        </w:tc>
        <w:tc>
          <w:tcPr>
            <w:tcW w:w="694" w:type="dxa"/>
            <w:vAlign w:val="center"/>
          </w:tcPr>
          <w:p w14:paraId="7B2650FF" w14:textId="77777777" w:rsidR="006375BC" w:rsidRPr="003A125A" w:rsidRDefault="006375BC" w:rsidP="00C07AFA">
            <w:pPr>
              <w:rPr>
                <w:b/>
              </w:rPr>
            </w:pPr>
            <w:r w:rsidRPr="003A125A">
              <w:rPr>
                <w:b/>
              </w:rPr>
              <w:t xml:space="preserve">    0/0</w:t>
            </w:r>
          </w:p>
        </w:tc>
      </w:tr>
      <w:tr w:rsidR="006375BC" w14:paraId="433F3010" w14:textId="77777777" w:rsidTr="00C07AFA">
        <w:tc>
          <w:tcPr>
            <w:tcW w:w="9859" w:type="dxa"/>
            <w:gridSpan w:val="15"/>
            <w:shd w:val="clear" w:color="auto" w:fill="F7CAAC"/>
          </w:tcPr>
          <w:p w14:paraId="3DB77CE5"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22A23637" w14:textId="77777777" w:rsidTr="00C9509E">
        <w:trPr>
          <w:trHeight w:val="20"/>
        </w:trPr>
        <w:tc>
          <w:tcPr>
            <w:tcW w:w="9859" w:type="dxa"/>
            <w:gridSpan w:val="15"/>
          </w:tcPr>
          <w:p w14:paraId="6A23AB9A" w14:textId="77777777" w:rsidR="006375BC" w:rsidRPr="00EA6792" w:rsidRDefault="006375BC" w:rsidP="00C07AFA">
            <w:pPr>
              <w:pStyle w:val="bb"/>
              <w:rPr>
                <w:b/>
              </w:rPr>
            </w:pPr>
            <w:r w:rsidRPr="00EA6792">
              <w:rPr>
                <w:b/>
              </w:rPr>
              <w:t>B</w:t>
            </w:r>
          </w:p>
          <w:p w14:paraId="757B3252" w14:textId="77777777" w:rsidR="006375BC" w:rsidRPr="005F7665" w:rsidRDefault="006375BC" w:rsidP="00C07AFA">
            <w:pPr>
              <w:pStyle w:val="bb"/>
            </w:pPr>
            <w:r w:rsidRPr="005F7665">
              <w:t>MAREK, L</w:t>
            </w:r>
            <w:r>
              <w:t>ibor</w:t>
            </w:r>
            <w:r w:rsidRPr="005F7665">
              <w:t xml:space="preserve">. </w:t>
            </w:r>
            <w:r w:rsidRPr="004350BC">
              <w:rPr>
                <w:i/>
              </w:rPr>
              <w:t>Bilder und Stimmen des anderen deutschen Ostens: Eine kritische Edition der Werke deutscher Autoren aus der Mährischen Walachei.</w:t>
            </w:r>
            <w:r w:rsidRPr="005F7665">
              <w:t xml:space="preserve"> Zlín: Univer</w:t>
            </w:r>
            <w:r>
              <w:t>zita Tomáše Bati ve Zlíně, 2018</w:t>
            </w:r>
            <w:r w:rsidRPr="005F7665">
              <w:t>.</w:t>
            </w:r>
            <w:r>
              <w:t xml:space="preserve"> </w:t>
            </w:r>
            <w:r w:rsidRPr="004F39A8">
              <w:t>ISBN 978-80-7454-807-9</w:t>
            </w:r>
            <w:r>
              <w:t>.</w:t>
            </w:r>
          </w:p>
          <w:p w14:paraId="12466BE7" w14:textId="77777777" w:rsidR="006375BC" w:rsidRDefault="006375BC" w:rsidP="00C07AFA">
            <w:pPr>
              <w:pStyle w:val="bb"/>
            </w:pPr>
            <w:r w:rsidRPr="005F7665">
              <w:t>MAREK, L</w:t>
            </w:r>
            <w:r>
              <w:t>ibor</w:t>
            </w:r>
            <w:r w:rsidRPr="005F7665">
              <w:t xml:space="preserve">. </w:t>
            </w:r>
            <w:r w:rsidRPr="0094734F">
              <w:rPr>
                <w:i/>
              </w:rPr>
              <w:t>Zwischen Marginalität und Zentralität: Deutsche Literatur und Kultur aus der Mährischen Walachei (1848–1948).</w:t>
            </w:r>
            <w:r w:rsidRPr="005F7665">
              <w:t xml:space="preserve"> Zlín: Univerz</w:t>
            </w:r>
            <w:r>
              <w:t xml:space="preserve">ita Tomáše Bati ve Zlíně, 2018. </w:t>
            </w:r>
            <w:r w:rsidRPr="004F39A8">
              <w:t>ISBN 978-80-7454-806-2.</w:t>
            </w:r>
          </w:p>
          <w:p w14:paraId="32A636FD" w14:textId="77777777" w:rsidR="006375BC" w:rsidRDefault="006375BC" w:rsidP="00C07AFA">
            <w:pPr>
              <w:autoSpaceDE w:val="0"/>
              <w:autoSpaceDN w:val="0"/>
              <w:adjustRightInd w:val="0"/>
              <w:ind w:left="284" w:hanging="284"/>
              <w:rPr>
                <w:b/>
              </w:rPr>
            </w:pPr>
          </w:p>
          <w:p w14:paraId="2D9858FC" w14:textId="77777777" w:rsidR="006375BC" w:rsidRPr="00EA6792" w:rsidRDefault="006375BC" w:rsidP="00C07AFA">
            <w:pPr>
              <w:autoSpaceDE w:val="0"/>
              <w:autoSpaceDN w:val="0"/>
              <w:adjustRightInd w:val="0"/>
              <w:ind w:left="284" w:hanging="284"/>
              <w:rPr>
                <w:b/>
              </w:rPr>
            </w:pPr>
            <w:r w:rsidRPr="00EA6792">
              <w:rPr>
                <w:b/>
              </w:rPr>
              <w:t>J</w:t>
            </w:r>
            <w:r>
              <w:rPr>
                <w:b/>
              </w:rPr>
              <w:t>imp</w:t>
            </w:r>
          </w:p>
          <w:p w14:paraId="489A838E" w14:textId="77777777" w:rsidR="006375BC" w:rsidRDefault="006375BC" w:rsidP="00C07AFA">
            <w:pPr>
              <w:pStyle w:val="bb"/>
            </w:pPr>
            <w:r w:rsidRPr="00234EB2">
              <w:rPr>
                <w:lang w:val="sk-SK"/>
              </w:rPr>
              <w:t>MAREK, L</w:t>
            </w:r>
            <w:r>
              <w:rPr>
                <w:lang w:val="sk-SK"/>
              </w:rPr>
              <w:t>ibor</w:t>
            </w:r>
            <w:r w:rsidRPr="00234EB2">
              <w:rPr>
                <w:lang w:val="sk-SK"/>
              </w:rPr>
              <w:t xml:space="preserve">. </w:t>
            </w:r>
            <w:r w:rsidRPr="00C52982">
              <w:rPr>
                <w:lang w:val="sk-SK"/>
              </w:rPr>
              <w:t>Three undiscovered utopias in German-language literature from the Czech periphery: Moravian Wallachia and Zlín</w:t>
            </w:r>
            <w:r>
              <w:t xml:space="preserve">. </w:t>
            </w:r>
            <w:r w:rsidRPr="00BA6F56">
              <w:rPr>
                <w:i/>
                <w:iCs/>
              </w:rPr>
              <w:t>World Literature Studies</w:t>
            </w:r>
            <w:r>
              <w:t>, 2021, roč. 13, č. 2, s. 81–98</w:t>
            </w:r>
            <w:r w:rsidRPr="00234EB2">
              <w:t xml:space="preserve">. </w:t>
            </w:r>
            <w:r>
              <w:t xml:space="preserve">ISSN 1337-9275. </w:t>
            </w:r>
            <w:r w:rsidRPr="00BA6F56">
              <w:t>E-ISSN 1337-9690</w:t>
            </w:r>
            <w:r w:rsidRPr="00234EB2">
              <w:t>.</w:t>
            </w:r>
          </w:p>
          <w:p w14:paraId="6AB5A76A" w14:textId="77777777" w:rsidR="006375BC" w:rsidRDefault="006375BC" w:rsidP="00C07AFA">
            <w:pPr>
              <w:pStyle w:val="bb"/>
            </w:pPr>
          </w:p>
          <w:p w14:paraId="55E47CA0" w14:textId="77777777" w:rsidR="006375BC" w:rsidRPr="004A67B1" w:rsidRDefault="006375BC" w:rsidP="00C07AFA">
            <w:pPr>
              <w:pStyle w:val="bb"/>
              <w:rPr>
                <w:b/>
              </w:rPr>
            </w:pPr>
            <w:r w:rsidRPr="004A67B1">
              <w:rPr>
                <w:b/>
              </w:rPr>
              <w:t>Jsc</w:t>
            </w:r>
          </w:p>
          <w:p w14:paraId="398DEE47" w14:textId="77777777" w:rsidR="006375BC" w:rsidRDefault="006375BC" w:rsidP="00C07AFA">
            <w:pPr>
              <w:pStyle w:val="bb"/>
            </w:pPr>
            <w:r w:rsidRPr="00234EB2">
              <w:rPr>
                <w:lang w:val="sk-SK"/>
              </w:rPr>
              <w:t>MAREK, L</w:t>
            </w:r>
            <w:r>
              <w:rPr>
                <w:lang w:val="sk-SK"/>
              </w:rPr>
              <w:t>ibor</w:t>
            </w:r>
            <w:r w:rsidRPr="00234EB2">
              <w:rPr>
                <w:lang w:val="sk-SK"/>
              </w:rPr>
              <w:t xml:space="preserve">. </w:t>
            </w:r>
            <w:r w:rsidRPr="00795F25">
              <w:rPr>
                <w:lang w:val="sk-SK"/>
              </w:rPr>
              <w:t>Literatur aus der Mährischen Walachei: Ein Anlass zur</w:t>
            </w:r>
            <w:r>
              <w:rPr>
                <w:lang w:val="sk-SK"/>
              </w:rPr>
              <w:t xml:space="preserve"> </w:t>
            </w:r>
            <w:r w:rsidRPr="00795F25">
              <w:rPr>
                <w:lang w:val="sk-SK"/>
              </w:rPr>
              <w:t>Revision des literarischen Kanons?</w:t>
            </w:r>
            <w:r>
              <w:t xml:space="preserve"> </w:t>
            </w:r>
            <w:r w:rsidRPr="00795F25">
              <w:rPr>
                <w:i/>
                <w:iCs/>
              </w:rPr>
              <w:t>Aussiger Beiträge</w:t>
            </w:r>
            <w:r>
              <w:t>, 2020, roč. 14, s. 119–145</w:t>
            </w:r>
            <w:r w:rsidRPr="00234EB2">
              <w:t xml:space="preserve">. </w:t>
            </w:r>
            <w:r w:rsidRPr="00B25975">
              <w:t xml:space="preserve">ISSN </w:t>
            </w:r>
            <w:r w:rsidRPr="00795F25">
              <w:t>1802-6419</w:t>
            </w:r>
            <w:r w:rsidRPr="00234EB2">
              <w:t>.</w:t>
            </w:r>
          </w:p>
          <w:p w14:paraId="02BE3EA2" w14:textId="77777777" w:rsidR="006375BC" w:rsidRDefault="006375BC" w:rsidP="00C07AFA">
            <w:pPr>
              <w:pStyle w:val="bb"/>
            </w:pPr>
          </w:p>
          <w:p w14:paraId="57758413" w14:textId="77777777" w:rsidR="006375BC" w:rsidRPr="000343A9" w:rsidRDefault="006375BC" w:rsidP="00C07AFA">
            <w:pPr>
              <w:pStyle w:val="bb"/>
              <w:rPr>
                <w:b/>
              </w:rPr>
            </w:pPr>
            <w:r w:rsidRPr="000343A9">
              <w:rPr>
                <w:b/>
              </w:rPr>
              <w:t>C</w:t>
            </w:r>
          </w:p>
          <w:p w14:paraId="5258A1B9" w14:textId="0995B64D" w:rsidR="006375BC" w:rsidRDefault="006375BC" w:rsidP="00C07AFA">
            <w:pPr>
              <w:pStyle w:val="bb"/>
              <w:rPr>
                <w:b/>
              </w:rPr>
            </w:pPr>
            <w:r w:rsidRPr="009F6F5D">
              <w:t>MAREK, L</w:t>
            </w:r>
            <w:r>
              <w:t>ibor</w:t>
            </w:r>
            <w:r w:rsidRPr="009F6F5D">
              <w:t>.</w:t>
            </w:r>
            <w:r>
              <w:t xml:space="preserve"> »Dies war das Fest«:</w:t>
            </w:r>
            <w:r w:rsidRPr="00F927B3">
              <w:t xml:space="preserve"> Grenzgänge zwischen Esoterik und Expressionismus in der Literatur aus der Mährischen Walachei.</w:t>
            </w:r>
            <w:r>
              <w:t xml:space="preserve"> In</w:t>
            </w:r>
            <w:r w:rsidRPr="00F927B3">
              <w:t xml:space="preserve"> </w:t>
            </w:r>
            <w:r>
              <w:t xml:space="preserve">PATRUT, </w:t>
            </w:r>
            <w:r w:rsidRPr="003A125A">
              <w:t>Iulia-Karin</w:t>
            </w:r>
            <w:r>
              <w:t xml:space="preserve"> – RÖSSLER, Reto – </w:t>
            </w:r>
            <w:r w:rsidRPr="00C82D99">
              <w:t>S</w:t>
            </w:r>
            <w:r>
              <w:t xml:space="preserve">CHIEWER, Gesine Lenore, eds. In </w:t>
            </w:r>
            <w:r w:rsidRPr="003A125A">
              <w:rPr>
                <w:i/>
              </w:rPr>
              <w:t xml:space="preserve">Für ein Europa der Übergänge: Interkulturalität und Mehrsprachigkeit in europäischen </w:t>
            </w:r>
            <w:r w:rsidRPr="00FB3E6E">
              <w:rPr>
                <w:i/>
              </w:rPr>
              <w:t>Kontexten.</w:t>
            </w:r>
            <w:r w:rsidRPr="009F6F5D">
              <w:rPr>
                <w:i/>
              </w:rPr>
              <w:t xml:space="preserve"> </w:t>
            </w:r>
            <w:r w:rsidRPr="0089684A">
              <w:t>Bielefeld: transcript Verlag</w:t>
            </w:r>
            <w:r>
              <w:t xml:space="preserve">, 2022, s. </w:t>
            </w:r>
            <w:r w:rsidRPr="0089684A">
              <w:t>85</w:t>
            </w:r>
            <w:r>
              <w:t>–</w:t>
            </w:r>
            <w:r w:rsidRPr="0089684A">
              <w:t>104</w:t>
            </w:r>
            <w:r>
              <w:rPr>
                <w:i/>
              </w:rPr>
              <w:t xml:space="preserve">. </w:t>
            </w:r>
            <w:r>
              <w:t xml:space="preserve">ISBN </w:t>
            </w:r>
            <w:r w:rsidRPr="0089684A">
              <w:t>978-3-8376-6157-6</w:t>
            </w:r>
            <w:r w:rsidRPr="009F6F5D">
              <w:t>.</w:t>
            </w:r>
            <w:r>
              <w:t xml:space="preserve"> ISSN</w:t>
            </w:r>
            <w:r w:rsidRPr="0089684A">
              <w:t xml:space="preserve"> 2701-8016</w:t>
            </w:r>
            <w:r>
              <w:t xml:space="preserve">. </w:t>
            </w:r>
            <w:r w:rsidRPr="0089684A">
              <w:t>DOI: 10.14361/9783839461570-007</w:t>
            </w:r>
            <w:r>
              <w:t>.</w:t>
            </w:r>
          </w:p>
          <w:p w14:paraId="62E28299" w14:textId="77777777" w:rsidR="006375BC" w:rsidRDefault="006375BC" w:rsidP="00C07AFA">
            <w:pPr>
              <w:pStyle w:val="bb"/>
            </w:pPr>
          </w:p>
          <w:p w14:paraId="26B91474" w14:textId="77777777" w:rsidR="006375BC" w:rsidRDefault="006375BC" w:rsidP="00C07AFA">
            <w:pPr>
              <w:pStyle w:val="bb"/>
            </w:pPr>
            <w:r>
              <w:t>Projektová činnost – hlavní řešitel:</w:t>
            </w:r>
          </w:p>
          <w:p w14:paraId="689476E6" w14:textId="423A3997" w:rsidR="006375BC" w:rsidRDefault="006375BC" w:rsidP="00C9509E">
            <w:pPr>
              <w:pStyle w:val="bb"/>
              <w:ind w:left="1099" w:hanging="1099"/>
              <w:rPr>
                <w:b/>
              </w:rPr>
            </w:pPr>
            <w:r w:rsidRPr="00F716A2">
              <w:t>2016–2018</w:t>
            </w:r>
            <w:r>
              <w:tab/>
            </w:r>
            <w:r w:rsidRPr="00F716A2">
              <w:t>Německá literatura a kultura na Valašsku: evropský rozměr regionálního kulturního diskurzu</w:t>
            </w:r>
            <w:r w:rsidRPr="00D66F65">
              <w:t xml:space="preserve"> (</w:t>
            </w:r>
            <w:r>
              <w:t xml:space="preserve">GAČR </w:t>
            </w:r>
            <w:r w:rsidRPr="00D66F65">
              <w:rPr>
                <w:rStyle w:val="uc"/>
              </w:rPr>
              <w:t>16-11983S</w:t>
            </w:r>
            <w:r>
              <w:rPr>
                <w:rStyle w:val="uc"/>
              </w:rPr>
              <w:t>, Univerzita Tomáše Bati ve Zlíně</w:t>
            </w:r>
            <w:r w:rsidRPr="00D66F65">
              <w:t>)</w:t>
            </w:r>
          </w:p>
        </w:tc>
      </w:tr>
      <w:tr w:rsidR="006375BC" w14:paraId="4C8BF839" w14:textId="77777777" w:rsidTr="00C07AFA">
        <w:trPr>
          <w:trHeight w:val="218"/>
        </w:trPr>
        <w:tc>
          <w:tcPr>
            <w:tcW w:w="9859" w:type="dxa"/>
            <w:gridSpan w:val="15"/>
            <w:shd w:val="clear" w:color="auto" w:fill="F7CAAC"/>
          </w:tcPr>
          <w:p w14:paraId="44069B98" w14:textId="77777777" w:rsidR="006375BC" w:rsidRDefault="006375BC" w:rsidP="00C07AFA">
            <w:pPr>
              <w:rPr>
                <w:b/>
              </w:rPr>
            </w:pPr>
            <w:r>
              <w:rPr>
                <w:b/>
              </w:rPr>
              <w:t>Působení v zahraničí</w:t>
            </w:r>
          </w:p>
        </w:tc>
      </w:tr>
      <w:tr w:rsidR="006375BC" w14:paraId="34AC2041" w14:textId="77777777" w:rsidTr="00C07AFA">
        <w:trPr>
          <w:trHeight w:val="328"/>
        </w:trPr>
        <w:tc>
          <w:tcPr>
            <w:tcW w:w="9859" w:type="dxa"/>
            <w:gridSpan w:val="15"/>
          </w:tcPr>
          <w:p w14:paraId="4BF0B3B1" w14:textId="77777777" w:rsidR="006375BC" w:rsidRPr="00FE0A35" w:rsidRDefault="006375BC" w:rsidP="00C07AFA">
            <w:pPr>
              <w:jc w:val="both"/>
              <w:rPr>
                <w:bCs/>
              </w:rPr>
            </w:pPr>
            <w:r w:rsidRPr="00FE0A35">
              <w:rPr>
                <w:bCs/>
              </w:rPr>
              <w:t>1996–97</w:t>
            </w:r>
            <w:r>
              <w:rPr>
                <w:bCs/>
              </w:rPr>
              <w:tab/>
            </w:r>
            <w:r w:rsidRPr="00FE0A35">
              <w:rPr>
                <w:bCs/>
              </w:rPr>
              <w:t>SRN, Universität Regensburg, studijní pobyt.</w:t>
            </w:r>
          </w:p>
          <w:p w14:paraId="6C2A7A8B" w14:textId="77777777" w:rsidR="006375BC" w:rsidRPr="004F3EAB" w:rsidRDefault="006375BC" w:rsidP="00C07AFA">
            <w:pPr>
              <w:jc w:val="both"/>
            </w:pPr>
          </w:p>
        </w:tc>
      </w:tr>
      <w:tr w:rsidR="006375BC" w14:paraId="02179A4A" w14:textId="77777777" w:rsidTr="00C07AFA">
        <w:trPr>
          <w:cantSplit/>
          <w:trHeight w:val="20"/>
        </w:trPr>
        <w:tc>
          <w:tcPr>
            <w:tcW w:w="2518" w:type="dxa"/>
            <w:shd w:val="clear" w:color="auto" w:fill="F7CAAC"/>
          </w:tcPr>
          <w:p w14:paraId="4A5E3DE5" w14:textId="77777777" w:rsidR="006375BC" w:rsidRDefault="006375BC" w:rsidP="00C07AFA">
            <w:pPr>
              <w:jc w:val="both"/>
              <w:rPr>
                <w:b/>
              </w:rPr>
            </w:pPr>
            <w:r>
              <w:rPr>
                <w:b/>
              </w:rPr>
              <w:t xml:space="preserve">Podpis </w:t>
            </w:r>
          </w:p>
        </w:tc>
        <w:tc>
          <w:tcPr>
            <w:tcW w:w="4536" w:type="dxa"/>
            <w:gridSpan w:val="8"/>
          </w:tcPr>
          <w:p w14:paraId="1C7963B1" w14:textId="4F7F602B" w:rsidR="006375BC" w:rsidRDefault="006375BC" w:rsidP="00921E4B">
            <w:pPr>
              <w:jc w:val="both"/>
            </w:pPr>
            <w:r>
              <w:t>Libor Marek v. r.</w:t>
            </w:r>
          </w:p>
        </w:tc>
        <w:tc>
          <w:tcPr>
            <w:tcW w:w="786" w:type="dxa"/>
            <w:gridSpan w:val="2"/>
            <w:shd w:val="clear" w:color="auto" w:fill="F7CAAC"/>
          </w:tcPr>
          <w:p w14:paraId="77F24D8C" w14:textId="77777777" w:rsidR="006375BC" w:rsidRDefault="006375BC" w:rsidP="00C07AFA">
            <w:pPr>
              <w:jc w:val="both"/>
            </w:pPr>
            <w:r>
              <w:rPr>
                <w:b/>
              </w:rPr>
              <w:t>datum</w:t>
            </w:r>
          </w:p>
        </w:tc>
        <w:tc>
          <w:tcPr>
            <w:tcW w:w="2019" w:type="dxa"/>
            <w:gridSpan w:val="4"/>
          </w:tcPr>
          <w:p w14:paraId="2595E24E" w14:textId="22578C38" w:rsidR="006375BC" w:rsidRDefault="00387653" w:rsidP="00C07AFA">
            <w:pPr>
              <w:jc w:val="both"/>
            </w:pPr>
            <w:r>
              <w:t>1. 2. 2023</w:t>
            </w:r>
          </w:p>
        </w:tc>
      </w:tr>
    </w:tbl>
    <w:p w14:paraId="5E86B517" w14:textId="77777777" w:rsidR="006375BC" w:rsidRDefault="006375BC" w:rsidP="006375BC"/>
    <w:p w14:paraId="70DE13A3" w14:textId="77777777" w:rsidR="006375BC" w:rsidRDefault="006375BC" w:rsidP="006375BC"/>
    <w:p w14:paraId="12A454B8" w14:textId="77777777" w:rsidR="006375BC" w:rsidRDefault="006375BC" w:rsidP="006375BC"/>
    <w:p w14:paraId="4552DE1A" w14:textId="77777777" w:rsidR="006375BC" w:rsidRDefault="006375BC" w:rsidP="006375BC">
      <w:r>
        <w:br w:type="page"/>
      </w:r>
    </w:p>
    <w:p w14:paraId="171F5B52" w14:textId="77777777" w:rsidR="006375BC" w:rsidRDefault="006375BC" w:rsidP="006375B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5F23F4BB" w14:textId="77777777" w:rsidTr="00C07AFA">
        <w:tc>
          <w:tcPr>
            <w:tcW w:w="9859" w:type="dxa"/>
            <w:gridSpan w:val="15"/>
            <w:tcBorders>
              <w:bottom w:val="double" w:sz="4" w:space="0" w:color="auto"/>
            </w:tcBorders>
            <w:shd w:val="clear" w:color="auto" w:fill="BDD6EE"/>
          </w:tcPr>
          <w:p w14:paraId="28FF2465" w14:textId="77777777" w:rsidR="006375BC" w:rsidRDefault="006375BC" w:rsidP="00C07AFA">
            <w:pPr>
              <w:jc w:val="both"/>
              <w:rPr>
                <w:b/>
                <w:sz w:val="28"/>
              </w:rPr>
            </w:pPr>
            <w:r>
              <w:rPr>
                <w:b/>
                <w:sz w:val="28"/>
              </w:rPr>
              <w:t>C-I – Personální zabezpečení</w:t>
            </w:r>
          </w:p>
        </w:tc>
      </w:tr>
      <w:tr w:rsidR="006375BC" w14:paraId="174B9309" w14:textId="77777777" w:rsidTr="00C07AFA">
        <w:tc>
          <w:tcPr>
            <w:tcW w:w="2518" w:type="dxa"/>
            <w:tcBorders>
              <w:top w:val="double" w:sz="4" w:space="0" w:color="auto"/>
            </w:tcBorders>
            <w:shd w:val="clear" w:color="auto" w:fill="F7CAAC"/>
          </w:tcPr>
          <w:p w14:paraId="01709310" w14:textId="77777777" w:rsidR="006375BC" w:rsidRDefault="006375BC" w:rsidP="00C07AFA">
            <w:pPr>
              <w:jc w:val="both"/>
              <w:rPr>
                <w:b/>
              </w:rPr>
            </w:pPr>
            <w:r>
              <w:rPr>
                <w:b/>
              </w:rPr>
              <w:t>Vysoká škola</w:t>
            </w:r>
          </w:p>
        </w:tc>
        <w:tc>
          <w:tcPr>
            <w:tcW w:w="7341" w:type="dxa"/>
            <w:gridSpan w:val="14"/>
          </w:tcPr>
          <w:p w14:paraId="56C67A38" w14:textId="77777777" w:rsidR="006375BC" w:rsidRDefault="006375BC" w:rsidP="00C07AFA">
            <w:pPr>
              <w:jc w:val="both"/>
            </w:pPr>
            <w:r>
              <w:t>Univerzita Tomáše Bati ve Zlíně</w:t>
            </w:r>
          </w:p>
        </w:tc>
      </w:tr>
      <w:tr w:rsidR="006375BC" w14:paraId="4371F57F" w14:textId="77777777" w:rsidTr="00C07AFA">
        <w:tc>
          <w:tcPr>
            <w:tcW w:w="2518" w:type="dxa"/>
            <w:shd w:val="clear" w:color="auto" w:fill="F7CAAC"/>
          </w:tcPr>
          <w:p w14:paraId="4954734C" w14:textId="77777777" w:rsidR="006375BC" w:rsidRDefault="006375BC" w:rsidP="00C07AFA">
            <w:pPr>
              <w:jc w:val="both"/>
              <w:rPr>
                <w:b/>
              </w:rPr>
            </w:pPr>
            <w:r>
              <w:rPr>
                <w:b/>
              </w:rPr>
              <w:t>Součást vysoké školy</w:t>
            </w:r>
          </w:p>
        </w:tc>
        <w:tc>
          <w:tcPr>
            <w:tcW w:w="7341" w:type="dxa"/>
            <w:gridSpan w:val="14"/>
          </w:tcPr>
          <w:p w14:paraId="47D7F8D6" w14:textId="77777777" w:rsidR="006375BC" w:rsidRDefault="006375BC" w:rsidP="00C07AFA">
            <w:pPr>
              <w:jc w:val="both"/>
            </w:pPr>
            <w:r>
              <w:t>Fakulta humanitních studií</w:t>
            </w:r>
          </w:p>
        </w:tc>
      </w:tr>
      <w:tr w:rsidR="006375BC" w14:paraId="3DF7CF64" w14:textId="77777777" w:rsidTr="00C07AFA">
        <w:tc>
          <w:tcPr>
            <w:tcW w:w="2518" w:type="dxa"/>
            <w:shd w:val="clear" w:color="auto" w:fill="F7CAAC"/>
          </w:tcPr>
          <w:p w14:paraId="05E3D51E" w14:textId="77777777" w:rsidR="006375BC" w:rsidRDefault="006375BC" w:rsidP="00C07AFA">
            <w:pPr>
              <w:jc w:val="both"/>
              <w:rPr>
                <w:b/>
              </w:rPr>
            </w:pPr>
            <w:r>
              <w:rPr>
                <w:b/>
              </w:rPr>
              <w:t>Název studijního programu</w:t>
            </w:r>
          </w:p>
        </w:tc>
        <w:tc>
          <w:tcPr>
            <w:tcW w:w="7341" w:type="dxa"/>
            <w:gridSpan w:val="14"/>
          </w:tcPr>
          <w:p w14:paraId="10739A6C" w14:textId="77777777" w:rsidR="006375BC" w:rsidRDefault="006375BC" w:rsidP="00C07AFA">
            <w:pPr>
              <w:jc w:val="both"/>
            </w:pPr>
            <w:r w:rsidRPr="006A2B50">
              <w:t>Anglická filologie</w:t>
            </w:r>
          </w:p>
        </w:tc>
      </w:tr>
      <w:tr w:rsidR="006375BC" w14:paraId="7158FB23" w14:textId="77777777" w:rsidTr="00C07AFA">
        <w:tc>
          <w:tcPr>
            <w:tcW w:w="2518" w:type="dxa"/>
            <w:shd w:val="clear" w:color="auto" w:fill="F7CAAC"/>
          </w:tcPr>
          <w:p w14:paraId="66DC04F8" w14:textId="77777777" w:rsidR="006375BC" w:rsidRDefault="006375BC" w:rsidP="00C07AFA">
            <w:pPr>
              <w:jc w:val="both"/>
              <w:rPr>
                <w:b/>
              </w:rPr>
            </w:pPr>
            <w:r>
              <w:rPr>
                <w:b/>
              </w:rPr>
              <w:t>Jméno a příjmení</w:t>
            </w:r>
          </w:p>
        </w:tc>
        <w:tc>
          <w:tcPr>
            <w:tcW w:w="4536" w:type="dxa"/>
            <w:gridSpan w:val="8"/>
          </w:tcPr>
          <w:p w14:paraId="21B78F8A" w14:textId="77777777" w:rsidR="006375BC" w:rsidRDefault="006375BC" w:rsidP="00C07AFA">
            <w:pPr>
              <w:jc w:val="both"/>
            </w:pPr>
            <w:r>
              <w:t>Dagmar Masár Machová</w:t>
            </w:r>
          </w:p>
        </w:tc>
        <w:tc>
          <w:tcPr>
            <w:tcW w:w="709" w:type="dxa"/>
            <w:shd w:val="clear" w:color="auto" w:fill="F7CAAC"/>
          </w:tcPr>
          <w:p w14:paraId="1A0A54C3" w14:textId="77777777" w:rsidR="006375BC" w:rsidRDefault="006375BC" w:rsidP="00C07AFA">
            <w:pPr>
              <w:jc w:val="both"/>
              <w:rPr>
                <w:b/>
              </w:rPr>
            </w:pPr>
            <w:r>
              <w:rPr>
                <w:b/>
              </w:rPr>
              <w:t>Tituly</w:t>
            </w:r>
          </w:p>
        </w:tc>
        <w:tc>
          <w:tcPr>
            <w:tcW w:w="2096" w:type="dxa"/>
            <w:gridSpan w:val="5"/>
          </w:tcPr>
          <w:p w14:paraId="19627616" w14:textId="77777777" w:rsidR="006375BC" w:rsidRDefault="006375BC" w:rsidP="00C07AFA">
            <w:pPr>
              <w:jc w:val="both"/>
            </w:pPr>
            <w:r>
              <w:t>Mgr. Ph.D.</w:t>
            </w:r>
          </w:p>
        </w:tc>
      </w:tr>
      <w:tr w:rsidR="006375BC" w14:paraId="2CD096D5" w14:textId="77777777" w:rsidTr="00141DEF">
        <w:tc>
          <w:tcPr>
            <w:tcW w:w="2518" w:type="dxa"/>
            <w:shd w:val="clear" w:color="auto" w:fill="F7CAAC"/>
          </w:tcPr>
          <w:p w14:paraId="7DA7630D" w14:textId="77777777" w:rsidR="006375BC" w:rsidRDefault="006375BC" w:rsidP="00C07AFA">
            <w:pPr>
              <w:jc w:val="both"/>
              <w:rPr>
                <w:b/>
              </w:rPr>
            </w:pPr>
            <w:r>
              <w:rPr>
                <w:b/>
              </w:rPr>
              <w:t>Rok narození</w:t>
            </w:r>
          </w:p>
        </w:tc>
        <w:tc>
          <w:tcPr>
            <w:tcW w:w="829" w:type="dxa"/>
            <w:gridSpan w:val="2"/>
          </w:tcPr>
          <w:p w14:paraId="198FD4F3" w14:textId="77777777" w:rsidR="006375BC" w:rsidRDefault="006375BC" w:rsidP="00C07AFA">
            <w:pPr>
              <w:jc w:val="both"/>
            </w:pPr>
            <w:r>
              <w:t>1985</w:t>
            </w:r>
          </w:p>
        </w:tc>
        <w:tc>
          <w:tcPr>
            <w:tcW w:w="1721" w:type="dxa"/>
            <w:shd w:val="clear" w:color="auto" w:fill="F7CAAC"/>
          </w:tcPr>
          <w:p w14:paraId="3DE91F0E" w14:textId="77777777" w:rsidR="006375BC" w:rsidRDefault="006375BC" w:rsidP="00C07AFA">
            <w:pPr>
              <w:jc w:val="both"/>
              <w:rPr>
                <w:b/>
              </w:rPr>
            </w:pPr>
            <w:r>
              <w:rPr>
                <w:b/>
              </w:rPr>
              <w:t>typ vztahu k VŠ</w:t>
            </w:r>
          </w:p>
        </w:tc>
        <w:tc>
          <w:tcPr>
            <w:tcW w:w="992" w:type="dxa"/>
            <w:gridSpan w:val="4"/>
          </w:tcPr>
          <w:p w14:paraId="33593F71" w14:textId="77777777" w:rsidR="006375BC" w:rsidRDefault="006375BC" w:rsidP="00C07AFA">
            <w:pPr>
              <w:jc w:val="both"/>
            </w:pPr>
            <w:r>
              <w:t>pp</w:t>
            </w:r>
          </w:p>
        </w:tc>
        <w:tc>
          <w:tcPr>
            <w:tcW w:w="994" w:type="dxa"/>
            <w:shd w:val="clear" w:color="auto" w:fill="F7CAAC"/>
          </w:tcPr>
          <w:p w14:paraId="01E3A659" w14:textId="77777777" w:rsidR="006375BC" w:rsidRDefault="006375BC" w:rsidP="00C07AFA">
            <w:pPr>
              <w:jc w:val="both"/>
              <w:rPr>
                <w:b/>
              </w:rPr>
            </w:pPr>
            <w:r>
              <w:rPr>
                <w:b/>
              </w:rPr>
              <w:t>rozsah</w:t>
            </w:r>
          </w:p>
        </w:tc>
        <w:tc>
          <w:tcPr>
            <w:tcW w:w="709" w:type="dxa"/>
          </w:tcPr>
          <w:p w14:paraId="15716513" w14:textId="77777777" w:rsidR="006375BC" w:rsidRDefault="006375BC" w:rsidP="00C07AFA">
            <w:pPr>
              <w:jc w:val="both"/>
            </w:pPr>
            <w:r>
              <w:t>30</w:t>
            </w:r>
          </w:p>
        </w:tc>
        <w:tc>
          <w:tcPr>
            <w:tcW w:w="775" w:type="dxa"/>
            <w:gridSpan w:val="3"/>
            <w:shd w:val="clear" w:color="auto" w:fill="F7CAAC"/>
          </w:tcPr>
          <w:p w14:paraId="3A3F3AFC" w14:textId="77777777" w:rsidR="006375BC" w:rsidRDefault="006375BC" w:rsidP="00C07AFA">
            <w:pPr>
              <w:jc w:val="both"/>
              <w:rPr>
                <w:b/>
              </w:rPr>
            </w:pPr>
            <w:r>
              <w:rPr>
                <w:b/>
              </w:rPr>
              <w:t>do kdy</w:t>
            </w:r>
          </w:p>
        </w:tc>
        <w:tc>
          <w:tcPr>
            <w:tcW w:w="1321" w:type="dxa"/>
            <w:gridSpan w:val="2"/>
          </w:tcPr>
          <w:p w14:paraId="26C69F0E" w14:textId="77777777" w:rsidR="006375BC" w:rsidRDefault="006375BC" w:rsidP="00C07AFA">
            <w:pPr>
              <w:jc w:val="both"/>
            </w:pPr>
            <w:r>
              <w:t>N</w:t>
            </w:r>
          </w:p>
        </w:tc>
      </w:tr>
      <w:tr w:rsidR="006375BC" w14:paraId="2C49E9C3" w14:textId="77777777" w:rsidTr="00141DEF">
        <w:tc>
          <w:tcPr>
            <w:tcW w:w="5068" w:type="dxa"/>
            <w:gridSpan w:val="4"/>
            <w:shd w:val="clear" w:color="auto" w:fill="F7CAAC"/>
          </w:tcPr>
          <w:p w14:paraId="59372C70" w14:textId="77777777" w:rsidR="006375BC" w:rsidRDefault="006375BC" w:rsidP="00C07AFA">
            <w:pPr>
              <w:jc w:val="both"/>
              <w:rPr>
                <w:b/>
              </w:rPr>
            </w:pPr>
            <w:r>
              <w:rPr>
                <w:b/>
              </w:rPr>
              <w:t>Typ vztahu na součásti VŠ, která uskutečňuje st. program</w:t>
            </w:r>
          </w:p>
        </w:tc>
        <w:tc>
          <w:tcPr>
            <w:tcW w:w="992" w:type="dxa"/>
            <w:gridSpan w:val="4"/>
          </w:tcPr>
          <w:p w14:paraId="34B0B455" w14:textId="77777777" w:rsidR="006375BC" w:rsidRDefault="006375BC" w:rsidP="00C07AFA">
            <w:pPr>
              <w:jc w:val="both"/>
            </w:pPr>
            <w:r>
              <w:t>pp</w:t>
            </w:r>
          </w:p>
        </w:tc>
        <w:tc>
          <w:tcPr>
            <w:tcW w:w="994" w:type="dxa"/>
            <w:shd w:val="clear" w:color="auto" w:fill="F7CAAC"/>
          </w:tcPr>
          <w:p w14:paraId="7A02ED14" w14:textId="77777777" w:rsidR="006375BC" w:rsidRDefault="006375BC" w:rsidP="00C07AFA">
            <w:pPr>
              <w:jc w:val="both"/>
              <w:rPr>
                <w:b/>
              </w:rPr>
            </w:pPr>
            <w:r>
              <w:rPr>
                <w:b/>
              </w:rPr>
              <w:t>rozsah</w:t>
            </w:r>
          </w:p>
        </w:tc>
        <w:tc>
          <w:tcPr>
            <w:tcW w:w="709" w:type="dxa"/>
          </w:tcPr>
          <w:p w14:paraId="5D4E0E0D" w14:textId="77777777" w:rsidR="006375BC" w:rsidRDefault="006375BC" w:rsidP="00C07AFA">
            <w:pPr>
              <w:jc w:val="both"/>
            </w:pPr>
            <w:r>
              <w:t>30</w:t>
            </w:r>
          </w:p>
        </w:tc>
        <w:tc>
          <w:tcPr>
            <w:tcW w:w="775" w:type="dxa"/>
            <w:gridSpan w:val="3"/>
            <w:shd w:val="clear" w:color="auto" w:fill="F7CAAC"/>
          </w:tcPr>
          <w:p w14:paraId="167DF73F" w14:textId="77777777" w:rsidR="006375BC" w:rsidRDefault="006375BC" w:rsidP="00C07AFA">
            <w:pPr>
              <w:jc w:val="both"/>
              <w:rPr>
                <w:b/>
              </w:rPr>
            </w:pPr>
            <w:r>
              <w:rPr>
                <w:b/>
              </w:rPr>
              <w:t>do kdy</w:t>
            </w:r>
          </w:p>
        </w:tc>
        <w:tc>
          <w:tcPr>
            <w:tcW w:w="1321" w:type="dxa"/>
            <w:gridSpan w:val="2"/>
          </w:tcPr>
          <w:p w14:paraId="7982DC4A" w14:textId="77777777" w:rsidR="006375BC" w:rsidRDefault="006375BC" w:rsidP="00C07AFA">
            <w:pPr>
              <w:jc w:val="both"/>
            </w:pPr>
            <w:r>
              <w:t>N</w:t>
            </w:r>
          </w:p>
        </w:tc>
      </w:tr>
      <w:tr w:rsidR="006375BC" w14:paraId="50AEA324" w14:textId="77777777" w:rsidTr="00C07AFA">
        <w:tc>
          <w:tcPr>
            <w:tcW w:w="6060" w:type="dxa"/>
            <w:gridSpan w:val="8"/>
            <w:shd w:val="clear" w:color="auto" w:fill="F7CAAC"/>
          </w:tcPr>
          <w:p w14:paraId="2A99A074"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62AD47F9" w14:textId="77777777" w:rsidR="006375BC" w:rsidRDefault="006375BC" w:rsidP="00C07AFA">
            <w:pPr>
              <w:jc w:val="both"/>
              <w:rPr>
                <w:b/>
              </w:rPr>
            </w:pPr>
            <w:r>
              <w:rPr>
                <w:b/>
              </w:rPr>
              <w:t>typ prac. vztahu</w:t>
            </w:r>
          </w:p>
        </w:tc>
        <w:tc>
          <w:tcPr>
            <w:tcW w:w="2096" w:type="dxa"/>
            <w:gridSpan w:val="5"/>
            <w:shd w:val="clear" w:color="auto" w:fill="F7CAAC"/>
          </w:tcPr>
          <w:p w14:paraId="2CAF0063" w14:textId="77777777" w:rsidR="006375BC" w:rsidRDefault="006375BC" w:rsidP="00C07AFA">
            <w:pPr>
              <w:jc w:val="both"/>
              <w:rPr>
                <w:b/>
              </w:rPr>
            </w:pPr>
            <w:r>
              <w:rPr>
                <w:b/>
              </w:rPr>
              <w:t>rozsah</w:t>
            </w:r>
          </w:p>
        </w:tc>
      </w:tr>
      <w:tr w:rsidR="006375BC" w14:paraId="183F8A85" w14:textId="77777777" w:rsidTr="00C07AFA">
        <w:tc>
          <w:tcPr>
            <w:tcW w:w="6060" w:type="dxa"/>
            <w:gridSpan w:val="8"/>
          </w:tcPr>
          <w:p w14:paraId="56B5795D" w14:textId="77777777" w:rsidR="006375BC" w:rsidRDefault="006375BC" w:rsidP="00C07AFA">
            <w:pPr>
              <w:jc w:val="both"/>
            </w:pPr>
          </w:p>
        </w:tc>
        <w:tc>
          <w:tcPr>
            <w:tcW w:w="1703" w:type="dxa"/>
            <w:gridSpan w:val="2"/>
          </w:tcPr>
          <w:p w14:paraId="0AFDC419" w14:textId="77777777" w:rsidR="006375BC" w:rsidRDefault="006375BC" w:rsidP="00C07AFA">
            <w:pPr>
              <w:jc w:val="both"/>
            </w:pPr>
          </w:p>
        </w:tc>
        <w:tc>
          <w:tcPr>
            <w:tcW w:w="2096" w:type="dxa"/>
            <w:gridSpan w:val="5"/>
          </w:tcPr>
          <w:p w14:paraId="4458A85B" w14:textId="77777777" w:rsidR="006375BC" w:rsidRDefault="006375BC" w:rsidP="00C07AFA">
            <w:pPr>
              <w:jc w:val="both"/>
            </w:pPr>
          </w:p>
        </w:tc>
      </w:tr>
      <w:tr w:rsidR="006375BC" w14:paraId="390CB943" w14:textId="77777777" w:rsidTr="00C07AFA">
        <w:tc>
          <w:tcPr>
            <w:tcW w:w="9859" w:type="dxa"/>
            <w:gridSpan w:val="15"/>
            <w:shd w:val="clear" w:color="auto" w:fill="F7CAAC"/>
          </w:tcPr>
          <w:p w14:paraId="58B1D387" w14:textId="77777777" w:rsidR="006375BC" w:rsidRDefault="006375BC" w:rsidP="00C07AFA">
            <w:r>
              <w:rPr>
                <w:b/>
              </w:rPr>
              <w:t>Předměty příslušného studijního programu a způsob zapojení do jejich výuky, příp. další zapojení do uskutečňování studijního programu</w:t>
            </w:r>
          </w:p>
        </w:tc>
      </w:tr>
      <w:tr w:rsidR="006375BC" w14:paraId="08942E4B" w14:textId="77777777" w:rsidTr="00C07AFA">
        <w:trPr>
          <w:trHeight w:val="20"/>
        </w:trPr>
        <w:tc>
          <w:tcPr>
            <w:tcW w:w="9859" w:type="dxa"/>
            <w:gridSpan w:val="15"/>
            <w:tcBorders>
              <w:top w:val="nil"/>
            </w:tcBorders>
          </w:tcPr>
          <w:p w14:paraId="382C034D" w14:textId="77777777" w:rsidR="006375BC" w:rsidRDefault="006375BC" w:rsidP="00C07AFA">
            <w:pPr>
              <w:jc w:val="both"/>
            </w:pPr>
            <w:r>
              <w:t>Anglické sloveso – garant, vyučující</w:t>
            </w:r>
          </w:p>
          <w:p w14:paraId="0B877126" w14:textId="77777777" w:rsidR="006375BC" w:rsidRDefault="006375BC" w:rsidP="00C07AFA">
            <w:pPr>
              <w:jc w:val="both"/>
            </w:pPr>
            <w:r>
              <w:t>Vývoj lingvistického myšlení – garant, vyučující</w:t>
            </w:r>
          </w:p>
          <w:p w14:paraId="660C7FEA" w14:textId="77777777" w:rsidR="006375BC" w:rsidRPr="002827C6" w:rsidRDefault="006375BC" w:rsidP="00C07AFA">
            <w:pPr>
              <w:jc w:val="both"/>
            </w:pPr>
          </w:p>
        </w:tc>
      </w:tr>
      <w:tr w:rsidR="006375BC" w14:paraId="774CBBE8" w14:textId="77777777" w:rsidTr="00C07AFA">
        <w:trPr>
          <w:trHeight w:val="340"/>
        </w:trPr>
        <w:tc>
          <w:tcPr>
            <w:tcW w:w="9859" w:type="dxa"/>
            <w:gridSpan w:val="15"/>
            <w:tcBorders>
              <w:top w:val="nil"/>
            </w:tcBorders>
            <w:shd w:val="clear" w:color="auto" w:fill="FBD4B4"/>
          </w:tcPr>
          <w:p w14:paraId="37C0B782" w14:textId="77777777" w:rsidR="006375BC" w:rsidRPr="003F78AC" w:rsidRDefault="006375BC" w:rsidP="00C07AFA">
            <w:pPr>
              <w:rPr>
                <w:b/>
              </w:rPr>
            </w:pPr>
            <w:r w:rsidRPr="003F78AC">
              <w:rPr>
                <w:b/>
              </w:rPr>
              <w:t>Zapojení do výuky v dalších studijních programech na téže vysoké škole (pouze u garantů ZT a PZ předmětů)</w:t>
            </w:r>
          </w:p>
        </w:tc>
      </w:tr>
      <w:tr w:rsidR="006375BC" w14:paraId="12092562" w14:textId="77777777" w:rsidTr="00C07AFA">
        <w:trPr>
          <w:trHeight w:val="340"/>
        </w:trPr>
        <w:tc>
          <w:tcPr>
            <w:tcW w:w="2802" w:type="dxa"/>
            <w:gridSpan w:val="2"/>
            <w:tcBorders>
              <w:top w:val="nil"/>
            </w:tcBorders>
          </w:tcPr>
          <w:p w14:paraId="55D1B0A3" w14:textId="77777777" w:rsidR="006375BC" w:rsidRPr="003F78AC" w:rsidRDefault="006375BC" w:rsidP="00C07AFA">
            <w:pPr>
              <w:rPr>
                <w:b/>
              </w:rPr>
            </w:pPr>
            <w:r w:rsidRPr="003F78AC">
              <w:rPr>
                <w:b/>
              </w:rPr>
              <w:t>Název studijního předmětu</w:t>
            </w:r>
          </w:p>
        </w:tc>
        <w:tc>
          <w:tcPr>
            <w:tcW w:w="2409" w:type="dxa"/>
            <w:gridSpan w:val="3"/>
            <w:tcBorders>
              <w:top w:val="nil"/>
            </w:tcBorders>
          </w:tcPr>
          <w:p w14:paraId="687232B5" w14:textId="77777777" w:rsidR="006375BC" w:rsidRPr="003F78AC" w:rsidRDefault="006375BC" w:rsidP="00C07AFA">
            <w:pPr>
              <w:rPr>
                <w:b/>
              </w:rPr>
            </w:pPr>
            <w:r w:rsidRPr="003F78AC">
              <w:rPr>
                <w:b/>
              </w:rPr>
              <w:t>Název studijního programu</w:t>
            </w:r>
          </w:p>
        </w:tc>
        <w:tc>
          <w:tcPr>
            <w:tcW w:w="567" w:type="dxa"/>
            <w:gridSpan w:val="2"/>
            <w:tcBorders>
              <w:top w:val="nil"/>
            </w:tcBorders>
          </w:tcPr>
          <w:p w14:paraId="00102D43" w14:textId="77777777" w:rsidR="006375BC" w:rsidRPr="003F78AC" w:rsidRDefault="006375BC" w:rsidP="00C07AFA">
            <w:pPr>
              <w:rPr>
                <w:b/>
              </w:rPr>
            </w:pPr>
            <w:r w:rsidRPr="003F78AC">
              <w:rPr>
                <w:b/>
              </w:rPr>
              <w:t>Sem.</w:t>
            </w:r>
          </w:p>
        </w:tc>
        <w:tc>
          <w:tcPr>
            <w:tcW w:w="2109" w:type="dxa"/>
            <w:gridSpan w:val="5"/>
            <w:tcBorders>
              <w:top w:val="nil"/>
            </w:tcBorders>
          </w:tcPr>
          <w:p w14:paraId="07A51F36" w14:textId="77777777" w:rsidR="006375BC" w:rsidRPr="003F78AC" w:rsidRDefault="006375BC" w:rsidP="00C07AFA">
            <w:pPr>
              <w:rPr>
                <w:b/>
              </w:rPr>
            </w:pPr>
            <w:r w:rsidRPr="003F78AC">
              <w:rPr>
                <w:b/>
              </w:rPr>
              <w:t>Role ve výuce daného předmětu</w:t>
            </w:r>
          </w:p>
        </w:tc>
        <w:tc>
          <w:tcPr>
            <w:tcW w:w="1972" w:type="dxa"/>
            <w:gridSpan w:val="3"/>
            <w:tcBorders>
              <w:top w:val="nil"/>
            </w:tcBorders>
          </w:tcPr>
          <w:p w14:paraId="64AB131D" w14:textId="77777777" w:rsidR="006375BC" w:rsidRPr="003F78AC" w:rsidRDefault="006375BC" w:rsidP="00C07AFA">
            <w:pPr>
              <w:rPr>
                <w:b/>
              </w:rPr>
            </w:pPr>
            <w:r w:rsidRPr="003F78AC">
              <w:rPr>
                <w:b/>
              </w:rPr>
              <w:t>(</w:t>
            </w:r>
            <w:r w:rsidRPr="003F78AC">
              <w:rPr>
                <w:b/>
                <w:i/>
                <w:iCs/>
              </w:rPr>
              <w:t>nepovinný údaj</w:t>
            </w:r>
            <w:r w:rsidRPr="003F78AC">
              <w:rPr>
                <w:b/>
              </w:rPr>
              <w:t>) Počet hodin za semestr</w:t>
            </w:r>
          </w:p>
        </w:tc>
      </w:tr>
      <w:tr w:rsidR="006375BC" w14:paraId="3BD83AA5" w14:textId="77777777" w:rsidTr="00C07AFA">
        <w:trPr>
          <w:trHeight w:val="285"/>
        </w:trPr>
        <w:tc>
          <w:tcPr>
            <w:tcW w:w="2802" w:type="dxa"/>
            <w:gridSpan w:val="2"/>
            <w:tcBorders>
              <w:top w:val="nil"/>
            </w:tcBorders>
          </w:tcPr>
          <w:p w14:paraId="03EBECCF" w14:textId="77777777" w:rsidR="006375BC" w:rsidRPr="003F78AC" w:rsidRDefault="006375BC" w:rsidP="00C07AFA">
            <w:pPr>
              <w:jc w:val="both"/>
              <w:rPr>
                <w:color w:val="FF0000"/>
              </w:rPr>
            </w:pPr>
          </w:p>
        </w:tc>
        <w:tc>
          <w:tcPr>
            <w:tcW w:w="2409" w:type="dxa"/>
            <w:gridSpan w:val="3"/>
            <w:tcBorders>
              <w:top w:val="nil"/>
            </w:tcBorders>
          </w:tcPr>
          <w:p w14:paraId="0CE86A43" w14:textId="77777777" w:rsidR="006375BC" w:rsidRPr="003F78AC" w:rsidRDefault="006375BC" w:rsidP="00C07AFA">
            <w:pPr>
              <w:jc w:val="both"/>
              <w:rPr>
                <w:color w:val="FF0000"/>
              </w:rPr>
            </w:pPr>
          </w:p>
        </w:tc>
        <w:tc>
          <w:tcPr>
            <w:tcW w:w="567" w:type="dxa"/>
            <w:gridSpan w:val="2"/>
            <w:tcBorders>
              <w:top w:val="nil"/>
            </w:tcBorders>
          </w:tcPr>
          <w:p w14:paraId="4B41547F" w14:textId="77777777" w:rsidR="006375BC" w:rsidRPr="003F78AC" w:rsidRDefault="006375BC" w:rsidP="00C07AFA">
            <w:pPr>
              <w:jc w:val="both"/>
              <w:rPr>
                <w:color w:val="FF0000"/>
              </w:rPr>
            </w:pPr>
          </w:p>
        </w:tc>
        <w:tc>
          <w:tcPr>
            <w:tcW w:w="2109" w:type="dxa"/>
            <w:gridSpan w:val="5"/>
            <w:tcBorders>
              <w:top w:val="nil"/>
            </w:tcBorders>
          </w:tcPr>
          <w:p w14:paraId="245362E8" w14:textId="77777777" w:rsidR="006375BC" w:rsidRPr="003F78AC" w:rsidRDefault="006375BC" w:rsidP="00C07AFA">
            <w:pPr>
              <w:jc w:val="both"/>
              <w:rPr>
                <w:color w:val="FF0000"/>
              </w:rPr>
            </w:pPr>
          </w:p>
        </w:tc>
        <w:tc>
          <w:tcPr>
            <w:tcW w:w="1972" w:type="dxa"/>
            <w:gridSpan w:val="3"/>
            <w:tcBorders>
              <w:top w:val="nil"/>
            </w:tcBorders>
          </w:tcPr>
          <w:p w14:paraId="2E061ECC" w14:textId="77777777" w:rsidR="006375BC" w:rsidRPr="003F78AC" w:rsidRDefault="006375BC" w:rsidP="00C07AFA">
            <w:pPr>
              <w:jc w:val="both"/>
              <w:rPr>
                <w:color w:val="FF0000"/>
              </w:rPr>
            </w:pPr>
          </w:p>
        </w:tc>
      </w:tr>
      <w:tr w:rsidR="006375BC" w14:paraId="72EFA7AB" w14:textId="77777777" w:rsidTr="00C07AFA">
        <w:tc>
          <w:tcPr>
            <w:tcW w:w="9859" w:type="dxa"/>
            <w:gridSpan w:val="15"/>
            <w:shd w:val="clear" w:color="auto" w:fill="F7CAAC"/>
          </w:tcPr>
          <w:p w14:paraId="714EB12B" w14:textId="77777777" w:rsidR="006375BC" w:rsidRDefault="006375BC" w:rsidP="00C07AFA">
            <w:pPr>
              <w:jc w:val="both"/>
            </w:pPr>
            <w:r>
              <w:rPr>
                <w:b/>
              </w:rPr>
              <w:t xml:space="preserve">Údaje o vzdělání na VŠ </w:t>
            </w:r>
          </w:p>
        </w:tc>
      </w:tr>
      <w:tr w:rsidR="006375BC" w14:paraId="6F4CB2CA" w14:textId="77777777" w:rsidTr="00C07AFA">
        <w:trPr>
          <w:trHeight w:val="20"/>
        </w:trPr>
        <w:tc>
          <w:tcPr>
            <w:tcW w:w="9859" w:type="dxa"/>
            <w:gridSpan w:val="15"/>
          </w:tcPr>
          <w:p w14:paraId="45839169" w14:textId="77777777" w:rsidR="00F35E23" w:rsidRDefault="006375BC" w:rsidP="00F35E23">
            <w:pPr>
              <w:pStyle w:val="Dd"/>
              <w:widowControl w:val="0"/>
            </w:pPr>
            <w:r>
              <w:t>2010–2016</w:t>
            </w:r>
            <w:r>
              <w:tab/>
              <w:t xml:space="preserve">Univerzita Palackého v Olomouci, </w:t>
            </w:r>
            <w:r>
              <w:rPr>
                <w:bCs/>
              </w:rPr>
              <w:t>Filozofická fakulta, a</w:t>
            </w:r>
            <w:r>
              <w:t>nglický jazyk – Ph.D.</w:t>
            </w:r>
          </w:p>
          <w:p w14:paraId="77681724" w14:textId="0430218B" w:rsidR="006375BC" w:rsidRPr="00F35E23" w:rsidRDefault="006375BC" w:rsidP="00F35E23">
            <w:pPr>
              <w:pStyle w:val="Dd"/>
              <w:widowControl w:val="0"/>
            </w:pPr>
            <w:r>
              <w:rPr>
                <w:bCs/>
              </w:rPr>
              <w:t>2004</w:t>
            </w:r>
            <w:r>
              <w:t>–</w:t>
            </w:r>
            <w:r>
              <w:rPr>
                <w:bCs/>
              </w:rPr>
              <w:t>2009</w:t>
            </w:r>
            <w:r w:rsidR="00F35E23">
              <w:rPr>
                <w:bCs/>
              </w:rPr>
              <w:tab/>
            </w:r>
            <w:r>
              <w:rPr>
                <w:bCs/>
              </w:rPr>
              <w:t xml:space="preserve">Ostravská univerzita v Ostravě, Filozofická fakulta, učitelství AJ a NJ pro SŠ </w:t>
            </w:r>
            <w:r>
              <w:t>– Mgr.</w:t>
            </w:r>
          </w:p>
        </w:tc>
      </w:tr>
      <w:tr w:rsidR="006375BC" w14:paraId="37451908" w14:textId="77777777" w:rsidTr="00C07AFA">
        <w:tc>
          <w:tcPr>
            <w:tcW w:w="9859" w:type="dxa"/>
            <w:gridSpan w:val="15"/>
            <w:shd w:val="clear" w:color="auto" w:fill="F7CAAC"/>
          </w:tcPr>
          <w:p w14:paraId="6C73F32E" w14:textId="77777777" w:rsidR="006375BC" w:rsidRDefault="006375BC" w:rsidP="00C07AFA">
            <w:pPr>
              <w:jc w:val="both"/>
              <w:rPr>
                <w:b/>
              </w:rPr>
            </w:pPr>
            <w:r>
              <w:rPr>
                <w:b/>
              </w:rPr>
              <w:t>Údaje o odborném působení od absolvování VŠ</w:t>
            </w:r>
          </w:p>
        </w:tc>
      </w:tr>
      <w:tr w:rsidR="006375BC" w14:paraId="73B65DB1" w14:textId="77777777" w:rsidTr="00C07AFA">
        <w:trPr>
          <w:trHeight w:val="20"/>
        </w:trPr>
        <w:tc>
          <w:tcPr>
            <w:tcW w:w="9859" w:type="dxa"/>
            <w:gridSpan w:val="15"/>
          </w:tcPr>
          <w:p w14:paraId="70DE2258" w14:textId="77777777" w:rsidR="006375BC" w:rsidRPr="003F78AC" w:rsidRDefault="006375BC" w:rsidP="00F35E23">
            <w:pPr>
              <w:jc w:val="both"/>
              <w:rPr>
                <w:i/>
              </w:rPr>
            </w:pPr>
            <w:r w:rsidRPr="003F78AC">
              <w:rPr>
                <w:i/>
              </w:rPr>
              <w:t>2018–2022</w:t>
            </w:r>
            <w:r w:rsidRPr="003F78AC">
              <w:rPr>
                <w:i/>
              </w:rPr>
              <w:tab/>
              <w:t>mateřská/rodičovská dovolená</w:t>
            </w:r>
          </w:p>
          <w:p w14:paraId="14D86D07" w14:textId="77777777" w:rsidR="006375BC" w:rsidRDefault="006375BC" w:rsidP="00F35E23">
            <w:pPr>
              <w:ind w:left="1134" w:hanging="1134"/>
            </w:pPr>
            <w:r>
              <w:t xml:space="preserve">2009–   </w:t>
            </w:r>
            <w:r>
              <w:tab/>
              <w:t xml:space="preserve">UTB ve Zlíně, FHS, Ústav moderních jazyků a literatur (dříve Ústav anglistiky a amerikanistiky) – odborný asistent. </w:t>
            </w:r>
          </w:p>
          <w:p w14:paraId="4DDB5E1D" w14:textId="77777777" w:rsidR="006375BC" w:rsidRPr="009B6AE3" w:rsidRDefault="006375BC" w:rsidP="00C07AFA">
            <w:pPr>
              <w:jc w:val="both"/>
              <w:rPr>
                <w:color w:val="FF0000"/>
              </w:rPr>
            </w:pPr>
          </w:p>
        </w:tc>
      </w:tr>
      <w:tr w:rsidR="006375BC" w14:paraId="34662E90" w14:textId="77777777" w:rsidTr="00C07AFA">
        <w:trPr>
          <w:trHeight w:val="250"/>
        </w:trPr>
        <w:tc>
          <w:tcPr>
            <w:tcW w:w="9859" w:type="dxa"/>
            <w:gridSpan w:val="15"/>
            <w:shd w:val="clear" w:color="auto" w:fill="F7CAAC"/>
          </w:tcPr>
          <w:p w14:paraId="3635435E" w14:textId="77777777" w:rsidR="006375BC" w:rsidRDefault="006375BC" w:rsidP="00C07AFA">
            <w:pPr>
              <w:jc w:val="both"/>
            </w:pPr>
            <w:r>
              <w:rPr>
                <w:b/>
              </w:rPr>
              <w:t>Zkušenosti s vedením kvalifikačních a rigorózních prací</w:t>
            </w:r>
          </w:p>
        </w:tc>
      </w:tr>
      <w:tr w:rsidR="006375BC" w14:paraId="6EFB2470" w14:textId="77777777" w:rsidTr="00C07AFA">
        <w:trPr>
          <w:trHeight w:val="20"/>
        </w:trPr>
        <w:tc>
          <w:tcPr>
            <w:tcW w:w="9859" w:type="dxa"/>
            <w:gridSpan w:val="15"/>
          </w:tcPr>
          <w:p w14:paraId="76A33A29" w14:textId="0F31E74F" w:rsidR="006375BC" w:rsidRDefault="006375BC" w:rsidP="00C07AFA">
            <w:pPr>
              <w:jc w:val="both"/>
            </w:pPr>
            <w:r>
              <w:t>2</w:t>
            </w:r>
            <w:r w:rsidR="00A31B2F">
              <w:t>5</w:t>
            </w:r>
            <w:r>
              <w:t xml:space="preserve"> vedených a obhájených bakalářských prací.</w:t>
            </w:r>
          </w:p>
        </w:tc>
      </w:tr>
      <w:tr w:rsidR="006375BC" w14:paraId="09793E64" w14:textId="77777777" w:rsidTr="00C07AFA">
        <w:trPr>
          <w:cantSplit/>
        </w:trPr>
        <w:tc>
          <w:tcPr>
            <w:tcW w:w="3347" w:type="dxa"/>
            <w:gridSpan w:val="3"/>
            <w:tcBorders>
              <w:top w:val="single" w:sz="12" w:space="0" w:color="auto"/>
            </w:tcBorders>
            <w:shd w:val="clear" w:color="auto" w:fill="F7CAAC"/>
          </w:tcPr>
          <w:p w14:paraId="33B1CC1B"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46F0058B"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1118841"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8A4E887" w14:textId="77777777" w:rsidR="006375BC" w:rsidRDefault="006375BC" w:rsidP="00C07AFA">
            <w:pPr>
              <w:jc w:val="both"/>
              <w:rPr>
                <w:b/>
              </w:rPr>
            </w:pPr>
            <w:r>
              <w:rPr>
                <w:b/>
              </w:rPr>
              <w:t>Ohlasy publikací</w:t>
            </w:r>
          </w:p>
        </w:tc>
      </w:tr>
      <w:tr w:rsidR="006375BC" w14:paraId="7039FE0D" w14:textId="77777777" w:rsidTr="00141DEF">
        <w:trPr>
          <w:cantSplit/>
        </w:trPr>
        <w:tc>
          <w:tcPr>
            <w:tcW w:w="3347" w:type="dxa"/>
            <w:gridSpan w:val="3"/>
          </w:tcPr>
          <w:p w14:paraId="0B5B3BEA" w14:textId="77777777" w:rsidR="006375BC" w:rsidRDefault="006375BC" w:rsidP="00C07AFA">
            <w:pPr>
              <w:jc w:val="both"/>
            </w:pPr>
          </w:p>
        </w:tc>
        <w:tc>
          <w:tcPr>
            <w:tcW w:w="2245" w:type="dxa"/>
            <w:gridSpan w:val="3"/>
          </w:tcPr>
          <w:p w14:paraId="461636F8" w14:textId="77777777" w:rsidR="006375BC" w:rsidRDefault="006375BC" w:rsidP="00C07AFA">
            <w:pPr>
              <w:jc w:val="both"/>
            </w:pPr>
          </w:p>
        </w:tc>
        <w:tc>
          <w:tcPr>
            <w:tcW w:w="2248" w:type="dxa"/>
            <w:gridSpan w:val="5"/>
            <w:tcBorders>
              <w:right w:val="single" w:sz="12" w:space="0" w:color="auto"/>
            </w:tcBorders>
          </w:tcPr>
          <w:p w14:paraId="5D4797B4" w14:textId="77777777" w:rsidR="006375BC" w:rsidRDefault="006375BC" w:rsidP="00C07AFA">
            <w:pPr>
              <w:jc w:val="both"/>
            </w:pPr>
          </w:p>
        </w:tc>
        <w:tc>
          <w:tcPr>
            <w:tcW w:w="698" w:type="dxa"/>
            <w:gridSpan w:val="2"/>
            <w:tcBorders>
              <w:left w:val="single" w:sz="12" w:space="0" w:color="auto"/>
            </w:tcBorders>
            <w:shd w:val="clear" w:color="auto" w:fill="F7CAAC"/>
          </w:tcPr>
          <w:p w14:paraId="1E93C130" w14:textId="77777777" w:rsidR="006375BC" w:rsidRPr="00F20AEF" w:rsidRDefault="006375BC" w:rsidP="00C07AFA">
            <w:pPr>
              <w:jc w:val="both"/>
            </w:pPr>
            <w:r w:rsidRPr="00F20AEF">
              <w:rPr>
                <w:b/>
              </w:rPr>
              <w:t>WoS</w:t>
            </w:r>
          </w:p>
        </w:tc>
        <w:tc>
          <w:tcPr>
            <w:tcW w:w="627" w:type="dxa"/>
            <w:shd w:val="clear" w:color="auto" w:fill="F7CAAC"/>
          </w:tcPr>
          <w:p w14:paraId="25671E63"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00058E8A" w14:textId="77777777" w:rsidR="006375BC" w:rsidRDefault="006375BC" w:rsidP="00C07AFA">
            <w:pPr>
              <w:jc w:val="both"/>
            </w:pPr>
            <w:r>
              <w:rPr>
                <w:b/>
                <w:sz w:val="18"/>
              </w:rPr>
              <w:t>ostatní</w:t>
            </w:r>
          </w:p>
        </w:tc>
      </w:tr>
      <w:tr w:rsidR="006375BC" w14:paraId="144C2C8F" w14:textId="77777777" w:rsidTr="00141DEF">
        <w:trPr>
          <w:cantSplit/>
          <w:trHeight w:val="70"/>
        </w:trPr>
        <w:tc>
          <w:tcPr>
            <w:tcW w:w="3347" w:type="dxa"/>
            <w:gridSpan w:val="3"/>
            <w:shd w:val="clear" w:color="auto" w:fill="F7CAAC"/>
          </w:tcPr>
          <w:p w14:paraId="7BD42238" w14:textId="77777777" w:rsidR="006375BC" w:rsidRDefault="006375BC" w:rsidP="00C07AFA">
            <w:pPr>
              <w:jc w:val="both"/>
            </w:pPr>
            <w:r>
              <w:rPr>
                <w:b/>
              </w:rPr>
              <w:t>Obor jmenovacího řízení</w:t>
            </w:r>
          </w:p>
        </w:tc>
        <w:tc>
          <w:tcPr>
            <w:tcW w:w="2245" w:type="dxa"/>
            <w:gridSpan w:val="3"/>
            <w:shd w:val="clear" w:color="auto" w:fill="F7CAAC"/>
          </w:tcPr>
          <w:p w14:paraId="1431C2E5"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540E8B1B" w14:textId="77777777" w:rsidR="006375BC" w:rsidRPr="003F78AC" w:rsidRDefault="006375BC" w:rsidP="00C07AFA">
            <w:pPr>
              <w:jc w:val="both"/>
            </w:pPr>
            <w:r w:rsidRPr="003F78AC">
              <w:rPr>
                <w:b/>
              </w:rPr>
              <w:t>Řízení konáno na VŠ</w:t>
            </w:r>
          </w:p>
        </w:tc>
        <w:tc>
          <w:tcPr>
            <w:tcW w:w="698" w:type="dxa"/>
            <w:gridSpan w:val="2"/>
            <w:tcBorders>
              <w:left w:val="single" w:sz="12" w:space="0" w:color="auto"/>
            </w:tcBorders>
          </w:tcPr>
          <w:p w14:paraId="4CFB6253" w14:textId="2D64F588" w:rsidR="006375BC" w:rsidRPr="003F78AC" w:rsidRDefault="00A90783" w:rsidP="00C9509E">
            <w:pPr>
              <w:jc w:val="center"/>
              <w:rPr>
                <w:b/>
              </w:rPr>
            </w:pPr>
            <w:r>
              <w:rPr>
                <w:b/>
              </w:rPr>
              <w:t>1</w:t>
            </w:r>
          </w:p>
        </w:tc>
        <w:tc>
          <w:tcPr>
            <w:tcW w:w="627" w:type="dxa"/>
          </w:tcPr>
          <w:p w14:paraId="62F7E9FC" w14:textId="760344C5" w:rsidR="006375BC" w:rsidRPr="003F78AC" w:rsidRDefault="00A90783" w:rsidP="00C9509E">
            <w:pPr>
              <w:jc w:val="center"/>
              <w:rPr>
                <w:b/>
              </w:rPr>
            </w:pPr>
            <w:r>
              <w:rPr>
                <w:b/>
              </w:rPr>
              <w:t>0</w:t>
            </w:r>
          </w:p>
        </w:tc>
        <w:tc>
          <w:tcPr>
            <w:tcW w:w="694" w:type="dxa"/>
          </w:tcPr>
          <w:p w14:paraId="5BD84E99" w14:textId="77777777" w:rsidR="006375BC" w:rsidRPr="003F78AC" w:rsidRDefault="006375BC" w:rsidP="00C07AFA">
            <w:pPr>
              <w:jc w:val="both"/>
              <w:rPr>
                <w:b/>
              </w:rPr>
            </w:pPr>
          </w:p>
        </w:tc>
      </w:tr>
      <w:tr w:rsidR="006375BC" w14:paraId="76A546FD" w14:textId="77777777" w:rsidTr="00C07AFA">
        <w:trPr>
          <w:trHeight w:val="205"/>
        </w:trPr>
        <w:tc>
          <w:tcPr>
            <w:tcW w:w="3347" w:type="dxa"/>
            <w:gridSpan w:val="3"/>
          </w:tcPr>
          <w:p w14:paraId="49562FC8" w14:textId="77777777" w:rsidR="006375BC" w:rsidRDefault="006375BC" w:rsidP="00C07AFA">
            <w:pPr>
              <w:jc w:val="both"/>
            </w:pPr>
          </w:p>
        </w:tc>
        <w:tc>
          <w:tcPr>
            <w:tcW w:w="2245" w:type="dxa"/>
            <w:gridSpan w:val="3"/>
          </w:tcPr>
          <w:p w14:paraId="0A73F097" w14:textId="77777777" w:rsidR="006375BC" w:rsidRDefault="006375BC" w:rsidP="00C07AFA">
            <w:pPr>
              <w:jc w:val="both"/>
            </w:pPr>
          </w:p>
        </w:tc>
        <w:tc>
          <w:tcPr>
            <w:tcW w:w="2248" w:type="dxa"/>
            <w:gridSpan w:val="5"/>
            <w:tcBorders>
              <w:right w:val="single" w:sz="12" w:space="0" w:color="auto"/>
            </w:tcBorders>
          </w:tcPr>
          <w:p w14:paraId="1CE177AC" w14:textId="77777777" w:rsidR="006375BC" w:rsidRPr="003F78AC" w:rsidRDefault="006375BC" w:rsidP="00C07AFA">
            <w:pPr>
              <w:jc w:val="both"/>
            </w:pPr>
          </w:p>
        </w:tc>
        <w:tc>
          <w:tcPr>
            <w:tcW w:w="1325" w:type="dxa"/>
            <w:gridSpan w:val="3"/>
            <w:tcBorders>
              <w:left w:val="single" w:sz="12" w:space="0" w:color="auto"/>
            </w:tcBorders>
            <w:shd w:val="clear" w:color="auto" w:fill="FBD4B4"/>
            <w:vAlign w:val="center"/>
          </w:tcPr>
          <w:p w14:paraId="10B8B869" w14:textId="77777777" w:rsidR="006375BC" w:rsidRPr="003F78AC" w:rsidRDefault="006375BC" w:rsidP="00C07AFA">
            <w:pPr>
              <w:jc w:val="both"/>
              <w:rPr>
                <w:b/>
                <w:sz w:val="18"/>
              </w:rPr>
            </w:pPr>
            <w:r w:rsidRPr="003F78AC">
              <w:rPr>
                <w:b/>
                <w:sz w:val="18"/>
              </w:rPr>
              <w:t>H-index WoS/Scopus</w:t>
            </w:r>
          </w:p>
        </w:tc>
        <w:tc>
          <w:tcPr>
            <w:tcW w:w="694" w:type="dxa"/>
            <w:vAlign w:val="center"/>
          </w:tcPr>
          <w:p w14:paraId="19874D18" w14:textId="08838A62" w:rsidR="006375BC" w:rsidRPr="003F78AC" w:rsidRDefault="006375BC" w:rsidP="00F77705">
            <w:pPr>
              <w:rPr>
                <w:b/>
              </w:rPr>
            </w:pPr>
            <w:r w:rsidRPr="003F78AC">
              <w:rPr>
                <w:b/>
              </w:rPr>
              <w:t xml:space="preserve">  </w:t>
            </w:r>
            <w:r w:rsidR="00A90783">
              <w:rPr>
                <w:b/>
              </w:rPr>
              <w:t>1</w:t>
            </w:r>
            <w:r w:rsidRPr="003F78AC">
              <w:rPr>
                <w:b/>
              </w:rPr>
              <w:t xml:space="preserve"> /</w:t>
            </w:r>
            <w:r w:rsidR="00A90783">
              <w:rPr>
                <w:b/>
              </w:rPr>
              <w:t xml:space="preserve"> 0</w:t>
            </w:r>
          </w:p>
        </w:tc>
      </w:tr>
      <w:tr w:rsidR="006375BC" w14:paraId="7295B8A8" w14:textId="77777777" w:rsidTr="00C07AFA">
        <w:tc>
          <w:tcPr>
            <w:tcW w:w="9859" w:type="dxa"/>
            <w:gridSpan w:val="15"/>
            <w:shd w:val="clear" w:color="auto" w:fill="F7CAAC"/>
          </w:tcPr>
          <w:p w14:paraId="3DA15DBC"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16DB0C48" w14:textId="77777777" w:rsidTr="00C07AFA">
        <w:trPr>
          <w:trHeight w:val="20"/>
        </w:trPr>
        <w:tc>
          <w:tcPr>
            <w:tcW w:w="9859" w:type="dxa"/>
            <w:gridSpan w:val="15"/>
          </w:tcPr>
          <w:p w14:paraId="74D9EA2E" w14:textId="77777777" w:rsidR="006375BC" w:rsidRPr="00E5660B" w:rsidRDefault="006375BC" w:rsidP="00C07AFA">
            <w:pPr>
              <w:pStyle w:val="bb"/>
              <w:widowControl w:val="0"/>
              <w:rPr>
                <w:b/>
              </w:rPr>
            </w:pPr>
            <w:r w:rsidRPr="00E5660B">
              <w:rPr>
                <w:b/>
              </w:rPr>
              <w:t>Jimp</w:t>
            </w:r>
          </w:p>
          <w:p w14:paraId="1D5E6246" w14:textId="77777777" w:rsidR="006375BC" w:rsidRDefault="006375BC" w:rsidP="00C07AFA">
            <w:pPr>
              <w:pStyle w:val="bb"/>
              <w:widowControl w:val="0"/>
              <w:rPr>
                <w:i/>
              </w:rPr>
            </w:pPr>
            <w:r>
              <w:t xml:space="preserve">MASÁR MACHOVÁ, Dagmar. Teaching the Grammar of Questions and Negations: An Innovative Approach. </w:t>
            </w:r>
            <w:r>
              <w:rPr>
                <w:i/>
              </w:rPr>
              <w:t>Journal of Language and Cultural Education</w:t>
            </w:r>
            <w:r>
              <w:t xml:space="preserve"> 2017, roč. 5, č. 3, s. 144–156. ISSN 1339-4584.</w:t>
            </w:r>
            <w:r>
              <w:rPr>
                <w:i/>
              </w:rPr>
              <w:t xml:space="preserve"> </w:t>
            </w:r>
          </w:p>
          <w:p w14:paraId="48ECD03A" w14:textId="77777777" w:rsidR="006375BC" w:rsidRDefault="006375BC" w:rsidP="00C07AFA">
            <w:pPr>
              <w:pStyle w:val="bb"/>
              <w:widowControl w:val="0"/>
            </w:pPr>
            <w:r>
              <w:t xml:space="preserve">MACHOVÁ, Dagmar. The Degree of Grammaticalization of ‚gotta‘, ‚gonna‘, ‚wanna‘ and ‚better‘: A Corpus Study.  </w:t>
            </w:r>
            <w:r>
              <w:rPr>
                <w:i/>
              </w:rPr>
              <w:t>Topics in Linguistics</w:t>
            </w:r>
            <w:r>
              <w:t xml:space="preserve"> 2015, roč. 15, č. 1. ISSN 1337-7590.</w:t>
            </w:r>
          </w:p>
          <w:p w14:paraId="3FFD0EC5" w14:textId="77777777" w:rsidR="006375BC" w:rsidRPr="00E5660B" w:rsidRDefault="006375BC" w:rsidP="00C07AFA">
            <w:pPr>
              <w:pStyle w:val="bb"/>
              <w:widowControl w:val="0"/>
            </w:pPr>
          </w:p>
          <w:p w14:paraId="6A2C8344" w14:textId="77777777" w:rsidR="006375BC" w:rsidRPr="00E5660B" w:rsidRDefault="006375BC" w:rsidP="00C07AFA">
            <w:pPr>
              <w:pStyle w:val="bb"/>
              <w:widowControl w:val="0"/>
              <w:rPr>
                <w:b/>
              </w:rPr>
            </w:pPr>
            <w:r w:rsidRPr="00E5660B">
              <w:rPr>
                <w:b/>
              </w:rPr>
              <w:t>Jost</w:t>
            </w:r>
          </w:p>
          <w:p w14:paraId="48B4B087" w14:textId="77777777" w:rsidR="006375BC" w:rsidRDefault="006375BC" w:rsidP="00C07AFA">
            <w:pPr>
              <w:pStyle w:val="bb"/>
              <w:widowControl w:val="0"/>
            </w:pPr>
            <w:r>
              <w:t xml:space="preserve">MASÁR MACHOVÁ, Dagmar – CHARVÁTOVÁ, Petra – BAČUVČÍKOVÁ, Petra. Synthetic and Analytic Present and Past Verb Forms in English, German and Czech. </w:t>
            </w:r>
            <w:r>
              <w:rPr>
                <w:i/>
              </w:rPr>
              <w:t>Colloquium: New Philologies</w:t>
            </w:r>
            <w:r>
              <w:t xml:space="preserve"> 2017, roč. 2, č. 2, s. 1–14. ISSN 2520-3355.</w:t>
            </w:r>
          </w:p>
          <w:p w14:paraId="2BA2BC25" w14:textId="77777777" w:rsidR="006375BC" w:rsidRDefault="006375BC" w:rsidP="00C07AFA">
            <w:pPr>
              <w:pStyle w:val="bb"/>
              <w:widowControl w:val="0"/>
            </w:pPr>
          </w:p>
          <w:p w14:paraId="1D18A3DF" w14:textId="77777777" w:rsidR="006375BC" w:rsidRPr="00E5660B" w:rsidRDefault="006375BC" w:rsidP="00C07AFA">
            <w:pPr>
              <w:pStyle w:val="bb"/>
              <w:widowControl w:val="0"/>
              <w:rPr>
                <w:b/>
              </w:rPr>
            </w:pPr>
            <w:r w:rsidRPr="00E5660B">
              <w:rPr>
                <w:b/>
              </w:rPr>
              <w:t>D</w:t>
            </w:r>
          </w:p>
          <w:p w14:paraId="55535FFA" w14:textId="77777777" w:rsidR="006375BC" w:rsidRDefault="006375BC" w:rsidP="00C07AFA">
            <w:pPr>
              <w:pStyle w:val="bb"/>
              <w:widowControl w:val="0"/>
            </w:pPr>
            <w:r>
              <w:t xml:space="preserve">MACHOVÁ, Dagmar. Modal Verbs from Crosslinguistic Perspective. In TRUŠNÍK, Roman – BELL, Gregory Jason – NEMČOKOVÁ Katarína, eds. </w:t>
            </w:r>
            <w:r>
              <w:rPr>
                <w:i/>
              </w:rPr>
              <w:t>From Theory to Practice 2013</w:t>
            </w:r>
            <w:r>
              <w:t xml:space="preserve">. </w:t>
            </w:r>
            <w:r>
              <w:rPr>
                <w:i/>
              </w:rPr>
              <w:t>Proceedings of the Fifth International Conference on Anglophone Studies</w:t>
            </w:r>
            <w:r>
              <w:t>. Zlín: Univerzita Tomáše Bati ve Zlíně, 2015, s. 79–88. ISBN 978-80-7454-450-7.</w:t>
            </w:r>
          </w:p>
          <w:p w14:paraId="7A95DBF9" w14:textId="77777777" w:rsidR="006375BC" w:rsidRDefault="006375BC" w:rsidP="00C07AFA">
            <w:pPr>
              <w:pStyle w:val="bb"/>
              <w:widowControl w:val="0"/>
            </w:pPr>
            <w:r>
              <w:t xml:space="preserve">MACHOVÁ, Dagmar. An Alternative Analysis of Marginal Modals. Language Use and Linguistic Structure. In EMONDS, Joseph – and JANEBOVÁ, Markéta, eds.  </w:t>
            </w:r>
            <w:r>
              <w:rPr>
                <w:i/>
              </w:rPr>
              <w:t xml:space="preserve">Proceedings of the Olomouc Linguistics Colloquium. </w:t>
            </w:r>
            <w:r>
              <w:t xml:space="preserve">Olomouc: Palacký University, 2014, s. 87–98. ISBN 978-80-244-4060-6. </w:t>
            </w:r>
          </w:p>
          <w:p w14:paraId="3B5A6B81" w14:textId="77777777" w:rsidR="006375BC" w:rsidRPr="00313718" w:rsidRDefault="006375BC" w:rsidP="00E76451">
            <w:pPr>
              <w:pStyle w:val="bb"/>
              <w:widowControl w:val="0"/>
            </w:pPr>
          </w:p>
        </w:tc>
      </w:tr>
      <w:tr w:rsidR="006375BC" w14:paraId="0F025748" w14:textId="77777777" w:rsidTr="00C07AFA">
        <w:trPr>
          <w:trHeight w:val="218"/>
        </w:trPr>
        <w:tc>
          <w:tcPr>
            <w:tcW w:w="9859" w:type="dxa"/>
            <w:gridSpan w:val="15"/>
            <w:shd w:val="clear" w:color="auto" w:fill="F7CAAC"/>
          </w:tcPr>
          <w:p w14:paraId="6C72E684" w14:textId="77777777" w:rsidR="006375BC" w:rsidRDefault="006375BC" w:rsidP="00C07AFA">
            <w:pPr>
              <w:rPr>
                <w:b/>
              </w:rPr>
            </w:pPr>
            <w:r>
              <w:rPr>
                <w:b/>
              </w:rPr>
              <w:t>Působení v zahraničí</w:t>
            </w:r>
          </w:p>
        </w:tc>
      </w:tr>
      <w:tr w:rsidR="006375BC" w14:paraId="25CC38FF" w14:textId="77777777" w:rsidTr="00C07AFA">
        <w:trPr>
          <w:trHeight w:val="328"/>
        </w:trPr>
        <w:tc>
          <w:tcPr>
            <w:tcW w:w="9859" w:type="dxa"/>
            <w:gridSpan w:val="15"/>
          </w:tcPr>
          <w:p w14:paraId="7C3AB25E" w14:textId="77777777" w:rsidR="006375BC" w:rsidRDefault="006375BC" w:rsidP="00C07AFA">
            <w:r>
              <w:t>2006</w:t>
            </w:r>
            <w:r>
              <w:tab/>
              <w:t>Friedrich Schiller Universität in Jena, Německo – Erasmus – studijní pobyt</w:t>
            </w:r>
          </w:p>
          <w:p w14:paraId="72D9BA47" w14:textId="77777777" w:rsidR="006375BC" w:rsidRDefault="006375BC" w:rsidP="00C07AFA">
            <w:pPr>
              <w:rPr>
                <w:b/>
              </w:rPr>
            </w:pPr>
          </w:p>
        </w:tc>
      </w:tr>
      <w:tr w:rsidR="006375BC" w14:paraId="1BFE81B5" w14:textId="77777777" w:rsidTr="00C07AFA">
        <w:trPr>
          <w:cantSplit/>
          <w:trHeight w:val="20"/>
        </w:trPr>
        <w:tc>
          <w:tcPr>
            <w:tcW w:w="2518" w:type="dxa"/>
            <w:shd w:val="clear" w:color="auto" w:fill="F7CAAC"/>
          </w:tcPr>
          <w:p w14:paraId="26B34436" w14:textId="77777777" w:rsidR="006375BC" w:rsidRDefault="006375BC" w:rsidP="00C07AFA">
            <w:pPr>
              <w:jc w:val="both"/>
              <w:rPr>
                <w:b/>
              </w:rPr>
            </w:pPr>
            <w:r>
              <w:rPr>
                <w:b/>
              </w:rPr>
              <w:t xml:space="preserve">Podpis </w:t>
            </w:r>
          </w:p>
        </w:tc>
        <w:tc>
          <w:tcPr>
            <w:tcW w:w="4536" w:type="dxa"/>
            <w:gridSpan w:val="8"/>
          </w:tcPr>
          <w:p w14:paraId="464CA096" w14:textId="77777777" w:rsidR="006375BC" w:rsidRDefault="006375BC" w:rsidP="00C07AFA">
            <w:pPr>
              <w:jc w:val="both"/>
            </w:pPr>
            <w:r>
              <w:t>Dagmar Masár Machová v. r.</w:t>
            </w:r>
          </w:p>
        </w:tc>
        <w:tc>
          <w:tcPr>
            <w:tcW w:w="786" w:type="dxa"/>
            <w:gridSpan w:val="2"/>
            <w:shd w:val="clear" w:color="auto" w:fill="F7CAAC"/>
          </w:tcPr>
          <w:p w14:paraId="04B97396" w14:textId="77777777" w:rsidR="006375BC" w:rsidRDefault="006375BC" w:rsidP="00C07AFA">
            <w:pPr>
              <w:jc w:val="both"/>
            </w:pPr>
            <w:r>
              <w:rPr>
                <w:b/>
              </w:rPr>
              <w:t>datum</w:t>
            </w:r>
          </w:p>
        </w:tc>
        <w:tc>
          <w:tcPr>
            <w:tcW w:w="2019" w:type="dxa"/>
            <w:gridSpan w:val="4"/>
          </w:tcPr>
          <w:p w14:paraId="5993F3D8" w14:textId="25C4F280" w:rsidR="006375BC" w:rsidRDefault="00387653" w:rsidP="00C07AFA">
            <w:pPr>
              <w:jc w:val="both"/>
            </w:pPr>
            <w:r>
              <w:t>1. 2. 2023</w:t>
            </w:r>
          </w:p>
        </w:tc>
      </w:tr>
    </w:tbl>
    <w:p w14:paraId="0DC2C73C" w14:textId="77777777" w:rsidR="006375BC" w:rsidRDefault="006375BC" w:rsidP="006375BC"/>
    <w:p w14:paraId="04621168" w14:textId="77777777"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10"/>
        <w:gridCol w:w="768"/>
        <w:gridCol w:w="694"/>
      </w:tblGrid>
      <w:tr w:rsidR="006375BC" w14:paraId="2DCDF301" w14:textId="77777777" w:rsidTr="00C07AFA">
        <w:tc>
          <w:tcPr>
            <w:tcW w:w="9859" w:type="dxa"/>
            <w:gridSpan w:val="15"/>
            <w:tcBorders>
              <w:bottom w:val="double" w:sz="4" w:space="0" w:color="auto"/>
            </w:tcBorders>
            <w:shd w:val="clear" w:color="auto" w:fill="BDD6EE"/>
          </w:tcPr>
          <w:p w14:paraId="414276A2" w14:textId="77777777" w:rsidR="006375BC" w:rsidRDefault="006375BC" w:rsidP="00C07AFA">
            <w:pPr>
              <w:jc w:val="both"/>
              <w:rPr>
                <w:b/>
                <w:sz w:val="28"/>
              </w:rPr>
            </w:pPr>
            <w:r>
              <w:rPr>
                <w:b/>
                <w:sz w:val="28"/>
              </w:rPr>
              <w:t>C-I – Personální zabezpečení</w:t>
            </w:r>
          </w:p>
        </w:tc>
      </w:tr>
      <w:tr w:rsidR="006375BC" w14:paraId="5F8F9D6D" w14:textId="77777777" w:rsidTr="00C07AFA">
        <w:tc>
          <w:tcPr>
            <w:tcW w:w="2518" w:type="dxa"/>
            <w:tcBorders>
              <w:top w:val="double" w:sz="4" w:space="0" w:color="auto"/>
            </w:tcBorders>
            <w:shd w:val="clear" w:color="auto" w:fill="F7CAAC"/>
          </w:tcPr>
          <w:p w14:paraId="50F03226" w14:textId="77777777" w:rsidR="006375BC" w:rsidRDefault="006375BC" w:rsidP="00C07AFA">
            <w:pPr>
              <w:jc w:val="both"/>
              <w:rPr>
                <w:b/>
              </w:rPr>
            </w:pPr>
            <w:r>
              <w:rPr>
                <w:b/>
              </w:rPr>
              <w:t>Vysoká škola</w:t>
            </w:r>
          </w:p>
        </w:tc>
        <w:tc>
          <w:tcPr>
            <w:tcW w:w="7341" w:type="dxa"/>
            <w:gridSpan w:val="14"/>
          </w:tcPr>
          <w:p w14:paraId="29C0ABE8" w14:textId="77777777" w:rsidR="006375BC" w:rsidRDefault="006375BC" w:rsidP="00C07AFA">
            <w:pPr>
              <w:jc w:val="both"/>
            </w:pPr>
            <w:r>
              <w:t>Univerzita Tomáše Bati ve Zlíně</w:t>
            </w:r>
          </w:p>
        </w:tc>
      </w:tr>
      <w:tr w:rsidR="006375BC" w14:paraId="61309F6F" w14:textId="77777777" w:rsidTr="00C07AFA">
        <w:tc>
          <w:tcPr>
            <w:tcW w:w="2518" w:type="dxa"/>
            <w:shd w:val="clear" w:color="auto" w:fill="F7CAAC"/>
          </w:tcPr>
          <w:p w14:paraId="239736A4" w14:textId="77777777" w:rsidR="006375BC" w:rsidRDefault="006375BC" w:rsidP="00C07AFA">
            <w:pPr>
              <w:jc w:val="both"/>
              <w:rPr>
                <w:b/>
              </w:rPr>
            </w:pPr>
            <w:r>
              <w:rPr>
                <w:b/>
              </w:rPr>
              <w:t>Součást vysoké školy</w:t>
            </w:r>
          </w:p>
        </w:tc>
        <w:tc>
          <w:tcPr>
            <w:tcW w:w="7341" w:type="dxa"/>
            <w:gridSpan w:val="14"/>
          </w:tcPr>
          <w:p w14:paraId="7B17F576" w14:textId="77777777" w:rsidR="006375BC" w:rsidRDefault="006375BC" w:rsidP="00C07AFA">
            <w:pPr>
              <w:jc w:val="both"/>
            </w:pPr>
            <w:r>
              <w:t>Fakulta humanitních studií</w:t>
            </w:r>
          </w:p>
        </w:tc>
      </w:tr>
      <w:tr w:rsidR="006375BC" w14:paraId="4E9D98D4" w14:textId="77777777" w:rsidTr="00C07AFA">
        <w:tc>
          <w:tcPr>
            <w:tcW w:w="2518" w:type="dxa"/>
            <w:shd w:val="clear" w:color="auto" w:fill="F7CAAC"/>
          </w:tcPr>
          <w:p w14:paraId="21615100" w14:textId="77777777" w:rsidR="006375BC" w:rsidRDefault="006375BC" w:rsidP="00C07AFA">
            <w:pPr>
              <w:jc w:val="both"/>
              <w:rPr>
                <w:b/>
              </w:rPr>
            </w:pPr>
            <w:r>
              <w:rPr>
                <w:b/>
              </w:rPr>
              <w:t>Název studijního programu</w:t>
            </w:r>
          </w:p>
        </w:tc>
        <w:tc>
          <w:tcPr>
            <w:tcW w:w="7341" w:type="dxa"/>
            <w:gridSpan w:val="14"/>
          </w:tcPr>
          <w:p w14:paraId="2D6D2127" w14:textId="77777777" w:rsidR="006375BC" w:rsidRDefault="006375BC" w:rsidP="00C07AFA">
            <w:pPr>
              <w:jc w:val="both"/>
            </w:pPr>
            <w:r w:rsidRPr="006A2B50">
              <w:t>Anglická filologie</w:t>
            </w:r>
          </w:p>
        </w:tc>
      </w:tr>
      <w:tr w:rsidR="006375BC" w14:paraId="30FB158D" w14:textId="77777777" w:rsidTr="00C07AFA">
        <w:tc>
          <w:tcPr>
            <w:tcW w:w="2518" w:type="dxa"/>
            <w:shd w:val="clear" w:color="auto" w:fill="F7CAAC"/>
          </w:tcPr>
          <w:p w14:paraId="0EFCD7AF" w14:textId="77777777" w:rsidR="006375BC" w:rsidRDefault="006375BC" w:rsidP="00C07AFA">
            <w:pPr>
              <w:jc w:val="both"/>
              <w:rPr>
                <w:b/>
              </w:rPr>
            </w:pPr>
            <w:r>
              <w:rPr>
                <w:b/>
              </w:rPr>
              <w:t>Jméno a příjmení</w:t>
            </w:r>
          </w:p>
        </w:tc>
        <w:tc>
          <w:tcPr>
            <w:tcW w:w="4536" w:type="dxa"/>
            <w:gridSpan w:val="8"/>
          </w:tcPr>
          <w:p w14:paraId="14EAFFD0" w14:textId="77777777" w:rsidR="006375BC" w:rsidRDefault="006375BC" w:rsidP="00C07AFA">
            <w:pPr>
              <w:jc w:val="both"/>
            </w:pPr>
            <w:r>
              <w:t>Ewald Mengel</w:t>
            </w:r>
          </w:p>
        </w:tc>
        <w:tc>
          <w:tcPr>
            <w:tcW w:w="709" w:type="dxa"/>
            <w:shd w:val="clear" w:color="auto" w:fill="F7CAAC"/>
          </w:tcPr>
          <w:p w14:paraId="16647AA0" w14:textId="77777777" w:rsidR="006375BC" w:rsidRDefault="006375BC" w:rsidP="00C07AFA">
            <w:pPr>
              <w:jc w:val="both"/>
              <w:rPr>
                <w:b/>
              </w:rPr>
            </w:pPr>
            <w:r>
              <w:rPr>
                <w:b/>
              </w:rPr>
              <w:t>Tituly</w:t>
            </w:r>
          </w:p>
        </w:tc>
        <w:tc>
          <w:tcPr>
            <w:tcW w:w="2096" w:type="dxa"/>
            <w:gridSpan w:val="5"/>
          </w:tcPr>
          <w:p w14:paraId="27C0F81C" w14:textId="77777777" w:rsidR="006375BC" w:rsidRDefault="006375BC" w:rsidP="00C07AFA">
            <w:pPr>
              <w:jc w:val="both"/>
            </w:pPr>
            <w:r>
              <w:t>Prof. Dr. habil.</w:t>
            </w:r>
          </w:p>
        </w:tc>
      </w:tr>
      <w:tr w:rsidR="006375BC" w14:paraId="35CB6DB3" w14:textId="77777777" w:rsidTr="00246E1C">
        <w:tc>
          <w:tcPr>
            <w:tcW w:w="2518" w:type="dxa"/>
            <w:shd w:val="clear" w:color="auto" w:fill="F7CAAC"/>
          </w:tcPr>
          <w:p w14:paraId="2B7691B9" w14:textId="77777777" w:rsidR="006375BC" w:rsidRDefault="006375BC" w:rsidP="00C07AFA">
            <w:pPr>
              <w:jc w:val="both"/>
              <w:rPr>
                <w:b/>
              </w:rPr>
            </w:pPr>
            <w:r>
              <w:rPr>
                <w:b/>
              </w:rPr>
              <w:t>Rok narození</w:t>
            </w:r>
          </w:p>
        </w:tc>
        <w:tc>
          <w:tcPr>
            <w:tcW w:w="829" w:type="dxa"/>
            <w:gridSpan w:val="2"/>
          </w:tcPr>
          <w:p w14:paraId="7EC13554" w14:textId="77777777" w:rsidR="006375BC" w:rsidRDefault="006375BC" w:rsidP="00C07AFA">
            <w:pPr>
              <w:jc w:val="both"/>
            </w:pPr>
            <w:r>
              <w:t>1950</w:t>
            </w:r>
          </w:p>
        </w:tc>
        <w:tc>
          <w:tcPr>
            <w:tcW w:w="1721" w:type="dxa"/>
            <w:shd w:val="clear" w:color="auto" w:fill="F7CAAC"/>
          </w:tcPr>
          <w:p w14:paraId="5527D086" w14:textId="77777777" w:rsidR="006375BC" w:rsidRDefault="006375BC" w:rsidP="00C07AFA">
            <w:pPr>
              <w:jc w:val="both"/>
              <w:rPr>
                <w:b/>
              </w:rPr>
            </w:pPr>
            <w:r>
              <w:rPr>
                <w:b/>
              </w:rPr>
              <w:t>typ vztahu k VŠ</w:t>
            </w:r>
          </w:p>
        </w:tc>
        <w:tc>
          <w:tcPr>
            <w:tcW w:w="992" w:type="dxa"/>
            <w:gridSpan w:val="4"/>
          </w:tcPr>
          <w:p w14:paraId="73778C01" w14:textId="77777777" w:rsidR="006375BC" w:rsidRDefault="006375BC" w:rsidP="00C07AFA">
            <w:pPr>
              <w:jc w:val="both"/>
            </w:pPr>
            <w:r>
              <w:t>pp</w:t>
            </w:r>
          </w:p>
        </w:tc>
        <w:tc>
          <w:tcPr>
            <w:tcW w:w="994" w:type="dxa"/>
            <w:shd w:val="clear" w:color="auto" w:fill="F7CAAC"/>
          </w:tcPr>
          <w:p w14:paraId="4C42EEB6" w14:textId="77777777" w:rsidR="006375BC" w:rsidRDefault="006375BC" w:rsidP="00C07AFA">
            <w:pPr>
              <w:jc w:val="both"/>
              <w:rPr>
                <w:b/>
              </w:rPr>
            </w:pPr>
            <w:r>
              <w:rPr>
                <w:b/>
              </w:rPr>
              <w:t>rozsah</w:t>
            </w:r>
          </w:p>
        </w:tc>
        <w:tc>
          <w:tcPr>
            <w:tcW w:w="709" w:type="dxa"/>
          </w:tcPr>
          <w:p w14:paraId="3ECC88C5" w14:textId="77777777" w:rsidR="006375BC" w:rsidRDefault="006375BC" w:rsidP="00C07AFA">
            <w:pPr>
              <w:jc w:val="both"/>
            </w:pPr>
            <w:r>
              <w:t>40</w:t>
            </w:r>
          </w:p>
        </w:tc>
        <w:tc>
          <w:tcPr>
            <w:tcW w:w="634" w:type="dxa"/>
            <w:gridSpan w:val="3"/>
            <w:shd w:val="clear" w:color="auto" w:fill="F7CAAC"/>
          </w:tcPr>
          <w:p w14:paraId="47A7C070" w14:textId="77777777" w:rsidR="006375BC" w:rsidRDefault="006375BC" w:rsidP="00C07AFA">
            <w:pPr>
              <w:jc w:val="both"/>
              <w:rPr>
                <w:b/>
              </w:rPr>
            </w:pPr>
            <w:r>
              <w:rPr>
                <w:b/>
              </w:rPr>
              <w:t>do kdy</w:t>
            </w:r>
          </w:p>
        </w:tc>
        <w:tc>
          <w:tcPr>
            <w:tcW w:w="1462" w:type="dxa"/>
            <w:gridSpan w:val="2"/>
          </w:tcPr>
          <w:p w14:paraId="098E5E7C" w14:textId="77777777" w:rsidR="006375BC" w:rsidRDefault="006375BC" w:rsidP="00C07AFA">
            <w:pPr>
              <w:jc w:val="both"/>
            </w:pPr>
            <w:r>
              <w:t>N</w:t>
            </w:r>
          </w:p>
        </w:tc>
      </w:tr>
      <w:tr w:rsidR="006375BC" w14:paraId="0A0F2A3F" w14:textId="77777777" w:rsidTr="00246E1C">
        <w:tc>
          <w:tcPr>
            <w:tcW w:w="5068" w:type="dxa"/>
            <w:gridSpan w:val="4"/>
            <w:shd w:val="clear" w:color="auto" w:fill="F7CAAC"/>
          </w:tcPr>
          <w:p w14:paraId="583C3DC6" w14:textId="77777777" w:rsidR="006375BC" w:rsidRDefault="006375BC" w:rsidP="00C07AFA">
            <w:pPr>
              <w:jc w:val="both"/>
              <w:rPr>
                <w:b/>
              </w:rPr>
            </w:pPr>
            <w:r>
              <w:rPr>
                <w:b/>
              </w:rPr>
              <w:t>Typ vztahu na součásti VŠ, která uskutečňuje st. program</w:t>
            </w:r>
          </w:p>
        </w:tc>
        <w:tc>
          <w:tcPr>
            <w:tcW w:w="992" w:type="dxa"/>
            <w:gridSpan w:val="4"/>
          </w:tcPr>
          <w:p w14:paraId="1A1AB54A" w14:textId="77777777" w:rsidR="006375BC" w:rsidRDefault="006375BC" w:rsidP="00C07AFA">
            <w:pPr>
              <w:jc w:val="both"/>
            </w:pPr>
            <w:r>
              <w:t>pp</w:t>
            </w:r>
          </w:p>
        </w:tc>
        <w:tc>
          <w:tcPr>
            <w:tcW w:w="994" w:type="dxa"/>
            <w:shd w:val="clear" w:color="auto" w:fill="F7CAAC"/>
          </w:tcPr>
          <w:p w14:paraId="0DA9A1FE" w14:textId="77777777" w:rsidR="006375BC" w:rsidRDefault="006375BC" w:rsidP="00C07AFA">
            <w:pPr>
              <w:jc w:val="both"/>
              <w:rPr>
                <w:b/>
              </w:rPr>
            </w:pPr>
            <w:r>
              <w:rPr>
                <w:b/>
              </w:rPr>
              <w:t>rozsah</w:t>
            </w:r>
          </w:p>
        </w:tc>
        <w:tc>
          <w:tcPr>
            <w:tcW w:w="709" w:type="dxa"/>
          </w:tcPr>
          <w:p w14:paraId="3FB8330A" w14:textId="77777777" w:rsidR="006375BC" w:rsidRDefault="006375BC" w:rsidP="00C07AFA">
            <w:pPr>
              <w:jc w:val="both"/>
            </w:pPr>
            <w:r>
              <w:t>40</w:t>
            </w:r>
          </w:p>
        </w:tc>
        <w:tc>
          <w:tcPr>
            <w:tcW w:w="634" w:type="dxa"/>
            <w:gridSpan w:val="3"/>
            <w:shd w:val="clear" w:color="auto" w:fill="F7CAAC"/>
          </w:tcPr>
          <w:p w14:paraId="188ACF17" w14:textId="77777777" w:rsidR="006375BC" w:rsidRDefault="006375BC" w:rsidP="00C07AFA">
            <w:pPr>
              <w:jc w:val="both"/>
              <w:rPr>
                <w:b/>
              </w:rPr>
            </w:pPr>
            <w:r>
              <w:rPr>
                <w:b/>
              </w:rPr>
              <w:t>do kdy</w:t>
            </w:r>
          </w:p>
        </w:tc>
        <w:tc>
          <w:tcPr>
            <w:tcW w:w="1462" w:type="dxa"/>
            <w:gridSpan w:val="2"/>
          </w:tcPr>
          <w:p w14:paraId="203771A2" w14:textId="77777777" w:rsidR="006375BC" w:rsidRDefault="006375BC" w:rsidP="00C07AFA">
            <w:pPr>
              <w:jc w:val="both"/>
            </w:pPr>
            <w:r>
              <w:t>N</w:t>
            </w:r>
          </w:p>
        </w:tc>
      </w:tr>
      <w:tr w:rsidR="006375BC" w14:paraId="67D4373B" w14:textId="77777777" w:rsidTr="00C07AFA">
        <w:tc>
          <w:tcPr>
            <w:tcW w:w="6060" w:type="dxa"/>
            <w:gridSpan w:val="8"/>
            <w:shd w:val="clear" w:color="auto" w:fill="F7CAAC"/>
          </w:tcPr>
          <w:p w14:paraId="02D476ED"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2BE312E1" w14:textId="77777777" w:rsidR="006375BC" w:rsidRDefault="006375BC" w:rsidP="00C07AFA">
            <w:pPr>
              <w:jc w:val="both"/>
              <w:rPr>
                <w:b/>
              </w:rPr>
            </w:pPr>
            <w:r>
              <w:rPr>
                <w:b/>
              </w:rPr>
              <w:t>typ prac. vztahu</w:t>
            </w:r>
          </w:p>
        </w:tc>
        <w:tc>
          <w:tcPr>
            <w:tcW w:w="2096" w:type="dxa"/>
            <w:gridSpan w:val="5"/>
            <w:shd w:val="clear" w:color="auto" w:fill="F7CAAC"/>
          </w:tcPr>
          <w:p w14:paraId="4157FEBC" w14:textId="77777777" w:rsidR="006375BC" w:rsidRDefault="006375BC" w:rsidP="00C07AFA">
            <w:pPr>
              <w:jc w:val="both"/>
              <w:rPr>
                <w:b/>
              </w:rPr>
            </w:pPr>
            <w:r>
              <w:rPr>
                <w:b/>
              </w:rPr>
              <w:t>rozsah</w:t>
            </w:r>
          </w:p>
        </w:tc>
      </w:tr>
      <w:tr w:rsidR="006375BC" w14:paraId="73DDD452" w14:textId="77777777" w:rsidTr="00C07AFA">
        <w:tc>
          <w:tcPr>
            <w:tcW w:w="6060" w:type="dxa"/>
            <w:gridSpan w:val="8"/>
          </w:tcPr>
          <w:p w14:paraId="5357B078" w14:textId="77777777" w:rsidR="006375BC" w:rsidRDefault="006375BC" w:rsidP="00C07AFA">
            <w:pPr>
              <w:jc w:val="both"/>
            </w:pPr>
          </w:p>
        </w:tc>
        <w:tc>
          <w:tcPr>
            <w:tcW w:w="1703" w:type="dxa"/>
            <w:gridSpan w:val="2"/>
          </w:tcPr>
          <w:p w14:paraId="6619C3DB" w14:textId="77777777" w:rsidR="006375BC" w:rsidRDefault="006375BC" w:rsidP="00C07AFA">
            <w:pPr>
              <w:jc w:val="both"/>
            </w:pPr>
          </w:p>
        </w:tc>
        <w:tc>
          <w:tcPr>
            <w:tcW w:w="2096" w:type="dxa"/>
            <w:gridSpan w:val="5"/>
          </w:tcPr>
          <w:p w14:paraId="057BA7B7" w14:textId="77777777" w:rsidR="006375BC" w:rsidRDefault="006375BC" w:rsidP="00C07AFA">
            <w:pPr>
              <w:jc w:val="both"/>
            </w:pPr>
          </w:p>
        </w:tc>
      </w:tr>
      <w:tr w:rsidR="006375BC" w14:paraId="1BFC7CA6" w14:textId="77777777" w:rsidTr="00C07AFA">
        <w:tc>
          <w:tcPr>
            <w:tcW w:w="9859" w:type="dxa"/>
            <w:gridSpan w:val="15"/>
            <w:shd w:val="clear" w:color="auto" w:fill="F7CAAC"/>
          </w:tcPr>
          <w:p w14:paraId="20273A83" w14:textId="77777777" w:rsidR="006375BC" w:rsidRDefault="006375BC" w:rsidP="00C07AFA">
            <w:pPr>
              <w:jc w:val="both"/>
            </w:pPr>
            <w:r>
              <w:rPr>
                <w:b/>
              </w:rPr>
              <w:t>Předměty příslušného studijního programu a způsob zapojení do jejich výuky, příp. další zapojení do uskutečňování studijního programu</w:t>
            </w:r>
          </w:p>
        </w:tc>
      </w:tr>
      <w:tr w:rsidR="006375BC" w14:paraId="3C9B2A79" w14:textId="77777777" w:rsidTr="00C07AFA">
        <w:trPr>
          <w:trHeight w:val="1118"/>
        </w:trPr>
        <w:tc>
          <w:tcPr>
            <w:tcW w:w="9859" w:type="dxa"/>
            <w:gridSpan w:val="15"/>
            <w:tcBorders>
              <w:top w:val="nil"/>
            </w:tcBorders>
          </w:tcPr>
          <w:p w14:paraId="4046A39A" w14:textId="77777777" w:rsidR="006375BC" w:rsidRDefault="006375BC" w:rsidP="00C07AFA">
            <w:pPr>
              <w:jc w:val="both"/>
            </w:pPr>
            <w:r>
              <w:t>Anglofonní literatury 1 – garant, přednášející, vyučující</w:t>
            </w:r>
          </w:p>
          <w:p w14:paraId="70FF26BB" w14:textId="77777777" w:rsidR="006375BC" w:rsidRDefault="006375BC" w:rsidP="00C07AFA">
            <w:pPr>
              <w:jc w:val="both"/>
            </w:pPr>
            <w:r>
              <w:t>Anglofonní literatury 2 – garant, přednášející, vyučující</w:t>
            </w:r>
          </w:p>
          <w:p w14:paraId="077DC155" w14:textId="77777777" w:rsidR="006375BC" w:rsidRDefault="006375BC" w:rsidP="00C07AFA">
            <w:pPr>
              <w:jc w:val="both"/>
            </w:pPr>
            <w:r>
              <w:t>Koloniální a postkoloniální povídka – garant, vyučující</w:t>
            </w:r>
          </w:p>
          <w:p w14:paraId="7E6E94D8" w14:textId="77777777" w:rsidR="006375BC" w:rsidRDefault="006375BC" w:rsidP="00C07AFA">
            <w:pPr>
              <w:jc w:val="both"/>
            </w:pPr>
            <w:r>
              <w:t>Současný jihoafrický román – garant, vyučující</w:t>
            </w:r>
          </w:p>
          <w:p w14:paraId="735120CC" w14:textId="77777777" w:rsidR="006375BC" w:rsidRDefault="006375BC" w:rsidP="00C07AFA">
            <w:pPr>
              <w:jc w:val="both"/>
            </w:pPr>
            <w:r>
              <w:t>Trauma a literatura – garant, vyučující</w:t>
            </w:r>
          </w:p>
          <w:p w14:paraId="0A64158B" w14:textId="77777777" w:rsidR="006375BC" w:rsidRPr="002827C6" w:rsidRDefault="006375BC" w:rsidP="00C07AFA">
            <w:pPr>
              <w:jc w:val="both"/>
            </w:pPr>
          </w:p>
        </w:tc>
      </w:tr>
      <w:tr w:rsidR="006375BC" w14:paraId="052ED332" w14:textId="77777777" w:rsidTr="00C07AFA">
        <w:trPr>
          <w:trHeight w:val="340"/>
        </w:trPr>
        <w:tc>
          <w:tcPr>
            <w:tcW w:w="9859" w:type="dxa"/>
            <w:gridSpan w:val="15"/>
            <w:tcBorders>
              <w:top w:val="nil"/>
            </w:tcBorders>
            <w:shd w:val="clear" w:color="auto" w:fill="FBD4B4"/>
          </w:tcPr>
          <w:p w14:paraId="27B9278B" w14:textId="77777777" w:rsidR="006375BC" w:rsidRPr="00E33670" w:rsidRDefault="006375BC" w:rsidP="00C07AFA">
            <w:pPr>
              <w:rPr>
                <w:b/>
              </w:rPr>
            </w:pPr>
            <w:r w:rsidRPr="00E33670">
              <w:rPr>
                <w:b/>
              </w:rPr>
              <w:t>Zapojení do výuky v dalších studijních programech na téže vysoké škole (pouze u garantů ZT a PZ předmětů)</w:t>
            </w:r>
          </w:p>
        </w:tc>
      </w:tr>
      <w:tr w:rsidR="006375BC" w14:paraId="480A2171" w14:textId="77777777" w:rsidTr="00C07AFA">
        <w:trPr>
          <w:trHeight w:val="340"/>
        </w:trPr>
        <w:tc>
          <w:tcPr>
            <w:tcW w:w="2802" w:type="dxa"/>
            <w:gridSpan w:val="2"/>
            <w:tcBorders>
              <w:top w:val="nil"/>
            </w:tcBorders>
          </w:tcPr>
          <w:p w14:paraId="7068D484" w14:textId="77777777" w:rsidR="006375BC" w:rsidRPr="00E33670" w:rsidRDefault="006375BC" w:rsidP="00C07AFA">
            <w:pPr>
              <w:rPr>
                <w:b/>
              </w:rPr>
            </w:pPr>
            <w:r w:rsidRPr="00E33670">
              <w:rPr>
                <w:b/>
              </w:rPr>
              <w:t>Název studijního předmětu</w:t>
            </w:r>
          </w:p>
        </w:tc>
        <w:tc>
          <w:tcPr>
            <w:tcW w:w="2409" w:type="dxa"/>
            <w:gridSpan w:val="3"/>
            <w:tcBorders>
              <w:top w:val="nil"/>
            </w:tcBorders>
          </w:tcPr>
          <w:p w14:paraId="00ADC45E" w14:textId="77777777" w:rsidR="006375BC" w:rsidRPr="00E33670" w:rsidRDefault="006375BC" w:rsidP="00C07AFA">
            <w:pPr>
              <w:rPr>
                <w:b/>
              </w:rPr>
            </w:pPr>
            <w:r w:rsidRPr="00E33670">
              <w:rPr>
                <w:b/>
              </w:rPr>
              <w:t>Název studijního programu</w:t>
            </w:r>
          </w:p>
        </w:tc>
        <w:tc>
          <w:tcPr>
            <w:tcW w:w="567" w:type="dxa"/>
            <w:gridSpan w:val="2"/>
            <w:tcBorders>
              <w:top w:val="nil"/>
            </w:tcBorders>
          </w:tcPr>
          <w:p w14:paraId="2552F9BB" w14:textId="77777777" w:rsidR="006375BC" w:rsidRPr="00E33670" w:rsidRDefault="006375BC" w:rsidP="00C07AFA">
            <w:pPr>
              <w:rPr>
                <w:b/>
              </w:rPr>
            </w:pPr>
            <w:r w:rsidRPr="00E33670">
              <w:rPr>
                <w:b/>
              </w:rPr>
              <w:t>Sem.</w:t>
            </w:r>
          </w:p>
        </w:tc>
        <w:tc>
          <w:tcPr>
            <w:tcW w:w="2109" w:type="dxa"/>
            <w:gridSpan w:val="5"/>
            <w:tcBorders>
              <w:top w:val="nil"/>
            </w:tcBorders>
          </w:tcPr>
          <w:p w14:paraId="7B433B85" w14:textId="77777777" w:rsidR="006375BC" w:rsidRPr="00E33670" w:rsidRDefault="006375BC" w:rsidP="00C07AFA">
            <w:pPr>
              <w:rPr>
                <w:b/>
              </w:rPr>
            </w:pPr>
            <w:r w:rsidRPr="00E33670">
              <w:rPr>
                <w:b/>
              </w:rPr>
              <w:t>Role ve výuce daného předmětu</w:t>
            </w:r>
          </w:p>
        </w:tc>
        <w:tc>
          <w:tcPr>
            <w:tcW w:w="1972" w:type="dxa"/>
            <w:gridSpan w:val="3"/>
            <w:tcBorders>
              <w:top w:val="nil"/>
            </w:tcBorders>
          </w:tcPr>
          <w:p w14:paraId="5D4F58AF" w14:textId="77777777" w:rsidR="006375BC" w:rsidRPr="00E33670" w:rsidRDefault="006375BC" w:rsidP="00C07AFA">
            <w:pPr>
              <w:rPr>
                <w:b/>
              </w:rPr>
            </w:pPr>
            <w:r w:rsidRPr="00E33670">
              <w:rPr>
                <w:b/>
              </w:rPr>
              <w:t>(</w:t>
            </w:r>
            <w:r w:rsidRPr="00E33670">
              <w:rPr>
                <w:b/>
                <w:i/>
                <w:iCs/>
              </w:rPr>
              <w:t>nepovinný údaj</w:t>
            </w:r>
            <w:r w:rsidRPr="00E33670">
              <w:rPr>
                <w:b/>
              </w:rPr>
              <w:t>) Počet hodin za semestr</w:t>
            </w:r>
          </w:p>
        </w:tc>
      </w:tr>
      <w:tr w:rsidR="006375BC" w14:paraId="1DFAF303" w14:textId="77777777" w:rsidTr="00C07AFA">
        <w:trPr>
          <w:trHeight w:val="285"/>
        </w:trPr>
        <w:tc>
          <w:tcPr>
            <w:tcW w:w="2802" w:type="dxa"/>
            <w:gridSpan w:val="2"/>
            <w:tcBorders>
              <w:top w:val="nil"/>
            </w:tcBorders>
          </w:tcPr>
          <w:p w14:paraId="47B1CD28" w14:textId="77777777" w:rsidR="006375BC" w:rsidRPr="00E33670" w:rsidRDefault="006375BC" w:rsidP="00C07AFA">
            <w:r>
              <w:t>Americká a britská povídka</w:t>
            </w:r>
          </w:p>
        </w:tc>
        <w:tc>
          <w:tcPr>
            <w:tcW w:w="2409" w:type="dxa"/>
            <w:gridSpan w:val="3"/>
            <w:tcBorders>
              <w:top w:val="nil"/>
            </w:tcBorders>
          </w:tcPr>
          <w:p w14:paraId="0B1860F5" w14:textId="77777777" w:rsidR="006375BC" w:rsidRPr="00E33670" w:rsidRDefault="006375BC" w:rsidP="00C07AFA">
            <w:r>
              <w:t>Anglický jazyk pro manažerskou praxi</w:t>
            </w:r>
          </w:p>
        </w:tc>
        <w:tc>
          <w:tcPr>
            <w:tcW w:w="567" w:type="dxa"/>
            <w:gridSpan w:val="2"/>
            <w:tcBorders>
              <w:top w:val="nil"/>
            </w:tcBorders>
          </w:tcPr>
          <w:p w14:paraId="414C6049" w14:textId="77777777" w:rsidR="006375BC" w:rsidRPr="00E33670" w:rsidRDefault="006375BC" w:rsidP="00C07AFA">
            <w:r>
              <w:t>6</w:t>
            </w:r>
          </w:p>
        </w:tc>
        <w:tc>
          <w:tcPr>
            <w:tcW w:w="2109" w:type="dxa"/>
            <w:gridSpan w:val="5"/>
            <w:tcBorders>
              <w:top w:val="nil"/>
            </w:tcBorders>
          </w:tcPr>
          <w:p w14:paraId="2A169CB9" w14:textId="77777777" w:rsidR="006375BC" w:rsidRPr="00E33670" w:rsidRDefault="006375BC" w:rsidP="00C07AFA">
            <w:r>
              <w:t>garant, vyučující</w:t>
            </w:r>
          </w:p>
        </w:tc>
        <w:tc>
          <w:tcPr>
            <w:tcW w:w="1972" w:type="dxa"/>
            <w:gridSpan w:val="3"/>
            <w:tcBorders>
              <w:top w:val="nil"/>
            </w:tcBorders>
          </w:tcPr>
          <w:p w14:paraId="408734A2" w14:textId="77777777" w:rsidR="006375BC" w:rsidRPr="00E33670" w:rsidRDefault="006375BC" w:rsidP="00C07AFA"/>
        </w:tc>
      </w:tr>
      <w:tr w:rsidR="006375BC" w14:paraId="11FA2915" w14:textId="77777777" w:rsidTr="00C07AFA">
        <w:trPr>
          <w:trHeight w:val="284"/>
        </w:trPr>
        <w:tc>
          <w:tcPr>
            <w:tcW w:w="2802" w:type="dxa"/>
            <w:gridSpan w:val="2"/>
            <w:tcBorders>
              <w:top w:val="nil"/>
            </w:tcBorders>
          </w:tcPr>
          <w:p w14:paraId="3F496A7E" w14:textId="77777777" w:rsidR="006375BC" w:rsidRPr="00E33670" w:rsidRDefault="006375BC" w:rsidP="00C07AFA">
            <w:r w:rsidRPr="002C44D1">
              <w:t>Britské reálie</w:t>
            </w:r>
          </w:p>
        </w:tc>
        <w:tc>
          <w:tcPr>
            <w:tcW w:w="2409" w:type="dxa"/>
            <w:gridSpan w:val="3"/>
            <w:tcBorders>
              <w:top w:val="nil"/>
            </w:tcBorders>
          </w:tcPr>
          <w:p w14:paraId="7E874AA6" w14:textId="77777777" w:rsidR="006375BC" w:rsidRPr="00E33670" w:rsidRDefault="006375BC" w:rsidP="00C07AFA">
            <w:r>
              <w:t>Anglický jazyk pro manažerskou praxi</w:t>
            </w:r>
          </w:p>
        </w:tc>
        <w:tc>
          <w:tcPr>
            <w:tcW w:w="567" w:type="dxa"/>
            <w:gridSpan w:val="2"/>
            <w:tcBorders>
              <w:top w:val="nil"/>
            </w:tcBorders>
          </w:tcPr>
          <w:p w14:paraId="2747AB35" w14:textId="77777777" w:rsidR="006375BC" w:rsidRPr="00E33670" w:rsidRDefault="006375BC" w:rsidP="00C07AFA">
            <w:r>
              <w:t>1</w:t>
            </w:r>
          </w:p>
        </w:tc>
        <w:tc>
          <w:tcPr>
            <w:tcW w:w="2109" w:type="dxa"/>
            <w:gridSpan w:val="5"/>
            <w:tcBorders>
              <w:top w:val="nil"/>
            </w:tcBorders>
          </w:tcPr>
          <w:p w14:paraId="037FCF1F" w14:textId="77777777" w:rsidR="006375BC" w:rsidRPr="00E33670" w:rsidRDefault="006375BC" w:rsidP="00C07AFA">
            <w:r>
              <w:t>garant, přednášející</w:t>
            </w:r>
          </w:p>
        </w:tc>
        <w:tc>
          <w:tcPr>
            <w:tcW w:w="1972" w:type="dxa"/>
            <w:gridSpan w:val="3"/>
            <w:tcBorders>
              <w:top w:val="nil"/>
            </w:tcBorders>
          </w:tcPr>
          <w:p w14:paraId="59399AF2" w14:textId="77777777" w:rsidR="006375BC" w:rsidRPr="00E33670" w:rsidRDefault="006375BC" w:rsidP="00C07AFA"/>
        </w:tc>
      </w:tr>
      <w:tr w:rsidR="006375BC" w14:paraId="16B8F62C" w14:textId="77777777" w:rsidTr="00C07AFA">
        <w:trPr>
          <w:trHeight w:val="284"/>
        </w:trPr>
        <w:tc>
          <w:tcPr>
            <w:tcW w:w="2802" w:type="dxa"/>
            <w:gridSpan w:val="2"/>
            <w:tcBorders>
              <w:top w:val="nil"/>
            </w:tcBorders>
          </w:tcPr>
          <w:p w14:paraId="4506C513" w14:textId="77777777" w:rsidR="006375BC" w:rsidRPr="00E33670" w:rsidRDefault="006375BC" w:rsidP="00C07AFA">
            <w:r>
              <w:t>Vybrané kapitoly z americké litratury</w:t>
            </w:r>
          </w:p>
        </w:tc>
        <w:tc>
          <w:tcPr>
            <w:tcW w:w="2409" w:type="dxa"/>
            <w:gridSpan w:val="3"/>
            <w:tcBorders>
              <w:top w:val="nil"/>
            </w:tcBorders>
          </w:tcPr>
          <w:p w14:paraId="2FC33774" w14:textId="77777777" w:rsidR="006375BC" w:rsidRPr="00E33670" w:rsidRDefault="006375BC" w:rsidP="00C07AFA">
            <w:r>
              <w:t>Anglický jazyk pro manažerskou praxi</w:t>
            </w:r>
          </w:p>
        </w:tc>
        <w:tc>
          <w:tcPr>
            <w:tcW w:w="567" w:type="dxa"/>
            <w:gridSpan w:val="2"/>
            <w:tcBorders>
              <w:top w:val="nil"/>
            </w:tcBorders>
          </w:tcPr>
          <w:p w14:paraId="6F3336E7" w14:textId="77777777" w:rsidR="006375BC" w:rsidRPr="00E33670" w:rsidRDefault="006375BC" w:rsidP="00C07AFA">
            <w:r>
              <w:t>3</w:t>
            </w:r>
          </w:p>
        </w:tc>
        <w:tc>
          <w:tcPr>
            <w:tcW w:w="2109" w:type="dxa"/>
            <w:gridSpan w:val="5"/>
            <w:tcBorders>
              <w:top w:val="nil"/>
            </w:tcBorders>
          </w:tcPr>
          <w:p w14:paraId="1ACE2CFD" w14:textId="77777777" w:rsidR="006375BC" w:rsidRPr="00E33670" w:rsidRDefault="006375BC" w:rsidP="00C07AFA">
            <w:r>
              <w:t>garant, přednášející, vyučující</w:t>
            </w:r>
          </w:p>
        </w:tc>
        <w:tc>
          <w:tcPr>
            <w:tcW w:w="1972" w:type="dxa"/>
            <w:gridSpan w:val="3"/>
            <w:tcBorders>
              <w:top w:val="nil"/>
            </w:tcBorders>
          </w:tcPr>
          <w:p w14:paraId="72A09D21" w14:textId="77777777" w:rsidR="006375BC" w:rsidRPr="00E33670" w:rsidRDefault="006375BC" w:rsidP="00C07AFA"/>
        </w:tc>
      </w:tr>
      <w:tr w:rsidR="006375BC" w14:paraId="060215C3" w14:textId="77777777" w:rsidTr="00C07AFA">
        <w:trPr>
          <w:trHeight w:val="284"/>
        </w:trPr>
        <w:tc>
          <w:tcPr>
            <w:tcW w:w="2802" w:type="dxa"/>
            <w:gridSpan w:val="2"/>
            <w:tcBorders>
              <w:top w:val="nil"/>
            </w:tcBorders>
          </w:tcPr>
          <w:p w14:paraId="50C8C123" w14:textId="77777777" w:rsidR="006375BC" w:rsidRPr="00E33670" w:rsidRDefault="006375BC" w:rsidP="00C07AFA">
            <w:r>
              <w:t>Vybrané kapitoly z americké literatury</w:t>
            </w:r>
          </w:p>
        </w:tc>
        <w:tc>
          <w:tcPr>
            <w:tcW w:w="2409" w:type="dxa"/>
            <w:gridSpan w:val="3"/>
            <w:tcBorders>
              <w:top w:val="nil"/>
            </w:tcBorders>
          </w:tcPr>
          <w:p w14:paraId="40A63CAC" w14:textId="77777777" w:rsidR="006375BC" w:rsidRPr="00E33670" w:rsidRDefault="006375BC" w:rsidP="00C07AFA">
            <w:r>
              <w:t>Anglický jazyk pro manažerskou praxi</w:t>
            </w:r>
          </w:p>
        </w:tc>
        <w:tc>
          <w:tcPr>
            <w:tcW w:w="567" w:type="dxa"/>
            <w:gridSpan w:val="2"/>
            <w:tcBorders>
              <w:top w:val="nil"/>
            </w:tcBorders>
          </w:tcPr>
          <w:p w14:paraId="44726DF9" w14:textId="77777777" w:rsidR="006375BC" w:rsidRPr="00E33670" w:rsidRDefault="006375BC" w:rsidP="00C07AFA">
            <w:r>
              <w:t>4</w:t>
            </w:r>
          </w:p>
        </w:tc>
        <w:tc>
          <w:tcPr>
            <w:tcW w:w="2109" w:type="dxa"/>
            <w:gridSpan w:val="5"/>
            <w:tcBorders>
              <w:top w:val="nil"/>
            </w:tcBorders>
          </w:tcPr>
          <w:p w14:paraId="74F1BAFA" w14:textId="77777777" w:rsidR="006375BC" w:rsidRPr="00E33670" w:rsidRDefault="006375BC" w:rsidP="00C07AFA">
            <w:r>
              <w:t>garant, přednášející</w:t>
            </w:r>
          </w:p>
        </w:tc>
        <w:tc>
          <w:tcPr>
            <w:tcW w:w="1972" w:type="dxa"/>
            <w:gridSpan w:val="3"/>
            <w:tcBorders>
              <w:top w:val="nil"/>
            </w:tcBorders>
          </w:tcPr>
          <w:p w14:paraId="789EFAA2" w14:textId="77777777" w:rsidR="006375BC" w:rsidRPr="00E33670" w:rsidRDefault="006375BC" w:rsidP="00C07AFA"/>
        </w:tc>
      </w:tr>
      <w:tr w:rsidR="006375BC" w14:paraId="1D543B8D" w14:textId="77777777" w:rsidTr="00C07AFA">
        <w:tc>
          <w:tcPr>
            <w:tcW w:w="9859" w:type="dxa"/>
            <w:gridSpan w:val="15"/>
            <w:shd w:val="clear" w:color="auto" w:fill="F7CAAC"/>
          </w:tcPr>
          <w:p w14:paraId="19098587" w14:textId="77777777" w:rsidR="006375BC" w:rsidRDefault="006375BC" w:rsidP="00C07AFA">
            <w:pPr>
              <w:jc w:val="both"/>
            </w:pPr>
            <w:r>
              <w:rPr>
                <w:b/>
              </w:rPr>
              <w:t xml:space="preserve">Údaje o vzdělání na VŠ </w:t>
            </w:r>
          </w:p>
        </w:tc>
      </w:tr>
      <w:tr w:rsidR="006375BC" w14:paraId="46B4A164" w14:textId="77777777" w:rsidTr="00C07AFA">
        <w:trPr>
          <w:trHeight w:val="1055"/>
        </w:trPr>
        <w:tc>
          <w:tcPr>
            <w:tcW w:w="9859" w:type="dxa"/>
            <w:gridSpan w:val="15"/>
          </w:tcPr>
          <w:p w14:paraId="437D49D8" w14:textId="77777777" w:rsidR="006375BC" w:rsidRDefault="006375BC" w:rsidP="00C07AFA">
            <w:pPr>
              <w:pStyle w:val="Dd"/>
              <w:widowControl w:val="0"/>
            </w:pPr>
            <w:r>
              <w:t>1984</w:t>
            </w:r>
            <w:r>
              <w:tab/>
              <w:t>Otto-Friedrich Universität Bamberg – Dr. habil (doc.)</w:t>
            </w:r>
          </w:p>
          <w:p w14:paraId="3886B118" w14:textId="77777777" w:rsidR="006375BC" w:rsidRDefault="006375BC" w:rsidP="00C07AFA">
            <w:pPr>
              <w:pStyle w:val="Dd"/>
              <w:widowControl w:val="0"/>
            </w:pPr>
            <w:r>
              <w:t>1975–1977</w:t>
            </w:r>
            <w:r>
              <w:tab/>
              <w:t>Universität Freiburg – Ph.D.</w:t>
            </w:r>
          </w:p>
          <w:p w14:paraId="2244C674" w14:textId="77777777" w:rsidR="006375BC" w:rsidRDefault="006375BC" w:rsidP="00C07AFA">
            <w:pPr>
              <w:pStyle w:val="Dd"/>
              <w:widowControl w:val="0"/>
            </w:pPr>
            <w:r>
              <w:t>1972–1975</w:t>
            </w:r>
            <w:r>
              <w:tab/>
              <w:t>Universität Freiburg – první státní zkouška z anglického a německého jazyka a literatury</w:t>
            </w:r>
          </w:p>
          <w:p w14:paraId="437E16B9" w14:textId="77777777" w:rsidR="006375BC" w:rsidRDefault="006375BC" w:rsidP="00C07AFA">
            <w:pPr>
              <w:pStyle w:val="Dd"/>
              <w:widowControl w:val="0"/>
            </w:pPr>
            <w:r>
              <w:t>1971–1972</w:t>
            </w:r>
            <w:r>
              <w:tab/>
              <w:t>University od Newcastle upon Tyne</w:t>
            </w:r>
          </w:p>
          <w:p w14:paraId="573A9517" w14:textId="77777777" w:rsidR="006375BC" w:rsidRDefault="006375BC" w:rsidP="00C07AFA">
            <w:pPr>
              <w:pStyle w:val="Dd"/>
              <w:widowControl w:val="0"/>
            </w:pPr>
            <w:r>
              <w:t>1969–1971</w:t>
            </w:r>
            <w:r>
              <w:tab/>
              <w:t>Justs-Liebig Universität Giessen</w:t>
            </w:r>
          </w:p>
          <w:p w14:paraId="7D76840B" w14:textId="77777777" w:rsidR="006375BC" w:rsidRDefault="006375BC" w:rsidP="00C07AFA">
            <w:pPr>
              <w:jc w:val="both"/>
              <w:rPr>
                <w:b/>
              </w:rPr>
            </w:pPr>
          </w:p>
        </w:tc>
      </w:tr>
      <w:tr w:rsidR="006375BC" w14:paraId="14F0DB4B" w14:textId="77777777" w:rsidTr="00C07AFA">
        <w:tc>
          <w:tcPr>
            <w:tcW w:w="9859" w:type="dxa"/>
            <w:gridSpan w:val="15"/>
            <w:shd w:val="clear" w:color="auto" w:fill="F7CAAC"/>
          </w:tcPr>
          <w:p w14:paraId="1AA05BDD" w14:textId="77777777" w:rsidR="006375BC" w:rsidRDefault="006375BC" w:rsidP="00C07AFA">
            <w:pPr>
              <w:jc w:val="both"/>
              <w:rPr>
                <w:b/>
              </w:rPr>
            </w:pPr>
            <w:r>
              <w:rPr>
                <w:b/>
              </w:rPr>
              <w:t>Údaje o odborném působení od absolvování VŠ</w:t>
            </w:r>
          </w:p>
        </w:tc>
      </w:tr>
      <w:tr w:rsidR="006375BC" w14:paraId="7E5BA003" w14:textId="77777777" w:rsidTr="00C07AFA">
        <w:trPr>
          <w:trHeight w:val="1090"/>
        </w:trPr>
        <w:tc>
          <w:tcPr>
            <w:tcW w:w="9859" w:type="dxa"/>
            <w:gridSpan w:val="15"/>
          </w:tcPr>
          <w:p w14:paraId="771993F3" w14:textId="06621D73" w:rsidR="006375BC" w:rsidRDefault="006375BC" w:rsidP="00C07AFA">
            <w:pPr>
              <w:pStyle w:val="Dd"/>
              <w:widowControl w:val="0"/>
            </w:pPr>
            <w:r>
              <w:rPr>
                <w:bCs/>
              </w:rPr>
              <w:t>2015–</w:t>
            </w:r>
            <w:r>
              <w:rPr>
                <w:bCs/>
              </w:rPr>
              <w:tab/>
              <w:t>Univerzita Tomáše Bati ve Zlíně –</w:t>
            </w:r>
            <w:r w:rsidR="002D5688">
              <w:rPr>
                <w:bCs/>
              </w:rPr>
              <w:t xml:space="preserve"> </w:t>
            </w:r>
            <w:r>
              <w:rPr>
                <w:bCs/>
              </w:rPr>
              <w:t>profesor</w:t>
            </w:r>
          </w:p>
          <w:p w14:paraId="2B4DCAF6" w14:textId="77777777" w:rsidR="006375BC" w:rsidRDefault="006375BC" w:rsidP="00C07AFA">
            <w:pPr>
              <w:pStyle w:val="Dd"/>
              <w:widowControl w:val="0"/>
              <w:rPr>
                <w:bCs/>
              </w:rPr>
            </w:pPr>
            <w:r>
              <w:rPr>
                <w:bCs/>
              </w:rPr>
              <w:t>2003–2015</w:t>
            </w:r>
            <w:r>
              <w:rPr>
                <w:bCs/>
              </w:rPr>
              <w:tab/>
              <w:t>Universität Wien – profesor anglické a americké literatury a kultury</w:t>
            </w:r>
          </w:p>
          <w:p w14:paraId="6270189B" w14:textId="77777777" w:rsidR="006375BC" w:rsidRDefault="006375BC" w:rsidP="00C07AFA">
            <w:pPr>
              <w:pStyle w:val="Dd"/>
              <w:widowControl w:val="0"/>
            </w:pPr>
            <w:r>
              <w:rPr>
                <w:bCs/>
              </w:rPr>
              <w:t>1990–2003</w:t>
            </w:r>
            <w:r>
              <w:rPr>
                <w:bCs/>
              </w:rPr>
              <w:tab/>
              <w:t>Universität Bayreuth – profesor anglické literatury</w:t>
            </w:r>
          </w:p>
          <w:p w14:paraId="016CD8F7" w14:textId="77777777" w:rsidR="006375BC" w:rsidRDefault="006375BC" w:rsidP="00C07AFA">
            <w:pPr>
              <w:pStyle w:val="Dd"/>
              <w:widowControl w:val="0"/>
            </w:pPr>
            <w:r>
              <w:rPr>
                <w:bCs/>
              </w:rPr>
              <w:t>1979–1988</w:t>
            </w:r>
            <w:r>
              <w:rPr>
                <w:bCs/>
              </w:rPr>
              <w:tab/>
              <w:t>Otto-Friedrich Universität Bamberg – akademický pracovník</w:t>
            </w:r>
          </w:p>
          <w:p w14:paraId="47CC295D" w14:textId="77777777" w:rsidR="006375BC" w:rsidRPr="009B6AE3" w:rsidRDefault="006375BC" w:rsidP="00C07AFA">
            <w:pPr>
              <w:jc w:val="both"/>
              <w:rPr>
                <w:color w:val="FF0000"/>
              </w:rPr>
            </w:pPr>
          </w:p>
        </w:tc>
      </w:tr>
      <w:tr w:rsidR="006375BC" w14:paraId="2731EC09" w14:textId="77777777" w:rsidTr="00C07AFA">
        <w:trPr>
          <w:trHeight w:val="250"/>
        </w:trPr>
        <w:tc>
          <w:tcPr>
            <w:tcW w:w="9859" w:type="dxa"/>
            <w:gridSpan w:val="15"/>
            <w:shd w:val="clear" w:color="auto" w:fill="F7CAAC"/>
          </w:tcPr>
          <w:p w14:paraId="1C16867B" w14:textId="77777777" w:rsidR="006375BC" w:rsidRDefault="006375BC" w:rsidP="00C07AFA">
            <w:pPr>
              <w:jc w:val="both"/>
            </w:pPr>
            <w:r>
              <w:rPr>
                <w:b/>
              </w:rPr>
              <w:t>Zkušenosti s vedením kvalifikačních a rigorózních prací</w:t>
            </w:r>
          </w:p>
        </w:tc>
      </w:tr>
      <w:tr w:rsidR="006375BC" w14:paraId="3C882164" w14:textId="77777777" w:rsidTr="00C07AFA">
        <w:trPr>
          <w:trHeight w:val="20"/>
        </w:trPr>
        <w:tc>
          <w:tcPr>
            <w:tcW w:w="9859" w:type="dxa"/>
            <w:gridSpan w:val="15"/>
          </w:tcPr>
          <w:p w14:paraId="4138D675" w14:textId="7F065FF1" w:rsidR="006375BC" w:rsidRDefault="00607FFC" w:rsidP="00607FFC">
            <w:pPr>
              <w:jc w:val="both"/>
            </w:pPr>
            <w:r>
              <w:t>33</w:t>
            </w:r>
            <w:r w:rsidR="006375BC">
              <w:t xml:space="preserve"> vedených a obhájených </w:t>
            </w:r>
            <w:r>
              <w:t>bakalářských prací na UTB</w:t>
            </w:r>
            <w:r w:rsidR="006375BC">
              <w:t>.</w:t>
            </w:r>
          </w:p>
        </w:tc>
      </w:tr>
      <w:tr w:rsidR="006375BC" w14:paraId="288A2F2A" w14:textId="77777777" w:rsidTr="00C07AFA">
        <w:trPr>
          <w:cantSplit/>
        </w:trPr>
        <w:tc>
          <w:tcPr>
            <w:tcW w:w="3347" w:type="dxa"/>
            <w:gridSpan w:val="3"/>
            <w:tcBorders>
              <w:top w:val="single" w:sz="12" w:space="0" w:color="auto"/>
            </w:tcBorders>
            <w:shd w:val="clear" w:color="auto" w:fill="F7CAAC"/>
          </w:tcPr>
          <w:p w14:paraId="4D75DFD4"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3E18B470"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4CF0028"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445E5B6" w14:textId="77777777" w:rsidR="006375BC" w:rsidRDefault="006375BC" w:rsidP="00C07AFA">
            <w:pPr>
              <w:jc w:val="both"/>
              <w:rPr>
                <w:b/>
              </w:rPr>
            </w:pPr>
            <w:r>
              <w:rPr>
                <w:b/>
              </w:rPr>
              <w:t>Ohlasy publikací</w:t>
            </w:r>
          </w:p>
        </w:tc>
      </w:tr>
      <w:tr w:rsidR="006375BC" w14:paraId="5726C82F" w14:textId="77777777" w:rsidTr="00246E1C">
        <w:trPr>
          <w:cantSplit/>
        </w:trPr>
        <w:tc>
          <w:tcPr>
            <w:tcW w:w="3347" w:type="dxa"/>
            <w:gridSpan w:val="3"/>
          </w:tcPr>
          <w:p w14:paraId="58403300" w14:textId="77777777" w:rsidR="006375BC" w:rsidRDefault="006375BC" w:rsidP="00C07AFA">
            <w:r>
              <w:t>Anglická literatura / Dr. phil. habil (doc.)</w:t>
            </w:r>
          </w:p>
        </w:tc>
        <w:tc>
          <w:tcPr>
            <w:tcW w:w="2245" w:type="dxa"/>
            <w:gridSpan w:val="3"/>
          </w:tcPr>
          <w:p w14:paraId="31F1718D" w14:textId="77777777" w:rsidR="006375BC" w:rsidRDefault="006375BC" w:rsidP="00C07AFA">
            <w:pPr>
              <w:jc w:val="both"/>
            </w:pPr>
            <w:r>
              <w:t>1984</w:t>
            </w:r>
          </w:p>
        </w:tc>
        <w:tc>
          <w:tcPr>
            <w:tcW w:w="2248" w:type="dxa"/>
            <w:gridSpan w:val="5"/>
            <w:tcBorders>
              <w:right w:val="single" w:sz="12" w:space="0" w:color="auto"/>
            </w:tcBorders>
          </w:tcPr>
          <w:p w14:paraId="169DECF1" w14:textId="77777777" w:rsidR="006375BC" w:rsidRDefault="006375BC" w:rsidP="00C07AFA">
            <w:pPr>
              <w:jc w:val="both"/>
            </w:pPr>
            <w:r>
              <w:t>Otto-Friedrich Universität Bamberg</w:t>
            </w:r>
          </w:p>
        </w:tc>
        <w:tc>
          <w:tcPr>
            <w:tcW w:w="557" w:type="dxa"/>
            <w:gridSpan w:val="2"/>
            <w:tcBorders>
              <w:left w:val="single" w:sz="12" w:space="0" w:color="auto"/>
            </w:tcBorders>
            <w:shd w:val="clear" w:color="auto" w:fill="F7CAAC"/>
          </w:tcPr>
          <w:p w14:paraId="43978E4D" w14:textId="77777777" w:rsidR="006375BC" w:rsidRPr="00F20AEF" w:rsidRDefault="006375BC" w:rsidP="00C07AFA">
            <w:pPr>
              <w:jc w:val="both"/>
            </w:pPr>
            <w:r w:rsidRPr="00F20AEF">
              <w:rPr>
                <w:b/>
              </w:rPr>
              <w:t>WoS</w:t>
            </w:r>
          </w:p>
        </w:tc>
        <w:tc>
          <w:tcPr>
            <w:tcW w:w="768" w:type="dxa"/>
            <w:shd w:val="clear" w:color="auto" w:fill="F7CAAC"/>
          </w:tcPr>
          <w:p w14:paraId="283AF505"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78D67A82" w14:textId="77777777" w:rsidR="006375BC" w:rsidRDefault="006375BC" w:rsidP="00C07AFA">
            <w:pPr>
              <w:jc w:val="both"/>
            </w:pPr>
            <w:r>
              <w:rPr>
                <w:b/>
                <w:sz w:val="18"/>
              </w:rPr>
              <w:t>ostatní</w:t>
            </w:r>
          </w:p>
        </w:tc>
      </w:tr>
      <w:tr w:rsidR="006375BC" w14:paraId="434F70F7" w14:textId="77777777" w:rsidTr="00246E1C">
        <w:trPr>
          <w:cantSplit/>
          <w:trHeight w:val="70"/>
        </w:trPr>
        <w:tc>
          <w:tcPr>
            <w:tcW w:w="3347" w:type="dxa"/>
            <w:gridSpan w:val="3"/>
            <w:shd w:val="clear" w:color="auto" w:fill="F7CAAC"/>
          </w:tcPr>
          <w:p w14:paraId="05DA8FC4" w14:textId="77777777" w:rsidR="006375BC" w:rsidRDefault="006375BC" w:rsidP="00C07AFA">
            <w:pPr>
              <w:jc w:val="both"/>
            </w:pPr>
            <w:r>
              <w:rPr>
                <w:b/>
              </w:rPr>
              <w:t>Obor jmenovacího řízení</w:t>
            </w:r>
          </w:p>
        </w:tc>
        <w:tc>
          <w:tcPr>
            <w:tcW w:w="2245" w:type="dxa"/>
            <w:gridSpan w:val="3"/>
            <w:shd w:val="clear" w:color="auto" w:fill="F7CAAC"/>
          </w:tcPr>
          <w:p w14:paraId="2CC9F9C4"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5B7FAA72" w14:textId="77777777" w:rsidR="006375BC" w:rsidRDefault="006375BC" w:rsidP="00C07AFA">
            <w:pPr>
              <w:jc w:val="both"/>
            </w:pPr>
            <w:r>
              <w:rPr>
                <w:b/>
              </w:rPr>
              <w:t>Řízení konáno na VŠ</w:t>
            </w:r>
          </w:p>
        </w:tc>
        <w:tc>
          <w:tcPr>
            <w:tcW w:w="557" w:type="dxa"/>
            <w:gridSpan w:val="2"/>
            <w:tcBorders>
              <w:left w:val="single" w:sz="12" w:space="0" w:color="auto"/>
            </w:tcBorders>
          </w:tcPr>
          <w:p w14:paraId="4BBAB3E0" w14:textId="329B9CC8" w:rsidR="006375BC" w:rsidRPr="00F20AEF" w:rsidRDefault="006375BC" w:rsidP="00C9509E">
            <w:pPr>
              <w:jc w:val="center"/>
              <w:rPr>
                <w:b/>
              </w:rPr>
            </w:pPr>
            <w:r>
              <w:rPr>
                <w:b/>
              </w:rPr>
              <w:t>7</w:t>
            </w:r>
          </w:p>
        </w:tc>
        <w:tc>
          <w:tcPr>
            <w:tcW w:w="768" w:type="dxa"/>
          </w:tcPr>
          <w:p w14:paraId="549377C2" w14:textId="3814CF74" w:rsidR="006375BC" w:rsidRPr="00F20AEF" w:rsidRDefault="00833B51" w:rsidP="00C9509E">
            <w:pPr>
              <w:jc w:val="center"/>
              <w:rPr>
                <w:b/>
              </w:rPr>
            </w:pPr>
            <w:r>
              <w:rPr>
                <w:b/>
              </w:rPr>
              <w:t>3</w:t>
            </w:r>
          </w:p>
        </w:tc>
        <w:tc>
          <w:tcPr>
            <w:tcW w:w="694" w:type="dxa"/>
          </w:tcPr>
          <w:p w14:paraId="38663015" w14:textId="6B1EF31B" w:rsidR="006375BC" w:rsidRDefault="00833B51" w:rsidP="00C9509E">
            <w:pPr>
              <w:jc w:val="center"/>
              <w:rPr>
                <w:b/>
              </w:rPr>
            </w:pPr>
            <w:r>
              <w:rPr>
                <w:b/>
              </w:rPr>
              <w:t>369</w:t>
            </w:r>
          </w:p>
        </w:tc>
      </w:tr>
      <w:tr w:rsidR="006375BC" w14:paraId="70204DFF" w14:textId="77777777" w:rsidTr="00C07AFA">
        <w:trPr>
          <w:trHeight w:val="205"/>
        </w:trPr>
        <w:tc>
          <w:tcPr>
            <w:tcW w:w="3347" w:type="dxa"/>
            <w:gridSpan w:val="3"/>
          </w:tcPr>
          <w:p w14:paraId="59AD9DAE" w14:textId="77777777" w:rsidR="006375BC" w:rsidRDefault="006375BC" w:rsidP="00C07AFA">
            <w:pPr>
              <w:jc w:val="both"/>
            </w:pPr>
            <w:r>
              <w:t>Anglická literatura</w:t>
            </w:r>
          </w:p>
        </w:tc>
        <w:tc>
          <w:tcPr>
            <w:tcW w:w="2245" w:type="dxa"/>
            <w:gridSpan w:val="3"/>
          </w:tcPr>
          <w:p w14:paraId="7486EFE7" w14:textId="77777777" w:rsidR="006375BC" w:rsidRDefault="006375BC" w:rsidP="00C07AFA">
            <w:pPr>
              <w:jc w:val="both"/>
            </w:pPr>
            <w:r>
              <w:t>1990</w:t>
            </w:r>
          </w:p>
        </w:tc>
        <w:tc>
          <w:tcPr>
            <w:tcW w:w="2248" w:type="dxa"/>
            <w:gridSpan w:val="5"/>
            <w:tcBorders>
              <w:right w:val="single" w:sz="12" w:space="0" w:color="auto"/>
            </w:tcBorders>
          </w:tcPr>
          <w:p w14:paraId="77AE6CFF" w14:textId="568E3CD5" w:rsidR="006375BC" w:rsidRDefault="00E5157F" w:rsidP="00E5157F">
            <w:pPr>
              <w:jc w:val="both"/>
            </w:pPr>
            <w:r>
              <w:t xml:space="preserve">Bayreuth </w:t>
            </w:r>
            <w:r w:rsidR="006375BC">
              <w:t>Universität</w:t>
            </w:r>
          </w:p>
        </w:tc>
        <w:tc>
          <w:tcPr>
            <w:tcW w:w="1325" w:type="dxa"/>
            <w:gridSpan w:val="3"/>
            <w:tcBorders>
              <w:left w:val="single" w:sz="12" w:space="0" w:color="auto"/>
            </w:tcBorders>
            <w:shd w:val="clear" w:color="auto" w:fill="auto"/>
            <w:vAlign w:val="center"/>
          </w:tcPr>
          <w:p w14:paraId="79986B0B" w14:textId="77777777" w:rsidR="006375BC" w:rsidRPr="0054363C" w:rsidRDefault="006375BC" w:rsidP="00C07AFA">
            <w:pPr>
              <w:jc w:val="both"/>
              <w:rPr>
                <w:b/>
                <w:sz w:val="18"/>
              </w:rPr>
            </w:pPr>
            <w:r w:rsidRPr="0054363C">
              <w:rPr>
                <w:b/>
                <w:sz w:val="18"/>
              </w:rPr>
              <w:t>H-index WoS/Scopus</w:t>
            </w:r>
          </w:p>
        </w:tc>
        <w:tc>
          <w:tcPr>
            <w:tcW w:w="694" w:type="dxa"/>
            <w:shd w:val="clear" w:color="auto" w:fill="auto"/>
            <w:vAlign w:val="center"/>
          </w:tcPr>
          <w:p w14:paraId="674F814D" w14:textId="16DA84CB" w:rsidR="006375BC" w:rsidRPr="0054363C" w:rsidRDefault="006375BC" w:rsidP="00F0755E">
            <w:pPr>
              <w:rPr>
                <w:b/>
              </w:rPr>
            </w:pPr>
            <w:r w:rsidRPr="0054363C">
              <w:rPr>
                <w:b/>
              </w:rPr>
              <w:t xml:space="preserve">  </w:t>
            </w:r>
            <w:r w:rsidR="00F0755E">
              <w:rPr>
                <w:b/>
              </w:rPr>
              <w:t>2</w:t>
            </w:r>
            <w:r w:rsidR="00F42107">
              <w:rPr>
                <w:b/>
              </w:rPr>
              <w:t xml:space="preserve"> </w:t>
            </w:r>
            <w:r w:rsidRPr="0054363C">
              <w:rPr>
                <w:b/>
              </w:rPr>
              <w:t>/</w:t>
            </w:r>
            <w:r>
              <w:rPr>
                <w:b/>
              </w:rPr>
              <w:t xml:space="preserve"> </w:t>
            </w:r>
            <w:r w:rsidR="00833B51">
              <w:rPr>
                <w:b/>
              </w:rPr>
              <w:t>1</w:t>
            </w:r>
            <w:r w:rsidR="00833B51" w:rsidRPr="0054363C">
              <w:rPr>
                <w:b/>
              </w:rPr>
              <w:t xml:space="preserve">  </w:t>
            </w:r>
          </w:p>
        </w:tc>
      </w:tr>
      <w:tr w:rsidR="006375BC" w14:paraId="6A99CD17" w14:textId="77777777" w:rsidTr="00C07AFA">
        <w:tc>
          <w:tcPr>
            <w:tcW w:w="9859" w:type="dxa"/>
            <w:gridSpan w:val="15"/>
            <w:shd w:val="clear" w:color="auto" w:fill="F7CAAC"/>
          </w:tcPr>
          <w:p w14:paraId="225D267A"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63730F5E" w14:textId="77777777" w:rsidTr="00C07AFA">
        <w:trPr>
          <w:trHeight w:val="20"/>
        </w:trPr>
        <w:tc>
          <w:tcPr>
            <w:tcW w:w="9859" w:type="dxa"/>
            <w:gridSpan w:val="15"/>
          </w:tcPr>
          <w:p w14:paraId="295DE318" w14:textId="77777777" w:rsidR="006375BC" w:rsidRPr="00094837" w:rsidRDefault="006375BC" w:rsidP="00C07AFA">
            <w:pPr>
              <w:pStyle w:val="bb"/>
              <w:rPr>
                <w:b/>
              </w:rPr>
            </w:pPr>
            <w:r w:rsidRPr="00094837">
              <w:rPr>
                <w:b/>
              </w:rPr>
              <w:t>Jimp</w:t>
            </w:r>
          </w:p>
          <w:p w14:paraId="05175583" w14:textId="77777777" w:rsidR="006375BC" w:rsidRPr="006F3E30" w:rsidRDefault="006375BC" w:rsidP="00C07AFA">
            <w:pPr>
              <w:pStyle w:val="bb"/>
            </w:pPr>
            <w:r>
              <w:t xml:space="preserve">MENGEL, Ewald. </w:t>
            </w:r>
            <w:r w:rsidRPr="006F3E30">
              <w:t>The Contemporary South African Trauma Novel: Michiel Heyns’ Lost Ground (2011) and Marlene van Niekerk’s The Way of the Women (2008)</w:t>
            </w:r>
            <w:r>
              <w:t xml:space="preserve">. </w:t>
            </w:r>
            <w:r w:rsidRPr="00F81715">
              <w:rPr>
                <w:i/>
              </w:rPr>
              <w:t>Anglia,</w:t>
            </w:r>
            <w:r w:rsidRPr="006F3E30">
              <w:t xml:space="preserve"> </w:t>
            </w:r>
            <w:bookmarkStart w:id="10" w:name="OLE_LINK3"/>
            <w:r w:rsidRPr="006F3E30">
              <w:t>138:1 (2020), 144–165.</w:t>
            </w:r>
          </w:p>
          <w:bookmarkEnd w:id="10"/>
          <w:p w14:paraId="6B38267A" w14:textId="6A2D35BA" w:rsidR="006375BC" w:rsidRPr="004430D4" w:rsidRDefault="006375BC" w:rsidP="00C07AFA">
            <w:pPr>
              <w:pStyle w:val="bb"/>
            </w:pPr>
            <w:r>
              <w:t xml:space="preserve">MENGEL, Ewald. "The Iconic Hector Pieterson Photo and the Power of Adaptations". </w:t>
            </w:r>
            <w:bookmarkStart w:id="11" w:name="OLE_LINK4"/>
            <w:r w:rsidRPr="004430D4">
              <w:rPr>
                <w:i/>
              </w:rPr>
              <w:t>Tydskrif vir Letterkunde</w:t>
            </w:r>
            <w:r w:rsidRPr="004430D4">
              <w:t xml:space="preserve">, </w:t>
            </w:r>
            <w:r w:rsidR="00F15669">
              <w:t xml:space="preserve">2019, roč. </w:t>
            </w:r>
            <w:r w:rsidRPr="004430D4">
              <w:t>56</w:t>
            </w:r>
            <w:r w:rsidR="003104FC">
              <w:t xml:space="preserve">, č. </w:t>
            </w:r>
            <w:r w:rsidRPr="004430D4">
              <w:t>2</w:t>
            </w:r>
            <w:r w:rsidR="00F15669">
              <w:t xml:space="preserve">, s. </w:t>
            </w:r>
            <w:r w:rsidRPr="004430D4">
              <w:t>83-88. https://journals.assaf.org.za/index.php/tvl/article/view/6134.</w:t>
            </w:r>
          </w:p>
          <w:bookmarkEnd w:id="11"/>
          <w:p w14:paraId="642916BF" w14:textId="77777777" w:rsidR="006375BC" w:rsidRDefault="006375BC" w:rsidP="00C07AFA">
            <w:pPr>
              <w:pStyle w:val="bb"/>
            </w:pPr>
          </w:p>
          <w:p w14:paraId="175A841E" w14:textId="77777777" w:rsidR="006375BC" w:rsidRPr="00094837" w:rsidRDefault="006375BC" w:rsidP="00C07AFA">
            <w:pPr>
              <w:pStyle w:val="bb"/>
              <w:rPr>
                <w:b/>
              </w:rPr>
            </w:pPr>
            <w:r w:rsidRPr="00094837">
              <w:rPr>
                <w:b/>
              </w:rPr>
              <w:t>Jost</w:t>
            </w:r>
          </w:p>
          <w:p w14:paraId="068B2780" w14:textId="4471D700" w:rsidR="006375BC" w:rsidRPr="007609C4" w:rsidRDefault="006375BC" w:rsidP="00C07AFA">
            <w:pPr>
              <w:pStyle w:val="bb"/>
            </w:pPr>
            <w:r w:rsidRPr="007609C4">
              <w:t>MENGEL, Ewald</w:t>
            </w:r>
            <w:r>
              <w:t xml:space="preserve">. </w:t>
            </w:r>
            <w:r w:rsidRPr="007609C4">
              <w:t xml:space="preserve">Brexit from the Campus: Jonathan Coe’s </w:t>
            </w:r>
            <w:r w:rsidRPr="00094837">
              <w:rPr>
                <w:i/>
              </w:rPr>
              <w:t>Middle England</w:t>
            </w:r>
            <w:r>
              <w:t>.</w:t>
            </w:r>
            <w:r w:rsidRPr="007609C4">
              <w:t xml:space="preserve"> </w:t>
            </w:r>
            <w:r w:rsidRPr="00094837">
              <w:rPr>
                <w:i/>
              </w:rPr>
              <w:t>East-West Cultural Passage</w:t>
            </w:r>
            <w:r>
              <w:t xml:space="preserve">, </w:t>
            </w:r>
            <w:r w:rsidR="00F15669">
              <w:t xml:space="preserve">2022, roč. </w:t>
            </w:r>
            <w:r w:rsidR="007E0E92">
              <w:t>22</w:t>
            </w:r>
            <w:r w:rsidR="003104FC">
              <w:t>, č. 1</w:t>
            </w:r>
            <w:r w:rsidR="00F15669">
              <w:t xml:space="preserve">, s. </w:t>
            </w:r>
            <w:r w:rsidR="007E0E92">
              <w:t>154–174.</w:t>
            </w:r>
            <w:r>
              <w:t xml:space="preserve">. </w:t>
            </w:r>
            <w:r w:rsidR="004349B8">
              <w:t xml:space="preserve"> </w:t>
            </w:r>
            <w:r w:rsidR="004349B8" w:rsidRPr="004349B8">
              <w:t>DOI: https://doi.org/10.2478/ewcp-2022-0008</w:t>
            </w:r>
          </w:p>
          <w:p w14:paraId="2C2AC29C" w14:textId="77777777" w:rsidR="006375BC" w:rsidRDefault="006375BC" w:rsidP="00C07AFA">
            <w:pPr>
              <w:pStyle w:val="bb"/>
            </w:pPr>
          </w:p>
          <w:p w14:paraId="7F78AE83" w14:textId="77777777" w:rsidR="006375BC" w:rsidRPr="00094837" w:rsidRDefault="006375BC" w:rsidP="00C07AFA">
            <w:pPr>
              <w:pStyle w:val="bb"/>
              <w:rPr>
                <w:b/>
              </w:rPr>
            </w:pPr>
            <w:r w:rsidRPr="00094837">
              <w:rPr>
                <w:b/>
              </w:rPr>
              <w:t>C</w:t>
            </w:r>
          </w:p>
          <w:p w14:paraId="53CBE19B" w14:textId="39F00241" w:rsidR="006375BC" w:rsidRPr="00F81715" w:rsidRDefault="006375BC" w:rsidP="00C07AFA">
            <w:pPr>
              <w:pStyle w:val="bb"/>
            </w:pPr>
            <w:r w:rsidRPr="006F3E30">
              <w:t>MENGEL, Ewald</w:t>
            </w:r>
            <w:r w:rsidRPr="006F3E30">
              <w:rPr>
                <w:i/>
              </w:rPr>
              <w:t xml:space="preserve">. </w:t>
            </w:r>
            <w:r w:rsidR="00E96293" w:rsidRPr="00E96293">
              <w:t>Reworkings of an Icon: Hector Pieterson, Intermedial Adaptations, and Transmedial Narratives</w:t>
            </w:r>
            <w:r>
              <w:rPr>
                <w:i/>
              </w:rPr>
              <w:t>.</w:t>
            </w:r>
            <w:r w:rsidRPr="006F3E30">
              <w:rPr>
                <w:i/>
              </w:rPr>
              <w:t xml:space="preserve"> </w:t>
            </w:r>
            <w:r w:rsidRPr="006F3E30">
              <w:t>In LACHMANN, Michal</w:t>
            </w:r>
            <w:r w:rsidRPr="006F3E30">
              <w:rPr>
                <w:i/>
              </w:rPr>
              <w:t xml:space="preserve"> –  </w:t>
            </w:r>
            <w:r w:rsidRPr="006F3E30">
              <w:t>CIESLAK,</w:t>
            </w:r>
            <w:r w:rsidRPr="006F3E30">
              <w:rPr>
                <w:i/>
              </w:rPr>
              <w:t xml:space="preserve"> Magdalena</w:t>
            </w:r>
            <w:r w:rsidRPr="00F81715">
              <w:t>, eds</w:t>
            </w:r>
            <w:r w:rsidRPr="006F3E30">
              <w:rPr>
                <w:i/>
              </w:rPr>
              <w:t xml:space="preserve">. </w:t>
            </w:r>
            <w:r w:rsidRPr="00574D88">
              <w:rPr>
                <w:i/>
              </w:rPr>
              <w:t>Literature and Media: Productive Intersections</w:t>
            </w:r>
            <w:r w:rsidRPr="006F3E30">
              <w:rPr>
                <w:i/>
              </w:rPr>
              <w:t xml:space="preserve">. </w:t>
            </w:r>
            <w:r w:rsidRPr="00F81715">
              <w:t>Frankfurt: Peter Lang, 2021, 45-61.</w:t>
            </w:r>
          </w:p>
          <w:p w14:paraId="54334342" w14:textId="77777777" w:rsidR="006375BC" w:rsidRDefault="006375BC" w:rsidP="00C07AFA">
            <w:pPr>
              <w:pStyle w:val="bb"/>
            </w:pPr>
          </w:p>
          <w:p w14:paraId="4DA82201" w14:textId="77777777" w:rsidR="006375BC" w:rsidRPr="00094837" w:rsidRDefault="006375BC" w:rsidP="00C07AFA">
            <w:pPr>
              <w:pStyle w:val="bb"/>
              <w:rPr>
                <w:b/>
              </w:rPr>
            </w:pPr>
            <w:r w:rsidRPr="00094837">
              <w:rPr>
                <w:b/>
              </w:rPr>
              <w:t>D</w:t>
            </w:r>
          </w:p>
          <w:p w14:paraId="462D50D6" w14:textId="77777777" w:rsidR="006375BC" w:rsidRPr="007609C4" w:rsidRDefault="006375BC" w:rsidP="00C07AFA">
            <w:pPr>
              <w:pStyle w:val="bb"/>
            </w:pPr>
            <w:r>
              <w:t>MENGEL, Ewald. “</w:t>
            </w:r>
            <w:r w:rsidRPr="007609C4">
              <w:t xml:space="preserve">How Far Can you go? The Contemporary South African Campus Novel in Black on White: Coetzee's Disgrace and Niq Mhlongo's Dog Eat Dog.” In FUCHS, Dieter – KLEPUSZEWSKI, Wojciech, eds. </w:t>
            </w:r>
            <w:r w:rsidRPr="00F81715">
              <w:rPr>
                <w:i/>
              </w:rPr>
              <w:t>The Campus Novel: Regional or Global?</w:t>
            </w:r>
            <w:r w:rsidRPr="007609C4">
              <w:t xml:space="preserve"> Leiden/Boston: Brill Rodopi, 2019, 122–138. </w:t>
            </w:r>
          </w:p>
          <w:p w14:paraId="5382FEBA" w14:textId="77777777" w:rsidR="006375BC" w:rsidRDefault="006375BC" w:rsidP="00C07AFA">
            <w:pPr>
              <w:jc w:val="both"/>
              <w:rPr>
                <w:b/>
              </w:rPr>
            </w:pPr>
          </w:p>
        </w:tc>
      </w:tr>
      <w:tr w:rsidR="006375BC" w14:paraId="2E9CB607" w14:textId="77777777" w:rsidTr="00C07AFA">
        <w:trPr>
          <w:trHeight w:val="218"/>
        </w:trPr>
        <w:tc>
          <w:tcPr>
            <w:tcW w:w="9859" w:type="dxa"/>
            <w:gridSpan w:val="15"/>
            <w:shd w:val="clear" w:color="auto" w:fill="F7CAAC"/>
          </w:tcPr>
          <w:p w14:paraId="50217545" w14:textId="77777777" w:rsidR="006375BC" w:rsidRDefault="006375BC" w:rsidP="00C07AFA">
            <w:pPr>
              <w:rPr>
                <w:b/>
              </w:rPr>
            </w:pPr>
            <w:r>
              <w:rPr>
                <w:b/>
              </w:rPr>
              <w:t>Působení v zahraničí</w:t>
            </w:r>
          </w:p>
        </w:tc>
      </w:tr>
      <w:tr w:rsidR="006375BC" w14:paraId="17642A67" w14:textId="77777777" w:rsidTr="00C07AFA">
        <w:trPr>
          <w:trHeight w:val="20"/>
        </w:trPr>
        <w:tc>
          <w:tcPr>
            <w:tcW w:w="9859" w:type="dxa"/>
            <w:gridSpan w:val="15"/>
          </w:tcPr>
          <w:p w14:paraId="136D4405" w14:textId="77777777" w:rsidR="006375BC" w:rsidRDefault="006375BC" w:rsidP="00C07AFA">
            <w:pPr>
              <w:rPr>
                <w:bCs/>
              </w:rPr>
            </w:pPr>
            <w:r>
              <w:rPr>
                <w:bCs/>
              </w:rPr>
              <w:t>1988–1989</w:t>
            </w:r>
            <w:r>
              <w:rPr>
                <w:bCs/>
              </w:rPr>
              <w:tab/>
              <w:t>University of South Carolina – hostující profesor</w:t>
            </w:r>
          </w:p>
          <w:p w14:paraId="61D73048" w14:textId="77777777" w:rsidR="006375BC" w:rsidRDefault="006375BC" w:rsidP="00C07AFA">
            <w:pPr>
              <w:rPr>
                <w:b/>
              </w:rPr>
            </w:pPr>
          </w:p>
        </w:tc>
      </w:tr>
      <w:tr w:rsidR="006375BC" w14:paraId="6973E11A" w14:textId="77777777" w:rsidTr="00C07AFA">
        <w:trPr>
          <w:cantSplit/>
          <w:trHeight w:val="20"/>
        </w:trPr>
        <w:tc>
          <w:tcPr>
            <w:tcW w:w="2518" w:type="dxa"/>
            <w:shd w:val="clear" w:color="auto" w:fill="F7CAAC"/>
          </w:tcPr>
          <w:p w14:paraId="78BB68A3" w14:textId="77777777" w:rsidR="006375BC" w:rsidRDefault="006375BC" w:rsidP="00C07AFA">
            <w:pPr>
              <w:jc w:val="both"/>
              <w:rPr>
                <w:b/>
              </w:rPr>
            </w:pPr>
            <w:r>
              <w:rPr>
                <w:b/>
              </w:rPr>
              <w:t xml:space="preserve">Podpis </w:t>
            </w:r>
          </w:p>
        </w:tc>
        <w:tc>
          <w:tcPr>
            <w:tcW w:w="4536" w:type="dxa"/>
            <w:gridSpan w:val="8"/>
          </w:tcPr>
          <w:p w14:paraId="48AA3066" w14:textId="77777777" w:rsidR="006375BC" w:rsidRDefault="006375BC" w:rsidP="00C07AFA">
            <w:pPr>
              <w:jc w:val="both"/>
            </w:pPr>
            <w:r>
              <w:t xml:space="preserve"> Ewald Mengel v. r.</w:t>
            </w:r>
          </w:p>
        </w:tc>
        <w:tc>
          <w:tcPr>
            <w:tcW w:w="786" w:type="dxa"/>
            <w:gridSpan w:val="2"/>
            <w:shd w:val="clear" w:color="auto" w:fill="F7CAAC"/>
          </w:tcPr>
          <w:p w14:paraId="440F8435" w14:textId="77777777" w:rsidR="006375BC" w:rsidRDefault="006375BC" w:rsidP="00C07AFA">
            <w:pPr>
              <w:jc w:val="both"/>
            </w:pPr>
            <w:r>
              <w:rPr>
                <w:b/>
              </w:rPr>
              <w:t>datum</w:t>
            </w:r>
          </w:p>
        </w:tc>
        <w:tc>
          <w:tcPr>
            <w:tcW w:w="2019" w:type="dxa"/>
            <w:gridSpan w:val="4"/>
          </w:tcPr>
          <w:p w14:paraId="224FC637" w14:textId="4E1160A3" w:rsidR="006375BC" w:rsidRDefault="00387653" w:rsidP="00C07AFA">
            <w:pPr>
              <w:jc w:val="both"/>
            </w:pPr>
            <w:r>
              <w:t>1. 2. 2023</w:t>
            </w:r>
          </w:p>
        </w:tc>
      </w:tr>
    </w:tbl>
    <w:p w14:paraId="1D8F9A55" w14:textId="77777777" w:rsidR="006375BC" w:rsidRDefault="006375BC" w:rsidP="006375BC"/>
    <w:p w14:paraId="29207A55" w14:textId="77777777"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09C85257" w14:textId="77777777" w:rsidTr="00C07AFA">
        <w:tc>
          <w:tcPr>
            <w:tcW w:w="9859" w:type="dxa"/>
            <w:gridSpan w:val="15"/>
            <w:tcBorders>
              <w:bottom w:val="double" w:sz="4" w:space="0" w:color="auto"/>
            </w:tcBorders>
            <w:shd w:val="clear" w:color="auto" w:fill="BDD6EE"/>
          </w:tcPr>
          <w:p w14:paraId="5E01E558" w14:textId="77777777" w:rsidR="006375BC" w:rsidRDefault="006375BC" w:rsidP="00C07AFA">
            <w:pPr>
              <w:jc w:val="both"/>
              <w:rPr>
                <w:b/>
                <w:sz w:val="28"/>
              </w:rPr>
            </w:pPr>
            <w:r>
              <w:rPr>
                <w:b/>
                <w:sz w:val="28"/>
              </w:rPr>
              <w:t>C-I – Personální zabezpečení</w:t>
            </w:r>
          </w:p>
        </w:tc>
      </w:tr>
      <w:tr w:rsidR="006375BC" w14:paraId="2D3F7950" w14:textId="77777777" w:rsidTr="00C07AFA">
        <w:tc>
          <w:tcPr>
            <w:tcW w:w="2518" w:type="dxa"/>
            <w:tcBorders>
              <w:top w:val="double" w:sz="4" w:space="0" w:color="auto"/>
            </w:tcBorders>
            <w:shd w:val="clear" w:color="auto" w:fill="F7CAAC"/>
          </w:tcPr>
          <w:p w14:paraId="650B8043" w14:textId="77777777" w:rsidR="006375BC" w:rsidRDefault="006375BC" w:rsidP="00C07AFA">
            <w:pPr>
              <w:jc w:val="both"/>
              <w:rPr>
                <w:b/>
              </w:rPr>
            </w:pPr>
            <w:r>
              <w:rPr>
                <w:b/>
              </w:rPr>
              <w:t>Vysoká škola</w:t>
            </w:r>
          </w:p>
        </w:tc>
        <w:tc>
          <w:tcPr>
            <w:tcW w:w="7341" w:type="dxa"/>
            <w:gridSpan w:val="14"/>
          </w:tcPr>
          <w:p w14:paraId="05446E13" w14:textId="77777777" w:rsidR="006375BC" w:rsidRDefault="006375BC" w:rsidP="00C07AFA">
            <w:pPr>
              <w:jc w:val="both"/>
            </w:pPr>
            <w:r>
              <w:t>Univerzita Tomáše Bati ve Zlíně</w:t>
            </w:r>
          </w:p>
        </w:tc>
      </w:tr>
      <w:tr w:rsidR="006375BC" w14:paraId="4927A6F6" w14:textId="77777777" w:rsidTr="00C07AFA">
        <w:tc>
          <w:tcPr>
            <w:tcW w:w="2518" w:type="dxa"/>
            <w:shd w:val="clear" w:color="auto" w:fill="F7CAAC"/>
          </w:tcPr>
          <w:p w14:paraId="771DC48E" w14:textId="77777777" w:rsidR="006375BC" w:rsidRDefault="006375BC" w:rsidP="00C07AFA">
            <w:pPr>
              <w:jc w:val="both"/>
              <w:rPr>
                <w:b/>
              </w:rPr>
            </w:pPr>
            <w:r>
              <w:rPr>
                <w:b/>
              </w:rPr>
              <w:t>Součást vysoké školy</w:t>
            </w:r>
          </w:p>
        </w:tc>
        <w:tc>
          <w:tcPr>
            <w:tcW w:w="7341" w:type="dxa"/>
            <w:gridSpan w:val="14"/>
          </w:tcPr>
          <w:p w14:paraId="4C0A7B43" w14:textId="77777777" w:rsidR="006375BC" w:rsidRDefault="006375BC" w:rsidP="00C07AFA">
            <w:pPr>
              <w:jc w:val="both"/>
            </w:pPr>
            <w:r>
              <w:t>Fakulta humanitních studií</w:t>
            </w:r>
          </w:p>
        </w:tc>
      </w:tr>
      <w:tr w:rsidR="006375BC" w14:paraId="0C8BC108" w14:textId="77777777" w:rsidTr="00C07AFA">
        <w:tc>
          <w:tcPr>
            <w:tcW w:w="2518" w:type="dxa"/>
            <w:shd w:val="clear" w:color="auto" w:fill="F7CAAC"/>
          </w:tcPr>
          <w:p w14:paraId="113CFB3E" w14:textId="77777777" w:rsidR="006375BC" w:rsidRDefault="006375BC" w:rsidP="00C07AFA">
            <w:pPr>
              <w:jc w:val="both"/>
              <w:rPr>
                <w:b/>
              </w:rPr>
            </w:pPr>
            <w:r>
              <w:rPr>
                <w:b/>
              </w:rPr>
              <w:t>Název studijního programu</w:t>
            </w:r>
          </w:p>
        </w:tc>
        <w:tc>
          <w:tcPr>
            <w:tcW w:w="7341" w:type="dxa"/>
            <w:gridSpan w:val="14"/>
          </w:tcPr>
          <w:p w14:paraId="6B7F4520" w14:textId="77777777" w:rsidR="006375BC" w:rsidRDefault="006375BC" w:rsidP="00C07AFA">
            <w:pPr>
              <w:jc w:val="both"/>
            </w:pPr>
            <w:r w:rsidRPr="006A2B50">
              <w:t>Anglická filologie</w:t>
            </w:r>
          </w:p>
        </w:tc>
      </w:tr>
      <w:tr w:rsidR="006375BC" w14:paraId="30E81EFB" w14:textId="77777777" w:rsidTr="00C07AFA">
        <w:tc>
          <w:tcPr>
            <w:tcW w:w="2518" w:type="dxa"/>
            <w:shd w:val="clear" w:color="auto" w:fill="F7CAAC"/>
          </w:tcPr>
          <w:p w14:paraId="687912AA" w14:textId="77777777" w:rsidR="006375BC" w:rsidRDefault="006375BC" w:rsidP="00C07AFA">
            <w:pPr>
              <w:jc w:val="both"/>
              <w:rPr>
                <w:b/>
              </w:rPr>
            </w:pPr>
            <w:r>
              <w:rPr>
                <w:b/>
              </w:rPr>
              <w:t>Jméno a příjmení</w:t>
            </w:r>
          </w:p>
        </w:tc>
        <w:tc>
          <w:tcPr>
            <w:tcW w:w="4536" w:type="dxa"/>
            <w:gridSpan w:val="8"/>
          </w:tcPr>
          <w:p w14:paraId="07CDFDE5" w14:textId="77777777" w:rsidR="006375BC" w:rsidRDefault="006375BC" w:rsidP="00C07AFA">
            <w:pPr>
              <w:jc w:val="both"/>
            </w:pPr>
            <w:r>
              <w:t>Katarína Nemčoková</w:t>
            </w:r>
          </w:p>
        </w:tc>
        <w:tc>
          <w:tcPr>
            <w:tcW w:w="709" w:type="dxa"/>
            <w:shd w:val="clear" w:color="auto" w:fill="F7CAAC"/>
          </w:tcPr>
          <w:p w14:paraId="0491F085" w14:textId="77777777" w:rsidR="006375BC" w:rsidRDefault="006375BC" w:rsidP="00C07AFA">
            <w:pPr>
              <w:jc w:val="both"/>
              <w:rPr>
                <w:b/>
              </w:rPr>
            </w:pPr>
            <w:r>
              <w:rPr>
                <w:b/>
              </w:rPr>
              <w:t>Tituly</w:t>
            </w:r>
          </w:p>
        </w:tc>
        <w:tc>
          <w:tcPr>
            <w:tcW w:w="2096" w:type="dxa"/>
            <w:gridSpan w:val="5"/>
          </w:tcPr>
          <w:p w14:paraId="6DC4C5E0" w14:textId="77777777" w:rsidR="006375BC" w:rsidRDefault="006375BC" w:rsidP="00C07AFA">
            <w:pPr>
              <w:jc w:val="both"/>
            </w:pPr>
            <w:r>
              <w:t>PhDr., Ph.D.</w:t>
            </w:r>
          </w:p>
        </w:tc>
      </w:tr>
      <w:tr w:rsidR="006375BC" w14:paraId="2281A5EC" w14:textId="77777777" w:rsidTr="00141DEF">
        <w:tc>
          <w:tcPr>
            <w:tcW w:w="2518" w:type="dxa"/>
            <w:shd w:val="clear" w:color="auto" w:fill="F7CAAC"/>
          </w:tcPr>
          <w:p w14:paraId="53F95FB8" w14:textId="77777777" w:rsidR="006375BC" w:rsidRDefault="006375BC" w:rsidP="00C07AFA">
            <w:pPr>
              <w:jc w:val="both"/>
              <w:rPr>
                <w:b/>
              </w:rPr>
            </w:pPr>
            <w:r>
              <w:rPr>
                <w:b/>
              </w:rPr>
              <w:t>Rok narození</w:t>
            </w:r>
          </w:p>
        </w:tc>
        <w:tc>
          <w:tcPr>
            <w:tcW w:w="829" w:type="dxa"/>
            <w:gridSpan w:val="2"/>
          </w:tcPr>
          <w:p w14:paraId="20D9FC33" w14:textId="77777777" w:rsidR="006375BC" w:rsidRDefault="006375BC" w:rsidP="00C07AFA">
            <w:pPr>
              <w:jc w:val="both"/>
            </w:pPr>
            <w:r>
              <w:t>1976</w:t>
            </w:r>
          </w:p>
        </w:tc>
        <w:tc>
          <w:tcPr>
            <w:tcW w:w="1721" w:type="dxa"/>
            <w:shd w:val="clear" w:color="auto" w:fill="F7CAAC"/>
          </w:tcPr>
          <w:p w14:paraId="65ACE8A6" w14:textId="77777777" w:rsidR="006375BC" w:rsidRDefault="006375BC" w:rsidP="00C07AFA">
            <w:pPr>
              <w:jc w:val="both"/>
              <w:rPr>
                <w:b/>
              </w:rPr>
            </w:pPr>
            <w:r>
              <w:rPr>
                <w:b/>
              </w:rPr>
              <w:t>typ vztahu k VŠ</w:t>
            </w:r>
          </w:p>
        </w:tc>
        <w:tc>
          <w:tcPr>
            <w:tcW w:w="992" w:type="dxa"/>
            <w:gridSpan w:val="4"/>
          </w:tcPr>
          <w:p w14:paraId="35660405" w14:textId="77777777" w:rsidR="006375BC" w:rsidRDefault="006375BC" w:rsidP="00C07AFA">
            <w:pPr>
              <w:jc w:val="both"/>
            </w:pPr>
            <w:r>
              <w:t>pp</w:t>
            </w:r>
          </w:p>
        </w:tc>
        <w:tc>
          <w:tcPr>
            <w:tcW w:w="994" w:type="dxa"/>
            <w:shd w:val="clear" w:color="auto" w:fill="F7CAAC"/>
          </w:tcPr>
          <w:p w14:paraId="25B4F3E2" w14:textId="77777777" w:rsidR="006375BC" w:rsidRDefault="006375BC" w:rsidP="00C07AFA">
            <w:pPr>
              <w:jc w:val="both"/>
              <w:rPr>
                <w:b/>
              </w:rPr>
            </w:pPr>
            <w:r>
              <w:rPr>
                <w:b/>
              </w:rPr>
              <w:t>rozsah</w:t>
            </w:r>
          </w:p>
        </w:tc>
        <w:tc>
          <w:tcPr>
            <w:tcW w:w="709" w:type="dxa"/>
          </w:tcPr>
          <w:p w14:paraId="29FCE431" w14:textId="77777777" w:rsidR="006375BC" w:rsidRDefault="006375BC" w:rsidP="00C07AFA">
            <w:pPr>
              <w:jc w:val="both"/>
            </w:pPr>
            <w:r>
              <w:t>40</w:t>
            </w:r>
          </w:p>
        </w:tc>
        <w:tc>
          <w:tcPr>
            <w:tcW w:w="775" w:type="dxa"/>
            <w:gridSpan w:val="3"/>
            <w:shd w:val="clear" w:color="auto" w:fill="F7CAAC"/>
          </w:tcPr>
          <w:p w14:paraId="65CB0364" w14:textId="77777777" w:rsidR="006375BC" w:rsidRDefault="006375BC" w:rsidP="00C07AFA">
            <w:pPr>
              <w:jc w:val="both"/>
              <w:rPr>
                <w:b/>
              </w:rPr>
            </w:pPr>
            <w:r>
              <w:rPr>
                <w:b/>
              </w:rPr>
              <w:t>do kdy</w:t>
            </w:r>
          </w:p>
        </w:tc>
        <w:tc>
          <w:tcPr>
            <w:tcW w:w="1321" w:type="dxa"/>
            <w:gridSpan w:val="2"/>
          </w:tcPr>
          <w:p w14:paraId="384DFA21" w14:textId="77777777" w:rsidR="006375BC" w:rsidRDefault="006375BC" w:rsidP="00C07AFA">
            <w:pPr>
              <w:jc w:val="both"/>
            </w:pPr>
            <w:r>
              <w:t>N</w:t>
            </w:r>
          </w:p>
        </w:tc>
      </w:tr>
      <w:tr w:rsidR="006375BC" w14:paraId="36E37F7E" w14:textId="77777777" w:rsidTr="00141DEF">
        <w:tc>
          <w:tcPr>
            <w:tcW w:w="5068" w:type="dxa"/>
            <w:gridSpan w:val="4"/>
            <w:shd w:val="clear" w:color="auto" w:fill="F7CAAC"/>
          </w:tcPr>
          <w:p w14:paraId="62C711B8" w14:textId="77777777" w:rsidR="006375BC" w:rsidRDefault="006375BC" w:rsidP="00C07AFA">
            <w:pPr>
              <w:jc w:val="both"/>
              <w:rPr>
                <w:b/>
              </w:rPr>
            </w:pPr>
            <w:r>
              <w:rPr>
                <w:b/>
              </w:rPr>
              <w:t>Typ vztahu na součásti VŠ, která uskutečňuje st. program</w:t>
            </w:r>
          </w:p>
        </w:tc>
        <w:tc>
          <w:tcPr>
            <w:tcW w:w="992" w:type="dxa"/>
            <w:gridSpan w:val="4"/>
          </w:tcPr>
          <w:p w14:paraId="09FFA886" w14:textId="77777777" w:rsidR="006375BC" w:rsidRDefault="006375BC" w:rsidP="00C07AFA">
            <w:pPr>
              <w:jc w:val="both"/>
            </w:pPr>
            <w:r>
              <w:t>pp</w:t>
            </w:r>
          </w:p>
        </w:tc>
        <w:tc>
          <w:tcPr>
            <w:tcW w:w="994" w:type="dxa"/>
            <w:shd w:val="clear" w:color="auto" w:fill="F7CAAC"/>
          </w:tcPr>
          <w:p w14:paraId="2FF0C6A4" w14:textId="77777777" w:rsidR="006375BC" w:rsidRDefault="006375BC" w:rsidP="00C07AFA">
            <w:pPr>
              <w:jc w:val="both"/>
              <w:rPr>
                <w:b/>
              </w:rPr>
            </w:pPr>
            <w:r>
              <w:rPr>
                <w:b/>
              </w:rPr>
              <w:t>rozsah</w:t>
            </w:r>
          </w:p>
        </w:tc>
        <w:tc>
          <w:tcPr>
            <w:tcW w:w="709" w:type="dxa"/>
          </w:tcPr>
          <w:p w14:paraId="430150A1" w14:textId="77777777" w:rsidR="006375BC" w:rsidRDefault="006375BC" w:rsidP="00C07AFA">
            <w:pPr>
              <w:jc w:val="both"/>
            </w:pPr>
            <w:r>
              <w:t>40</w:t>
            </w:r>
          </w:p>
        </w:tc>
        <w:tc>
          <w:tcPr>
            <w:tcW w:w="775" w:type="dxa"/>
            <w:gridSpan w:val="3"/>
            <w:shd w:val="clear" w:color="auto" w:fill="F7CAAC"/>
          </w:tcPr>
          <w:p w14:paraId="247EFC2B" w14:textId="77777777" w:rsidR="006375BC" w:rsidRDefault="006375BC" w:rsidP="00C07AFA">
            <w:pPr>
              <w:jc w:val="both"/>
              <w:rPr>
                <w:b/>
              </w:rPr>
            </w:pPr>
            <w:r>
              <w:rPr>
                <w:b/>
              </w:rPr>
              <w:t>do kdy</w:t>
            </w:r>
          </w:p>
        </w:tc>
        <w:tc>
          <w:tcPr>
            <w:tcW w:w="1321" w:type="dxa"/>
            <w:gridSpan w:val="2"/>
          </w:tcPr>
          <w:p w14:paraId="369CC2A2" w14:textId="77777777" w:rsidR="006375BC" w:rsidRDefault="006375BC" w:rsidP="00C07AFA">
            <w:pPr>
              <w:jc w:val="both"/>
            </w:pPr>
            <w:r>
              <w:t>N</w:t>
            </w:r>
          </w:p>
        </w:tc>
      </w:tr>
      <w:tr w:rsidR="006375BC" w14:paraId="63F16D54" w14:textId="77777777" w:rsidTr="00C07AFA">
        <w:tc>
          <w:tcPr>
            <w:tcW w:w="6060" w:type="dxa"/>
            <w:gridSpan w:val="8"/>
            <w:shd w:val="clear" w:color="auto" w:fill="F7CAAC"/>
          </w:tcPr>
          <w:p w14:paraId="509ED8EB"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78F48888" w14:textId="77777777" w:rsidR="006375BC" w:rsidRDefault="006375BC" w:rsidP="00C07AFA">
            <w:pPr>
              <w:jc w:val="both"/>
              <w:rPr>
                <w:b/>
              </w:rPr>
            </w:pPr>
            <w:r>
              <w:rPr>
                <w:b/>
              </w:rPr>
              <w:t>typ prac. vztahu</w:t>
            </w:r>
          </w:p>
        </w:tc>
        <w:tc>
          <w:tcPr>
            <w:tcW w:w="2096" w:type="dxa"/>
            <w:gridSpan w:val="5"/>
            <w:shd w:val="clear" w:color="auto" w:fill="F7CAAC"/>
          </w:tcPr>
          <w:p w14:paraId="5826CF74" w14:textId="77777777" w:rsidR="006375BC" w:rsidRDefault="006375BC" w:rsidP="00C07AFA">
            <w:pPr>
              <w:jc w:val="both"/>
              <w:rPr>
                <w:b/>
              </w:rPr>
            </w:pPr>
            <w:r>
              <w:rPr>
                <w:b/>
              </w:rPr>
              <w:t>rozsah</w:t>
            </w:r>
          </w:p>
        </w:tc>
      </w:tr>
      <w:tr w:rsidR="006375BC" w14:paraId="2F246480" w14:textId="77777777" w:rsidTr="00C07AFA">
        <w:tc>
          <w:tcPr>
            <w:tcW w:w="6060" w:type="dxa"/>
            <w:gridSpan w:val="8"/>
          </w:tcPr>
          <w:p w14:paraId="3FFC27B3" w14:textId="77777777" w:rsidR="006375BC" w:rsidRDefault="006375BC" w:rsidP="00C07AFA">
            <w:pPr>
              <w:jc w:val="both"/>
            </w:pPr>
          </w:p>
        </w:tc>
        <w:tc>
          <w:tcPr>
            <w:tcW w:w="1703" w:type="dxa"/>
            <w:gridSpan w:val="2"/>
          </w:tcPr>
          <w:p w14:paraId="478BE55A" w14:textId="77777777" w:rsidR="006375BC" w:rsidRDefault="006375BC" w:rsidP="00C07AFA">
            <w:pPr>
              <w:jc w:val="both"/>
            </w:pPr>
          </w:p>
        </w:tc>
        <w:tc>
          <w:tcPr>
            <w:tcW w:w="2096" w:type="dxa"/>
            <w:gridSpan w:val="5"/>
          </w:tcPr>
          <w:p w14:paraId="5CEA9A0A" w14:textId="77777777" w:rsidR="006375BC" w:rsidRDefault="006375BC" w:rsidP="00C07AFA">
            <w:pPr>
              <w:jc w:val="both"/>
            </w:pPr>
          </w:p>
        </w:tc>
      </w:tr>
      <w:tr w:rsidR="006375BC" w14:paraId="31314B5C" w14:textId="77777777" w:rsidTr="00C07AFA">
        <w:tc>
          <w:tcPr>
            <w:tcW w:w="9859" w:type="dxa"/>
            <w:gridSpan w:val="15"/>
            <w:shd w:val="clear" w:color="auto" w:fill="F7CAAC"/>
          </w:tcPr>
          <w:p w14:paraId="22304770" w14:textId="77777777" w:rsidR="006375BC" w:rsidRDefault="006375BC" w:rsidP="00C07AFA">
            <w:r>
              <w:rPr>
                <w:b/>
              </w:rPr>
              <w:t>Předměty příslušného studijního programu a způsob zapojení do jejich výuky, příp. další zapojení do uskutečňování studijního programu</w:t>
            </w:r>
          </w:p>
        </w:tc>
      </w:tr>
      <w:tr w:rsidR="006375BC" w14:paraId="52648D5C" w14:textId="77777777" w:rsidTr="00C07AFA">
        <w:trPr>
          <w:trHeight w:val="1118"/>
        </w:trPr>
        <w:tc>
          <w:tcPr>
            <w:tcW w:w="9859" w:type="dxa"/>
            <w:gridSpan w:val="15"/>
            <w:tcBorders>
              <w:top w:val="nil"/>
            </w:tcBorders>
          </w:tcPr>
          <w:p w14:paraId="4B24E0B0" w14:textId="77777777" w:rsidR="006375BC" w:rsidRDefault="006375BC" w:rsidP="00C07AFA">
            <w:pPr>
              <w:jc w:val="both"/>
            </w:pPr>
            <w:r>
              <w:t>Akademické psaní – garant, vyučující</w:t>
            </w:r>
          </w:p>
          <w:p w14:paraId="60CC98BA" w14:textId="77777777" w:rsidR="006375BC" w:rsidRDefault="006375BC" w:rsidP="00C07AFA">
            <w:pPr>
              <w:jc w:val="both"/>
            </w:pPr>
            <w:r>
              <w:t>Odborný překlad – garant, vyučující</w:t>
            </w:r>
          </w:p>
          <w:p w14:paraId="240BFAC7" w14:textId="77777777" w:rsidR="006375BC" w:rsidRDefault="006375BC" w:rsidP="00C07AFA">
            <w:pPr>
              <w:jc w:val="both"/>
            </w:pPr>
            <w:r>
              <w:t>Pragmatika – garant, vyučující</w:t>
            </w:r>
          </w:p>
          <w:p w14:paraId="7AA06AA6" w14:textId="77777777" w:rsidR="006375BC" w:rsidRDefault="006375BC" w:rsidP="00C07AFA">
            <w:pPr>
              <w:jc w:val="both"/>
            </w:pPr>
            <w:r>
              <w:t>Principy a praxe překladu – garant, vyučující</w:t>
            </w:r>
          </w:p>
          <w:p w14:paraId="772851A5" w14:textId="77777777" w:rsidR="006375BC" w:rsidRDefault="006375BC" w:rsidP="00C07AFA">
            <w:pPr>
              <w:jc w:val="both"/>
            </w:pPr>
            <w:r>
              <w:t>Základy tlumočení – garant, vyučující</w:t>
            </w:r>
          </w:p>
          <w:p w14:paraId="60D12425" w14:textId="77777777" w:rsidR="006375BC" w:rsidRPr="002827C6" w:rsidRDefault="006375BC" w:rsidP="00C07AFA">
            <w:pPr>
              <w:jc w:val="both"/>
            </w:pPr>
          </w:p>
        </w:tc>
      </w:tr>
      <w:tr w:rsidR="006375BC" w14:paraId="0AB0C91B" w14:textId="77777777" w:rsidTr="00C07AFA">
        <w:trPr>
          <w:trHeight w:val="340"/>
        </w:trPr>
        <w:tc>
          <w:tcPr>
            <w:tcW w:w="9859" w:type="dxa"/>
            <w:gridSpan w:val="15"/>
            <w:tcBorders>
              <w:top w:val="nil"/>
            </w:tcBorders>
            <w:shd w:val="clear" w:color="auto" w:fill="FBD4B4"/>
          </w:tcPr>
          <w:p w14:paraId="768FEE2A" w14:textId="77777777" w:rsidR="006375BC" w:rsidRPr="00504E00" w:rsidRDefault="006375BC" w:rsidP="00C07AFA">
            <w:pPr>
              <w:rPr>
                <w:b/>
              </w:rPr>
            </w:pPr>
            <w:r w:rsidRPr="00504E00">
              <w:rPr>
                <w:b/>
              </w:rPr>
              <w:t>Zapojení do výuky v dalších studijních programech na téže vysoké škole (pouze u garantů ZT a PZ předmětů)</w:t>
            </w:r>
          </w:p>
        </w:tc>
      </w:tr>
      <w:tr w:rsidR="006375BC" w14:paraId="313E9F6E" w14:textId="77777777" w:rsidTr="00C07AFA">
        <w:trPr>
          <w:trHeight w:val="340"/>
        </w:trPr>
        <w:tc>
          <w:tcPr>
            <w:tcW w:w="2802" w:type="dxa"/>
            <w:gridSpan w:val="2"/>
            <w:tcBorders>
              <w:top w:val="nil"/>
            </w:tcBorders>
          </w:tcPr>
          <w:p w14:paraId="3B1FD06C" w14:textId="77777777" w:rsidR="006375BC" w:rsidRPr="00504E00" w:rsidRDefault="006375BC" w:rsidP="00C07AFA">
            <w:pPr>
              <w:rPr>
                <w:b/>
              </w:rPr>
            </w:pPr>
            <w:r w:rsidRPr="00504E00">
              <w:rPr>
                <w:b/>
              </w:rPr>
              <w:t>Název studijního předmětu</w:t>
            </w:r>
          </w:p>
        </w:tc>
        <w:tc>
          <w:tcPr>
            <w:tcW w:w="2409" w:type="dxa"/>
            <w:gridSpan w:val="3"/>
            <w:tcBorders>
              <w:top w:val="nil"/>
            </w:tcBorders>
          </w:tcPr>
          <w:p w14:paraId="4E8BA13D" w14:textId="77777777" w:rsidR="006375BC" w:rsidRPr="00504E00" w:rsidRDefault="006375BC" w:rsidP="00C07AFA">
            <w:pPr>
              <w:rPr>
                <w:b/>
              </w:rPr>
            </w:pPr>
            <w:r w:rsidRPr="00504E00">
              <w:rPr>
                <w:b/>
              </w:rPr>
              <w:t>Název studijního programu</w:t>
            </w:r>
          </w:p>
        </w:tc>
        <w:tc>
          <w:tcPr>
            <w:tcW w:w="567" w:type="dxa"/>
            <w:gridSpan w:val="2"/>
            <w:tcBorders>
              <w:top w:val="nil"/>
            </w:tcBorders>
          </w:tcPr>
          <w:p w14:paraId="5DB5917A" w14:textId="77777777" w:rsidR="006375BC" w:rsidRPr="00504E00" w:rsidRDefault="006375BC" w:rsidP="00C07AFA">
            <w:pPr>
              <w:rPr>
                <w:b/>
              </w:rPr>
            </w:pPr>
            <w:r w:rsidRPr="00504E00">
              <w:rPr>
                <w:b/>
              </w:rPr>
              <w:t>Sem.</w:t>
            </w:r>
          </w:p>
        </w:tc>
        <w:tc>
          <w:tcPr>
            <w:tcW w:w="2109" w:type="dxa"/>
            <w:gridSpan w:val="5"/>
            <w:tcBorders>
              <w:top w:val="nil"/>
            </w:tcBorders>
          </w:tcPr>
          <w:p w14:paraId="199AD9E0" w14:textId="77777777" w:rsidR="006375BC" w:rsidRPr="00504E00" w:rsidRDefault="006375BC" w:rsidP="00C07AFA">
            <w:pPr>
              <w:rPr>
                <w:b/>
              </w:rPr>
            </w:pPr>
            <w:r w:rsidRPr="00504E00">
              <w:rPr>
                <w:b/>
              </w:rPr>
              <w:t>Role ve výuce daného předmětu</w:t>
            </w:r>
          </w:p>
        </w:tc>
        <w:tc>
          <w:tcPr>
            <w:tcW w:w="1972" w:type="dxa"/>
            <w:gridSpan w:val="3"/>
            <w:tcBorders>
              <w:top w:val="nil"/>
            </w:tcBorders>
          </w:tcPr>
          <w:p w14:paraId="64A53712" w14:textId="77777777" w:rsidR="006375BC" w:rsidRPr="00504E00" w:rsidRDefault="006375BC" w:rsidP="00C07AFA">
            <w:pPr>
              <w:rPr>
                <w:b/>
              </w:rPr>
            </w:pPr>
            <w:r w:rsidRPr="00504E00">
              <w:rPr>
                <w:b/>
              </w:rPr>
              <w:t>(</w:t>
            </w:r>
            <w:r w:rsidRPr="00504E00">
              <w:rPr>
                <w:b/>
                <w:i/>
                <w:iCs/>
              </w:rPr>
              <w:t>nepovinný údaj</w:t>
            </w:r>
            <w:r w:rsidRPr="00504E00">
              <w:rPr>
                <w:b/>
              </w:rPr>
              <w:t>) Počet hodin za semestr</w:t>
            </w:r>
          </w:p>
        </w:tc>
      </w:tr>
      <w:tr w:rsidR="006375BC" w14:paraId="3F57024D" w14:textId="77777777" w:rsidTr="00C07AFA">
        <w:trPr>
          <w:trHeight w:val="285"/>
        </w:trPr>
        <w:tc>
          <w:tcPr>
            <w:tcW w:w="2802" w:type="dxa"/>
            <w:gridSpan w:val="2"/>
            <w:tcBorders>
              <w:top w:val="nil"/>
            </w:tcBorders>
          </w:tcPr>
          <w:p w14:paraId="4A771C65" w14:textId="77777777" w:rsidR="006375BC" w:rsidRPr="00504E00" w:rsidRDefault="006375BC" w:rsidP="00C07AFA">
            <w:r w:rsidRPr="00C57849">
              <w:t>Fonetika a fonologie</w:t>
            </w:r>
          </w:p>
        </w:tc>
        <w:tc>
          <w:tcPr>
            <w:tcW w:w="2409" w:type="dxa"/>
            <w:gridSpan w:val="3"/>
            <w:tcBorders>
              <w:top w:val="nil"/>
            </w:tcBorders>
          </w:tcPr>
          <w:p w14:paraId="56893BF0" w14:textId="77777777" w:rsidR="006375BC" w:rsidRPr="00504E00" w:rsidRDefault="006375BC" w:rsidP="00C07AFA">
            <w:r>
              <w:t>Anglický jazyk pro manažerskou praxi</w:t>
            </w:r>
          </w:p>
        </w:tc>
        <w:tc>
          <w:tcPr>
            <w:tcW w:w="567" w:type="dxa"/>
            <w:gridSpan w:val="2"/>
            <w:tcBorders>
              <w:top w:val="nil"/>
            </w:tcBorders>
          </w:tcPr>
          <w:p w14:paraId="69CD3995" w14:textId="77777777" w:rsidR="006375BC" w:rsidRPr="00504E00" w:rsidRDefault="006375BC" w:rsidP="00C07AFA">
            <w:r>
              <w:t>1</w:t>
            </w:r>
          </w:p>
        </w:tc>
        <w:tc>
          <w:tcPr>
            <w:tcW w:w="2109" w:type="dxa"/>
            <w:gridSpan w:val="5"/>
            <w:tcBorders>
              <w:top w:val="nil"/>
            </w:tcBorders>
          </w:tcPr>
          <w:p w14:paraId="0126E957" w14:textId="77777777" w:rsidR="006375BC" w:rsidRPr="00504E00" w:rsidRDefault="006375BC" w:rsidP="00C07AFA">
            <w:r>
              <w:t>vyučující</w:t>
            </w:r>
          </w:p>
        </w:tc>
        <w:tc>
          <w:tcPr>
            <w:tcW w:w="1972" w:type="dxa"/>
            <w:gridSpan w:val="3"/>
            <w:tcBorders>
              <w:top w:val="nil"/>
            </w:tcBorders>
          </w:tcPr>
          <w:p w14:paraId="4CD26AC6" w14:textId="77777777" w:rsidR="006375BC" w:rsidRPr="00504E00" w:rsidRDefault="006375BC" w:rsidP="00C07AFA"/>
        </w:tc>
      </w:tr>
      <w:tr w:rsidR="006375BC" w14:paraId="432F0BE5" w14:textId="77777777" w:rsidTr="00C07AFA">
        <w:trPr>
          <w:trHeight w:val="284"/>
        </w:trPr>
        <w:tc>
          <w:tcPr>
            <w:tcW w:w="2802" w:type="dxa"/>
            <w:gridSpan w:val="2"/>
            <w:tcBorders>
              <w:top w:val="nil"/>
            </w:tcBorders>
          </w:tcPr>
          <w:p w14:paraId="08001726" w14:textId="77777777" w:rsidR="006375BC" w:rsidRPr="00504E00" w:rsidRDefault="006375BC" w:rsidP="00C07AFA">
            <w:r w:rsidRPr="00C57849">
              <w:t>Úvod do textové lingvistiky</w:t>
            </w:r>
          </w:p>
        </w:tc>
        <w:tc>
          <w:tcPr>
            <w:tcW w:w="2409" w:type="dxa"/>
            <w:gridSpan w:val="3"/>
            <w:tcBorders>
              <w:top w:val="nil"/>
            </w:tcBorders>
          </w:tcPr>
          <w:p w14:paraId="0684B1C0" w14:textId="77777777" w:rsidR="006375BC" w:rsidRPr="00504E00" w:rsidRDefault="006375BC" w:rsidP="00C07AFA">
            <w:r>
              <w:t>Anglický jazyk pro manažerskou praxi</w:t>
            </w:r>
          </w:p>
        </w:tc>
        <w:tc>
          <w:tcPr>
            <w:tcW w:w="567" w:type="dxa"/>
            <w:gridSpan w:val="2"/>
            <w:tcBorders>
              <w:top w:val="nil"/>
            </w:tcBorders>
          </w:tcPr>
          <w:p w14:paraId="2BA3B4EB" w14:textId="77777777" w:rsidR="006375BC" w:rsidRPr="00504E00" w:rsidRDefault="006375BC" w:rsidP="00C07AFA">
            <w:r>
              <w:t>4</w:t>
            </w:r>
          </w:p>
        </w:tc>
        <w:tc>
          <w:tcPr>
            <w:tcW w:w="2109" w:type="dxa"/>
            <w:gridSpan w:val="5"/>
            <w:tcBorders>
              <w:top w:val="nil"/>
            </w:tcBorders>
          </w:tcPr>
          <w:p w14:paraId="42606E9E" w14:textId="77777777" w:rsidR="006375BC" w:rsidRPr="00504E00" w:rsidRDefault="006375BC" w:rsidP="00C07AFA">
            <w:r>
              <w:t>garant, přednášející, vyučující</w:t>
            </w:r>
          </w:p>
        </w:tc>
        <w:tc>
          <w:tcPr>
            <w:tcW w:w="1972" w:type="dxa"/>
            <w:gridSpan w:val="3"/>
            <w:tcBorders>
              <w:top w:val="nil"/>
            </w:tcBorders>
          </w:tcPr>
          <w:p w14:paraId="088075AC" w14:textId="77777777" w:rsidR="006375BC" w:rsidRPr="00504E00" w:rsidRDefault="006375BC" w:rsidP="00C07AFA"/>
        </w:tc>
      </w:tr>
      <w:tr w:rsidR="006375BC" w14:paraId="7CBD5D60" w14:textId="77777777" w:rsidTr="00C07AFA">
        <w:trPr>
          <w:trHeight w:val="284"/>
        </w:trPr>
        <w:tc>
          <w:tcPr>
            <w:tcW w:w="2802" w:type="dxa"/>
            <w:gridSpan w:val="2"/>
            <w:tcBorders>
              <w:top w:val="nil"/>
            </w:tcBorders>
          </w:tcPr>
          <w:p w14:paraId="7EE823CF" w14:textId="77777777" w:rsidR="006375BC" w:rsidRPr="00504E00" w:rsidRDefault="006375BC" w:rsidP="00C07AFA">
            <w:r w:rsidRPr="00C57849">
              <w:t>Základy překladu</w:t>
            </w:r>
          </w:p>
        </w:tc>
        <w:tc>
          <w:tcPr>
            <w:tcW w:w="2409" w:type="dxa"/>
            <w:gridSpan w:val="3"/>
            <w:tcBorders>
              <w:top w:val="nil"/>
            </w:tcBorders>
          </w:tcPr>
          <w:p w14:paraId="2AB2B150" w14:textId="77777777" w:rsidR="006375BC" w:rsidRPr="00504E00" w:rsidRDefault="006375BC" w:rsidP="00C07AFA">
            <w:r>
              <w:t>Anglický jazyk pro manažerskou praxi</w:t>
            </w:r>
          </w:p>
        </w:tc>
        <w:tc>
          <w:tcPr>
            <w:tcW w:w="567" w:type="dxa"/>
            <w:gridSpan w:val="2"/>
            <w:tcBorders>
              <w:top w:val="nil"/>
            </w:tcBorders>
          </w:tcPr>
          <w:p w14:paraId="2449204F" w14:textId="77777777" w:rsidR="006375BC" w:rsidRPr="00504E00" w:rsidRDefault="006375BC" w:rsidP="00C07AFA">
            <w:r>
              <w:t>3</w:t>
            </w:r>
          </w:p>
        </w:tc>
        <w:tc>
          <w:tcPr>
            <w:tcW w:w="2109" w:type="dxa"/>
            <w:gridSpan w:val="5"/>
            <w:tcBorders>
              <w:top w:val="nil"/>
            </w:tcBorders>
          </w:tcPr>
          <w:p w14:paraId="24692CCD" w14:textId="77777777" w:rsidR="006375BC" w:rsidRPr="00504E00" w:rsidRDefault="006375BC" w:rsidP="00C07AFA">
            <w:r>
              <w:t>garant, přednášející, vyučující</w:t>
            </w:r>
          </w:p>
        </w:tc>
        <w:tc>
          <w:tcPr>
            <w:tcW w:w="1972" w:type="dxa"/>
            <w:gridSpan w:val="3"/>
            <w:tcBorders>
              <w:top w:val="nil"/>
            </w:tcBorders>
          </w:tcPr>
          <w:p w14:paraId="71E86D7E" w14:textId="77777777" w:rsidR="006375BC" w:rsidRPr="00504E00" w:rsidRDefault="006375BC" w:rsidP="00C07AFA"/>
        </w:tc>
      </w:tr>
      <w:tr w:rsidR="006375BC" w14:paraId="26454A6E" w14:textId="77777777" w:rsidTr="00C07AFA">
        <w:tc>
          <w:tcPr>
            <w:tcW w:w="9859" w:type="dxa"/>
            <w:gridSpan w:val="15"/>
            <w:shd w:val="clear" w:color="auto" w:fill="F7CAAC"/>
          </w:tcPr>
          <w:p w14:paraId="07B42D94" w14:textId="77777777" w:rsidR="006375BC" w:rsidRDefault="006375BC" w:rsidP="00C07AFA">
            <w:pPr>
              <w:jc w:val="both"/>
            </w:pPr>
            <w:r>
              <w:rPr>
                <w:b/>
              </w:rPr>
              <w:t xml:space="preserve">Údaje o vzdělání na VŠ </w:t>
            </w:r>
          </w:p>
        </w:tc>
      </w:tr>
      <w:tr w:rsidR="006375BC" w14:paraId="2BA039AA" w14:textId="77777777" w:rsidTr="00C07AFA">
        <w:trPr>
          <w:trHeight w:val="1055"/>
        </w:trPr>
        <w:tc>
          <w:tcPr>
            <w:tcW w:w="9859" w:type="dxa"/>
            <w:gridSpan w:val="15"/>
          </w:tcPr>
          <w:p w14:paraId="4B451243" w14:textId="77777777" w:rsidR="006375BC" w:rsidRDefault="006375BC" w:rsidP="00C07AFA">
            <w:pPr>
              <w:pStyle w:val="Dd"/>
              <w:widowControl w:val="0"/>
            </w:pPr>
            <w:r>
              <w:t>2012</w:t>
            </w:r>
            <w:r>
              <w:tab/>
              <w:t>Filozofická fakulta MU Brno, anglický jazyk – Ph.D.</w:t>
            </w:r>
          </w:p>
          <w:p w14:paraId="33DA65F0" w14:textId="77777777" w:rsidR="006375BC" w:rsidRDefault="006375BC" w:rsidP="00C07AFA">
            <w:pPr>
              <w:pStyle w:val="Dd"/>
              <w:widowControl w:val="0"/>
            </w:pPr>
            <w:r>
              <w:t xml:space="preserve">2004 </w:t>
            </w:r>
            <w:r>
              <w:tab/>
              <w:t>Filologická fakulta UMB v Banskej Bystrici, tlumočnictví a překladatelství – specializace anglický jazyk – PhDr.</w:t>
            </w:r>
          </w:p>
          <w:p w14:paraId="5C857A9B" w14:textId="77777777" w:rsidR="006375BC" w:rsidRDefault="006375BC" w:rsidP="00C07AFA">
            <w:pPr>
              <w:jc w:val="both"/>
            </w:pPr>
            <w:r>
              <w:t>1998</w:t>
            </w:r>
            <w:r>
              <w:tab/>
              <w:t xml:space="preserve">Fakulta humanitných vied UMB v Banskej Bystrici, učitelství všeobecně-vzdělávacích předmětů – </w:t>
            </w:r>
          </w:p>
          <w:p w14:paraId="07BD8506" w14:textId="77777777" w:rsidR="006375BC" w:rsidRDefault="006375BC" w:rsidP="00C07AFA">
            <w:pPr>
              <w:jc w:val="both"/>
            </w:pPr>
            <w:r>
              <w:t xml:space="preserve">                      specializace anglický jazyk a literatura – Mgr.</w:t>
            </w:r>
          </w:p>
          <w:p w14:paraId="0CA4DC33" w14:textId="77777777" w:rsidR="006375BC" w:rsidRDefault="006375BC" w:rsidP="00C07AFA">
            <w:pPr>
              <w:jc w:val="both"/>
              <w:rPr>
                <w:b/>
              </w:rPr>
            </w:pPr>
          </w:p>
        </w:tc>
      </w:tr>
      <w:tr w:rsidR="006375BC" w14:paraId="38A899C0" w14:textId="77777777" w:rsidTr="00C07AFA">
        <w:tc>
          <w:tcPr>
            <w:tcW w:w="9859" w:type="dxa"/>
            <w:gridSpan w:val="15"/>
            <w:shd w:val="clear" w:color="auto" w:fill="F7CAAC"/>
          </w:tcPr>
          <w:p w14:paraId="3CD0FDE2" w14:textId="77777777" w:rsidR="006375BC" w:rsidRDefault="006375BC" w:rsidP="00C07AFA">
            <w:pPr>
              <w:jc w:val="both"/>
              <w:rPr>
                <w:b/>
              </w:rPr>
            </w:pPr>
            <w:r>
              <w:rPr>
                <w:b/>
              </w:rPr>
              <w:t>Údaje o odborném působení od absolvování VŠ</w:t>
            </w:r>
          </w:p>
        </w:tc>
      </w:tr>
      <w:tr w:rsidR="006375BC" w14:paraId="653994D7" w14:textId="77777777" w:rsidTr="00C07AFA">
        <w:trPr>
          <w:trHeight w:val="1090"/>
        </w:trPr>
        <w:tc>
          <w:tcPr>
            <w:tcW w:w="9859" w:type="dxa"/>
            <w:gridSpan w:val="15"/>
          </w:tcPr>
          <w:p w14:paraId="371F1BA4" w14:textId="339BA745" w:rsidR="006375BC" w:rsidRDefault="006375BC" w:rsidP="00C07AFA">
            <w:pPr>
              <w:pStyle w:val="Dd"/>
              <w:widowControl w:val="0"/>
            </w:pPr>
            <w:r>
              <w:t xml:space="preserve">2007– </w:t>
            </w:r>
            <w:r>
              <w:tab/>
              <w:t>Ústav moderních jazyků a literatur (dříve Ústav anglistiky a amerikanistiky a Ústav jazyků), FHS UTB ve Zlíně</w:t>
            </w:r>
            <w:r w:rsidR="006D324C">
              <w:t xml:space="preserve"> –</w:t>
            </w:r>
            <w:r>
              <w:t xml:space="preserve"> odborná asistentka </w:t>
            </w:r>
          </w:p>
          <w:p w14:paraId="3F742198" w14:textId="756CD2B0" w:rsidR="006375BC" w:rsidRPr="009B6AE3" w:rsidRDefault="006375BC" w:rsidP="006D324C">
            <w:pPr>
              <w:jc w:val="both"/>
              <w:rPr>
                <w:color w:val="FF0000"/>
              </w:rPr>
            </w:pPr>
            <w:r>
              <w:t>1998–2007     Filologická fakulta UMB v Banskej Bystrici</w:t>
            </w:r>
            <w:r w:rsidR="006D324C">
              <w:t xml:space="preserve"> –</w:t>
            </w:r>
            <w:r>
              <w:t xml:space="preserve"> odborná asistentka</w:t>
            </w:r>
          </w:p>
        </w:tc>
      </w:tr>
      <w:tr w:rsidR="006375BC" w14:paraId="161ED91A" w14:textId="77777777" w:rsidTr="00C07AFA">
        <w:trPr>
          <w:trHeight w:val="250"/>
        </w:trPr>
        <w:tc>
          <w:tcPr>
            <w:tcW w:w="9859" w:type="dxa"/>
            <w:gridSpan w:val="15"/>
            <w:shd w:val="clear" w:color="auto" w:fill="F7CAAC"/>
          </w:tcPr>
          <w:p w14:paraId="6D0FE707" w14:textId="77777777" w:rsidR="006375BC" w:rsidRDefault="006375BC" w:rsidP="00C07AFA">
            <w:pPr>
              <w:jc w:val="both"/>
            </w:pPr>
            <w:r>
              <w:rPr>
                <w:b/>
              </w:rPr>
              <w:t>Zkušenosti s vedením kvalifikačních a rigorózních prací</w:t>
            </w:r>
          </w:p>
        </w:tc>
      </w:tr>
      <w:tr w:rsidR="006375BC" w14:paraId="3462FB2E" w14:textId="77777777" w:rsidTr="00C07AFA">
        <w:trPr>
          <w:trHeight w:val="20"/>
        </w:trPr>
        <w:tc>
          <w:tcPr>
            <w:tcW w:w="9859" w:type="dxa"/>
            <w:gridSpan w:val="15"/>
          </w:tcPr>
          <w:p w14:paraId="7514A74C" w14:textId="4906E115" w:rsidR="006375BC" w:rsidRDefault="00133F14" w:rsidP="00133F14">
            <w:pPr>
              <w:widowControl w:val="0"/>
            </w:pPr>
            <w:r>
              <w:t>40</w:t>
            </w:r>
            <w:r w:rsidR="006375BC">
              <w:t xml:space="preserve"> vedených a obhájených bakalářských prací</w:t>
            </w:r>
            <w:r>
              <w:t>.</w:t>
            </w:r>
          </w:p>
        </w:tc>
      </w:tr>
      <w:tr w:rsidR="006375BC" w14:paraId="6B49C972" w14:textId="77777777" w:rsidTr="00C07AFA">
        <w:trPr>
          <w:cantSplit/>
        </w:trPr>
        <w:tc>
          <w:tcPr>
            <w:tcW w:w="3347" w:type="dxa"/>
            <w:gridSpan w:val="3"/>
            <w:tcBorders>
              <w:top w:val="single" w:sz="12" w:space="0" w:color="auto"/>
            </w:tcBorders>
            <w:shd w:val="clear" w:color="auto" w:fill="F7CAAC"/>
          </w:tcPr>
          <w:p w14:paraId="544AF531"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5AAD3EB4"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34B5A6E"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CD8FC09" w14:textId="77777777" w:rsidR="006375BC" w:rsidRDefault="006375BC" w:rsidP="00C07AFA">
            <w:pPr>
              <w:jc w:val="both"/>
              <w:rPr>
                <w:b/>
              </w:rPr>
            </w:pPr>
            <w:r>
              <w:rPr>
                <w:b/>
              </w:rPr>
              <w:t>Ohlasy publikací</w:t>
            </w:r>
          </w:p>
        </w:tc>
      </w:tr>
      <w:tr w:rsidR="006375BC" w14:paraId="6969B617" w14:textId="77777777" w:rsidTr="00141DEF">
        <w:trPr>
          <w:cantSplit/>
        </w:trPr>
        <w:tc>
          <w:tcPr>
            <w:tcW w:w="3347" w:type="dxa"/>
            <w:gridSpan w:val="3"/>
          </w:tcPr>
          <w:p w14:paraId="08C21500" w14:textId="77777777" w:rsidR="006375BC" w:rsidRDefault="006375BC" w:rsidP="00C07AFA">
            <w:pPr>
              <w:jc w:val="both"/>
            </w:pPr>
          </w:p>
        </w:tc>
        <w:tc>
          <w:tcPr>
            <w:tcW w:w="2245" w:type="dxa"/>
            <w:gridSpan w:val="3"/>
          </w:tcPr>
          <w:p w14:paraId="18AC5AC6" w14:textId="77777777" w:rsidR="006375BC" w:rsidRDefault="006375BC" w:rsidP="00C07AFA">
            <w:pPr>
              <w:jc w:val="both"/>
            </w:pPr>
          </w:p>
        </w:tc>
        <w:tc>
          <w:tcPr>
            <w:tcW w:w="2248" w:type="dxa"/>
            <w:gridSpan w:val="5"/>
            <w:tcBorders>
              <w:right w:val="single" w:sz="12" w:space="0" w:color="auto"/>
            </w:tcBorders>
          </w:tcPr>
          <w:p w14:paraId="27231321" w14:textId="77777777" w:rsidR="006375BC" w:rsidRDefault="006375BC" w:rsidP="00C07AFA">
            <w:pPr>
              <w:jc w:val="both"/>
            </w:pPr>
          </w:p>
        </w:tc>
        <w:tc>
          <w:tcPr>
            <w:tcW w:w="698" w:type="dxa"/>
            <w:gridSpan w:val="2"/>
            <w:tcBorders>
              <w:left w:val="single" w:sz="12" w:space="0" w:color="auto"/>
            </w:tcBorders>
            <w:shd w:val="clear" w:color="auto" w:fill="F7CAAC"/>
          </w:tcPr>
          <w:p w14:paraId="07A1B17B" w14:textId="77777777" w:rsidR="006375BC" w:rsidRPr="00F20AEF" w:rsidRDefault="006375BC" w:rsidP="00C07AFA">
            <w:pPr>
              <w:jc w:val="both"/>
            </w:pPr>
            <w:r w:rsidRPr="00F20AEF">
              <w:rPr>
                <w:b/>
              </w:rPr>
              <w:t>WoS</w:t>
            </w:r>
          </w:p>
        </w:tc>
        <w:tc>
          <w:tcPr>
            <w:tcW w:w="627" w:type="dxa"/>
            <w:shd w:val="clear" w:color="auto" w:fill="F7CAAC"/>
          </w:tcPr>
          <w:p w14:paraId="61228303"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0409074D" w14:textId="77777777" w:rsidR="006375BC" w:rsidRDefault="006375BC" w:rsidP="00C07AFA">
            <w:pPr>
              <w:jc w:val="both"/>
            </w:pPr>
            <w:r>
              <w:rPr>
                <w:b/>
                <w:sz w:val="18"/>
              </w:rPr>
              <w:t>ostatní</w:t>
            </w:r>
          </w:p>
        </w:tc>
      </w:tr>
      <w:tr w:rsidR="006375BC" w14:paraId="648E37A4" w14:textId="77777777" w:rsidTr="00141DEF">
        <w:trPr>
          <w:cantSplit/>
          <w:trHeight w:val="70"/>
        </w:trPr>
        <w:tc>
          <w:tcPr>
            <w:tcW w:w="3347" w:type="dxa"/>
            <w:gridSpan w:val="3"/>
            <w:shd w:val="clear" w:color="auto" w:fill="F7CAAC"/>
          </w:tcPr>
          <w:p w14:paraId="177B7523" w14:textId="77777777" w:rsidR="006375BC" w:rsidRDefault="006375BC" w:rsidP="00C07AFA">
            <w:pPr>
              <w:jc w:val="both"/>
            </w:pPr>
            <w:r>
              <w:rPr>
                <w:b/>
              </w:rPr>
              <w:t>Obor jmenovacího řízení</w:t>
            </w:r>
          </w:p>
        </w:tc>
        <w:tc>
          <w:tcPr>
            <w:tcW w:w="2245" w:type="dxa"/>
            <w:gridSpan w:val="3"/>
            <w:shd w:val="clear" w:color="auto" w:fill="F7CAAC"/>
          </w:tcPr>
          <w:p w14:paraId="76497EF4"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7C983C2A" w14:textId="77777777" w:rsidR="006375BC" w:rsidRDefault="006375BC" w:rsidP="00C07AFA">
            <w:pPr>
              <w:jc w:val="both"/>
            </w:pPr>
            <w:r>
              <w:rPr>
                <w:b/>
              </w:rPr>
              <w:t>Řízení konáno na VŠ</w:t>
            </w:r>
          </w:p>
        </w:tc>
        <w:tc>
          <w:tcPr>
            <w:tcW w:w="698" w:type="dxa"/>
            <w:gridSpan w:val="2"/>
            <w:tcBorders>
              <w:left w:val="single" w:sz="12" w:space="0" w:color="auto"/>
            </w:tcBorders>
          </w:tcPr>
          <w:p w14:paraId="77491C41" w14:textId="77777777" w:rsidR="006375BC" w:rsidRPr="00F20AEF" w:rsidRDefault="006375BC" w:rsidP="00C07AFA">
            <w:pPr>
              <w:jc w:val="both"/>
              <w:rPr>
                <w:b/>
              </w:rPr>
            </w:pPr>
            <w:r>
              <w:rPr>
                <w:b/>
              </w:rPr>
              <w:t>6</w:t>
            </w:r>
          </w:p>
        </w:tc>
        <w:tc>
          <w:tcPr>
            <w:tcW w:w="627" w:type="dxa"/>
          </w:tcPr>
          <w:p w14:paraId="4ACDD356" w14:textId="77777777" w:rsidR="006375BC" w:rsidRPr="00F20AEF" w:rsidRDefault="006375BC" w:rsidP="00C07AFA">
            <w:pPr>
              <w:jc w:val="both"/>
              <w:rPr>
                <w:b/>
              </w:rPr>
            </w:pPr>
            <w:r>
              <w:rPr>
                <w:b/>
              </w:rPr>
              <w:t>5</w:t>
            </w:r>
          </w:p>
        </w:tc>
        <w:tc>
          <w:tcPr>
            <w:tcW w:w="694" w:type="dxa"/>
          </w:tcPr>
          <w:p w14:paraId="55316F78" w14:textId="77777777" w:rsidR="006375BC" w:rsidRDefault="006375BC" w:rsidP="00C07AFA">
            <w:pPr>
              <w:jc w:val="both"/>
              <w:rPr>
                <w:b/>
              </w:rPr>
            </w:pPr>
            <w:r>
              <w:rPr>
                <w:b/>
              </w:rPr>
              <w:t>23</w:t>
            </w:r>
          </w:p>
        </w:tc>
      </w:tr>
      <w:tr w:rsidR="006375BC" w14:paraId="0DAE95E8" w14:textId="77777777" w:rsidTr="00C07AFA">
        <w:trPr>
          <w:trHeight w:val="205"/>
        </w:trPr>
        <w:tc>
          <w:tcPr>
            <w:tcW w:w="3347" w:type="dxa"/>
            <w:gridSpan w:val="3"/>
          </w:tcPr>
          <w:p w14:paraId="3EF981BE" w14:textId="77777777" w:rsidR="006375BC" w:rsidRDefault="006375BC" w:rsidP="00C07AFA">
            <w:pPr>
              <w:jc w:val="both"/>
            </w:pPr>
          </w:p>
        </w:tc>
        <w:tc>
          <w:tcPr>
            <w:tcW w:w="2245" w:type="dxa"/>
            <w:gridSpan w:val="3"/>
          </w:tcPr>
          <w:p w14:paraId="04F336D6" w14:textId="77777777" w:rsidR="006375BC" w:rsidRDefault="006375BC" w:rsidP="00C07AFA">
            <w:pPr>
              <w:jc w:val="both"/>
            </w:pPr>
          </w:p>
        </w:tc>
        <w:tc>
          <w:tcPr>
            <w:tcW w:w="2248" w:type="dxa"/>
            <w:gridSpan w:val="5"/>
            <w:tcBorders>
              <w:right w:val="single" w:sz="12" w:space="0" w:color="auto"/>
            </w:tcBorders>
          </w:tcPr>
          <w:p w14:paraId="018B56EF" w14:textId="77777777" w:rsidR="006375BC" w:rsidRDefault="006375BC" w:rsidP="00C07AFA">
            <w:pPr>
              <w:jc w:val="both"/>
            </w:pPr>
          </w:p>
        </w:tc>
        <w:tc>
          <w:tcPr>
            <w:tcW w:w="1325" w:type="dxa"/>
            <w:gridSpan w:val="3"/>
            <w:tcBorders>
              <w:left w:val="single" w:sz="12" w:space="0" w:color="auto"/>
            </w:tcBorders>
            <w:shd w:val="clear" w:color="auto" w:fill="auto"/>
            <w:vAlign w:val="center"/>
          </w:tcPr>
          <w:p w14:paraId="5992C239" w14:textId="77777777" w:rsidR="006375BC" w:rsidRPr="002E3F34" w:rsidRDefault="006375BC" w:rsidP="00C07AFA">
            <w:pPr>
              <w:jc w:val="both"/>
              <w:rPr>
                <w:b/>
                <w:sz w:val="18"/>
              </w:rPr>
            </w:pPr>
            <w:r w:rsidRPr="002E3F34">
              <w:rPr>
                <w:b/>
                <w:sz w:val="18"/>
              </w:rPr>
              <w:t>H-index WoS/Scopus</w:t>
            </w:r>
          </w:p>
        </w:tc>
        <w:tc>
          <w:tcPr>
            <w:tcW w:w="694" w:type="dxa"/>
            <w:shd w:val="clear" w:color="auto" w:fill="auto"/>
            <w:vAlign w:val="center"/>
          </w:tcPr>
          <w:p w14:paraId="6E31F5C6" w14:textId="77777777" w:rsidR="006375BC" w:rsidRPr="002E3F34" w:rsidRDefault="006375BC" w:rsidP="00C07AFA">
            <w:pPr>
              <w:rPr>
                <w:b/>
              </w:rPr>
            </w:pPr>
            <w:r w:rsidRPr="002E3F34">
              <w:rPr>
                <w:b/>
              </w:rPr>
              <w:t xml:space="preserve">   1 /1</w:t>
            </w:r>
          </w:p>
        </w:tc>
      </w:tr>
      <w:tr w:rsidR="006375BC" w14:paraId="56E93C55" w14:textId="77777777" w:rsidTr="00C07AFA">
        <w:tc>
          <w:tcPr>
            <w:tcW w:w="9859" w:type="dxa"/>
            <w:gridSpan w:val="15"/>
            <w:shd w:val="clear" w:color="auto" w:fill="F7CAAC"/>
          </w:tcPr>
          <w:p w14:paraId="7DB9AB30" w14:textId="77777777" w:rsidR="006375BC" w:rsidRDefault="006375BC" w:rsidP="00C07AFA">
            <w:pPr>
              <w:rPr>
                <w:b/>
              </w:rPr>
            </w:pPr>
            <w:r>
              <w:rPr>
                <w:b/>
              </w:rPr>
              <w:t xml:space="preserve">Přehled o nejvýznamnější publikační a další tvůrčí činnosti nebo další profesní činnosti u odborníků z praxe vztahující se k zabezpečovaným předmětům </w:t>
            </w:r>
          </w:p>
        </w:tc>
      </w:tr>
      <w:tr w:rsidR="006375BC" w14:paraId="60FC69D6" w14:textId="77777777" w:rsidTr="00C07AFA">
        <w:trPr>
          <w:trHeight w:val="20"/>
        </w:trPr>
        <w:tc>
          <w:tcPr>
            <w:tcW w:w="9859" w:type="dxa"/>
            <w:gridSpan w:val="15"/>
          </w:tcPr>
          <w:p w14:paraId="4CBC784C" w14:textId="77777777" w:rsidR="006375BC" w:rsidRPr="00094837" w:rsidRDefault="006375BC" w:rsidP="00C07AFA">
            <w:pPr>
              <w:pStyle w:val="bb"/>
              <w:widowControl w:val="0"/>
              <w:rPr>
                <w:b/>
              </w:rPr>
            </w:pPr>
            <w:r w:rsidRPr="00094837">
              <w:rPr>
                <w:b/>
              </w:rPr>
              <w:t>B</w:t>
            </w:r>
          </w:p>
          <w:p w14:paraId="755FD944" w14:textId="57A8792B" w:rsidR="006375BC" w:rsidRDefault="006375BC" w:rsidP="00C07AFA">
            <w:pPr>
              <w:pStyle w:val="bb"/>
              <w:widowControl w:val="0"/>
            </w:pPr>
            <w:r w:rsidRPr="001D7C3E">
              <w:t>KRÁĽOVÁ,</w:t>
            </w:r>
            <w:r>
              <w:t xml:space="preserve"> </w:t>
            </w:r>
            <w:r w:rsidRPr="001D7C3E">
              <w:t>Z</w:t>
            </w:r>
            <w:r>
              <w:t xml:space="preserve">dena – </w:t>
            </w:r>
            <w:r w:rsidRPr="001D7C3E">
              <w:t>NEMČOKOVÁ,</w:t>
            </w:r>
            <w:r>
              <w:t xml:space="preserve"> Katarína – DATKO, Juraj. </w:t>
            </w:r>
            <w:r w:rsidRPr="0026318C">
              <w:rPr>
                <w:i/>
                <w:iCs/>
                <w:lang w:val="en-GB"/>
              </w:rPr>
              <w:t>Foreign Language Pronunciation: From Theory to Practice.</w:t>
            </w:r>
            <w:r>
              <w:t xml:space="preserve"> Newcastle upon Tyne: Cambridge Scholars, 2021. </w:t>
            </w:r>
            <w:r w:rsidR="00732B2D">
              <w:t>(40%)</w:t>
            </w:r>
          </w:p>
          <w:p w14:paraId="791F07DA" w14:textId="77777777" w:rsidR="006375BC" w:rsidRDefault="006375BC" w:rsidP="00C07AFA">
            <w:pPr>
              <w:pStyle w:val="bb"/>
              <w:widowControl w:val="0"/>
            </w:pPr>
          </w:p>
          <w:p w14:paraId="367D23AB" w14:textId="77777777" w:rsidR="006375BC" w:rsidRPr="00F9713C" w:rsidRDefault="006375BC" w:rsidP="00C07AFA">
            <w:pPr>
              <w:pStyle w:val="bb"/>
              <w:widowControl w:val="0"/>
              <w:jc w:val="both"/>
              <w:rPr>
                <w:b/>
              </w:rPr>
            </w:pPr>
            <w:r w:rsidRPr="00F9713C">
              <w:rPr>
                <w:b/>
              </w:rPr>
              <w:t>Jimp</w:t>
            </w:r>
          </w:p>
          <w:p w14:paraId="72A70829" w14:textId="18E1BE0E" w:rsidR="006375BC" w:rsidRDefault="006375BC" w:rsidP="00C07AFA">
            <w:pPr>
              <w:pStyle w:val="bb"/>
              <w:widowControl w:val="0"/>
            </w:pPr>
            <w:r w:rsidRPr="001D7C3E">
              <w:t>NEMČOKOVÁ,</w:t>
            </w:r>
            <w:r>
              <w:t xml:space="preserve"> Katarína – </w:t>
            </w:r>
            <w:r w:rsidRPr="001D7C3E">
              <w:t>KRÁĽOVÁ,</w:t>
            </w:r>
            <w:r>
              <w:t xml:space="preserve"> </w:t>
            </w:r>
            <w:r w:rsidRPr="001D7C3E">
              <w:t>Z</w:t>
            </w:r>
            <w:r>
              <w:t xml:space="preserve">dena – </w:t>
            </w:r>
            <w:r w:rsidRPr="001D7C3E">
              <w:t>HOLÍKOVÁ,</w:t>
            </w:r>
            <w:r>
              <w:t xml:space="preserve"> </w:t>
            </w:r>
            <w:r w:rsidRPr="001D7C3E">
              <w:t>A</w:t>
            </w:r>
            <w:r>
              <w:t xml:space="preserve">nita – </w:t>
            </w:r>
            <w:r w:rsidRPr="001D7C3E">
              <w:t>SAMPEY,</w:t>
            </w:r>
            <w:r>
              <w:t xml:space="preserve"> </w:t>
            </w:r>
            <w:r w:rsidRPr="001D7C3E">
              <w:t>D</w:t>
            </w:r>
            <w:r>
              <w:t>aniel P</w:t>
            </w:r>
            <w:r w:rsidRPr="001D7C3E">
              <w:t>.</w:t>
            </w:r>
            <w:r>
              <w:t xml:space="preserve"> </w:t>
            </w:r>
            <w:r w:rsidRPr="00F44903">
              <w:t>Gender Identities in E-shop Perfume Descriptions</w:t>
            </w:r>
            <w:r w:rsidRPr="001D7C3E">
              <w:t xml:space="preserve">. </w:t>
            </w:r>
            <w:r w:rsidRPr="00612976">
              <w:rPr>
                <w:i/>
                <w:iCs/>
              </w:rPr>
              <w:t>Topics in Linguistics</w:t>
            </w:r>
            <w:r>
              <w:t xml:space="preserve"> 2021, roč. </w:t>
            </w:r>
            <w:r w:rsidRPr="001D7C3E">
              <w:t>22</w:t>
            </w:r>
            <w:r w:rsidR="003104FC">
              <w:t xml:space="preserve">, č. </w:t>
            </w:r>
            <w:r w:rsidRPr="001D7C3E">
              <w:t>1</w:t>
            </w:r>
            <w:r>
              <w:t>,</w:t>
            </w:r>
            <w:r w:rsidRPr="001D7C3E">
              <w:t xml:space="preserve"> </w:t>
            </w:r>
            <w:r>
              <w:t xml:space="preserve">s. </w:t>
            </w:r>
            <w:r w:rsidRPr="001D7C3E">
              <w:t>63</w:t>
            </w:r>
            <w:r>
              <w:t>–</w:t>
            </w:r>
            <w:r w:rsidRPr="001D7C3E">
              <w:t xml:space="preserve">77. </w:t>
            </w:r>
            <w:hyperlink r:id="rId20" w:history="1">
              <w:r w:rsidR="00EC171D" w:rsidRPr="001B7508">
                <w:rPr>
                  <w:rStyle w:val="Hypertextovodkaz"/>
                </w:rPr>
                <w:t>https://doi.org/10.2478/topling-2021-0005</w:t>
              </w:r>
            </w:hyperlink>
            <w:r>
              <w:t>.</w:t>
            </w:r>
            <w:r w:rsidR="00EC171D">
              <w:t xml:space="preserve"> (40%)</w:t>
            </w:r>
          </w:p>
          <w:p w14:paraId="0CF112CB" w14:textId="77777777" w:rsidR="006375BC" w:rsidRDefault="006375BC" w:rsidP="00C07AFA">
            <w:pPr>
              <w:pStyle w:val="bb"/>
              <w:widowControl w:val="0"/>
            </w:pPr>
          </w:p>
          <w:p w14:paraId="176AC001" w14:textId="77777777" w:rsidR="006375BC" w:rsidRPr="00F9713C" w:rsidRDefault="006375BC" w:rsidP="00C07AFA">
            <w:pPr>
              <w:pStyle w:val="bb"/>
              <w:widowControl w:val="0"/>
              <w:rPr>
                <w:b/>
              </w:rPr>
            </w:pPr>
            <w:r w:rsidRPr="00F9713C">
              <w:rPr>
                <w:b/>
              </w:rPr>
              <w:t>Jsc</w:t>
            </w:r>
          </w:p>
          <w:p w14:paraId="75549A10" w14:textId="2B208F80" w:rsidR="006375BC" w:rsidRDefault="006375BC" w:rsidP="00C07AFA">
            <w:pPr>
              <w:pStyle w:val="bb"/>
              <w:widowControl w:val="0"/>
            </w:pPr>
            <w:r>
              <w:t xml:space="preserve">KRÁĽOVÁ, Zdena – NEMČOKOVÁ Katarína. </w:t>
            </w:r>
            <w:r w:rsidRPr="006942CD">
              <w:rPr>
                <w:lang w:val="en-GB"/>
              </w:rPr>
              <w:t>Contrastive Vs. Non-contrastive Meta-Phonetic Input in Teaching Foreign Language Pronunciation</w:t>
            </w:r>
            <w:r>
              <w:t xml:space="preserve">. </w:t>
            </w:r>
            <w:r>
              <w:rPr>
                <w:i/>
              </w:rPr>
              <w:t>Lidil – Revue de linguistique et de didactique des langues</w:t>
            </w:r>
            <w:r>
              <w:t>. ISSN 1146-6480.</w:t>
            </w:r>
            <w:r w:rsidR="00EA224A">
              <w:t xml:space="preserve"> (45%)</w:t>
            </w:r>
          </w:p>
          <w:p w14:paraId="3439BA51" w14:textId="1340C5C1" w:rsidR="00007AB4" w:rsidRDefault="00007AB4" w:rsidP="00007AB4">
            <w:pPr>
              <w:pStyle w:val="bb"/>
              <w:widowControl w:val="0"/>
            </w:pPr>
            <w:r>
              <w:t xml:space="preserve">NEMČOKOVÁ, Katarína. Multigeneric Intertextuality in Advertising: Discourse Strategy from a Cognitive Perspective. </w:t>
            </w:r>
            <w:r>
              <w:rPr>
                <w:i/>
              </w:rPr>
              <w:t>Topics in Linguistics</w:t>
            </w:r>
            <w:r>
              <w:t xml:space="preserve"> 2014, roč. 9, s. 26–35. ISSN 1337-7590.</w:t>
            </w:r>
          </w:p>
          <w:p w14:paraId="46E52D01" w14:textId="77777777" w:rsidR="006375BC" w:rsidRDefault="006375BC" w:rsidP="00A05AB7">
            <w:pPr>
              <w:pStyle w:val="bb"/>
              <w:widowControl w:val="0"/>
              <w:rPr>
                <w:b/>
              </w:rPr>
            </w:pPr>
          </w:p>
        </w:tc>
      </w:tr>
      <w:tr w:rsidR="006375BC" w14:paraId="7CADCE6D" w14:textId="77777777" w:rsidTr="00C07AFA">
        <w:trPr>
          <w:trHeight w:val="218"/>
        </w:trPr>
        <w:tc>
          <w:tcPr>
            <w:tcW w:w="9859" w:type="dxa"/>
            <w:gridSpan w:val="15"/>
            <w:shd w:val="clear" w:color="auto" w:fill="F7CAAC"/>
          </w:tcPr>
          <w:p w14:paraId="4E7514DA" w14:textId="77777777" w:rsidR="006375BC" w:rsidRDefault="006375BC" w:rsidP="00C07AFA">
            <w:pPr>
              <w:rPr>
                <w:b/>
              </w:rPr>
            </w:pPr>
            <w:r>
              <w:rPr>
                <w:b/>
              </w:rPr>
              <w:t>Působení v zahraničí</w:t>
            </w:r>
          </w:p>
        </w:tc>
      </w:tr>
      <w:tr w:rsidR="006375BC" w14:paraId="4460ECD6" w14:textId="77777777" w:rsidTr="00C07AFA">
        <w:trPr>
          <w:trHeight w:val="328"/>
        </w:trPr>
        <w:tc>
          <w:tcPr>
            <w:tcW w:w="9859" w:type="dxa"/>
            <w:gridSpan w:val="15"/>
          </w:tcPr>
          <w:p w14:paraId="32D526A2" w14:textId="3381301F" w:rsidR="006375BC" w:rsidRDefault="006375BC" w:rsidP="00C07AFA">
            <w:pPr>
              <w:pStyle w:val="Dd"/>
              <w:widowControl w:val="0"/>
            </w:pPr>
            <w:r>
              <w:t>2022</w:t>
            </w:r>
            <w:r w:rsidR="002B396A">
              <w:t xml:space="preserve"> </w:t>
            </w:r>
            <w:r w:rsidR="002B396A">
              <w:tab/>
            </w:r>
            <w:r>
              <w:t>Univerzita Mateja Bela, Banská Bystrica – stáž, rozvoj akademických kompetencí, projekt IKAROS</w:t>
            </w:r>
          </w:p>
          <w:p w14:paraId="54E7B3FB" w14:textId="77777777" w:rsidR="006375BC" w:rsidRDefault="006375BC" w:rsidP="00C07AFA">
            <w:pPr>
              <w:pStyle w:val="Dd"/>
              <w:widowControl w:val="0"/>
            </w:pPr>
            <w:r>
              <w:t xml:space="preserve">2005 </w:t>
            </w:r>
            <w:r>
              <w:tab/>
              <w:t>University of Pittsburgh, USA – Ruth Crawford Mitchell Scholarship</w:t>
            </w:r>
          </w:p>
          <w:p w14:paraId="57F09A6B" w14:textId="77777777" w:rsidR="006375BC" w:rsidRPr="002E3F34" w:rsidRDefault="006375BC" w:rsidP="00C07AFA">
            <w:pPr>
              <w:pStyle w:val="Dd"/>
              <w:widowControl w:val="0"/>
            </w:pPr>
          </w:p>
        </w:tc>
      </w:tr>
      <w:tr w:rsidR="006375BC" w14:paraId="2190711D" w14:textId="77777777" w:rsidTr="00C07AFA">
        <w:trPr>
          <w:cantSplit/>
          <w:trHeight w:val="20"/>
        </w:trPr>
        <w:tc>
          <w:tcPr>
            <w:tcW w:w="2518" w:type="dxa"/>
            <w:shd w:val="clear" w:color="auto" w:fill="F7CAAC"/>
          </w:tcPr>
          <w:p w14:paraId="556AB225" w14:textId="77777777" w:rsidR="006375BC" w:rsidRDefault="006375BC" w:rsidP="00C07AFA">
            <w:pPr>
              <w:jc w:val="both"/>
              <w:rPr>
                <w:b/>
              </w:rPr>
            </w:pPr>
            <w:r>
              <w:rPr>
                <w:b/>
              </w:rPr>
              <w:t xml:space="preserve">Podpis </w:t>
            </w:r>
          </w:p>
        </w:tc>
        <w:tc>
          <w:tcPr>
            <w:tcW w:w="4536" w:type="dxa"/>
            <w:gridSpan w:val="8"/>
          </w:tcPr>
          <w:p w14:paraId="79411E90" w14:textId="77777777" w:rsidR="006375BC" w:rsidRDefault="006375BC" w:rsidP="00C07AFA">
            <w:pPr>
              <w:jc w:val="both"/>
            </w:pPr>
            <w:r>
              <w:t>Katarína Nemčoková v. r.</w:t>
            </w:r>
          </w:p>
        </w:tc>
        <w:tc>
          <w:tcPr>
            <w:tcW w:w="786" w:type="dxa"/>
            <w:gridSpan w:val="2"/>
            <w:shd w:val="clear" w:color="auto" w:fill="F7CAAC"/>
          </w:tcPr>
          <w:p w14:paraId="523E7472" w14:textId="77777777" w:rsidR="006375BC" w:rsidRDefault="006375BC" w:rsidP="00C07AFA">
            <w:pPr>
              <w:jc w:val="both"/>
            </w:pPr>
            <w:r>
              <w:rPr>
                <w:b/>
              </w:rPr>
              <w:t>datum</w:t>
            </w:r>
          </w:p>
        </w:tc>
        <w:tc>
          <w:tcPr>
            <w:tcW w:w="2019" w:type="dxa"/>
            <w:gridSpan w:val="4"/>
          </w:tcPr>
          <w:p w14:paraId="41061640" w14:textId="415A223B" w:rsidR="006375BC" w:rsidRDefault="00387653" w:rsidP="00C07AFA">
            <w:pPr>
              <w:jc w:val="both"/>
            </w:pPr>
            <w:r>
              <w:t>1. 2. 2023</w:t>
            </w:r>
          </w:p>
        </w:tc>
      </w:tr>
    </w:tbl>
    <w:p w14:paraId="3D503389" w14:textId="77777777" w:rsidR="006375BC" w:rsidRDefault="006375BC" w:rsidP="006375BC"/>
    <w:p w14:paraId="7021A6E1" w14:textId="0154063C" w:rsidR="0039790E" w:rsidRDefault="0039790E" w:rsidP="0039790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39790E" w14:paraId="264140D1" w14:textId="77777777" w:rsidTr="006A00FF">
        <w:tc>
          <w:tcPr>
            <w:tcW w:w="9859" w:type="dxa"/>
            <w:gridSpan w:val="15"/>
            <w:tcBorders>
              <w:bottom w:val="double" w:sz="4" w:space="0" w:color="auto"/>
            </w:tcBorders>
            <w:shd w:val="clear" w:color="auto" w:fill="BDD6EE"/>
          </w:tcPr>
          <w:p w14:paraId="560C05A4" w14:textId="77777777" w:rsidR="0039790E" w:rsidRDefault="0039790E" w:rsidP="006A00FF">
            <w:pPr>
              <w:jc w:val="both"/>
              <w:rPr>
                <w:b/>
                <w:sz w:val="28"/>
              </w:rPr>
            </w:pPr>
            <w:r>
              <w:rPr>
                <w:b/>
                <w:sz w:val="28"/>
              </w:rPr>
              <w:t>C-I – Personální zabezpečení</w:t>
            </w:r>
          </w:p>
        </w:tc>
      </w:tr>
      <w:tr w:rsidR="0039790E" w14:paraId="6DF2122D" w14:textId="77777777" w:rsidTr="006A00FF">
        <w:tc>
          <w:tcPr>
            <w:tcW w:w="2518" w:type="dxa"/>
            <w:tcBorders>
              <w:top w:val="double" w:sz="4" w:space="0" w:color="auto"/>
            </w:tcBorders>
            <w:shd w:val="clear" w:color="auto" w:fill="F7CAAC"/>
          </w:tcPr>
          <w:p w14:paraId="30605C68" w14:textId="77777777" w:rsidR="0039790E" w:rsidRDefault="0039790E" w:rsidP="006A00FF">
            <w:pPr>
              <w:jc w:val="both"/>
              <w:rPr>
                <w:b/>
              </w:rPr>
            </w:pPr>
            <w:r>
              <w:rPr>
                <w:b/>
              </w:rPr>
              <w:t>Vysoká škola</w:t>
            </w:r>
          </w:p>
        </w:tc>
        <w:tc>
          <w:tcPr>
            <w:tcW w:w="7341" w:type="dxa"/>
            <w:gridSpan w:val="14"/>
          </w:tcPr>
          <w:p w14:paraId="7BC5CA62" w14:textId="77777777" w:rsidR="0039790E" w:rsidRDefault="0039790E" w:rsidP="006A00FF">
            <w:pPr>
              <w:jc w:val="both"/>
            </w:pPr>
            <w:r>
              <w:t>Univerzita Tomáše Bati ve Zlíně</w:t>
            </w:r>
          </w:p>
        </w:tc>
      </w:tr>
      <w:tr w:rsidR="0039790E" w14:paraId="7F1AF594" w14:textId="77777777" w:rsidTr="006A00FF">
        <w:tc>
          <w:tcPr>
            <w:tcW w:w="2518" w:type="dxa"/>
            <w:shd w:val="clear" w:color="auto" w:fill="F7CAAC"/>
          </w:tcPr>
          <w:p w14:paraId="7AB03CDC" w14:textId="77777777" w:rsidR="0039790E" w:rsidRDefault="0039790E" w:rsidP="006A00FF">
            <w:pPr>
              <w:jc w:val="both"/>
              <w:rPr>
                <w:b/>
              </w:rPr>
            </w:pPr>
            <w:r>
              <w:rPr>
                <w:b/>
              </w:rPr>
              <w:t>Součást vysoké školy</w:t>
            </w:r>
          </w:p>
        </w:tc>
        <w:tc>
          <w:tcPr>
            <w:tcW w:w="7341" w:type="dxa"/>
            <w:gridSpan w:val="14"/>
          </w:tcPr>
          <w:p w14:paraId="561BAF25" w14:textId="77777777" w:rsidR="0039790E" w:rsidRDefault="0039790E" w:rsidP="006A00FF">
            <w:pPr>
              <w:jc w:val="both"/>
            </w:pPr>
            <w:r>
              <w:t>Fakulta humanitních studií</w:t>
            </w:r>
          </w:p>
        </w:tc>
      </w:tr>
      <w:tr w:rsidR="0039790E" w14:paraId="704ECD72" w14:textId="77777777" w:rsidTr="006A00FF">
        <w:tc>
          <w:tcPr>
            <w:tcW w:w="2518" w:type="dxa"/>
            <w:shd w:val="clear" w:color="auto" w:fill="F7CAAC"/>
          </w:tcPr>
          <w:p w14:paraId="484C387C" w14:textId="77777777" w:rsidR="0039790E" w:rsidRDefault="0039790E" w:rsidP="006A00FF">
            <w:pPr>
              <w:jc w:val="both"/>
              <w:rPr>
                <w:b/>
              </w:rPr>
            </w:pPr>
            <w:r>
              <w:rPr>
                <w:b/>
              </w:rPr>
              <w:t>Název studijního programu</w:t>
            </w:r>
          </w:p>
        </w:tc>
        <w:tc>
          <w:tcPr>
            <w:tcW w:w="7341" w:type="dxa"/>
            <w:gridSpan w:val="14"/>
          </w:tcPr>
          <w:p w14:paraId="2F1FC17E" w14:textId="77777777" w:rsidR="0039790E" w:rsidRDefault="0039790E" w:rsidP="006A00FF">
            <w:pPr>
              <w:jc w:val="both"/>
            </w:pPr>
            <w:r>
              <w:t>Anglická filologie</w:t>
            </w:r>
          </w:p>
        </w:tc>
      </w:tr>
      <w:tr w:rsidR="0039790E" w14:paraId="34EB297F" w14:textId="77777777" w:rsidTr="006A00FF">
        <w:tc>
          <w:tcPr>
            <w:tcW w:w="2518" w:type="dxa"/>
            <w:shd w:val="clear" w:color="auto" w:fill="F7CAAC"/>
          </w:tcPr>
          <w:p w14:paraId="1A2C83FB" w14:textId="77777777" w:rsidR="0039790E" w:rsidRDefault="0039790E" w:rsidP="006A00FF">
            <w:pPr>
              <w:jc w:val="both"/>
              <w:rPr>
                <w:b/>
              </w:rPr>
            </w:pPr>
            <w:r>
              <w:rPr>
                <w:b/>
              </w:rPr>
              <w:t>Jméno a příjmení</w:t>
            </w:r>
          </w:p>
        </w:tc>
        <w:tc>
          <w:tcPr>
            <w:tcW w:w="4536" w:type="dxa"/>
            <w:gridSpan w:val="8"/>
          </w:tcPr>
          <w:p w14:paraId="38CFE783" w14:textId="77777777" w:rsidR="0039790E" w:rsidRDefault="0039790E" w:rsidP="006A00FF">
            <w:pPr>
              <w:jc w:val="both"/>
            </w:pPr>
            <w:r>
              <w:t>Petr Novák</w:t>
            </w:r>
          </w:p>
        </w:tc>
        <w:tc>
          <w:tcPr>
            <w:tcW w:w="709" w:type="dxa"/>
            <w:shd w:val="clear" w:color="auto" w:fill="F7CAAC"/>
          </w:tcPr>
          <w:p w14:paraId="1AF15054" w14:textId="77777777" w:rsidR="0039790E" w:rsidRDefault="0039790E" w:rsidP="006A00FF">
            <w:pPr>
              <w:jc w:val="both"/>
              <w:rPr>
                <w:b/>
              </w:rPr>
            </w:pPr>
            <w:r>
              <w:rPr>
                <w:b/>
              </w:rPr>
              <w:t>Tituly</w:t>
            </w:r>
          </w:p>
        </w:tc>
        <w:tc>
          <w:tcPr>
            <w:tcW w:w="2096" w:type="dxa"/>
            <w:gridSpan w:val="5"/>
          </w:tcPr>
          <w:p w14:paraId="36A361C9" w14:textId="77777777" w:rsidR="0039790E" w:rsidRDefault="0039790E" w:rsidP="006A00FF">
            <w:pPr>
              <w:jc w:val="both"/>
            </w:pPr>
            <w:r>
              <w:t>doc. Ing., Ph.D.</w:t>
            </w:r>
          </w:p>
        </w:tc>
      </w:tr>
      <w:tr w:rsidR="0039790E" w14:paraId="10BA59F8" w14:textId="77777777" w:rsidTr="00C9509E">
        <w:tc>
          <w:tcPr>
            <w:tcW w:w="2518" w:type="dxa"/>
            <w:shd w:val="clear" w:color="auto" w:fill="F7CAAC"/>
          </w:tcPr>
          <w:p w14:paraId="3CA3BFEF" w14:textId="77777777" w:rsidR="0039790E" w:rsidRDefault="0039790E" w:rsidP="006A00FF">
            <w:pPr>
              <w:jc w:val="both"/>
              <w:rPr>
                <w:b/>
              </w:rPr>
            </w:pPr>
            <w:r>
              <w:rPr>
                <w:b/>
              </w:rPr>
              <w:t>Rok narození</w:t>
            </w:r>
          </w:p>
        </w:tc>
        <w:tc>
          <w:tcPr>
            <w:tcW w:w="829" w:type="dxa"/>
            <w:gridSpan w:val="2"/>
          </w:tcPr>
          <w:p w14:paraId="710702A5" w14:textId="77777777" w:rsidR="0039790E" w:rsidRDefault="0039790E" w:rsidP="006A00FF">
            <w:pPr>
              <w:jc w:val="both"/>
            </w:pPr>
            <w:r>
              <w:t>1979</w:t>
            </w:r>
          </w:p>
        </w:tc>
        <w:tc>
          <w:tcPr>
            <w:tcW w:w="1721" w:type="dxa"/>
            <w:shd w:val="clear" w:color="auto" w:fill="F7CAAC"/>
          </w:tcPr>
          <w:p w14:paraId="34FD7771" w14:textId="77777777" w:rsidR="0039790E" w:rsidRDefault="0039790E" w:rsidP="006A00FF">
            <w:pPr>
              <w:jc w:val="both"/>
              <w:rPr>
                <w:b/>
              </w:rPr>
            </w:pPr>
            <w:r>
              <w:rPr>
                <w:b/>
              </w:rPr>
              <w:t>typ vztahu k VŠ</w:t>
            </w:r>
          </w:p>
        </w:tc>
        <w:tc>
          <w:tcPr>
            <w:tcW w:w="992" w:type="dxa"/>
            <w:gridSpan w:val="4"/>
          </w:tcPr>
          <w:p w14:paraId="7ADBFB7F" w14:textId="77777777" w:rsidR="0039790E" w:rsidRDefault="0039790E" w:rsidP="006A00FF">
            <w:pPr>
              <w:jc w:val="both"/>
            </w:pPr>
            <w:r>
              <w:t>pp</w:t>
            </w:r>
          </w:p>
        </w:tc>
        <w:tc>
          <w:tcPr>
            <w:tcW w:w="994" w:type="dxa"/>
            <w:shd w:val="clear" w:color="auto" w:fill="F7CAAC"/>
          </w:tcPr>
          <w:p w14:paraId="644C21FC" w14:textId="77777777" w:rsidR="0039790E" w:rsidRDefault="0039790E" w:rsidP="006A00FF">
            <w:pPr>
              <w:jc w:val="both"/>
              <w:rPr>
                <w:b/>
              </w:rPr>
            </w:pPr>
            <w:r>
              <w:rPr>
                <w:b/>
              </w:rPr>
              <w:t>rozsah</w:t>
            </w:r>
          </w:p>
        </w:tc>
        <w:tc>
          <w:tcPr>
            <w:tcW w:w="709" w:type="dxa"/>
          </w:tcPr>
          <w:p w14:paraId="57C09B49" w14:textId="77777777" w:rsidR="0039790E" w:rsidRDefault="0039790E" w:rsidP="006A00FF">
            <w:pPr>
              <w:jc w:val="both"/>
            </w:pPr>
            <w:r>
              <w:t>40</w:t>
            </w:r>
          </w:p>
        </w:tc>
        <w:tc>
          <w:tcPr>
            <w:tcW w:w="775" w:type="dxa"/>
            <w:gridSpan w:val="3"/>
            <w:shd w:val="clear" w:color="auto" w:fill="F7CAAC"/>
          </w:tcPr>
          <w:p w14:paraId="13121816" w14:textId="77777777" w:rsidR="0039790E" w:rsidRDefault="0039790E" w:rsidP="006A00FF">
            <w:pPr>
              <w:jc w:val="both"/>
              <w:rPr>
                <w:b/>
              </w:rPr>
            </w:pPr>
            <w:r>
              <w:rPr>
                <w:b/>
              </w:rPr>
              <w:t>do kdy</w:t>
            </w:r>
          </w:p>
        </w:tc>
        <w:tc>
          <w:tcPr>
            <w:tcW w:w="1321" w:type="dxa"/>
            <w:gridSpan w:val="2"/>
          </w:tcPr>
          <w:p w14:paraId="3832D24B" w14:textId="77777777" w:rsidR="0039790E" w:rsidRDefault="0039790E" w:rsidP="006A00FF">
            <w:pPr>
              <w:jc w:val="both"/>
            </w:pPr>
            <w:r>
              <w:t>N</w:t>
            </w:r>
          </w:p>
        </w:tc>
      </w:tr>
      <w:tr w:rsidR="0039790E" w14:paraId="31CFBF07" w14:textId="77777777" w:rsidTr="00C9509E">
        <w:tc>
          <w:tcPr>
            <w:tcW w:w="5068" w:type="dxa"/>
            <w:gridSpan w:val="4"/>
            <w:shd w:val="clear" w:color="auto" w:fill="F7CAAC"/>
          </w:tcPr>
          <w:p w14:paraId="581A46F3" w14:textId="77777777" w:rsidR="0039790E" w:rsidRDefault="0039790E" w:rsidP="006A00FF">
            <w:pPr>
              <w:jc w:val="both"/>
              <w:rPr>
                <w:b/>
              </w:rPr>
            </w:pPr>
            <w:r>
              <w:rPr>
                <w:b/>
              </w:rPr>
              <w:t>Typ vztahu na součásti VŠ, která uskutečňuje st. program</w:t>
            </w:r>
          </w:p>
        </w:tc>
        <w:tc>
          <w:tcPr>
            <w:tcW w:w="992" w:type="dxa"/>
            <w:gridSpan w:val="4"/>
          </w:tcPr>
          <w:p w14:paraId="0320B98A" w14:textId="77777777" w:rsidR="0039790E" w:rsidRDefault="0039790E" w:rsidP="006A00FF">
            <w:pPr>
              <w:jc w:val="both"/>
            </w:pPr>
          </w:p>
        </w:tc>
        <w:tc>
          <w:tcPr>
            <w:tcW w:w="994" w:type="dxa"/>
            <w:shd w:val="clear" w:color="auto" w:fill="F7CAAC"/>
          </w:tcPr>
          <w:p w14:paraId="197A8DC5" w14:textId="77777777" w:rsidR="0039790E" w:rsidRDefault="0039790E" w:rsidP="006A00FF">
            <w:pPr>
              <w:jc w:val="both"/>
              <w:rPr>
                <w:b/>
              </w:rPr>
            </w:pPr>
            <w:r>
              <w:rPr>
                <w:b/>
              </w:rPr>
              <w:t>rozsah</w:t>
            </w:r>
          </w:p>
        </w:tc>
        <w:tc>
          <w:tcPr>
            <w:tcW w:w="709" w:type="dxa"/>
          </w:tcPr>
          <w:p w14:paraId="0D9D7F9C" w14:textId="77777777" w:rsidR="0039790E" w:rsidRDefault="0039790E" w:rsidP="006A00FF">
            <w:pPr>
              <w:jc w:val="both"/>
            </w:pPr>
          </w:p>
        </w:tc>
        <w:tc>
          <w:tcPr>
            <w:tcW w:w="775" w:type="dxa"/>
            <w:gridSpan w:val="3"/>
            <w:shd w:val="clear" w:color="auto" w:fill="F7CAAC"/>
          </w:tcPr>
          <w:p w14:paraId="6E354143" w14:textId="77777777" w:rsidR="0039790E" w:rsidRDefault="0039790E" w:rsidP="006A00FF">
            <w:pPr>
              <w:jc w:val="both"/>
              <w:rPr>
                <w:b/>
              </w:rPr>
            </w:pPr>
            <w:r>
              <w:rPr>
                <w:b/>
              </w:rPr>
              <w:t>do kdy</w:t>
            </w:r>
          </w:p>
        </w:tc>
        <w:tc>
          <w:tcPr>
            <w:tcW w:w="1321" w:type="dxa"/>
            <w:gridSpan w:val="2"/>
          </w:tcPr>
          <w:p w14:paraId="0C158D05" w14:textId="77777777" w:rsidR="0039790E" w:rsidRDefault="0039790E" w:rsidP="006A00FF">
            <w:pPr>
              <w:jc w:val="both"/>
            </w:pPr>
          </w:p>
        </w:tc>
      </w:tr>
      <w:tr w:rsidR="0039790E" w14:paraId="09247755" w14:textId="77777777" w:rsidTr="006A00FF">
        <w:tc>
          <w:tcPr>
            <w:tcW w:w="6060" w:type="dxa"/>
            <w:gridSpan w:val="8"/>
            <w:shd w:val="clear" w:color="auto" w:fill="F7CAAC"/>
          </w:tcPr>
          <w:p w14:paraId="09E02A97" w14:textId="77777777" w:rsidR="0039790E" w:rsidRDefault="0039790E" w:rsidP="006A00FF">
            <w:pPr>
              <w:jc w:val="both"/>
            </w:pPr>
            <w:r>
              <w:rPr>
                <w:b/>
              </w:rPr>
              <w:t>Další současná působení jako akademický pracovník na jiných VŠ</w:t>
            </w:r>
          </w:p>
        </w:tc>
        <w:tc>
          <w:tcPr>
            <w:tcW w:w="1703" w:type="dxa"/>
            <w:gridSpan w:val="2"/>
            <w:shd w:val="clear" w:color="auto" w:fill="F7CAAC"/>
          </w:tcPr>
          <w:p w14:paraId="77CE9B6C" w14:textId="77777777" w:rsidR="0039790E" w:rsidRDefault="0039790E" w:rsidP="006A00FF">
            <w:pPr>
              <w:jc w:val="both"/>
              <w:rPr>
                <w:b/>
              </w:rPr>
            </w:pPr>
            <w:r>
              <w:rPr>
                <w:b/>
              </w:rPr>
              <w:t>typ prac. vztahu</w:t>
            </w:r>
          </w:p>
        </w:tc>
        <w:tc>
          <w:tcPr>
            <w:tcW w:w="2096" w:type="dxa"/>
            <w:gridSpan w:val="5"/>
            <w:shd w:val="clear" w:color="auto" w:fill="F7CAAC"/>
          </w:tcPr>
          <w:p w14:paraId="4C2D83C2" w14:textId="77777777" w:rsidR="0039790E" w:rsidRDefault="0039790E" w:rsidP="006A00FF">
            <w:pPr>
              <w:jc w:val="both"/>
              <w:rPr>
                <w:b/>
              </w:rPr>
            </w:pPr>
            <w:r>
              <w:rPr>
                <w:b/>
              </w:rPr>
              <w:t>rozsah</w:t>
            </w:r>
          </w:p>
        </w:tc>
      </w:tr>
      <w:tr w:rsidR="0039790E" w14:paraId="4E127FC9" w14:textId="77777777" w:rsidTr="006A00FF">
        <w:tc>
          <w:tcPr>
            <w:tcW w:w="6060" w:type="dxa"/>
            <w:gridSpan w:val="8"/>
          </w:tcPr>
          <w:p w14:paraId="5702A0CA" w14:textId="77777777" w:rsidR="0039790E" w:rsidRDefault="0039790E" w:rsidP="006A00FF">
            <w:pPr>
              <w:jc w:val="both"/>
            </w:pPr>
            <w:r w:rsidRPr="003129DB">
              <w:t>Moravská vysoká škola Olomouc</w:t>
            </w:r>
          </w:p>
        </w:tc>
        <w:tc>
          <w:tcPr>
            <w:tcW w:w="1703" w:type="dxa"/>
            <w:gridSpan w:val="2"/>
          </w:tcPr>
          <w:p w14:paraId="1ADF45F8" w14:textId="77777777" w:rsidR="0039790E" w:rsidRDefault="0039790E" w:rsidP="006A00FF">
            <w:pPr>
              <w:jc w:val="both"/>
            </w:pPr>
            <w:r>
              <w:t>pp</w:t>
            </w:r>
          </w:p>
        </w:tc>
        <w:tc>
          <w:tcPr>
            <w:tcW w:w="2096" w:type="dxa"/>
            <w:gridSpan w:val="5"/>
          </w:tcPr>
          <w:p w14:paraId="028BF3BE" w14:textId="77777777" w:rsidR="0039790E" w:rsidRDefault="0039790E" w:rsidP="006A00FF">
            <w:pPr>
              <w:jc w:val="both"/>
            </w:pPr>
            <w:r>
              <w:t>20</w:t>
            </w:r>
          </w:p>
        </w:tc>
      </w:tr>
      <w:tr w:rsidR="0039790E" w14:paraId="1332A973" w14:textId="77777777" w:rsidTr="006A00FF">
        <w:tc>
          <w:tcPr>
            <w:tcW w:w="9859" w:type="dxa"/>
            <w:gridSpan w:val="15"/>
            <w:shd w:val="clear" w:color="auto" w:fill="F7CAAC"/>
          </w:tcPr>
          <w:p w14:paraId="36BD31F7" w14:textId="77777777" w:rsidR="0039790E" w:rsidRDefault="0039790E" w:rsidP="006A00FF">
            <w:r>
              <w:rPr>
                <w:b/>
              </w:rPr>
              <w:t>Předměty příslušného studijního programu a způsob zapojení do jejich výuky, příp. další zapojení do uskutečňování studijního programu</w:t>
            </w:r>
          </w:p>
        </w:tc>
      </w:tr>
      <w:tr w:rsidR="0039790E" w14:paraId="0849ED6A" w14:textId="77777777" w:rsidTr="006A00FF">
        <w:trPr>
          <w:trHeight w:val="20"/>
        </w:trPr>
        <w:tc>
          <w:tcPr>
            <w:tcW w:w="9859" w:type="dxa"/>
            <w:gridSpan w:val="15"/>
            <w:tcBorders>
              <w:top w:val="nil"/>
            </w:tcBorders>
          </w:tcPr>
          <w:p w14:paraId="199B56A7" w14:textId="77777777" w:rsidR="0039790E" w:rsidRDefault="0039790E" w:rsidP="006A00FF">
            <w:pPr>
              <w:jc w:val="both"/>
            </w:pPr>
            <w:r>
              <w:t>Základy podnikání – garant, vyučující</w:t>
            </w:r>
          </w:p>
          <w:p w14:paraId="77580F25" w14:textId="77777777" w:rsidR="0039790E" w:rsidRPr="002827C6" w:rsidRDefault="0039790E" w:rsidP="006A00FF">
            <w:pPr>
              <w:jc w:val="both"/>
            </w:pPr>
          </w:p>
        </w:tc>
      </w:tr>
      <w:tr w:rsidR="0039790E" w14:paraId="1BC80A72" w14:textId="77777777" w:rsidTr="006A00FF">
        <w:trPr>
          <w:trHeight w:val="340"/>
        </w:trPr>
        <w:tc>
          <w:tcPr>
            <w:tcW w:w="9859" w:type="dxa"/>
            <w:gridSpan w:val="15"/>
            <w:tcBorders>
              <w:top w:val="nil"/>
            </w:tcBorders>
            <w:shd w:val="clear" w:color="auto" w:fill="FBD4B4"/>
          </w:tcPr>
          <w:p w14:paraId="1725AF70" w14:textId="77777777" w:rsidR="0039790E" w:rsidRPr="002827C6" w:rsidRDefault="0039790E" w:rsidP="006A00FF">
            <w:pPr>
              <w:jc w:val="both"/>
              <w:rPr>
                <w:b/>
              </w:rPr>
            </w:pPr>
            <w:r w:rsidRPr="002827C6">
              <w:rPr>
                <w:b/>
              </w:rPr>
              <w:t>Zapojení do výuky v dalších studijních programech na téže vysoké škole (pouze u garantů ZT a PZ předmětů)</w:t>
            </w:r>
          </w:p>
        </w:tc>
      </w:tr>
      <w:tr w:rsidR="0039790E" w14:paraId="7D65599D" w14:textId="77777777" w:rsidTr="006A00FF">
        <w:trPr>
          <w:trHeight w:val="340"/>
        </w:trPr>
        <w:tc>
          <w:tcPr>
            <w:tcW w:w="2802" w:type="dxa"/>
            <w:gridSpan w:val="2"/>
            <w:tcBorders>
              <w:top w:val="nil"/>
            </w:tcBorders>
          </w:tcPr>
          <w:p w14:paraId="64457813" w14:textId="77777777" w:rsidR="0039790E" w:rsidRPr="002827C6" w:rsidRDefault="0039790E" w:rsidP="006A00FF">
            <w:pPr>
              <w:rPr>
                <w:b/>
              </w:rPr>
            </w:pPr>
            <w:r w:rsidRPr="002827C6">
              <w:rPr>
                <w:b/>
              </w:rPr>
              <w:t>Název studijního předmětu</w:t>
            </w:r>
          </w:p>
        </w:tc>
        <w:tc>
          <w:tcPr>
            <w:tcW w:w="2409" w:type="dxa"/>
            <w:gridSpan w:val="3"/>
            <w:tcBorders>
              <w:top w:val="nil"/>
            </w:tcBorders>
          </w:tcPr>
          <w:p w14:paraId="581C67BD" w14:textId="77777777" w:rsidR="0039790E" w:rsidRPr="002827C6" w:rsidRDefault="0039790E" w:rsidP="006A00FF">
            <w:pPr>
              <w:rPr>
                <w:b/>
              </w:rPr>
            </w:pPr>
            <w:r w:rsidRPr="002827C6">
              <w:rPr>
                <w:b/>
              </w:rPr>
              <w:t>Název studijního programu</w:t>
            </w:r>
          </w:p>
        </w:tc>
        <w:tc>
          <w:tcPr>
            <w:tcW w:w="567" w:type="dxa"/>
            <w:gridSpan w:val="2"/>
            <w:tcBorders>
              <w:top w:val="nil"/>
            </w:tcBorders>
          </w:tcPr>
          <w:p w14:paraId="54C49AA5" w14:textId="77777777" w:rsidR="0039790E" w:rsidRPr="002827C6" w:rsidRDefault="0039790E" w:rsidP="006A00FF">
            <w:pPr>
              <w:rPr>
                <w:b/>
              </w:rPr>
            </w:pPr>
            <w:r w:rsidRPr="002827C6">
              <w:rPr>
                <w:b/>
              </w:rPr>
              <w:t>Sem.</w:t>
            </w:r>
          </w:p>
        </w:tc>
        <w:tc>
          <w:tcPr>
            <w:tcW w:w="2109" w:type="dxa"/>
            <w:gridSpan w:val="5"/>
            <w:tcBorders>
              <w:top w:val="nil"/>
            </w:tcBorders>
          </w:tcPr>
          <w:p w14:paraId="156D95BE" w14:textId="77777777" w:rsidR="0039790E" w:rsidRPr="002827C6" w:rsidRDefault="0039790E" w:rsidP="006A00FF">
            <w:pPr>
              <w:rPr>
                <w:b/>
              </w:rPr>
            </w:pPr>
            <w:r w:rsidRPr="002827C6">
              <w:rPr>
                <w:b/>
              </w:rPr>
              <w:t>Role ve výuce daného předmětu</w:t>
            </w:r>
          </w:p>
        </w:tc>
        <w:tc>
          <w:tcPr>
            <w:tcW w:w="1972" w:type="dxa"/>
            <w:gridSpan w:val="3"/>
            <w:tcBorders>
              <w:top w:val="nil"/>
            </w:tcBorders>
          </w:tcPr>
          <w:p w14:paraId="28165FC9" w14:textId="77777777" w:rsidR="0039790E" w:rsidRPr="002827C6" w:rsidRDefault="0039790E" w:rsidP="006A00FF">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39790E" w14:paraId="5740B1A9" w14:textId="77777777" w:rsidTr="006A00FF">
        <w:trPr>
          <w:trHeight w:val="284"/>
        </w:trPr>
        <w:tc>
          <w:tcPr>
            <w:tcW w:w="2802" w:type="dxa"/>
            <w:gridSpan w:val="2"/>
            <w:tcBorders>
              <w:top w:val="nil"/>
            </w:tcBorders>
          </w:tcPr>
          <w:p w14:paraId="342BD3B2" w14:textId="77777777" w:rsidR="0039790E" w:rsidRPr="00461AFF" w:rsidRDefault="0039790E" w:rsidP="006A00FF">
            <w:pPr>
              <w:jc w:val="both"/>
              <w:rPr>
                <w:color w:val="FF0000"/>
              </w:rPr>
            </w:pPr>
          </w:p>
        </w:tc>
        <w:tc>
          <w:tcPr>
            <w:tcW w:w="2409" w:type="dxa"/>
            <w:gridSpan w:val="3"/>
            <w:tcBorders>
              <w:top w:val="nil"/>
            </w:tcBorders>
          </w:tcPr>
          <w:p w14:paraId="106530A7" w14:textId="77777777" w:rsidR="0039790E" w:rsidRPr="00461AFF" w:rsidRDefault="0039790E" w:rsidP="006A00FF">
            <w:pPr>
              <w:jc w:val="both"/>
              <w:rPr>
                <w:color w:val="FF0000"/>
              </w:rPr>
            </w:pPr>
          </w:p>
        </w:tc>
        <w:tc>
          <w:tcPr>
            <w:tcW w:w="567" w:type="dxa"/>
            <w:gridSpan w:val="2"/>
            <w:tcBorders>
              <w:top w:val="nil"/>
            </w:tcBorders>
          </w:tcPr>
          <w:p w14:paraId="15083A1B" w14:textId="77777777" w:rsidR="0039790E" w:rsidRPr="00461AFF" w:rsidRDefault="0039790E" w:rsidP="006A00FF">
            <w:pPr>
              <w:jc w:val="both"/>
              <w:rPr>
                <w:color w:val="FF0000"/>
              </w:rPr>
            </w:pPr>
          </w:p>
        </w:tc>
        <w:tc>
          <w:tcPr>
            <w:tcW w:w="2109" w:type="dxa"/>
            <w:gridSpan w:val="5"/>
            <w:tcBorders>
              <w:top w:val="nil"/>
            </w:tcBorders>
          </w:tcPr>
          <w:p w14:paraId="77A9E390" w14:textId="77777777" w:rsidR="0039790E" w:rsidRPr="00461AFF" w:rsidRDefault="0039790E" w:rsidP="006A00FF">
            <w:pPr>
              <w:jc w:val="both"/>
              <w:rPr>
                <w:color w:val="FF0000"/>
              </w:rPr>
            </w:pPr>
          </w:p>
        </w:tc>
        <w:tc>
          <w:tcPr>
            <w:tcW w:w="1972" w:type="dxa"/>
            <w:gridSpan w:val="3"/>
            <w:tcBorders>
              <w:top w:val="nil"/>
            </w:tcBorders>
          </w:tcPr>
          <w:p w14:paraId="4B8C0FA3" w14:textId="77777777" w:rsidR="0039790E" w:rsidRPr="00461AFF" w:rsidRDefault="0039790E" w:rsidP="006A00FF">
            <w:pPr>
              <w:jc w:val="both"/>
              <w:rPr>
                <w:color w:val="FF0000"/>
              </w:rPr>
            </w:pPr>
          </w:p>
        </w:tc>
      </w:tr>
      <w:tr w:rsidR="0039790E" w14:paraId="78A6A41C" w14:textId="77777777" w:rsidTr="006A00FF">
        <w:tc>
          <w:tcPr>
            <w:tcW w:w="9859" w:type="dxa"/>
            <w:gridSpan w:val="15"/>
            <w:shd w:val="clear" w:color="auto" w:fill="F7CAAC"/>
          </w:tcPr>
          <w:p w14:paraId="67EC8B3D" w14:textId="77777777" w:rsidR="0039790E" w:rsidRDefault="0039790E" w:rsidP="006A00FF">
            <w:pPr>
              <w:jc w:val="both"/>
            </w:pPr>
            <w:r>
              <w:rPr>
                <w:b/>
              </w:rPr>
              <w:t xml:space="preserve">Údaje o vzdělání na VŠ </w:t>
            </w:r>
          </w:p>
        </w:tc>
      </w:tr>
      <w:tr w:rsidR="0039790E" w14:paraId="40828250" w14:textId="77777777" w:rsidTr="006A00FF">
        <w:trPr>
          <w:trHeight w:val="20"/>
        </w:trPr>
        <w:tc>
          <w:tcPr>
            <w:tcW w:w="9859" w:type="dxa"/>
            <w:gridSpan w:val="15"/>
          </w:tcPr>
          <w:p w14:paraId="2BF2B72A" w14:textId="77777777" w:rsidR="0039790E" w:rsidRPr="008C0D92" w:rsidRDefault="0039790E" w:rsidP="006A00FF">
            <w:pPr>
              <w:jc w:val="both"/>
            </w:pPr>
            <w:r w:rsidRPr="008C0D92">
              <w:t>2003</w:t>
            </w:r>
            <w:r>
              <w:t>–</w:t>
            </w:r>
            <w:r w:rsidRPr="008C0D92">
              <w:t>2009</w:t>
            </w:r>
            <w:r>
              <w:tab/>
            </w:r>
            <w:r w:rsidRPr="008C0D92">
              <w:t xml:space="preserve">Univerzita Tomáš Bati ve Zlíně, </w:t>
            </w:r>
            <w:r>
              <w:t xml:space="preserve">Fakulta managementu a ekonomie, </w:t>
            </w:r>
            <w:r w:rsidRPr="008C0D92">
              <w:t xml:space="preserve">Management a ekonomika </w:t>
            </w:r>
            <w:r>
              <w:t>– Ph.D.</w:t>
            </w:r>
          </w:p>
          <w:p w14:paraId="19699CCD" w14:textId="77777777" w:rsidR="0039790E" w:rsidRDefault="0039790E" w:rsidP="006A00FF">
            <w:pPr>
              <w:jc w:val="both"/>
            </w:pPr>
            <w:r w:rsidRPr="008C0D92">
              <w:t>1998</w:t>
            </w:r>
            <w:r>
              <w:t>–</w:t>
            </w:r>
            <w:r w:rsidRPr="008C0D92">
              <w:t>2003</w:t>
            </w:r>
            <w:r>
              <w:tab/>
            </w:r>
            <w:r w:rsidRPr="008C0D92">
              <w:t xml:space="preserve">Univerzita Tomáš Bati ve Zlíně, </w:t>
            </w:r>
            <w:r>
              <w:t xml:space="preserve">Fakulta managementu a ekonomie, </w:t>
            </w:r>
            <w:r w:rsidRPr="008C0D92">
              <w:t xml:space="preserve">Management a ekonomika </w:t>
            </w:r>
            <w:r>
              <w:t>– Bc., Ing.</w:t>
            </w:r>
          </w:p>
          <w:p w14:paraId="03B13673" w14:textId="77777777" w:rsidR="0039790E" w:rsidRPr="008C0D92" w:rsidRDefault="0039790E" w:rsidP="006A00FF">
            <w:pPr>
              <w:jc w:val="both"/>
            </w:pPr>
          </w:p>
        </w:tc>
      </w:tr>
      <w:tr w:rsidR="0039790E" w14:paraId="22F50DE0" w14:textId="77777777" w:rsidTr="006A00FF">
        <w:trPr>
          <w:trHeight w:val="20"/>
        </w:trPr>
        <w:tc>
          <w:tcPr>
            <w:tcW w:w="9859" w:type="dxa"/>
            <w:gridSpan w:val="15"/>
            <w:shd w:val="clear" w:color="auto" w:fill="F7CAAC"/>
          </w:tcPr>
          <w:p w14:paraId="69CE1B2A" w14:textId="77777777" w:rsidR="0039790E" w:rsidRDefault="0039790E" w:rsidP="006A00FF">
            <w:pPr>
              <w:jc w:val="both"/>
              <w:rPr>
                <w:b/>
              </w:rPr>
            </w:pPr>
            <w:r>
              <w:rPr>
                <w:b/>
              </w:rPr>
              <w:t>Údaje o odborném působení od absolvování VŠ</w:t>
            </w:r>
          </w:p>
        </w:tc>
      </w:tr>
      <w:tr w:rsidR="0039790E" w14:paraId="28CC33F7" w14:textId="77777777" w:rsidTr="006A00FF">
        <w:trPr>
          <w:trHeight w:val="20"/>
        </w:trPr>
        <w:tc>
          <w:tcPr>
            <w:tcW w:w="9859" w:type="dxa"/>
            <w:gridSpan w:val="15"/>
          </w:tcPr>
          <w:p w14:paraId="2E220844" w14:textId="77777777" w:rsidR="0039790E" w:rsidRDefault="0039790E" w:rsidP="006A00FF">
            <w:pPr>
              <w:ind w:left="1099" w:hanging="1099"/>
              <w:jc w:val="both"/>
            </w:pPr>
            <w:r w:rsidRPr="0002178D">
              <w:t>2011</w:t>
            </w:r>
            <w:r>
              <w:t>–</w:t>
            </w:r>
            <w:r>
              <w:tab/>
            </w:r>
            <w:r w:rsidRPr="0002178D">
              <w:t xml:space="preserve">Moravská vysoká škola Olomouc, Ústav podnikové ekonomiky, akademický pracovník </w:t>
            </w:r>
          </w:p>
          <w:p w14:paraId="6AA3F3E3" w14:textId="77777777" w:rsidR="0039790E" w:rsidRPr="0002178D" w:rsidRDefault="0039790E" w:rsidP="006A00FF">
            <w:pPr>
              <w:ind w:left="1099" w:hanging="1099"/>
              <w:jc w:val="both"/>
            </w:pPr>
            <w:r w:rsidRPr="0002178D">
              <w:t>2006</w:t>
            </w:r>
            <w:r>
              <w:t>–</w:t>
            </w:r>
            <w:r>
              <w:tab/>
            </w:r>
            <w:r w:rsidRPr="0002178D">
              <w:t xml:space="preserve">Univerzita Tomáše Bati ve Zlíně, Fakulta managementu a ekonomiky, akademický </w:t>
            </w:r>
          </w:p>
          <w:p w14:paraId="2ED04DD7" w14:textId="77777777" w:rsidR="0039790E" w:rsidRPr="0002178D" w:rsidRDefault="0039790E" w:rsidP="006A00FF">
            <w:pPr>
              <w:ind w:left="1099" w:hanging="1099"/>
              <w:jc w:val="both"/>
            </w:pPr>
            <w:r>
              <w:tab/>
            </w:r>
            <w:r w:rsidRPr="0002178D">
              <w:t>pracovník, odborný asistent, ředitel Ústavu podnikové ekonomiky (od 2016)</w:t>
            </w:r>
          </w:p>
          <w:p w14:paraId="08470D0C" w14:textId="77777777" w:rsidR="0039790E" w:rsidRPr="0002178D" w:rsidRDefault="0039790E" w:rsidP="006A00FF">
            <w:pPr>
              <w:jc w:val="both"/>
            </w:pPr>
          </w:p>
        </w:tc>
      </w:tr>
      <w:tr w:rsidR="0039790E" w14:paraId="39EC4801" w14:textId="77777777" w:rsidTr="006A00FF">
        <w:trPr>
          <w:trHeight w:val="250"/>
        </w:trPr>
        <w:tc>
          <w:tcPr>
            <w:tcW w:w="9859" w:type="dxa"/>
            <w:gridSpan w:val="15"/>
            <w:shd w:val="clear" w:color="auto" w:fill="F7CAAC"/>
          </w:tcPr>
          <w:p w14:paraId="3CF263D2" w14:textId="77777777" w:rsidR="0039790E" w:rsidRDefault="0039790E" w:rsidP="006A00FF">
            <w:pPr>
              <w:jc w:val="both"/>
            </w:pPr>
            <w:r>
              <w:rPr>
                <w:b/>
              </w:rPr>
              <w:t>Zkušenosti s vedením kvalifikačních a rigorózních prací</w:t>
            </w:r>
          </w:p>
        </w:tc>
      </w:tr>
      <w:tr w:rsidR="0039790E" w14:paraId="00D6206E" w14:textId="77777777" w:rsidTr="006A00FF">
        <w:trPr>
          <w:trHeight w:val="20"/>
        </w:trPr>
        <w:tc>
          <w:tcPr>
            <w:tcW w:w="9859" w:type="dxa"/>
            <w:gridSpan w:val="15"/>
          </w:tcPr>
          <w:p w14:paraId="38932A9A" w14:textId="64012D44" w:rsidR="0039790E" w:rsidRDefault="002A2514" w:rsidP="002A2514">
            <w:pPr>
              <w:jc w:val="both"/>
            </w:pPr>
            <w:r>
              <w:t xml:space="preserve">38 </w:t>
            </w:r>
            <w:r w:rsidR="0039790E">
              <w:t xml:space="preserve">vedených a obhájených bakalářských prací, </w:t>
            </w:r>
            <w:r>
              <w:t xml:space="preserve">54 </w:t>
            </w:r>
            <w:r w:rsidR="0039790E">
              <w:t>vedených a obhájených diplomových prací</w:t>
            </w:r>
          </w:p>
        </w:tc>
      </w:tr>
      <w:tr w:rsidR="0039790E" w14:paraId="17B2286C" w14:textId="77777777" w:rsidTr="006A00FF">
        <w:trPr>
          <w:cantSplit/>
        </w:trPr>
        <w:tc>
          <w:tcPr>
            <w:tcW w:w="3347" w:type="dxa"/>
            <w:gridSpan w:val="3"/>
            <w:tcBorders>
              <w:top w:val="single" w:sz="12" w:space="0" w:color="auto"/>
            </w:tcBorders>
            <w:shd w:val="clear" w:color="auto" w:fill="F7CAAC"/>
          </w:tcPr>
          <w:p w14:paraId="31A6BE34" w14:textId="77777777" w:rsidR="0039790E" w:rsidRDefault="0039790E" w:rsidP="006A00FF">
            <w:pPr>
              <w:jc w:val="both"/>
            </w:pPr>
            <w:r>
              <w:rPr>
                <w:b/>
              </w:rPr>
              <w:t xml:space="preserve">Obor habilitačního řízení </w:t>
            </w:r>
          </w:p>
        </w:tc>
        <w:tc>
          <w:tcPr>
            <w:tcW w:w="2245" w:type="dxa"/>
            <w:gridSpan w:val="3"/>
            <w:tcBorders>
              <w:top w:val="single" w:sz="12" w:space="0" w:color="auto"/>
            </w:tcBorders>
            <w:shd w:val="clear" w:color="auto" w:fill="F7CAAC"/>
          </w:tcPr>
          <w:p w14:paraId="64DBAB1B" w14:textId="77777777" w:rsidR="0039790E" w:rsidRDefault="0039790E" w:rsidP="006A00FF">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400476" w14:textId="77777777" w:rsidR="0039790E" w:rsidRDefault="0039790E" w:rsidP="006A00FF">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4F7F656" w14:textId="77777777" w:rsidR="0039790E" w:rsidRDefault="0039790E" w:rsidP="006A00FF">
            <w:pPr>
              <w:jc w:val="both"/>
              <w:rPr>
                <w:b/>
              </w:rPr>
            </w:pPr>
            <w:r>
              <w:rPr>
                <w:b/>
              </w:rPr>
              <w:t>Ohlasy publikací</w:t>
            </w:r>
          </w:p>
        </w:tc>
      </w:tr>
      <w:tr w:rsidR="0039790E" w14:paraId="5A4E1D71" w14:textId="77777777" w:rsidTr="00C9509E">
        <w:trPr>
          <w:cantSplit/>
        </w:trPr>
        <w:tc>
          <w:tcPr>
            <w:tcW w:w="3347" w:type="dxa"/>
            <w:gridSpan w:val="3"/>
          </w:tcPr>
          <w:p w14:paraId="28C56F48" w14:textId="77777777" w:rsidR="0039790E" w:rsidRDefault="0039790E" w:rsidP="006A00FF">
            <w:pPr>
              <w:jc w:val="both"/>
            </w:pPr>
            <w:r>
              <w:t>Management a ekonomika podniku</w:t>
            </w:r>
          </w:p>
        </w:tc>
        <w:tc>
          <w:tcPr>
            <w:tcW w:w="2245" w:type="dxa"/>
            <w:gridSpan w:val="3"/>
          </w:tcPr>
          <w:p w14:paraId="394AF1E7" w14:textId="77777777" w:rsidR="0039790E" w:rsidRDefault="0039790E" w:rsidP="006A00FF">
            <w:pPr>
              <w:jc w:val="both"/>
            </w:pPr>
            <w:r>
              <w:t>2019</w:t>
            </w:r>
          </w:p>
        </w:tc>
        <w:tc>
          <w:tcPr>
            <w:tcW w:w="2248" w:type="dxa"/>
            <w:gridSpan w:val="5"/>
            <w:tcBorders>
              <w:right w:val="single" w:sz="12" w:space="0" w:color="auto"/>
            </w:tcBorders>
          </w:tcPr>
          <w:p w14:paraId="0B2EEF1B" w14:textId="77777777" w:rsidR="0039790E" w:rsidRDefault="0039790E" w:rsidP="006A00FF">
            <w:pPr>
              <w:jc w:val="both"/>
            </w:pPr>
            <w:r>
              <w:t>UTB ve Zlíně</w:t>
            </w:r>
          </w:p>
        </w:tc>
        <w:tc>
          <w:tcPr>
            <w:tcW w:w="698" w:type="dxa"/>
            <w:gridSpan w:val="2"/>
            <w:tcBorders>
              <w:left w:val="single" w:sz="12" w:space="0" w:color="auto"/>
            </w:tcBorders>
            <w:shd w:val="clear" w:color="auto" w:fill="F7CAAC"/>
          </w:tcPr>
          <w:p w14:paraId="22979D87" w14:textId="77777777" w:rsidR="0039790E" w:rsidRPr="00F20AEF" w:rsidRDefault="0039790E" w:rsidP="006A00FF">
            <w:pPr>
              <w:jc w:val="both"/>
            </w:pPr>
            <w:r w:rsidRPr="00F20AEF">
              <w:rPr>
                <w:b/>
              </w:rPr>
              <w:t>WoS</w:t>
            </w:r>
          </w:p>
        </w:tc>
        <w:tc>
          <w:tcPr>
            <w:tcW w:w="627" w:type="dxa"/>
            <w:shd w:val="clear" w:color="auto" w:fill="F7CAAC"/>
          </w:tcPr>
          <w:p w14:paraId="2D82F8CB" w14:textId="77777777" w:rsidR="0039790E" w:rsidRPr="00F20AEF" w:rsidRDefault="0039790E" w:rsidP="006A00FF">
            <w:pPr>
              <w:jc w:val="both"/>
              <w:rPr>
                <w:sz w:val="18"/>
              </w:rPr>
            </w:pPr>
            <w:r w:rsidRPr="00F20AEF">
              <w:rPr>
                <w:b/>
                <w:sz w:val="18"/>
              </w:rPr>
              <w:t>Scopus</w:t>
            </w:r>
          </w:p>
        </w:tc>
        <w:tc>
          <w:tcPr>
            <w:tcW w:w="694" w:type="dxa"/>
            <w:shd w:val="clear" w:color="auto" w:fill="F7CAAC"/>
          </w:tcPr>
          <w:p w14:paraId="148F58CB" w14:textId="77777777" w:rsidR="0039790E" w:rsidRDefault="0039790E" w:rsidP="006A00FF">
            <w:pPr>
              <w:jc w:val="both"/>
            </w:pPr>
            <w:r>
              <w:rPr>
                <w:b/>
                <w:sz w:val="18"/>
              </w:rPr>
              <w:t>ostatní</w:t>
            </w:r>
          </w:p>
        </w:tc>
      </w:tr>
      <w:tr w:rsidR="0039790E" w14:paraId="51E254D7" w14:textId="77777777" w:rsidTr="00C9509E">
        <w:trPr>
          <w:cantSplit/>
          <w:trHeight w:val="70"/>
        </w:trPr>
        <w:tc>
          <w:tcPr>
            <w:tcW w:w="3347" w:type="dxa"/>
            <w:gridSpan w:val="3"/>
            <w:shd w:val="clear" w:color="auto" w:fill="F7CAAC"/>
          </w:tcPr>
          <w:p w14:paraId="01CC4CA6" w14:textId="77777777" w:rsidR="0039790E" w:rsidRDefault="0039790E" w:rsidP="006A00FF">
            <w:pPr>
              <w:jc w:val="both"/>
            </w:pPr>
            <w:r>
              <w:rPr>
                <w:b/>
              </w:rPr>
              <w:t>Obor jmenovacího řízení</w:t>
            </w:r>
          </w:p>
        </w:tc>
        <w:tc>
          <w:tcPr>
            <w:tcW w:w="2245" w:type="dxa"/>
            <w:gridSpan w:val="3"/>
            <w:shd w:val="clear" w:color="auto" w:fill="F7CAAC"/>
          </w:tcPr>
          <w:p w14:paraId="15A5328E" w14:textId="77777777" w:rsidR="0039790E" w:rsidRDefault="0039790E" w:rsidP="006A00FF">
            <w:pPr>
              <w:jc w:val="both"/>
            </w:pPr>
            <w:r>
              <w:rPr>
                <w:b/>
              </w:rPr>
              <w:t>Rok udělení hodnosti</w:t>
            </w:r>
          </w:p>
        </w:tc>
        <w:tc>
          <w:tcPr>
            <w:tcW w:w="2248" w:type="dxa"/>
            <w:gridSpan w:val="5"/>
            <w:tcBorders>
              <w:right w:val="single" w:sz="12" w:space="0" w:color="auto"/>
            </w:tcBorders>
            <w:shd w:val="clear" w:color="auto" w:fill="F7CAAC"/>
          </w:tcPr>
          <w:p w14:paraId="7D91388B" w14:textId="77777777" w:rsidR="0039790E" w:rsidRDefault="0039790E" w:rsidP="006A00FF">
            <w:pPr>
              <w:jc w:val="both"/>
            </w:pPr>
            <w:r>
              <w:rPr>
                <w:b/>
              </w:rPr>
              <w:t>Řízení konáno na VŠ</w:t>
            </w:r>
          </w:p>
        </w:tc>
        <w:tc>
          <w:tcPr>
            <w:tcW w:w="698" w:type="dxa"/>
            <w:gridSpan w:val="2"/>
            <w:tcBorders>
              <w:left w:val="single" w:sz="12" w:space="0" w:color="auto"/>
            </w:tcBorders>
          </w:tcPr>
          <w:p w14:paraId="47331DDD" w14:textId="1C326591" w:rsidR="0039790E" w:rsidRPr="00F20AEF" w:rsidRDefault="00DC3789" w:rsidP="006A00FF">
            <w:pPr>
              <w:jc w:val="both"/>
              <w:rPr>
                <w:b/>
              </w:rPr>
            </w:pPr>
            <w:r>
              <w:rPr>
                <w:b/>
              </w:rPr>
              <w:t>176</w:t>
            </w:r>
          </w:p>
        </w:tc>
        <w:tc>
          <w:tcPr>
            <w:tcW w:w="627" w:type="dxa"/>
          </w:tcPr>
          <w:p w14:paraId="0F0D7A62" w14:textId="546F39AD" w:rsidR="0039790E" w:rsidRPr="00F20AEF" w:rsidRDefault="00DC3789" w:rsidP="006A00FF">
            <w:pPr>
              <w:jc w:val="both"/>
              <w:rPr>
                <w:b/>
              </w:rPr>
            </w:pPr>
            <w:r>
              <w:rPr>
                <w:b/>
              </w:rPr>
              <w:t>195</w:t>
            </w:r>
          </w:p>
        </w:tc>
        <w:tc>
          <w:tcPr>
            <w:tcW w:w="694" w:type="dxa"/>
          </w:tcPr>
          <w:p w14:paraId="131CC5F0" w14:textId="77777777" w:rsidR="0039790E" w:rsidRDefault="0039790E" w:rsidP="006A00FF">
            <w:pPr>
              <w:jc w:val="both"/>
              <w:rPr>
                <w:b/>
              </w:rPr>
            </w:pPr>
            <w:r>
              <w:rPr>
                <w:b/>
              </w:rPr>
              <w:t>104</w:t>
            </w:r>
          </w:p>
        </w:tc>
      </w:tr>
      <w:tr w:rsidR="0039790E" w14:paraId="013F8007" w14:textId="77777777" w:rsidTr="006A00FF">
        <w:trPr>
          <w:trHeight w:val="205"/>
        </w:trPr>
        <w:tc>
          <w:tcPr>
            <w:tcW w:w="3347" w:type="dxa"/>
            <w:gridSpan w:val="3"/>
          </w:tcPr>
          <w:p w14:paraId="72DD8EF9" w14:textId="77777777" w:rsidR="0039790E" w:rsidRDefault="0039790E" w:rsidP="006A00FF">
            <w:pPr>
              <w:jc w:val="both"/>
            </w:pPr>
          </w:p>
        </w:tc>
        <w:tc>
          <w:tcPr>
            <w:tcW w:w="2245" w:type="dxa"/>
            <w:gridSpan w:val="3"/>
          </w:tcPr>
          <w:p w14:paraId="38C2E29D" w14:textId="77777777" w:rsidR="0039790E" w:rsidRDefault="0039790E" w:rsidP="006A00FF">
            <w:pPr>
              <w:jc w:val="both"/>
            </w:pPr>
          </w:p>
        </w:tc>
        <w:tc>
          <w:tcPr>
            <w:tcW w:w="2248" w:type="dxa"/>
            <w:gridSpan w:val="5"/>
            <w:tcBorders>
              <w:right w:val="single" w:sz="12" w:space="0" w:color="auto"/>
            </w:tcBorders>
          </w:tcPr>
          <w:p w14:paraId="277C7A20" w14:textId="77777777" w:rsidR="0039790E" w:rsidRDefault="0039790E" w:rsidP="006A00FF">
            <w:pPr>
              <w:jc w:val="both"/>
            </w:pPr>
          </w:p>
        </w:tc>
        <w:tc>
          <w:tcPr>
            <w:tcW w:w="1325" w:type="dxa"/>
            <w:gridSpan w:val="3"/>
            <w:tcBorders>
              <w:left w:val="single" w:sz="12" w:space="0" w:color="auto"/>
            </w:tcBorders>
            <w:shd w:val="clear" w:color="auto" w:fill="FBD4B4"/>
            <w:vAlign w:val="center"/>
          </w:tcPr>
          <w:p w14:paraId="6D65F656" w14:textId="77777777" w:rsidR="0039790E" w:rsidRPr="00F20AEF" w:rsidRDefault="0039790E" w:rsidP="006A00FF">
            <w:pPr>
              <w:jc w:val="both"/>
              <w:rPr>
                <w:b/>
                <w:sz w:val="18"/>
              </w:rPr>
            </w:pPr>
            <w:r w:rsidRPr="00F20AEF">
              <w:rPr>
                <w:b/>
                <w:sz w:val="18"/>
              </w:rPr>
              <w:t>H-index WoS/Scopus</w:t>
            </w:r>
          </w:p>
        </w:tc>
        <w:tc>
          <w:tcPr>
            <w:tcW w:w="694" w:type="dxa"/>
            <w:vAlign w:val="center"/>
          </w:tcPr>
          <w:p w14:paraId="7BA843D7" w14:textId="4A047F0F" w:rsidR="0039790E" w:rsidRDefault="0039790E" w:rsidP="00DC3789">
            <w:pPr>
              <w:rPr>
                <w:b/>
              </w:rPr>
            </w:pPr>
            <w:r>
              <w:rPr>
                <w:b/>
              </w:rPr>
              <w:t xml:space="preserve">  </w:t>
            </w:r>
            <w:r w:rsidR="00DC3789">
              <w:rPr>
                <w:b/>
              </w:rPr>
              <w:t>8</w:t>
            </w:r>
            <w:r>
              <w:rPr>
                <w:b/>
              </w:rPr>
              <w:t xml:space="preserve"> /</w:t>
            </w:r>
            <w:r w:rsidR="00DC3789">
              <w:rPr>
                <w:b/>
              </w:rPr>
              <w:t xml:space="preserve"> 7</w:t>
            </w:r>
          </w:p>
        </w:tc>
      </w:tr>
      <w:tr w:rsidR="0039790E" w14:paraId="5460E314" w14:textId="77777777" w:rsidTr="006A00FF">
        <w:tc>
          <w:tcPr>
            <w:tcW w:w="9859" w:type="dxa"/>
            <w:gridSpan w:val="15"/>
            <w:shd w:val="clear" w:color="auto" w:fill="F7CAAC"/>
          </w:tcPr>
          <w:p w14:paraId="7C1F35D3" w14:textId="77777777" w:rsidR="0039790E" w:rsidRDefault="0039790E" w:rsidP="006A00FF">
            <w:pPr>
              <w:jc w:val="both"/>
              <w:rPr>
                <w:b/>
              </w:rPr>
            </w:pPr>
            <w:r>
              <w:rPr>
                <w:b/>
              </w:rPr>
              <w:t xml:space="preserve">Přehled o nejvýznamnější publikační a další tvůrčí činnosti nebo další profesní činnosti u odborníků z praxe vztahující se k zabezpečovaným předmětům </w:t>
            </w:r>
          </w:p>
        </w:tc>
      </w:tr>
      <w:tr w:rsidR="0039790E" w14:paraId="4CF0EE7C" w14:textId="77777777" w:rsidTr="00C9509E">
        <w:trPr>
          <w:trHeight w:val="20"/>
        </w:trPr>
        <w:tc>
          <w:tcPr>
            <w:tcW w:w="9859" w:type="dxa"/>
            <w:gridSpan w:val="15"/>
          </w:tcPr>
          <w:p w14:paraId="249A7596" w14:textId="245D3D6E" w:rsidR="00EB2B17" w:rsidRPr="00EB2B17" w:rsidRDefault="00EB2B17" w:rsidP="006A00FF">
            <w:pPr>
              <w:pStyle w:val="bb"/>
              <w:rPr>
                <w:b/>
              </w:rPr>
            </w:pPr>
            <w:r w:rsidRPr="00EB2B17">
              <w:rPr>
                <w:b/>
              </w:rPr>
              <w:t>Jimp</w:t>
            </w:r>
          </w:p>
          <w:p w14:paraId="23F44C36" w14:textId="5D5B3724" w:rsidR="0039790E" w:rsidRDefault="0039790E" w:rsidP="006A00FF">
            <w:pPr>
              <w:pStyle w:val="bb"/>
            </w:pPr>
            <w:r w:rsidRPr="00413A89">
              <w:t>ODEI, M. A.</w:t>
            </w:r>
            <w:r w:rsidR="0098198E">
              <w:t xml:space="preserve"> –</w:t>
            </w:r>
            <w:r w:rsidRPr="00413A89">
              <w:t xml:space="preserve"> NOVÁK, P. Determinants of universities’ spin-off creations. </w:t>
            </w:r>
            <w:r w:rsidRPr="00413A89">
              <w:rPr>
                <w:i/>
                <w:iCs/>
              </w:rPr>
              <w:t>Economic Research-Ekonomska Istrazivanja</w:t>
            </w:r>
            <w:r w:rsidRPr="00413A89">
              <w:t xml:space="preserve">, </w:t>
            </w:r>
            <w:r w:rsidR="00053599" w:rsidRPr="00413A89">
              <w:t>2022</w:t>
            </w:r>
            <w:r w:rsidR="00053599">
              <w:t xml:space="preserve">, </w:t>
            </w:r>
            <w:r w:rsidR="00A256F8">
              <w:t xml:space="preserve">roč. </w:t>
            </w:r>
            <w:r w:rsidR="00053599">
              <w:t>35</w:t>
            </w:r>
            <w:r w:rsidR="003104FC">
              <w:t xml:space="preserve">, č. </w:t>
            </w:r>
            <w:r w:rsidR="00053599">
              <w:t>1</w:t>
            </w:r>
            <w:r w:rsidRPr="00413A89">
              <w:t>, s. 1</w:t>
            </w:r>
            <w:r w:rsidR="00A256F8">
              <w:t>–</w:t>
            </w:r>
            <w:r w:rsidRPr="00413A89">
              <w:t xml:space="preserve">20. ISSN 1331-677X. </w:t>
            </w:r>
            <w:r w:rsidR="00AE0C60">
              <w:t>(25%)</w:t>
            </w:r>
          </w:p>
          <w:p w14:paraId="074899AA" w14:textId="5406F4FD" w:rsidR="0039790E" w:rsidRPr="00C222F1" w:rsidRDefault="0039790E" w:rsidP="006A00FF">
            <w:pPr>
              <w:pStyle w:val="bb"/>
            </w:pPr>
            <w:r w:rsidRPr="00C222F1">
              <w:t>WAGNER, J.</w:t>
            </w:r>
            <w:r w:rsidR="0098198E">
              <w:t xml:space="preserve"> –</w:t>
            </w:r>
            <w:r w:rsidRPr="00C222F1">
              <w:t xml:space="preserve"> PETERA,</w:t>
            </w:r>
            <w:r w:rsidR="0098198E">
              <w:t xml:space="preserve"> </w:t>
            </w:r>
            <w:r w:rsidRPr="00C222F1">
              <w:t>P.</w:t>
            </w:r>
            <w:r w:rsidR="0098198E">
              <w:t xml:space="preserve"> –</w:t>
            </w:r>
            <w:r w:rsidRPr="00C222F1">
              <w:t xml:space="preserve"> POPESKO, B.</w:t>
            </w:r>
            <w:r w:rsidR="0098198E">
              <w:t xml:space="preserve"> – </w:t>
            </w:r>
            <w:r w:rsidRPr="00C222F1">
              <w:rPr>
                <w:bCs/>
              </w:rPr>
              <w:t>NOVAK, P.</w:t>
            </w:r>
            <w:r w:rsidRPr="00C222F1">
              <w:t xml:space="preserve"> </w:t>
            </w:r>
            <w:r w:rsidR="0098198E">
              <w:t>–</w:t>
            </w:r>
            <w:r w:rsidRPr="00C222F1">
              <w:t xml:space="preserve"> SAFR, K. Usefulness of the budget: the mediating effect of participative budgeting and budget-based evaluation and rewarding. </w:t>
            </w:r>
            <w:r w:rsidRPr="00246E1C">
              <w:rPr>
                <w:i/>
              </w:rPr>
              <w:t>Baltic Journal of Management</w:t>
            </w:r>
            <w:r w:rsidR="00A256F8">
              <w:t>,</w:t>
            </w:r>
            <w:r w:rsidR="00A256F8" w:rsidRPr="00C222F1">
              <w:t xml:space="preserve"> </w:t>
            </w:r>
            <w:r w:rsidRPr="00C222F1">
              <w:t xml:space="preserve">2021, </w:t>
            </w:r>
            <w:r w:rsidR="00A256F8">
              <w:t xml:space="preserve">roč. </w:t>
            </w:r>
            <w:r w:rsidRPr="00C222F1">
              <w:t>16</w:t>
            </w:r>
            <w:r w:rsidR="003104FC">
              <w:t xml:space="preserve">, č. </w:t>
            </w:r>
            <w:r w:rsidRPr="00C222F1">
              <w:t>4</w:t>
            </w:r>
            <w:r w:rsidR="00A256F8">
              <w:t xml:space="preserve">, s. </w:t>
            </w:r>
            <w:r w:rsidRPr="00C222F1">
              <w:t>602</w:t>
            </w:r>
            <w:r w:rsidR="00053599">
              <w:t>–</w:t>
            </w:r>
            <w:r w:rsidRPr="00C222F1">
              <w:t xml:space="preserve">620. DOI: </w:t>
            </w:r>
            <w:r w:rsidRPr="00C222F1">
              <w:rPr>
                <w:rStyle w:val="value"/>
                <w:sz w:val="22"/>
                <w:szCs w:val="22"/>
              </w:rPr>
              <w:t>10.1108/BJM-02-2020-0049</w:t>
            </w:r>
            <w:r w:rsidR="00AE0C60">
              <w:rPr>
                <w:rStyle w:val="value"/>
                <w:sz w:val="22"/>
                <w:szCs w:val="22"/>
              </w:rPr>
              <w:t xml:space="preserve"> (18%)</w:t>
            </w:r>
          </w:p>
          <w:p w14:paraId="1838C4C2" w14:textId="0AA4C606" w:rsidR="0039790E" w:rsidRPr="00C222F1" w:rsidRDefault="0039790E" w:rsidP="006A00FF">
            <w:pPr>
              <w:pStyle w:val="bb"/>
              <w:rPr>
                <w:color w:val="2E2E2E"/>
              </w:rPr>
            </w:pPr>
            <w:r w:rsidRPr="00C222F1">
              <w:rPr>
                <w:color w:val="2E2E2E"/>
              </w:rPr>
              <w:t>ODEI, M.A.</w:t>
            </w:r>
            <w:r w:rsidR="0098198E">
              <w:rPr>
                <w:color w:val="2E2E2E"/>
              </w:rPr>
              <w:t xml:space="preserve"> –</w:t>
            </w:r>
            <w:r w:rsidRPr="00C222F1">
              <w:rPr>
                <w:color w:val="2E2E2E"/>
              </w:rPr>
              <w:t xml:space="preserve"> NOVÁK, P. </w:t>
            </w:r>
            <w:hyperlink r:id="rId21" w:tooltip="Show document details" w:history="1">
              <w:r w:rsidRPr="00C222F1">
                <w:rPr>
                  <w:i/>
                  <w:color w:val="2E2E2E"/>
                </w:rPr>
                <w:t>Appraisal of the factors contributing to European small and medium enterprises innovation performance</w:t>
              </w:r>
            </w:hyperlink>
            <w:r w:rsidRPr="00C222F1">
              <w:rPr>
                <w:i/>
                <w:color w:val="2E2E2E"/>
              </w:rPr>
              <w:t>,</w:t>
            </w:r>
            <w:r w:rsidRPr="00C222F1">
              <w:rPr>
                <w:color w:val="2E2E2E"/>
              </w:rPr>
              <w:t xml:space="preserve"> </w:t>
            </w:r>
            <w:hyperlink r:id="rId22" w:tooltip="Show document details" w:history="1">
              <w:r w:rsidRPr="00C222F1">
                <w:rPr>
                  <w:color w:val="2E2E2E"/>
                </w:rPr>
                <w:t>Problems and Perspectives in Management</w:t>
              </w:r>
            </w:hyperlink>
            <w:r w:rsidRPr="00C222F1">
              <w:rPr>
                <w:color w:val="2E2E2E"/>
              </w:rPr>
              <w:t xml:space="preserve">, 2020, </w:t>
            </w:r>
            <w:r w:rsidR="0007459A">
              <w:rPr>
                <w:color w:val="2E2E2E"/>
              </w:rPr>
              <w:t xml:space="preserve">roč. </w:t>
            </w:r>
            <w:r w:rsidRPr="00C222F1">
              <w:rPr>
                <w:color w:val="2E2E2E"/>
              </w:rPr>
              <w:t>18</w:t>
            </w:r>
            <w:r w:rsidR="003104FC">
              <w:rPr>
                <w:color w:val="2E2E2E"/>
              </w:rPr>
              <w:t xml:space="preserve">, č. </w:t>
            </w:r>
            <w:r w:rsidRPr="00C222F1">
              <w:rPr>
                <w:color w:val="2E2E2E"/>
              </w:rPr>
              <w:t xml:space="preserve">2, </w:t>
            </w:r>
            <w:r w:rsidR="004E0D81">
              <w:rPr>
                <w:color w:val="2E2E2E"/>
              </w:rPr>
              <w:t>s</w:t>
            </w:r>
            <w:r w:rsidRPr="00C222F1">
              <w:rPr>
                <w:color w:val="2E2E2E"/>
              </w:rPr>
              <w:t>. 102–113</w:t>
            </w:r>
            <w:r w:rsidR="0017375F">
              <w:rPr>
                <w:color w:val="2E2E2E"/>
              </w:rPr>
              <w:t xml:space="preserve"> (30%)</w:t>
            </w:r>
          </w:p>
          <w:p w14:paraId="59A4CBFD" w14:textId="6668D48E" w:rsidR="0039790E" w:rsidRPr="00C222F1" w:rsidRDefault="0039790E" w:rsidP="006A00FF">
            <w:pPr>
              <w:pStyle w:val="bb"/>
            </w:pPr>
            <w:r w:rsidRPr="00C222F1">
              <w:t>ODEI, M. A.</w:t>
            </w:r>
            <w:r w:rsidR="0098198E">
              <w:t xml:space="preserve"> –</w:t>
            </w:r>
            <w:r w:rsidRPr="00C222F1">
              <w:t xml:space="preserve"> NOVÁK, P. Appraisal of the factors contributing to European small and medium enterprises innovation performance. </w:t>
            </w:r>
            <w:r w:rsidRPr="00C222F1">
              <w:rPr>
                <w:i/>
                <w:iCs/>
              </w:rPr>
              <w:t>Problems and Perspectives in Management</w:t>
            </w:r>
            <w:r w:rsidRPr="00C222F1">
              <w:t>, 2020, roč. 18</w:t>
            </w:r>
            <w:r w:rsidR="007430D7">
              <w:t xml:space="preserve"> (</w:t>
            </w:r>
            <w:r w:rsidRPr="00C222F1">
              <w:t>2</w:t>
            </w:r>
            <w:r w:rsidR="007430D7">
              <w:t>)</w:t>
            </w:r>
            <w:r w:rsidRPr="00C222F1">
              <w:t>, s. 102</w:t>
            </w:r>
            <w:r w:rsidR="00B56DA1">
              <w:t>–</w:t>
            </w:r>
            <w:r w:rsidRPr="00C222F1">
              <w:t>113. ISSN 1727-7051. (30%)</w:t>
            </w:r>
          </w:p>
          <w:p w14:paraId="1CCD24D2" w14:textId="05A581A2" w:rsidR="0039790E" w:rsidRDefault="0039790E" w:rsidP="006A00FF">
            <w:pPr>
              <w:jc w:val="both"/>
              <w:rPr>
                <w:sz w:val="22"/>
                <w:szCs w:val="22"/>
              </w:rPr>
            </w:pPr>
          </w:p>
          <w:p w14:paraId="5EA0A3E2" w14:textId="77777777" w:rsidR="00EB2B17" w:rsidRPr="007D63F5" w:rsidRDefault="00EB2B17" w:rsidP="00EB2B17">
            <w:pPr>
              <w:pStyle w:val="bb"/>
              <w:rPr>
                <w:b/>
              </w:rPr>
            </w:pPr>
            <w:r w:rsidRPr="007D63F5">
              <w:rPr>
                <w:b/>
              </w:rPr>
              <w:t>Jsc</w:t>
            </w:r>
          </w:p>
          <w:p w14:paraId="6D87F12D" w14:textId="03DC8817" w:rsidR="00EB2B17" w:rsidRPr="00413A89" w:rsidRDefault="00EB2B17" w:rsidP="00EB2B17">
            <w:pPr>
              <w:pStyle w:val="bb"/>
            </w:pPr>
            <w:r w:rsidRPr="00413A89">
              <w:t>REDI, S</w:t>
            </w:r>
            <w:r>
              <w:t>.</w:t>
            </w:r>
            <w:r w:rsidRPr="00413A89">
              <w:t xml:space="preserve"> A</w:t>
            </w:r>
            <w:r>
              <w:t>. –</w:t>
            </w:r>
            <w:r w:rsidRPr="00413A89">
              <w:t xml:space="preserve"> NOVÁK, P. </w:t>
            </w:r>
            <w:r>
              <w:t>Review on Macro-economic Viev in Ethiopia</w:t>
            </w:r>
            <w:r w:rsidR="009027EC">
              <w:t>’</w:t>
            </w:r>
            <w:r>
              <w:t>s Entrepreneurship Under Covid-19</w:t>
            </w:r>
            <w:r w:rsidRPr="00413A89">
              <w:t xml:space="preserve">. </w:t>
            </w:r>
            <w:r w:rsidRPr="00413A89">
              <w:rPr>
                <w:i/>
                <w:iCs/>
              </w:rPr>
              <w:t>Modern Management Review</w:t>
            </w:r>
            <w:r w:rsidRPr="00413A89">
              <w:t>, 2022, roč. 27</w:t>
            </w:r>
            <w:r w:rsidR="003104FC">
              <w:rPr>
                <w:color w:val="2E2E2E"/>
              </w:rPr>
              <w:t xml:space="preserve">, č. </w:t>
            </w:r>
            <w:r w:rsidRPr="00413A89">
              <w:t>1, s. 69</w:t>
            </w:r>
            <w:r w:rsidR="00371119">
              <w:t>–</w:t>
            </w:r>
            <w:r w:rsidRPr="00413A89">
              <w:t>79. (25%)</w:t>
            </w:r>
          </w:p>
          <w:p w14:paraId="5916BD17" w14:textId="77777777" w:rsidR="00EB2B17" w:rsidRPr="002A77B1" w:rsidRDefault="00EB2B17" w:rsidP="006A00FF">
            <w:pPr>
              <w:jc w:val="both"/>
              <w:rPr>
                <w:sz w:val="22"/>
                <w:szCs w:val="22"/>
              </w:rPr>
            </w:pPr>
          </w:p>
          <w:p w14:paraId="050A43AA" w14:textId="77777777" w:rsidR="0039790E" w:rsidRPr="00F44903" w:rsidRDefault="0039790E" w:rsidP="006A00FF">
            <w:pPr>
              <w:jc w:val="both"/>
              <w:rPr>
                <w:color w:val="0000FF"/>
                <w:sz w:val="22"/>
                <w:szCs w:val="22"/>
                <w:u w:val="single"/>
              </w:rPr>
            </w:pPr>
            <w:r w:rsidRPr="002A77B1">
              <w:rPr>
                <w:i/>
                <w:sz w:val="22"/>
                <w:szCs w:val="22"/>
              </w:rPr>
              <w:t>Přehled projektové činnosti:</w:t>
            </w:r>
          </w:p>
          <w:p w14:paraId="490F664A" w14:textId="77777777" w:rsidR="006A00FF" w:rsidRPr="0098198E" w:rsidRDefault="006A00FF" w:rsidP="0098198E">
            <w:pPr>
              <w:ind w:left="1382" w:hanging="1382"/>
            </w:pPr>
            <w:r w:rsidRPr="0098198E">
              <w:t>2020–2023</w:t>
            </w:r>
            <w:r w:rsidRPr="0098198E">
              <w:tab/>
              <w:t xml:space="preserve">ERASMUS+ Support of student entrepreneurial spirit development – člen řešitelského týmu, hlavní řešitel </w:t>
            </w:r>
          </w:p>
          <w:p w14:paraId="117D11A8" w14:textId="77777777" w:rsidR="006A00FF" w:rsidRPr="0098198E" w:rsidRDefault="006A00FF" w:rsidP="0098198E">
            <w:pPr>
              <w:ind w:left="1382" w:hanging="1382"/>
            </w:pPr>
            <w:r w:rsidRPr="0098198E">
              <w:t>2017-2019</w:t>
            </w:r>
            <w:r w:rsidRPr="0098198E">
              <w:tab/>
              <w:t>Determinanty struktury systémů rozpočetnictví a měření výkonnosti a jejich vliv na chování a výkonnost organizace  (GAČR 17-13518S) – člen řešitelského týmu</w:t>
            </w:r>
          </w:p>
          <w:p w14:paraId="297DD415" w14:textId="6ECB94CB" w:rsidR="0039790E" w:rsidRPr="0098198E" w:rsidRDefault="006A00FF" w:rsidP="0098198E">
            <w:pPr>
              <w:ind w:left="1382" w:hanging="1382"/>
            </w:pPr>
            <w:r w:rsidRPr="0098198E">
              <w:t>2014-2016</w:t>
            </w:r>
            <w:r w:rsidRPr="0098198E">
              <w:tab/>
            </w:r>
            <w:r w:rsidR="0039790E" w:rsidRPr="0098198E">
              <w:t>Variabilita skupin nákladů a její promítnutí v kalkulačním systému ve výrobních firmách  (</w:t>
            </w:r>
            <w:r w:rsidRPr="0098198E">
              <w:t>GAČR 14-21654P) – hlavní řešitel</w:t>
            </w:r>
          </w:p>
          <w:p w14:paraId="131826BC" w14:textId="3157D938" w:rsidR="006A00FF" w:rsidRPr="0098198E" w:rsidRDefault="006A00FF" w:rsidP="0098198E">
            <w:pPr>
              <w:ind w:left="1382" w:hanging="1382"/>
            </w:pPr>
            <w:r w:rsidRPr="0098198E">
              <w:t>2011-2013</w:t>
            </w:r>
            <w:r w:rsidRPr="0098198E">
              <w:tab/>
              <w:t>Ministerstvo zdravotnictví ČR NT 12235 Aplikace moderních kalkulačních metod pro účely optimalizace nákladů ve zdravotnictví – člen řešitelského týmu</w:t>
            </w:r>
          </w:p>
          <w:p w14:paraId="7088D8C5" w14:textId="0D97E658" w:rsidR="0039790E" w:rsidRDefault="0039790E" w:rsidP="006A00FF">
            <w:pPr>
              <w:ind w:left="1382" w:hanging="1382"/>
              <w:jc w:val="both"/>
              <w:rPr>
                <w:b/>
              </w:rPr>
            </w:pPr>
          </w:p>
        </w:tc>
      </w:tr>
      <w:tr w:rsidR="0039790E" w14:paraId="7947BBB9" w14:textId="77777777" w:rsidTr="006A00FF">
        <w:trPr>
          <w:trHeight w:val="218"/>
        </w:trPr>
        <w:tc>
          <w:tcPr>
            <w:tcW w:w="9859" w:type="dxa"/>
            <w:gridSpan w:val="15"/>
            <w:shd w:val="clear" w:color="auto" w:fill="F7CAAC"/>
          </w:tcPr>
          <w:p w14:paraId="51F9DAB2" w14:textId="77777777" w:rsidR="0039790E" w:rsidRDefault="0039790E" w:rsidP="006A00FF">
            <w:pPr>
              <w:rPr>
                <w:b/>
              </w:rPr>
            </w:pPr>
            <w:r>
              <w:rPr>
                <w:b/>
              </w:rPr>
              <w:t>Působení v zahraničí</w:t>
            </w:r>
          </w:p>
        </w:tc>
      </w:tr>
      <w:tr w:rsidR="0039790E" w14:paraId="356E7089" w14:textId="77777777" w:rsidTr="006A00FF">
        <w:trPr>
          <w:trHeight w:val="328"/>
        </w:trPr>
        <w:tc>
          <w:tcPr>
            <w:tcW w:w="9859" w:type="dxa"/>
            <w:gridSpan w:val="15"/>
          </w:tcPr>
          <w:p w14:paraId="4FF998F9" w14:textId="77777777" w:rsidR="0039790E" w:rsidRDefault="0039790E" w:rsidP="00387653">
            <w:pPr>
              <w:jc w:val="right"/>
              <w:rPr>
                <w:b/>
              </w:rPr>
            </w:pPr>
          </w:p>
        </w:tc>
      </w:tr>
      <w:tr w:rsidR="0039790E" w14:paraId="3C502D54" w14:textId="77777777" w:rsidTr="00E767F6">
        <w:trPr>
          <w:cantSplit/>
          <w:trHeight w:val="20"/>
        </w:trPr>
        <w:tc>
          <w:tcPr>
            <w:tcW w:w="2518" w:type="dxa"/>
            <w:shd w:val="clear" w:color="auto" w:fill="F7CAAC"/>
          </w:tcPr>
          <w:p w14:paraId="68DFF6B5" w14:textId="77777777" w:rsidR="0039790E" w:rsidRDefault="0039790E" w:rsidP="006A00FF">
            <w:pPr>
              <w:jc w:val="both"/>
              <w:rPr>
                <w:b/>
              </w:rPr>
            </w:pPr>
            <w:r>
              <w:rPr>
                <w:b/>
              </w:rPr>
              <w:t xml:space="preserve">Podpis </w:t>
            </w:r>
          </w:p>
        </w:tc>
        <w:tc>
          <w:tcPr>
            <w:tcW w:w="4536" w:type="dxa"/>
            <w:gridSpan w:val="8"/>
          </w:tcPr>
          <w:p w14:paraId="73086DC5" w14:textId="77777777" w:rsidR="0039790E" w:rsidRDefault="0039790E" w:rsidP="006A00FF">
            <w:pPr>
              <w:jc w:val="both"/>
            </w:pPr>
            <w:r>
              <w:t>Petr Novák v. r.</w:t>
            </w:r>
          </w:p>
        </w:tc>
        <w:tc>
          <w:tcPr>
            <w:tcW w:w="786" w:type="dxa"/>
            <w:gridSpan w:val="2"/>
            <w:shd w:val="clear" w:color="auto" w:fill="F7CAAC"/>
          </w:tcPr>
          <w:p w14:paraId="25680D9D" w14:textId="77777777" w:rsidR="0039790E" w:rsidRDefault="0039790E" w:rsidP="006A00FF">
            <w:pPr>
              <w:jc w:val="both"/>
            </w:pPr>
            <w:r>
              <w:rPr>
                <w:b/>
              </w:rPr>
              <w:t>datum</w:t>
            </w:r>
          </w:p>
        </w:tc>
        <w:tc>
          <w:tcPr>
            <w:tcW w:w="2019" w:type="dxa"/>
            <w:gridSpan w:val="4"/>
          </w:tcPr>
          <w:p w14:paraId="23DEFB01" w14:textId="39352E59" w:rsidR="0039790E" w:rsidRDefault="00387653" w:rsidP="006A00FF">
            <w:pPr>
              <w:jc w:val="both"/>
            </w:pPr>
            <w:r>
              <w:t>1. 2. 2023</w:t>
            </w:r>
          </w:p>
        </w:tc>
      </w:tr>
    </w:tbl>
    <w:p w14:paraId="6D47F870" w14:textId="5758118A"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523B8029" w14:textId="77777777" w:rsidTr="00C07AFA">
        <w:tc>
          <w:tcPr>
            <w:tcW w:w="9859" w:type="dxa"/>
            <w:gridSpan w:val="15"/>
            <w:tcBorders>
              <w:bottom w:val="double" w:sz="4" w:space="0" w:color="auto"/>
            </w:tcBorders>
            <w:shd w:val="clear" w:color="auto" w:fill="BDD6EE"/>
          </w:tcPr>
          <w:p w14:paraId="5353D5BC" w14:textId="77777777" w:rsidR="006375BC" w:rsidRDefault="006375BC" w:rsidP="00C07AFA">
            <w:pPr>
              <w:jc w:val="both"/>
              <w:rPr>
                <w:b/>
                <w:sz w:val="28"/>
              </w:rPr>
            </w:pPr>
            <w:r>
              <w:rPr>
                <w:b/>
                <w:sz w:val="28"/>
              </w:rPr>
              <w:t>C-I – Personální zabezpečení</w:t>
            </w:r>
          </w:p>
        </w:tc>
      </w:tr>
      <w:tr w:rsidR="006375BC" w14:paraId="4D533B02" w14:textId="77777777" w:rsidTr="00C07AFA">
        <w:tc>
          <w:tcPr>
            <w:tcW w:w="2518" w:type="dxa"/>
            <w:tcBorders>
              <w:top w:val="double" w:sz="4" w:space="0" w:color="auto"/>
            </w:tcBorders>
            <w:shd w:val="clear" w:color="auto" w:fill="F7CAAC"/>
          </w:tcPr>
          <w:p w14:paraId="4FB09031" w14:textId="77777777" w:rsidR="006375BC" w:rsidRDefault="006375BC" w:rsidP="00C07AFA">
            <w:pPr>
              <w:jc w:val="both"/>
              <w:rPr>
                <w:b/>
              </w:rPr>
            </w:pPr>
            <w:r>
              <w:rPr>
                <w:b/>
              </w:rPr>
              <w:t>Vysoká škola</w:t>
            </w:r>
          </w:p>
        </w:tc>
        <w:tc>
          <w:tcPr>
            <w:tcW w:w="7341" w:type="dxa"/>
            <w:gridSpan w:val="14"/>
          </w:tcPr>
          <w:p w14:paraId="439885D6" w14:textId="77777777" w:rsidR="006375BC" w:rsidRDefault="006375BC" w:rsidP="00C07AFA">
            <w:pPr>
              <w:jc w:val="both"/>
            </w:pPr>
            <w:r>
              <w:t>Univerzita Tomáše Bati ve Zlíně</w:t>
            </w:r>
          </w:p>
        </w:tc>
      </w:tr>
      <w:tr w:rsidR="006375BC" w14:paraId="05AE3E42" w14:textId="77777777" w:rsidTr="00C07AFA">
        <w:tc>
          <w:tcPr>
            <w:tcW w:w="2518" w:type="dxa"/>
            <w:shd w:val="clear" w:color="auto" w:fill="F7CAAC"/>
          </w:tcPr>
          <w:p w14:paraId="0D0B9485" w14:textId="77777777" w:rsidR="006375BC" w:rsidRDefault="006375BC" w:rsidP="00C07AFA">
            <w:pPr>
              <w:jc w:val="both"/>
              <w:rPr>
                <w:b/>
              </w:rPr>
            </w:pPr>
            <w:r>
              <w:rPr>
                <w:b/>
              </w:rPr>
              <w:t>Součást vysoké školy</w:t>
            </w:r>
          </w:p>
        </w:tc>
        <w:tc>
          <w:tcPr>
            <w:tcW w:w="7341" w:type="dxa"/>
            <w:gridSpan w:val="14"/>
          </w:tcPr>
          <w:p w14:paraId="104D6F29" w14:textId="77777777" w:rsidR="006375BC" w:rsidRDefault="006375BC" w:rsidP="00C07AFA">
            <w:pPr>
              <w:jc w:val="both"/>
            </w:pPr>
            <w:r>
              <w:t>Fakulta humanitních studií</w:t>
            </w:r>
          </w:p>
        </w:tc>
      </w:tr>
      <w:tr w:rsidR="006375BC" w14:paraId="76E23F8D" w14:textId="77777777" w:rsidTr="00C07AFA">
        <w:tc>
          <w:tcPr>
            <w:tcW w:w="2518" w:type="dxa"/>
            <w:shd w:val="clear" w:color="auto" w:fill="F7CAAC"/>
          </w:tcPr>
          <w:p w14:paraId="08970C99" w14:textId="77777777" w:rsidR="006375BC" w:rsidRDefault="006375BC" w:rsidP="00C07AFA">
            <w:pPr>
              <w:jc w:val="both"/>
              <w:rPr>
                <w:b/>
              </w:rPr>
            </w:pPr>
            <w:r>
              <w:rPr>
                <w:b/>
              </w:rPr>
              <w:t>Název studijního programu</w:t>
            </w:r>
          </w:p>
        </w:tc>
        <w:tc>
          <w:tcPr>
            <w:tcW w:w="7341" w:type="dxa"/>
            <w:gridSpan w:val="14"/>
          </w:tcPr>
          <w:p w14:paraId="25CAF9EA" w14:textId="77777777" w:rsidR="006375BC" w:rsidRDefault="006375BC" w:rsidP="00C07AFA">
            <w:pPr>
              <w:jc w:val="both"/>
            </w:pPr>
            <w:r w:rsidRPr="006A2B50">
              <w:t>Anglická filologie</w:t>
            </w:r>
          </w:p>
        </w:tc>
      </w:tr>
      <w:tr w:rsidR="006375BC" w14:paraId="08F1B86E" w14:textId="77777777" w:rsidTr="00C07AFA">
        <w:tc>
          <w:tcPr>
            <w:tcW w:w="2518" w:type="dxa"/>
            <w:shd w:val="clear" w:color="auto" w:fill="F7CAAC"/>
          </w:tcPr>
          <w:p w14:paraId="60ACF13E" w14:textId="77777777" w:rsidR="006375BC" w:rsidRDefault="006375BC" w:rsidP="00C07AFA">
            <w:pPr>
              <w:jc w:val="both"/>
              <w:rPr>
                <w:b/>
              </w:rPr>
            </w:pPr>
            <w:r>
              <w:rPr>
                <w:b/>
              </w:rPr>
              <w:t>Jméno a příjmení</w:t>
            </w:r>
          </w:p>
        </w:tc>
        <w:tc>
          <w:tcPr>
            <w:tcW w:w="4536" w:type="dxa"/>
            <w:gridSpan w:val="8"/>
          </w:tcPr>
          <w:p w14:paraId="65AFBC73" w14:textId="77777777" w:rsidR="006375BC" w:rsidRDefault="006375BC" w:rsidP="00C07AFA">
            <w:pPr>
              <w:jc w:val="both"/>
            </w:pPr>
            <w:r w:rsidRPr="008063E3">
              <w:t>Jeffrey Keith</w:t>
            </w:r>
            <w:r>
              <w:t xml:space="preserve"> </w:t>
            </w:r>
            <w:r w:rsidRPr="008063E3">
              <w:t>Parrott</w:t>
            </w:r>
          </w:p>
        </w:tc>
        <w:tc>
          <w:tcPr>
            <w:tcW w:w="709" w:type="dxa"/>
            <w:shd w:val="clear" w:color="auto" w:fill="F7CAAC"/>
          </w:tcPr>
          <w:p w14:paraId="21DD7B52" w14:textId="77777777" w:rsidR="006375BC" w:rsidRDefault="006375BC" w:rsidP="00C07AFA">
            <w:pPr>
              <w:jc w:val="both"/>
              <w:rPr>
                <w:b/>
              </w:rPr>
            </w:pPr>
            <w:r>
              <w:rPr>
                <w:b/>
              </w:rPr>
              <w:t>Tituly</w:t>
            </w:r>
          </w:p>
        </w:tc>
        <w:tc>
          <w:tcPr>
            <w:tcW w:w="2096" w:type="dxa"/>
            <w:gridSpan w:val="5"/>
          </w:tcPr>
          <w:p w14:paraId="48D0AFB6" w14:textId="77777777" w:rsidR="006375BC" w:rsidRDefault="006375BC" w:rsidP="00C07AFA">
            <w:pPr>
              <w:jc w:val="both"/>
            </w:pPr>
            <w:r>
              <w:t>Ph.D.</w:t>
            </w:r>
          </w:p>
        </w:tc>
      </w:tr>
      <w:tr w:rsidR="006375BC" w14:paraId="3D587D03" w14:textId="77777777" w:rsidTr="00141DEF">
        <w:tc>
          <w:tcPr>
            <w:tcW w:w="2518" w:type="dxa"/>
            <w:shd w:val="clear" w:color="auto" w:fill="F7CAAC"/>
          </w:tcPr>
          <w:p w14:paraId="3C3D093C" w14:textId="77777777" w:rsidR="006375BC" w:rsidRDefault="006375BC" w:rsidP="00C07AFA">
            <w:pPr>
              <w:jc w:val="both"/>
              <w:rPr>
                <w:b/>
              </w:rPr>
            </w:pPr>
            <w:r>
              <w:rPr>
                <w:b/>
              </w:rPr>
              <w:t>Rok narození</w:t>
            </w:r>
          </w:p>
        </w:tc>
        <w:tc>
          <w:tcPr>
            <w:tcW w:w="829" w:type="dxa"/>
            <w:gridSpan w:val="2"/>
          </w:tcPr>
          <w:p w14:paraId="0C982242" w14:textId="77777777" w:rsidR="006375BC" w:rsidRDefault="006375BC" w:rsidP="00C07AFA">
            <w:pPr>
              <w:jc w:val="both"/>
            </w:pPr>
            <w:r>
              <w:t>1974</w:t>
            </w:r>
          </w:p>
        </w:tc>
        <w:tc>
          <w:tcPr>
            <w:tcW w:w="1721" w:type="dxa"/>
            <w:shd w:val="clear" w:color="auto" w:fill="F7CAAC"/>
          </w:tcPr>
          <w:p w14:paraId="43670130" w14:textId="77777777" w:rsidR="006375BC" w:rsidRDefault="006375BC" w:rsidP="00C07AFA">
            <w:pPr>
              <w:jc w:val="both"/>
              <w:rPr>
                <w:b/>
              </w:rPr>
            </w:pPr>
            <w:r>
              <w:rPr>
                <w:b/>
              </w:rPr>
              <w:t>typ vztahu k VŠ</w:t>
            </w:r>
          </w:p>
        </w:tc>
        <w:tc>
          <w:tcPr>
            <w:tcW w:w="992" w:type="dxa"/>
            <w:gridSpan w:val="4"/>
          </w:tcPr>
          <w:p w14:paraId="61A565A7" w14:textId="77777777" w:rsidR="006375BC" w:rsidRDefault="006375BC" w:rsidP="00C07AFA">
            <w:pPr>
              <w:jc w:val="both"/>
            </w:pPr>
            <w:r>
              <w:t>pp</w:t>
            </w:r>
          </w:p>
        </w:tc>
        <w:tc>
          <w:tcPr>
            <w:tcW w:w="994" w:type="dxa"/>
            <w:shd w:val="clear" w:color="auto" w:fill="F7CAAC"/>
          </w:tcPr>
          <w:p w14:paraId="2139A1FE" w14:textId="77777777" w:rsidR="006375BC" w:rsidRDefault="006375BC" w:rsidP="00C07AFA">
            <w:pPr>
              <w:jc w:val="both"/>
              <w:rPr>
                <w:b/>
              </w:rPr>
            </w:pPr>
            <w:r>
              <w:rPr>
                <w:b/>
              </w:rPr>
              <w:t>rozsah</w:t>
            </w:r>
          </w:p>
        </w:tc>
        <w:tc>
          <w:tcPr>
            <w:tcW w:w="709" w:type="dxa"/>
          </w:tcPr>
          <w:p w14:paraId="3B085D73" w14:textId="77777777" w:rsidR="006375BC" w:rsidRDefault="006375BC" w:rsidP="00C07AFA">
            <w:pPr>
              <w:jc w:val="both"/>
            </w:pPr>
            <w:r>
              <w:t>40</w:t>
            </w:r>
          </w:p>
        </w:tc>
        <w:tc>
          <w:tcPr>
            <w:tcW w:w="775" w:type="dxa"/>
            <w:gridSpan w:val="3"/>
            <w:shd w:val="clear" w:color="auto" w:fill="F7CAAC"/>
          </w:tcPr>
          <w:p w14:paraId="4AF5C5E4" w14:textId="77777777" w:rsidR="006375BC" w:rsidRDefault="006375BC" w:rsidP="00C07AFA">
            <w:pPr>
              <w:jc w:val="both"/>
              <w:rPr>
                <w:b/>
              </w:rPr>
            </w:pPr>
            <w:r>
              <w:rPr>
                <w:b/>
              </w:rPr>
              <w:t>do kdy</w:t>
            </w:r>
          </w:p>
        </w:tc>
        <w:tc>
          <w:tcPr>
            <w:tcW w:w="1321" w:type="dxa"/>
            <w:gridSpan w:val="2"/>
          </w:tcPr>
          <w:p w14:paraId="51B58FBF" w14:textId="5197B647" w:rsidR="006375BC" w:rsidRDefault="006375BC" w:rsidP="00C07AFA">
            <w:pPr>
              <w:jc w:val="both"/>
            </w:pPr>
            <w:r>
              <w:t>8/2025</w:t>
            </w:r>
            <w:r w:rsidR="00C9509E">
              <w:t xml:space="preserve"> (předpoklad prodloužení)</w:t>
            </w:r>
          </w:p>
        </w:tc>
      </w:tr>
      <w:tr w:rsidR="006375BC" w14:paraId="2E94ACD5" w14:textId="77777777" w:rsidTr="00141DEF">
        <w:tc>
          <w:tcPr>
            <w:tcW w:w="5068" w:type="dxa"/>
            <w:gridSpan w:val="4"/>
            <w:shd w:val="clear" w:color="auto" w:fill="F7CAAC"/>
          </w:tcPr>
          <w:p w14:paraId="06C0A1C7" w14:textId="77777777" w:rsidR="006375BC" w:rsidRDefault="006375BC" w:rsidP="00C07AFA">
            <w:pPr>
              <w:jc w:val="both"/>
              <w:rPr>
                <w:b/>
              </w:rPr>
            </w:pPr>
            <w:r>
              <w:rPr>
                <w:b/>
              </w:rPr>
              <w:t>Typ vztahu na součásti VŠ, která uskutečňuje st. program</w:t>
            </w:r>
          </w:p>
        </w:tc>
        <w:tc>
          <w:tcPr>
            <w:tcW w:w="992" w:type="dxa"/>
            <w:gridSpan w:val="4"/>
          </w:tcPr>
          <w:p w14:paraId="270AFFEC" w14:textId="77777777" w:rsidR="006375BC" w:rsidRDefault="006375BC" w:rsidP="00C07AFA">
            <w:pPr>
              <w:jc w:val="both"/>
            </w:pPr>
            <w:r>
              <w:t>pp</w:t>
            </w:r>
          </w:p>
        </w:tc>
        <w:tc>
          <w:tcPr>
            <w:tcW w:w="994" w:type="dxa"/>
            <w:shd w:val="clear" w:color="auto" w:fill="F7CAAC"/>
          </w:tcPr>
          <w:p w14:paraId="6C08D626" w14:textId="77777777" w:rsidR="006375BC" w:rsidRDefault="006375BC" w:rsidP="00C07AFA">
            <w:pPr>
              <w:jc w:val="both"/>
              <w:rPr>
                <w:b/>
              </w:rPr>
            </w:pPr>
            <w:r>
              <w:rPr>
                <w:b/>
              </w:rPr>
              <w:t>rozsah</w:t>
            </w:r>
          </w:p>
        </w:tc>
        <w:tc>
          <w:tcPr>
            <w:tcW w:w="709" w:type="dxa"/>
          </w:tcPr>
          <w:p w14:paraId="2A0C72B5" w14:textId="77777777" w:rsidR="006375BC" w:rsidRDefault="006375BC" w:rsidP="00C07AFA">
            <w:pPr>
              <w:jc w:val="both"/>
            </w:pPr>
            <w:r>
              <w:t>40</w:t>
            </w:r>
          </w:p>
        </w:tc>
        <w:tc>
          <w:tcPr>
            <w:tcW w:w="775" w:type="dxa"/>
            <w:gridSpan w:val="3"/>
            <w:shd w:val="clear" w:color="auto" w:fill="F7CAAC"/>
          </w:tcPr>
          <w:p w14:paraId="3A9949D1" w14:textId="77777777" w:rsidR="006375BC" w:rsidRDefault="006375BC" w:rsidP="00C07AFA">
            <w:pPr>
              <w:jc w:val="both"/>
              <w:rPr>
                <w:b/>
              </w:rPr>
            </w:pPr>
            <w:r>
              <w:rPr>
                <w:b/>
              </w:rPr>
              <w:t>do kdy</w:t>
            </w:r>
          </w:p>
        </w:tc>
        <w:tc>
          <w:tcPr>
            <w:tcW w:w="1321" w:type="dxa"/>
            <w:gridSpan w:val="2"/>
          </w:tcPr>
          <w:p w14:paraId="25B1BC61" w14:textId="29F20677" w:rsidR="006375BC" w:rsidRDefault="006375BC" w:rsidP="00C07AFA">
            <w:pPr>
              <w:jc w:val="both"/>
            </w:pPr>
            <w:r>
              <w:t>8/2025</w:t>
            </w:r>
            <w:r w:rsidR="00C9509E">
              <w:t xml:space="preserve"> (předpoklad prodloužení)</w:t>
            </w:r>
          </w:p>
        </w:tc>
      </w:tr>
      <w:tr w:rsidR="006375BC" w14:paraId="7FCF0CF4" w14:textId="77777777" w:rsidTr="00C07AFA">
        <w:tc>
          <w:tcPr>
            <w:tcW w:w="6060" w:type="dxa"/>
            <w:gridSpan w:val="8"/>
            <w:shd w:val="clear" w:color="auto" w:fill="F7CAAC"/>
          </w:tcPr>
          <w:p w14:paraId="18B727D2"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457F5EDB" w14:textId="77777777" w:rsidR="006375BC" w:rsidRDefault="006375BC" w:rsidP="00C07AFA">
            <w:pPr>
              <w:jc w:val="both"/>
              <w:rPr>
                <w:b/>
              </w:rPr>
            </w:pPr>
            <w:r>
              <w:rPr>
                <w:b/>
              </w:rPr>
              <w:t>typ prac. vztahu</w:t>
            </w:r>
          </w:p>
        </w:tc>
        <w:tc>
          <w:tcPr>
            <w:tcW w:w="2096" w:type="dxa"/>
            <w:gridSpan w:val="5"/>
            <w:shd w:val="clear" w:color="auto" w:fill="F7CAAC"/>
          </w:tcPr>
          <w:p w14:paraId="4266E0E8" w14:textId="77777777" w:rsidR="006375BC" w:rsidRDefault="006375BC" w:rsidP="00C07AFA">
            <w:pPr>
              <w:jc w:val="both"/>
              <w:rPr>
                <w:b/>
              </w:rPr>
            </w:pPr>
            <w:r>
              <w:rPr>
                <w:b/>
              </w:rPr>
              <w:t>rozsah</w:t>
            </w:r>
          </w:p>
        </w:tc>
      </w:tr>
      <w:tr w:rsidR="006375BC" w14:paraId="1C56D238" w14:textId="77777777" w:rsidTr="00C07AFA">
        <w:tc>
          <w:tcPr>
            <w:tcW w:w="6060" w:type="dxa"/>
            <w:gridSpan w:val="8"/>
          </w:tcPr>
          <w:p w14:paraId="4530E354" w14:textId="77777777" w:rsidR="006375BC" w:rsidRDefault="006375BC" w:rsidP="00C07AFA">
            <w:pPr>
              <w:jc w:val="both"/>
            </w:pPr>
            <w:r>
              <w:t>Univerzita Palackého v Olomouci</w:t>
            </w:r>
          </w:p>
        </w:tc>
        <w:tc>
          <w:tcPr>
            <w:tcW w:w="1703" w:type="dxa"/>
            <w:gridSpan w:val="2"/>
          </w:tcPr>
          <w:p w14:paraId="7F8DDC90" w14:textId="77777777" w:rsidR="006375BC" w:rsidRDefault="006375BC" w:rsidP="00C07AFA">
            <w:pPr>
              <w:jc w:val="both"/>
            </w:pPr>
            <w:r>
              <w:t>DPP</w:t>
            </w:r>
          </w:p>
        </w:tc>
        <w:tc>
          <w:tcPr>
            <w:tcW w:w="2096" w:type="dxa"/>
            <w:gridSpan w:val="5"/>
          </w:tcPr>
          <w:p w14:paraId="0053725C" w14:textId="77777777" w:rsidR="006375BC" w:rsidRDefault="006375BC" w:rsidP="00C07AFA">
            <w:pPr>
              <w:jc w:val="both"/>
            </w:pPr>
            <w:r>
              <w:t>25 hodin měsíčně</w:t>
            </w:r>
          </w:p>
        </w:tc>
      </w:tr>
      <w:tr w:rsidR="006375BC" w14:paraId="1E378A06" w14:textId="77777777" w:rsidTr="00C07AFA">
        <w:tc>
          <w:tcPr>
            <w:tcW w:w="9859" w:type="dxa"/>
            <w:gridSpan w:val="15"/>
            <w:shd w:val="clear" w:color="auto" w:fill="F7CAAC"/>
          </w:tcPr>
          <w:p w14:paraId="49CB7AEC" w14:textId="77777777" w:rsidR="006375BC" w:rsidRDefault="006375BC" w:rsidP="00C07AFA">
            <w:r>
              <w:rPr>
                <w:b/>
              </w:rPr>
              <w:t>Předměty příslušného studijního programu a způsob zapojení do jejich výuky, příp. další zapojení do uskutečňování studijního programu</w:t>
            </w:r>
          </w:p>
        </w:tc>
      </w:tr>
      <w:tr w:rsidR="006375BC" w14:paraId="271DD789" w14:textId="77777777" w:rsidTr="00C07AFA">
        <w:trPr>
          <w:trHeight w:val="20"/>
        </w:trPr>
        <w:tc>
          <w:tcPr>
            <w:tcW w:w="9859" w:type="dxa"/>
            <w:gridSpan w:val="15"/>
            <w:tcBorders>
              <w:top w:val="nil"/>
            </w:tcBorders>
          </w:tcPr>
          <w:p w14:paraId="53B6DD4C" w14:textId="77777777" w:rsidR="006375BC" w:rsidRDefault="006375BC" w:rsidP="00C07AFA">
            <w:pPr>
              <w:jc w:val="both"/>
            </w:pPr>
            <w:r>
              <w:t>Afroamerická angličtina – garant, vyučující</w:t>
            </w:r>
          </w:p>
          <w:p w14:paraId="295493A3" w14:textId="77777777" w:rsidR="006375BC" w:rsidRDefault="006375BC" w:rsidP="00C07AFA">
            <w:pPr>
              <w:jc w:val="both"/>
            </w:pPr>
            <w:r>
              <w:t>Pokročilá morfosyntax – garant, vyučující</w:t>
            </w:r>
          </w:p>
          <w:p w14:paraId="2CB0A4B0" w14:textId="77777777" w:rsidR="006375BC" w:rsidRDefault="006375BC" w:rsidP="00C07AFA">
            <w:pPr>
              <w:jc w:val="both"/>
            </w:pPr>
            <w:r>
              <w:t>Sociolingvistika – garant, vyučující</w:t>
            </w:r>
          </w:p>
          <w:p w14:paraId="0FAAD0ED" w14:textId="77777777" w:rsidR="006375BC" w:rsidRPr="002827C6" w:rsidRDefault="006375BC" w:rsidP="00C07AFA">
            <w:pPr>
              <w:jc w:val="both"/>
            </w:pPr>
          </w:p>
        </w:tc>
      </w:tr>
      <w:tr w:rsidR="006375BC" w14:paraId="0ED0E102" w14:textId="77777777" w:rsidTr="00C07AFA">
        <w:trPr>
          <w:trHeight w:val="340"/>
        </w:trPr>
        <w:tc>
          <w:tcPr>
            <w:tcW w:w="9859" w:type="dxa"/>
            <w:gridSpan w:val="15"/>
            <w:tcBorders>
              <w:top w:val="nil"/>
            </w:tcBorders>
            <w:shd w:val="clear" w:color="auto" w:fill="FBD4B4"/>
          </w:tcPr>
          <w:p w14:paraId="3EE26887" w14:textId="77777777" w:rsidR="006375BC" w:rsidRPr="00256B62" w:rsidRDefault="006375BC" w:rsidP="00C07AFA">
            <w:pPr>
              <w:rPr>
                <w:b/>
              </w:rPr>
            </w:pPr>
            <w:r w:rsidRPr="00256B62">
              <w:rPr>
                <w:b/>
              </w:rPr>
              <w:t>Zapojení do výuky v dalších studijních programech na téže vysoké škole (pouze u garantů ZT a PZ předmětů)</w:t>
            </w:r>
          </w:p>
        </w:tc>
      </w:tr>
      <w:tr w:rsidR="006375BC" w14:paraId="1C8F82E3" w14:textId="77777777" w:rsidTr="00C07AFA">
        <w:trPr>
          <w:trHeight w:val="340"/>
        </w:trPr>
        <w:tc>
          <w:tcPr>
            <w:tcW w:w="2802" w:type="dxa"/>
            <w:gridSpan w:val="2"/>
            <w:tcBorders>
              <w:top w:val="nil"/>
            </w:tcBorders>
          </w:tcPr>
          <w:p w14:paraId="7E54B4A8" w14:textId="77777777" w:rsidR="006375BC" w:rsidRPr="0003795B" w:rsidRDefault="006375BC" w:rsidP="00C07AFA">
            <w:pPr>
              <w:rPr>
                <w:b/>
              </w:rPr>
            </w:pPr>
            <w:r w:rsidRPr="0003795B">
              <w:rPr>
                <w:b/>
              </w:rPr>
              <w:t>Název studijního předmětu</w:t>
            </w:r>
          </w:p>
        </w:tc>
        <w:tc>
          <w:tcPr>
            <w:tcW w:w="2409" w:type="dxa"/>
            <w:gridSpan w:val="3"/>
            <w:tcBorders>
              <w:top w:val="nil"/>
            </w:tcBorders>
          </w:tcPr>
          <w:p w14:paraId="12A3944F" w14:textId="77777777" w:rsidR="006375BC" w:rsidRPr="0003795B" w:rsidRDefault="006375BC" w:rsidP="00C07AFA">
            <w:pPr>
              <w:rPr>
                <w:b/>
              </w:rPr>
            </w:pPr>
            <w:r w:rsidRPr="0003795B">
              <w:rPr>
                <w:b/>
              </w:rPr>
              <w:t>Název studijního programu</w:t>
            </w:r>
          </w:p>
        </w:tc>
        <w:tc>
          <w:tcPr>
            <w:tcW w:w="567" w:type="dxa"/>
            <w:gridSpan w:val="2"/>
            <w:tcBorders>
              <w:top w:val="nil"/>
            </w:tcBorders>
          </w:tcPr>
          <w:p w14:paraId="287D572B" w14:textId="77777777" w:rsidR="006375BC" w:rsidRPr="0003795B" w:rsidRDefault="006375BC" w:rsidP="00C07AFA">
            <w:pPr>
              <w:rPr>
                <w:b/>
              </w:rPr>
            </w:pPr>
            <w:r w:rsidRPr="0003795B">
              <w:rPr>
                <w:b/>
              </w:rPr>
              <w:t>Sem.</w:t>
            </w:r>
          </w:p>
        </w:tc>
        <w:tc>
          <w:tcPr>
            <w:tcW w:w="2109" w:type="dxa"/>
            <w:gridSpan w:val="5"/>
            <w:tcBorders>
              <w:top w:val="nil"/>
            </w:tcBorders>
          </w:tcPr>
          <w:p w14:paraId="6B85D680" w14:textId="77777777" w:rsidR="006375BC" w:rsidRPr="0003795B" w:rsidRDefault="006375BC" w:rsidP="00C07AFA">
            <w:pPr>
              <w:rPr>
                <w:b/>
              </w:rPr>
            </w:pPr>
            <w:r w:rsidRPr="0003795B">
              <w:rPr>
                <w:b/>
              </w:rPr>
              <w:t>Role ve výuce daného předmětu</w:t>
            </w:r>
          </w:p>
        </w:tc>
        <w:tc>
          <w:tcPr>
            <w:tcW w:w="1972" w:type="dxa"/>
            <w:gridSpan w:val="3"/>
            <w:tcBorders>
              <w:top w:val="nil"/>
            </w:tcBorders>
          </w:tcPr>
          <w:p w14:paraId="0882CA17" w14:textId="77777777" w:rsidR="006375BC" w:rsidRPr="0003795B" w:rsidRDefault="006375BC" w:rsidP="00C07AFA">
            <w:pPr>
              <w:rPr>
                <w:b/>
              </w:rPr>
            </w:pPr>
            <w:r w:rsidRPr="0003795B">
              <w:rPr>
                <w:b/>
              </w:rPr>
              <w:t>(</w:t>
            </w:r>
            <w:r w:rsidRPr="0003795B">
              <w:rPr>
                <w:b/>
                <w:i/>
                <w:iCs/>
              </w:rPr>
              <w:t>nepovinný údaj</w:t>
            </w:r>
            <w:r w:rsidRPr="0003795B">
              <w:rPr>
                <w:b/>
              </w:rPr>
              <w:t>) Počet hodin za semestr</w:t>
            </w:r>
          </w:p>
        </w:tc>
      </w:tr>
      <w:tr w:rsidR="006375BC" w14:paraId="2683D1DB" w14:textId="77777777" w:rsidTr="00C07AFA">
        <w:trPr>
          <w:trHeight w:val="285"/>
        </w:trPr>
        <w:tc>
          <w:tcPr>
            <w:tcW w:w="2802" w:type="dxa"/>
            <w:gridSpan w:val="2"/>
            <w:tcBorders>
              <w:top w:val="nil"/>
            </w:tcBorders>
          </w:tcPr>
          <w:p w14:paraId="489D1096" w14:textId="77777777" w:rsidR="006375BC" w:rsidRPr="0003795B" w:rsidRDefault="006375BC" w:rsidP="00C07AFA">
            <w:r w:rsidRPr="0003795B">
              <w:t>Morfologie</w:t>
            </w:r>
          </w:p>
        </w:tc>
        <w:tc>
          <w:tcPr>
            <w:tcW w:w="2409" w:type="dxa"/>
            <w:gridSpan w:val="3"/>
            <w:tcBorders>
              <w:top w:val="nil"/>
            </w:tcBorders>
          </w:tcPr>
          <w:p w14:paraId="4C922754" w14:textId="77777777" w:rsidR="006375BC" w:rsidRPr="0003795B" w:rsidRDefault="006375BC" w:rsidP="00C07AFA">
            <w:r>
              <w:t>Anglický jazyk pro manažerskou praxi</w:t>
            </w:r>
          </w:p>
        </w:tc>
        <w:tc>
          <w:tcPr>
            <w:tcW w:w="567" w:type="dxa"/>
            <w:gridSpan w:val="2"/>
            <w:tcBorders>
              <w:top w:val="nil"/>
            </w:tcBorders>
          </w:tcPr>
          <w:p w14:paraId="1DFB9D61" w14:textId="77777777" w:rsidR="006375BC" w:rsidRPr="0003795B" w:rsidRDefault="006375BC" w:rsidP="00C07AFA">
            <w:r>
              <w:t>3</w:t>
            </w:r>
          </w:p>
        </w:tc>
        <w:tc>
          <w:tcPr>
            <w:tcW w:w="2109" w:type="dxa"/>
            <w:gridSpan w:val="5"/>
            <w:tcBorders>
              <w:top w:val="nil"/>
            </w:tcBorders>
          </w:tcPr>
          <w:p w14:paraId="58D1603D" w14:textId="77777777" w:rsidR="006375BC" w:rsidRPr="0003795B" w:rsidRDefault="006375BC" w:rsidP="00C07AFA">
            <w:r>
              <w:t>přednášející</w:t>
            </w:r>
          </w:p>
        </w:tc>
        <w:tc>
          <w:tcPr>
            <w:tcW w:w="1972" w:type="dxa"/>
            <w:gridSpan w:val="3"/>
            <w:tcBorders>
              <w:top w:val="nil"/>
            </w:tcBorders>
          </w:tcPr>
          <w:p w14:paraId="7365E15E" w14:textId="77777777" w:rsidR="006375BC" w:rsidRPr="0003795B" w:rsidRDefault="006375BC" w:rsidP="00C07AFA"/>
        </w:tc>
      </w:tr>
      <w:tr w:rsidR="006375BC" w14:paraId="3AF50BDA" w14:textId="77777777" w:rsidTr="00C07AFA">
        <w:trPr>
          <w:trHeight w:val="284"/>
        </w:trPr>
        <w:tc>
          <w:tcPr>
            <w:tcW w:w="2802" w:type="dxa"/>
            <w:gridSpan w:val="2"/>
            <w:tcBorders>
              <w:top w:val="nil"/>
            </w:tcBorders>
          </w:tcPr>
          <w:p w14:paraId="2A167808" w14:textId="77777777" w:rsidR="006375BC" w:rsidRPr="0003795B" w:rsidRDefault="006375BC" w:rsidP="00C07AFA">
            <w:r w:rsidRPr="0003795B">
              <w:t>Syntax</w:t>
            </w:r>
          </w:p>
        </w:tc>
        <w:tc>
          <w:tcPr>
            <w:tcW w:w="2409" w:type="dxa"/>
            <w:gridSpan w:val="3"/>
            <w:tcBorders>
              <w:top w:val="nil"/>
            </w:tcBorders>
          </w:tcPr>
          <w:p w14:paraId="3B078A99" w14:textId="77777777" w:rsidR="006375BC" w:rsidRPr="0003795B" w:rsidRDefault="006375BC" w:rsidP="00C07AFA">
            <w:r>
              <w:t>Anglický jazyk pro manažerskou praxi</w:t>
            </w:r>
          </w:p>
        </w:tc>
        <w:tc>
          <w:tcPr>
            <w:tcW w:w="567" w:type="dxa"/>
            <w:gridSpan w:val="2"/>
            <w:tcBorders>
              <w:top w:val="nil"/>
            </w:tcBorders>
          </w:tcPr>
          <w:p w14:paraId="2B5CD232" w14:textId="77777777" w:rsidR="006375BC" w:rsidRPr="0003795B" w:rsidRDefault="006375BC" w:rsidP="00C07AFA">
            <w:r>
              <w:t>4</w:t>
            </w:r>
          </w:p>
        </w:tc>
        <w:tc>
          <w:tcPr>
            <w:tcW w:w="2109" w:type="dxa"/>
            <w:gridSpan w:val="5"/>
            <w:tcBorders>
              <w:top w:val="nil"/>
            </w:tcBorders>
          </w:tcPr>
          <w:p w14:paraId="22F88E00" w14:textId="77777777" w:rsidR="006375BC" w:rsidRPr="0003795B" w:rsidRDefault="006375BC" w:rsidP="00C07AFA">
            <w:r>
              <w:t>přednášející</w:t>
            </w:r>
          </w:p>
        </w:tc>
        <w:tc>
          <w:tcPr>
            <w:tcW w:w="1972" w:type="dxa"/>
            <w:gridSpan w:val="3"/>
            <w:tcBorders>
              <w:top w:val="nil"/>
            </w:tcBorders>
          </w:tcPr>
          <w:p w14:paraId="346C5491" w14:textId="77777777" w:rsidR="006375BC" w:rsidRPr="0003795B" w:rsidRDefault="006375BC" w:rsidP="00C07AFA"/>
        </w:tc>
      </w:tr>
      <w:tr w:rsidR="006375BC" w14:paraId="3D8ED309" w14:textId="77777777" w:rsidTr="00C07AFA">
        <w:trPr>
          <w:trHeight w:val="284"/>
        </w:trPr>
        <w:tc>
          <w:tcPr>
            <w:tcW w:w="2802" w:type="dxa"/>
            <w:gridSpan w:val="2"/>
            <w:tcBorders>
              <w:top w:val="nil"/>
            </w:tcBorders>
          </w:tcPr>
          <w:p w14:paraId="65D4877B" w14:textId="77777777" w:rsidR="006375BC" w:rsidRPr="0003795B" w:rsidRDefault="006375BC" w:rsidP="00C07AFA">
            <w:r>
              <w:t>Varianty americké angličtiny</w:t>
            </w:r>
          </w:p>
        </w:tc>
        <w:tc>
          <w:tcPr>
            <w:tcW w:w="2409" w:type="dxa"/>
            <w:gridSpan w:val="3"/>
            <w:tcBorders>
              <w:top w:val="nil"/>
            </w:tcBorders>
          </w:tcPr>
          <w:p w14:paraId="255E58FF" w14:textId="77777777" w:rsidR="006375BC" w:rsidRPr="0003795B" w:rsidRDefault="006375BC" w:rsidP="00C07AFA">
            <w:r>
              <w:t>Anglický jazyk pro manažerskou praxi</w:t>
            </w:r>
          </w:p>
        </w:tc>
        <w:tc>
          <w:tcPr>
            <w:tcW w:w="567" w:type="dxa"/>
            <w:gridSpan w:val="2"/>
            <w:tcBorders>
              <w:top w:val="nil"/>
            </w:tcBorders>
          </w:tcPr>
          <w:p w14:paraId="2F88E3E9" w14:textId="77777777" w:rsidR="006375BC" w:rsidRPr="0003795B" w:rsidRDefault="006375BC" w:rsidP="00C07AFA">
            <w:r>
              <w:t>6</w:t>
            </w:r>
          </w:p>
        </w:tc>
        <w:tc>
          <w:tcPr>
            <w:tcW w:w="2109" w:type="dxa"/>
            <w:gridSpan w:val="5"/>
            <w:tcBorders>
              <w:top w:val="nil"/>
            </w:tcBorders>
          </w:tcPr>
          <w:p w14:paraId="319C411B" w14:textId="77777777" w:rsidR="006375BC" w:rsidRPr="0003795B" w:rsidRDefault="006375BC" w:rsidP="00C07AFA">
            <w:r>
              <w:t>garant, vyučující</w:t>
            </w:r>
          </w:p>
        </w:tc>
        <w:tc>
          <w:tcPr>
            <w:tcW w:w="1972" w:type="dxa"/>
            <w:gridSpan w:val="3"/>
            <w:tcBorders>
              <w:top w:val="nil"/>
            </w:tcBorders>
          </w:tcPr>
          <w:p w14:paraId="527A6C05" w14:textId="77777777" w:rsidR="006375BC" w:rsidRPr="0003795B" w:rsidRDefault="006375BC" w:rsidP="00C07AFA"/>
        </w:tc>
      </w:tr>
      <w:tr w:rsidR="006375BC" w14:paraId="48D0203F" w14:textId="77777777" w:rsidTr="00C07AFA">
        <w:trPr>
          <w:trHeight w:val="284"/>
        </w:trPr>
        <w:tc>
          <w:tcPr>
            <w:tcW w:w="2802" w:type="dxa"/>
            <w:gridSpan w:val="2"/>
            <w:tcBorders>
              <w:top w:val="nil"/>
            </w:tcBorders>
          </w:tcPr>
          <w:p w14:paraId="2B42C43B" w14:textId="77777777" w:rsidR="006375BC" w:rsidRPr="0003795B" w:rsidRDefault="006375BC" w:rsidP="00C07AFA">
            <w:r w:rsidRPr="0003795B">
              <w:t>Základy písemného projevu</w:t>
            </w:r>
          </w:p>
        </w:tc>
        <w:tc>
          <w:tcPr>
            <w:tcW w:w="2409" w:type="dxa"/>
            <w:gridSpan w:val="3"/>
            <w:tcBorders>
              <w:top w:val="nil"/>
            </w:tcBorders>
          </w:tcPr>
          <w:p w14:paraId="3B6EDB9C" w14:textId="77777777" w:rsidR="006375BC" w:rsidRPr="0003795B" w:rsidRDefault="006375BC" w:rsidP="00C07AFA">
            <w:r>
              <w:t>Anglický jazyk pro manažerskou praxi</w:t>
            </w:r>
          </w:p>
        </w:tc>
        <w:tc>
          <w:tcPr>
            <w:tcW w:w="567" w:type="dxa"/>
            <w:gridSpan w:val="2"/>
            <w:tcBorders>
              <w:top w:val="nil"/>
            </w:tcBorders>
          </w:tcPr>
          <w:p w14:paraId="26EBB0C9" w14:textId="77777777" w:rsidR="006375BC" w:rsidRPr="0003795B" w:rsidRDefault="006375BC" w:rsidP="00C07AFA">
            <w:r>
              <w:t>1</w:t>
            </w:r>
          </w:p>
        </w:tc>
        <w:tc>
          <w:tcPr>
            <w:tcW w:w="2109" w:type="dxa"/>
            <w:gridSpan w:val="5"/>
            <w:tcBorders>
              <w:top w:val="nil"/>
            </w:tcBorders>
          </w:tcPr>
          <w:p w14:paraId="3AE9E2F1" w14:textId="77777777" w:rsidR="006375BC" w:rsidRPr="0003795B" w:rsidRDefault="006375BC" w:rsidP="00C07AFA">
            <w:r>
              <w:t>garant, vyučující</w:t>
            </w:r>
          </w:p>
        </w:tc>
        <w:tc>
          <w:tcPr>
            <w:tcW w:w="1972" w:type="dxa"/>
            <w:gridSpan w:val="3"/>
            <w:tcBorders>
              <w:top w:val="nil"/>
            </w:tcBorders>
          </w:tcPr>
          <w:p w14:paraId="39B3FBD0" w14:textId="77777777" w:rsidR="006375BC" w:rsidRPr="0003795B" w:rsidRDefault="006375BC" w:rsidP="00C07AFA"/>
        </w:tc>
      </w:tr>
      <w:tr w:rsidR="006375BC" w14:paraId="73D97827" w14:textId="77777777" w:rsidTr="00C07AFA">
        <w:tc>
          <w:tcPr>
            <w:tcW w:w="9859" w:type="dxa"/>
            <w:gridSpan w:val="15"/>
            <w:shd w:val="clear" w:color="auto" w:fill="F7CAAC"/>
          </w:tcPr>
          <w:p w14:paraId="7371E7E0" w14:textId="77777777" w:rsidR="006375BC" w:rsidRDefault="006375BC" w:rsidP="00C07AFA">
            <w:pPr>
              <w:jc w:val="both"/>
            </w:pPr>
            <w:r>
              <w:rPr>
                <w:b/>
              </w:rPr>
              <w:t xml:space="preserve">Údaje o vzdělání na VŠ </w:t>
            </w:r>
          </w:p>
        </w:tc>
      </w:tr>
      <w:tr w:rsidR="006375BC" w14:paraId="59BA3684" w14:textId="77777777" w:rsidTr="00C07AFA">
        <w:trPr>
          <w:trHeight w:val="20"/>
        </w:trPr>
        <w:tc>
          <w:tcPr>
            <w:tcW w:w="9859" w:type="dxa"/>
            <w:gridSpan w:val="15"/>
          </w:tcPr>
          <w:p w14:paraId="78E37311" w14:textId="77777777" w:rsidR="006375BC" w:rsidRDefault="006375BC" w:rsidP="00C07AFA">
            <w:pPr>
              <w:pStyle w:val="Dd"/>
              <w:widowControl w:val="0"/>
              <w:rPr>
                <w:bCs/>
              </w:rPr>
            </w:pPr>
            <w:r>
              <w:rPr>
                <w:bCs/>
              </w:rPr>
              <w:t>2007</w:t>
            </w:r>
            <w:r>
              <w:rPr>
                <w:bCs/>
              </w:rPr>
              <w:tab/>
            </w:r>
            <w:r w:rsidRPr="004D6D12">
              <w:rPr>
                <w:bCs/>
              </w:rPr>
              <w:t>Georgetown University, Washington, DC</w:t>
            </w:r>
            <w:r>
              <w:rPr>
                <w:bCs/>
              </w:rPr>
              <w:t>, Theoretical Linguistics – Ph.D.</w:t>
            </w:r>
          </w:p>
          <w:p w14:paraId="48C2399A" w14:textId="77777777" w:rsidR="006375BC" w:rsidRDefault="006375BC" w:rsidP="00C07AFA">
            <w:pPr>
              <w:pStyle w:val="Dd"/>
              <w:widowControl w:val="0"/>
              <w:rPr>
                <w:bCs/>
              </w:rPr>
            </w:pPr>
            <w:r>
              <w:rPr>
                <w:bCs/>
              </w:rPr>
              <w:t>1998</w:t>
            </w:r>
            <w:r>
              <w:rPr>
                <w:bCs/>
              </w:rPr>
              <w:tab/>
            </w:r>
            <w:r w:rsidRPr="004D6D12">
              <w:rPr>
                <w:bCs/>
              </w:rPr>
              <w:t>Portland State University, Oregon</w:t>
            </w:r>
            <w:r>
              <w:rPr>
                <w:bCs/>
              </w:rPr>
              <w:t>, Applied Linguistics, Japanese Language and Literature – B.A.</w:t>
            </w:r>
          </w:p>
          <w:p w14:paraId="5E28AE79" w14:textId="77777777" w:rsidR="006375BC" w:rsidRDefault="006375BC" w:rsidP="00C07AFA">
            <w:pPr>
              <w:jc w:val="both"/>
              <w:rPr>
                <w:b/>
              </w:rPr>
            </w:pPr>
          </w:p>
        </w:tc>
      </w:tr>
      <w:tr w:rsidR="006375BC" w14:paraId="06515129" w14:textId="77777777" w:rsidTr="00C07AFA">
        <w:tc>
          <w:tcPr>
            <w:tcW w:w="9859" w:type="dxa"/>
            <w:gridSpan w:val="15"/>
            <w:shd w:val="clear" w:color="auto" w:fill="F7CAAC"/>
          </w:tcPr>
          <w:p w14:paraId="57CA48A2" w14:textId="77777777" w:rsidR="006375BC" w:rsidRDefault="006375BC" w:rsidP="00C07AFA">
            <w:pPr>
              <w:jc w:val="both"/>
              <w:rPr>
                <w:b/>
              </w:rPr>
            </w:pPr>
            <w:r>
              <w:rPr>
                <w:b/>
              </w:rPr>
              <w:t>Údaje o odborném působení od absolvování VŠ</w:t>
            </w:r>
          </w:p>
        </w:tc>
      </w:tr>
      <w:tr w:rsidR="006375BC" w14:paraId="711C3299" w14:textId="77777777" w:rsidTr="00C07AFA">
        <w:trPr>
          <w:trHeight w:val="1090"/>
        </w:trPr>
        <w:tc>
          <w:tcPr>
            <w:tcW w:w="9859" w:type="dxa"/>
            <w:gridSpan w:val="15"/>
          </w:tcPr>
          <w:p w14:paraId="78A3515B" w14:textId="77777777" w:rsidR="006375BC" w:rsidRDefault="006375BC" w:rsidP="00C07AFA">
            <w:pPr>
              <w:pStyle w:val="Dd"/>
              <w:widowControl w:val="0"/>
            </w:pPr>
            <w:r>
              <w:rPr>
                <w:bCs/>
              </w:rPr>
              <w:t>2021–</w:t>
            </w:r>
            <w:r>
              <w:rPr>
                <w:bCs/>
              </w:rPr>
              <w:tab/>
              <w:t xml:space="preserve">UTB ve Zlíně, Fakulta humanitních studií, Ústav moderních jazyků a literatur – </w:t>
            </w:r>
            <w:r>
              <w:t xml:space="preserve">odborný asistent </w:t>
            </w:r>
          </w:p>
          <w:p w14:paraId="2C750A7E" w14:textId="77777777" w:rsidR="006375BC" w:rsidRDefault="006375BC" w:rsidP="00C07AFA">
            <w:pPr>
              <w:pStyle w:val="Dd"/>
              <w:widowControl w:val="0"/>
            </w:pPr>
            <w:r>
              <w:t xml:space="preserve">2013–2021 </w:t>
            </w:r>
            <w:r>
              <w:tab/>
              <w:t>Univerzita Palackého v Olomouci, Department of English and American Studies –  odborný asistent</w:t>
            </w:r>
          </w:p>
          <w:p w14:paraId="2120561F" w14:textId="77777777" w:rsidR="006375BC" w:rsidRDefault="006375BC" w:rsidP="00C07AFA">
            <w:pPr>
              <w:jc w:val="both"/>
            </w:pPr>
            <w:r>
              <w:t xml:space="preserve">2018–2020     </w:t>
            </w:r>
            <w:r w:rsidRPr="0030372E">
              <w:t>University of Wrocław</w:t>
            </w:r>
            <w:r>
              <w:t>, Institute</w:t>
            </w:r>
            <w:r w:rsidRPr="00EC7129">
              <w:t xml:space="preserve"> of English Studies</w:t>
            </w:r>
            <w:r w:rsidRPr="0030372E">
              <w:t xml:space="preserve"> </w:t>
            </w:r>
            <w:r>
              <w:t>– Visiting Professor</w:t>
            </w:r>
          </w:p>
          <w:p w14:paraId="7094AEA3" w14:textId="77777777" w:rsidR="006375BC" w:rsidRDefault="006375BC" w:rsidP="00C07AFA">
            <w:pPr>
              <w:pStyle w:val="Dd"/>
              <w:widowControl w:val="0"/>
            </w:pPr>
            <w:r>
              <w:t xml:space="preserve">2013–2010 </w:t>
            </w:r>
            <w:r>
              <w:tab/>
            </w:r>
            <w:r w:rsidRPr="00FF4DC9">
              <w:t>University of Copenhagen</w:t>
            </w:r>
            <w:r>
              <w:t>, LANCHART Center (DGCSS) – Associate Professor</w:t>
            </w:r>
          </w:p>
          <w:p w14:paraId="12FC9915" w14:textId="77777777" w:rsidR="006375BC" w:rsidRDefault="006375BC" w:rsidP="00C07AFA">
            <w:pPr>
              <w:pStyle w:val="Dd"/>
              <w:widowControl w:val="0"/>
            </w:pPr>
            <w:r>
              <w:t xml:space="preserve">2010–2008 </w:t>
            </w:r>
            <w:r>
              <w:tab/>
            </w:r>
            <w:r w:rsidRPr="00FF4DC9">
              <w:t>University of Copenhagen</w:t>
            </w:r>
            <w:r>
              <w:t>, LANCHART Center (DGCSS) – Postdoctoral Researcher</w:t>
            </w:r>
          </w:p>
          <w:p w14:paraId="7F896376" w14:textId="77777777" w:rsidR="006375BC" w:rsidRDefault="006375BC" w:rsidP="00C07AFA">
            <w:pPr>
              <w:pStyle w:val="Dd"/>
              <w:widowControl w:val="0"/>
            </w:pPr>
            <w:r>
              <w:t xml:space="preserve">2007–2007 </w:t>
            </w:r>
            <w:r>
              <w:tab/>
              <w:t xml:space="preserve">University of Cyprus, Nicosia, </w:t>
            </w:r>
            <w:r w:rsidRPr="00EC7129">
              <w:t>Department of English Studies</w:t>
            </w:r>
            <w:r>
              <w:t xml:space="preserve"> – </w:t>
            </w:r>
            <w:r w:rsidRPr="00EC7129">
              <w:t>Visiting Lecturer</w:t>
            </w:r>
          </w:p>
          <w:p w14:paraId="54B9A5D8" w14:textId="77777777" w:rsidR="006375BC" w:rsidRPr="009B6AE3" w:rsidRDefault="006375BC" w:rsidP="00C07AFA">
            <w:pPr>
              <w:jc w:val="both"/>
              <w:rPr>
                <w:color w:val="FF0000"/>
              </w:rPr>
            </w:pPr>
          </w:p>
        </w:tc>
      </w:tr>
      <w:tr w:rsidR="006375BC" w14:paraId="367C997F" w14:textId="77777777" w:rsidTr="00C07AFA">
        <w:trPr>
          <w:trHeight w:val="250"/>
        </w:trPr>
        <w:tc>
          <w:tcPr>
            <w:tcW w:w="9859" w:type="dxa"/>
            <w:gridSpan w:val="15"/>
            <w:shd w:val="clear" w:color="auto" w:fill="F7CAAC"/>
          </w:tcPr>
          <w:p w14:paraId="61CDFD55" w14:textId="77777777" w:rsidR="006375BC" w:rsidRDefault="006375BC" w:rsidP="00C07AFA">
            <w:pPr>
              <w:jc w:val="both"/>
            </w:pPr>
            <w:r>
              <w:rPr>
                <w:b/>
              </w:rPr>
              <w:t>Zkušenosti s vedením kvalifikačních a rigorózních prací</w:t>
            </w:r>
          </w:p>
        </w:tc>
      </w:tr>
      <w:tr w:rsidR="006375BC" w14:paraId="18C5F6BC" w14:textId="77777777" w:rsidTr="00C07AFA">
        <w:trPr>
          <w:trHeight w:val="20"/>
        </w:trPr>
        <w:tc>
          <w:tcPr>
            <w:tcW w:w="9859" w:type="dxa"/>
            <w:gridSpan w:val="15"/>
          </w:tcPr>
          <w:p w14:paraId="65195B07" w14:textId="77777777" w:rsidR="006375BC" w:rsidRDefault="006375BC" w:rsidP="00C07AFA">
            <w:pPr>
              <w:jc w:val="both"/>
            </w:pPr>
            <w:r>
              <w:t>3 vedené a obhájené diplomové práce, 13 vedených a obhájených bakalářských prací</w:t>
            </w:r>
          </w:p>
        </w:tc>
      </w:tr>
      <w:tr w:rsidR="006375BC" w14:paraId="5CE736F0" w14:textId="77777777" w:rsidTr="00C07AFA">
        <w:trPr>
          <w:cantSplit/>
        </w:trPr>
        <w:tc>
          <w:tcPr>
            <w:tcW w:w="3347" w:type="dxa"/>
            <w:gridSpan w:val="3"/>
            <w:tcBorders>
              <w:top w:val="single" w:sz="12" w:space="0" w:color="auto"/>
            </w:tcBorders>
            <w:shd w:val="clear" w:color="auto" w:fill="F7CAAC"/>
          </w:tcPr>
          <w:p w14:paraId="7D973FF1"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2E7D02DA"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CE33A3E"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43E1639" w14:textId="77777777" w:rsidR="006375BC" w:rsidRDefault="006375BC" w:rsidP="00C07AFA">
            <w:pPr>
              <w:jc w:val="both"/>
              <w:rPr>
                <w:b/>
              </w:rPr>
            </w:pPr>
            <w:r>
              <w:rPr>
                <w:b/>
              </w:rPr>
              <w:t>Ohlasy publikací</w:t>
            </w:r>
          </w:p>
        </w:tc>
      </w:tr>
      <w:tr w:rsidR="006375BC" w14:paraId="6CB155A4" w14:textId="77777777" w:rsidTr="00141DEF">
        <w:trPr>
          <w:cantSplit/>
        </w:trPr>
        <w:tc>
          <w:tcPr>
            <w:tcW w:w="3347" w:type="dxa"/>
            <w:gridSpan w:val="3"/>
          </w:tcPr>
          <w:p w14:paraId="2D3371CD" w14:textId="77777777" w:rsidR="006375BC" w:rsidRDefault="006375BC" w:rsidP="00C07AFA">
            <w:pPr>
              <w:jc w:val="both"/>
            </w:pPr>
          </w:p>
        </w:tc>
        <w:tc>
          <w:tcPr>
            <w:tcW w:w="2245" w:type="dxa"/>
            <w:gridSpan w:val="3"/>
          </w:tcPr>
          <w:p w14:paraId="29A18C6E" w14:textId="77777777" w:rsidR="006375BC" w:rsidRDefault="006375BC" w:rsidP="00C07AFA">
            <w:pPr>
              <w:jc w:val="both"/>
            </w:pPr>
          </w:p>
        </w:tc>
        <w:tc>
          <w:tcPr>
            <w:tcW w:w="2248" w:type="dxa"/>
            <w:gridSpan w:val="5"/>
            <w:tcBorders>
              <w:right w:val="single" w:sz="12" w:space="0" w:color="auto"/>
            </w:tcBorders>
          </w:tcPr>
          <w:p w14:paraId="35953253" w14:textId="77777777" w:rsidR="006375BC" w:rsidRDefault="006375BC" w:rsidP="00C07AFA">
            <w:pPr>
              <w:jc w:val="both"/>
            </w:pPr>
          </w:p>
        </w:tc>
        <w:tc>
          <w:tcPr>
            <w:tcW w:w="698" w:type="dxa"/>
            <w:gridSpan w:val="2"/>
            <w:tcBorders>
              <w:left w:val="single" w:sz="12" w:space="0" w:color="auto"/>
            </w:tcBorders>
            <w:shd w:val="clear" w:color="auto" w:fill="F7CAAC"/>
          </w:tcPr>
          <w:p w14:paraId="37B8763D" w14:textId="77777777" w:rsidR="006375BC" w:rsidRPr="00F20AEF" w:rsidRDefault="006375BC" w:rsidP="00C07AFA">
            <w:pPr>
              <w:jc w:val="both"/>
            </w:pPr>
            <w:r w:rsidRPr="00F20AEF">
              <w:rPr>
                <w:b/>
              </w:rPr>
              <w:t>WoS</w:t>
            </w:r>
          </w:p>
        </w:tc>
        <w:tc>
          <w:tcPr>
            <w:tcW w:w="627" w:type="dxa"/>
            <w:shd w:val="clear" w:color="auto" w:fill="F7CAAC"/>
          </w:tcPr>
          <w:p w14:paraId="3A9CE511"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300C8E06" w14:textId="77777777" w:rsidR="006375BC" w:rsidRDefault="006375BC" w:rsidP="00C07AFA">
            <w:pPr>
              <w:jc w:val="both"/>
            </w:pPr>
            <w:r>
              <w:rPr>
                <w:b/>
                <w:sz w:val="18"/>
              </w:rPr>
              <w:t>ostatní</w:t>
            </w:r>
          </w:p>
        </w:tc>
      </w:tr>
      <w:tr w:rsidR="006375BC" w14:paraId="1E9FA91C" w14:textId="77777777" w:rsidTr="00141DEF">
        <w:trPr>
          <w:cantSplit/>
          <w:trHeight w:val="70"/>
        </w:trPr>
        <w:tc>
          <w:tcPr>
            <w:tcW w:w="3347" w:type="dxa"/>
            <w:gridSpan w:val="3"/>
            <w:shd w:val="clear" w:color="auto" w:fill="F7CAAC"/>
          </w:tcPr>
          <w:p w14:paraId="6A2F7022" w14:textId="77777777" w:rsidR="006375BC" w:rsidRDefault="006375BC" w:rsidP="00C07AFA">
            <w:pPr>
              <w:jc w:val="both"/>
            </w:pPr>
            <w:r>
              <w:rPr>
                <w:b/>
              </w:rPr>
              <w:t>Obor jmenovacího řízení</w:t>
            </w:r>
          </w:p>
        </w:tc>
        <w:tc>
          <w:tcPr>
            <w:tcW w:w="2245" w:type="dxa"/>
            <w:gridSpan w:val="3"/>
            <w:shd w:val="clear" w:color="auto" w:fill="F7CAAC"/>
          </w:tcPr>
          <w:p w14:paraId="38EDB66C"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127C208F" w14:textId="77777777" w:rsidR="006375BC" w:rsidRDefault="006375BC" w:rsidP="00C07AFA">
            <w:pPr>
              <w:jc w:val="both"/>
            </w:pPr>
            <w:r>
              <w:rPr>
                <w:b/>
              </w:rPr>
              <w:t>Řízení konáno na VŠ</w:t>
            </w:r>
          </w:p>
        </w:tc>
        <w:tc>
          <w:tcPr>
            <w:tcW w:w="698" w:type="dxa"/>
            <w:gridSpan w:val="2"/>
            <w:tcBorders>
              <w:left w:val="single" w:sz="12" w:space="0" w:color="auto"/>
            </w:tcBorders>
          </w:tcPr>
          <w:p w14:paraId="3EF9C0D3" w14:textId="46B9AD2F" w:rsidR="006375BC" w:rsidRPr="00F20AEF" w:rsidRDefault="00F77705" w:rsidP="00C07AFA">
            <w:pPr>
              <w:jc w:val="both"/>
              <w:rPr>
                <w:b/>
              </w:rPr>
            </w:pPr>
            <w:r>
              <w:rPr>
                <w:b/>
              </w:rPr>
              <w:t>3</w:t>
            </w:r>
            <w:r w:rsidR="006375BC">
              <w:rPr>
                <w:b/>
              </w:rPr>
              <w:t>4</w:t>
            </w:r>
          </w:p>
        </w:tc>
        <w:tc>
          <w:tcPr>
            <w:tcW w:w="627" w:type="dxa"/>
          </w:tcPr>
          <w:p w14:paraId="0E67454F" w14:textId="3E5D9DB7" w:rsidR="006375BC" w:rsidRPr="00F20AEF" w:rsidRDefault="00F77705" w:rsidP="00C07AFA">
            <w:pPr>
              <w:jc w:val="both"/>
              <w:rPr>
                <w:b/>
              </w:rPr>
            </w:pPr>
            <w:r>
              <w:rPr>
                <w:b/>
              </w:rPr>
              <w:t>20</w:t>
            </w:r>
          </w:p>
        </w:tc>
        <w:tc>
          <w:tcPr>
            <w:tcW w:w="694" w:type="dxa"/>
          </w:tcPr>
          <w:p w14:paraId="2ADA9555" w14:textId="77777777" w:rsidR="006375BC" w:rsidRDefault="006375BC" w:rsidP="00C07AFA">
            <w:pPr>
              <w:jc w:val="both"/>
              <w:rPr>
                <w:b/>
              </w:rPr>
            </w:pPr>
            <w:r>
              <w:rPr>
                <w:b/>
              </w:rPr>
              <w:t>6</w:t>
            </w:r>
          </w:p>
        </w:tc>
      </w:tr>
      <w:tr w:rsidR="006375BC" w14:paraId="355A2564" w14:textId="77777777" w:rsidTr="00C07AFA">
        <w:trPr>
          <w:trHeight w:val="205"/>
        </w:trPr>
        <w:tc>
          <w:tcPr>
            <w:tcW w:w="3347" w:type="dxa"/>
            <w:gridSpan w:val="3"/>
          </w:tcPr>
          <w:p w14:paraId="6E2758BB" w14:textId="77777777" w:rsidR="006375BC" w:rsidRDefault="006375BC" w:rsidP="00C07AFA">
            <w:pPr>
              <w:jc w:val="both"/>
            </w:pPr>
          </w:p>
        </w:tc>
        <w:tc>
          <w:tcPr>
            <w:tcW w:w="2245" w:type="dxa"/>
            <w:gridSpan w:val="3"/>
          </w:tcPr>
          <w:p w14:paraId="7683FBA9" w14:textId="77777777" w:rsidR="006375BC" w:rsidRDefault="006375BC" w:rsidP="00C07AFA">
            <w:pPr>
              <w:jc w:val="both"/>
            </w:pPr>
          </w:p>
        </w:tc>
        <w:tc>
          <w:tcPr>
            <w:tcW w:w="2248" w:type="dxa"/>
            <w:gridSpan w:val="5"/>
            <w:tcBorders>
              <w:right w:val="single" w:sz="12" w:space="0" w:color="auto"/>
            </w:tcBorders>
          </w:tcPr>
          <w:p w14:paraId="405A7ACE" w14:textId="77777777" w:rsidR="006375BC" w:rsidRDefault="006375BC" w:rsidP="00C07AFA">
            <w:pPr>
              <w:jc w:val="both"/>
            </w:pPr>
          </w:p>
        </w:tc>
        <w:tc>
          <w:tcPr>
            <w:tcW w:w="1325" w:type="dxa"/>
            <w:gridSpan w:val="3"/>
            <w:tcBorders>
              <w:left w:val="single" w:sz="12" w:space="0" w:color="auto"/>
            </w:tcBorders>
            <w:shd w:val="clear" w:color="auto" w:fill="FBD4B4"/>
            <w:vAlign w:val="center"/>
          </w:tcPr>
          <w:p w14:paraId="6A2606C7" w14:textId="77777777" w:rsidR="006375BC" w:rsidRPr="00F60D7E" w:rsidRDefault="006375BC" w:rsidP="00C07AFA">
            <w:pPr>
              <w:jc w:val="both"/>
              <w:rPr>
                <w:b/>
                <w:sz w:val="18"/>
              </w:rPr>
            </w:pPr>
            <w:r w:rsidRPr="00F60D7E">
              <w:rPr>
                <w:b/>
                <w:sz w:val="18"/>
              </w:rPr>
              <w:t>H-index WoS/Scopus</w:t>
            </w:r>
          </w:p>
        </w:tc>
        <w:tc>
          <w:tcPr>
            <w:tcW w:w="694" w:type="dxa"/>
            <w:vAlign w:val="center"/>
          </w:tcPr>
          <w:p w14:paraId="4FDEE73E" w14:textId="77777777" w:rsidR="006375BC" w:rsidRPr="00F60D7E" w:rsidRDefault="006375BC" w:rsidP="00C07AFA">
            <w:pPr>
              <w:rPr>
                <w:b/>
              </w:rPr>
            </w:pPr>
            <w:r w:rsidRPr="00F60D7E">
              <w:rPr>
                <w:b/>
              </w:rPr>
              <w:t xml:space="preserve">  2  / 2</w:t>
            </w:r>
          </w:p>
        </w:tc>
      </w:tr>
      <w:tr w:rsidR="006375BC" w14:paraId="2322E1C0" w14:textId="77777777" w:rsidTr="00C07AFA">
        <w:tc>
          <w:tcPr>
            <w:tcW w:w="9859" w:type="dxa"/>
            <w:gridSpan w:val="15"/>
            <w:shd w:val="clear" w:color="auto" w:fill="F7CAAC"/>
          </w:tcPr>
          <w:p w14:paraId="5E594E6F"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1FC8DC0A" w14:textId="77777777" w:rsidTr="00C07AFA">
        <w:trPr>
          <w:trHeight w:val="2347"/>
        </w:trPr>
        <w:tc>
          <w:tcPr>
            <w:tcW w:w="9859" w:type="dxa"/>
            <w:gridSpan w:val="15"/>
          </w:tcPr>
          <w:p w14:paraId="0C3B4C09" w14:textId="77777777" w:rsidR="006375BC" w:rsidRDefault="006375BC" w:rsidP="00C07AFA">
            <w:pPr>
              <w:pStyle w:val="bb"/>
              <w:widowControl w:val="0"/>
              <w:rPr>
                <w:b/>
              </w:rPr>
            </w:pPr>
            <w:r>
              <w:rPr>
                <w:b/>
              </w:rPr>
              <w:t>Jimp</w:t>
            </w:r>
          </w:p>
          <w:p w14:paraId="59E09B1B" w14:textId="2C39DAEF" w:rsidR="006375BC" w:rsidRDefault="006375BC" w:rsidP="00C07AFA">
            <w:pPr>
              <w:pStyle w:val="bb"/>
              <w:widowControl w:val="0"/>
            </w:pPr>
            <w:r>
              <w:t xml:space="preserve">PARROTT, </w:t>
            </w:r>
            <w:r w:rsidR="00DF7F19">
              <w:t>Jeffrey Keith – NEVINS, Andrew.</w:t>
            </w:r>
            <w:r>
              <w:t xml:space="preserve"> Variable rules meet Impoverishment theory: Patterns of agreement leveling in English varieties. </w:t>
            </w:r>
            <w:r w:rsidRPr="00EA0F88">
              <w:rPr>
                <w:i/>
                <w:iCs/>
              </w:rPr>
              <w:t>Lingua</w:t>
            </w:r>
            <w:r w:rsidR="00DF7F19">
              <w:rPr>
                <w:iCs/>
              </w:rPr>
              <w:t>, 2010,</w:t>
            </w:r>
            <w:r>
              <w:t xml:space="preserve"> </w:t>
            </w:r>
            <w:r w:rsidR="00FE3899">
              <w:t xml:space="preserve">roč. </w:t>
            </w:r>
            <w:r>
              <w:t>120</w:t>
            </w:r>
            <w:r w:rsidR="003104FC">
              <w:rPr>
                <w:color w:val="2E2E2E"/>
              </w:rPr>
              <w:t xml:space="preserve">, č. </w:t>
            </w:r>
            <w:r>
              <w:t>5</w:t>
            </w:r>
            <w:r w:rsidR="00FE3899">
              <w:t xml:space="preserve">, s. </w:t>
            </w:r>
            <w:r>
              <w:t>1135</w:t>
            </w:r>
            <w:r w:rsidR="00DF7F19">
              <w:t>–</w:t>
            </w:r>
            <w:r>
              <w:t>1159.</w:t>
            </w:r>
            <w:r w:rsidR="003D39DD">
              <w:t xml:space="preserve"> (50%)</w:t>
            </w:r>
          </w:p>
          <w:p w14:paraId="18AB5099" w14:textId="491826D2" w:rsidR="006375BC" w:rsidRDefault="006375BC" w:rsidP="00C07AFA">
            <w:pPr>
              <w:pStyle w:val="bb"/>
              <w:widowControl w:val="0"/>
              <w:rPr>
                <w:b/>
              </w:rPr>
            </w:pPr>
            <w:r>
              <w:t xml:space="preserve">PARROTT, </w:t>
            </w:r>
            <w:r w:rsidR="00DF7F19">
              <w:t>Jeffrey Keigh</w:t>
            </w:r>
            <w:r w:rsidR="009B6E75">
              <w:t>.</w:t>
            </w:r>
            <w:r>
              <w:t xml:space="preserve"> Danish vestigial case and the acquisition of Vocabulary in Distributed Morphology. </w:t>
            </w:r>
            <w:r w:rsidRPr="00EA0F88">
              <w:rPr>
                <w:i/>
                <w:iCs/>
              </w:rPr>
              <w:t>Biolinguistics</w:t>
            </w:r>
            <w:r w:rsidR="009B6E75">
              <w:rPr>
                <w:iCs/>
              </w:rPr>
              <w:t>, 2009,</w:t>
            </w:r>
            <w:r>
              <w:t xml:space="preserve"> </w:t>
            </w:r>
            <w:r w:rsidR="0039625C">
              <w:t xml:space="preserve">roč. </w:t>
            </w:r>
            <w:r>
              <w:t>3</w:t>
            </w:r>
            <w:r w:rsidR="003104FC">
              <w:rPr>
                <w:color w:val="2E2E2E"/>
              </w:rPr>
              <w:t xml:space="preserve">, č. </w:t>
            </w:r>
            <w:r>
              <w:t>2</w:t>
            </w:r>
            <w:r w:rsidR="002B0065">
              <w:t>–</w:t>
            </w:r>
            <w:r>
              <w:t>3</w:t>
            </w:r>
            <w:r w:rsidR="00FE3899">
              <w:t xml:space="preserve">, </w:t>
            </w:r>
            <w:r w:rsidR="0039625C">
              <w:t>s</w:t>
            </w:r>
            <w:r w:rsidR="00FE3899">
              <w:t xml:space="preserve">. </w:t>
            </w:r>
            <w:r>
              <w:t>270</w:t>
            </w:r>
            <w:r w:rsidR="002B0065">
              <w:t>–</w:t>
            </w:r>
            <w:r>
              <w:t>304.</w:t>
            </w:r>
          </w:p>
          <w:p w14:paraId="7F3FC5BC" w14:textId="77777777" w:rsidR="006375BC" w:rsidRDefault="006375BC" w:rsidP="00C07AFA">
            <w:pPr>
              <w:pStyle w:val="bb"/>
              <w:widowControl w:val="0"/>
              <w:rPr>
                <w:b/>
              </w:rPr>
            </w:pPr>
          </w:p>
          <w:p w14:paraId="4C91BA6D" w14:textId="77777777" w:rsidR="006375BC" w:rsidRPr="008A423F" w:rsidRDefault="006375BC" w:rsidP="00C07AFA">
            <w:pPr>
              <w:pStyle w:val="bb"/>
              <w:widowControl w:val="0"/>
              <w:rPr>
                <w:b/>
              </w:rPr>
            </w:pPr>
            <w:r w:rsidRPr="008A423F">
              <w:rPr>
                <w:b/>
              </w:rPr>
              <w:t>J</w:t>
            </w:r>
            <w:r>
              <w:rPr>
                <w:b/>
              </w:rPr>
              <w:t>sc</w:t>
            </w:r>
          </w:p>
          <w:p w14:paraId="0DA9CEA1" w14:textId="1F0B12CB" w:rsidR="006375BC" w:rsidRDefault="006375BC" w:rsidP="00C07AFA">
            <w:pPr>
              <w:pStyle w:val="bb"/>
              <w:widowControl w:val="0"/>
            </w:pPr>
            <w:r>
              <w:t xml:space="preserve">PARROTT, </w:t>
            </w:r>
            <w:r w:rsidR="009B6E75">
              <w:t>Jeffrey Keith.</w:t>
            </w:r>
            <w:r>
              <w:t xml:space="preserve"> Post-syntactic mechanisms of pronominal case variation in Germanic. </w:t>
            </w:r>
            <w:r w:rsidRPr="00F14E20">
              <w:rPr>
                <w:i/>
                <w:iCs/>
              </w:rPr>
              <w:t>Acta Linguistica Hafniensia</w:t>
            </w:r>
            <w:r w:rsidR="009B6E75">
              <w:rPr>
                <w:iCs/>
              </w:rPr>
              <w:t>, 2021,</w:t>
            </w:r>
            <w:r>
              <w:t xml:space="preserve"> </w:t>
            </w:r>
            <w:r w:rsidR="0039625C">
              <w:t xml:space="preserve">roč. </w:t>
            </w:r>
            <w:r>
              <w:t>53</w:t>
            </w:r>
            <w:r w:rsidR="003104FC">
              <w:rPr>
                <w:color w:val="2E2E2E"/>
              </w:rPr>
              <w:t xml:space="preserve">, č. </w:t>
            </w:r>
            <w:r>
              <w:t>2</w:t>
            </w:r>
            <w:r w:rsidR="0039625C">
              <w:t>, s.</w:t>
            </w:r>
            <w:r>
              <w:t xml:space="preserve"> 132</w:t>
            </w:r>
            <w:r w:rsidR="009B6E75">
              <w:t>–</w:t>
            </w:r>
            <w:r>
              <w:t>159.</w:t>
            </w:r>
          </w:p>
          <w:p w14:paraId="4668A099" w14:textId="77777777" w:rsidR="006375BC" w:rsidRDefault="006375BC" w:rsidP="00C07AFA">
            <w:pPr>
              <w:pStyle w:val="bb"/>
              <w:widowControl w:val="0"/>
            </w:pPr>
          </w:p>
          <w:p w14:paraId="36E5EA92" w14:textId="77777777" w:rsidR="006375BC" w:rsidRPr="008A423F" w:rsidRDefault="006375BC" w:rsidP="00C07AFA">
            <w:pPr>
              <w:pStyle w:val="bb"/>
              <w:widowControl w:val="0"/>
              <w:rPr>
                <w:b/>
              </w:rPr>
            </w:pPr>
            <w:r w:rsidRPr="008A423F">
              <w:rPr>
                <w:b/>
              </w:rPr>
              <w:t>Jost</w:t>
            </w:r>
          </w:p>
          <w:p w14:paraId="2D64A67A" w14:textId="5D87FC85" w:rsidR="006375BC" w:rsidRDefault="006375BC" w:rsidP="00C07AFA">
            <w:pPr>
              <w:pStyle w:val="bb"/>
              <w:widowControl w:val="0"/>
            </w:pPr>
            <w:r>
              <w:t xml:space="preserve">PARROTT, </w:t>
            </w:r>
            <w:r w:rsidR="009B6E75">
              <w:t>Jeffrey Keith.</w:t>
            </w:r>
            <w:r>
              <w:t xml:space="preserve"> English possessive determiner phrases and coordination. </w:t>
            </w:r>
            <w:r w:rsidRPr="00F14E20">
              <w:rPr>
                <w:i/>
                <w:iCs/>
              </w:rPr>
              <w:t>Linguistica Brunensia</w:t>
            </w:r>
            <w:r w:rsidR="009B6E75">
              <w:rPr>
                <w:iCs/>
              </w:rPr>
              <w:t>, 2020</w:t>
            </w:r>
            <w:r w:rsidR="00432FE3">
              <w:rPr>
                <w:iCs/>
              </w:rPr>
              <w:t>, roč.</w:t>
            </w:r>
            <w:r w:rsidR="00432FE3">
              <w:t xml:space="preserve"> </w:t>
            </w:r>
            <w:r>
              <w:t>68</w:t>
            </w:r>
            <w:r w:rsidR="003104FC">
              <w:rPr>
                <w:color w:val="2E2E2E"/>
              </w:rPr>
              <w:t xml:space="preserve">, č. </w:t>
            </w:r>
            <w:r>
              <w:t>2</w:t>
            </w:r>
            <w:r w:rsidR="00432FE3">
              <w:t>, s.</w:t>
            </w:r>
            <w:r>
              <w:t xml:space="preserve"> 45</w:t>
            </w:r>
            <w:r w:rsidR="009B6E75">
              <w:t>–</w:t>
            </w:r>
            <w:r>
              <w:t>64.</w:t>
            </w:r>
          </w:p>
          <w:p w14:paraId="5E004939" w14:textId="77777777" w:rsidR="006375BC" w:rsidRDefault="006375BC" w:rsidP="00C07AFA">
            <w:pPr>
              <w:pStyle w:val="bb"/>
              <w:widowControl w:val="0"/>
              <w:rPr>
                <w:b/>
              </w:rPr>
            </w:pPr>
          </w:p>
          <w:p w14:paraId="4C06075E" w14:textId="77777777" w:rsidR="006375BC" w:rsidRDefault="006375BC" w:rsidP="00C07AFA">
            <w:pPr>
              <w:pStyle w:val="bb"/>
              <w:widowControl w:val="0"/>
              <w:rPr>
                <w:b/>
              </w:rPr>
            </w:pPr>
            <w:r>
              <w:rPr>
                <w:b/>
              </w:rPr>
              <w:t>C</w:t>
            </w:r>
          </w:p>
          <w:p w14:paraId="1E557E10" w14:textId="0A3D95FD" w:rsidR="006375BC" w:rsidRDefault="006375BC" w:rsidP="00C07AFA">
            <w:pPr>
              <w:pStyle w:val="bb"/>
              <w:widowControl w:val="0"/>
            </w:pPr>
            <w:r>
              <w:t xml:space="preserve">PARROTT, </w:t>
            </w:r>
            <w:r w:rsidR="009B6E75">
              <w:t>Jeffrey Keith.</w:t>
            </w:r>
            <w:r>
              <w:t xml:space="preserve"> Gender Impoverishment in Czech, Slavic, and beyond. In Ziková, Markéta, Pavel Caha, and Mojmír Dočekal (eds.), </w:t>
            </w:r>
            <w:r w:rsidRPr="00346055">
              <w:rPr>
                <w:i/>
                <w:iCs/>
              </w:rPr>
              <w:t>Slavic Languages in the Perspective of Formal Grammar: Proceedings of FDSL 10.5, Brno 2014</w:t>
            </w:r>
            <w:r>
              <w:t>. Frankfurt am Main: Peter Lang</w:t>
            </w:r>
            <w:r w:rsidR="009B6E75">
              <w:t>, 2015</w:t>
            </w:r>
            <w:r w:rsidR="00432FE3">
              <w:t>, s.</w:t>
            </w:r>
            <w:r w:rsidR="009B6E75">
              <w:t xml:space="preserve"> 215–232.</w:t>
            </w:r>
          </w:p>
          <w:p w14:paraId="50D1E847" w14:textId="77777777" w:rsidR="006375BC" w:rsidRDefault="006375BC" w:rsidP="00C07AFA">
            <w:pPr>
              <w:pStyle w:val="bb"/>
              <w:widowControl w:val="0"/>
              <w:rPr>
                <w:b/>
              </w:rPr>
            </w:pPr>
          </w:p>
        </w:tc>
      </w:tr>
      <w:tr w:rsidR="006375BC" w14:paraId="6E7C0060" w14:textId="77777777" w:rsidTr="00C07AFA">
        <w:trPr>
          <w:trHeight w:val="218"/>
        </w:trPr>
        <w:tc>
          <w:tcPr>
            <w:tcW w:w="9859" w:type="dxa"/>
            <w:gridSpan w:val="15"/>
            <w:shd w:val="clear" w:color="auto" w:fill="F7CAAC"/>
          </w:tcPr>
          <w:p w14:paraId="77AE22DA" w14:textId="77777777" w:rsidR="006375BC" w:rsidRDefault="006375BC" w:rsidP="00C07AFA">
            <w:pPr>
              <w:rPr>
                <w:b/>
              </w:rPr>
            </w:pPr>
            <w:r>
              <w:rPr>
                <w:b/>
              </w:rPr>
              <w:t>Působení v zahraničí</w:t>
            </w:r>
          </w:p>
        </w:tc>
      </w:tr>
      <w:tr w:rsidR="006375BC" w14:paraId="4DDD615C" w14:textId="77777777" w:rsidTr="00C07AFA">
        <w:trPr>
          <w:trHeight w:val="328"/>
        </w:trPr>
        <w:tc>
          <w:tcPr>
            <w:tcW w:w="9859" w:type="dxa"/>
            <w:gridSpan w:val="15"/>
          </w:tcPr>
          <w:p w14:paraId="5FA119F5" w14:textId="2DF78933" w:rsidR="00EC1312" w:rsidRPr="00C9509E" w:rsidRDefault="00EC1312" w:rsidP="00EC1312">
            <w:r w:rsidRPr="00C9509E">
              <w:t>2018–2020</w:t>
            </w:r>
            <w:r w:rsidRPr="00C9509E">
              <w:tab/>
              <w:t>University of Wrocław, Institute of English Studies – Visiting Professor</w:t>
            </w:r>
          </w:p>
          <w:p w14:paraId="426DBB6C" w14:textId="77777777" w:rsidR="00EC1312" w:rsidRPr="00C9509E" w:rsidRDefault="00EC1312" w:rsidP="00EC1312">
            <w:r w:rsidRPr="00C9509E">
              <w:t xml:space="preserve">2013–2010 </w:t>
            </w:r>
            <w:r w:rsidRPr="00C9509E">
              <w:tab/>
              <w:t>University of Copenhagen, LANCHART Center (DGCSS) – Associate Professor</w:t>
            </w:r>
          </w:p>
          <w:p w14:paraId="06BBFBE6" w14:textId="77777777" w:rsidR="00EC1312" w:rsidRPr="00C9509E" w:rsidRDefault="00EC1312" w:rsidP="00EC1312">
            <w:r w:rsidRPr="00C9509E">
              <w:t xml:space="preserve">2010–2008 </w:t>
            </w:r>
            <w:r w:rsidRPr="00C9509E">
              <w:tab/>
              <w:t>University of Copenhagen, LANCHART Center (DGCSS) – Postdoctoral Researcher</w:t>
            </w:r>
          </w:p>
          <w:p w14:paraId="26275465" w14:textId="58577CF2" w:rsidR="006375BC" w:rsidRDefault="00EC1312" w:rsidP="00EC1312">
            <w:pPr>
              <w:rPr>
                <w:b/>
              </w:rPr>
            </w:pPr>
            <w:r w:rsidRPr="00C9509E">
              <w:t xml:space="preserve">2007 </w:t>
            </w:r>
            <w:r w:rsidRPr="00C9509E">
              <w:tab/>
              <w:t>University of Cyprus, Nicosia, Department of English Studies – Visiting Lecturer</w:t>
            </w:r>
          </w:p>
        </w:tc>
      </w:tr>
      <w:tr w:rsidR="006375BC" w14:paraId="5C1319D5" w14:textId="77777777" w:rsidTr="00C07AFA">
        <w:trPr>
          <w:cantSplit/>
          <w:trHeight w:val="20"/>
        </w:trPr>
        <w:tc>
          <w:tcPr>
            <w:tcW w:w="2518" w:type="dxa"/>
            <w:shd w:val="clear" w:color="auto" w:fill="F7CAAC"/>
          </w:tcPr>
          <w:p w14:paraId="40ECE8E1" w14:textId="77777777" w:rsidR="006375BC" w:rsidRDefault="006375BC" w:rsidP="00C07AFA">
            <w:pPr>
              <w:jc w:val="both"/>
              <w:rPr>
                <w:b/>
              </w:rPr>
            </w:pPr>
            <w:r>
              <w:rPr>
                <w:b/>
              </w:rPr>
              <w:t xml:space="preserve">Podpis </w:t>
            </w:r>
          </w:p>
        </w:tc>
        <w:tc>
          <w:tcPr>
            <w:tcW w:w="4536" w:type="dxa"/>
            <w:gridSpan w:val="8"/>
          </w:tcPr>
          <w:p w14:paraId="5BAECD23" w14:textId="77777777" w:rsidR="006375BC" w:rsidRDefault="006375BC" w:rsidP="00C07AFA">
            <w:pPr>
              <w:jc w:val="both"/>
            </w:pPr>
            <w:r>
              <w:t xml:space="preserve"> </w:t>
            </w:r>
            <w:r w:rsidRPr="008063E3">
              <w:t>Jeffrey Keith</w:t>
            </w:r>
            <w:r>
              <w:t xml:space="preserve"> </w:t>
            </w:r>
            <w:r w:rsidRPr="008063E3">
              <w:t>Parrott</w:t>
            </w:r>
            <w:r>
              <w:t xml:space="preserve"> v. r.</w:t>
            </w:r>
          </w:p>
        </w:tc>
        <w:tc>
          <w:tcPr>
            <w:tcW w:w="786" w:type="dxa"/>
            <w:gridSpan w:val="2"/>
            <w:shd w:val="clear" w:color="auto" w:fill="F7CAAC"/>
          </w:tcPr>
          <w:p w14:paraId="5C00A9E7" w14:textId="77777777" w:rsidR="006375BC" w:rsidRDefault="006375BC" w:rsidP="00C07AFA">
            <w:pPr>
              <w:jc w:val="both"/>
            </w:pPr>
            <w:r>
              <w:rPr>
                <w:b/>
              </w:rPr>
              <w:t>datum</w:t>
            </w:r>
          </w:p>
        </w:tc>
        <w:tc>
          <w:tcPr>
            <w:tcW w:w="2019" w:type="dxa"/>
            <w:gridSpan w:val="4"/>
          </w:tcPr>
          <w:p w14:paraId="2082FC3B" w14:textId="55AD6052" w:rsidR="006375BC" w:rsidRDefault="00387653" w:rsidP="00C07AFA">
            <w:pPr>
              <w:jc w:val="both"/>
            </w:pPr>
            <w:r>
              <w:t>1. 2. 2023</w:t>
            </w:r>
          </w:p>
        </w:tc>
      </w:tr>
    </w:tbl>
    <w:p w14:paraId="63D2D545" w14:textId="77777777" w:rsidR="006375BC" w:rsidRDefault="006375BC" w:rsidP="006375BC"/>
    <w:p w14:paraId="2A4CB08E" w14:textId="77777777"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26429150" w14:textId="77777777" w:rsidTr="00C07AFA">
        <w:tc>
          <w:tcPr>
            <w:tcW w:w="9859" w:type="dxa"/>
            <w:gridSpan w:val="15"/>
            <w:tcBorders>
              <w:bottom w:val="double" w:sz="4" w:space="0" w:color="auto"/>
            </w:tcBorders>
            <w:shd w:val="clear" w:color="auto" w:fill="BDD6EE"/>
          </w:tcPr>
          <w:p w14:paraId="5B1DEE0F" w14:textId="77777777" w:rsidR="006375BC" w:rsidRDefault="006375BC" w:rsidP="00C07AFA">
            <w:pPr>
              <w:tabs>
                <w:tab w:val="right" w:pos="1141"/>
              </w:tabs>
              <w:jc w:val="both"/>
              <w:rPr>
                <w:b/>
                <w:sz w:val="28"/>
              </w:rPr>
            </w:pPr>
            <w:r>
              <w:rPr>
                <w:b/>
                <w:sz w:val="28"/>
              </w:rPr>
              <w:t>C-I – Personální zabezpečení</w:t>
            </w:r>
          </w:p>
        </w:tc>
      </w:tr>
      <w:tr w:rsidR="006375BC" w14:paraId="00764D86" w14:textId="77777777" w:rsidTr="00C07AFA">
        <w:tc>
          <w:tcPr>
            <w:tcW w:w="2518" w:type="dxa"/>
            <w:tcBorders>
              <w:top w:val="double" w:sz="4" w:space="0" w:color="auto"/>
            </w:tcBorders>
            <w:shd w:val="clear" w:color="auto" w:fill="F7CAAC"/>
          </w:tcPr>
          <w:p w14:paraId="62CD7810" w14:textId="77777777" w:rsidR="006375BC" w:rsidRDefault="006375BC" w:rsidP="00C07AFA">
            <w:pPr>
              <w:tabs>
                <w:tab w:val="right" w:pos="1141"/>
              </w:tabs>
              <w:jc w:val="both"/>
              <w:rPr>
                <w:b/>
              </w:rPr>
            </w:pPr>
            <w:r>
              <w:rPr>
                <w:b/>
              </w:rPr>
              <w:t>Vysoká škola</w:t>
            </w:r>
          </w:p>
        </w:tc>
        <w:tc>
          <w:tcPr>
            <w:tcW w:w="7341" w:type="dxa"/>
            <w:gridSpan w:val="14"/>
          </w:tcPr>
          <w:p w14:paraId="7F83DB05" w14:textId="77777777" w:rsidR="006375BC" w:rsidRDefault="006375BC" w:rsidP="00C07AFA">
            <w:pPr>
              <w:tabs>
                <w:tab w:val="right" w:pos="1141"/>
              </w:tabs>
              <w:jc w:val="both"/>
            </w:pPr>
            <w:r>
              <w:t>Univerzita Tomáše Bati ve Zlíně</w:t>
            </w:r>
          </w:p>
        </w:tc>
      </w:tr>
      <w:tr w:rsidR="006375BC" w14:paraId="4FA7DFFF" w14:textId="77777777" w:rsidTr="00C07AFA">
        <w:tc>
          <w:tcPr>
            <w:tcW w:w="2518" w:type="dxa"/>
            <w:shd w:val="clear" w:color="auto" w:fill="F7CAAC"/>
          </w:tcPr>
          <w:p w14:paraId="5588C726" w14:textId="77777777" w:rsidR="006375BC" w:rsidRDefault="006375BC" w:rsidP="00C07AFA">
            <w:pPr>
              <w:tabs>
                <w:tab w:val="right" w:pos="1141"/>
              </w:tabs>
              <w:jc w:val="both"/>
              <w:rPr>
                <w:b/>
              </w:rPr>
            </w:pPr>
            <w:r>
              <w:rPr>
                <w:b/>
              </w:rPr>
              <w:t>Součást vysoké školy</w:t>
            </w:r>
          </w:p>
        </w:tc>
        <w:tc>
          <w:tcPr>
            <w:tcW w:w="7341" w:type="dxa"/>
            <w:gridSpan w:val="14"/>
          </w:tcPr>
          <w:p w14:paraId="7B4CE2DB" w14:textId="77777777" w:rsidR="006375BC" w:rsidRDefault="006375BC" w:rsidP="00C07AFA">
            <w:pPr>
              <w:tabs>
                <w:tab w:val="right" w:pos="1141"/>
              </w:tabs>
              <w:jc w:val="both"/>
            </w:pPr>
            <w:r>
              <w:t>Fakulta humanitních studií</w:t>
            </w:r>
          </w:p>
        </w:tc>
      </w:tr>
      <w:tr w:rsidR="006375BC" w14:paraId="611DD281" w14:textId="77777777" w:rsidTr="00C07AFA">
        <w:tc>
          <w:tcPr>
            <w:tcW w:w="2518" w:type="dxa"/>
            <w:shd w:val="clear" w:color="auto" w:fill="F7CAAC"/>
          </w:tcPr>
          <w:p w14:paraId="76491DF6" w14:textId="77777777" w:rsidR="006375BC" w:rsidRDefault="006375BC" w:rsidP="00C07AFA">
            <w:pPr>
              <w:tabs>
                <w:tab w:val="right" w:pos="1141"/>
              </w:tabs>
              <w:jc w:val="both"/>
              <w:rPr>
                <w:b/>
              </w:rPr>
            </w:pPr>
            <w:r>
              <w:rPr>
                <w:b/>
              </w:rPr>
              <w:t>Název studijního programu</w:t>
            </w:r>
          </w:p>
        </w:tc>
        <w:tc>
          <w:tcPr>
            <w:tcW w:w="7341" w:type="dxa"/>
            <w:gridSpan w:val="14"/>
          </w:tcPr>
          <w:p w14:paraId="6E0F6EE2" w14:textId="77777777" w:rsidR="006375BC" w:rsidRDefault="006375BC" w:rsidP="00C07AFA">
            <w:pPr>
              <w:tabs>
                <w:tab w:val="right" w:pos="1141"/>
              </w:tabs>
              <w:jc w:val="both"/>
            </w:pPr>
            <w:r w:rsidRPr="006A2B50">
              <w:t>Anglická filologie</w:t>
            </w:r>
          </w:p>
        </w:tc>
      </w:tr>
      <w:tr w:rsidR="006375BC" w14:paraId="05F15AD5" w14:textId="77777777" w:rsidTr="00C07AFA">
        <w:tc>
          <w:tcPr>
            <w:tcW w:w="2518" w:type="dxa"/>
            <w:shd w:val="clear" w:color="auto" w:fill="F7CAAC"/>
          </w:tcPr>
          <w:p w14:paraId="50218930" w14:textId="77777777" w:rsidR="006375BC" w:rsidRDefault="006375BC" w:rsidP="00C07AFA">
            <w:pPr>
              <w:tabs>
                <w:tab w:val="right" w:pos="1141"/>
              </w:tabs>
              <w:jc w:val="both"/>
              <w:rPr>
                <w:b/>
              </w:rPr>
            </w:pPr>
            <w:r>
              <w:rPr>
                <w:b/>
              </w:rPr>
              <w:t>Jméno a příjmení</w:t>
            </w:r>
          </w:p>
        </w:tc>
        <w:tc>
          <w:tcPr>
            <w:tcW w:w="4536" w:type="dxa"/>
            <w:gridSpan w:val="8"/>
          </w:tcPr>
          <w:p w14:paraId="3198C69D" w14:textId="77777777" w:rsidR="006375BC" w:rsidRDefault="006375BC" w:rsidP="00C07AFA">
            <w:pPr>
              <w:tabs>
                <w:tab w:val="right" w:pos="1141"/>
              </w:tabs>
              <w:jc w:val="both"/>
            </w:pPr>
            <w:r w:rsidRPr="007F57DC">
              <w:t>Michal Rubáš</w:t>
            </w:r>
          </w:p>
        </w:tc>
        <w:tc>
          <w:tcPr>
            <w:tcW w:w="709" w:type="dxa"/>
            <w:shd w:val="clear" w:color="auto" w:fill="F7CAAC"/>
          </w:tcPr>
          <w:p w14:paraId="4D083626" w14:textId="77777777" w:rsidR="006375BC" w:rsidRDefault="006375BC" w:rsidP="00C07AFA">
            <w:pPr>
              <w:tabs>
                <w:tab w:val="right" w:pos="1141"/>
              </w:tabs>
              <w:jc w:val="both"/>
              <w:rPr>
                <w:b/>
              </w:rPr>
            </w:pPr>
            <w:r>
              <w:rPr>
                <w:b/>
              </w:rPr>
              <w:t>Tituly</w:t>
            </w:r>
          </w:p>
        </w:tc>
        <w:tc>
          <w:tcPr>
            <w:tcW w:w="2096" w:type="dxa"/>
            <w:gridSpan w:val="5"/>
          </w:tcPr>
          <w:p w14:paraId="4F1223B9" w14:textId="77777777" w:rsidR="006375BC" w:rsidRDefault="006375BC" w:rsidP="00C07AFA">
            <w:pPr>
              <w:tabs>
                <w:tab w:val="right" w:pos="1141"/>
              </w:tabs>
              <w:jc w:val="both"/>
            </w:pPr>
            <w:r>
              <w:t>Mgr. Ph.D.</w:t>
            </w:r>
          </w:p>
        </w:tc>
      </w:tr>
      <w:tr w:rsidR="006375BC" w14:paraId="235E5E66" w14:textId="77777777" w:rsidTr="00141DEF">
        <w:tc>
          <w:tcPr>
            <w:tcW w:w="2518" w:type="dxa"/>
            <w:shd w:val="clear" w:color="auto" w:fill="F7CAAC"/>
          </w:tcPr>
          <w:p w14:paraId="17366311" w14:textId="77777777" w:rsidR="006375BC" w:rsidRDefault="006375BC" w:rsidP="00C07AFA">
            <w:pPr>
              <w:tabs>
                <w:tab w:val="right" w:pos="1141"/>
              </w:tabs>
              <w:jc w:val="both"/>
              <w:rPr>
                <w:b/>
              </w:rPr>
            </w:pPr>
            <w:r>
              <w:rPr>
                <w:b/>
              </w:rPr>
              <w:t>Rok narození</w:t>
            </w:r>
          </w:p>
        </w:tc>
        <w:tc>
          <w:tcPr>
            <w:tcW w:w="829" w:type="dxa"/>
            <w:gridSpan w:val="2"/>
          </w:tcPr>
          <w:p w14:paraId="1C8333CF" w14:textId="77777777" w:rsidR="006375BC" w:rsidRDefault="006375BC" w:rsidP="00C07AFA">
            <w:pPr>
              <w:tabs>
                <w:tab w:val="right" w:pos="1141"/>
              </w:tabs>
              <w:jc w:val="both"/>
            </w:pPr>
            <w:r>
              <w:t>1975</w:t>
            </w:r>
          </w:p>
        </w:tc>
        <w:tc>
          <w:tcPr>
            <w:tcW w:w="1721" w:type="dxa"/>
            <w:shd w:val="clear" w:color="auto" w:fill="F7CAAC"/>
          </w:tcPr>
          <w:p w14:paraId="70673B40" w14:textId="77777777" w:rsidR="006375BC" w:rsidRDefault="006375BC" w:rsidP="00C07AFA">
            <w:pPr>
              <w:tabs>
                <w:tab w:val="right" w:pos="1141"/>
              </w:tabs>
              <w:jc w:val="both"/>
              <w:rPr>
                <w:b/>
              </w:rPr>
            </w:pPr>
            <w:r>
              <w:rPr>
                <w:b/>
              </w:rPr>
              <w:t>typ vztahu k VŠ</w:t>
            </w:r>
          </w:p>
        </w:tc>
        <w:tc>
          <w:tcPr>
            <w:tcW w:w="992" w:type="dxa"/>
            <w:gridSpan w:val="4"/>
          </w:tcPr>
          <w:p w14:paraId="43590926" w14:textId="77777777" w:rsidR="006375BC" w:rsidRDefault="006375BC" w:rsidP="00C07AFA">
            <w:pPr>
              <w:tabs>
                <w:tab w:val="right" w:pos="1141"/>
              </w:tabs>
              <w:jc w:val="both"/>
            </w:pPr>
            <w:r>
              <w:t>pp</w:t>
            </w:r>
          </w:p>
        </w:tc>
        <w:tc>
          <w:tcPr>
            <w:tcW w:w="994" w:type="dxa"/>
            <w:shd w:val="clear" w:color="auto" w:fill="F7CAAC"/>
          </w:tcPr>
          <w:p w14:paraId="49C0DD3B" w14:textId="77777777" w:rsidR="006375BC" w:rsidRDefault="006375BC" w:rsidP="00C07AFA">
            <w:pPr>
              <w:tabs>
                <w:tab w:val="right" w:pos="1141"/>
              </w:tabs>
              <w:jc w:val="both"/>
              <w:rPr>
                <w:b/>
              </w:rPr>
            </w:pPr>
            <w:r>
              <w:rPr>
                <w:b/>
              </w:rPr>
              <w:t>rozsah</w:t>
            </w:r>
          </w:p>
        </w:tc>
        <w:tc>
          <w:tcPr>
            <w:tcW w:w="709" w:type="dxa"/>
          </w:tcPr>
          <w:p w14:paraId="06F405E4" w14:textId="77777777" w:rsidR="006375BC" w:rsidRDefault="006375BC" w:rsidP="00C07AFA">
            <w:pPr>
              <w:tabs>
                <w:tab w:val="right" w:pos="1141"/>
              </w:tabs>
              <w:jc w:val="both"/>
            </w:pPr>
            <w:r>
              <w:t>40</w:t>
            </w:r>
          </w:p>
        </w:tc>
        <w:tc>
          <w:tcPr>
            <w:tcW w:w="775" w:type="dxa"/>
            <w:gridSpan w:val="3"/>
            <w:shd w:val="clear" w:color="auto" w:fill="F7CAAC"/>
          </w:tcPr>
          <w:p w14:paraId="5A92AD0E" w14:textId="77777777" w:rsidR="006375BC" w:rsidRDefault="006375BC" w:rsidP="00C07AFA">
            <w:pPr>
              <w:tabs>
                <w:tab w:val="right" w:pos="1141"/>
              </w:tabs>
              <w:jc w:val="both"/>
              <w:rPr>
                <w:b/>
              </w:rPr>
            </w:pPr>
            <w:r>
              <w:rPr>
                <w:b/>
              </w:rPr>
              <w:t>do kdy</w:t>
            </w:r>
          </w:p>
        </w:tc>
        <w:tc>
          <w:tcPr>
            <w:tcW w:w="1321" w:type="dxa"/>
            <w:gridSpan w:val="2"/>
          </w:tcPr>
          <w:p w14:paraId="4805D8E3" w14:textId="7B9F50B4" w:rsidR="006375BC" w:rsidRDefault="006375BC" w:rsidP="00C07AFA">
            <w:pPr>
              <w:tabs>
                <w:tab w:val="right" w:pos="1141"/>
              </w:tabs>
              <w:jc w:val="both"/>
            </w:pPr>
            <w:r>
              <w:t>8/2025</w:t>
            </w:r>
            <w:r w:rsidR="00C9509E">
              <w:t xml:space="preserve"> (předpoklad prodloužení)</w:t>
            </w:r>
          </w:p>
        </w:tc>
      </w:tr>
      <w:tr w:rsidR="006375BC" w14:paraId="338D35DF" w14:textId="77777777" w:rsidTr="00141DEF">
        <w:tc>
          <w:tcPr>
            <w:tcW w:w="5068" w:type="dxa"/>
            <w:gridSpan w:val="4"/>
            <w:shd w:val="clear" w:color="auto" w:fill="F7CAAC"/>
          </w:tcPr>
          <w:p w14:paraId="7658320A" w14:textId="77777777" w:rsidR="006375BC" w:rsidRDefault="006375BC" w:rsidP="00C07AFA">
            <w:pPr>
              <w:tabs>
                <w:tab w:val="right" w:pos="1141"/>
              </w:tabs>
              <w:jc w:val="both"/>
              <w:rPr>
                <w:b/>
              </w:rPr>
            </w:pPr>
            <w:r>
              <w:rPr>
                <w:b/>
              </w:rPr>
              <w:t>Typ vztahu na součásti VŠ, která uskutečňuje st. program</w:t>
            </w:r>
          </w:p>
        </w:tc>
        <w:tc>
          <w:tcPr>
            <w:tcW w:w="992" w:type="dxa"/>
            <w:gridSpan w:val="4"/>
          </w:tcPr>
          <w:p w14:paraId="3084924F" w14:textId="77777777" w:rsidR="006375BC" w:rsidRDefault="006375BC" w:rsidP="00C07AFA">
            <w:pPr>
              <w:tabs>
                <w:tab w:val="right" w:pos="1141"/>
              </w:tabs>
              <w:jc w:val="both"/>
            </w:pPr>
            <w:r>
              <w:t>pp</w:t>
            </w:r>
          </w:p>
        </w:tc>
        <w:tc>
          <w:tcPr>
            <w:tcW w:w="994" w:type="dxa"/>
            <w:shd w:val="clear" w:color="auto" w:fill="F7CAAC"/>
          </w:tcPr>
          <w:p w14:paraId="68EDB118" w14:textId="77777777" w:rsidR="006375BC" w:rsidRDefault="006375BC" w:rsidP="00C07AFA">
            <w:pPr>
              <w:tabs>
                <w:tab w:val="right" w:pos="1141"/>
              </w:tabs>
              <w:jc w:val="both"/>
              <w:rPr>
                <w:b/>
              </w:rPr>
            </w:pPr>
            <w:r>
              <w:rPr>
                <w:b/>
              </w:rPr>
              <w:t>rozsah</w:t>
            </w:r>
          </w:p>
        </w:tc>
        <w:tc>
          <w:tcPr>
            <w:tcW w:w="709" w:type="dxa"/>
          </w:tcPr>
          <w:p w14:paraId="01AFE21B" w14:textId="77777777" w:rsidR="006375BC" w:rsidRDefault="006375BC" w:rsidP="00C07AFA">
            <w:pPr>
              <w:tabs>
                <w:tab w:val="right" w:pos="1141"/>
              </w:tabs>
              <w:jc w:val="both"/>
            </w:pPr>
            <w:r>
              <w:t>40</w:t>
            </w:r>
          </w:p>
        </w:tc>
        <w:tc>
          <w:tcPr>
            <w:tcW w:w="775" w:type="dxa"/>
            <w:gridSpan w:val="3"/>
            <w:shd w:val="clear" w:color="auto" w:fill="F7CAAC"/>
          </w:tcPr>
          <w:p w14:paraId="5381C700" w14:textId="77777777" w:rsidR="006375BC" w:rsidRDefault="006375BC" w:rsidP="00C07AFA">
            <w:pPr>
              <w:tabs>
                <w:tab w:val="right" w:pos="1141"/>
              </w:tabs>
              <w:jc w:val="both"/>
              <w:rPr>
                <w:b/>
              </w:rPr>
            </w:pPr>
            <w:r>
              <w:rPr>
                <w:b/>
              </w:rPr>
              <w:t>do kdy</w:t>
            </w:r>
          </w:p>
        </w:tc>
        <w:tc>
          <w:tcPr>
            <w:tcW w:w="1321" w:type="dxa"/>
            <w:gridSpan w:val="2"/>
          </w:tcPr>
          <w:p w14:paraId="34BC36C0" w14:textId="1FA44CD2" w:rsidR="006375BC" w:rsidRDefault="006375BC" w:rsidP="00C07AFA">
            <w:pPr>
              <w:tabs>
                <w:tab w:val="right" w:pos="1141"/>
              </w:tabs>
              <w:jc w:val="both"/>
            </w:pPr>
            <w:r>
              <w:t>8/2025</w:t>
            </w:r>
            <w:r w:rsidR="00C9509E">
              <w:t xml:space="preserve"> (předpoklad prodloužení)</w:t>
            </w:r>
          </w:p>
        </w:tc>
      </w:tr>
      <w:tr w:rsidR="006375BC" w14:paraId="0614B0F9" w14:textId="77777777" w:rsidTr="00C07AFA">
        <w:tc>
          <w:tcPr>
            <w:tcW w:w="6060" w:type="dxa"/>
            <w:gridSpan w:val="8"/>
            <w:shd w:val="clear" w:color="auto" w:fill="F7CAAC"/>
          </w:tcPr>
          <w:p w14:paraId="4B5888D9" w14:textId="77777777" w:rsidR="006375BC" w:rsidRDefault="006375BC" w:rsidP="00C07AFA">
            <w:pPr>
              <w:tabs>
                <w:tab w:val="right" w:pos="1141"/>
              </w:tabs>
              <w:jc w:val="both"/>
            </w:pPr>
            <w:r>
              <w:rPr>
                <w:b/>
              </w:rPr>
              <w:t>Další současná působení jako akademický pracovník na jiných VŠ</w:t>
            </w:r>
          </w:p>
        </w:tc>
        <w:tc>
          <w:tcPr>
            <w:tcW w:w="1703" w:type="dxa"/>
            <w:gridSpan w:val="2"/>
            <w:shd w:val="clear" w:color="auto" w:fill="F7CAAC"/>
          </w:tcPr>
          <w:p w14:paraId="1E86C8B2" w14:textId="77777777" w:rsidR="006375BC" w:rsidRDefault="006375BC" w:rsidP="00C07AFA">
            <w:pPr>
              <w:tabs>
                <w:tab w:val="right" w:pos="1141"/>
              </w:tabs>
              <w:jc w:val="both"/>
              <w:rPr>
                <w:b/>
              </w:rPr>
            </w:pPr>
            <w:r>
              <w:rPr>
                <w:b/>
              </w:rPr>
              <w:t>typ prac. vztahu</w:t>
            </w:r>
          </w:p>
        </w:tc>
        <w:tc>
          <w:tcPr>
            <w:tcW w:w="2096" w:type="dxa"/>
            <w:gridSpan w:val="5"/>
            <w:shd w:val="clear" w:color="auto" w:fill="F7CAAC"/>
          </w:tcPr>
          <w:p w14:paraId="33CE22AA" w14:textId="77777777" w:rsidR="006375BC" w:rsidRDefault="006375BC" w:rsidP="00C07AFA">
            <w:pPr>
              <w:tabs>
                <w:tab w:val="right" w:pos="1141"/>
              </w:tabs>
              <w:jc w:val="both"/>
              <w:rPr>
                <w:b/>
              </w:rPr>
            </w:pPr>
            <w:r>
              <w:rPr>
                <w:b/>
              </w:rPr>
              <w:t>rozsah</w:t>
            </w:r>
          </w:p>
        </w:tc>
      </w:tr>
      <w:tr w:rsidR="006375BC" w14:paraId="6AF47336" w14:textId="77777777" w:rsidTr="00C07AFA">
        <w:tc>
          <w:tcPr>
            <w:tcW w:w="6060" w:type="dxa"/>
            <w:gridSpan w:val="8"/>
          </w:tcPr>
          <w:p w14:paraId="62D5F26F" w14:textId="77777777" w:rsidR="006375BC" w:rsidRDefault="006375BC" w:rsidP="00C07AFA">
            <w:pPr>
              <w:tabs>
                <w:tab w:val="right" w:pos="1141"/>
              </w:tabs>
              <w:jc w:val="both"/>
            </w:pPr>
          </w:p>
        </w:tc>
        <w:tc>
          <w:tcPr>
            <w:tcW w:w="1703" w:type="dxa"/>
            <w:gridSpan w:val="2"/>
          </w:tcPr>
          <w:p w14:paraId="44C26C15" w14:textId="77777777" w:rsidR="006375BC" w:rsidRDefault="006375BC" w:rsidP="00C07AFA">
            <w:pPr>
              <w:tabs>
                <w:tab w:val="right" w:pos="1141"/>
              </w:tabs>
              <w:jc w:val="both"/>
            </w:pPr>
          </w:p>
        </w:tc>
        <w:tc>
          <w:tcPr>
            <w:tcW w:w="2096" w:type="dxa"/>
            <w:gridSpan w:val="5"/>
          </w:tcPr>
          <w:p w14:paraId="71B940B6" w14:textId="77777777" w:rsidR="006375BC" w:rsidRDefault="006375BC" w:rsidP="00C07AFA">
            <w:pPr>
              <w:tabs>
                <w:tab w:val="right" w:pos="1141"/>
              </w:tabs>
              <w:jc w:val="both"/>
            </w:pPr>
          </w:p>
        </w:tc>
      </w:tr>
      <w:tr w:rsidR="006375BC" w14:paraId="50071336" w14:textId="77777777" w:rsidTr="00C07AFA">
        <w:tc>
          <w:tcPr>
            <w:tcW w:w="9859" w:type="dxa"/>
            <w:gridSpan w:val="15"/>
            <w:shd w:val="clear" w:color="auto" w:fill="F7CAAC"/>
          </w:tcPr>
          <w:p w14:paraId="3EF4CA70" w14:textId="77777777" w:rsidR="006375BC" w:rsidRDefault="006375BC" w:rsidP="00C07AFA">
            <w:pPr>
              <w:tabs>
                <w:tab w:val="right" w:pos="1141"/>
              </w:tabs>
            </w:pPr>
            <w:r>
              <w:rPr>
                <w:b/>
              </w:rPr>
              <w:t>Předměty příslušného studijního programu a způsob zapojení do jejich výuky, příp. další zapojení do uskutečňování studijního programu</w:t>
            </w:r>
          </w:p>
        </w:tc>
      </w:tr>
      <w:tr w:rsidR="006375BC" w14:paraId="5866363C" w14:textId="77777777" w:rsidTr="00C07AFA">
        <w:trPr>
          <w:trHeight w:val="20"/>
        </w:trPr>
        <w:tc>
          <w:tcPr>
            <w:tcW w:w="9859" w:type="dxa"/>
            <w:gridSpan w:val="15"/>
            <w:tcBorders>
              <w:top w:val="nil"/>
            </w:tcBorders>
          </w:tcPr>
          <w:p w14:paraId="3A78E75E" w14:textId="77777777" w:rsidR="006375BC" w:rsidRDefault="006375BC" w:rsidP="00C07AFA">
            <w:pPr>
              <w:tabs>
                <w:tab w:val="right" w:pos="1141"/>
              </w:tabs>
              <w:jc w:val="both"/>
            </w:pPr>
            <w:r>
              <w:t>Anglosaská filozofie jazyka – garant, vyučující</w:t>
            </w:r>
          </w:p>
          <w:p w14:paraId="4B50D871" w14:textId="77777777" w:rsidR="006375BC" w:rsidRDefault="006375BC" w:rsidP="00C07AFA">
            <w:pPr>
              <w:tabs>
                <w:tab w:val="right" w:pos="1141"/>
              </w:tabs>
              <w:jc w:val="both"/>
            </w:pPr>
            <w:r>
              <w:t>Etika pro filology – garant, vyučující</w:t>
            </w:r>
          </w:p>
          <w:p w14:paraId="778C31FA" w14:textId="77777777" w:rsidR="006375BC" w:rsidRPr="002827C6" w:rsidRDefault="006375BC" w:rsidP="00C07AFA">
            <w:pPr>
              <w:tabs>
                <w:tab w:val="right" w:pos="1141"/>
              </w:tabs>
              <w:jc w:val="both"/>
            </w:pPr>
          </w:p>
        </w:tc>
      </w:tr>
      <w:tr w:rsidR="006375BC" w14:paraId="5A392792" w14:textId="77777777" w:rsidTr="00C07AFA">
        <w:trPr>
          <w:trHeight w:val="340"/>
        </w:trPr>
        <w:tc>
          <w:tcPr>
            <w:tcW w:w="9859" w:type="dxa"/>
            <w:gridSpan w:val="15"/>
            <w:tcBorders>
              <w:top w:val="nil"/>
            </w:tcBorders>
            <w:shd w:val="clear" w:color="auto" w:fill="FBD4B4"/>
          </w:tcPr>
          <w:p w14:paraId="643B83B8" w14:textId="77777777" w:rsidR="006375BC" w:rsidRPr="003A3F41" w:rsidRDefault="006375BC" w:rsidP="00C07AFA">
            <w:pPr>
              <w:tabs>
                <w:tab w:val="right" w:pos="1141"/>
              </w:tabs>
              <w:rPr>
                <w:b/>
              </w:rPr>
            </w:pPr>
            <w:r w:rsidRPr="003A3F41">
              <w:rPr>
                <w:b/>
              </w:rPr>
              <w:t>Zapojení do výuky v dalších studijních programech na téže vysoké škole (pouze u garantů ZT a PZ předmětů)</w:t>
            </w:r>
          </w:p>
        </w:tc>
      </w:tr>
      <w:tr w:rsidR="006375BC" w14:paraId="78211E51" w14:textId="77777777" w:rsidTr="00C07AFA">
        <w:trPr>
          <w:trHeight w:val="340"/>
        </w:trPr>
        <w:tc>
          <w:tcPr>
            <w:tcW w:w="2802" w:type="dxa"/>
            <w:gridSpan w:val="2"/>
            <w:tcBorders>
              <w:top w:val="nil"/>
            </w:tcBorders>
          </w:tcPr>
          <w:p w14:paraId="5DB0044C" w14:textId="77777777" w:rsidR="006375BC" w:rsidRPr="003A3F41" w:rsidRDefault="006375BC" w:rsidP="00C07AFA">
            <w:pPr>
              <w:tabs>
                <w:tab w:val="right" w:pos="1141"/>
              </w:tabs>
              <w:rPr>
                <w:b/>
              </w:rPr>
            </w:pPr>
            <w:r w:rsidRPr="003A3F41">
              <w:rPr>
                <w:b/>
              </w:rPr>
              <w:t>Název studijního předmětu</w:t>
            </w:r>
          </w:p>
        </w:tc>
        <w:tc>
          <w:tcPr>
            <w:tcW w:w="2409" w:type="dxa"/>
            <w:gridSpan w:val="3"/>
            <w:tcBorders>
              <w:top w:val="nil"/>
            </w:tcBorders>
          </w:tcPr>
          <w:p w14:paraId="44A1C5E7" w14:textId="77777777" w:rsidR="006375BC" w:rsidRPr="003A3F41" w:rsidRDefault="006375BC" w:rsidP="00C07AFA">
            <w:pPr>
              <w:tabs>
                <w:tab w:val="right" w:pos="1141"/>
              </w:tabs>
              <w:rPr>
                <w:b/>
              </w:rPr>
            </w:pPr>
            <w:r w:rsidRPr="003A3F41">
              <w:rPr>
                <w:b/>
              </w:rPr>
              <w:t>Název studijního programu</w:t>
            </w:r>
          </w:p>
        </w:tc>
        <w:tc>
          <w:tcPr>
            <w:tcW w:w="567" w:type="dxa"/>
            <w:gridSpan w:val="2"/>
            <w:tcBorders>
              <w:top w:val="nil"/>
            </w:tcBorders>
          </w:tcPr>
          <w:p w14:paraId="0D321726" w14:textId="77777777" w:rsidR="006375BC" w:rsidRPr="003A3F41" w:rsidRDefault="006375BC" w:rsidP="00C07AFA">
            <w:pPr>
              <w:tabs>
                <w:tab w:val="right" w:pos="1141"/>
              </w:tabs>
              <w:rPr>
                <w:b/>
              </w:rPr>
            </w:pPr>
            <w:r w:rsidRPr="003A3F41">
              <w:rPr>
                <w:b/>
              </w:rPr>
              <w:t>Sem.</w:t>
            </w:r>
          </w:p>
        </w:tc>
        <w:tc>
          <w:tcPr>
            <w:tcW w:w="2109" w:type="dxa"/>
            <w:gridSpan w:val="5"/>
            <w:tcBorders>
              <w:top w:val="nil"/>
            </w:tcBorders>
          </w:tcPr>
          <w:p w14:paraId="55AEB351" w14:textId="77777777" w:rsidR="006375BC" w:rsidRPr="003A3F41" w:rsidRDefault="006375BC" w:rsidP="00C07AFA">
            <w:pPr>
              <w:tabs>
                <w:tab w:val="right" w:pos="1141"/>
              </w:tabs>
              <w:rPr>
                <w:b/>
              </w:rPr>
            </w:pPr>
            <w:r w:rsidRPr="003A3F41">
              <w:rPr>
                <w:b/>
              </w:rPr>
              <w:t>Role ve výuce daného předmětu</w:t>
            </w:r>
          </w:p>
        </w:tc>
        <w:tc>
          <w:tcPr>
            <w:tcW w:w="1972" w:type="dxa"/>
            <w:gridSpan w:val="3"/>
            <w:tcBorders>
              <w:top w:val="nil"/>
            </w:tcBorders>
          </w:tcPr>
          <w:p w14:paraId="2A221234" w14:textId="77777777" w:rsidR="006375BC" w:rsidRPr="003A3F41" w:rsidRDefault="006375BC" w:rsidP="00C07AFA">
            <w:pPr>
              <w:tabs>
                <w:tab w:val="right" w:pos="1141"/>
              </w:tabs>
              <w:rPr>
                <w:b/>
              </w:rPr>
            </w:pPr>
            <w:r w:rsidRPr="003A3F41">
              <w:rPr>
                <w:b/>
              </w:rPr>
              <w:t>(</w:t>
            </w:r>
            <w:r w:rsidRPr="003A3F41">
              <w:rPr>
                <w:b/>
                <w:i/>
                <w:iCs/>
              </w:rPr>
              <w:t>nepovinný údaj</w:t>
            </w:r>
            <w:r w:rsidRPr="003A3F41">
              <w:rPr>
                <w:b/>
              </w:rPr>
              <w:t>) Počet hodin za semestr</w:t>
            </w:r>
          </w:p>
        </w:tc>
      </w:tr>
      <w:tr w:rsidR="006375BC" w14:paraId="640FFE0C" w14:textId="77777777" w:rsidTr="00C07AFA">
        <w:trPr>
          <w:trHeight w:val="285"/>
        </w:trPr>
        <w:tc>
          <w:tcPr>
            <w:tcW w:w="2802" w:type="dxa"/>
            <w:gridSpan w:val="2"/>
            <w:tcBorders>
              <w:top w:val="nil"/>
            </w:tcBorders>
          </w:tcPr>
          <w:p w14:paraId="299509EE" w14:textId="77777777" w:rsidR="006375BC" w:rsidRPr="003A3F41" w:rsidRDefault="006375BC" w:rsidP="00C07AFA">
            <w:pPr>
              <w:tabs>
                <w:tab w:val="right" w:pos="1141"/>
              </w:tabs>
            </w:pPr>
          </w:p>
        </w:tc>
        <w:tc>
          <w:tcPr>
            <w:tcW w:w="2409" w:type="dxa"/>
            <w:gridSpan w:val="3"/>
            <w:tcBorders>
              <w:top w:val="nil"/>
            </w:tcBorders>
          </w:tcPr>
          <w:p w14:paraId="55AAB6B7" w14:textId="77777777" w:rsidR="006375BC" w:rsidRPr="003A3F41" w:rsidRDefault="006375BC" w:rsidP="00C07AFA">
            <w:pPr>
              <w:tabs>
                <w:tab w:val="right" w:pos="1141"/>
              </w:tabs>
            </w:pPr>
          </w:p>
        </w:tc>
        <w:tc>
          <w:tcPr>
            <w:tcW w:w="567" w:type="dxa"/>
            <w:gridSpan w:val="2"/>
            <w:tcBorders>
              <w:top w:val="nil"/>
            </w:tcBorders>
          </w:tcPr>
          <w:p w14:paraId="113080B8" w14:textId="77777777" w:rsidR="006375BC" w:rsidRPr="003A3F41" w:rsidRDefault="006375BC" w:rsidP="00C07AFA">
            <w:pPr>
              <w:tabs>
                <w:tab w:val="right" w:pos="1141"/>
              </w:tabs>
            </w:pPr>
          </w:p>
        </w:tc>
        <w:tc>
          <w:tcPr>
            <w:tcW w:w="2109" w:type="dxa"/>
            <w:gridSpan w:val="5"/>
            <w:tcBorders>
              <w:top w:val="nil"/>
            </w:tcBorders>
          </w:tcPr>
          <w:p w14:paraId="0CC6DE73" w14:textId="77777777" w:rsidR="006375BC" w:rsidRPr="003A3F41" w:rsidRDefault="006375BC" w:rsidP="00C07AFA">
            <w:pPr>
              <w:tabs>
                <w:tab w:val="right" w:pos="1141"/>
              </w:tabs>
            </w:pPr>
          </w:p>
        </w:tc>
        <w:tc>
          <w:tcPr>
            <w:tcW w:w="1972" w:type="dxa"/>
            <w:gridSpan w:val="3"/>
            <w:tcBorders>
              <w:top w:val="nil"/>
            </w:tcBorders>
          </w:tcPr>
          <w:p w14:paraId="44509FD1" w14:textId="77777777" w:rsidR="006375BC" w:rsidRPr="003A3F41" w:rsidRDefault="006375BC" w:rsidP="00C07AFA">
            <w:pPr>
              <w:tabs>
                <w:tab w:val="right" w:pos="1141"/>
              </w:tabs>
            </w:pPr>
          </w:p>
        </w:tc>
      </w:tr>
      <w:tr w:rsidR="006375BC" w14:paraId="01F61A77" w14:textId="77777777" w:rsidTr="00C07AFA">
        <w:tc>
          <w:tcPr>
            <w:tcW w:w="9859" w:type="dxa"/>
            <w:gridSpan w:val="15"/>
            <w:shd w:val="clear" w:color="auto" w:fill="F7CAAC"/>
          </w:tcPr>
          <w:p w14:paraId="54920C7E" w14:textId="77777777" w:rsidR="006375BC" w:rsidRDefault="006375BC" w:rsidP="00C07AFA">
            <w:pPr>
              <w:tabs>
                <w:tab w:val="right" w:pos="1141"/>
              </w:tabs>
              <w:jc w:val="both"/>
            </w:pPr>
            <w:r>
              <w:rPr>
                <w:b/>
              </w:rPr>
              <w:t xml:space="preserve">Údaje o vzdělání na VŠ </w:t>
            </w:r>
          </w:p>
        </w:tc>
      </w:tr>
      <w:tr w:rsidR="006375BC" w14:paraId="37303131" w14:textId="77777777" w:rsidTr="00C07AFA">
        <w:trPr>
          <w:trHeight w:val="20"/>
        </w:trPr>
        <w:tc>
          <w:tcPr>
            <w:tcW w:w="9859" w:type="dxa"/>
            <w:gridSpan w:val="15"/>
          </w:tcPr>
          <w:p w14:paraId="5961EECB" w14:textId="77777777" w:rsidR="006375BC" w:rsidRDefault="006375BC" w:rsidP="00C07AFA">
            <w:pPr>
              <w:jc w:val="both"/>
            </w:pPr>
            <w:r>
              <w:t>2017</w:t>
            </w:r>
            <w:r>
              <w:tab/>
            </w:r>
            <w:r w:rsidRPr="007F57DC">
              <w:t>F</w:t>
            </w:r>
            <w:r>
              <w:t xml:space="preserve">ilozofická fakulta </w:t>
            </w:r>
            <w:r w:rsidRPr="007F57DC">
              <w:t>UP v</w:t>
            </w:r>
            <w:r>
              <w:t> </w:t>
            </w:r>
            <w:r w:rsidRPr="007F57DC">
              <w:t>Olomouci</w:t>
            </w:r>
            <w:r>
              <w:t xml:space="preserve">, </w:t>
            </w:r>
            <w:r w:rsidRPr="00300965">
              <w:t>N</w:t>
            </w:r>
            <w:r>
              <w:t>ěmecký jazyk – Ph.D.</w:t>
            </w:r>
          </w:p>
          <w:p w14:paraId="7229585F" w14:textId="6B7E9563" w:rsidR="006375BC" w:rsidRDefault="006375BC" w:rsidP="00C9509E">
            <w:pPr>
              <w:jc w:val="both"/>
              <w:rPr>
                <w:b/>
              </w:rPr>
            </w:pPr>
            <w:r>
              <w:t>2000</w:t>
            </w:r>
            <w:r>
              <w:tab/>
            </w:r>
            <w:r w:rsidRPr="007F57DC">
              <w:t>F</w:t>
            </w:r>
            <w:r>
              <w:t xml:space="preserve">ilozofická fakulta </w:t>
            </w:r>
            <w:r w:rsidRPr="007F57DC">
              <w:t>UP v Olomouci</w:t>
            </w:r>
            <w:r>
              <w:t xml:space="preserve">, </w:t>
            </w:r>
            <w:r w:rsidRPr="00300965">
              <w:t>Německá</w:t>
            </w:r>
            <w:r>
              <w:t xml:space="preserve"> </w:t>
            </w:r>
            <w:r w:rsidRPr="00300965">
              <w:t>filologie</w:t>
            </w:r>
            <w:r>
              <w:t xml:space="preserve"> a filozofie – Mgr.</w:t>
            </w:r>
          </w:p>
        </w:tc>
      </w:tr>
      <w:tr w:rsidR="006375BC" w14:paraId="6A349AB2" w14:textId="77777777" w:rsidTr="00C07AFA">
        <w:tc>
          <w:tcPr>
            <w:tcW w:w="9859" w:type="dxa"/>
            <w:gridSpan w:val="15"/>
            <w:shd w:val="clear" w:color="auto" w:fill="F7CAAC"/>
          </w:tcPr>
          <w:p w14:paraId="4EDC083B" w14:textId="77777777" w:rsidR="006375BC" w:rsidRDefault="006375BC" w:rsidP="00C07AFA">
            <w:pPr>
              <w:tabs>
                <w:tab w:val="right" w:pos="1141"/>
              </w:tabs>
              <w:jc w:val="both"/>
              <w:rPr>
                <w:b/>
              </w:rPr>
            </w:pPr>
            <w:r>
              <w:rPr>
                <w:b/>
              </w:rPr>
              <w:t>Údaje o odborném působení od absolvování VŠ</w:t>
            </w:r>
          </w:p>
        </w:tc>
      </w:tr>
      <w:tr w:rsidR="006375BC" w14:paraId="23CB19E8" w14:textId="77777777" w:rsidTr="00C9509E">
        <w:trPr>
          <w:trHeight w:val="20"/>
        </w:trPr>
        <w:tc>
          <w:tcPr>
            <w:tcW w:w="9859" w:type="dxa"/>
            <w:gridSpan w:val="15"/>
          </w:tcPr>
          <w:p w14:paraId="7F1F81A4" w14:textId="26DCBC9C" w:rsidR="006375BC" w:rsidRDefault="006375BC" w:rsidP="00C07AFA">
            <w:pPr>
              <w:jc w:val="both"/>
            </w:pPr>
            <w:r>
              <w:t>2017–</w:t>
            </w:r>
            <w:r>
              <w:tab/>
              <w:t>FHS UTB ve Zlíně, Ústav moderních jazyků a literatur</w:t>
            </w:r>
            <w:r w:rsidR="009747F8">
              <w:t xml:space="preserve"> – odborný asistent</w:t>
            </w:r>
          </w:p>
          <w:p w14:paraId="76BD6EC1" w14:textId="77777777" w:rsidR="006375BC" w:rsidRDefault="006375BC" w:rsidP="00C07AFA">
            <w:pPr>
              <w:jc w:val="both"/>
            </w:pPr>
            <w:r>
              <w:t>2013–2017</w:t>
            </w:r>
            <w:r>
              <w:tab/>
            </w:r>
            <w:r w:rsidRPr="00F8610B">
              <w:t xml:space="preserve">FF UP v </w:t>
            </w:r>
            <w:r>
              <w:t>Olomouci, katedra germanistiky</w:t>
            </w:r>
          </w:p>
          <w:p w14:paraId="5C4EDDD2" w14:textId="2C83A980" w:rsidR="006375BC" w:rsidRPr="007F57DC" w:rsidRDefault="006375BC" w:rsidP="00C07AFA">
            <w:pPr>
              <w:jc w:val="both"/>
            </w:pPr>
            <w:r>
              <w:t>2013–2017</w:t>
            </w:r>
            <w:r>
              <w:tab/>
              <w:t xml:space="preserve">FIT ČVUT </w:t>
            </w:r>
            <w:r w:rsidR="009747F8">
              <w:t xml:space="preserve">– </w:t>
            </w:r>
            <w:r w:rsidRPr="007F57DC">
              <w:t>výuka anglick</w:t>
            </w:r>
            <w:r>
              <w:t>ého jazyka</w:t>
            </w:r>
          </w:p>
          <w:p w14:paraId="58A096EE" w14:textId="728211C3" w:rsidR="006375BC" w:rsidRPr="009B6AE3" w:rsidRDefault="006375BC" w:rsidP="009747F8">
            <w:pPr>
              <w:jc w:val="both"/>
              <w:rPr>
                <w:color w:val="FF0000"/>
              </w:rPr>
            </w:pPr>
            <w:r>
              <w:t>2013–2017</w:t>
            </w:r>
            <w:r>
              <w:rPr>
                <w:sz w:val="16"/>
              </w:rPr>
              <w:tab/>
            </w:r>
            <w:r>
              <w:t xml:space="preserve">FA ČVUT </w:t>
            </w:r>
            <w:r w:rsidR="009747F8">
              <w:t xml:space="preserve">– </w:t>
            </w:r>
            <w:r w:rsidRPr="007F57DC">
              <w:t>výuka ně</w:t>
            </w:r>
            <w:r>
              <w:t>meckého jazyka</w:t>
            </w:r>
          </w:p>
        </w:tc>
      </w:tr>
      <w:tr w:rsidR="006375BC" w14:paraId="3A037FE4" w14:textId="77777777" w:rsidTr="00C07AFA">
        <w:trPr>
          <w:trHeight w:val="250"/>
        </w:trPr>
        <w:tc>
          <w:tcPr>
            <w:tcW w:w="9859" w:type="dxa"/>
            <w:gridSpan w:val="15"/>
            <w:shd w:val="clear" w:color="auto" w:fill="F7CAAC"/>
          </w:tcPr>
          <w:p w14:paraId="41AD8CE8" w14:textId="77777777" w:rsidR="006375BC" w:rsidRDefault="006375BC" w:rsidP="00C07AFA">
            <w:pPr>
              <w:tabs>
                <w:tab w:val="right" w:pos="1141"/>
              </w:tabs>
              <w:jc w:val="both"/>
            </w:pPr>
            <w:r>
              <w:rPr>
                <w:b/>
              </w:rPr>
              <w:t>Zkušenosti s vedením kvalifikačních a rigorózních prací</w:t>
            </w:r>
          </w:p>
        </w:tc>
      </w:tr>
      <w:tr w:rsidR="006375BC" w14:paraId="57072BCB" w14:textId="77777777" w:rsidTr="00C07AFA">
        <w:trPr>
          <w:trHeight w:val="20"/>
        </w:trPr>
        <w:tc>
          <w:tcPr>
            <w:tcW w:w="9859" w:type="dxa"/>
            <w:gridSpan w:val="15"/>
          </w:tcPr>
          <w:p w14:paraId="334E1EFA" w14:textId="77777777" w:rsidR="006375BC" w:rsidRPr="00AC496B" w:rsidRDefault="006375BC" w:rsidP="00C07AFA">
            <w:pPr>
              <w:tabs>
                <w:tab w:val="right" w:pos="1141"/>
              </w:tabs>
              <w:jc w:val="both"/>
              <w:rPr>
                <w:color w:val="000000" w:themeColor="text1"/>
              </w:rPr>
            </w:pPr>
            <w:r>
              <w:rPr>
                <w:color w:val="000000" w:themeColor="text1"/>
              </w:rPr>
              <w:t>2 vedené a obhájené bakalářské práce</w:t>
            </w:r>
          </w:p>
        </w:tc>
      </w:tr>
      <w:tr w:rsidR="006375BC" w14:paraId="491FC607" w14:textId="77777777" w:rsidTr="00C07AFA">
        <w:trPr>
          <w:cantSplit/>
        </w:trPr>
        <w:tc>
          <w:tcPr>
            <w:tcW w:w="3347" w:type="dxa"/>
            <w:gridSpan w:val="3"/>
            <w:tcBorders>
              <w:top w:val="single" w:sz="12" w:space="0" w:color="auto"/>
            </w:tcBorders>
            <w:shd w:val="clear" w:color="auto" w:fill="F7CAAC"/>
          </w:tcPr>
          <w:p w14:paraId="4927F5D2" w14:textId="77777777" w:rsidR="006375BC" w:rsidRDefault="006375BC" w:rsidP="00C07AFA">
            <w:pPr>
              <w:tabs>
                <w:tab w:val="right" w:pos="1141"/>
              </w:tabs>
              <w:jc w:val="both"/>
            </w:pPr>
            <w:r>
              <w:rPr>
                <w:b/>
              </w:rPr>
              <w:t xml:space="preserve">Obor habilitačního řízení </w:t>
            </w:r>
          </w:p>
        </w:tc>
        <w:tc>
          <w:tcPr>
            <w:tcW w:w="2245" w:type="dxa"/>
            <w:gridSpan w:val="3"/>
            <w:tcBorders>
              <w:top w:val="single" w:sz="12" w:space="0" w:color="auto"/>
            </w:tcBorders>
            <w:shd w:val="clear" w:color="auto" w:fill="F7CAAC"/>
          </w:tcPr>
          <w:p w14:paraId="1D0E426C" w14:textId="77777777" w:rsidR="006375BC" w:rsidRDefault="006375BC" w:rsidP="00C07AFA">
            <w:pPr>
              <w:tabs>
                <w:tab w:val="right" w:pos="1141"/>
              </w:tabs>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716E780" w14:textId="77777777" w:rsidR="006375BC" w:rsidRDefault="006375BC" w:rsidP="00C07AFA">
            <w:pPr>
              <w:tabs>
                <w:tab w:val="right" w:pos="1141"/>
              </w:tabs>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4BBF12A" w14:textId="77777777" w:rsidR="006375BC" w:rsidRDefault="006375BC" w:rsidP="00C07AFA">
            <w:pPr>
              <w:tabs>
                <w:tab w:val="right" w:pos="1141"/>
              </w:tabs>
              <w:jc w:val="both"/>
              <w:rPr>
                <w:b/>
              </w:rPr>
            </w:pPr>
            <w:r>
              <w:rPr>
                <w:b/>
              </w:rPr>
              <w:t>Ohlasy publikací</w:t>
            </w:r>
          </w:p>
        </w:tc>
      </w:tr>
      <w:tr w:rsidR="006375BC" w14:paraId="1B8F97E5" w14:textId="77777777" w:rsidTr="00141DEF">
        <w:trPr>
          <w:cantSplit/>
        </w:trPr>
        <w:tc>
          <w:tcPr>
            <w:tcW w:w="3347" w:type="dxa"/>
            <w:gridSpan w:val="3"/>
          </w:tcPr>
          <w:p w14:paraId="62FCD85A" w14:textId="77777777" w:rsidR="006375BC" w:rsidRDefault="006375BC" w:rsidP="00C07AFA">
            <w:pPr>
              <w:tabs>
                <w:tab w:val="right" w:pos="1141"/>
              </w:tabs>
              <w:jc w:val="both"/>
            </w:pPr>
          </w:p>
        </w:tc>
        <w:tc>
          <w:tcPr>
            <w:tcW w:w="2245" w:type="dxa"/>
            <w:gridSpan w:val="3"/>
          </w:tcPr>
          <w:p w14:paraId="1904DE6C" w14:textId="77777777" w:rsidR="006375BC" w:rsidRDefault="006375BC" w:rsidP="00C07AFA">
            <w:pPr>
              <w:tabs>
                <w:tab w:val="right" w:pos="1141"/>
              </w:tabs>
              <w:jc w:val="both"/>
            </w:pPr>
          </w:p>
        </w:tc>
        <w:tc>
          <w:tcPr>
            <w:tcW w:w="2248" w:type="dxa"/>
            <w:gridSpan w:val="5"/>
            <w:tcBorders>
              <w:right w:val="single" w:sz="12" w:space="0" w:color="auto"/>
            </w:tcBorders>
          </w:tcPr>
          <w:p w14:paraId="6AD59406" w14:textId="77777777" w:rsidR="006375BC" w:rsidRDefault="006375BC" w:rsidP="00C07AFA">
            <w:pPr>
              <w:tabs>
                <w:tab w:val="right" w:pos="1141"/>
              </w:tabs>
              <w:jc w:val="both"/>
            </w:pPr>
          </w:p>
        </w:tc>
        <w:tc>
          <w:tcPr>
            <w:tcW w:w="698" w:type="dxa"/>
            <w:gridSpan w:val="2"/>
            <w:tcBorders>
              <w:left w:val="single" w:sz="12" w:space="0" w:color="auto"/>
            </w:tcBorders>
            <w:shd w:val="clear" w:color="auto" w:fill="F7CAAC"/>
          </w:tcPr>
          <w:p w14:paraId="1E9C8C43" w14:textId="77777777" w:rsidR="006375BC" w:rsidRPr="00F20AEF" w:rsidRDefault="006375BC" w:rsidP="00C07AFA">
            <w:pPr>
              <w:tabs>
                <w:tab w:val="right" w:pos="1141"/>
              </w:tabs>
              <w:jc w:val="both"/>
            </w:pPr>
            <w:r w:rsidRPr="00F20AEF">
              <w:rPr>
                <w:b/>
              </w:rPr>
              <w:t>WoS</w:t>
            </w:r>
          </w:p>
        </w:tc>
        <w:tc>
          <w:tcPr>
            <w:tcW w:w="627" w:type="dxa"/>
            <w:shd w:val="clear" w:color="auto" w:fill="F7CAAC"/>
          </w:tcPr>
          <w:p w14:paraId="76BDB756" w14:textId="77777777" w:rsidR="006375BC" w:rsidRPr="00F20AEF" w:rsidRDefault="006375BC" w:rsidP="00C07AFA">
            <w:pPr>
              <w:tabs>
                <w:tab w:val="right" w:pos="1141"/>
              </w:tabs>
              <w:jc w:val="both"/>
              <w:rPr>
                <w:sz w:val="18"/>
              </w:rPr>
            </w:pPr>
            <w:r w:rsidRPr="00F20AEF">
              <w:rPr>
                <w:b/>
                <w:sz w:val="18"/>
              </w:rPr>
              <w:t>Scopus</w:t>
            </w:r>
          </w:p>
        </w:tc>
        <w:tc>
          <w:tcPr>
            <w:tcW w:w="694" w:type="dxa"/>
            <w:shd w:val="clear" w:color="auto" w:fill="F7CAAC"/>
          </w:tcPr>
          <w:p w14:paraId="672F45A4" w14:textId="77777777" w:rsidR="006375BC" w:rsidRDefault="006375BC" w:rsidP="00C07AFA">
            <w:pPr>
              <w:tabs>
                <w:tab w:val="right" w:pos="1141"/>
              </w:tabs>
              <w:jc w:val="both"/>
            </w:pPr>
            <w:r>
              <w:rPr>
                <w:b/>
                <w:sz w:val="18"/>
              </w:rPr>
              <w:t>ostatní</w:t>
            </w:r>
          </w:p>
        </w:tc>
      </w:tr>
      <w:tr w:rsidR="006375BC" w14:paraId="74AB128E" w14:textId="77777777" w:rsidTr="00141DEF">
        <w:trPr>
          <w:cantSplit/>
          <w:trHeight w:val="70"/>
        </w:trPr>
        <w:tc>
          <w:tcPr>
            <w:tcW w:w="3347" w:type="dxa"/>
            <w:gridSpan w:val="3"/>
            <w:shd w:val="clear" w:color="auto" w:fill="F7CAAC"/>
          </w:tcPr>
          <w:p w14:paraId="6EC2F492" w14:textId="77777777" w:rsidR="006375BC" w:rsidRDefault="006375BC" w:rsidP="00C07AFA">
            <w:pPr>
              <w:tabs>
                <w:tab w:val="right" w:pos="1141"/>
              </w:tabs>
              <w:jc w:val="both"/>
            </w:pPr>
            <w:r>
              <w:rPr>
                <w:b/>
              </w:rPr>
              <w:t>Obor jmenovacího řízení</w:t>
            </w:r>
          </w:p>
        </w:tc>
        <w:tc>
          <w:tcPr>
            <w:tcW w:w="2245" w:type="dxa"/>
            <w:gridSpan w:val="3"/>
            <w:shd w:val="clear" w:color="auto" w:fill="F7CAAC"/>
          </w:tcPr>
          <w:p w14:paraId="482D70B6" w14:textId="77777777" w:rsidR="006375BC" w:rsidRDefault="006375BC" w:rsidP="00C07AFA">
            <w:pPr>
              <w:tabs>
                <w:tab w:val="right" w:pos="1141"/>
              </w:tabs>
              <w:jc w:val="both"/>
            </w:pPr>
            <w:r>
              <w:rPr>
                <w:b/>
              </w:rPr>
              <w:t>Rok udělení hodnosti</w:t>
            </w:r>
          </w:p>
        </w:tc>
        <w:tc>
          <w:tcPr>
            <w:tcW w:w="2248" w:type="dxa"/>
            <w:gridSpan w:val="5"/>
            <w:tcBorders>
              <w:right w:val="single" w:sz="12" w:space="0" w:color="auto"/>
            </w:tcBorders>
            <w:shd w:val="clear" w:color="auto" w:fill="F7CAAC"/>
          </w:tcPr>
          <w:p w14:paraId="1249D0B5" w14:textId="77777777" w:rsidR="006375BC" w:rsidRDefault="006375BC" w:rsidP="00C07AFA">
            <w:pPr>
              <w:tabs>
                <w:tab w:val="right" w:pos="1141"/>
              </w:tabs>
              <w:jc w:val="both"/>
            </w:pPr>
            <w:r>
              <w:rPr>
                <w:b/>
              </w:rPr>
              <w:t>Řízení konáno na VŠ</w:t>
            </w:r>
          </w:p>
        </w:tc>
        <w:tc>
          <w:tcPr>
            <w:tcW w:w="698" w:type="dxa"/>
            <w:gridSpan w:val="2"/>
            <w:tcBorders>
              <w:left w:val="single" w:sz="12" w:space="0" w:color="auto"/>
            </w:tcBorders>
          </w:tcPr>
          <w:p w14:paraId="34D87A62" w14:textId="1CF442AF" w:rsidR="006375BC" w:rsidRPr="00F20AEF" w:rsidRDefault="00B14113" w:rsidP="00C07AFA">
            <w:pPr>
              <w:tabs>
                <w:tab w:val="right" w:pos="1141"/>
              </w:tabs>
              <w:jc w:val="both"/>
              <w:rPr>
                <w:b/>
              </w:rPr>
            </w:pPr>
            <w:r>
              <w:rPr>
                <w:b/>
              </w:rPr>
              <w:t>0</w:t>
            </w:r>
          </w:p>
        </w:tc>
        <w:tc>
          <w:tcPr>
            <w:tcW w:w="627" w:type="dxa"/>
          </w:tcPr>
          <w:p w14:paraId="6FDBD824" w14:textId="15244FA3" w:rsidR="006375BC" w:rsidRPr="00F20AEF" w:rsidRDefault="00B14113" w:rsidP="00C07AFA">
            <w:pPr>
              <w:tabs>
                <w:tab w:val="right" w:pos="1141"/>
              </w:tabs>
              <w:jc w:val="both"/>
              <w:rPr>
                <w:b/>
              </w:rPr>
            </w:pPr>
            <w:r>
              <w:rPr>
                <w:b/>
              </w:rPr>
              <w:t>0</w:t>
            </w:r>
          </w:p>
        </w:tc>
        <w:tc>
          <w:tcPr>
            <w:tcW w:w="694" w:type="dxa"/>
          </w:tcPr>
          <w:p w14:paraId="5FFFD569" w14:textId="349F890D" w:rsidR="006375BC" w:rsidRDefault="006375BC" w:rsidP="00C07AFA">
            <w:pPr>
              <w:tabs>
                <w:tab w:val="right" w:pos="1141"/>
              </w:tabs>
              <w:jc w:val="both"/>
              <w:rPr>
                <w:b/>
              </w:rPr>
            </w:pPr>
          </w:p>
        </w:tc>
      </w:tr>
      <w:tr w:rsidR="006375BC" w14:paraId="1533CE70" w14:textId="77777777" w:rsidTr="00C07AFA">
        <w:trPr>
          <w:trHeight w:val="205"/>
        </w:trPr>
        <w:tc>
          <w:tcPr>
            <w:tcW w:w="3347" w:type="dxa"/>
            <w:gridSpan w:val="3"/>
          </w:tcPr>
          <w:p w14:paraId="61F3C3A0" w14:textId="77777777" w:rsidR="006375BC" w:rsidRDefault="006375BC" w:rsidP="00C07AFA">
            <w:pPr>
              <w:tabs>
                <w:tab w:val="right" w:pos="1141"/>
              </w:tabs>
              <w:jc w:val="both"/>
            </w:pPr>
          </w:p>
        </w:tc>
        <w:tc>
          <w:tcPr>
            <w:tcW w:w="2245" w:type="dxa"/>
            <w:gridSpan w:val="3"/>
          </w:tcPr>
          <w:p w14:paraId="5FA4BCA5" w14:textId="77777777" w:rsidR="006375BC" w:rsidRDefault="006375BC" w:rsidP="00C07AFA">
            <w:pPr>
              <w:tabs>
                <w:tab w:val="right" w:pos="1141"/>
              </w:tabs>
              <w:jc w:val="both"/>
            </w:pPr>
          </w:p>
        </w:tc>
        <w:tc>
          <w:tcPr>
            <w:tcW w:w="2248" w:type="dxa"/>
            <w:gridSpan w:val="5"/>
            <w:tcBorders>
              <w:right w:val="single" w:sz="12" w:space="0" w:color="auto"/>
            </w:tcBorders>
          </w:tcPr>
          <w:p w14:paraId="4DE5F8E2" w14:textId="77777777" w:rsidR="006375BC" w:rsidRDefault="006375BC" w:rsidP="00C07AFA">
            <w:pPr>
              <w:tabs>
                <w:tab w:val="right" w:pos="1141"/>
              </w:tabs>
              <w:jc w:val="both"/>
            </w:pPr>
          </w:p>
        </w:tc>
        <w:tc>
          <w:tcPr>
            <w:tcW w:w="1325" w:type="dxa"/>
            <w:gridSpan w:val="3"/>
            <w:tcBorders>
              <w:left w:val="single" w:sz="12" w:space="0" w:color="auto"/>
            </w:tcBorders>
            <w:shd w:val="clear" w:color="auto" w:fill="FBD4B4"/>
            <w:vAlign w:val="center"/>
          </w:tcPr>
          <w:p w14:paraId="0A89C202" w14:textId="77777777" w:rsidR="006375BC" w:rsidRPr="00FF73BE" w:rsidRDefault="006375BC" w:rsidP="00C07AFA">
            <w:pPr>
              <w:tabs>
                <w:tab w:val="right" w:pos="1141"/>
              </w:tabs>
              <w:jc w:val="both"/>
              <w:rPr>
                <w:b/>
                <w:sz w:val="18"/>
              </w:rPr>
            </w:pPr>
            <w:r w:rsidRPr="00FF73BE">
              <w:rPr>
                <w:b/>
                <w:sz w:val="18"/>
              </w:rPr>
              <w:t>H-index WoS/Scopus</w:t>
            </w:r>
          </w:p>
        </w:tc>
        <w:tc>
          <w:tcPr>
            <w:tcW w:w="694" w:type="dxa"/>
            <w:vAlign w:val="center"/>
          </w:tcPr>
          <w:p w14:paraId="61E47A47" w14:textId="7235EAE0" w:rsidR="006375BC" w:rsidRPr="00FF73BE" w:rsidRDefault="00B14113" w:rsidP="00C07AFA">
            <w:pPr>
              <w:tabs>
                <w:tab w:val="right" w:pos="1141"/>
              </w:tabs>
              <w:rPr>
                <w:b/>
              </w:rPr>
            </w:pPr>
            <w:r>
              <w:rPr>
                <w:b/>
              </w:rPr>
              <w:t>0</w:t>
            </w:r>
            <w:r w:rsidR="006375BC" w:rsidRPr="00FF73BE">
              <w:rPr>
                <w:b/>
              </w:rPr>
              <w:t xml:space="preserve"> /</w:t>
            </w:r>
            <w:r>
              <w:rPr>
                <w:b/>
              </w:rPr>
              <w:t xml:space="preserve"> 0</w:t>
            </w:r>
          </w:p>
        </w:tc>
      </w:tr>
      <w:tr w:rsidR="006375BC" w14:paraId="6B448ED1" w14:textId="77777777" w:rsidTr="00C07AFA">
        <w:tc>
          <w:tcPr>
            <w:tcW w:w="9859" w:type="dxa"/>
            <w:gridSpan w:val="15"/>
            <w:shd w:val="clear" w:color="auto" w:fill="F7CAAC"/>
          </w:tcPr>
          <w:p w14:paraId="7F834D97" w14:textId="77777777" w:rsidR="006375BC" w:rsidRDefault="006375BC" w:rsidP="00C07AFA">
            <w:pPr>
              <w:tabs>
                <w:tab w:val="right" w:pos="1141"/>
              </w:tabs>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4DC41ACB" w14:textId="77777777" w:rsidTr="00C07AFA">
        <w:trPr>
          <w:trHeight w:val="20"/>
        </w:trPr>
        <w:tc>
          <w:tcPr>
            <w:tcW w:w="9859" w:type="dxa"/>
            <w:gridSpan w:val="15"/>
          </w:tcPr>
          <w:p w14:paraId="4027D698" w14:textId="77777777" w:rsidR="006375BC" w:rsidRPr="003F411B" w:rsidRDefault="006375BC" w:rsidP="00C07AFA">
            <w:pPr>
              <w:tabs>
                <w:tab w:val="right" w:pos="1141"/>
              </w:tabs>
              <w:jc w:val="both"/>
              <w:rPr>
                <w:b/>
                <w:lang w:val="de-DE"/>
              </w:rPr>
            </w:pPr>
            <w:r w:rsidRPr="003F411B">
              <w:rPr>
                <w:b/>
                <w:lang w:val="de-DE"/>
              </w:rPr>
              <w:t>Jsc</w:t>
            </w:r>
          </w:p>
          <w:p w14:paraId="536069FF" w14:textId="74AA6682" w:rsidR="006375BC" w:rsidRPr="002771F3" w:rsidRDefault="006375BC" w:rsidP="00C07AFA">
            <w:pPr>
              <w:pStyle w:val="bb"/>
              <w:tabs>
                <w:tab w:val="right" w:pos="1141"/>
              </w:tabs>
              <w:rPr>
                <w:b/>
                <w:bCs/>
                <w:lang w:val="de-DE"/>
              </w:rPr>
            </w:pPr>
            <w:r w:rsidRPr="0029513C">
              <w:rPr>
                <w:lang w:val="de-DE"/>
              </w:rPr>
              <w:t>RUBÁŠ,</w:t>
            </w:r>
            <w:r>
              <w:rPr>
                <w:bCs/>
                <w:lang w:val="de-DE"/>
              </w:rPr>
              <w:t xml:space="preserve"> </w:t>
            </w:r>
            <w:r w:rsidRPr="002771F3">
              <w:rPr>
                <w:bCs/>
                <w:lang w:val="de-DE"/>
              </w:rPr>
              <w:t>M. Nomen Proprium und Metonymie. Peter Kochs kognitive Metonymie-Analyse und ihre Grenzen</w:t>
            </w:r>
            <w:r w:rsidR="00A1265C">
              <w:rPr>
                <w:bCs/>
                <w:lang w:val="de-DE"/>
              </w:rPr>
              <w:t xml:space="preserve">. </w:t>
            </w:r>
            <w:r w:rsidRPr="002771F3">
              <w:rPr>
                <w:bCs/>
                <w:i/>
                <w:iCs/>
                <w:lang w:val="de-DE"/>
              </w:rPr>
              <w:t>Lebende Sprachen</w:t>
            </w:r>
            <w:r w:rsidR="000E2F22" w:rsidRPr="00246E1C">
              <w:rPr>
                <w:bCs/>
                <w:iCs/>
                <w:lang w:val="de-DE"/>
              </w:rPr>
              <w:t>,</w:t>
            </w:r>
            <w:r w:rsidRPr="002771F3">
              <w:rPr>
                <w:bCs/>
                <w:lang w:val="de-DE"/>
              </w:rPr>
              <w:t> </w:t>
            </w:r>
            <w:hyperlink r:id="rId23" w:history="1">
              <w:r w:rsidRPr="002771F3">
                <w:rPr>
                  <w:rStyle w:val="Hypertextovodkaz"/>
                  <w:color w:val="000000" w:themeColor="text1"/>
                  <w:lang w:val="de-DE"/>
                </w:rPr>
                <w:t>2021</w:t>
              </w:r>
            </w:hyperlink>
            <w:r w:rsidR="00A1265C">
              <w:rPr>
                <w:bCs/>
              </w:rPr>
              <w:t>, roč.</w:t>
            </w:r>
            <w:r w:rsidRPr="002771F3">
              <w:rPr>
                <w:bCs/>
                <w:color w:val="000000" w:themeColor="text1"/>
                <w:lang w:val="de-DE"/>
              </w:rPr>
              <w:t xml:space="preserve"> </w:t>
            </w:r>
            <w:r w:rsidRPr="002771F3">
              <w:rPr>
                <w:bCs/>
                <w:lang w:val="de-DE"/>
              </w:rPr>
              <w:t>66</w:t>
            </w:r>
            <w:r w:rsidR="003104FC">
              <w:rPr>
                <w:color w:val="2E2E2E"/>
              </w:rPr>
              <w:t xml:space="preserve">, č. </w:t>
            </w:r>
            <w:r w:rsidRPr="002771F3">
              <w:rPr>
                <w:bCs/>
                <w:lang w:val="de-DE"/>
              </w:rPr>
              <w:t xml:space="preserve">2, </w:t>
            </w:r>
            <w:r w:rsidR="00A1265C">
              <w:rPr>
                <w:bCs/>
                <w:lang w:val="de-DE"/>
              </w:rPr>
              <w:t>s</w:t>
            </w:r>
            <w:r w:rsidRPr="002771F3">
              <w:rPr>
                <w:bCs/>
                <w:lang w:val="de-DE"/>
              </w:rPr>
              <w:t>. 346–360</w:t>
            </w:r>
            <w:r w:rsidR="00A1265C">
              <w:rPr>
                <w:bCs/>
                <w:lang w:val="de-DE"/>
              </w:rPr>
              <w:t>.</w:t>
            </w:r>
            <w:r w:rsidRPr="002771F3">
              <w:rPr>
                <w:b/>
                <w:bCs/>
                <w:lang w:val="de-DE"/>
              </w:rPr>
              <w:t xml:space="preserve">  </w:t>
            </w:r>
          </w:p>
          <w:p w14:paraId="34CF413E" w14:textId="77777777" w:rsidR="006375BC" w:rsidRDefault="006375BC" w:rsidP="00C07AFA">
            <w:pPr>
              <w:pStyle w:val="bb"/>
              <w:tabs>
                <w:tab w:val="right" w:pos="1141"/>
              </w:tabs>
              <w:rPr>
                <w:b/>
                <w:bCs/>
                <w:lang w:val="de-DE"/>
              </w:rPr>
            </w:pPr>
          </w:p>
          <w:p w14:paraId="0E06A6B1" w14:textId="77777777" w:rsidR="006375BC" w:rsidRPr="003F411B" w:rsidRDefault="006375BC" w:rsidP="00C07AFA">
            <w:pPr>
              <w:pStyle w:val="bb"/>
              <w:tabs>
                <w:tab w:val="right" w:pos="1141"/>
              </w:tabs>
              <w:rPr>
                <w:b/>
                <w:bCs/>
                <w:lang w:val="de-DE"/>
              </w:rPr>
            </w:pPr>
            <w:r w:rsidRPr="003F411B">
              <w:rPr>
                <w:b/>
                <w:bCs/>
                <w:lang w:val="de-DE"/>
              </w:rPr>
              <w:t>Jost</w:t>
            </w:r>
          </w:p>
          <w:p w14:paraId="30358C80" w14:textId="0C56EE74" w:rsidR="006375BC" w:rsidRPr="002771F3" w:rsidRDefault="006375BC" w:rsidP="00C07AFA">
            <w:pPr>
              <w:pStyle w:val="bb"/>
              <w:tabs>
                <w:tab w:val="right" w:pos="1141"/>
              </w:tabs>
              <w:rPr>
                <w:lang w:val="de-DE"/>
              </w:rPr>
            </w:pPr>
            <w:r w:rsidRPr="002771F3">
              <w:rPr>
                <w:lang w:val="de-DE"/>
              </w:rPr>
              <w:t>RUBÁŠ, M. Zur kommunikativen Funktion von Eigennamen</w:t>
            </w:r>
            <w:r w:rsidR="007242C5">
              <w:rPr>
                <w:lang w:val="de-DE"/>
              </w:rPr>
              <w:t>.</w:t>
            </w:r>
            <w:r w:rsidR="007242C5" w:rsidRPr="002771F3">
              <w:rPr>
                <w:lang w:val="de-DE"/>
              </w:rPr>
              <w:t xml:space="preserve"> </w:t>
            </w:r>
            <w:r w:rsidRPr="00246E1C">
              <w:rPr>
                <w:i/>
                <w:lang w:val="de-DE"/>
              </w:rPr>
              <w:t>Acta Linguistica</w:t>
            </w:r>
            <w:r w:rsidRPr="002771F3">
              <w:rPr>
                <w:lang w:val="de-DE"/>
              </w:rPr>
              <w:t xml:space="preserve">, </w:t>
            </w:r>
            <w:r w:rsidR="007242C5">
              <w:rPr>
                <w:lang w:val="de-DE"/>
              </w:rPr>
              <w:t xml:space="preserve">2019, roč. </w:t>
            </w:r>
            <w:r w:rsidRPr="002771F3">
              <w:rPr>
                <w:lang w:val="de-DE"/>
              </w:rPr>
              <w:t>10</w:t>
            </w:r>
            <w:r w:rsidR="007242C5">
              <w:rPr>
                <w:lang w:val="de-DE"/>
              </w:rPr>
              <w:t>, s</w:t>
            </w:r>
            <w:r w:rsidRPr="002771F3">
              <w:rPr>
                <w:lang w:val="de-DE"/>
              </w:rPr>
              <w:t>. 53</w:t>
            </w:r>
            <w:r w:rsidR="007242C5">
              <w:rPr>
                <w:lang w:val="de-DE"/>
              </w:rPr>
              <w:t>–</w:t>
            </w:r>
            <w:r w:rsidRPr="002771F3">
              <w:rPr>
                <w:lang w:val="de-DE"/>
              </w:rPr>
              <w:t xml:space="preserve">69, </w:t>
            </w:r>
            <w:r w:rsidR="007242C5" w:rsidRPr="002771F3">
              <w:rPr>
                <w:lang w:val="de-DE"/>
              </w:rPr>
              <w:t>ISSN 1313-2490</w:t>
            </w:r>
            <w:r w:rsidR="007242C5">
              <w:rPr>
                <w:lang w:val="de-DE"/>
              </w:rPr>
              <w:t>.</w:t>
            </w:r>
          </w:p>
          <w:p w14:paraId="08E7223C" w14:textId="4A3E2788" w:rsidR="006375BC" w:rsidRPr="002771F3" w:rsidRDefault="006375BC" w:rsidP="00C07AFA">
            <w:pPr>
              <w:pStyle w:val="bb"/>
              <w:tabs>
                <w:tab w:val="right" w:pos="1141"/>
              </w:tabs>
              <w:rPr>
                <w:lang w:val="de-DE"/>
              </w:rPr>
            </w:pPr>
            <w:r w:rsidRPr="002771F3">
              <w:rPr>
                <w:lang w:val="de-DE"/>
              </w:rPr>
              <w:t xml:space="preserve">RUBÁŠ, M. Zeichen und die epistemische Asymmetrie. </w:t>
            </w:r>
            <w:r w:rsidRPr="00246E1C">
              <w:rPr>
                <w:i/>
                <w:lang w:val="de-DE"/>
              </w:rPr>
              <w:t>Brünner Beiträge zur Germanistik und Nordistik</w:t>
            </w:r>
            <w:r w:rsidRPr="002771F3">
              <w:rPr>
                <w:lang w:val="de-DE"/>
              </w:rPr>
              <w:t xml:space="preserve">, </w:t>
            </w:r>
            <w:r w:rsidR="00A97929">
              <w:rPr>
                <w:lang w:val="de-DE"/>
              </w:rPr>
              <w:t xml:space="preserve">2019, </w:t>
            </w:r>
            <w:r w:rsidRPr="002771F3">
              <w:rPr>
                <w:lang w:val="de-DE"/>
              </w:rPr>
              <w:t>roč. 33</w:t>
            </w:r>
            <w:r w:rsidR="003104FC">
              <w:rPr>
                <w:color w:val="2E2E2E"/>
              </w:rPr>
              <w:t xml:space="preserve">, č. </w:t>
            </w:r>
            <w:r w:rsidR="00A97929">
              <w:rPr>
                <w:lang w:val="de-DE"/>
              </w:rPr>
              <w:t>1</w:t>
            </w:r>
            <w:r w:rsidRPr="002771F3">
              <w:rPr>
                <w:lang w:val="de-DE"/>
              </w:rPr>
              <w:t>, s. 37</w:t>
            </w:r>
            <w:r w:rsidR="00A97929">
              <w:rPr>
                <w:lang w:val="de-DE"/>
              </w:rPr>
              <w:t>–</w:t>
            </w:r>
            <w:r w:rsidRPr="002771F3">
              <w:rPr>
                <w:lang w:val="de-DE"/>
              </w:rPr>
              <w:t>52</w:t>
            </w:r>
            <w:r w:rsidR="00A97929">
              <w:rPr>
                <w:lang w:val="de-DE"/>
              </w:rPr>
              <w:t>.</w:t>
            </w:r>
            <w:r w:rsidR="00A97929" w:rsidRPr="002771F3">
              <w:rPr>
                <w:lang w:val="de-DE"/>
              </w:rPr>
              <w:t xml:space="preserve"> </w:t>
            </w:r>
            <w:r w:rsidRPr="002771F3">
              <w:rPr>
                <w:lang w:val="de-DE"/>
              </w:rPr>
              <w:t xml:space="preserve">ISSN 1803-7380.   </w:t>
            </w:r>
          </w:p>
          <w:p w14:paraId="26191743" w14:textId="037BD380" w:rsidR="006375BC" w:rsidRPr="002771F3" w:rsidRDefault="006375BC" w:rsidP="00C07AFA">
            <w:pPr>
              <w:pStyle w:val="bb"/>
              <w:tabs>
                <w:tab w:val="right" w:pos="1141"/>
              </w:tabs>
              <w:rPr>
                <w:lang w:val="de-DE"/>
              </w:rPr>
            </w:pPr>
            <w:r w:rsidRPr="002771F3">
              <w:rPr>
                <w:lang w:val="de-DE"/>
              </w:rPr>
              <w:t xml:space="preserve">RUBÁŠ, M. Derrida und Saussure aus hermeneutischer Perspektive. </w:t>
            </w:r>
            <w:r w:rsidRPr="002771F3">
              <w:rPr>
                <w:i/>
                <w:lang w:val="de-DE"/>
              </w:rPr>
              <w:t xml:space="preserve">Brünner Beiträge </w:t>
            </w:r>
            <w:r w:rsidRPr="002771F3">
              <w:rPr>
                <w:i/>
                <w:iCs/>
                <w:lang w:val="de-DE"/>
              </w:rPr>
              <w:t>zur Germanistik und Nordistik</w:t>
            </w:r>
            <w:r w:rsidRPr="002771F3">
              <w:rPr>
                <w:lang w:val="de-DE"/>
              </w:rPr>
              <w:t xml:space="preserve">, 2017, </w:t>
            </w:r>
            <w:r w:rsidR="00FF54A2">
              <w:rPr>
                <w:lang w:val="de-DE"/>
              </w:rPr>
              <w:t>roč. 31, s.</w:t>
            </w:r>
            <w:r w:rsidRPr="002771F3">
              <w:rPr>
                <w:lang w:val="de-DE"/>
              </w:rPr>
              <w:t xml:space="preserve"> 67</w:t>
            </w:r>
            <w:r w:rsidR="00FF54A2">
              <w:rPr>
                <w:lang w:val="de-DE"/>
              </w:rPr>
              <w:t>–</w:t>
            </w:r>
            <w:r w:rsidRPr="002771F3">
              <w:rPr>
                <w:lang w:val="de-DE"/>
              </w:rPr>
              <w:t>81. ISSN 1803-7380.</w:t>
            </w:r>
          </w:p>
          <w:p w14:paraId="2B9E3969" w14:textId="77777777" w:rsidR="006375BC" w:rsidRDefault="006375BC" w:rsidP="00C07AFA">
            <w:pPr>
              <w:pStyle w:val="bb"/>
              <w:tabs>
                <w:tab w:val="right" w:pos="1141"/>
              </w:tabs>
              <w:rPr>
                <w:b/>
                <w:lang w:val="de-DE"/>
              </w:rPr>
            </w:pPr>
          </w:p>
          <w:p w14:paraId="700D4357" w14:textId="77777777" w:rsidR="006375BC" w:rsidRPr="00E80B75" w:rsidRDefault="006375BC" w:rsidP="00C07AFA">
            <w:pPr>
              <w:pStyle w:val="bb"/>
              <w:tabs>
                <w:tab w:val="right" w:pos="1141"/>
              </w:tabs>
              <w:rPr>
                <w:b/>
                <w:lang w:val="de-DE"/>
              </w:rPr>
            </w:pPr>
            <w:r w:rsidRPr="00E80B75">
              <w:rPr>
                <w:b/>
                <w:lang w:val="de-DE"/>
              </w:rPr>
              <w:t>C</w:t>
            </w:r>
          </w:p>
          <w:p w14:paraId="36509DD7" w14:textId="3FCD27D1" w:rsidR="006375BC" w:rsidRDefault="006375BC" w:rsidP="00C9509E">
            <w:pPr>
              <w:pStyle w:val="bb"/>
              <w:tabs>
                <w:tab w:val="right" w:pos="1141"/>
              </w:tabs>
              <w:rPr>
                <w:b/>
              </w:rPr>
            </w:pPr>
            <w:r w:rsidRPr="002771F3">
              <w:rPr>
                <w:lang w:val="de-DE"/>
              </w:rPr>
              <w:t xml:space="preserve">RUBÁŠ, M. Bewusstsein und Repräsentation in der Sprache. </w:t>
            </w:r>
            <w:r w:rsidR="00610330">
              <w:rPr>
                <w:lang w:val="de-DE"/>
              </w:rPr>
              <w:t>I</w:t>
            </w:r>
            <w:r w:rsidR="00610330" w:rsidRPr="002771F3">
              <w:rPr>
                <w:lang w:val="de-DE"/>
              </w:rPr>
              <w:t>n</w:t>
            </w:r>
            <w:r w:rsidRPr="002771F3">
              <w:rPr>
                <w:lang w:val="de-DE"/>
              </w:rPr>
              <w:t xml:space="preserve"> KRAPPMANN, Jőrg </w:t>
            </w:r>
            <w:r w:rsidR="00610330">
              <w:rPr>
                <w:lang w:val="de-DE"/>
              </w:rPr>
              <w:t>–</w:t>
            </w:r>
            <w:r w:rsidR="00610330" w:rsidRPr="002771F3">
              <w:rPr>
                <w:lang w:val="de-DE"/>
              </w:rPr>
              <w:t xml:space="preserve"> </w:t>
            </w:r>
            <w:r w:rsidRPr="002771F3">
              <w:rPr>
                <w:lang w:val="de-DE"/>
              </w:rPr>
              <w:t xml:space="preserve">HORŇÁČEK, Milan </w:t>
            </w:r>
            <w:r w:rsidR="00610330">
              <w:rPr>
                <w:lang w:val="de-DE"/>
              </w:rPr>
              <w:t>–</w:t>
            </w:r>
            <w:r w:rsidR="00610330" w:rsidRPr="002771F3">
              <w:rPr>
                <w:lang w:val="de-DE"/>
              </w:rPr>
              <w:t xml:space="preserve"> </w:t>
            </w:r>
            <w:r w:rsidRPr="002771F3">
              <w:rPr>
                <w:lang w:val="de-DE"/>
              </w:rPr>
              <w:t>RINAS, Karsten.</w:t>
            </w:r>
            <w:r w:rsidR="00610330">
              <w:rPr>
                <w:lang w:val="de-DE"/>
              </w:rPr>
              <w:t xml:space="preserve"> </w:t>
            </w:r>
            <w:r w:rsidRPr="00246E1C">
              <w:rPr>
                <w:i/>
                <w:lang w:val="de-DE"/>
              </w:rPr>
              <w:t>Vom Nutzen diskursanalytischer Verfahren</w:t>
            </w:r>
            <w:r w:rsidRPr="002771F3">
              <w:rPr>
                <w:lang w:val="de-DE"/>
              </w:rPr>
              <w:t xml:space="preserve">. Olomouc: Univerzita Palackého v Olomouci, 2018, </w:t>
            </w:r>
            <w:r w:rsidR="00610330">
              <w:rPr>
                <w:lang w:val="de-DE"/>
              </w:rPr>
              <w:t>s</w:t>
            </w:r>
            <w:r w:rsidRPr="002771F3">
              <w:rPr>
                <w:lang w:val="de-DE"/>
              </w:rPr>
              <w:t>. 13</w:t>
            </w:r>
            <w:r w:rsidR="00610330">
              <w:rPr>
                <w:lang w:val="de-DE"/>
              </w:rPr>
              <w:t>–</w:t>
            </w:r>
            <w:r w:rsidRPr="002771F3">
              <w:rPr>
                <w:lang w:val="de-DE"/>
              </w:rPr>
              <w:t>36.</w:t>
            </w:r>
          </w:p>
        </w:tc>
      </w:tr>
      <w:tr w:rsidR="006375BC" w14:paraId="24B38B1A" w14:textId="77777777" w:rsidTr="00C07AFA">
        <w:trPr>
          <w:trHeight w:val="218"/>
        </w:trPr>
        <w:tc>
          <w:tcPr>
            <w:tcW w:w="9859" w:type="dxa"/>
            <w:gridSpan w:val="15"/>
            <w:shd w:val="clear" w:color="auto" w:fill="F7CAAC"/>
          </w:tcPr>
          <w:p w14:paraId="7744C7D7" w14:textId="77777777" w:rsidR="006375BC" w:rsidRDefault="006375BC" w:rsidP="00C07AFA">
            <w:pPr>
              <w:tabs>
                <w:tab w:val="right" w:pos="1141"/>
              </w:tabs>
              <w:rPr>
                <w:b/>
              </w:rPr>
            </w:pPr>
            <w:r>
              <w:rPr>
                <w:b/>
              </w:rPr>
              <w:t>Působení v zahraničí</w:t>
            </w:r>
          </w:p>
        </w:tc>
      </w:tr>
      <w:tr w:rsidR="006375BC" w14:paraId="7FA8831E" w14:textId="77777777" w:rsidTr="00C07AFA">
        <w:trPr>
          <w:trHeight w:val="328"/>
        </w:trPr>
        <w:tc>
          <w:tcPr>
            <w:tcW w:w="9859" w:type="dxa"/>
            <w:gridSpan w:val="15"/>
          </w:tcPr>
          <w:p w14:paraId="7E46DD66" w14:textId="2174EBF8" w:rsidR="008517F4" w:rsidRPr="00057169" w:rsidRDefault="008517F4" w:rsidP="00C9509E"/>
        </w:tc>
      </w:tr>
      <w:tr w:rsidR="006375BC" w14:paraId="5A357A69" w14:textId="77777777" w:rsidTr="00C07AFA">
        <w:trPr>
          <w:cantSplit/>
          <w:trHeight w:val="20"/>
        </w:trPr>
        <w:tc>
          <w:tcPr>
            <w:tcW w:w="2518" w:type="dxa"/>
            <w:shd w:val="clear" w:color="auto" w:fill="F7CAAC"/>
          </w:tcPr>
          <w:p w14:paraId="7EBB19D8" w14:textId="77777777" w:rsidR="006375BC" w:rsidRDefault="006375BC" w:rsidP="00C07AFA">
            <w:pPr>
              <w:tabs>
                <w:tab w:val="right" w:pos="1141"/>
              </w:tabs>
              <w:jc w:val="both"/>
              <w:rPr>
                <w:b/>
              </w:rPr>
            </w:pPr>
            <w:r>
              <w:rPr>
                <w:b/>
              </w:rPr>
              <w:t xml:space="preserve">Podpis </w:t>
            </w:r>
          </w:p>
        </w:tc>
        <w:tc>
          <w:tcPr>
            <w:tcW w:w="4536" w:type="dxa"/>
            <w:gridSpan w:val="8"/>
          </w:tcPr>
          <w:p w14:paraId="6ADB6EB9" w14:textId="77777777" w:rsidR="006375BC" w:rsidRDefault="006375BC" w:rsidP="00C07AFA">
            <w:pPr>
              <w:tabs>
                <w:tab w:val="right" w:pos="1141"/>
              </w:tabs>
              <w:jc w:val="both"/>
            </w:pPr>
            <w:r>
              <w:t>Michal Rubáš v. r.</w:t>
            </w:r>
          </w:p>
        </w:tc>
        <w:tc>
          <w:tcPr>
            <w:tcW w:w="786" w:type="dxa"/>
            <w:gridSpan w:val="2"/>
            <w:shd w:val="clear" w:color="auto" w:fill="F7CAAC"/>
          </w:tcPr>
          <w:p w14:paraId="7F33A7C3" w14:textId="77777777" w:rsidR="006375BC" w:rsidRDefault="006375BC" w:rsidP="00C07AFA">
            <w:pPr>
              <w:tabs>
                <w:tab w:val="right" w:pos="1141"/>
              </w:tabs>
              <w:jc w:val="both"/>
            </w:pPr>
            <w:r>
              <w:rPr>
                <w:b/>
              </w:rPr>
              <w:t>datum</w:t>
            </w:r>
          </w:p>
        </w:tc>
        <w:tc>
          <w:tcPr>
            <w:tcW w:w="2019" w:type="dxa"/>
            <w:gridSpan w:val="4"/>
          </w:tcPr>
          <w:p w14:paraId="7BB7EE14" w14:textId="148A1CE1" w:rsidR="006375BC" w:rsidRDefault="00387653" w:rsidP="00C07AFA">
            <w:pPr>
              <w:tabs>
                <w:tab w:val="right" w:pos="1141"/>
              </w:tabs>
              <w:jc w:val="both"/>
            </w:pPr>
            <w:r>
              <w:t>1. 2. 2023</w:t>
            </w:r>
          </w:p>
        </w:tc>
      </w:tr>
    </w:tbl>
    <w:p w14:paraId="50A605CE" w14:textId="77777777" w:rsidR="006375BC" w:rsidRDefault="006375BC" w:rsidP="006375BC"/>
    <w:p w14:paraId="0C398CC0" w14:textId="77777777"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651"/>
        <w:gridCol w:w="627"/>
        <w:gridCol w:w="694"/>
      </w:tblGrid>
      <w:tr w:rsidR="006375BC" w14:paraId="2C005439" w14:textId="77777777" w:rsidTr="00C07AFA">
        <w:tc>
          <w:tcPr>
            <w:tcW w:w="9859" w:type="dxa"/>
            <w:gridSpan w:val="15"/>
            <w:tcBorders>
              <w:bottom w:val="double" w:sz="4" w:space="0" w:color="auto"/>
            </w:tcBorders>
            <w:shd w:val="clear" w:color="auto" w:fill="BDD6EE"/>
          </w:tcPr>
          <w:p w14:paraId="16D95E38" w14:textId="77777777" w:rsidR="006375BC" w:rsidRDefault="006375BC" w:rsidP="00C07AFA">
            <w:pPr>
              <w:jc w:val="both"/>
              <w:rPr>
                <w:b/>
                <w:sz w:val="28"/>
              </w:rPr>
            </w:pPr>
            <w:r>
              <w:br w:type="page"/>
            </w:r>
            <w:r>
              <w:rPr>
                <w:b/>
                <w:sz w:val="28"/>
              </w:rPr>
              <w:t>C-I – Personální zabezpečení</w:t>
            </w:r>
          </w:p>
        </w:tc>
      </w:tr>
      <w:tr w:rsidR="006375BC" w14:paraId="08B22D55" w14:textId="77777777" w:rsidTr="00C07AFA">
        <w:tc>
          <w:tcPr>
            <w:tcW w:w="2518" w:type="dxa"/>
            <w:tcBorders>
              <w:top w:val="double" w:sz="4" w:space="0" w:color="auto"/>
            </w:tcBorders>
            <w:shd w:val="clear" w:color="auto" w:fill="F7CAAC"/>
          </w:tcPr>
          <w:p w14:paraId="23ABEC4B" w14:textId="77777777" w:rsidR="006375BC" w:rsidRDefault="006375BC" w:rsidP="00C07AFA">
            <w:pPr>
              <w:jc w:val="both"/>
              <w:rPr>
                <w:b/>
              </w:rPr>
            </w:pPr>
            <w:r>
              <w:rPr>
                <w:b/>
              </w:rPr>
              <w:t>Vysoká škola</w:t>
            </w:r>
          </w:p>
        </w:tc>
        <w:tc>
          <w:tcPr>
            <w:tcW w:w="7341" w:type="dxa"/>
            <w:gridSpan w:val="14"/>
          </w:tcPr>
          <w:p w14:paraId="1594CE11" w14:textId="77777777" w:rsidR="006375BC" w:rsidRDefault="006375BC" w:rsidP="00C07AFA">
            <w:pPr>
              <w:jc w:val="both"/>
            </w:pPr>
            <w:r>
              <w:t>Univerzita Tomáše Bati ve Zlíně</w:t>
            </w:r>
          </w:p>
        </w:tc>
      </w:tr>
      <w:tr w:rsidR="006375BC" w14:paraId="616A1FEF" w14:textId="77777777" w:rsidTr="00C07AFA">
        <w:tc>
          <w:tcPr>
            <w:tcW w:w="2518" w:type="dxa"/>
            <w:shd w:val="clear" w:color="auto" w:fill="F7CAAC"/>
          </w:tcPr>
          <w:p w14:paraId="3681D079" w14:textId="77777777" w:rsidR="006375BC" w:rsidRDefault="006375BC" w:rsidP="00C07AFA">
            <w:pPr>
              <w:jc w:val="both"/>
              <w:rPr>
                <w:b/>
              </w:rPr>
            </w:pPr>
            <w:r>
              <w:rPr>
                <w:b/>
              </w:rPr>
              <w:t>Součást vysoké školy</w:t>
            </w:r>
          </w:p>
        </w:tc>
        <w:tc>
          <w:tcPr>
            <w:tcW w:w="7341" w:type="dxa"/>
            <w:gridSpan w:val="14"/>
          </w:tcPr>
          <w:p w14:paraId="2D278D72" w14:textId="77777777" w:rsidR="006375BC" w:rsidRDefault="006375BC" w:rsidP="00C07AFA">
            <w:pPr>
              <w:jc w:val="both"/>
            </w:pPr>
            <w:r>
              <w:t>Fakulta humanitních studií</w:t>
            </w:r>
          </w:p>
        </w:tc>
      </w:tr>
      <w:tr w:rsidR="006375BC" w14:paraId="782F065C" w14:textId="77777777" w:rsidTr="00C07AFA">
        <w:tc>
          <w:tcPr>
            <w:tcW w:w="2518" w:type="dxa"/>
            <w:shd w:val="clear" w:color="auto" w:fill="F7CAAC"/>
          </w:tcPr>
          <w:p w14:paraId="3F5805A4" w14:textId="77777777" w:rsidR="006375BC" w:rsidRDefault="006375BC" w:rsidP="00C07AFA">
            <w:pPr>
              <w:jc w:val="both"/>
              <w:rPr>
                <w:b/>
              </w:rPr>
            </w:pPr>
            <w:r>
              <w:rPr>
                <w:b/>
              </w:rPr>
              <w:t>Název studijního programu</w:t>
            </w:r>
          </w:p>
        </w:tc>
        <w:tc>
          <w:tcPr>
            <w:tcW w:w="7341" w:type="dxa"/>
            <w:gridSpan w:val="14"/>
          </w:tcPr>
          <w:p w14:paraId="2EDD3B0C" w14:textId="77777777" w:rsidR="006375BC" w:rsidRDefault="006375BC" w:rsidP="00C07AFA">
            <w:pPr>
              <w:jc w:val="both"/>
            </w:pPr>
            <w:r w:rsidRPr="006A2B50">
              <w:t>Anglická filologie</w:t>
            </w:r>
          </w:p>
        </w:tc>
      </w:tr>
      <w:tr w:rsidR="006375BC" w14:paraId="111C097D" w14:textId="77777777" w:rsidTr="00C07AFA">
        <w:tc>
          <w:tcPr>
            <w:tcW w:w="2518" w:type="dxa"/>
            <w:shd w:val="clear" w:color="auto" w:fill="F7CAAC"/>
          </w:tcPr>
          <w:p w14:paraId="3F13F0CE" w14:textId="77777777" w:rsidR="006375BC" w:rsidRDefault="006375BC" w:rsidP="00C07AFA">
            <w:pPr>
              <w:jc w:val="both"/>
              <w:rPr>
                <w:b/>
              </w:rPr>
            </w:pPr>
            <w:r>
              <w:rPr>
                <w:b/>
              </w:rPr>
              <w:t>Jméno a příjmení</w:t>
            </w:r>
          </w:p>
        </w:tc>
        <w:tc>
          <w:tcPr>
            <w:tcW w:w="4536" w:type="dxa"/>
            <w:gridSpan w:val="8"/>
          </w:tcPr>
          <w:p w14:paraId="7B09F290" w14:textId="77777777" w:rsidR="006375BC" w:rsidRDefault="006375BC" w:rsidP="00C07AFA">
            <w:pPr>
              <w:jc w:val="both"/>
            </w:pPr>
            <w:r>
              <w:t>Daniel Paul Sampey</w:t>
            </w:r>
          </w:p>
        </w:tc>
        <w:tc>
          <w:tcPr>
            <w:tcW w:w="709" w:type="dxa"/>
            <w:shd w:val="clear" w:color="auto" w:fill="F7CAAC"/>
          </w:tcPr>
          <w:p w14:paraId="47AB7573" w14:textId="77777777" w:rsidR="006375BC" w:rsidRDefault="006375BC" w:rsidP="00C07AFA">
            <w:pPr>
              <w:jc w:val="both"/>
              <w:rPr>
                <w:b/>
              </w:rPr>
            </w:pPr>
            <w:r>
              <w:rPr>
                <w:b/>
              </w:rPr>
              <w:t>Tituly</w:t>
            </w:r>
          </w:p>
        </w:tc>
        <w:tc>
          <w:tcPr>
            <w:tcW w:w="2096" w:type="dxa"/>
            <w:gridSpan w:val="5"/>
          </w:tcPr>
          <w:p w14:paraId="17C58F6D" w14:textId="77777777" w:rsidR="006375BC" w:rsidRDefault="006375BC" w:rsidP="00C07AFA">
            <w:pPr>
              <w:jc w:val="both"/>
            </w:pPr>
            <w:r>
              <w:t>MFA</w:t>
            </w:r>
          </w:p>
        </w:tc>
      </w:tr>
      <w:tr w:rsidR="006375BC" w14:paraId="263BC554" w14:textId="77777777" w:rsidTr="00141DEF">
        <w:tc>
          <w:tcPr>
            <w:tcW w:w="2518" w:type="dxa"/>
            <w:shd w:val="clear" w:color="auto" w:fill="F7CAAC"/>
          </w:tcPr>
          <w:p w14:paraId="7BA4BF6C" w14:textId="77777777" w:rsidR="006375BC" w:rsidRDefault="006375BC" w:rsidP="00C07AFA">
            <w:pPr>
              <w:jc w:val="both"/>
              <w:rPr>
                <w:b/>
              </w:rPr>
            </w:pPr>
            <w:r>
              <w:rPr>
                <w:b/>
              </w:rPr>
              <w:t>Rok narození</w:t>
            </w:r>
          </w:p>
        </w:tc>
        <w:tc>
          <w:tcPr>
            <w:tcW w:w="829" w:type="dxa"/>
            <w:gridSpan w:val="2"/>
          </w:tcPr>
          <w:p w14:paraId="7A508938" w14:textId="77777777" w:rsidR="006375BC" w:rsidRDefault="006375BC" w:rsidP="00C07AFA">
            <w:pPr>
              <w:jc w:val="both"/>
            </w:pPr>
            <w:r>
              <w:t>1963</w:t>
            </w:r>
          </w:p>
        </w:tc>
        <w:tc>
          <w:tcPr>
            <w:tcW w:w="1721" w:type="dxa"/>
            <w:shd w:val="clear" w:color="auto" w:fill="F7CAAC"/>
          </w:tcPr>
          <w:p w14:paraId="7EAD1443" w14:textId="77777777" w:rsidR="006375BC" w:rsidRDefault="006375BC" w:rsidP="00C07AFA">
            <w:pPr>
              <w:jc w:val="both"/>
              <w:rPr>
                <w:b/>
              </w:rPr>
            </w:pPr>
            <w:r>
              <w:rPr>
                <w:b/>
              </w:rPr>
              <w:t>typ vztahu k VŠ</w:t>
            </w:r>
          </w:p>
        </w:tc>
        <w:tc>
          <w:tcPr>
            <w:tcW w:w="992" w:type="dxa"/>
            <w:gridSpan w:val="4"/>
          </w:tcPr>
          <w:p w14:paraId="50EF5656" w14:textId="77777777" w:rsidR="006375BC" w:rsidRDefault="006375BC" w:rsidP="00C07AFA">
            <w:pPr>
              <w:jc w:val="both"/>
            </w:pPr>
            <w:r>
              <w:t>pp</w:t>
            </w:r>
          </w:p>
        </w:tc>
        <w:tc>
          <w:tcPr>
            <w:tcW w:w="994" w:type="dxa"/>
            <w:shd w:val="clear" w:color="auto" w:fill="F7CAAC"/>
          </w:tcPr>
          <w:p w14:paraId="08CFEECC" w14:textId="77777777" w:rsidR="006375BC" w:rsidRDefault="006375BC" w:rsidP="00C07AFA">
            <w:pPr>
              <w:jc w:val="both"/>
              <w:rPr>
                <w:b/>
              </w:rPr>
            </w:pPr>
            <w:r>
              <w:rPr>
                <w:b/>
              </w:rPr>
              <w:t>rozsah</w:t>
            </w:r>
          </w:p>
        </w:tc>
        <w:tc>
          <w:tcPr>
            <w:tcW w:w="709" w:type="dxa"/>
          </w:tcPr>
          <w:p w14:paraId="2C08BB83" w14:textId="77777777" w:rsidR="006375BC" w:rsidRDefault="006375BC" w:rsidP="00C07AFA">
            <w:pPr>
              <w:jc w:val="both"/>
            </w:pPr>
            <w:r>
              <w:t>40</w:t>
            </w:r>
          </w:p>
        </w:tc>
        <w:tc>
          <w:tcPr>
            <w:tcW w:w="775" w:type="dxa"/>
            <w:gridSpan w:val="3"/>
            <w:shd w:val="clear" w:color="auto" w:fill="F7CAAC"/>
          </w:tcPr>
          <w:p w14:paraId="660E5B4B" w14:textId="77777777" w:rsidR="006375BC" w:rsidRDefault="006375BC" w:rsidP="00C07AFA">
            <w:pPr>
              <w:jc w:val="both"/>
              <w:rPr>
                <w:b/>
              </w:rPr>
            </w:pPr>
            <w:r>
              <w:rPr>
                <w:b/>
              </w:rPr>
              <w:t>do kdy</w:t>
            </w:r>
          </w:p>
        </w:tc>
        <w:tc>
          <w:tcPr>
            <w:tcW w:w="1321" w:type="dxa"/>
            <w:gridSpan w:val="2"/>
          </w:tcPr>
          <w:p w14:paraId="4FD129C2" w14:textId="2147631D" w:rsidR="006375BC" w:rsidRDefault="006375BC" w:rsidP="00C07AFA">
            <w:pPr>
              <w:jc w:val="both"/>
            </w:pPr>
            <w:r>
              <w:t>8/2025</w:t>
            </w:r>
            <w:r w:rsidR="00C9509E">
              <w:t xml:space="preserve"> (předpoklad prodloužení)</w:t>
            </w:r>
          </w:p>
        </w:tc>
      </w:tr>
      <w:tr w:rsidR="006375BC" w14:paraId="2A24445B" w14:textId="77777777" w:rsidTr="00141DEF">
        <w:tc>
          <w:tcPr>
            <w:tcW w:w="5068" w:type="dxa"/>
            <w:gridSpan w:val="4"/>
            <w:shd w:val="clear" w:color="auto" w:fill="F7CAAC"/>
          </w:tcPr>
          <w:p w14:paraId="5E0DF6CA" w14:textId="77777777" w:rsidR="006375BC" w:rsidRDefault="006375BC" w:rsidP="00C07AFA">
            <w:pPr>
              <w:jc w:val="both"/>
              <w:rPr>
                <w:b/>
              </w:rPr>
            </w:pPr>
            <w:r>
              <w:rPr>
                <w:b/>
              </w:rPr>
              <w:t>Typ vztahu na součásti VŠ, která uskutečňuje st. program</w:t>
            </w:r>
          </w:p>
        </w:tc>
        <w:tc>
          <w:tcPr>
            <w:tcW w:w="992" w:type="dxa"/>
            <w:gridSpan w:val="4"/>
          </w:tcPr>
          <w:p w14:paraId="58C183F7" w14:textId="77777777" w:rsidR="006375BC" w:rsidRDefault="006375BC" w:rsidP="00C07AFA">
            <w:pPr>
              <w:jc w:val="both"/>
            </w:pPr>
            <w:r>
              <w:t>pp</w:t>
            </w:r>
          </w:p>
        </w:tc>
        <w:tc>
          <w:tcPr>
            <w:tcW w:w="994" w:type="dxa"/>
            <w:shd w:val="clear" w:color="auto" w:fill="F7CAAC"/>
          </w:tcPr>
          <w:p w14:paraId="12F079BE" w14:textId="77777777" w:rsidR="006375BC" w:rsidRDefault="006375BC" w:rsidP="00C07AFA">
            <w:pPr>
              <w:jc w:val="both"/>
              <w:rPr>
                <w:b/>
              </w:rPr>
            </w:pPr>
            <w:r>
              <w:rPr>
                <w:b/>
              </w:rPr>
              <w:t>rozsah</w:t>
            </w:r>
          </w:p>
        </w:tc>
        <w:tc>
          <w:tcPr>
            <w:tcW w:w="709" w:type="dxa"/>
          </w:tcPr>
          <w:p w14:paraId="2E7B2DCA" w14:textId="77777777" w:rsidR="006375BC" w:rsidRDefault="006375BC" w:rsidP="00C07AFA">
            <w:pPr>
              <w:jc w:val="both"/>
            </w:pPr>
            <w:r>
              <w:t>40</w:t>
            </w:r>
          </w:p>
        </w:tc>
        <w:tc>
          <w:tcPr>
            <w:tcW w:w="775" w:type="dxa"/>
            <w:gridSpan w:val="3"/>
            <w:shd w:val="clear" w:color="auto" w:fill="F7CAAC"/>
          </w:tcPr>
          <w:p w14:paraId="469867F6" w14:textId="77777777" w:rsidR="006375BC" w:rsidRDefault="006375BC" w:rsidP="00C07AFA">
            <w:pPr>
              <w:jc w:val="both"/>
              <w:rPr>
                <w:b/>
              </w:rPr>
            </w:pPr>
            <w:r>
              <w:rPr>
                <w:b/>
              </w:rPr>
              <w:t>do kdy</w:t>
            </w:r>
          </w:p>
        </w:tc>
        <w:tc>
          <w:tcPr>
            <w:tcW w:w="1321" w:type="dxa"/>
            <w:gridSpan w:val="2"/>
          </w:tcPr>
          <w:p w14:paraId="5FD93071" w14:textId="386688C4" w:rsidR="006375BC" w:rsidRDefault="006375BC" w:rsidP="00C07AFA">
            <w:pPr>
              <w:jc w:val="both"/>
            </w:pPr>
            <w:r>
              <w:t>8/2025</w:t>
            </w:r>
            <w:r w:rsidR="00C9509E">
              <w:t xml:space="preserve"> (předpoklad prodloužení)</w:t>
            </w:r>
          </w:p>
        </w:tc>
      </w:tr>
      <w:tr w:rsidR="006375BC" w14:paraId="7F6B345E" w14:textId="77777777" w:rsidTr="00C07AFA">
        <w:tc>
          <w:tcPr>
            <w:tcW w:w="6060" w:type="dxa"/>
            <w:gridSpan w:val="8"/>
            <w:shd w:val="clear" w:color="auto" w:fill="F7CAAC"/>
          </w:tcPr>
          <w:p w14:paraId="4C5F20B6"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7876D528" w14:textId="77777777" w:rsidR="006375BC" w:rsidRDefault="006375BC" w:rsidP="00C07AFA">
            <w:pPr>
              <w:jc w:val="both"/>
              <w:rPr>
                <w:b/>
              </w:rPr>
            </w:pPr>
            <w:r>
              <w:rPr>
                <w:b/>
              </w:rPr>
              <w:t>typ prac. vztahu</w:t>
            </w:r>
          </w:p>
        </w:tc>
        <w:tc>
          <w:tcPr>
            <w:tcW w:w="2096" w:type="dxa"/>
            <w:gridSpan w:val="5"/>
            <w:shd w:val="clear" w:color="auto" w:fill="F7CAAC"/>
          </w:tcPr>
          <w:p w14:paraId="01DC6715" w14:textId="77777777" w:rsidR="006375BC" w:rsidRDefault="006375BC" w:rsidP="00C07AFA">
            <w:pPr>
              <w:jc w:val="both"/>
              <w:rPr>
                <w:b/>
              </w:rPr>
            </w:pPr>
            <w:r>
              <w:rPr>
                <w:b/>
              </w:rPr>
              <w:t>rozsah</w:t>
            </w:r>
          </w:p>
        </w:tc>
      </w:tr>
      <w:tr w:rsidR="006375BC" w14:paraId="24F480BA" w14:textId="77777777" w:rsidTr="00C07AFA">
        <w:tc>
          <w:tcPr>
            <w:tcW w:w="6060" w:type="dxa"/>
            <w:gridSpan w:val="8"/>
          </w:tcPr>
          <w:p w14:paraId="4EC4ECA4" w14:textId="77777777" w:rsidR="006375BC" w:rsidRDefault="006375BC" w:rsidP="00C07AFA">
            <w:pPr>
              <w:jc w:val="both"/>
            </w:pPr>
            <w:r>
              <w:t xml:space="preserve">MUNI, Filozofická </w:t>
            </w:r>
            <w:r>
              <w:rPr>
                <w:bCs/>
              </w:rPr>
              <w:t>fakulta, ÚRJL</w:t>
            </w:r>
          </w:p>
        </w:tc>
        <w:tc>
          <w:tcPr>
            <w:tcW w:w="1703" w:type="dxa"/>
            <w:gridSpan w:val="2"/>
          </w:tcPr>
          <w:p w14:paraId="73B72F1C" w14:textId="0C328663" w:rsidR="006375BC" w:rsidRDefault="005216DE" w:rsidP="00C07AFA">
            <w:pPr>
              <w:jc w:val="both"/>
            </w:pPr>
            <w:r>
              <w:t>DPP</w:t>
            </w:r>
          </w:p>
        </w:tc>
        <w:tc>
          <w:tcPr>
            <w:tcW w:w="2096" w:type="dxa"/>
            <w:gridSpan w:val="5"/>
          </w:tcPr>
          <w:p w14:paraId="559735B7" w14:textId="411A37E2" w:rsidR="006375BC" w:rsidRDefault="006375BC" w:rsidP="00386FC6">
            <w:pPr>
              <w:jc w:val="both"/>
            </w:pPr>
            <w:r>
              <w:t>8</w:t>
            </w:r>
            <w:r w:rsidR="00386FC6">
              <w:t xml:space="preserve"> měsíčně</w:t>
            </w:r>
          </w:p>
        </w:tc>
      </w:tr>
      <w:tr w:rsidR="006375BC" w14:paraId="2A5EBE2C" w14:textId="77777777" w:rsidTr="00C07AFA">
        <w:tc>
          <w:tcPr>
            <w:tcW w:w="6060" w:type="dxa"/>
            <w:gridSpan w:val="8"/>
          </w:tcPr>
          <w:p w14:paraId="52FB31D7" w14:textId="77777777" w:rsidR="006375BC" w:rsidRDefault="006375BC" w:rsidP="00C07AFA">
            <w:pPr>
              <w:jc w:val="both"/>
            </w:pPr>
            <w:r>
              <w:rPr>
                <w:bCs/>
              </w:rPr>
              <w:t>UK</w:t>
            </w:r>
            <w:r>
              <w:t xml:space="preserve"> v Praze, Farmaceutická </w:t>
            </w:r>
            <w:r>
              <w:rPr>
                <w:bCs/>
              </w:rPr>
              <w:t>fakulta</w:t>
            </w:r>
            <w:r>
              <w:t xml:space="preserve"> v HK</w:t>
            </w:r>
          </w:p>
        </w:tc>
        <w:tc>
          <w:tcPr>
            <w:tcW w:w="1703" w:type="dxa"/>
            <w:gridSpan w:val="2"/>
          </w:tcPr>
          <w:p w14:paraId="09B3EFE2" w14:textId="1B275DF0" w:rsidR="006375BC" w:rsidRDefault="005216DE" w:rsidP="00C07AFA">
            <w:pPr>
              <w:jc w:val="both"/>
            </w:pPr>
            <w:r>
              <w:t>DPP</w:t>
            </w:r>
          </w:p>
        </w:tc>
        <w:tc>
          <w:tcPr>
            <w:tcW w:w="2096" w:type="dxa"/>
            <w:gridSpan w:val="5"/>
          </w:tcPr>
          <w:p w14:paraId="57065E5B" w14:textId="44FDE190" w:rsidR="006375BC" w:rsidRDefault="006375BC" w:rsidP="00C07AFA">
            <w:pPr>
              <w:jc w:val="both"/>
            </w:pPr>
            <w:r>
              <w:t>8</w:t>
            </w:r>
            <w:r w:rsidR="00386FC6">
              <w:t xml:space="preserve"> měsíčně</w:t>
            </w:r>
          </w:p>
        </w:tc>
      </w:tr>
      <w:tr w:rsidR="006375BC" w14:paraId="179410CA" w14:textId="77777777" w:rsidTr="00C07AFA">
        <w:tc>
          <w:tcPr>
            <w:tcW w:w="6060" w:type="dxa"/>
            <w:gridSpan w:val="8"/>
          </w:tcPr>
          <w:p w14:paraId="0FB27428" w14:textId="77777777" w:rsidR="006375BC" w:rsidRDefault="006375BC" w:rsidP="00C07AFA">
            <w:pPr>
              <w:jc w:val="both"/>
            </w:pPr>
            <w:r>
              <w:t xml:space="preserve">UHK, Filozofická </w:t>
            </w:r>
            <w:r>
              <w:rPr>
                <w:bCs/>
              </w:rPr>
              <w:t>fakulta, ÚSP</w:t>
            </w:r>
          </w:p>
        </w:tc>
        <w:tc>
          <w:tcPr>
            <w:tcW w:w="1703" w:type="dxa"/>
            <w:gridSpan w:val="2"/>
          </w:tcPr>
          <w:p w14:paraId="4C1ED1A9" w14:textId="4DF22068" w:rsidR="006375BC" w:rsidRDefault="005216DE" w:rsidP="00C07AFA">
            <w:pPr>
              <w:jc w:val="both"/>
            </w:pPr>
            <w:r>
              <w:t>DPP</w:t>
            </w:r>
          </w:p>
        </w:tc>
        <w:tc>
          <w:tcPr>
            <w:tcW w:w="2096" w:type="dxa"/>
            <w:gridSpan w:val="5"/>
          </w:tcPr>
          <w:p w14:paraId="555E23E6" w14:textId="61B8EABF" w:rsidR="006375BC" w:rsidRDefault="006375BC" w:rsidP="00C07AFA">
            <w:pPr>
              <w:jc w:val="both"/>
            </w:pPr>
            <w:r>
              <w:t>8</w:t>
            </w:r>
            <w:r w:rsidR="00386FC6">
              <w:t xml:space="preserve"> měsíčně</w:t>
            </w:r>
          </w:p>
        </w:tc>
      </w:tr>
      <w:tr w:rsidR="006375BC" w14:paraId="0D0E057C" w14:textId="77777777" w:rsidTr="00C07AFA">
        <w:tc>
          <w:tcPr>
            <w:tcW w:w="6060" w:type="dxa"/>
            <w:gridSpan w:val="8"/>
          </w:tcPr>
          <w:p w14:paraId="2654CDE1" w14:textId="77777777" w:rsidR="006375BC" w:rsidRDefault="006375BC" w:rsidP="00C07AFA">
            <w:pPr>
              <w:jc w:val="both"/>
            </w:pPr>
          </w:p>
        </w:tc>
        <w:tc>
          <w:tcPr>
            <w:tcW w:w="1703" w:type="dxa"/>
            <w:gridSpan w:val="2"/>
          </w:tcPr>
          <w:p w14:paraId="1E6B08EE" w14:textId="77777777" w:rsidR="006375BC" w:rsidRDefault="006375BC" w:rsidP="00C07AFA">
            <w:pPr>
              <w:jc w:val="both"/>
            </w:pPr>
          </w:p>
        </w:tc>
        <w:tc>
          <w:tcPr>
            <w:tcW w:w="2096" w:type="dxa"/>
            <w:gridSpan w:val="5"/>
          </w:tcPr>
          <w:p w14:paraId="0B426449" w14:textId="77777777" w:rsidR="006375BC" w:rsidRDefault="006375BC" w:rsidP="00C07AFA">
            <w:pPr>
              <w:jc w:val="both"/>
            </w:pPr>
          </w:p>
        </w:tc>
      </w:tr>
      <w:tr w:rsidR="006375BC" w14:paraId="71A6FB68" w14:textId="77777777" w:rsidTr="00C07AFA">
        <w:tc>
          <w:tcPr>
            <w:tcW w:w="9859" w:type="dxa"/>
            <w:gridSpan w:val="15"/>
            <w:shd w:val="clear" w:color="auto" w:fill="F7CAAC"/>
          </w:tcPr>
          <w:p w14:paraId="6DF52C07" w14:textId="77777777" w:rsidR="006375BC" w:rsidRDefault="006375BC" w:rsidP="00141DEF">
            <w:r>
              <w:rPr>
                <w:b/>
              </w:rPr>
              <w:t>Předměty příslušného studijního programu a způsob zapojení do jejich výuky, příp. další zapojení do uskutečňování studijního programu</w:t>
            </w:r>
          </w:p>
        </w:tc>
      </w:tr>
      <w:tr w:rsidR="006375BC" w14:paraId="630FF40D" w14:textId="77777777" w:rsidTr="00C07AFA">
        <w:trPr>
          <w:trHeight w:val="20"/>
        </w:trPr>
        <w:tc>
          <w:tcPr>
            <w:tcW w:w="9859" w:type="dxa"/>
            <w:gridSpan w:val="15"/>
            <w:tcBorders>
              <w:top w:val="nil"/>
            </w:tcBorders>
          </w:tcPr>
          <w:p w14:paraId="2E07B028" w14:textId="77777777" w:rsidR="006375BC" w:rsidRDefault="006375BC" w:rsidP="00C07AFA">
            <w:pPr>
              <w:jc w:val="both"/>
            </w:pPr>
            <w:r>
              <w:t>Jazykové praktikum 1 – garant, vyučující</w:t>
            </w:r>
          </w:p>
          <w:p w14:paraId="77FDAD3E" w14:textId="77777777" w:rsidR="006375BC" w:rsidRDefault="006375BC" w:rsidP="00C07AFA">
            <w:pPr>
              <w:jc w:val="both"/>
            </w:pPr>
            <w:r>
              <w:t>Jazykové praktikum 2 – garant, vyučující</w:t>
            </w:r>
          </w:p>
          <w:p w14:paraId="59EC2500" w14:textId="77777777" w:rsidR="006375BC" w:rsidRDefault="006375BC" w:rsidP="00C07AFA">
            <w:pPr>
              <w:jc w:val="both"/>
            </w:pPr>
            <w:r>
              <w:t>Jazykové praktikum 3 – garant, vyučující</w:t>
            </w:r>
          </w:p>
          <w:p w14:paraId="5354460B" w14:textId="77777777" w:rsidR="006375BC" w:rsidRPr="002827C6" w:rsidRDefault="006375BC" w:rsidP="00C07AFA">
            <w:pPr>
              <w:jc w:val="both"/>
            </w:pPr>
          </w:p>
        </w:tc>
      </w:tr>
      <w:tr w:rsidR="006375BC" w14:paraId="416B9CD3" w14:textId="77777777" w:rsidTr="00C07AFA">
        <w:trPr>
          <w:trHeight w:val="340"/>
        </w:trPr>
        <w:tc>
          <w:tcPr>
            <w:tcW w:w="9859" w:type="dxa"/>
            <w:gridSpan w:val="15"/>
            <w:tcBorders>
              <w:top w:val="nil"/>
            </w:tcBorders>
            <w:shd w:val="clear" w:color="auto" w:fill="FBD4B4"/>
          </w:tcPr>
          <w:p w14:paraId="761291AD" w14:textId="77777777" w:rsidR="006375BC" w:rsidRPr="0046692C" w:rsidRDefault="006375BC" w:rsidP="00C07AFA">
            <w:pPr>
              <w:rPr>
                <w:b/>
              </w:rPr>
            </w:pPr>
            <w:r w:rsidRPr="0046692C">
              <w:rPr>
                <w:b/>
              </w:rPr>
              <w:t>Zapojení do výuky v dalších studijních programech na téže vysoké škole (pouze u garantů ZT a PZ předmětů)</w:t>
            </w:r>
          </w:p>
        </w:tc>
      </w:tr>
      <w:tr w:rsidR="006375BC" w14:paraId="2B40693B" w14:textId="77777777" w:rsidTr="00C07AFA">
        <w:trPr>
          <w:trHeight w:val="340"/>
        </w:trPr>
        <w:tc>
          <w:tcPr>
            <w:tcW w:w="2802" w:type="dxa"/>
            <w:gridSpan w:val="2"/>
            <w:tcBorders>
              <w:top w:val="nil"/>
            </w:tcBorders>
          </w:tcPr>
          <w:p w14:paraId="586C119C" w14:textId="77777777" w:rsidR="006375BC" w:rsidRPr="0046692C" w:rsidRDefault="006375BC" w:rsidP="00C07AFA">
            <w:pPr>
              <w:rPr>
                <w:b/>
              </w:rPr>
            </w:pPr>
            <w:r w:rsidRPr="0046692C">
              <w:rPr>
                <w:b/>
              </w:rPr>
              <w:t>Název studijního předmětu</w:t>
            </w:r>
          </w:p>
        </w:tc>
        <w:tc>
          <w:tcPr>
            <w:tcW w:w="2409" w:type="dxa"/>
            <w:gridSpan w:val="3"/>
            <w:tcBorders>
              <w:top w:val="nil"/>
            </w:tcBorders>
          </w:tcPr>
          <w:p w14:paraId="44EC6809" w14:textId="77777777" w:rsidR="006375BC" w:rsidRPr="0046692C" w:rsidRDefault="006375BC" w:rsidP="00C07AFA">
            <w:pPr>
              <w:rPr>
                <w:b/>
              </w:rPr>
            </w:pPr>
            <w:r w:rsidRPr="0046692C">
              <w:rPr>
                <w:b/>
              </w:rPr>
              <w:t>Název studijního programu</w:t>
            </w:r>
          </w:p>
        </w:tc>
        <w:tc>
          <w:tcPr>
            <w:tcW w:w="567" w:type="dxa"/>
            <w:gridSpan w:val="2"/>
            <w:tcBorders>
              <w:top w:val="nil"/>
            </w:tcBorders>
          </w:tcPr>
          <w:p w14:paraId="3C5FFD5B" w14:textId="77777777" w:rsidR="006375BC" w:rsidRPr="0046692C" w:rsidRDefault="006375BC" w:rsidP="00C07AFA">
            <w:pPr>
              <w:rPr>
                <w:b/>
              </w:rPr>
            </w:pPr>
            <w:r w:rsidRPr="0046692C">
              <w:rPr>
                <w:b/>
              </w:rPr>
              <w:t>Sem.</w:t>
            </w:r>
          </w:p>
        </w:tc>
        <w:tc>
          <w:tcPr>
            <w:tcW w:w="2109" w:type="dxa"/>
            <w:gridSpan w:val="5"/>
            <w:tcBorders>
              <w:top w:val="nil"/>
            </w:tcBorders>
          </w:tcPr>
          <w:p w14:paraId="49876EF7" w14:textId="77777777" w:rsidR="006375BC" w:rsidRPr="0046692C" w:rsidRDefault="006375BC" w:rsidP="00C07AFA">
            <w:pPr>
              <w:rPr>
                <w:b/>
              </w:rPr>
            </w:pPr>
            <w:r w:rsidRPr="0046692C">
              <w:rPr>
                <w:b/>
              </w:rPr>
              <w:t>Role ve výuce daného předmětu</w:t>
            </w:r>
          </w:p>
        </w:tc>
        <w:tc>
          <w:tcPr>
            <w:tcW w:w="1972" w:type="dxa"/>
            <w:gridSpan w:val="3"/>
            <w:tcBorders>
              <w:top w:val="nil"/>
            </w:tcBorders>
          </w:tcPr>
          <w:p w14:paraId="6BB8CA93" w14:textId="77777777" w:rsidR="006375BC" w:rsidRPr="0046692C" w:rsidRDefault="006375BC" w:rsidP="00C07AFA">
            <w:pPr>
              <w:rPr>
                <w:b/>
              </w:rPr>
            </w:pPr>
            <w:r w:rsidRPr="0046692C">
              <w:rPr>
                <w:b/>
              </w:rPr>
              <w:t>(</w:t>
            </w:r>
            <w:r w:rsidRPr="0046692C">
              <w:rPr>
                <w:b/>
                <w:i/>
                <w:iCs/>
              </w:rPr>
              <w:t>nepovinný údaj</w:t>
            </w:r>
            <w:r w:rsidRPr="0046692C">
              <w:rPr>
                <w:b/>
              </w:rPr>
              <w:t>) Počet hodin za semestr</w:t>
            </w:r>
          </w:p>
        </w:tc>
      </w:tr>
      <w:tr w:rsidR="006375BC" w14:paraId="45D70D6C" w14:textId="77777777" w:rsidTr="00C07AFA">
        <w:trPr>
          <w:trHeight w:val="285"/>
        </w:trPr>
        <w:tc>
          <w:tcPr>
            <w:tcW w:w="2802" w:type="dxa"/>
            <w:gridSpan w:val="2"/>
            <w:tcBorders>
              <w:top w:val="nil"/>
            </w:tcBorders>
          </w:tcPr>
          <w:p w14:paraId="6111D1C6" w14:textId="77777777" w:rsidR="006375BC" w:rsidRPr="0046692C" w:rsidRDefault="006375BC" w:rsidP="00C07AFA"/>
        </w:tc>
        <w:tc>
          <w:tcPr>
            <w:tcW w:w="2409" w:type="dxa"/>
            <w:gridSpan w:val="3"/>
            <w:tcBorders>
              <w:top w:val="nil"/>
            </w:tcBorders>
          </w:tcPr>
          <w:p w14:paraId="03A994DD" w14:textId="77777777" w:rsidR="006375BC" w:rsidRPr="0046692C" w:rsidRDefault="006375BC" w:rsidP="00C07AFA"/>
        </w:tc>
        <w:tc>
          <w:tcPr>
            <w:tcW w:w="567" w:type="dxa"/>
            <w:gridSpan w:val="2"/>
            <w:tcBorders>
              <w:top w:val="nil"/>
            </w:tcBorders>
          </w:tcPr>
          <w:p w14:paraId="1BC0A666" w14:textId="77777777" w:rsidR="006375BC" w:rsidRPr="0046692C" w:rsidRDefault="006375BC" w:rsidP="00C07AFA"/>
        </w:tc>
        <w:tc>
          <w:tcPr>
            <w:tcW w:w="2109" w:type="dxa"/>
            <w:gridSpan w:val="5"/>
            <w:tcBorders>
              <w:top w:val="nil"/>
            </w:tcBorders>
          </w:tcPr>
          <w:p w14:paraId="48BC4ECD" w14:textId="77777777" w:rsidR="006375BC" w:rsidRPr="0046692C" w:rsidRDefault="006375BC" w:rsidP="00C07AFA"/>
        </w:tc>
        <w:tc>
          <w:tcPr>
            <w:tcW w:w="1972" w:type="dxa"/>
            <w:gridSpan w:val="3"/>
            <w:tcBorders>
              <w:top w:val="nil"/>
            </w:tcBorders>
          </w:tcPr>
          <w:p w14:paraId="7B27EDB4" w14:textId="77777777" w:rsidR="006375BC" w:rsidRPr="0046692C" w:rsidRDefault="006375BC" w:rsidP="00C07AFA"/>
        </w:tc>
      </w:tr>
      <w:tr w:rsidR="006375BC" w14:paraId="12DF9382" w14:textId="77777777" w:rsidTr="00C07AFA">
        <w:tc>
          <w:tcPr>
            <w:tcW w:w="9859" w:type="dxa"/>
            <w:gridSpan w:val="15"/>
            <w:shd w:val="clear" w:color="auto" w:fill="F7CAAC"/>
          </w:tcPr>
          <w:p w14:paraId="662ACBF6" w14:textId="77777777" w:rsidR="006375BC" w:rsidRDefault="006375BC" w:rsidP="00C07AFA">
            <w:pPr>
              <w:jc w:val="both"/>
            </w:pPr>
            <w:r>
              <w:rPr>
                <w:b/>
              </w:rPr>
              <w:t xml:space="preserve">Údaje o vzdělání na VŠ </w:t>
            </w:r>
          </w:p>
        </w:tc>
      </w:tr>
      <w:tr w:rsidR="006375BC" w14:paraId="6A1C143E" w14:textId="77777777" w:rsidTr="00C07AFA">
        <w:trPr>
          <w:trHeight w:val="20"/>
        </w:trPr>
        <w:tc>
          <w:tcPr>
            <w:tcW w:w="9859" w:type="dxa"/>
            <w:gridSpan w:val="15"/>
          </w:tcPr>
          <w:p w14:paraId="262A8E5C" w14:textId="77777777" w:rsidR="006375BC" w:rsidRDefault="006375BC" w:rsidP="00C07AFA">
            <w:pPr>
              <w:pStyle w:val="Dd"/>
              <w:widowControl w:val="0"/>
            </w:pPr>
            <w:r>
              <w:t>1998</w:t>
            </w:r>
            <w:r>
              <w:tab/>
              <w:t xml:space="preserve">University of New Orleans, New Orleans, USA, screenwriting – MFA </w:t>
            </w:r>
          </w:p>
          <w:p w14:paraId="49A438BC" w14:textId="77777777" w:rsidR="006375BC" w:rsidRDefault="006375BC" w:rsidP="00C07AFA">
            <w:pPr>
              <w:jc w:val="both"/>
              <w:rPr>
                <w:bCs/>
                <w:color w:val="000000"/>
              </w:rPr>
            </w:pPr>
            <w:r>
              <w:rPr>
                <w:bCs/>
                <w:color w:val="000000"/>
              </w:rPr>
              <w:t>1991</w:t>
            </w:r>
            <w:r>
              <w:rPr>
                <w:b/>
                <w:bCs/>
                <w:color w:val="000000"/>
              </w:rPr>
              <w:tab/>
            </w:r>
            <w:r>
              <w:rPr>
                <w:bCs/>
                <w:color w:val="000000"/>
              </w:rPr>
              <w:t>University of New Orleans, New Orleans, USA, drama and communications – BA</w:t>
            </w:r>
          </w:p>
          <w:p w14:paraId="3C2171EB" w14:textId="77777777" w:rsidR="006375BC" w:rsidRPr="00A327C2" w:rsidRDefault="006375BC" w:rsidP="00C07AFA">
            <w:pPr>
              <w:jc w:val="both"/>
              <w:rPr>
                <w:b/>
              </w:rPr>
            </w:pPr>
          </w:p>
        </w:tc>
      </w:tr>
      <w:tr w:rsidR="006375BC" w14:paraId="35EB1FD1" w14:textId="77777777" w:rsidTr="00C07AFA">
        <w:tc>
          <w:tcPr>
            <w:tcW w:w="9859" w:type="dxa"/>
            <w:gridSpan w:val="15"/>
            <w:shd w:val="clear" w:color="auto" w:fill="F7CAAC"/>
          </w:tcPr>
          <w:p w14:paraId="5241807D" w14:textId="77777777" w:rsidR="006375BC" w:rsidRDefault="006375BC" w:rsidP="00C07AFA">
            <w:pPr>
              <w:jc w:val="both"/>
              <w:rPr>
                <w:b/>
              </w:rPr>
            </w:pPr>
            <w:r>
              <w:rPr>
                <w:b/>
              </w:rPr>
              <w:t>Údaje o odborném působení od absolvování VŠ</w:t>
            </w:r>
          </w:p>
        </w:tc>
      </w:tr>
      <w:tr w:rsidR="006375BC" w14:paraId="057F5E14" w14:textId="77777777" w:rsidTr="00C07AFA">
        <w:trPr>
          <w:trHeight w:val="1090"/>
        </w:trPr>
        <w:tc>
          <w:tcPr>
            <w:tcW w:w="9859" w:type="dxa"/>
            <w:gridSpan w:val="15"/>
          </w:tcPr>
          <w:p w14:paraId="183057B1" w14:textId="77777777" w:rsidR="006375BC" w:rsidRDefault="006375BC" w:rsidP="00C07AFA">
            <w:pPr>
              <w:pStyle w:val="Dd"/>
              <w:widowControl w:val="0"/>
              <w:rPr>
                <w:bCs/>
                <w:color w:val="000000"/>
              </w:rPr>
            </w:pPr>
            <w:r>
              <w:t>2016–</w:t>
            </w:r>
            <w:r>
              <w:tab/>
              <w:t>Univerzita Tomáše Bati ve Zlíně, Fakulta humanitních studií, Ústav moderních jazyků a literatur – lektor</w:t>
            </w:r>
            <w:r>
              <w:rPr>
                <w:bCs/>
                <w:color w:val="000000"/>
              </w:rPr>
              <w:t xml:space="preserve"> </w:t>
            </w:r>
          </w:p>
          <w:p w14:paraId="11A0CEB6" w14:textId="77777777" w:rsidR="006375BC" w:rsidRDefault="006375BC" w:rsidP="00C07AFA">
            <w:pPr>
              <w:pStyle w:val="Dd"/>
              <w:widowControl w:val="0"/>
              <w:rPr>
                <w:bCs/>
                <w:color w:val="000000"/>
              </w:rPr>
            </w:pPr>
            <w:r>
              <w:rPr>
                <w:bCs/>
                <w:color w:val="000000"/>
              </w:rPr>
              <w:t>2021</w:t>
            </w:r>
            <w:r>
              <w:t xml:space="preserve">–             MUNI, Fakulta humanitních studií, </w:t>
            </w:r>
            <w:r w:rsidRPr="000505A9">
              <w:t>Ústav románských jazyků a literatur</w:t>
            </w:r>
            <w:r>
              <w:t xml:space="preserve"> – překladatel, </w:t>
            </w:r>
            <w:r w:rsidRPr="000505A9">
              <w:t>jazykový korektor</w:t>
            </w:r>
          </w:p>
          <w:p w14:paraId="6126D270" w14:textId="77777777" w:rsidR="006375BC" w:rsidRDefault="006375BC" w:rsidP="00C07AFA">
            <w:pPr>
              <w:pStyle w:val="Dd"/>
              <w:widowControl w:val="0"/>
            </w:pPr>
            <w:r>
              <w:t>2009–</w:t>
            </w:r>
            <w:r>
              <w:tab/>
            </w:r>
            <w:r>
              <w:rPr>
                <w:bCs/>
              </w:rPr>
              <w:t>UK</w:t>
            </w:r>
            <w:r>
              <w:t xml:space="preserve"> v Praze FaF v HK – </w:t>
            </w:r>
            <w:r w:rsidRPr="000505A9">
              <w:t>jazykový korektor</w:t>
            </w:r>
            <w:r>
              <w:t>, překladatel</w:t>
            </w:r>
          </w:p>
          <w:p w14:paraId="296406FA" w14:textId="77777777" w:rsidR="006375BC" w:rsidRDefault="006375BC" w:rsidP="00C07AFA">
            <w:pPr>
              <w:pStyle w:val="Dd"/>
              <w:widowControl w:val="0"/>
            </w:pPr>
            <w:r>
              <w:t>2009–2016</w:t>
            </w:r>
            <w:r>
              <w:tab/>
              <w:t xml:space="preserve">UPa FF KAA – odborný asistent </w:t>
            </w:r>
          </w:p>
          <w:p w14:paraId="7D6C7B0F" w14:textId="77777777" w:rsidR="006375BC" w:rsidRDefault="006375BC" w:rsidP="00C07AFA">
            <w:pPr>
              <w:pStyle w:val="Dd"/>
              <w:widowControl w:val="0"/>
            </w:pPr>
            <w:r>
              <w:t>2004–2009</w:t>
            </w:r>
            <w:r>
              <w:tab/>
              <w:t xml:space="preserve">UHK PdF KAJL – odborný asistent </w:t>
            </w:r>
          </w:p>
          <w:p w14:paraId="45B9F146" w14:textId="77777777" w:rsidR="006375BC" w:rsidRDefault="006375BC" w:rsidP="00C07AFA">
            <w:pPr>
              <w:pStyle w:val="Dd"/>
              <w:widowControl w:val="0"/>
            </w:pPr>
            <w:r>
              <w:t>2003–2004</w:t>
            </w:r>
            <w:r>
              <w:tab/>
              <w:t>UJEP v Ústí nad Labem JAK PF – lektor</w:t>
            </w:r>
          </w:p>
          <w:p w14:paraId="0969E9F8" w14:textId="77777777" w:rsidR="006375BC" w:rsidRDefault="006375BC" w:rsidP="00C07AFA">
            <w:pPr>
              <w:pStyle w:val="Dd"/>
              <w:widowControl w:val="0"/>
            </w:pPr>
            <w:r>
              <w:t>2000–2004</w:t>
            </w:r>
            <w:r>
              <w:tab/>
              <w:t xml:space="preserve">Wangle School, Litoměřice, překladatel – lektor </w:t>
            </w:r>
          </w:p>
          <w:p w14:paraId="3F4172E9" w14:textId="77777777" w:rsidR="006375BC" w:rsidRDefault="006375BC" w:rsidP="00C07AFA">
            <w:pPr>
              <w:pStyle w:val="Dd"/>
              <w:widowControl w:val="0"/>
            </w:pPr>
            <w:r>
              <w:rPr>
                <w:bCs/>
                <w:iCs/>
                <w:color w:val="000000"/>
              </w:rPr>
              <w:t>1999</w:t>
            </w:r>
            <w:r>
              <w:rPr>
                <w:bCs/>
                <w:iCs/>
                <w:color w:val="000000"/>
              </w:rPr>
              <w:tab/>
            </w:r>
            <w:r>
              <w:rPr>
                <w:iCs/>
                <w:color w:val="000000"/>
              </w:rPr>
              <w:t>Univerzita Karlova, Prague Summer Seminars – instruktor videoprodukce</w:t>
            </w:r>
          </w:p>
          <w:p w14:paraId="4CE227BD" w14:textId="77777777" w:rsidR="006375BC" w:rsidRDefault="006375BC" w:rsidP="00C07AFA">
            <w:pPr>
              <w:pStyle w:val="Dd"/>
              <w:widowControl w:val="0"/>
            </w:pPr>
            <w:r>
              <w:rPr>
                <w:bCs/>
                <w:color w:val="000000"/>
              </w:rPr>
              <w:t>1995–1998</w:t>
            </w:r>
            <w:r>
              <w:tab/>
            </w:r>
            <w:r>
              <w:rPr>
                <w:bCs/>
                <w:color w:val="000000"/>
              </w:rPr>
              <w:t xml:space="preserve">University of New Orleans, New Orleans, USA – </w:t>
            </w:r>
            <w:r>
              <w:rPr>
                <w:iCs/>
                <w:color w:val="000000"/>
              </w:rPr>
              <w:t>asistent filmu a videa, učitel, fakultní poradce</w:t>
            </w:r>
          </w:p>
          <w:p w14:paraId="1B1B685C" w14:textId="77777777" w:rsidR="006375BC" w:rsidRPr="009B6AE3" w:rsidRDefault="006375BC" w:rsidP="00C07AFA">
            <w:pPr>
              <w:jc w:val="both"/>
              <w:rPr>
                <w:color w:val="FF0000"/>
              </w:rPr>
            </w:pPr>
          </w:p>
        </w:tc>
      </w:tr>
      <w:tr w:rsidR="006375BC" w14:paraId="3EA46EB9" w14:textId="77777777" w:rsidTr="00C07AFA">
        <w:trPr>
          <w:trHeight w:val="250"/>
        </w:trPr>
        <w:tc>
          <w:tcPr>
            <w:tcW w:w="9859" w:type="dxa"/>
            <w:gridSpan w:val="15"/>
            <w:shd w:val="clear" w:color="auto" w:fill="F7CAAC"/>
          </w:tcPr>
          <w:p w14:paraId="0248D1C7" w14:textId="77777777" w:rsidR="006375BC" w:rsidRDefault="006375BC" w:rsidP="00C07AFA">
            <w:pPr>
              <w:jc w:val="both"/>
            </w:pPr>
            <w:r>
              <w:rPr>
                <w:b/>
              </w:rPr>
              <w:t>Zkušenosti s vedením kvalifikačních a rigorózních prací</w:t>
            </w:r>
          </w:p>
        </w:tc>
      </w:tr>
      <w:tr w:rsidR="006375BC" w14:paraId="24CEDB75" w14:textId="77777777" w:rsidTr="00C07AFA">
        <w:trPr>
          <w:trHeight w:val="20"/>
        </w:trPr>
        <w:tc>
          <w:tcPr>
            <w:tcW w:w="9859" w:type="dxa"/>
            <w:gridSpan w:val="15"/>
          </w:tcPr>
          <w:p w14:paraId="45388839" w14:textId="5D1541D7" w:rsidR="006375BC" w:rsidRPr="00F84B49" w:rsidRDefault="005E0C7B" w:rsidP="005714A1">
            <w:pPr>
              <w:jc w:val="both"/>
              <w:rPr>
                <w:bCs/>
                <w:color w:val="000000"/>
              </w:rPr>
            </w:pPr>
            <w:r>
              <w:rPr>
                <w:bCs/>
                <w:color w:val="000000"/>
              </w:rPr>
              <w:t>4</w:t>
            </w:r>
            <w:r w:rsidR="005714A1">
              <w:rPr>
                <w:bCs/>
                <w:color w:val="000000"/>
              </w:rPr>
              <w:t>6</w:t>
            </w:r>
            <w:r w:rsidR="001B7394">
              <w:rPr>
                <w:bCs/>
                <w:color w:val="000000"/>
              </w:rPr>
              <w:t xml:space="preserve"> </w:t>
            </w:r>
            <w:r w:rsidR="006375BC">
              <w:rPr>
                <w:bCs/>
                <w:color w:val="000000"/>
              </w:rPr>
              <w:t>vedených a obhájených bakalářských</w:t>
            </w:r>
            <w:r w:rsidR="00A554C5">
              <w:rPr>
                <w:bCs/>
                <w:color w:val="000000"/>
              </w:rPr>
              <w:t xml:space="preserve"> prací</w:t>
            </w:r>
            <w:r w:rsidR="006375BC">
              <w:rPr>
                <w:bCs/>
                <w:color w:val="000000"/>
              </w:rPr>
              <w:t xml:space="preserve">, </w:t>
            </w:r>
            <w:r w:rsidR="007408A1">
              <w:rPr>
                <w:bCs/>
                <w:color w:val="000000"/>
              </w:rPr>
              <w:t xml:space="preserve">4 </w:t>
            </w:r>
            <w:r w:rsidR="006375BC">
              <w:rPr>
                <w:bCs/>
                <w:color w:val="000000"/>
              </w:rPr>
              <w:t>veden</w:t>
            </w:r>
            <w:r w:rsidR="007408A1">
              <w:rPr>
                <w:bCs/>
                <w:color w:val="000000"/>
              </w:rPr>
              <w:t>é</w:t>
            </w:r>
            <w:r w:rsidR="006375BC">
              <w:rPr>
                <w:bCs/>
                <w:color w:val="000000"/>
              </w:rPr>
              <w:t xml:space="preserve"> a obhájen</w:t>
            </w:r>
            <w:r w:rsidR="007408A1">
              <w:rPr>
                <w:bCs/>
                <w:color w:val="000000"/>
              </w:rPr>
              <w:t>é</w:t>
            </w:r>
            <w:r w:rsidR="006375BC">
              <w:rPr>
                <w:bCs/>
                <w:color w:val="000000"/>
              </w:rPr>
              <w:t xml:space="preserve"> diplomov</w:t>
            </w:r>
            <w:r w:rsidR="007408A1">
              <w:rPr>
                <w:bCs/>
                <w:color w:val="000000"/>
              </w:rPr>
              <w:t>é</w:t>
            </w:r>
            <w:r w:rsidR="006375BC">
              <w:rPr>
                <w:bCs/>
                <w:color w:val="000000"/>
              </w:rPr>
              <w:t xml:space="preserve"> pr</w:t>
            </w:r>
            <w:r w:rsidR="007408A1">
              <w:rPr>
                <w:bCs/>
                <w:color w:val="000000"/>
              </w:rPr>
              <w:t>áce</w:t>
            </w:r>
            <w:r w:rsidR="006375BC">
              <w:rPr>
                <w:bCs/>
                <w:color w:val="000000"/>
              </w:rPr>
              <w:t>.</w:t>
            </w:r>
          </w:p>
        </w:tc>
      </w:tr>
      <w:tr w:rsidR="006375BC" w14:paraId="29AF04DE" w14:textId="77777777" w:rsidTr="00C07AFA">
        <w:trPr>
          <w:cantSplit/>
        </w:trPr>
        <w:tc>
          <w:tcPr>
            <w:tcW w:w="3347" w:type="dxa"/>
            <w:gridSpan w:val="3"/>
            <w:tcBorders>
              <w:top w:val="single" w:sz="12" w:space="0" w:color="auto"/>
            </w:tcBorders>
            <w:shd w:val="clear" w:color="auto" w:fill="F7CAAC"/>
          </w:tcPr>
          <w:p w14:paraId="2EC5EECC"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7A66D309"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5BAF2AF"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FFD0B7F" w14:textId="77777777" w:rsidR="006375BC" w:rsidRDefault="006375BC" w:rsidP="00C07AFA">
            <w:pPr>
              <w:jc w:val="both"/>
              <w:rPr>
                <w:b/>
              </w:rPr>
            </w:pPr>
            <w:r>
              <w:rPr>
                <w:b/>
              </w:rPr>
              <w:t>Ohlasy publikací</w:t>
            </w:r>
          </w:p>
        </w:tc>
      </w:tr>
      <w:tr w:rsidR="006375BC" w14:paraId="2C36B643" w14:textId="77777777" w:rsidTr="00141DEF">
        <w:trPr>
          <w:cantSplit/>
        </w:trPr>
        <w:tc>
          <w:tcPr>
            <w:tcW w:w="3347" w:type="dxa"/>
            <w:gridSpan w:val="3"/>
          </w:tcPr>
          <w:p w14:paraId="3A5A8AB2" w14:textId="77777777" w:rsidR="006375BC" w:rsidRDefault="006375BC" w:rsidP="00C07AFA">
            <w:pPr>
              <w:jc w:val="both"/>
            </w:pPr>
          </w:p>
        </w:tc>
        <w:tc>
          <w:tcPr>
            <w:tcW w:w="2245" w:type="dxa"/>
            <w:gridSpan w:val="3"/>
          </w:tcPr>
          <w:p w14:paraId="3E87A488" w14:textId="77777777" w:rsidR="006375BC" w:rsidRDefault="006375BC" w:rsidP="00C07AFA">
            <w:pPr>
              <w:jc w:val="both"/>
            </w:pPr>
          </w:p>
        </w:tc>
        <w:tc>
          <w:tcPr>
            <w:tcW w:w="2248" w:type="dxa"/>
            <w:gridSpan w:val="5"/>
            <w:tcBorders>
              <w:right w:val="single" w:sz="12" w:space="0" w:color="auto"/>
            </w:tcBorders>
          </w:tcPr>
          <w:p w14:paraId="74BFD563" w14:textId="77777777" w:rsidR="006375BC" w:rsidRDefault="006375BC" w:rsidP="00C07AFA">
            <w:pPr>
              <w:jc w:val="both"/>
            </w:pPr>
          </w:p>
        </w:tc>
        <w:tc>
          <w:tcPr>
            <w:tcW w:w="698" w:type="dxa"/>
            <w:gridSpan w:val="2"/>
            <w:tcBorders>
              <w:left w:val="single" w:sz="12" w:space="0" w:color="auto"/>
            </w:tcBorders>
            <w:shd w:val="clear" w:color="auto" w:fill="F7CAAC"/>
          </w:tcPr>
          <w:p w14:paraId="7E6A2AF3" w14:textId="77777777" w:rsidR="006375BC" w:rsidRPr="00F20AEF" w:rsidRDefault="006375BC" w:rsidP="00C07AFA">
            <w:pPr>
              <w:jc w:val="both"/>
            </w:pPr>
            <w:r w:rsidRPr="00F20AEF">
              <w:rPr>
                <w:b/>
              </w:rPr>
              <w:t>WoS</w:t>
            </w:r>
          </w:p>
        </w:tc>
        <w:tc>
          <w:tcPr>
            <w:tcW w:w="627" w:type="dxa"/>
            <w:shd w:val="clear" w:color="auto" w:fill="F7CAAC"/>
          </w:tcPr>
          <w:p w14:paraId="49FEB35F"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4B343088" w14:textId="77777777" w:rsidR="006375BC" w:rsidRDefault="006375BC" w:rsidP="00C07AFA">
            <w:pPr>
              <w:jc w:val="both"/>
            </w:pPr>
            <w:r>
              <w:rPr>
                <w:b/>
                <w:sz w:val="18"/>
              </w:rPr>
              <w:t>ostatní</w:t>
            </w:r>
          </w:p>
        </w:tc>
      </w:tr>
      <w:tr w:rsidR="006375BC" w14:paraId="29C7D624" w14:textId="77777777" w:rsidTr="00141DEF">
        <w:trPr>
          <w:cantSplit/>
          <w:trHeight w:val="70"/>
        </w:trPr>
        <w:tc>
          <w:tcPr>
            <w:tcW w:w="3347" w:type="dxa"/>
            <w:gridSpan w:val="3"/>
            <w:shd w:val="clear" w:color="auto" w:fill="F7CAAC"/>
          </w:tcPr>
          <w:p w14:paraId="49FAEE8C" w14:textId="77777777" w:rsidR="006375BC" w:rsidRDefault="006375BC" w:rsidP="00C07AFA">
            <w:pPr>
              <w:jc w:val="both"/>
            </w:pPr>
            <w:r>
              <w:rPr>
                <w:b/>
              </w:rPr>
              <w:t>Obor jmenovacího řízení</w:t>
            </w:r>
          </w:p>
        </w:tc>
        <w:tc>
          <w:tcPr>
            <w:tcW w:w="2245" w:type="dxa"/>
            <w:gridSpan w:val="3"/>
            <w:shd w:val="clear" w:color="auto" w:fill="F7CAAC"/>
          </w:tcPr>
          <w:p w14:paraId="3A9E5244"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66C6D9A3" w14:textId="77777777" w:rsidR="006375BC" w:rsidRDefault="006375BC" w:rsidP="00C07AFA">
            <w:pPr>
              <w:jc w:val="both"/>
            </w:pPr>
            <w:r>
              <w:rPr>
                <w:b/>
              </w:rPr>
              <w:t>Řízení konáno na VŠ</w:t>
            </w:r>
          </w:p>
        </w:tc>
        <w:tc>
          <w:tcPr>
            <w:tcW w:w="698" w:type="dxa"/>
            <w:gridSpan w:val="2"/>
            <w:tcBorders>
              <w:left w:val="single" w:sz="12" w:space="0" w:color="auto"/>
            </w:tcBorders>
          </w:tcPr>
          <w:p w14:paraId="7598215F" w14:textId="4694F554" w:rsidR="006375BC" w:rsidRPr="00F20AEF" w:rsidRDefault="003C6E95" w:rsidP="00C07AFA">
            <w:pPr>
              <w:jc w:val="both"/>
              <w:rPr>
                <w:b/>
              </w:rPr>
            </w:pPr>
            <w:r>
              <w:rPr>
                <w:b/>
              </w:rPr>
              <w:t>1</w:t>
            </w:r>
          </w:p>
        </w:tc>
        <w:tc>
          <w:tcPr>
            <w:tcW w:w="627" w:type="dxa"/>
          </w:tcPr>
          <w:p w14:paraId="68452D93" w14:textId="7A03C702" w:rsidR="006375BC" w:rsidRPr="00F20AEF" w:rsidRDefault="00831EF9" w:rsidP="00C07AFA">
            <w:pPr>
              <w:jc w:val="both"/>
              <w:rPr>
                <w:b/>
              </w:rPr>
            </w:pPr>
            <w:r>
              <w:rPr>
                <w:b/>
              </w:rPr>
              <w:t>2</w:t>
            </w:r>
          </w:p>
        </w:tc>
        <w:tc>
          <w:tcPr>
            <w:tcW w:w="694" w:type="dxa"/>
          </w:tcPr>
          <w:p w14:paraId="40F2482E" w14:textId="75B575C7" w:rsidR="006375BC" w:rsidRDefault="009A71A6" w:rsidP="00C07AFA">
            <w:pPr>
              <w:jc w:val="both"/>
              <w:rPr>
                <w:b/>
              </w:rPr>
            </w:pPr>
            <w:r>
              <w:rPr>
                <w:b/>
              </w:rPr>
              <w:t>0</w:t>
            </w:r>
          </w:p>
        </w:tc>
      </w:tr>
      <w:tr w:rsidR="006375BC" w14:paraId="0AC45A99" w14:textId="77777777" w:rsidTr="00C07AFA">
        <w:trPr>
          <w:trHeight w:val="205"/>
        </w:trPr>
        <w:tc>
          <w:tcPr>
            <w:tcW w:w="3347" w:type="dxa"/>
            <w:gridSpan w:val="3"/>
          </w:tcPr>
          <w:p w14:paraId="726EFD37" w14:textId="77777777" w:rsidR="006375BC" w:rsidRDefault="006375BC" w:rsidP="00C07AFA">
            <w:pPr>
              <w:jc w:val="both"/>
            </w:pPr>
          </w:p>
        </w:tc>
        <w:tc>
          <w:tcPr>
            <w:tcW w:w="2245" w:type="dxa"/>
            <w:gridSpan w:val="3"/>
          </w:tcPr>
          <w:p w14:paraId="26F51487" w14:textId="77777777" w:rsidR="006375BC" w:rsidRDefault="006375BC" w:rsidP="00C07AFA">
            <w:pPr>
              <w:jc w:val="both"/>
            </w:pPr>
          </w:p>
        </w:tc>
        <w:tc>
          <w:tcPr>
            <w:tcW w:w="2248" w:type="dxa"/>
            <w:gridSpan w:val="5"/>
            <w:tcBorders>
              <w:right w:val="single" w:sz="12" w:space="0" w:color="auto"/>
            </w:tcBorders>
          </w:tcPr>
          <w:p w14:paraId="2321481A" w14:textId="77777777" w:rsidR="006375BC" w:rsidRDefault="006375BC" w:rsidP="00C07AFA">
            <w:pPr>
              <w:jc w:val="both"/>
            </w:pPr>
          </w:p>
        </w:tc>
        <w:tc>
          <w:tcPr>
            <w:tcW w:w="1325" w:type="dxa"/>
            <w:gridSpan w:val="3"/>
            <w:tcBorders>
              <w:left w:val="single" w:sz="12" w:space="0" w:color="auto"/>
            </w:tcBorders>
            <w:shd w:val="clear" w:color="auto" w:fill="FBD4B4"/>
            <w:vAlign w:val="center"/>
          </w:tcPr>
          <w:p w14:paraId="4ED7C4BE" w14:textId="77777777" w:rsidR="006375BC" w:rsidRPr="00AD2CA4" w:rsidRDefault="006375BC" w:rsidP="00C07AFA">
            <w:pPr>
              <w:jc w:val="both"/>
              <w:rPr>
                <w:b/>
                <w:sz w:val="18"/>
              </w:rPr>
            </w:pPr>
            <w:r w:rsidRPr="00AD2CA4">
              <w:rPr>
                <w:b/>
                <w:sz w:val="18"/>
              </w:rPr>
              <w:t>H-index WoS/Scopus</w:t>
            </w:r>
          </w:p>
        </w:tc>
        <w:tc>
          <w:tcPr>
            <w:tcW w:w="694" w:type="dxa"/>
            <w:vAlign w:val="center"/>
          </w:tcPr>
          <w:p w14:paraId="46A388CF" w14:textId="7B532CEC" w:rsidR="006375BC" w:rsidRPr="00AD2CA4" w:rsidRDefault="006375BC" w:rsidP="00831EF9">
            <w:pPr>
              <w:rPr>
                <w:b/>
              </w:rPr>
            </w:pPr>
            <w:r w:rsidRPr="00AD2CA4">
              <w:rPr>
                <w:b/>
              </w:rPr>
              <w:t xml:space="preserve">  </w:t>
            </w:r>
            <w:r w:rsidR="003C6E95">
              <w:rPr>
                <w:b/>
              </w:rPr>
              <w:t>1</w:t>
            </w:r>
            <w:r w:rsidRPr="00AD2CA4">
              <w:rPr>
                <w:b/>
              </w:rPr>
              <w:t xml:space="preserve">  /</w:t>
            </w:r>
            <w:r w:rsidR="009A71A6">
              <w:rPr>
                <w:b/>
              </w:rPr>
              <w:t xml:space="preserve"> </w:t>
            </w:r>
            <w:r w:rsidR="00831EF9">
              <w:rPr>
                <w:b/>
              </w:rPr>
              <w:t>1</w:t>
            </w:r>
          </w:p>
        </w:tc>
      </w:tr>
      <w:tr w:rsidR="006375BC" w14:paraId="52A2AB30" w14:textId="77777777" w:rsidTr="00C07AFA">
        <w:tc>
          <w:tcPr>
            <w:tcW w:w="9859" w:type="dxa"/>
            <w:gridSpan w:val="15"/>
            <w:shd w:val="clear" w:color="auto" w:fill="F7CAAC"/>
          </w:tcPr>
          <w:p w14:paraId="29D45A8D"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7EA01579" w14:textId="77777777" w:rsidTr="00C07AFA">
        <w:trPr>
          <w:trHeight w:val="2347"/>
        </w:trPr>
        <w:tc>
          <w:tcPr>
            <w:tcW w:w="9859" w:type="dxa"/>
            <w:gridSpan w:val="15"/>
          </w:tcPr>
          <w:p w14:paraId="458E33B8" w14:textId="77777777" w:rsidR="006375BC" w:rsidRPr="00A064FE" w:rsidRDefault="006375BC" w:rsidP="00C07AFA">
            <w:pPr>
              <w:pStyle w:val="bb"/>
              <w:widowControl w:val="0"/>
              <w:rPr>
                <w:b/>
                <w:color w:val="000000"/>
              </w:rPr>
            </w:pPr>
            <w:r w:rsidRPr="00A064FE">
              <w:rPr>
                <w:b/>
                <w:color w:val="000000"/>
              </w:rPr>
              <w:t>Jimp</w:t>
            </w:r>
          </w:p>
          <w:p w14:paraId="7B62E72B" w14:textId="74AB9E94" w:rsidR="006375BC" w:rsidRDefault="006375BC" w:rsidP="00C07AFA">
            <w:pPr>
              <w:pStyle w:val="bb"/>
              <w:widowControl w:val="0"/>
              <w:rPr>
                <w:color w:val="000000"/>
              </w:rPr>
            </w:pPr>
            <w:r>
              <w:rPr>
                <w:color w:val="000000"/>
              </w:rPr>
              <w:t xml:space="preserve">NEMČOKOVÁ, </w:t>
            </w:r>
            <w:r w:rsidRPr="00A05409">
              <w:rPr>
                <w:color w:val="000000"/>
              </w:rPr>
              <w:t>Katarína</w:t>
            </w:r>
            <w:r w:rsidR="00A56F16">
              <w:rPr>
                <w:color w:val="000000"/>
              </w:rPr>
              <w:t xml:space="preserve"> –</w:t>
            </w:r>
            <w:r w:rsidRPr="00A05409">
              <w:rPr>
                <w:color w:val="000000"/>
              </w:rPr>
              <w:t xml:space="preserve"> </w:t>
            </w:r>
            <w:r>
              <w:rPr>
                <w:color w:val="000000"/>
              </w:rPr>
              <w:t xml:space="preserve">KRÁĽOVÁ, </w:t>
            </w:r>
            <w:r w:rsidRPr="00A05409">
              <w:rPr>
                <w:color w:val="000000"/>
              </w:rPr>
              <w:t>Zdena</w:t>
            </w:r>
            <w:r w:rsidR="00A56F16">
              <w:rPr>
                <w:color w:val="000000"/>
              </w:rPr>
              <w:t xml:space="preserve"> –</w:t>
            </w:r>
            <w:r>
              <w:rPr>
                <w:color w:val="000000"/>
              </w:rPr>
              <w:t xml:space="preserve"> HOLÍKOVÁ, </w:t>
            </w:r>
            <w:r w:rsidRPr="00A05409">
              <w:rPr>
                <w:color w:val="000000"/>
              </w:rPr>
              <w:t>Aneta</w:t>
            </w:r>
            <w:r w:rsidR="00A56F16">
              <w:rPr>
                <w:color w:val="000000"/>
              </w:rPr>
              <w:t xml:space="preserve"> –</w:t>
            </w:r>
            <w:r>
              <w:rPr>
                <w:color w:val="000000"/>
              </w:rPr>
              <w:t xml:space="preserve"> SAMPEY, Daniel.</w:t>
            </w:r>
            <w:r>
              <w:t xml:space="preserve"> </w:t>
            </w:r>
            <w:r w:rsidRPr="001C7FE3">
              <w:rPr>
                <w:color w:val="000000"/>
              </w:rPr>
              <w:t>Gender identities in e-shop perfume descriptions</w:t>
            </w:r>
            <w:r>
              <w:rPr>
                <w:color w:val="000000"/>
              </w:rPr>
              <w:t xml:space="preserve">. </w:t>
            </w:r>
            <w:r w:rsidRPr="001C7FE3">
              <w:rPr>
                <w:i/>
                <w:color w:val="000000"/>
              </w:rPr>
              <w:t>Topics in Linguistics</w:t>
            </w:r>
            <w:r w:rsidR="00BF2BD9">
              <w:rPr>
                <w:color w:val="000000"/>
              </w:rPr>
              <w:t>, 2021,</w:t>
            </w:r>
            <w:r w:rsidRPr="001C7FE3">
              <w:rPr>
                <w:color w:val="000000"/>
              </w:rPr>
              <w:t xml:space="preserve"> </w:t>
            </w:r>
            <w:r>
              <w:rPr>
                <w:color w:val="000000"/>
              </w:rPr>
              <w:t>roč</w:t>
            </w:r>
            <w:r w:rsidR="00BF2BD9">
              <w:rPr>
                <w:color w:val="000000"/>
              </w:rPr>
              <w:t>.</w:t>
            </w:r>
            <w:r w:rsidRPr="001C7FE3">
              <w:rPr>
                <w:color w:val="000000"/>
              </w:rPr>
              <w:t xml:space="preserve"> 22</w:t>
            </w:r>
            <w:r w:rsidR="003104FC">
              <w:rPr>
                <w:color w:val="2E2E2E"/>
              </w:rPr>
              <w:t xml:space="preserve">, č. </w:t>
            </w:r>
            <w:r w:rsidRPr="001C7FE3">
              <w:rPr>
                <w:color w:val="000000"/>
              </w:rPr>
              <w:t>1</w:t>
            </w:r>
            <w:r>
              <w:rPr>
                <w:color w:val="000000"/>
              </w:rPr>
              <w:t xml:space="preserve">, s. </w:t>
            </w:r>
            <w:r w:rsidRPr="001C7FE3">
              <w:rPr>
                <w:color w:val="000000"/>
              </w:rPr>
              <w:t>63</w:t>
            </w:r>
            <w:r w:rsidR="00BF2BD9">
              <w:rPr>
                <w:color w:val="000000"/>
              </w:rPr>
              <w:t>–</w:t>
            </w:r>
            <w:r w:rsidRPr="001C7FE3">
              <w:rPr>
                <w:color w:val="000000"/>
              </w:rPr>
              <w:t>77</w:t>
            </w:r>
            <w:r>
              <w:rPr>
                <w:color w:val="000000"/>
              </w:rPr>
              <w:t xml:space="preserve">. </w:t>
            </w:r>
            <w:r w:rsidRPr="00435B02">
              <w:rPr>
                <w:color w:val="000000"/>
              </w:rPr>
              <w:t>ISSN</w:t>
            </w:r>
            <w:r>
              <w:rPr>
                <w:color w:val="000000"/>
              </w:rPr>
              <w:t xml:space="preserve"> </w:t>
            </w:r>
            <w:r w:rsidRPr="00435B02">
              <w:rPr>
                <w:color w:val="000000"/>
              </w:rPr>
              <w:t>1337</w:t>
            </w:r>
            <w:r w:rsidR="00BF2BD9">
              <w:rPr>
                <w:color w:val="000000"/>
              </w:rPr>
              <w:t>-</w:t>
            </w:r>
            <w:r w:rsidRPr="00435B02">
              <w:rPr>
                <w:color w:val="000000"/>
              </w:rPr>
              <w:t>7590</w:t>
            </w:r>
            <w:r>
              <w:rPr>
                <w:color w:val="000000"/>
              </w:rPr>
              <w:t xml:space="preserve">. </w:t>
            </w:r>
            <w:r w:rsidRPr="001A6484">
              <w:rPr>
                <w:color w:val="000000"/>
              </w:rPr>
              <w:t>DOI: 10.2478/topling-2021-0005</w:t>
            </w:r>
            <w:r w:rsidR="002502A6">
              <w:rPr>
                <w:color w:val="000000"/>
              </w:rPr>
              <w:t xml:space="preserve"> (15%)</w:t>
            </w:r>
          </w:p>
          <w:p w14:paraId="1C4B47D9" w14:textId="77777777" w:rsidR="006375BC" w:rsidRDefault="006375BC" w:rsidP="00C07AFA">
            <w:pPr>
              <w:pStyle w:val="bb"/>
              <w:widowControl w:val="0"/>
              <w:rPr>
                <w:color w:val="000000"/>
              </w:rPr>
            </w:pPr>
          </w:p>
          <w:p w14:paraId="0F10009D" w14:textId="77777777" w:rsidR="006375BC" w:rsidRPr="00A064FE" w:rsidRDefault="006375BC" w:rsidP="00C07AFA">
            <w:pPr>
              <w:pStyle w:val="bb"/>
              <w:widowControl w:val="0"/>
              <w:rPr>
                <w:b/>
                <w:color w:val="000000"/>
              </w:rPr>
            </w:pPr>
            <w:r w:rsidRPr="00A064FE">
              <w:rPr>
                <w:b/>
                <w:color w:val="000000"/>
              </w:rPr>
              <w:t>Jost</w:t>
            </w:r>
          </w:p>
          <w:p w14:paraId="73F44406" w14:textId="6A95CAE3" w:rsidR="006375BC" w:rsidRDefault="006375BC" w:rsidP="00C07AFA">
            <w:pPr>
              <w:pStyle w:val="bb"/>
              <w:widowControl w:val="0"/>
            </w:pPr>
            <w:r>
              <w:rPr>
                <w:color w:val="000000"/>
              </w:rPr>
              <w:t xml:space="preserve">SAMPEY, Daniel. </w:t>
            </w:r>
            <w:r w:rsidR="00BF2BD9">
              <w:rPr>
                <w:color w:val="000000"/>
              </w:rPr>
              <w:t xml:space="preserve">Benjamin’s </w:t>
            </w:r>
            <w:r>
              <w:rPr>
                <w:color w:val="000000"/>
              </w:rPr>
              <w:t xml:space="preserve">‘Artwork’ and Other Reconsiderations of </w:t>
            </w:r>
            <w:r>
              <w:rPr>
                <w:i/>
                <w:color w:val="000000"/>
              </w:rPr>
              <w:t>Techne</w:t>
            </w:r>
            <w:r>
              <w:rPr>
                <w:color w:val="000000"/>
              </w:rPr>
              <w:t xml:space="preserve">. </w:t>
            </w:r>
            <w:r>
              <w:rPr>
                <w:i/>
                <w:iCs/>
                <w:color w:val="000000"/>
              </w:rPr>
              <w:t>Hradec Králové Journal of Anglophone Studies</w:t>
            </w:r>
            <w:r>
              <w:rPr>
                <w:color w:val="000000"/>
              </w:rPr>
              <w:t xml:space="preserve"> 2014, roč. 1, s. 46–54. ISSN 2336-3347</w:t>
            </w:r>
            <w:r>
              <w:rPr>
                <w:i/>
                <w:iCs/>
                <w:color w:val="000000"/>
              </w:rPr>
              <w:t>.</w:t>
            </w:r>
          </w:p>
          <w:p w14:paraId="688061DB" w14:textId="77777777" w:rsidR="006375BC" w:rsidRDefault="006375BC" w:rsidP="00C07AFA">
            <w:pPr>
              <w:pStyle w:val="bb"/>
              <w:widowControl w:val="0"/>
              <w:rPr>
                <w:color w:val="000000"/>
              </w:rPr>
            </w:pPr>
          </w:p>
          <w:p w14:paraId="2036EA46" w14:textId="77777777" w:rsidR="006375BC" w:rsidRPr="0020298C" w:rsidRDefault="006375BC" w:rsidP="00C07AFA">
            <w:pPr>
              <w:pStyle w:val="bb"/>
              <w:widowControl w:val="0"/>
              <w:rPr>
                <w:b/>
                <w:color w:val="000000"/>
              </w:rPr>
            </w:pPr>
            <w:r w:rsidRPr="0020298C">
              <w:rPr>
                <w:b/>
                <w:color w:val="000000"/>
              </w:rPr>
              <w:t>C</w:t>
            </w:r>
          </w:p>
          <w:p w14:paraId="75C63F7E" w14:textId="77777777" w:rsidR="006375BC" w:rsidRDefault="006375BC" w:rsidP="00C07AFA">
            <w:pPr>
              <w:pStyle w:val="bb"/>
              <w:widowControl w:val="0"/>
              <w:rPr>
                <w:color w:val="000000"/>
              </w:rPr>
            </w:pPr>
            <w:r>
              <w:rPr>
                <w:color w:val="000000"/>
              </w:rPr>
              <w:t xml:space="preserve">SAMPEY, Daniel. </w:t>
            </w:r>
            <w:r w:rsidRPr="0074659F">
              <w:rPr>
                <w:color w:val="000000"/>
              </w:rPr>
              <w:t>“Lâche pas la patate”: French language cultures in Louisiana</w:t>
            </w:r>
            <w:r>
              <w:rPr>
                <w:color w:val="000000"/>
              </w:rPr>
              <w:t xml:space="preserve">. In KYLOŠEK, P. ed. </w:t>
            </w:r>
            <w:r w:rsidRPr="0074659F">
              <w:rPr>
                <w:i/>
                <w:color w:val="000000"/>
              </w:rPr>
              <w:t>Centers and Peripheries in Romance Language Literatures in the Americas and Africa</w:t>
            </w:r>
            <w:r>
              <w:rPr>
                <w:i/>
                <w:color w:val="000000"/>
              </w:rPr>
              <w:t xml:space="preserve">. </w:t>
            </w:r>
            <w:r w:rsidRPr="00E40282">
              <w:rPr>
                <w:color w:val="000000"/>
              </w:rPr>
              <w:t>Leiden: Brill Publishers</w:t>
            </w:r>
            <w:r>
              <w:rPr>
                <w:color w:val="000000"/>
              </w:rPr>
              <w:t>, 2023. (v tisku)</w:t>
            </w:r>
          </w:p>
          <w:p w14:paraId="4CB95FE1" w14:textId="77777777" w:rsidR="006375BC" w:rsidRDefault="006375BC" w:rsidP="009826B1">
            <w:pPr>
              <w:jc w:val="both"/>
              <w:rPr>
                <w:b/>
              </w:rPr>
            </w:pPr>
          </w:p>
        </w:tc>
      </w:tr>
      <w:tr w:rsidR="006375BC" w14:paraId="5A6EEFEA" w14:textId="77777777" w:rsidTr="00C07AFA">
        <w:trPr>
          <w:trHeight w:val="218"/>
        </w:trPr>
        <w:tc>
          <w:tcPr>
            <w:tcW w:w="9859" w:type="dxa"/>
            <w:gridSpan w:val="15"/>
            <w:shd w:val="clear" w:color="auto" w:fill="F7CAAC"/>
          </w:tcPr>
          <w:p w14:paraId="5E64C1E2" w14:textId="77777777" w:rsidR="006375BC" w:rsidRDefault="006375BC" w:rsidP="00C07AFA">
            <w:pPr>
              <w:rPr>
                <w:b/>
              </w:rPr>
            </w:pPr>
            <w:r>
              <w:rPr>
                <w:b/>
              </w:rPr>
              <w:t>Působení v zahraničí</w:t>
            </w:r>
          </w:p>
        </w:tc>
      </w:tr>
      <w:tr w:rsidR="006375BC" w14:paraId="51E393BC" w14:textId="77777777" w:rsidTr="00C07AFA">
        <w:trPr>
          <w:trHeight w:val="328"/>
        </w:trPr>
        <w:tc>
          <w:tcPr>
            <w:tcW w:w="9859" w:type="dxa"/>
            <w:gridSpan w:val="15"/>
          </w:tcPr>
          <w:p w14:paraId="6CF6C4AA" w14:textId="77777777" w:rsidR="006375BC" w:rsidRDefault="006375BC" w:rsidP="00C07AFA">
            <w:pPr>
              <w:rPr>
                <w:b/>
              </w:rPr>
            </w:pPr>
          </w:p>
        </w:tc>
      </w:tr>
      <w:tr w:rsidR="006375BC" w14:paraId="1EEA07DD" w14:textId="77777777" w:rsidTr="00C07AFA">
        <w:trPr>
          <w:cantSplit/>
          <w:trHeight w:val="20"/>
        </w:trPr>
        <w:tc>
          <w:tcPr>
            <w:tcW w:w="2518" w:type="dxa"/>
            <w:shd w:val="clear" w:color="auto" w:fill="F7CAAC"/>
          </w:tcPr>
          <w:p w14:paraId="22A77561" w14:textId="77777777" w:rsidR="006375BC" w:rsidRDefault="006375BC" w:rsidP="00C07AFA">
            <w:pPr>
              <w:jc w:val="both"/>
              <w:rPr>
                <w:b/>
              </w:rPr>
            </w:pPr>
            <w:r>
              <w:rPr>
                <w:b/>
              </w:rPr>
              <w:t xml:space="preserve">Podpis </w:t>
            </w:r>
          </w:p>
        </w:tc>
        <w:tc>
          <w:tcPr>
            <w:tcW w:w="4536" w:type="dxa"/>
            <w:gridSpan w:val="8"/>
          </w:tcPr>
          <w:p w14:paraId="0D4EDB2A" w14:textId="77777777" w:rsidR="006375BC" w:rsidRDefault="006375BC" w:rsidP="00C07AFA">
            <w:pPr>
              <w:jc w:val="both"/>
            </w:pPr>
            <w:r>
              <w:t xml:space="preserve">Daniel Paul Sampey v. r. </w:t>
            </w:r>
          </w:p>
        </w:tc>
        <w:tc>
          <w:tcPr>
            <w:tcW w:w="786" w:type="dxa"/>
            <w:gridSpan w:val="2"/>
            <w:shd w:val="clear" w:color="auto" w:fill="F7CAAC"/>
          </w:tcPr>
          <w:p w14:paraId="253A9454" w14:textId="77777777" w:rsidR="006375BC" w:rsidRDefault="006375BC" w:rsidP="00C07AFA">
            <w:pPr>
              <w:jc w:val="both"/>
            </w:pPr>
            <w:r>
              <w:rPr>
                <w:b/>
              </w:rPr>
              <w:t>datum</w:t>
            </w:r>
          </w:p>
        </w:tc>
        <w:tc>
          <w:tcPr>
            <w:tcW w:w="2019" w:type="dxa"/>
            <w:gridSpan w:val="4"/>
          </w:tcPr>
          <w:p w14:paraId="53592B96" w14:textId="58B3B8E1" w:rsidR="006375BC" w:rsidRDefault="00387653" w:rsidP="00C07AFA">
            <w:pPr>
              <w:jc w:val="both"/>
            </w:pPr>
            <w:r>
              <w:t>1. 2. 2023</w:t>
            </w:r>
          </w:p>
        </w:tc>
      </w:tr>
    </w:tbl>
    <w:p w14:paraId="133C721E" w14:textId="77777777" w:rsidR="006375BC" w:rsidRDefault="006375BC" w:rsidP="006375BC"/>
    <w:p w14:paraId="10F2B1A8" w14:textId="77777777" w:rsidR="006375BC" w:rsidRDefault="006375BC" w:rsidP="006375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793"/>
        <w:gridCol w:w="485"/>
        <w:gridCol w:w="694"/>
      </w:tblGrid>
      <w:tr w:rsidR="006375BC" w14:paraId="40DE4310" w14:textId="77777777" w:rsidTr="00C07AFA">
        <w:tc>
          <w:tcPr>
            <w:tcW w:w="9859" w:type="dxa"/>
            <w:gridSpan w:val="15"/>
            <w:tcBorders>
              <w:bottom w:val="double" w:sz="4" w:space="0" w:color="auto"/>
            </w:tcBorders>
            <w:shd w:val="clear" w:color="auto" w:fill="BDD6EE"/>
          </w:tcPr>
          <w:p w14:paraId="2381AD33" w14:textId="77777777" w:rsidR="006375BC" w:rsidRDefault="006375BC" w:rsidP="00C07AFA">
            <w:pPr>
              <w:jc w:val="both"/>
              <w:rPr>
                <w:b/>
                <w:sz w:val="28"/>
              </w:rPr>
            </w:pPr>
            <w:r>
              <w:rPr>
                <w:b/>
                <w:sz w:val="28"/>
              </w:rPr>
              <w:t>C-I – Personální zabezpečení</w:t>
            </w:r>
          </w:p>
        </w:tc>
      </w:tr>
      <w:tr w:rsidR="006375BC" w14:paraId="3B77797D" w14:textId="77777777" w:rsidTr="00C07AFA">
        <w:tc>
          <w:tcPr>
            <w:tcW w:w="2518" w:type="dxa"/>
            <w:tcBorders>
              <w:top w:val="double" w:sz="4" w:space="0" w:color="auto"/>
            </w:tcBorders>
            <w:shd w:val="clear" w:color="auto" w:fill="F7CAAC"/>
          </w:tcPr>
          <w:p w14:paraId="29BF85DF" w14:textId="77777777" w:rsidR="006375BC" w:rsidRDefault="006375BC" w:rsidP="00C07AFA">
            <w:pPr>
              <w:jc w:val="both"/>
              <w:rPr>
                <w:b/>
              </w:rPr>
            </w:pPr>
            <w:r>
              <w:rPr>
                <w:b/>
              </w:rPr>
              <w:t>Vysoká škola</w:t>
            </w:r>
          </w:p>
        </w:tc>
        <w:tc>
          <w:tcPr>
            <w:tcW w:w="7341" w:type="dxa"/>
            <w:gridSpan w:val="14"/>
          </w:tcPr>
          <w:p w14:paraId="337F734F" w14:textId="77777777" w:rsidR="006375BC" w:rsidRDefault="006375BC" w:rsidP="00C07AFA">
            <w:pPr>
              <w:jc w:val="both"/>
            </w:pPr>
            <w:r>
              <w:t>Univerzita Tomáše Bati ve Zlíně</w:t>
            </w:r>
          </w:p>
        </w:tc>
      </w:tr>
      <w:tr w:rsidR="006375BC" w14:paraId="296486A5" w14:textId="77777777" w:rsidTr="00C07AFA">
        <w:tc>
          <w:tcPr>
            <w:tcW w:w="2518" w:type="dxa"/>
            <w:shd w:val="clear" w:color="auto" w:fill="F7CAAC"/>
          </w:tcPr>
          <w:p w14:paraId="717C7771" w14:textId="77777777" w:rsidR="006375BC" w:rsidRDefault="006375BC" w:rsidP="00C07AFA">
            <w:pPr>
              <w:jc w:val="both"/>
              <w:rPr>
                <w:b/>
              </w:rPr>
            </w:pPr>
            <w:r>
              <w:rPr>
                <w:b/>
              </w:rPr>
              <w:t>Součást vysoké školy</w:t>
            </w:r>
          </w:p>
        </w:tc>
        <w:tc>
          <w:tcPr>
            <w:tcW w:w="7341" w:type="dxa"/>
            <w:gridSpan w:val="14"/>
          </w:tcPr>
          <w:p w14:paraId="4EFF0B62" w14:textId="77777777" w:rsidR="006375BC" w:rsidRDefault="006375BC" w:rsidP="00C07AFA">
            <w:pPr>
              <w:jc w:val="both"/>
            </w:pPr>
            <w:r>
              <w:t>Fakulta humanitních studií</w:t>
            </w:r>
          </w:p>
        </w:tc>
      </w:tr>
      <w:tr w:rsidR="006375BC" w14:paraId="21B7A8F1" w14:textId="77777777" w:rsidTr="00C07AFA">
        <w:tc>
          <w:tcPr>
            <w:tcW w:w="2518" w:type="dxa"/>
            <w:shd w:val="clear" w:color="auto" w:fill="F7CAAC"/>
          </w:tcPr>
          <w:p w14:paraId="108E2BD4" w14:textId="77777777" w:rsidR="006375BC" w:rsidRDefault="006375BC" w:rsidP="00C07AFA">
            <w:pPr>
              <w:jc w:val="both"/>
              <w:rPr>
                <w:b/>
              </w:rPr>
            </w:pPr>
            <w:r>
              <w:rPr>
                <w:b/>
              </w:rPr>
              <w:t>Název studijního programu</w:t>
            </w:r>
          </w:p>
        </w:tc>
        <w:tc>
          <w:tcPr>
            <w:tcW w:w="7341" w:type="dxa"/>
            <w:gridSpan w:val="14"/>
          </w:tcPr>
          <w:p w14:paraId="39342D39" w14:textId="77777777" w:rsidR="006375BC" w:rsidRDefault="006375BC" w:rsidP="00C07AFA">
            <w:pPr>
              <w:jc w:val="both"/>
            </w:pPr>
            <w:r w:rsidRPr="006A2B50">
              <w:t>Anglická filologie</w:t>
            </w:r>
          </w:p>
        </w:tc>
      </w:tr>
      <w:tr w:rsidR="006375BC" w14:paraId="1EF76058" w14:textId="77777777" w:rsidTr="00C07AFA">
        <w:tc>
          <w:tcPr>
            <w:tcW w:w="2518" w:type="dxa"/>
            <w:shd w:val="clear" w:color="auto" w:fill="F7CAAC"/>
          </w:tcPr>
          <w:p w14:paraId="1DD8F919" w14:textId="77777777" w:rsidR="006375BC" w:rsidRDefault="006375BC" w:rsidP="00C07AFA">
            <w:pPr>
              <w:jc w:val="both"/>
              <w:rPr>
                <w:b/>
              </w:rPr>
            </w:pPr>
            <w:r>
              <w:rPr>
                <w:b/>
              </w:rPr>
              <w:t>Jméno a příjmení</w:t>
            </w:r>
          </w:p>
        </w:tc>
        <w:tc>
          <w:tcPr>
            <w:tcW w:w="4536" w:type="dxa"/>
            <w:gridSpan w:val="8"/>
          </w:tcPr>
          <w:p w14:paraId="27D8FBDD" w14:textId="77777777" w:rsidR="006375BC" w:rsidRDefault="006375BC" w:rsidP="00C07AFA">
            <w:pPr>
              <w:jc w:val="both"/>
            </w:pPr>
            <w:r>
              <w:t>Svitlana Shurma</w:t>
            </w:r>
          </w:p>
        </w:tc>
        <w:tc>
          <w:tcPr>
            <w:tcW w:w="709" w:type="dxa"/>
            <w:shd w:val="clear" w:color="auto" w:fill="F7CAAC"/>
          </w:tcPr>
          <w:p w14:paraId="4A432793" w14:textId="77777777" w:rsidR="006375BC" w:rsidRDefault="006375BC" w:rsidP="00C07AFA">
            <w:pPr>
              <w:jc w:val="both"/>
              <w:rPr>
                <w:b/>
              </w:rPr>
            </w:pPr>
            <w:r>
              <w:rPr>
                <w:b/>
              </w:rPr>
              <w:t>Tituly</w:t>
            </w:r>
          </w:p>
        </w:tc>
        <w:tc>
          <w:tcPr>
            <w:tcW w:w="2096" w:type="dxa"/>
            <w:gridSpan w:val="5"/>
          </w:tcPr>
          <w:p w14:paraId="0D520786" w14:textId="77777777" w:rsidR="006375BC" w:rsidRDefault="006375BC" w:rsidP="00C07AFA">
            <w:pPr>
              <w:jc w:val="both"/>
            </w:pPr>
            <w:r>
              <w:t>Mgr., Ph.D.</w:t>
            </w:r>
          </w:p>
        </w:tc>
      </w:tr>
      <w:tr w:rsidR="006375BC" w14:paraId="261642E2" w14:textId="77777777" w:rsidTr="00141DEF">
        <w:tc>
          <w:tcPr>
            <w:tcW w:w="2518" w:type="dxa"/>
            <w:shd w:val="clear" w:color="auto" w:fill="F7CAAC"/>
          </w:tcPr>
          <w:p w14:paraId="1337E072" w14:textId="77777777" w:rsidR="006375BC" w:rsidRDefault="006375BC" w:rsidP="00C07AFA">
            <w:pPr>
              <w:jc w:val="both"/>
              <w:rPr>
                <w:b/>
              </w:rPr>
            </w:pPr>
            <w:r>
              <w:rPr>
                <w:b/>
              </w:rPr>
              <w:t>Rok narození</w:t>
            </w:r>
          </w:p>
        </w:tc>
        <w:tc>
          <w:tcPr>
            <w:tcW w:w="829" w:type="dxa"/>
            <w:gridSpan w:val="2"/>
          </w:tcPr>
          <w:p w14:paraId="61AA2C09" w14:textId="77777777" w:rsidR="006375BC" w:rsidRDefault="006375BC" w:rsidP="00C07AFA">
            <w:pPr>
              <w:jc w:val="both"/>
            </w:pPr>
            <w:r>
              <w:t>1979</w:t>
            </w:r>
          </w:p>
        </w:tc>
        <w:tc>
          <w:tcPr>
            <w:tcW w:w="1721" w:type="dxa"/>
            <w:shd w:val="clear" w:color="auto" w:fill="F7CAAC"/>
          </w:tcPr>
          <w:p w14:paraId="58683F11" w14:textId="77777777" w:rsidR="006375BC" w:rsidRDefault="006375BC" w:rsidP="00C07AFA">
            <w:pPr>
              <w:jc w:val="both"/>
              <w:rPr>
                <w:b/>
              </w:rPr>
            </w:pPr>
            <w:r>
              <w:rPr>
                <w:b/>
              </w:rPr>
              <w:t>typ vztahu k VŠ</w:t>
            </w:r>
          </w:p>
        </w:tc>
        <w:tc>
          <w:tcPr>
            <w:tcW w:w="992" w:type="dxa"/>
            <w:gridSpan w:val="4"/>
          </w:tcPr>
          <w:p w14:paraId="32485B4C" w14:textId="77777777" w:rsidR="006375BC" w:rsidRDefault="006375BC" w:rsidP="00C07AFA">
            <w:pPr>
              <w:jc w:val="both"/>
            </w:pPr>
            <w:r>
              <w:t>pp</w:t>
            </w:r>
          </w:p>
        </w:tc>
        <w:tc>
          <w:tcPr>
            <w:tcW w:w="994" w:type="dxa"/>
            <w:shd w:val="clear" w:color="auto" w:fill="F7CAAC"/>
          </w:tcPr>
          <w:p w14:paraId="1CE35092" w14:textId="77777777" w:rsidR="006375BC" w:rsidRDefault="006375BC" w:rsidP="00C07AFA">
            <w:pPr>
              <w:jc w:val="both"/>
              <w:rPr>
                <w:b/>
              </w:rPr>
            </w:pPr>
            <w:r>
              <w:rPr>
                <w:b/>
              </w:rPr>
              <w:t>rozsah</w:t>
            </w:r>
          </w:p>
        </w:tc>
        <w:tc>
          <w:tcPr>
            <w:tcW w:w="709" w:type="dxa"/>
          </w:tcPr>
          <w:p w14:paraId="5796C256" w14:textId="77777777" w:rsidR="006375BC" w:rsidRDefault="006375BC" w:rsidP="00C07AFA">
            <w:pPr>
              <w:jc w:val="both"/>
            </w:pPr>
            <w:r>
              <w:t>40</w:t>
            </w:r>
          </w:p>
        </w:tc>
        <w:tc>
          <w:tcPr>
            <w:tcW w:w="917" w:type="dxa"/>
            <w:gridSpan w:val="3"/>
            <w:shd w:val="clear" w:color="auto" w:fill="F7CAAC"/>
          </w:tcPr>
          <w:p w14:paraId="4DAA3A27" w14:textId="77777777" w:rsidR="006375BC" w:rsidRDefault="006375BC" w:rsidP="00C07AFA">
            <w:pPr>
              <w:jc w:val="both"/>
              <w:rPr>
                <w:b/>
              </w:rPr>
            </w:pPr>
            <w:r>
              <w:rPr>
                <w:b/>
              </w:rPr>
              <w:t>do kdy</w:t>
            </w:r>
          </w:p>
        </w:tc>
        <w:tc>
          <w:tcPr>
            <w:tcW w:w="1179" w:type="dxa"/>
            <w:gridSpan w:val="2"/>
          </w:tcPr>
          <w:p w14:paraId="1685CD00" w14:textId="3A8D7189" w:rsidR="006375BC" w:rsidRDefault="006F0FC0" w:rsidP="00C07AFA">
            <w:pPr>
              <w:jc w:val="both"/>
            </w:pPr>
            <w:r>
              <w:t>N</w:t>
            </w:r>
          </w:p>
        </w:tc>
      </w:tr>
      <w:tr w:rsidR="006375BC" w14:paraId="4716C1A0" w14:textId="77777777" w:rsidTr="00141DEF">
        <w:tc>
          <w:tcPr>
            <w:tcW w:w="5068" w:type="dxa"/>
            <w:gridSpan w:val="4"/>
            <w:shd w:val="clear" w:color="auto" w:fill="F7CAAC"/>
          </w:tcPr>
          <w:p w14:paraId="3F108F53" w14:textId="77777777" w:rsidR="006375BC" w:rsidRDefault="006375BC" w:rsidP="00C07AFA">
            <w:pPr>
              <w:jc w:val="both"/>
              <w:rPr>
                <w:b/>
              </w:rPr>
            </w:pPr>
            <w:r>
              <w:rPr>
                <w:b/>
              </w:rPr>
              <w:t>Typ vztahu na součásti VŠ, která uskutečňuje st. program</w:t>
            </w:r>
          </w:p>
        </w:tc>
        <w:tc>
          <w:tcPr>
            <w:tcW w:w="992" w:type="dxa"/>
            <w:gridSpan w:val="4"/>
          </w:tcPr>
          <w:p w14:paraId="795737F8" w14:textId="77777777" w:rsidR="006375BC" w:rsidRDefault="006375BC" w:rsidP="00C07AFA">
            <w:pPr>
              <w:jc w:val="both"/>
            </w:pPr>
            <w:r>
              <w:t>pp</w:t>
            </w:r>
          </w:p>
        </w:tc>
        <w:tc>
          <w:tcPr>
            <w:tcW w:w="994" w:type="dxa"/>
            <w:shd w:val="clear" w:color="auto" w:fill="F7CAAC"/>
          </w:tcPr>
          <w:p w14:paraId="220B169D" w14:textId="77777777" w:rsidR="006375BC" w:rsidRDefault="006375BC" w:rsidP="00C07AFA">
            <w:pPr>
              <w:jc w:val="both"/>
              <w:rPr>
                <w:b/>
              </w:rPr>
            </w:pPr>
            <w:r>
              <w:rPr>
                <w:b/>
              </w:rPr>
              <w:t>rozsah</w:t>
            </w:r>
          </w:p>
        </w:tc>
        <w:tc>
          <w:tcPr>
            <w:tcW w:w="709" w:type="dxa"/>
          </w:tcPr>
          <w:p w14:paraId="1E6F3FB5" w14:textId="77777777" w:rsidR="006375BC" w:rsidRDefault="006375BC" w:rsidP="00C07AFA">
            <w:pPr>
              <w:jc w:val="both"/>
            </w:pPr>
            <w:r>
              <w:t>40</w:t>
            </w:r>
          </w:p>
        </w:tc>
        <w:tc>
          <w:tcPr>
            <w:tcW w:w="917" w:type="dxa"/>
            <w:gridSpan w:val="3"/>
            <w:shd w:val="clear" w:color="auto" w:fill="F7CAAC"/>
          </w:tcPr>
          <w:p w14:paraId="2CEBBED9" w14:textId="77777777" w:rsidR="006375BC" w:rsidRDefault="006375BC" w:rsidP="00C07AFA">
            <w:pPr>
              <w:jc w:val="both"/>
              <w:rPr>
                <w:b/>
              </w:rPr>
            </w:pPr>
            <w:r>
              <w:rPr>
                <w:b/>
              </w:rPr>
              <w:t>do kdy</w:t>
            </w:r>
          </w:p>
        </w:tc>
        <w:tc>
          <w:tcPr>
            <w:tcW w:w="1179" w:type="dxa"/>
            <w:gridSpan w:val="2"/>
          </w:tcPr>
          <w:p w14:paraId="6B05583B" w14:textId="5F496444" w:rsidR="006375BC" w:rsidRDefault="006F0FC0" w:rsidP="00C07AFA">
            <w:pPr>
              <w:jc w:val="both"/>
            </w:pPr>
            <w:r>
              <w:t>N</w:t>
            </w:r>
          </w:p>
        </w:tc>
      </w:tr>
      <w:tr w:rsidR="006375BC" w14:paraId="0DE115C6" w14:textId="77777777" w:rsidTr="00C07AFA">
        <w:tc>
          <w:tcPr>
            <w:tcW w:w="6060" w:type="dxa"/>
            <w:gridSpan w:val="8"/>
            <w:shd w:val="clear" w:color="auto" w:fill="F7CAAC"/>
          </w:tcPr>
          <w:p w14:paraId="4F0EEA12" w14:textId="77777777" w:rsidR="006375BC" w:rsidRDefault="006375BC" w:rsidP="00C07AFA">
            <w:pPr>
              <w:jc w:val="both"/>
            </w:pPr>
            <w:r>
              <w:rPr>
                <w:b/>
              </w:rPr>
              <w:t>Další současná působení jako akademický pracovník na jiných VŠ</w:t>
            </w:r>
          </w:p>
        </w:tc>
        <w:tc>
          <w:tcPr>
            <w:tcW w:w="1703" w:type="dxa"/>
            <w:gridSpan w:val="2"/>
            <w:shd w:val="clear" w:color="auto" w:fill="F7CAAC"/>
          </w:tcPr>
          <w:p w14:paraId="0A36914E" w14:textId="77777777" w:rsidR="006375BC" w:rsidRDefault="006375BC" w:rsidP="00C07AFA">
            <w:pPr>
              <w:jc w:val="both"/>
              <w:rPr>
                <w:b/>
              </w:rPr>
            </w:pPr>
            <w:r>
              <w:rPr>
                <w:b/>
              </w:rPr>
              <w:t>typ prac. vztahu</w:t>
            </w:r>
          </w:p>
        </w:tc>
        <w:tc>
          <w:tcPr>
            <w:tcW w:w="2096" w:type="dxa"/>
            <w:gridSpan w:val="5"/>
            <w:shd w:val="clear" w:color="auto" w:fill="F7CAAC"/>
          </w:tcPr>
          <w:p w14:paraId="6A710BDD" w14:textId="77777777" w:rsidR="006375BC" w:rsidRDefault="006375BC" w:rsidP="00C07AFA">
            <w:pPr>
              <w:jc w:val="both"/>
              <w:rPr>
                <w:b/>
              </w:rPr>
            </w:pPr>
            <w:r>
              <w:rPr>
                <w:b/>
              </w:rPr>
              <w:t>rozsah</w:t>
            </w:r>
          </w:p>
        </w:tc>
      </w:tr>
      <w:tr w:rsidR="006375BC" w14:paraId="036405BF" w14:textId="77777777" w:rsidTr="00C07AFA">
        <w:tc>
          <w:tcPr>
            <w:tcW w:w="6060" w:type="dxa"/>
            <w:gridSpan w:val="8"/>
          </w:tcPr>
          <w:p w14:paraId="0F0D0368" w14:textId="77777777" w:rsidR="006375BC" w:rsidRDefault="006375BC" w:rsidP="00C07AFA">
            <w:pPr>
              <w:jc w:val="both"/>
            </w:pPr>
            <w:r w:rsidRPr="007716AC">
              <w:t>Masarykova</w:t>
            </w:r>
            <w:r w:rsidRPr="0004275F">
              <w:rPr>
                <w:b/>
                <w:bCs/>
              </w:rPr>
              <w:t xml:space="preserve"> </w:t>
            </w:r>
            <w:r>
              <w:t>u</w:t>
            </w:r>
            <w:r w:rsidRPr="007716AC">
              <w:t>niverzita</w:t>
            </w:r>
          </w:p>
        </w:tc>
        <w:tc>
          <w:tcPr>
            <w:tcW w:w="1703" w:type="dxa"/>
            <w:gridSpan w:val="2"/>
          </w:tcPr>
          <w:p w14:paraId="01486249" w14:textId="77777777" w:rsidR="006375BC" w:rsidRDefault="006375BC" w:rsidP="00C07AFA">
            <w:pPr>
              <w:jc w:val="both"/>
            </w:pPr>
            <w:r>
              <w:t xml:space="preserve">pp </w:t>
            </w:r>
          </w:p>
        </w:tc>
        <w:tc>
          <w:tcPr>
            <w:tcW w:w="2096" w:type="dxa"/>
            <w:gridSpan w:val="5"/>
          </w:tcPr>
          <w:p w14:paraId="50EF3228" w14:textId="77777777" w:rsidR="006375BC" w:rsidRDefault="006375BC" w:rsidP="00C07AFA">
            <w:pPr>
              <w:jc w:val="both"/>
            </w:pPr>
            <w:r>
              <w:t>8</w:t>
            </w:r>
          </w:p>
        </w:tc>
      </w:tr>
      <w:tr w:rsidR="006375BC" w14:paraId="5913F5C1" w14:textId="77777777" w:rsidTr="00C07AFA">
        <w:tc>
          <w:tcPr>
            <w:tcW w:w="9859" w:type="dxa"/>
            <w:gridSpan w:val="15"/>
            <w:shd w:val="clear" w:color="auto" w:fill="F7CAAC"/>
          </w:tcPr>
          <w:p w14:paraId="2F3D2DD4" w14:textId="77777777" w:rsidR="006375BC" w:rsidRDefault="006375BC" w:rsidP="00C07AFA">
            <w:r>
              <w:rPr>
                <w:b/>
              </w:rPr>
              <w:t>Předměty příslušného studijního programu a způsob zapojení do jejich výuky, příp. další zapojení do uskutečňování studijního programu</w:t>
            </w:r>
          </w:p>
        </w:tc>
      </w:tr>
      <w:tr w:rsidR="006375BC" w14:paraId="13CE5744" w14:textId="77777777" w:rsidTr="00C07AFA">
        <w:trPr>
          <w:trHeight w:val="1118"/>
        </w:trPr>
        <w:tc>
          <w:tcPr>
            <w:tcW w:w="9859" w:type="dxa"/>
            <w:gridSpan w:val="15"/>
            <w:tcBorders>
              <w:top w:val="nil"/>
            </w:tcBorders>
          </w:tcPr>
          <w:p w14:paraId="6DC7E1D9" w14:textId="77777777" w:rsidR="006375BC" w:rsidRDefault="006375BC" w:rsidP="00C07AFA">
            <w:pPr>
              <w:jc w:val="both"/>
            </w:pPr>
            <w:r>
              <w:t>Analýza diskurzu – garant, vyučující</w:t>
            </w:r>
          </w:p>
          <w:p w14:paraId="283041E3" w14:textId="77777777" w:rsidR="006375BC" w:rsidRDefault="006375BC" w:rsidP="00C07AFA">
            <w:pPr>
              <w:jc w:val="both"/>
            </w:pPr>
            <w:r>
              <w:t>Copywriting – garant, vyučující</w:t>
            </w:r>
          </w:p>
          <w:p w14:paraId="5E5C6546" w14:textId="77777777" w:rsidR="006375BC" w:rsidRDefault="006375BC" w:rsidP="00C07AFA">
            <w:pPr>
              <w:jc w:val="both"/>
            </w:pPr>
            <w:r>
              <w:t>Ideologie a propaganda v textech – garant, vyučující</w:t>
            </w:r>
          </w:p>
          <w:p w14:paraId="19A61708" w14:textId="77777777" w:rsidR="006375BC" w:rsidRPr="002827C6" w:rsidRDefault="006375BC" w:rsidP="00C07AFA">
            <w:pPr>
              <w:jc w:val="both"/>
            </w:pPr>
            <w:r>
              <w:t>Rétorika – garant, vyučující</w:t>
            </w:r>
          </w:p>
        </w:tc>
      </w:tr>
      <w:tr w:rsidR="006375BC" w14:paraId="237A04E5" w14:textId="77777777" w:rsidTr="00C07AFA">
        <w:trPr>
          <w:trHeight w:val="340"/>
        </w:trPr>
        <w:tc>
          <w:tcPr>
            <w:tcW w:w="9859" w:type="dxa"/>
            <w:gridSpan w:val="15"/>
            <w:tcBorders>
              <w:top w:val="nil"/>
            </w:tcBorders>
            <w:shd w:val="clear" w:color="auto" w:fill="FBD4B4"/>
          </w:tcPr>
          <w:p w14:paraId="6DF67882" w14:textId="77777777" w:rsidR="006375BC" w:rsidRPr="00B82D97" w:rsidRDefault="006375BC" w:rsidP="00C07AFA">
            <w:pPr>
              <w:rPr>
                <w:b/>
              </w:rPr>
            </w:pPr>
            <w:r w:rsidRPr="00B82D97">
              <w:rPr>
                <w:b/>
              </w:rPr>
              <w:t>Zapojení do výuky v dalších studijních programech na téže vysoké škole (pouze u garantů ZT a PZ předmětů)</w:t>
            </w:r>
          </w:p>
        </w:tc>
      </w:tr>
      <w:tr w:rsidR="006375BC" w14:paraId="155AFE6F" w14:textId="77777777" w:rsidTr="00C07AFA">
        <w:trPr>
          <w:trHeight w:val="340"/>
        </w:trPr>
        <w:tc>
          <w:tcPr>
            <w:tcW w:w="2802" w:type="dxa"/>
            <w:gridSpan w:val="2"/>
            <w:tcBorders>
              <w:top w:val="nil"/>
            </w:tcBorders>
          </w:tcPr>
          <w:p w14:paraId="1B1A8DCD" w14:textId="77777777" w:rsidR="006375BC" w:rsidRPr="00B82D97" w:rsidRDefault="006375BC" w:rsidP="00C07AFA">
            <w:pPr>
              <w:rPr>
                <w:b/>
              </w:rPr>
            </w:pPr>
            <w:r w:rsidRPr="00B82D97">
              <w:rPr>
                <w:b/>
              </w:rPr>
              <w:t>Název studijního předmětu</w:t>
            </w:r>
          </w:p>
        </w:tc>
        <w:tc>
          <w:tcPr>
            <w:tcW w:w="2409" w:type="dxa"/>
            <w:gridSpan w:val="3"/>
            <w:tcBorders>
              <w:top w:val="nil"/>
            </w:tcBorders>
          </w:tcPr>
          <w:p w14:paraId="64BEA552" w14:textId="77777777" w:rsidR="006375BC" w:rsidRPr="00B82D97" w:rsidRDefault="006375BC" w:rsidP="00C07AFA">
            <w:pPr>
              <w:rPr>
                <w:b/>
              </w:rPr>
            </w:pPr>
            <w:r w:rsidRPr="00B82D97">
              <w:rPr>
                <w:b/>
              </w:rPr>
              <w:t>Název studijního programu</w:t>
            </w:r>
          </w:p>
        </w:tc>
        <w:tc>
          <w:tcPr>
            <w:tcW w:w="567" w:type="dxa"/>
            <w:gridSpan w:val="2"/>
            <w:tcBorders>
              <w:top w:val="nil"/>
            </w:tcBorders>
          </w:tcPr>
          <w:p w14:paraId="00D92F4F" w14:textId="77777777" w:rsidR="006375BC" w:rsidRPr="00B82D97" w:rsidRDefault="006375BC" w:rsidP="00C07AFA">
            <w:pPr>
              <w:rPr>
                <w:b/>
              </w:rPr>
            </w:pPr>
            <w:r w:rsidRPr="00B82D97">
              <w:rPr>
                <w:b/>
              </w:rPr>
              <w:t>Sem.</w:t>
            </w:r>
          </w:p>
        </w:tc>
        <w:tc>
          <w:tcPr>
            <w:tcW w:w="2109" w:type="dxa"/>
            <w:gridSpan w:val="5"/>
            <w:tcBorders>
              <w:top w:val="nil"/>
            </w:tcBorders>
          </w:tcPr>
          <w:p w14:paraId="26F8881F" w14:textId="77777777" w:rsidR="006375BC" w:rsidRPr="00B82D97" w:rsidRDefault="006375BC" w:rsidP="00C07AFA">
            <w:pPr>
              <w:rPr>
                <w:b/>
              </w:rPr>
            </w:pPr>
            <w:r w:rsidRPr="00B82D97">
              <w:rPr>
                <w:b/>
              </w:rPr>
              <w:t>Role ve výuce daného předmětu</w:t>
            </w:r>
          </w:p>
        </w:tc>
        <w:tc>
          <w:tcPr>
            <w:tcW w:w="1972" w:type="dxa"/>
            <w:gridSpan w:val="3"/>
            <w:tcBorders>
              <w:top w:val="nil"/>
            </w:tcBorders>
          </w:tcPr>
          <w:p w14:paraId="278ADD5D" w14:textId="77777777" w:rsidR="006375BC" w:rsidRPr="00B82D97" w:rsidRDefault="006375BC" w:rsidP="00C07AFA">
            <w:pPr>
              <w:rPr>
                <w:b/>
              </w:rPr>
            </w:pPr>
            <w:r w:rsidRPr="00B82D97">
              <w:rPr>
                <w:b/>
              </w:rPr>
              <w:t>(</w:t>
            </w:r>
            <w:r w:rsidRPr="00B82D97">
              <w:rPr>
                <w:b/>
                <w:i/>
                <w:iCs/>
              </w:rPr>
              <w:t>nepovinný údaj</w:t>
            </w:r>
            <w:r w:rsidRPr="00B82D97">
              <w:rPr>
                <w:b/>
              </w:rPr>
              <w:t>) Počet hodin za semestr</w:t>
            </w:r>
          </w:p>
        </w:tc>
      </w:tr>
      <w:tr w:rsidR="006375BC" w14:paraId="19FB6825" w14:textId="77777777" w:rsidTr="00C07AFA">
        <w:trPr>
          <w:trHeight w:val="285"/>
        </w:trPr>
        <w:tc>
          <w:tcPr>
            <w:tcW w:w="2802" w:type="dxa"/>
            <w:gridSpan w:val="2"/>
            <w:tcBorders>
              <w:top w:val="nil"/>
            </w:tcBorders>
          </w:tcPr>
          <w:p w14:paraId="5EDFA8A6" w14:textId="77777777" w:rsidR="006375BC" w:rsidRPr="00B82D97" w:rsidRDefault="006375BC" w:rsidP="00C07AFA">
            <w:r w:rsidRPr="00AF58BB">
              <w:t>Analýza odborného textu</w:t>
            </w:r>
          </w:p>
        </w:tc>
        <w:tc>
          <w:tcPr>
            <w:tcW w:w="2409" w:type="dxa"/>
            <w:gridSpan w:val="3"/>
            <w:tcBorders>
              <w:top w:val="nil"/>
            </w:tcBorders>
          </w:tcPr>
          <w:p w14:paraId="4555D2F7" w14:textId="77777777" w:rsidR="006375BC" w:rsidRPr="00B82D97" w:rsidRDefault="006375BC" w:rsidP="00C07AFA">
            <w:r>
              <w:t>Anglický jazyk pro manažerskou praxi</w:t>
            </w:r>
          </w:p>
        </w:tc>
        <w:tc>
          <w:tcPr>
            <w:tcW w:w="567" w:type="dxa"/>
            <w:gridSpan w:val="2"/>
            <w:tcBorders>
              <w:top w:val="nil"/>
            </w:tcBorders>
          </w:tcPr>
          <w:p w14:paraId="088B2A0C" w14:textId="77777777" w:rsidR="006375BC" w:rsidRPr="00B82D97" w:rsidRDefault="006375BC" w:rsidP="00C07AFA">
            <w:r>
              <w:t>5</w:t>
            </w:r>
          </w:p>
        </w:tc>
        <w:tc>
          <w:tcPr>
            <w:tcW w:w="2109" w:type="dxa"/>
            <w:gridSpan w:val="5"/>
            <w:tcBorders>
              <w:top w:val="nil"/>
            </w:tcBorders>
          </w:tcPr>
          <w:p w14:paraId="5DD8B971" w14:textId="77777777" w:rsidR="006375BC" w:rsidRPr="00B82D97" w:rsidRDefault="006375BC" w:rsidP="00C07AFA">
            <w:r>
              <w:t>garant, vyučující</w:t>
            </w:r>
          </w:p>
        </w:tc>
        <w:tc>
          <w:tcPr>
            <w:tcW w:w="1972" w:type="dxa"/>
            <w:gridSpan w:val="3"/>
            <w:tcBorders>
              <w:top w:val="nil"/>
            </w:tcBorders>
          </w:tcPr>
          <w:p w14:paraId="5E4F0EE6" w14:textId="77777777" w:rsidR="006375BC" w:rsidRPr="00B82D97" w:rsidRDefault="006375BC" w:rsidP="00C07AFA"/>
        </w:tc>
      </w:tr>
      <w:tr w:rsidR="006375BC" w14:paraId="7BAAB2A6" w14:textId="77777777" w:rsidTr="00C07AFA">
        <w:trPr>
          <w:trHeight w:val="284"/>
        </w:trPr>
        <w:tc>
          <w:tcPr>
            <w:tcW w:w="2802" w:type="dxa"/>
            <w:gridSpan w:val="2"/>
            <w:tcBorders>
              <w:top w:val="nil"/>
            </w:tcBorders>
          </w:tcPr>
          <w:p w14:paraId="5CD71E12" w14:textId="77777777" w:rsidR="006375BC" w:rsidRPr="00B82D97" w:rsidRDefault="006375BC" w:rsidP="00C07AFA">
            <w:r>
              <w:t>Verbální manipulace v obchodní komunikaci</w:t>
            </w:r>
          </w:p>
        </w:tc>
        <w:tc>
          <w:tcPr>
            <w:tcW w:w="2409" w:type="dxa"/>
            <w:gridSpan w:val="3"/>
            <w:tcBorders>
              <w:top w:val="nil"/>
            </w:tcBorders>
          </w:tcPr>
          <w:p w14:paraId="43A96F15" w14:textId="77777777" w:rsidR="006375BC" w:rsidRPr="00B82D97" w:rsidRDefault="006375BC" w:rsidP="00C07AFA">
            <w:r>
              <w:t>Anglický jazyk pro manažerskou praxi</w:t>
            </w:r>
          </w:p>
        </w:tc>
        <w:tc>
          <w:tcPr>
            <w:tcW w:w="567" w:type="dxa"/>
            <w:gridSpan w:val="2"/>
            <w:tcBorders>
              <w:top w:val="nil"/>
            </w:tcBorders>
          </w:tcPr>
          <w:p w14:paraId="56174A99" w14:textId="77777777" w:rsidR="006375BC" w:rsidRPr="00B82D97" w:rsidRDefault="006375BC" w:rsidP="00C07AFA">
            <w:r>
              <w:t>6</w:t>
            </w:r>
          </w:p>
        </w:tc>
        <w:tc>
          <w:tcPr>
            <w:tcW w:w="2109" w:type="dxa"/>
            <w:gridSpan w:val="5"/>
            <w:tcBorders>
              <w:top w:val="nil"/>
            </w:tcBorders>
          </w:tcPr>
          <w:p w14:paraId="5695C4D8" w14:textId="77777777" w:rsidR="006375BC" w:rsidRPr="00B82D97" w:rsidRDefault="006375BC" w:rsidP="00C07AFA">
            <w:r>
              <w:t>garant, vyučující</w:t>
            </w:r>
          </w:p>
        </w:tc>
        <w:tc>
          <w:tcPr>
            <w:tcW w:w="1972" w:type="dxa"/>
            <w:gridSpan w:val="3"/>
            <w:tcBorders>
              <w:top w:val="nil"/>
            </w:tcBorders>
          </w:tcPr>
          <w:p w14:paraId="4AAD7693" w14:textId="77777777" w:rsidR="006375BC" w:rsidRPr="00B82D97" w:rsidRDefault="006375BC" w:rsidP="00C07AFA"/>
        </w:tc>
      </w:tr>
      <w:tr w:rsidR="006375BC" w14:paraId="05BBAA18" w14:textId="77777777" w:rsidTr="00C07AFA">
        <w:trPr>
          <w:trHeight w:val="284"/>
        </w:trPr>
        <w:tc>
          <w:tcPr>
            <w:tcW w:w="2802" w:type="dxa"/>
            <w:gridSpan w:val="2"/>
            <w:tcBorders>
              <w:top w:val="nil"/>
            </w:tcBorders>
          </w:tcPr>
          <w:p w14:paraId="5E9494EC" w14:textId="77777777" w:rsidR="006375BC" w:rsidRPr="00B82D97" w:rsidRDefault="006375BC" w:rsidP="00C07AFA"/>
        </w:tc>
        <w:tc>
          <w:tcPr>
            <w:tcW w:w="2409" w:type="dxa"/>
            <w:gridSpan w:val="3"/>
            <w:tcBorders>
              <w:top w:val="nil"/>
              <w:bottom w:val="single" w:sz="4" w:space="0" w:color="auto"/>
            </w:tcBorders>
          </w:tcPr>
          <w:p w14:paraId="0521FD13" w14:textId="77777777" w:rsidR="006375BC" w:rsidRPr="00B82D97" w:rsidRDefault="006375BC" w:rsidP="00C07AFA"/>
        </w:tc>
        <w:tc>
          <w:tcPr>
            <w:tcW w:w="567" w:type="dxa"/>
            <w:gridSpan w:val="2"/>
            <w:tcBorders>
              <w:top w:val="nil"/>
              <w:bottom w:val="single" w:sz="4" w:space="0" w:color="auto"/>
            </w:tcBorders>
          </w:tcPr>
          <w:p w14:paraId="03F6857E" w14:textId="77777777" w:rsidR="006375BC" w:rsidRPr="00B82D97" w:rsidRDefault="006375BC" w:rsidP="00C07AFA"/>
        </w:tc>
        <w:tc>
          <w:tcPr>
            <w:tcW w:w="2109" w:type="dxa"/>
            <w:gridSpan w:val="5"/>
            <w:tcBorders>
              <w:top w:val="nil"/>
              <w:bottom w:val="single" w:sz="4" w:space="0" w:color="auto"/>
            </w:tcBorders>
          </w:tcPr>
          <w:p w14:paraId="236BE01B" w14:textId="77777777" w:rsidR="006375BC" w:rsidRPr="00B82D97" w:rsidRDefault="006375BC" w:rsidP="00C07AFA"/>
        </w:tc>
        <w:tc>
          <w:tcPr>
            <w:tcW w:w="1972" w:type="dxa"/>
            <w:gridSpan w:val="3"/>
            <w:tcBorders>
              <w:top w:val="nil"/>
            </w:tcBorders>
          </w:tcPr>
          <w:p w14:paraId="7C814186" w14:textId="77777777" w:rsidR="006375BC" w:rsidRPr="00B82D97" w:rsidRDefault="006375BC" w:rsidP="00C07AFA"/>
        </w:tc>
      </w:tr>
      <w:tr w:rsidR="006375BC" w14:paraId="3D8CEC90" w14:textId="77777777" w:rsidTr="00C07AFA">
        <w:tc>
          <w:tcPr>
            <w:tcW w:w="9859" w:type="dxa"/>
            <w:gridSpan w:val="15"/>
            <w:shd w:val="clear" w:color="auto" w:fill="F7CAAC"/>
          </w:tcPr>
          <w:p w14:paraId="0B790A4D" w14:textId="77777777" w:rsidR="006375BC" w:rsidRDefault="006375BC" w:rsidP="00C07AFA">
            <w:pPr>
              <w:jc w:val="both"/>
            </w:pPr>
            <w:r>
              <w:rPr>
                <w:b/>
              </w:rPr>
              <w:t xml:space="preserve">Údaje o vzdělání na VŠ </w:t>
            </w:r>
          </w:p>
        </w:tc>
      </w:tr>
      <w:tr w:rsidR="006375BC" w14:paraId="05831DCF" w14:textId="77777777" w:rsidTr="00C07AFA">
        <w:trPr>
          <w:trHeight w:val="1055"/>
        </w:trPr>
        <w:tc>
          <w:tcPr>
            <w:tcW w:w="9859" w:type="dxa"/>
            <w:gridSpan w:val="15"/>
          </w:tcPr>
          <w:p w14:paraId="625C19D1" w14:textId="77777777" w:rsidR="006375BC" w:rsidRDefault="006375BC" w:rsidP="00C07AFA">
            <w:pPr>
              <w:pStyle w:val="Dd"/>
              <w:widowControl w:val="0"/>
            </w:pPr>
            <w:r>
              <w:t>2016–2018</w:t>
            </w:r>
            <w:r>
              <w:tab/>
              <w:t>Univerzita Boryse Grinchenka v Kyjevě – lingvistika – postdoktorantka (DSc)</w:t>
            </w:r>
          </w:p>
          <w:p w14:paraId="02574809" w14:textId="77777777" w:rsidR="006375BC" w:rsidRDefault="006375BC" w:rsidP="00C07AFA">
            <w:pPr>
              <w:pStyle w:val="Dd"/>
              <w:widowControl w:val="0"/>
            </w:pPr>
            <w:r>
              <w:t>2009</w:t>
            </w:r>
            <w:r>
              <w:tab/>
              <w:t>Vzdělávací a výcvikové centrum Profit, Kyjevský institut investičního managementu – marketing – BA</w:t>
            </w:r>
          </w:p>
          <w:p w14:paraId="69734454" w14:textId="77777777" w:rsidR="006375BC" w:rsidRDefault="006375BC" w:rsidP="00C07AFA">
            <w:pPr>
              <w:pStyle w:val="Dd"/>
              <w:widowControl w:val="0"/>
            </w:pPr>
            <w:r>
              <w:t>2008</w:t>
            </w:r>
            <w:r>
              <w:tab/>
              <w:t>Kyjevská národní lingvistická univerzita, obor Lingvistika: germánské jazyky –– Ph.D. (Osvědčení o uznání: Masarykova univerzita, 17. 7. 2017)</w:t>
            </w:r>
          </w:p>
          <w:p w14:paraId="06113A2A" w14:textId="77777777" w:rsidR="006375BC" w:rsidRDefault="006375BC" w:rsidP="00C07AFA">
            <w:pPr>
              <w:pStyle w:val="Dd"/>
              <w:widowControl w:val="0"/>
            </w:pPr>
            <w:r>
              <w:t>1996–2001</w:t>
            </w:r>
            <w:r>
              <w:tab/>
              <w:t>Kyjevská státní lingvistická univerzita, Anglická fakulta, obor Anglický jazyk a literatura  – ukrajinský jazyk a literatura – Mgr. (Osvědčení o uznání: Masarykova univerzita, 19. 7. 2017)</w:t>
            </w:r>
          </w:p>
          <w:p w14:paraId="5DF11A19" w14:textId="77777777" w:rsidR="006375BC" w:rsidRDefault="006375BC" w:rsidP="00C07AFA">
            <w:pPr>
              <w:jc w:val="both"/>
              <w:rPr>
                <w:b/>
              </w:rPr>
            </w:pPr>
          </w:p>
        </w:tc>
      </w:tr>
      <w:tr w:rsidR="006375BC" w14:paraId="382C989E" w14:textId="77777777" w:rsidTr="00C07AFA">
        <w:tc>
          <w:tcPr>
            <w:tcW w:w="9859" w:type="dxa"/>
            <w:gridSpan w:val="15"/>
            <w:shd w:val="clear" w:color="auto" w:fill="F7CAAC"/>
          </w:tcPr>
          <w:p w14:paraId="121B30D2" w14:textId="77777777" w:rsidR="006375BC" w:rsidRDefault="006375BC" w:rsidP="00C07AFA">
            <w:pPr>
              <w:jc w:val="both"/>
              <w:rPr>
                <w:b/>
              </w:rPr>
            </w:pPr>
            <w:r>
              <w:rPr>
                <w:b/>
              </w:rPr>
              <w:t>Údaje o odborném působení od absolvování VŠ</w:t>
            </w:r>
          </w:p>
        </w:tc>
      </w:tr>
      <w:tr w:rsidR="006375BC" w14:paraId="496C672E" w14:textId="77777777" w:rsidTr="00C07AFA">
        <w:trPr>
          <w:trHeight w:val="1090"/>
        </w:trPr>
        <w:tc>
          <w:tcPr>
            <w:tcW w:w="9859" w:type="dxa"/>
            <w:gridSpan w:val="15"/>
          </w:tcPr>
          <w:p w14:paraId="21E7C54F" w14:textId="77777777" w:rsidR="006375BC" w:rsidRPr="0004275F" w:rsidRDefault="006375BC" w:rsidP="00C07AFA">
            <w:pPr>
              <w:pStyle w:val="Dd"/>
              <w:widowControl w:val="0"/>
              <w:rPr>
                <w:b/>
                <w:bCs/>
              </w:rPr>
            </w:pPr>
            <w:r w:rsidRPr="007716AC">
              <w:t>2020–</w:t>
            </w:r>
            <w:r>
              <w:tab/>
            </w:r>
            <w:r w:rsidRPr="007716AC">
              <w:t>Masarykova</w:t>
            </w:r>
            <w:r w:rsidRPr="0004275F">
              <w:rPr>
                <w:b/>
                <w:bCs/>
              </w:rPr>
              <w:t xml:space="preserve"> </w:t>
            </w:r>
            <w:r w:rsidRPr="007716AC">
              <w:t>Univerzita, Filozofická fakulta, Katedra divadelních studií – odborná asistentka</w:t>
            </w:r>
          </w:p>
          <w:p w14:paraId="53892E5B" w14:textId="77777777" w:rsidR="006375BC" w:rsidRDefault="006375BC" w:rsidP="00C07AFA">
            <w:pPr>
              <w:pStyle w:val="Dd"/>
              <w:widowControl w:val="0"/>
            </w:pPr>
            <w:r>
              <w:t>2018–</w:t>
            </w:r>
            <w:r>
              <w:tab/>
              <w:t>Univerzita Tomáše Bati ve Zlíně, Fakulta humanitních studií, Ústav moderních jazyků a literatur – odborná asistentka</w:t>
            </w:r>
          </w:p>
          <w:p w14:paraId="50C43DE9" w14:textId="77777777" w:rsidR="006375BC" w:rsidRDefault="006375BC" w:rsidP="00C07AFA">
            <w:pPr>
              <w:pStyle w:val="Dd"/>
              <w:widowControl w:val="0"/>
            </w:pPr>
            <w:r>
              <w:t>2015–2021</w:t>
            </w:r>
            <w:r>
              <w:tab/>
              <w:t xml:space="preserve">Univerzita Boryse Grinchenka v Kyjevě, Katedra anglické filologie a překladu – docentka </w:t>
            </w:r>
          </w:p>
          <w:p w14:paraId="13880038" w14:textId="77777777" w:rsidR="006375BC" w:rsidRDefault="006375BC" w:rsidP="00C07AFA">
            <w:pPr>
              <w:pStyle w:val="Dd"/>
              <w:widowControl w:val="0"/>
            </w:pPr>
            <w:r>
              <w:t>2009–2016</w:t>
            </w:r>
            <w:r>
              <w:tab/>
              <w:t xml:space="preserve">Národní letecká univerzita, Kyjev, Katedra anglické filologie a překladu – docentka </w:t>
            </w:r>
          </w:p>
          <w:p w14:paraId="637D1F63" w14:textId="77777777" w:rsidR="006375BC" w:rsidRDefault="006375BC" w:rsidP="00C07AFA">
            <w:pPr>
              <w:pStyle w:val="Dd"/>
              <w:widowControl w:val="0"/>
            </w:pPr>
            <w:r>
              <w:t>2006–2009</w:t>
            </w:r>
            <w:r>
              <w:tab/>
              <w:t>Kyjevská národní lingvistická univerzita, Katedra lexikologie a stylistiky anglického jazyka – odborná asistentka</w:t>
            </w:r>
          </w:p>
          <w:p w14:paraId="7B6A29C3" w14:textId="77777777" w:rsidR="00887137" w:rsidRDefault="006375BC" w:rsidP="00887137">
            <w:pPr>
              <w:pStyle w:val="Dd"/>
              <w:widowControl w:val="0"/>
            </w:pPr>
            <w:r>
              <w:t>2007–2008</w:t>
            </w:r>
            <w:r>
              <w:tab/>
              <w:t>Delin Development LLC ("Investiční skupina" UKRBUD " LLC) – specialistka marketingu (částečný úvazek)</w:t>
            </w:r>
          </w:p>
          <w:p w14:paraId="2F1811B7" w14:textId="021F075D" w:rsidR="006375BC" w:rsidRPr="00887137" w:rsidRDefault="006375BC" w:rsidP="00887137">
            <w:pPr>
              <w:pStyle w:val="Dd"/>
              <w:widowControl w:val="0"/>
            </w:pPr>
            <w:r>
              <w:t>2001–2003</w:t>
            </w:r>
            <w:r w:rsidR="00887137">
              <w:tab/>
            </w:r>
            <w:r>
              <w:t>Kyjevská národní lingvistická univerzita, Katedra lexikologie a stylistiky anglického jazyka – lektorka</w:t>
            </w:r>
          </w:p>
        </w:tc>
      </w:tr>
      <w:tr w:rsidR="006375BC" w14:paraId="68BD9FF8" w14:textId="77777777" w:rsidTr="00C07AFA">
        <w:trPr>
          <w:trHeight w:val="250"/>
        </w:trPr>
        <w:tc>
          <w:tcPr>
            <w:tcW w:w="9859" w:type="dxa"/>
            <w:gridSpan w:val="15"/>
            <w:shd w:val="clear" w:color="auto" w:fill="F7CAAC"/>
          </w:tcPr>
          <w:p w14:paraId="5EBF3769" w14:textId="77777777" w:rsidR="006375BC" w:rsidRDefault="006375BC" w:rsidP="00C07AFA">
            <w:pPr>
              <w:jc w:val="both"/>
            </w:pPr>
            <w:r>
              <w:rPr>
                <w:b/>
              </w:rPr>
              <w:t>Zkušenosti s vedením kvalifikačních a rigorózních prací</w:t>
            </w:r>
          </w:p>
        </w:tc>
      </w:tr>
      <w:tr w:rsidR="006375BC" w14:paraId="45BC28DE" w14:textId="77777777" w:rsidTr="00C07AFA">
        <w:trPr>
          <w:trHeight w:val="20"/>
        </w:trPr>
        <w:tc>
          <w:tcPr>
            <w:tcW w:w="9859" w:type="dxa"/>
            <w:gridSpan w:val="15"/>
          </w:tcPr>
          <w:p w14:paraId="4DAECB5A" w14:textId="77777777" w:rsidR="006375BC" w:rsidRDefault="006375BC" w:rsidP="00D04C01">
            <w:r>
              <w:t>50 vedených a obhájených bakalářských prací, 10 vedených a obhájených magisterských prací, 1 vedená a obhájená doktorská práce</w:t>
            </w:r>
          </w:p>
        </w:tc>
      </w:tr>
      <w:tr w:rsidR="006375BC" w14:paraId="6F79EEB2" w14:textId="77777777" w:rsidTr="00C07AFA">
        <w:trPr>
          <w:cantSplit/>
        </w:trPr>
        <w:tc>
          <w:tcPr>
            <w:tcW w:w="3347" w:type="dxa"/>
            <w:gridSpan w:val="3"/>
            <w:tcBorders>
              <w:top w:val="single" w:sz="12" w:space="0" w:color="auto"/>
            </w:tcBorders>
            <w:shd w:val="clear" w:color="auto" w:fill="F7CAAC"/>
          </w:tcPr>
          <w:p w14:paraId="5E789913" w14:textId="77777777" w:rsidR="006375BC" w:rsidRDefault="006375BC" w:rsidP="00C07AFA">
            <w:pPr>
              <w:jc w:val="both"/>
            </w:pPr>
            <w:r>
              <w:rPr>
                <w:b/>
              </w:rPr>
              <w:t xml:space="preserve">Obor habilitačního řízení </w:t>
            </w:r>
          </w:p>
        </w:tc>
        <w:tc>
          <w:tcPr>
            <w:tcW w:w="2245" w:type="dxa"/>
            <w:gridSpan w:val="3"/>
            <w:tcBorders>
              <w:top w:val="single" w:sz="12" w:space="0" w:color="auto"/>
            </w:tcBorders>
            <w:shd w:val="clear" w:color="auto" w:fill="F7CAAC"/>
          </w:tcPr>
          <w:p w14:paraId="5395523B" w14:textId="77777777" w:rsidR="006375BC" w:rsidRDefault="006375BC" w:rsidP="00C07AFA">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2808397" w14:textId="77777777" w:rsidR="006375BC" w:rsidRDefault="006375BC" w:rsidP="00C07AF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7450FBF" w14:textId="77777777" w:rsidR="006375BC" w:rsidRDefault="006375BC" w:rsidP="00C07AFA">
            <w:pPr>
              <w:jc w:val="both"/>
              <w:rPr>
                <w:b/>
              </w:rPr>
            </w:pPr>
            <w:r>
              <w:rPr>
                <w:b/>
              </w:rPr>
              <w:t>Ohlasy publikací</w:t>
            </w:r>
          </w:p>
        </w:tc>
      </w:tr>
      <w:tr w:rsidR="006375BC" w14:paraId="01DAA1F1" w14:textId="77777777" w:rsidTr="00141DEF">
        <w:trPr>
          <w:cantSplit/>
        </w:trPr>
        <w:tc>
          <w:tcPr>
            <w:tcW w:w="3347" w:type="dxa"/>
            <w:gridSpan w:val="3"/>
          </w:tcPr>
          <w:p w14:paraId="33C71A7A" w14:textId="77777777" w:rsidR="006375BC" w:rsidRDefault="006375BC" w:rsidP="00C07AFA">
            <w:pPr>
              <w:jc w:val="both"/>
            </w:pPr>
          </w:p>
        </w:tc>
        <w:tc>
          <w:tcPr>
            <w:tcW w:w="2245" w:type="dxa"/>
            <w:gridSpan w:val="3"/>
          </w:tcPr>
          <w:p w14:paraId="784F7EE0" w14:textId="77777777" w:rsidR="006375BC" w:rsidRDefault="006375BC" w:rsidP="00C07AFA">
            <w:pPr>
              <w:jc w:val="both"/>
            </w:pPr>
          </w:p>
        </w:tc>
        <w:tc>
          <w:tcPr>
            <w:tcW w:w="2248" w:type="dxa"/>
            <w:gridSpan w:val="5"/>
            <w:tcBorders>
              <w:right w:val="single" w:sz="12" w:space="0" w:color="auto"/>
            </w:tcBorders>
          </w:tcPr>
          <w:p w14:paraId="1CC35F4C" w14:textId="77777777" w:rsidR="006375BC" w:rsidRDefault="006375BC" w:rsidP="00C07AFA">
            <w:pPr>
              <w:jc w:val="both"/>
            </w:pPr>
          </w:p>
        </w:tc>
        <w:tc>
          <w:tcPr>
            <w:tcW w:w="840" w:type="dxa"/>
            <w:gridSpan w:val="2"/>
            <w:tcBorders>
              <w:left w:val="single" w:sz="12" w:space="0" w:color="auto"/>
            </w:tcBorders>
            <w:shd w:val="clear" w:color="auto" w:fill="F7CAAC"/>
          </w:tcPr>
          <w:p w14:paraId="0E2BAD45" w14:textId="77777777" w:rsidR="006375BC" w:rsidRPr="00F20AEF" w:rsidRDefault="006375BC" w:rsidP="00C07AFA">
            <w:pPr>
              <w:jc w:val="both"/>
            </w:pPr>
            <w:r w:rsidRPr="00F20AEF">
              <w:rPr>
                <w:b/>
              </w:rPr>
              <w:t>WoS</w:t>
            </w:r>
          </w:p>
        </w:tc>
        <w:tc>
          <w:tcPr>
            <w:tcW w:w="485" w:type="dxa"/>
            <w:shd w:val="clear" w:color="auto" w:fill="F7CAAC"/>
          </w:tcPr>
          <w:p w14:paraId="3CA2EE8F" w14:textId="77777777" w:rsidR="006375BC" w:rsidRPr="00F20AEF" w:rsidRDefault="006375BC" w:rsidP="00C07AFA">
            <w:pPr>
              <w:jc w:val="both"/>
              <w:rPr>
                <w:sz w:val="18"/>
              </w:rPr>
            </w:pPr>
            <w:r w:rsidRPr="00F20AEF">
              <w:rPr>
                <w:b/>
                <w:sz w:val="18"/>
              </w:rPr>
              <w:t>Scopus</w:t>
            </w:r>
          </w:p>
        </w:tc>
        <w:tc>
          <w:tcPr>
            <w:tcW w:w="694" w:type="dxa"/>
            <w:shd w:val="clear" w:color="auto" w:fill="F7CAAC"/>
          </w:tcPr>
          <w:p w14:paraId="51A6AA28" w14:textId="77777777" w:rsidR="006375BC" w:rsidRDefault="006375BC" w:rsidP="00C07AFA">
            <w:pPr>
              <w:jc w:val="both"/>
            </w:pPr>
            <w:r>
              <w:rPr>
                <w:b/>
                <w:sz w:val="18"/>
              </w:rPr>
              <w:t>ostatní</w:t>
            </w:r>
          </w:p>
        </w:tc>
      </w:tr>
      <w:tr w:rsidR="006375BC" w14:paraId="6D13A7C9" w14:textId="77777777" w:rsidTr="00141DEF">
        <w:trPr>
          <w:cantSplit/>
          <w:trHeight w:val="70"/>
        </w:trPr>
        <w:tc>
          <w:tcPr>
            <w:tcW w:w="3347" w:type="dxa"/>
            <w:gridSpan w:val="3"/>
            <w:shd w:val="clear" w:color="auto" w:fill="F7CAAC"/>
          </w:tcPr>
          <w:p w14:paraId="3B83531F" w14:textId="77777777" w:rsidR="006375BC" w:rsidRDefault="006375BC" w:rsidP="00C07AFA">
            <w:pPr>
              <w:jc w:val="both"/>
            </w:pPr>
            <w:r>
              <w:rPr>
                <w:b/>
              </w:rPr>
              <w:t>Obor jmenovacího řízení</w:t>
            </w:r>
          </w:p>
        </w:tc>
        <w:tc>
          <w:tcPr>
            <w:tcW w:w="2245" w:type="dxa"/>
            <w:gridSpan w:val="3"/>
            <w:shd w:val="clear" w:color="auto" w:fill="F7CAAC"/>
          </w:tcPr>
          <w:p w14:paraId="3818AB6C" w14:textId="77777777" w:rsidR="006375BC" w:rsidRDefault="006375BC" w:rsidP="00C07AFA">
            <w:pPr>
              <w:jc w:val="both"/>
            </w:pPr>
            <w:r>
              <w:rPr>
                <w:b/>
              </w:rPr>
              <w:t>Rok udělení hodnosti</w:t>
            </w:r>
          </w:p>
        </w:tc>
        <w:tc>
          <w:tcPr>
            <w:tcW w:w="2248" w:type="dxa"/>
            <w:gridSpan w:val="5"/>
            <w:tcBorders>
              <w:right w:val="single" w:sz="12" w:space="0" w:color="auto"/>
            </w:tcBorders>
            <w:shd w:val="clear" w:color="auto" w:fill="F7CAAC"/>
          </w:tcPr>
          <w:p w14:paraId="257532F1" w14:textId="77777777" w:rsidR="006375BC" w:rsidRDefault="006375BC" w:rsidP="00C07AFA">
            <w:pPr>
              <w:jc w:val="both"/>
            </w:pPr>
            <w:r>
              <w:rPr>
                <w:b/>
              </w:rPr>
              <w:t>Řízení konáno na VŠ</w:t>
            </w:r>
          </w:p>
        </w:tc>
        <w:tc>
          <w:tcPr>
            <w:tcW w:w="840" w:type="dxa"/>
            <w:gridSpan w:val="2"/>
            <w:tcBorders>
              <w:left w:val="single" w:sz="12" w:space="0" w:color="auto"/>
            </w:tcBorders>
          </w:tcPr>
          <w:p w14:paraId="1C2FFFD3" w14:textId="77777777" w:rsidR="006375BC" w:rsidRPr="008C6387" w:rsidRDefault="006375BC" w:rsidP="00C07AFA">
            <w:pPr>
              <w:jc w:val="both"/>
              <w:rPr>
                <w:b/>
              </w:rPr>
            </w:pPr>
            <w:r w:rsidRPr="008C6387">
              <w:rPr>
                <w:b/>
              </w:rPr>
              <w:t>3</w:t>
            </w:r>
          </w:p>
        </w:tc>
        <w:tc>
          <w:tcPr>
            <w:tcW w:w="485" w:type="dxa"/>
          </w:tcPr>
          <w:p w14:paraId="787604EF" w14:textId="76EF84D4" w:rsidR="006375BC" w:rsidRPr="008C6387" w:rsidRDefault="00377A13" w:rsidP="00C07AFA">
            <w:pPr>
              <w:jc w:val="both"/>
              <w:rPr>
                <w:b/>
              </w:rPr>
            </w:pPr>
            <w:r>
              <w:rPr>
                <w:b/>
              </w:rPr>
              <w:t>3</w:t>
            </w:r>
          </w:p>
        </w:tc>
        <w:tc>
          <w:tcPr>
            <w:tcW w:w="694" w:type="dxa"/>
          </w:tcPr>
          <w:p w14:paraId="62A8495F" w14:textId="77777777" w:rsidR="006375BC" w:rsidRPr="008C6387" w:rsidRDefault="006375BC" w:rsidP="00C07AFA">
            <w:pPr>
              <w:jc w:val="both"/>
              <w:rPr>
                <w:b/>
              </w:rPr>
            </w:pPr>
          </w:p>
        </w:tc>
      </w:tr>
      <w:tr w:rsidR="006375BC" w14:paraId="7E2CEDAC" w14:textId="77777777" w:rsidTr="00C07AFA">
        <w:trPr>
          <w:trHeight w:val="205"/>
        </w:trPr>
        <w:tc>
          <w:tcPr>
            <w:tcW w:w="3347" w:type="dxa"/>
            <w:gridSpan w:val="3"/>
          </w:tcPr>
          <w:p w14:paraId="2618C7E7" w14:textId="77777777" w:rsidR="006375BC" w:rsidRDefault="006375BC" w:rsidP="00C07AFA">
            <w:pPr>
              <w:jc w:val="both"/>
            </w:pPr>
          </w:p>
        </w:tc>
        <w:tc>
          <w:tcPr>
            <w:tcW w:w="2245" w:type="dxa"/>
            <w:gridSpan w:val="3"/>
          </w:tcPr>
          <w:p w14:paraId="1FB9A264" w14:textId="77777777" w:rsidR="006375BC" w:rsidRDefault="006375BC" w:rsidP="00C07AFA">
            <w:pPr>
              <w:jc w:val="both"/>
            </w:pPr>
          </w:p>
        </w:tc>
        <w:tc>
          <w:tcPr>
            <w:tcW w:w="2248" w:type="dxa"/>
            <w:gridSpan w:val="5"/>
            <w:tcBorders>
              <w:right w:val="single" w:sz="12" w:space="0" w:color="auto"/>
            </w:tcBorders>
          </w:tcPr>
          <w:p w14:paraId="2F979605" w14:textId="77777777" w:rsidR="006375BC" w:rsidRDefault="006375BC" w:rsidP="00C07AFA">
            <w:pPr>
              <w:jc w:val="both"/>
            </w:pPr>
          </w:p>
        </w:tc>
        <w:tc>
          <w:tcPr>
            <w:tcW w:w="1325" w:type="dxa"/>
            <w:gridSpan w:val="3"/>
            <w:tcBorders>
              <w:left w:val="single" w:sz="12" w:space="0" w:color="auto"/>
            </w:tcBorders>
            <w:shd w:val="clear" w:color="auto" w:fill="FBD4B4"/>
            <w:vAlign w:val="center"/>
          </w:tcPr>
          <w:p w14:paraId="6563006D" w14:textId="77777777" w:rsidR="006375BC" w:rsidRPr="008C6387" w:rsidRDefault="006375BC" w:rsidP="00C07AFA">
            <w:pPr>
              <w:jc w:val="both"/>
              <w:rPr>
                <w:b/>
                <w:sz w:val="18"/>
              </w:rPr>
            </w:pPr>
            <w:r w:rsidRPr="008C6387">
              <w:rPr>
                <w:b/>
                <w:sz w:val="18"/>
              </w:rPr>
              <w:t>H-index WoS/Scopus</w:t>
            </w:r>
          </w:p>
        </w:tc>
        <w:tc>
          <w:tcPr>
            <w:tcW w:w="694" w:type="dxa"/>
            <w:vAlign w:val="center"/>
          </w:tcPr>
          <w:p w14:paraId="221441CC" w14:textId="77777777" w:rsidR="006375BC" w:rsidRPr="008C6387" w:rsidRDefault="006375BC" w:rsidP="00C07AFA">
            <w:pPr>
              <w:rPr>
                <w:b/>
              </w:rPr>
            </w:pPr>
            <w:r w:rsidRPr="008C6387">
              <w:rPr>
                <w:b/>
              </w:rPr>
              <w:t>0/1</w:t>
            </w:r>
          </w:p>
        </w:tc>
      </w:tr>
      <w:tr w:rsidR="006375BC" w14:paraId="46FA6A9D" w14:textId="77777777" w:rsidTr="00C07AFA">
        <w:tc>
          <w:tcPr>
            <w:tcW w:w="9859" w:type="dxa"/>
            <w:gridSpan w:val="15"/>
            <w:shd w:val="clear" w:color="auto" w:fill="F7CAAC"/>
          </w:tcPr>
          <w:p w14:paraId="1CA6D307" w14:textId="77777777" w:rsidR="006375BC" w:rsidRDefault="006375BC" w:rsidP="00C07AFA">
            <w:pPr>
              <w:jc w:val="both"/>
              <w:rPr>
                <w:b/>
              </w:rPr>
            </w:pPr>
            <w:r>
              <w:rPr>
                <w:b/>
              </w:rPr>
              <w:t xml:space="preserve">Přehled o nejvýznamnější publikační a další tvůrčí činnosti nebo další profesní činnosti u odborníků z praxe vztahující se k zabezpečovaným předmětům </w:t>
            </w:r>
          </w:p>
        </w:tc>
      </w:tr>
      <w:tr w:rsidR="006375BC" w14:paraId="3DF7AE00" w14:textId="77777777" w:rsidTr="00C07AFA">
        <w:trPr>
          <w:trHeight w:val="2347"/>
        </w:trPr>
        <w:tc>
          <w:tcPr>
            <w:tcW w:w="9859" w:type="dxa"/>
            <w:gridSpan w:val="15"/>
          </w:tcPr>
          <w:p w14:paraId="0FD8F649" w14:textId="544F0102" w:rsidR="006375BC" w:rsidRPr="000E7E3C" w:rsidRDefault="006375BC" w:rsidP="00C07AFA">
            <w:pPr>
              <w:pStyle w:val="bb"/>
              <w:widowControl w:val="0"/>
              <w:rPr>
                <w:b/>
              </w:rPr>
            </w:pPr>
            <w:r w:rsidRPr="000E7E3C">
              <w:rPr>
                <w:b/>
              </w:rPr>
              <w:t>B</w:t>
            </w:r>
          </w:p>
          <w:p w14:paraId="116CFB8E" w14:textId="7D947C71" w:rsidR="006375BC" w:rsidRPr="00916D5E" w:rsidRDefault="006375BC" w:rsidP="00C07AFA">
            <w:pPr>
              <w:pStyle w:val="bb"/>
              <w:widowControl w:val="0"/>
            </w:pPr>
            <w:r>
              <w:t xml:space="preserve">SHURMA, S. </w:t>
            </w:r>
            <w:r w:rsidRPr="008E51D5">
              <w:rPr>
                <w:i/>
                <w:iCs/>
              </w:rPr>
              <w:t>Ukrainian-Czech Phrasebook</w:t>
            </w:r>
            <w:r w:rsidRPr="00916D5E">
              <w:t xml:space="preserve">. </w:t>
            </w:r>
            <w:r>
              <w:t>Kyiv</w:t>
            </w:r>
            <w:r w:rsidRPr="00916D5E">
              <w:t>: Арій</w:t>
            </w:r>
            <w:r w:rsidR="006F5331">
              <w:t>, 2019</w:t>
            </w:r>
            <w:r>
              <w:t>.</w:t>
            </w:r>
          </w:p>
          <w:p w14:paraId="1CFB306F" w14:textId="77777777" w:rsidR="006375BC" w:rsidRDefault="006375BC" w:rsidP="00C07AFA">
            <w:pPr>
              <w:pStyle w:val="bb"/>
              <w:widowControl w:val="0"/>
              <w:rPr>
                <w:b/>
              </w:rPr>
            </w:pPr>
          </w:p>
          <w:p w14:paraId="6B7DCE7D" w14:textId="77777777" w:rsidR="006375BC" w:rsidRPr="003E5281" w:rsidRDefault="006375BC" w:rsidP="00C07AFA">
            <w:pPr>
              <w:pStyle w:val="bb"/>
              <w:widowControl w:val="0"/>
              <w:rPr>
                <w:b/>
              </w:rPr>
            </w:pPr>
            <w:r w:rsidRPr="003E5281">
              <w:rPr>
                <w:b/>
              </w:rPr>
              <w:t>Jimp</w:t>
            </w:r>
          </w:p>
          <w:p w14:paraId="23782F4D" w14:textId="389C1E3E" w:rsidR="006375BC" w:rsidRPr="00916D5E" w:rsidRDefault="006375BC" w:rsidP="00C07AFA">
            <w:pPr>
              <w:pStyle w:val="bb"/>
              <w:widowControl w:val="0"/>
            </w:pPr>
            <w:r>
              <w:t xml:space="preserve">SHURMA, S. </w:t>
            </w:r>
            <w:r w:rsidRPr="00916D5E">
              <w:t>Setting an Opposition: Antithesis in Propaganda for 1960 Ukraine SSR</w:t>
            </w:r>
            <w:r>
              <w:t xml:space="preserve">. </w:t>
            </w:r>
            <w:r w:rsidRPr="00916D5E">
              <w:rPr>
                <w:i/>
                <w:iCs/>
              </w:rPr>
              <w:t>Lege Artis: Language Yesterday, Today, Tomorrow</w:t>
            </w:r>
            <w:r w:rsidR="001E168E">
              <w:t>,</w:t>
            </w:r>
            <w:r w:rsidR="001E168E" w:rsidRPr="00916D5E">
              <w:t xml:space="preserve"> </w:t>
            </w:r>
            <w:r w:rsidR="00AD4F84">
              <w:t>2023, roč. 8</w:t>
            </w:r>
            <w:r w:rsidR="003104FC">
              <w:rPr>
                <w:color w:val="2E2E2E"/>
              </w:rPr>
              <w:t xml:space="preserve">, č. </w:t>
            </w:r>
            <w:r w:rsidR="00AD4F84">
              <w:t>1, s. 129–146</w:t>
            </w:r>
            <w:r>
              <w:t>.</w:t>
            </w:r>
          </w:p>
          <w:p w14:paraId="54BB57DE" w14:textId="5360E61C" w:rsidR="006375BC" w:rsidRDefault="006375BC" w:rsidP="00C07AFA">
            <w:pPr>
              <w:pStyle w:val="bb"/>
              <w:widowControl w:val="0"/>
            </w:pPr>
            <w:r w:rsidRPr="00916D5E">
              <w:t>LU</w:t>
            </w:r>
            <w:r>
              <w:t>,</w:t>
            </w:r>
            <w:r w:rsidRPr="00916D5E">
              <w:t xml:space="preserve"> W.</w:t>
            </w:r>
            <w:r>
              <w:t xml:space="preserve"> –</w:t>
            </w:r>
            <w:r w:rsidRPr="00916D5E">
              <w:t xml:space="preserve"> SHURMA</w:t>
            </w:r>
            <w:r>
              <w:t>,</w:t>
            </w:r>
            <w:r w:rsidRPr="00916D5E">
              <w:t xml:space="preserve"> S.</w:t>
            </w:r>
            <w:r>
              <w:t xml:space="preserve"> –</w:t>
            </w:r>
            <w:r w:rsidRPr="00916D5E">
              <w:t xml:space="preserve"> KEMMER</w:t>
            </w:r>
            <w:r>
              <w:t>,</w:t>
            </w:r>
            <w:r w:rsidRPr="00916D5E">
              <w:t xml:space="preserve"> S. Delivering the unconventional across languages: A Cognitive Grammar analysis of nonce words in “Jabberwocky” and its Ukrainian renditions</w:t>
            </w:r>
            <w:r>
              <w:t>.</w:t>
            </w:r>
            <w:r w:rsidRPr="00916D5E">
              <w:t xml:space="preserve"> </w:t>
            </w:r>
            <w:r w:rsidRPr="00B060CB">
              <w:rPr>
                <w:i/>
                <w:iCs/>
              </w:rPr>
              <w:t>Review of Cognitive Linguistics</w:t>
            </w:r>
            <w:r w:rsidR="006F5331">
              <w:rPr>
                <w:iCs/>
              </w:rPr>
              <w:t>, 2020, roč.</w:t>
            </w:r>
            <w:r>
              <w:t xml:space="preserve"> </w:t>
            </w:r>
            <w:r w:rsidRPr="00916D5E">
              <w:t>18</w:t>
            </w:r>
            <w:r w:rsidR="003104FC">
              <w:rPr>
                <w:color w:val="2E2E2E"/>
              </w:rPr>
              <w:t xml:space="preserve">, č. </w:t>
            </w:r>
            <w:r w:rsidRPr="00916D5E">
              <w:t>1</w:t>
            </w:r>
            <w:r w:rsidR="006F5331">
              <w:t>, s.</w:t>
            </w:r>
            <w:r w:rsidR="006F5331" w:rsidRPr="00916D5E">
              <w:t xml:space="preserve"> </w:t>
            </w:r>
            <w:r w:rsidRPr="00916D5E">
              <w:t>244</w:t>
            </w:r>
            <w:r w:rsidR="006F5331">
              <w:t>–</w:t>
            </w:r>
            <w:r w:rsidRPr="00916D5E">
              <w:t>274.</w:t>
            </w:r>
            <w:r w:rsidR="00901D6D">
              <w:t xml:space="preserve"> (</w:t>
            </w:r>
            <w:r w:rsidR="00EA77C0">
              <w:t>3</w:t>
            </w:r>
            <w:r w:rsidR="001E72AB">
              <w:t>0</w:t>
            </w:r>
            <w:r w:rsidR="00EA77C0">
              <w:t>%</w:t>
            </w:r>
            <w:r w:rsidR="00901D6D">
              <w:t>)</w:t>
            </w:r>
          </w:p>
          <w:p w14:paraId="5A8E271C" w14:textId="77777777" w:rsidR="00901D6D" w:rsidRDefault="00901D6D" w:rsidP="00C07AFA">
            <w:pPr>
              <w:pStyle w:val="bb"/>
              <w:widowControl w:val="0"/>
              <w:rPr>
                <w:b/>
              </w:rPr>
            </w:pPr>
          </w:p>
          <w:p w14:paraId="4AB28B1D" w14:textId="3751DCBE" w:rsidR="006375BC" w:rsidRPr="000E7E3C" w:rsidRDefault="006375BC" w:rsidP="00C07AFA">
            <w:pPr>
              <w:pStyle w:val="bb"/>
              <w:widowControl w:val="0"/>
              <w:rPr>
                <w:b/>
              </w:rPr>
            </w:pPr>
            <w:r w:rsidRPr="000E7E3C">
              <w:rPr>
                <w:b/>
              </w:rPr>
              <w:t>J</w:t>
            </w:r>
            <w:r>
              <w:rPr>
                <w:b/>
              </w:rPr>
              <w:t>sc</w:t>
            </w:r>
          </w:p>
          <w:p w14:paraId="3E8FC335" w14:textId="71008AAB" w:rsidR="006375BC" w:rsidRPr="00916D5E" w:rsidRDefault="006375BC" w:rsidP="00C07AFA">
            <w:pPr>
              <w:pStyle w:val="bb"/>
              <w:widowControl w:val="0"/>
            </w:pPr>
            <w:r w:rsidRPr="00916D5E">
              <w:t>SHURMA, S. Manipulative discursive constructions in British and Ukrainian reporting of the MH17 downing</w:t>
            </w:r>
            <w:r>
              <w:t>.</w:t>
            </w:r>
            <w:r w:rsidRPr="00916D5E">
              <w:t xml:space="preserve"> </w:t>
            </w:r>
            <w:r w:rsidRPr="00CB43B9">
              <w:rPr>
                <w:i/>
                <w:iCs/>
              </w:rPr>
              <w:t>Journal of Contemporary Central and Eastern Europe</w:t>
            </w:r>
            <w:r w:rsidR="008B32CA">
              <w:rPr>
                <w:iCs/>
              </w:rPr>
              <w:t>, 2020, roč.</w:t>
            </w:r>
            <w:r w:rsidRPr="00916D5E">
              <w:t xml:space="preserve"> 28</w:t>
            </w:r>
            <w:r w:rsidR="003104FC">
              <w:rPr>
                <w:color w:val="2E2E2E"/>
              </w:rPr>
              <w:t xml:space="preserve">, č. </w:t>
            </w:r>
            <w:r w:rsidRPr="00916D5E">
              <w:t>2</w:t>
            </w:r>
            <w:r w:rsidR="008B32CA">
              <w:t>–</w:t>
            </w:r>
            <w:r w:rsidRPr="00916D5E">
              <w:t>3</w:t>
            </w:r>
            <w:r w:rsidR="008B32CA">
              <w:t>, s.</w:t>
            </w:r>
            <w:r w:rsidR="008B32CA" w:rsidRPr="00916D5E">
              <w:t xml:space="preserve"> </w:t>
            </w:r>
            <w:r w:rsidRPr="00916D5E">
              <w:t>225</w:t>
            </w:r>
            <w:r w:rsidR="008B32CA">
              <w:t>–</w:t>
            </w:r>
            <w:r w:rsidRPr="00916D5E">
              <w:t>247. DOI: 10.1080/25739638.2020.1863643</w:t>
            </w:r>
          </w:p>
          <w:p w14:paraId="2C091DFB" w14:textId="77777777" w:rsidR="006375BC" w:rsidRDefault="006375BC" w:rsidP="00C07AFA">
            <w:pPr>
              <w:pStyle w:val="bb"/>
              <w:widowControl w:val="0"/>
            </w:pPr>
          </w:p>
          <w:p w14:paraId="74CFF5AE" w14:textId="7BAF9DBE" w:rsidR="006375BC" w:rsidRPr="00E130A2" w:rsidRDefault="006375BC" w:rsidP="00C07AFA">
            <w:pPr>
              <w:pStyle w:val="bb"/>
              <w:widowControl w:val="0"/>
              <w:rPr>
                <w:b/>
              </w:rPr>
            </w:pPr>
            <w:r w:rsidRPr="00E130A2">
              <w:rPr>
                <w:b/>
              </w:rPr>
              <w:t>C</w:t>
            </w:r>
          </w:p>
          <w:p w14:paraId="44E45178" w14:textId="14175BA4" w:rsidR="006375BC" w:rsidRDefault="006375BC" w:rsidP="00C07AFA">
            <w:pPr>
              <w:pStyle w:val="bb"/>
              <w:widowControl w:val="0"/>
            </w:pPr>
            <w:r w:rsidRPr="00916D5E">
              <w:t>LU, W.</w:t>
            </w:r>
            <w:r>
              <w:t xml:space="preserve"> </w:t>
            </w:r>
            <w:r w:rsidR="00A4067C">
              <w:t>–</w:t>
            </w:r>
            <w:r w:rsidR="00A4067C" w:rsidRPr="00916D5E">
              <w:t xml:space="preserve"> </w:t>
            </w:r>
            <w:r w:rsidRPr="00916D5E">
              <w:t xml:space="preserve">SHURMA, S. Rituals. In </w:t>
            </w:r>
            <w:r w:rsidR="00A4067C">
              <w:t xml:space="preserve">PILHAJA, S (ed). </w:t>
            </w:r>
            <w:r w:rsidRPr="008E51D5">
              <w:rPr>
                <w:i/>
                <w:iCs/>
              </w:rPr>
              <w:t>Analysing Religious Discourse</w:t>
            </w:r>
            <w:r w:rsidRPr="00916D5E">
              <w:t>. Cambridge: CUP</w:t>
            </w:r>
            <w:r w:rsidR="00A4067C">
              <w:t>, 2021, s.</w:t>
            </w:r>
            <w:r w:rsidRPr="00916D5E">
              <w:t xml:space="preserve"> 217</w:t>
            </w:r>
            <w:r w:rsidR="00A4067C">
              <w:t>–</w:t>
            </w:r>
            <w:r w:rsidRPr="00916D5E">
              <w:t xml:space="preserve">234. </w:t>
            </w:r>
            <w:r w:rsidR="00510F32">
              <w:t>(</w:t>
            </w:r>
            <w:r w:rsidR="00566239">
              <w:t>4</w:t>
            </w:r>
            <w:r w:rsidR="00510F32">
              <w:t>5%)</w:t>
            </w:r>
          </w:p>
          <w:p w14:paraId="7EE1F818" w14:textId="77777777" w:rsidR="006375BC" w:rsidRDefault="006375BC" w:rsidP="00246E1C">
            <w:pPr>
              <w:pStyle w:val="bb"/>
              <w:widowControl w:val="0"/>
              <w:rPr>
                <w:b/>
              </w:rPr>
            </w:pPr>
          </w:p>
        </w:tc>
      </w:tr>
      <w:tr w:rsidR="006375BC" w14:paraId="2A469070" w14:textId="77777777" w:rsidTr="00C07AFA">
        <w:trPr>
          <w:trHeight w:val="218"/>
        </w:trPr>
        <w:tc>
          <w:tcPr>
            <w:tcW w:w="9859" w:type="dxa"/>
            <w:gridSpan w:val="15"/>
            <w:shd w:val="clear" w:color="auto" w:fill="F7CAAC"/>
          </w:tcPr>
          <w:p w14:paraId="61DB0473" w14:textId="77777777" w:rsidR="006375BC" w:rsidRDefault="006375BC" w:rsidP="00C07AFA">
            <w:pPr>
              <w:rPr>
                <w:b/>
              </w:rPr>
            </w:pPr>
            <w:r>
              <w:rPr>
                <w:b/>
              </w:rPr>
              <w:t>Působení v zahraničí</w:t>
            </w:r>
          </w:p>
        </w:tc>
      </w:tr>
      <w:tr w:rsidR="006375BC" w14:paraId="31772CC4" w14:textId="77777777" w:rsidTr="00C07AFA">
        <w:trPr>
          <w:trHeight w:val="328"/>
        </w:trPr>
        <w:tc>
          <w:tcPr>
            <w:tcW w:w="9859" w:type="dxa"/>
            <w:gridSpan w:val="15"/>
          </w:tcPr>
          <w:p w14:paraId="3335C945" w14:textId="3CDEF33A" w:rsidR="00704A48" w:rsidRDefault="00704A48" w:rsidP="00704A48">
            <w:pPr>
              <w:rPr>
                <w:b/>
              </w:rPr>
            </w:pPr>
          </w:p>
        </w:tc>
      </w:tr>
      <w:tr w:rsidR="006375BC" w14:paraId="3F435A33" w14:textId="77777777" w:rsidTr="00C07AFA">
        <w:trPr>
          <w:cantSplit/>
          <w:trHeight w:val="20"/>
        </w:trPr>
        <w:tc>
          <w:tcPr>
            <w:tcW w:w="2518" w:type="dxa"/>
            <w:shd w:val="clear" w:color="auto" w:fill="F7CAAC"/>
          </w:tcPr>
          <w:p w14:paraId="43FD26BB" w14:textId="77777777" w:rsidR="006375BC" w:rsidRDefault="006375BC" w:rsidP="00C07AFA">
            <w:pPr>
              <w:jc w:val="both"/>
              <w:rPr>
                <w:b/>
              </w:rPr>
            </w:pPr>
            <w:r>
              <w:rPr>
                <w:b/>
              </w:rPr>
              <w:t xml:space="preserve">Podpis </w:t>
            </w:r>
          </w:p>
        </w:tc>
        <w:tc>
          <w:tcPr>
            <w:tcW w:w="4536" w:type="dxa"/>
            <w:gridSpan w:val="8"/>
          </w:tcPr>
          <w:p w14:paraId="61C3B15E" w14:textId="77777777" w:rsidR="006375BC" w:rsidRDefault="006375BC" w:rsidP="00C07AFA">
            <w:pPr>
              <w:jc w:val="both"/>
            </w:pPr>
            <w:r>
              <w:t>Svitlana Shurma v. r.</w:t>
            </w:r>
          </w:p>
        </w:tc>
        <w:tc>
          <w:tcPr>
            <w:tcW w:w="786" w:type="dxa"/>
            <w:gridSpan w:val="2"/>
            <w:shd w:val="clear" w:color="auto" w:fill="F7CAAC"/>
          </w:tcPr>
          <w:p w14:paraId="2B785065" w14:textId="77777777" w:rsidR="006375BC" w:rsidRDefault="006375BC" w:rsidP="00C07AFA">
            <w:pPr>
              <w:jc w:val="both"/>
            </w:pPr>
            <w:r>
              <w:rPr>
                <w:b/>
              </w:rPr>
              <w:t>datum</w:t>
            </w:r>
          </w:p>
        </w:tc>
        <w:tc>
          <w:tcPr>
            <w:tcW w:w="2019" w:type="dxa"/>
            <w:gridSpan w:val="4"/>
          </w:tcPr>
          <w:p w14:paraId="41B10616" w14:textId="7F67B15E" w:rsidR="006375BC" w:rsidRDefault="00387653" w:rsidP="00C07AFA">
            <w:pPr>
              <w:jc w:val="both"/>
            </w:pPr>
            <w:r>
              <w:t>1. 2. 2023</w:t>
            </w:r>
          </w:p>
        </w:tc>
      </w:tr>
    </w:tbl>
    <w:p w14:paraId="15E83910" w14:textId="77777777" w:rsidR="006375BC" w:rsidRDefault="006375BC" w:rsidP="006375BC"/>
    <w:p w14:paraId="09CCC8E1" w14:textId="0A3B37BC" w:rsidR="00155446" w:rsidRDefault="00155446">
      <w:pPr>
        <w:spacing w:after="160" w:line="259" w:lineRule="auto"/>
      </w:pPr>
      <w:r>
        <w:br w:type="page"/>
      </w:r>
    </w:p>
    <w:p w14:paraId="7A8002A9" w14:textId="77777777" w:rsidR="00155446" w:rsidRDefault="00155446" w:rsidP="00155446"/>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155446" w14:paraId="54974CC3" w14:textId="77777777" w:rsidTr="00C07AFA">
        <w:tc>
          <w:tcPr>
            <w:tcW w:w="9900" w:type="dxa"/>
            <w:gridSpan w:val="4"/>
            <w:tcBorders>
              <w:bottom w:val="double" w:sz="4" w:space="0" w:color="auto"/>
            </w:tcBorders>
            <w:shd w:val="clear" w:color="auto" w:fill="BDD6EE"/>
          </w:tcPr>
          <w:p w14:paraId="1BF301C3" w14:textId="42A88620" w:rsidR="00155446" w:rsidRDefault="0064141F" w:rsidP="00C07AFA">
            <w:pPr>
              <w:jc w:val="both"/>
              <w:rPr>
                <w:b/>
                <w:sz w:val="28"/>
              </w:rPr>
            </w:pPr>
            <w:r>
              <w:rPr>
                <w:b/>
                <w:sz w:val="28"/>
              </w:rPr>
              <w:fldChar w:fldCharType="begin"/>
            </w:r>
            <w:r>
              <w:rPr>
                <w:b/>
                <w:sz w:val="28"/>
              </w:rPr>
              <w:instrText xml:space="preserve"> TC  "</w:instrText>
            </w:r>
            <w:bookmarkStart w:id="12" w:name="_Toc126706956"/>
            <w:r>
              <w:rPr>
                <w:b/>
                <w:sz w:val="28"/>
              </w:rPr>
              <w:instrText>C-II – Související tvůrčí, resp. vědecká a umělecká činnost</w:instrText>
            </w:r>
            <w:bookmarkEnd w:id="12"/>
            <w:r>
              <w:rPr>
                <w:b/>
                <w:sz w:val="28"/>
              </w:rPr>
              <w:instrText xml:space="preserve">" </w:instrText>
            </w:r>
            <w:r>
              <w:rPr>
                <w:b/>
                <w:sz w:val="28"/>
              </w:rPr>
              <w:fldChar w:fldCharType="end"/>
            </w:r>
            <w:r w:rsidR="00155446">
              <w:rPr>
                <w:b/>
                <w:sz w:val="28"/>
              </w:rPr>
              <w:t>C-II – Související tvůrčí, resp. vědecká a umělecká činnost</w:t>
            </w:r>
          </w:p>
        </w:tc>
      </w:tr>
      <w:tr w:rsidR="00155446" w14:paraId="0AD3F172" w14:textId="77777777" w:rsidTr="00C07AFA">
        <w:trPr>
          <w:trHeight w:val="318"/>
        </w:trPr>
        <w:tc>
          <w:tcPr>
            <w:tcW w:w="9900" w:type="dxa"/>
            <w:gridSpan w:val="4"/>
            <w:shd w:val="clear" w:color="auto" w:fill="F7CAAC"/>
          </w:tcPr>
          <w:p w14:paraId="4B68B426" w14:textId="77777777" w:rsidR="00155446" w:rsidRDefault="00155446" w:rsidP="00C07AFA">
            <w:pPr>
              <w:rPr>
                <w:b/>
              </w:rPr>
            </w:pPr>
            <w:r>
              <w:rPr>
                <w:b/>
              </w:rPr>
              <w:t xml:space="preserve">Přehled řešených grantů a projektů u akademicky zaměřeného bakalářského studijního programu a u magisterského a doktorského studijního programu  </w:t>
            </w:r>
          </w:p>
        </w:tc>
      </w:tr>
      <w:tr w:rsidR="00155446" w14:paraId="7732D344" w14:textId="77777777" w:rsidTr="00C07AFA">
        <w:trPr>
          <w:cantSplit/>
        </w:trPr>
        <w:tc>
          <w:tcPr>
            <w:tcW w:w="2233" w:type="dxa"/>
            <w:shd w:val="clear" w:color="auto" w:fill="F7CAAC"/>
          </w:tcPr>
          <w:p w14:paraId="7FE25B81" w14:textId="77777777" w:rsidR="00155446" w:rsidRDefault="00155446" w:rsidP="00C07AFA">
            <w:pPr>
              <w:jc w:val="both"/>
              <w:rPr>
                <w:b/>
              </w:rPr>
            </w:pPr>
            <w:r>
              <w:rPr>
                <w:b/>
              </w:rPr>
              <w:t>Řešitel/spoluřešitel</w:t>
            </w:r>
          </w:p>
        </w:tc>
        <w:tc>
          <w:tcPr>
            <w:tcW w:w="5524" w:type="dxa"/>
            <w:shd w:val="clear" w:color="auto" w:fill="F7CAAC"/>
          </w:tcPr>
          <w:p w14:paraId="29DD73CD" w14:textId="77777777" w:rsidR="00155446" w:rsidRDefault="00155446" w:rsidP="00C07AFA">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2FB056C4" w14:textId="77777777" w:rsidR="00155446" w:rsidRDefault="00155446" w:rsidP="00C07AFA">
            <w:pPr>
              <w:jc w:val="center"/>
              <w:rPr>
                <w:b/>
                <w:sz w:val="24"/>
              </w:rPr>
            </w:pPr>
            <w:r>
              <w:rPr>
                <w:b/>
              </w:rPr>
              <w:t>Zdroj</w:t>
            </w:r>
          </w:p>
        </w:tc>
        <w:tc>
          <w:tcPr>
            <w:tcW w:w="1383" w:type="dxa"/>
            <w:shd w:val="clear" w:color="auto" w:fill="F7CAAC"/>
          </w:tcPr>
          <w:p w14:paraId="1AFD6822" w14:textId="77777777" w:rsidR="00155446" w:rsidRDefault="00155446" w:rsidP="00C07AFA">
            <w:pPr>
              <w:jc w:val="center"/>
              <w:rPr>
                <w:b/>
                <w:sz w:val="24"/>
              </w:rPr>
            </w:pPr>
            <w:r>
              <w:rPr>
                <w:b/>
              </w:rPr>
              <w:t>Období</w:t>
            </w:r>
          </w:p>
          <w:p w14:paraId="0690AC68" w14:textId="77777777" w:rsidR="00155446" w:rsidRDefault="00155446" w:rsidP="00C07AFA">
            <w:pPr>
              <w:jc w:val="center"/>
              <w:rPr>
                <w:b/>
                <w:sz w:val="24"/>
              </w:rPr>
            </w:pPr>
          </w:p>
        </w:tc>
      </w:tr>
      <w:tr w:rsidR="00155446" w14:paraId="295D8494" w14:textId="77777777" w:rsidTr="00C07AFA">
        <w:tc>
          <w:tcPr>
            <w:tcW w:w="2233" w:type="dxa"/>
          </w:tcPr>
          <w:p w14:paraId="73DFCE76" w14:textId="77777777" w:rsidR="00155446" w:rsidRPr="00665EAB" w:rsidRDefault="00155446" w:rsidP="00C07AFA">
            <w:r w:rsidRPr="00665EAB">
              <w:t>Mgr. Roman Truš</w:t>
            </w:r>
            <w:r>
              <w:t>n</w:t>
            </w:r>
            <w:r w:rsidRPr="00665EAB">
              <w:t>ík, Ph.D.</w:t>
            </w:r>
          </w:p>
        </w:tc>
        <w:tc>
          <w:tcPr>
            <w:tcW w:w="5524" w:type="dxa"/>
          </w:tcPr>
          <w:p w14:paraId="6C008152" w14:textId="77777777" w:rsidR="00155446" w:rsidRPr="00665EAB" w:rsidRDefault="00155446" w:rsidP="00C07AFA">
            <w:r>
              <w:t>Podoby amerického homosexuálního románu po roce 1945</w:t>
            </w:r>
            <w:r w:rsidRPr="00FF07E3">
              <w:t xml:space="preserve"> (GAČR 405/09/P357)</w:t>
            </w:r>
          </w:p>
        </w:tc>
        <w:tc>
          <w:tcPr>
            <w:tcW w:w="760" w:type="dxa"/>
          </w:tcPr>
          <w:p w14:paraId="6A6E1BC0" w14:textId="77777777" w:rsidR="00155446" w:rsidRPr="00665EAB" w:rsidRDefault="00155446" w:rsidP="00C07AFA">
            <w:pPr>
              <w:jc w:val="center"/>
            </w:pPr>
            <w:r>
              <w:t>GAČR</w:t>
            </w:r>
          </w:p>
        </w:tc>
        <w:tc>
          <w:tcPr>
            <w:tcW w:w="1383" w:type="dxa"/>
          </w:tcPr>
          <w:p w14:paraId="1D2B836C" w14:textId="77777777" w:rsidR="00155446" w:rsidRPr="00FF07E3" w:rsidRDefault="00155446" w:rsidP="00C07AFA">
            <w:pPr>
              <w:jc w:val="center"/>
            </w:pPr>
            <w:r w:rsidRPr="00FF07E3">
              <w:t>2009–2011</w:t>
            </w:r>
          </w:p>
        </w:tc>
      </w:tr>
      <w:tr w:rsidR="00155446" w14:paraId="3FE72FEE" w14:textId="77777777" w:rsidTr="00C07AFA">
        <w:tc>
          <w:tcPr>
            <w:tcW w:w="2233" w:type="dxa"/>
          </w:tcPr>
          <w:p w14:paraId="03B3DA0A" w14:textId="77777777" w:rsidR="00155446" w:rsidRPr="00665EAB" w:rsidRDefault="00155446" w:rsidP="00C07AFA">
            <w:pPr>
              <w:jc w:val="both"/>
            </w:pPr>
            <w:r>
              <w:t>Mgr. Libor Marek, Ph.D.</w:t>
            </w:r>
          </w:p>
        </w:tc>
        <w:tc>
          <w:tcPr>
            <w:tcW w:w="5524" w:type="dxa"/>
          </w:tcPr>
          <w:p w14:paraId="25C074EC" w14:textId="77777777" w:rsidR="00155446" w:rsidRPr="00665EAB" w:rsidRDefault="00155446" w:rsidP="00C07AFA">
            <w:r w:rsidRPr="00FF07E3">
              <w:t>Německá literatura a kultura na Valašsku: evropský rozměr regionálního kulturního diskurzu (</w:t>
            </w:r>
            <w:r>
              <w:t>GAČR</w:t>
            </w:r>
            <w:r w:rsidRPr="00FF07E3">
              <w:t xml:space="preserve"> 16-11983S)</w:t>
            </w:r>
          </w:p>
        </w:tc>
        <w:tc>
          <w:tcPr>
            <w:tcW w:w="760" w:type="dxa"/>
          </w:tcPr>
          <w:p w14:paraId="6352398E" w14:textId="77777777" w:rsidR="00155446" w:rsidRPr="00665EAB" w:rsidRDefault="00155446" w:rsidP="00C07AFA">
            <w:pPr>
              <w:jc w:val="center"/>
            </w:pPr>
            <w:r>
              <w:t>GAČR</w:t>
            </w:r>
          </w:p>
        </w:tc>
        <w:tc>
          <w:tcPr>
            <w:tcW w:w="1383" w:type="dxa"/>
          </w:tcPr>
          <w:p w14:paraId="6476E2C9" w14:textId="77777777" w:rsidR="00155446" w:rsidRPr="00FF07E3" w:rsidRDefault="00155446" w:rsidP="00C07AFA">
            <w:pPr>
              <w:jc w:val="center"/>
            </w:pPr>
            <w:r>
              <w:t>2016–2018</w:t>
            </w:r>
          </w:p>
        </w:tc>
      </w:tr>
      <w:tr w:rsidR="00155446" w14:paraId="20A76274" w14:textId="77777777" w:rsidTr="00C07AFA">
        <w:tc>
          <w:tcPr>
            <w:tcW w:w="2233" w:type="dxa"/>
          </w:tcPr>
          <w:p w14:paraId="2326A16B" w14:textId="77777777" w:rsidR="00155446" w:rsidRPr="00665EAB" w:rsidRDefault="00155446" w:rsidP="00C07AFA">
            <w:pPr>
              <w:jc w:val="both"/>
            </w:pPr>
          </w:p>
        </w:tc>
        <w:tc>
          <w:tcPr>
            <w:tcW w:w="5524" w:type="dxa"/>
          </w:tcPr>
          <w:p w14:paraId="1C0B4530" w14:textId="77777777" w:rsidR="00155446" w:rsidRPr="00665EAB" w:rsidRDefault="00155446" w:rsidP="00C07AFA">
            <w:pPr>
              <w:jc w:val="center"/>
            </w:pPr>
          </w:p>
        </w:tc>
        <w:tc>
          <w:tcPr>
            <w:tcW w:w="760" w:type="dxa"/>
          </w:tcPr>
          <w:p w14:paraId="776A0891" w14:textId="77777777" w:rsidR="00155446" w:rsidRPr="00665EAB" w:rsidRDefault="00155446" w:rsidP="00C07AFA">
            <w:pPr>
              <w:jc w:val="center"/>
            </w:pPr>
          </w:p>
        </w:tc>
        <w:tc>
          <w:tcPr>
            <w:tcW w:w="1383" w:type="dxa"/>
          </w:tcPr>
          <w:p w14:paraId="39D7A37A" w14:textId="77777777" w:rsidR="00155446" w:rsidRPr="00FF07E3" w:rsidRDefault="00155446" w:rsidP="00C07AFA">
            <w:pPr>
              <w:jc w:val="center"/>
            </w:pPr>
          </w:p>
        </w:tc>
      </w:tr>
      <w:tr w:rsidR="00155446" w14:paraId="160FEEAE" w14:textId="77777777" w:rsidTr="00C07AFA">
        <w:trPr>
          <w:trHeight w:val="318"/>
        </w:trPr>
        <w:tc>
          <w:tcPr>
            <w:tcW w:w="9900" w:type="dxa"/>
            <w:gridSpan w:val="4"/>
            <w:shd w:val="clear" w:color="auto" w:fill="F7CAAC"/>
          </w:tcPr>
          <w:p w14:paraId="788B60DD" w14:textId="77777777" w:rsidR="00155446" w:rsidRDefault="00155446" w:rsidP="00C07AFA">
            <w:pPr>
              <w:rPr>
                <w:b/>
              </w:rPr>
            </w:pPr>
            <w:r>
              <w:rPr>
                <w:b/>
              </w:rPr>
              <w:t>Přehled řešených projektů a dalších aktivit v rámci spolupráce s praxí u profesně zaměřeného bakalářského a magisterského studijního programu</w:t>
            </w:r>
          </w:p>
        </w:tc>
      </w:tr>
      <w:tr w:rsidR="00155446" w14:paraId="625B9AA1" w14:textId="77777777" w:rsidTr="00C07AFA">
        <w:trPr>
          <w:cantSplit/>
          <w:trHeight w:val="283"/>
        </w:trPr>
        <w:tc>
          <w:tcPr>
            <w:tcW w:w="2233" w:type="dxa"/>
            <w:shd w:val="clear" w:color="auto" w:fill="F7CAAC"/>
          </w:tcPr>
          <w:p w14:paraId="7C444E5E" w14:textId="77777777" w:rsidR="00155446" w:rsidRDefault="00155446" w:rsidP="00C07AFA">
            <w:pPr>
              <w:jc w:val="both"/>
              <w:rPr>
                <w:b/>
              </w:rPr>
            </w:pPr>
            <w:r>
              <w:rPr>
                <w:b/>
              </w:rPr>
              <w:t>Pracoviště praxe</w:t>
            </w:r>
          </w:p>
        </w:tc>
        <w:tc>
          <w:tcPr>
            <w:tcW w:w="5524" w:type="dxa"/>
            <w:shd w:val="clear" w:color="auto" w:fill="F7CAAC"/>
          </w:tcPr>
          <w:p w14:paraId="637F5F16" w14:textId="77777777" w:rsidR="00155446" w:rsidRDefault="00155446" w:rsidP="00C07AFA">
            <w:pPr>
              <w:jc w:val="both"/>
              <w:rPr>
                <w:b/>
              </w:rPr>
            </w:pPr>
            <w:r>
              <w:rPr>
                <w:b/>
              </w:rPr>
              <w:t xml:space="preserve">Název či popis projektu uskutečňovaného ve spolupráci s praxí </w:t>
            </w:r>
          </w:p>
        </w:tc>
        <w:tc>
          <w:tcPr>
            <w:tcW w:w="2143" w:type="dxa"/>
            <w:gridSpan w:val="2"/>
            <w:shd w:val="clear" w:color="auto" w:fill="F7CAAC"/>
          </w:tcPr>
          <w:p w14:paraId="286FC169" w14:textId="77777777" w:rsidR="00155446" w:rsidRDefault="00155446" w:rsidP="00C07AFA">
            <w:pPr>
              <w:jc w:val="center"/>
              <w:rPr>
                <w:b/>
                <w:sz w:val="24"/>
              </w:rPr>
            </w:pPr>
            <w:r>
              <w:rPr>
                <w:b/>
              </w:rPr>
              <w:t>Období</w:t>
            </w:r>
          </w:p>
        </w:tc>
      </w:tr>
      <w:tr w:rsidR="00155446" w14:paraId="65836782" w14:textId="77777777" w:rsidTr="00C07AFA">
        <w:tc>
          <w:tcPr>
            <w:tcW w:w="2233" w:type="dxa"/>
          </w:tcPr>
          <w:p w14:paraId="6F48093F" w14:textId="77777777" w:rsidR="00155446" w:rsidRDefault="00155446" w:rsidP="00C07AFA">
            <w:pPr>
              <w:jc w:val="both"/>
              <w:rPr>
                <w:sz w:val="24"/>
              </w:rPr>
            </w:pPr>
          </w:p>
        </w:tc>
        <w:tc>
          <w:tcPr>
            <w:tcW w:w="5524" w:type="dxa"/>
          </w:tcPr>
          <w:p w14:paraId="3997B245" w14:textId="77777777" w:rsidR="00155446" w:rsidRDefault="00155446" w:rsidP="00C07AFA">
            <w:pPr>
              <w:jc w:val="center"/>
              <w:rPr>
                <w:sz w:val="24"/>
              </w:rPr>
            </w:pPr>
          </w:p>
        </w:tc>
        <w:tc>
          <w:tcPr>
            <w:tcW w:w="2143" w:type="dxa"/>
            <w:gridSpan w:val="2"/>
          </w:tcPr>
          <w:p w14:paraId="0B9EC8A0" w14:textId="77777777" w:rsidR="00155446" w:rsidRDefault="00155446" w:rsidP="00C07AFA">
            <w:pPr>
              <w:jc w:val="center"/>
              <w:rPr>
                <w:sz w:val="24"/>
              </w:rPr>
            </w:pPr>
          </w:p>
        </w:tc>
      </w:tr>
      <w:tr w:rsidR="00155446" w14:paraId="33353EA0" w14:textId="77777777" w:rsidTr="00C07AFA">
        <w:tc>
          <w:tcPr>
            <w:tcW w:w="9900" w:type="dxa"/>
            <w:gridSpan w:val="4"/>
            <w:shd w:val="clear" w:color="auto" w:fill="F7CAAC"/>
          </w:tcPr>
          <w:p w14:paraId="53BDCB83" w14:textId="77777777" w:rsidR="00155446" w:rsidRDefault="00155446" w:rsidP="00C07AFA">
            <w:pPr>
              <w:rPr>
                <w:sz w:val="24"/>
              </w:rPr>
            </w:pPr>
            <w:r>
              <w:rPr>
                <w:b/>
              </w:rPr>
              <w:t>Odborné aktivity vztahující se k tvůrčí, resp. vědecké a umělecké činnosti vysoké školy, která souvisí se studijním programem</w:t>
            </w:r>
          </w:p>
        </w:tc>
      </w:tr>
      <w:tr w:rsidR="00155446" w14:paraId="57093C69" w14:textId="77777777" w:rsidTr="00893E07">
        <w:trPr>
          <w:trHeight w:val="20"/>
        </w:trPr>
        <w:tc>
          <w:tcPr>
            <w:tcW w:w="9900" w:type="dxa"/>
            <w:gridSpan w:val="4"/>
            <w:shd w:val="clear" w:color="auto" w:fill="FFFFFF"/>
          </w:tcPr>
          <w:p w14:paraId="1CB05865" w14:textId="3FEB10B7" w:rsidR="00155446" w:rsidRPr="00D07615" w:rsidRDefault="00155446" w:rsidP="00C07AFA">
            <w:r w:rsidRPr="00D07615">
              <w:t xml:space="preserve">Pracovníci </w:t>
            </w:r>
            <w:r>
              <w:t xml:space="preserve">tvořící personální zabezpečení programu </w:t>
            </w:r>
            <w:r w:rsidR="007674A9">
              <w:t xml:space="preserve">se zapojili </w:t>
            </w:r>
            <w:r w:rsidRPr="00D07615">
              <w:t>do univerzitního projektu s názvem „Institucionální kvalita a rozvoj strategie vědy na UTB ve Zlíně (Operační program Výzkum, vývoj a vzdělávání, výzva Rozvoj kapacit pro výzkum a vývoj II, r. č. CZ.02.2.69/0.0/0.0/18_054/0014623)“, jehož hlavním cílem je systematické zvýšení kvality vzdělávací činnosti, účinnosti a přístupu ke vzdělávání na UTB, do  celonuniverzitního "Strategického projektu UTB ve Zlíně", reg. č. CZ.02.2.69/0.0/0.0/16_015/0002204 a do interní soutěže UTB ve Zlíně, jakož i do dalších interních soutěží UTB.</w:t>
            </w:r>
          </w:p>
          <w:p w14:paraId="343BCD1F" w14:textId="77777777" w:rsidR="00155446" w:rsidRPr="00D07615" w:rsidRDefault="00155446" w:rsidP="00C07AFA"/>
          <w:p w14:paraId="213A612B" w14:textId="11C1C21F" w:rsidR="00155446" w:rsidRPr="00D07615" w:rsidRDefault="00155446" w:rsidP="00C07AFA">
            <w:r w:rsidRPr="00D07615">
              <w:t>Drábková Lenka Mgr. Ph.D.</w:t>
            </w:r>
            <w:r w:rsidRPr="00D07615">
              <w:tab/>
              <w:t xml:space="preserve">Institucionální kvalita a rozvoj vědy na UTB ve Zlíně, </w:t>
            </w:r>
            <w:r w:rsidR="002A1E03">
              <w:br/>
            </w:r>
            <w:r w:rsidR="002A1E03">
              <w:tab/>
            </w:r>
            <w:r w:rsidR="002A1E03">
              <w:tab/>
            </w:r>
            <w:r w:rsidR="002A1E03">
              <w:tab/>
            </w:r>
            <w:r w:rsidRPr="00D07615">
              <w:t>reg. č. CZ.02.2.69/0.0/0.0/18_054/0014623 (11/2020-4/2021)</w:t>
            </w:r>
          </w:p>
          <w:p w14:paraId="57AE77AD" w14:textId="77777777" w:rsidR="00155446" w:rsidRDefault="00155446" w:rsidP="00C07AFA">
            <w:r w:rsidRPr="00D07615">
              <w:t>Nemčoková Katarína PhDr. Ph.D.</w:t>
            </w:r>
            <w:r w:rsidRPr="00D07615">
              <w:tab/>
              <w:t xml:space="preserve">Institucionální kvalita a rozvoj vědy na UTB ve Zlíně, </w:t>
            </w:r>
          </w:p>
          <w:p w14:paraId="5B320582" w14:textId="42C4132A" w:rsidR="00155446" w:rsidRPr="00D07615" w:rsidRDefault="002A1E03" w:rsidP="00C07AFA">
            <w:r>
              <w:tab/>
            </w:r>
            <w:r w:rsidR="00155446">
              <w:tab/>
            </w:r>
            <w:r w:rsidR="00155446">
              <w:tab/>
            </w:r>
            <w:r w:rsidR="00155446" w:rsidRPr="00D07615">
              <w:t>reg. č. CZ.02.2.69/0.0/0.0/18_054/0014623 (1/2020-11/2021)</w:t>
            </w:r>
          </w:p>
          <w:p w14:paraId="290A2804" w14:textId="482DDDA2" w:rsidR="00155446" w:rsidRDefault="00155446" w:rsidP="00C07AFA">
            <w:r w:rsidRPr="00D07615">
              <w:t>Sampey Daniel Paul MFA</w:t>
            </w:r>
            <w:r w:rsidRPr="00D07615">
              <w:tab/>
            </w:r>
            <w:r w:rsidR="002A1E03">
              <w:tab/>
            </w:r>
            <w:r w:rsidRPr="00D07615">
              <w:t xml:space="preserve">Institucionální kvalita a rozvoj vědy na UTB ve Zlíně, </w:t>
            </w:r>
          </w:p>
          <w:p w14:paraId="05ADE87D" w14:textId="000AE640" w:rsidR="00155446" w:rsidRPr="00D07615" w:rsidRDefault="00155446" w:rsidP="00C07AFA">
            <w:r>
              <w:tab/>
            </w:r>
            <w:r w:rsidR="002A1E03">
              <w:tab/>
            </w:r>
            <w:r>
              <w:tab/>
            </w:r>
            <w:r w:rsidRPr="00D07615">
              <w:t>reg. č. CZ.02.2.69/0.0/0.0/18_054/0014623 (11/2020-4/2021)</w:t>
            </w:r>
          </w:p>
          <w:p w14:paraId="7BBCBE60" w14:textId="77777777" w:rsidR="00155446" w:rsidRDefault="00155446" w:rsidP="00C07AFA">
            <w:r w:rsidRPr="00D07615">
              <w:t>Shurma Svitlana M.A. Ph.D.</w:t>
            </w:r>
            <w:r w:rsidRPr="00D07615">
              <w:tab/>
              <w:t xml:space="preserve">Institucionální kvalita a rozvoj vědy na UTB ve Zlíně, </w:t>
            </w:r>
          </w:p>
          <w:p w14:paraId="12E06735" w14:textId="7F9E85B1" w:rsidR="00155446" w:rsidRDefault="002A1E03" w:rsidP="00C07AFA">
            <w:r>
              <w:tab/>
            </w:r>
            <w:r w:rsidR="00155446">
              <w:tab/>
            </w:r>
            <w:r w:rsidR="00155446">
              <w:tab/>
            </w:r>
            <w:r w:rsidR="00155446" w:rsidRPr="00D07615">
              <w:t>reg. č. CZ.02.2.69/0.0/0.0/18_054/0014623 (11/2020-4/2021)</w:t>
            </w:r>
          </w:p>
          <w:p w14:paraId="45E41952" w14:textId="107CD42B" w:rsidR="00155446" w:rsidRDefault="00155446" w:rsidP="00C07AFA"/>
          <w:p w14:paraId="1FE43157" w14:textId="77777777" w:rsidR="00893E07" w:rsidRDefault="00893E07" w:rsidP="00C07AFA"/>
          <w:p w14:paraId="5AAC3A0D" w14:textId="2A0A8363" w:rsidR="00155446" w:rsidRDefault="00155446" w:rsidP="00C07AFA">
            <w:r>
              <w:t xml:space="preserve">Ústav moderních jazyků literatur pravidelně řeší kompetitivní interní projekt </w:t>
            </w:r>
            <w:r w:rsidR="00DA4974">
              <w:t>DK</w:t>
            </w:r>
            <w:r>
              <w:t>RVO v oblasti filologie, jehož hlavním řešitelem je navržený garant předkládaného studijního programu:</w:t>
            </w:r>
          </w:p>
          <w:p w14:paraId="1C3BE7B5" w14:textId="77777777" w:rsidR="00155446" w:rsidRDefault="00155446" w:rsidP="00C07AFA"/>
          <w:p w14:paraId="4134BC35" w14:textId="77777777" w:rsidR="00155446" w:rsidRDefault="00155446" w:rsidP="00C07AFA">
            <w:r>
              <w:t>2022</w:t>
            </w:r>
            <w:r>
              <w:tab/>
            </w:r>
            <w:r w:rsidRPr="003F7071">
              <w:t>Jazyk a kultura v kontextu výzev 21. století</w:t>
            </w:r>
          </w:p>
          <w:p w14:paraId="1F251299" w14:textId="77777777" w:rsidR="00155446" w:rsidRDefault="00155446" w:rsidP="00C07AFA">
            <w:r>
              <w:t>2021</w:t>
            </w:r>
            <w:r>
              <w:tab/>
            </w:r>
            <w:r w:rsidRPr="003F7071">
              <w:t>Jazyk, text a diskurz napříč kulturami</w:t>
            </w:r>
          </w:p>
          <w:p w14:paraId="6C474D26" w14:textId="77777777" w:rsidR="00155446" w:rsidRDefault="00155446" w:rsidP="00C07AFA">
            <w:r>
              <w:t>2020</w:t>
            </w:r>
            <w:r>
              <w:tab/>
            </w:r>
            <w:r w:rsidRPr="003F7071">
              <w:t>Taxonomické a meronomické vztahy v jazyce a kultuře</w:t>
            </w:r>
          </w:p>
          <w:p w14:paraId="089AA837" w14:textId="7D795461" w:rsidR="001C3250" w:rsidRDefault="00155446" w:rsidP="00C07AFA">
            <w:r>
              <w:t>2019</w:t>
            </w:r>
            <w:r>
              <w:tab/>
            </w:r>
            <w:r w:rsidRPr="00215099">
              <w:t>Pluralismus v literatuře a kultuře</w:t>
            </w:r>
          </w:p>
          <w:p w14:paraId="229005BA" w14:textId="77777777" w:rsidR="001C3250" w:rsidRDefault="001C3250" w:rsidP="00C07AFA"/>
          <w:p w14:paraId="1B373706" w14:textId="71B4077C" w:rsidR="00155446" w:rsidRDefault="00155446" w:rsidP="00C07AFA">
            <w:r>
              <w:t>Členové ústavu podílející se na realizaci programu působí v redakčních radách oborových časopisů:</w:t>
            </w:r>
          </w:p>
          <w:p w14:paraId="3046B1BB" w14:textId="77777777" w:rsidR="00155446" w:rsidRPr="00365F29" w:rsidRDefault="00155446" w:rsidP="00155446">
            <w:pPr>
              <w:numPr>
                <w:ilvl w:val="0"/>
                <w:numId w:val="128"/>
              </w:numPr>
            </w:pPr>
            <w:r w:rsidRPr="00365F29">
              <w:t>American and British Studies Annual</w:t>
            </w:r>
          </w:p>
          <w:p w14:paraId="2D0FCA5C" w14:textId="77777777" w:rsidR="00155446" w:rsidRPr="00365F29" w:rsidRDefault="00155446" w:rsidP="00155446">
            <w:pPr>
              <w:numPr>
                <w:ilvl w:val="0"/>
                <w:numId w:val="128"/>
              </w:numPr>
            </w:pPr>
            <w:r w:rsidRPr="00365F29">
              <w:t>Theatralia: revue současného myšlení o divadelní kultuře</w:t>
            </w:r>
          </w:p>
          <w:p w14:paraId="51D2F18E" w14:textId="77777777" w:rsidR="00155446" w:rsidRPr="00365F29" w:rsidRDefault="00155446" w:rsidP="00155446">
            <w:pPr>
              <w:numPr>
                <w:ilvl w:val="0"/>
                <w:numId w:val="128"/>
              </w:numPr>
            </w:pPr>
            <w:r w:rsidRPr="00365F29">
              <w:t>Usta ad Albim Bohemica</w:t>
            </w:r>
          </w:p>
          <w:p w14:paraId="2489AF07" w14:textId="77777777" w:rsidR="00155446" w:rsidRDefault="00155446" w:rsidP="00C07AFA"/>
          <w:p w14:paraId="510C5C3C" w14:textId="77777777" w:rsidR="00155446" w:rsidRDefault="00155446" w:rsidP="00C07AFA">
            <w:r>
              <w:t>Členové ústavu podílející se na realizaci programu působí v odborných společnostech:</w:t>
            </w:r>
          </w:p>
          <w:p w14:paraId="623B4894" w14:textId="77777777" w:rsidR="00155446" w:rsidRPr="00365F29" w:rsidRDefault="00155446" w:rsidP="00155446">
            <w:pPr>
              <w:numPr>
                <w:ilvl w:val="0"/>
                <w:numId w:val="129"/>
              </w:numPr>
            </w:pPr>
            <w:r w:rsidRPr="00365F29">
              <w:t>Association of Applied Linguistics</w:t>
            </w:r>
          </w:p>
          <w:p w14:paraId="175C4D5B" w14:textId="77777777" w:rsidR="00155446" w:rsidRPr="00365F29" w:rsidRDefault="00155446" w:rsidP="00155446">
            <w:pPr>
              <w:numPr>
                <w:ilvl w:val="0"/>
                <w:numId w:val="129"/>
              </w:numPr>
            </w:pPr>
            <w:r w:rsidRPr="00365F29">
              <w:t>Česká a Slovenská asociace amerikanistů</w:t>
            </w:r>
          </w:p>
          <w:p w14:paraId="4B104BA3" w14:textId="77777777" w:rsidR="00155446" w:rsidRPr="00365F29" w:rsidRDefault="00155446" w:rsidP="00155446">
            <w:pPr>
              <w:numPr>
                <w:ilvl w:val="0"/>
                <w:numId w:val="129"/>
              </w:numPr>
            </w:pPr>
            <w:r w:rsidRPr="00365F29">
              <w:t>Československé sdružení uživatelů TeXu</w:t>
            </w:r>
          </w:p>
          <w:p w14:paraId="4B32932A" w14:textId="77777777" w:rsidR="00155446" w:rsidRPr="00365F29" w:rsidRDefault="00155446" w:rsidP="00155446">
            <w:pPr>
              <w:numPr>
                <w:ilvl w:val="0"/>
                <w:numId w:val="129"/>
              </w:numPr>
            </w:pPr>
            <w:r w:rsidRPr="00365F29">
              <w:t>European Association for American Studies</w:t>
            </w:r>
          </w:p>
          <w:p w14:paraId="6E44A220" w14:textId="77777777" w:rsidR="00155446" w:rsidRPr="00365F29" w:rsidRDefault="00155446" w:rsidP="00155446">
            <w:pPr>
              <w:numPr>
                <w:ilvl w:val="0"/>
                <w:numId w:val="129"/>
              </w:numPr>
            </w:pPr>
            <w:r w:rsidRPr="00365F29">
              <w:t>Kultúrna a edukačná grantová agentúra Ministerstva školstva, vedy, výskumu a športu Slovenskej republiky</w:t>
            </w:r>
          </w:p>
          <w:p w14:paraId="5A0C86BB" w14:textId="77777777" w:rsidR="00155446" w:rsidRPr="00365F29" w:rsidRDefault="00155446" w:rsidP="00155446">
            <w:pPr>
              <w:numPr>
                <w:ilvl w:val="0"/>
                <w:numId w:val="129"/>
              </w:numPr>
            </w:pPr>
            <w:r w:rsidRPr="00365F29">
              <w:t>Slovenská jazykovedná spoločnosť pri Jazykovednom ústave Ľ. Štúra</w:t>
            </w:r>
          </w:p>
          <w:p w14:paraId="2D999D5C" w14:textId="77777777" w:rsidR="00155446" w:rsidRPr="00365F29" w:rsidRDefault="00155446" w:rsidP="00155446">
            <w:pPr>
              <w:numPr>
                <w:ilvl w:val="0"/>
                <w:numId w:val="129"/>
              </w:numPr>
            </w:pPr>
            <w:r w:rsidRPr="00365F29">
              <w:t>Slovenská komora angličtinárov</w:t>
            </w:r>
          </w:p>
          <w:p w14:paraId="79369BB3" w14:textId="77777777" w:rsidR="00155446" w:rsidRPr="00365F29" w:rsidRDefault="00155446" w:rsidP="00155446">
            <w:pPr>
              <w:numPr>
                <w:ilvl w:val="0"/>
                <w:numId w:val="129"/>
              </w:numPr>
            </w:pPr>
            <w:r w:rsidRPr="00365F29">
              <w:t>Societas Linguistica Europaea</w:t>
            </w:r>
          </w:p>
          <w:p w14:paraId="3F001498" w14:textId="77777777" w:rsidR="00155446" w:rsidRPr="00365F29" w:rsidRDefault="00155446" w:rsidP="00155446">
            <w:pPr>
              <w:numPr>
                <w:ilvl w:val="0"/>
                <w:numId w:val="129"/>
              </w:numPr>
            </w:pPr>
            <w:r w:rsidRPr="00365F29">
              <w:t>Southern Studies Forum</w:t>
            </w:r>
          </w:p>
          <w:p w14:paraId="0122DAB9" w14:textId="77777777" w:rsidR="00155446" w:rsidRPr="00365F29" w:rsidRDefault="00155446" w:rsidP="00155446">
            <w:pPr>
              <w:numPr>
                <w:ilvl w:val="0"/>
                <w:numId w:val="129"/>
              </w:numPr>
            </w:pPr>
            <w:r w:rsidRPr="00365F29">
              <w:t>Svaz germanistů České republiky</w:t>
            </w:r>
          </w:p>
          <w:p w14:paraId="312D93F8" w14:textId="77777777" w:rsidR="00155446" w:rsidRPr="00365F29" w:rsidRDefault="00155446" w:rsidP="00155446">
            <w:pPr>
              <w:numPr>
                <w:ilvl w:val="0"/>
                <w:numId w:val="129"/>
              </w:numPr>
            </w:pPr>
            <w:r w:rsidRPr="00365F29">
              <w:t>Ukrainian Translator Trainers</w:t>
            </w:r>
            <w:r>
              <w:t>’</w:t>
            </w:r>
            <w:r w:rsidRPr="00365F29">
              <w:t xml:space="preserve"> Union</w:t>
            </w:r>
          </w:p>
          <w:p w14:paraId="3C9263BE" w14:textId="77777777" w:rsidR="00155446" w:rsidRDefault="00155446" w:rsidP="00C07AFA">
            <w:pPr>
              <w:rPr>
                <w:b/>
              </w:rPr>
            </w:pPr>
          </w:p>
        </w:tc>
      </w:tr>
      <w:tr w:rsidR="00155446" w14:paraId="222A0516" w14:textId="77777777" w:rsidTr="00C07AFA">
        <w:trPr>
          <w:trHeight w:val="306"/>
        </w:trPr>
        <w:tc>
          <w:tcPr>
            <w:tcW w:w="9900" w:type="dxa"/>
            <w:gridSpan w:val="4"/>
            <w:shd w:val="clear" w:color="auto" w:fill="F7CAAC"/>
            <w:vAlign w:val="center"/>
          </w:tcPr>
          <w:p w14:paraId="185F7C23" w14:textId="77777777" w:rsidR="00155446" w:rsidRDefault="00155446" w:rsidP="00C07AFA">
            <w:pPr>
              <w:rPr>
                <w:b/>
              </w:rPr>
            </w:pPr>
            <w:r>
              <w:rPr>
                <w:b/>
              </w:rPr>
              <w:t>Informace o spolupráci s praxí vztahující se ke studijnímu programu</w:t>
            </w:r>
          </w:p>
        </w:tc>
      </w:tr>
      <w:tr w:rsidR="00155446" w14:paraId="0FF64FC4" w14:textId="77777777" w:rsidTr="00C07AFA">
        <w:trPr>
          <w:trHeight w:val="1700"/>
        </w:trPr>
        <w:tc>
          <w:tcPr>
            <w:tcW w:w="9900" w:type="dxa"/>
            <w:gridSpan w:val="4"/>
            <w:shd w:val="clear" w:color="auto" w:fill="FFFFFF"/>
          </w:tcPr>
          <w:p w14:paraId="4111E393" w14:textId="5359E1D0" w:rsidR="00155446" w:rsidRDefault="00155446" w:rsidP="00C07AFA">
            <w:r w:rsidRPr="00F810F1">
              <w:t>S praxí</w:t>
            </w:r>
            <w:r>
              <w:t xml:space="preserve"> spolupracují především kolegové zabývající se problematikou překladu, ať už formou knižních překladů (dr. Vladimíra Fonfárová: Savile, Steven. </w:t>
            </w:r>
            <w:r>
              <w:rPr>
                <w:i/>
              </w:rPr>
              <w:t>Skleněné město</w:t>
            </w:r>
            <w:r>
              <w:t xml:space="preserve">. Praha: Knihy Fénix, 2019; Nugent, Liz. </w:t>
            </w:r>
            <w:r>
              <w:rPr>
                <w:i/>
              </w:rPr>
              <w:t>Hádanka jménem Oliver</w:t>
            </w:r>
            <w:r>
              <w:t xml:space="preserve">. Praha: Dobrovský, 2018; McMahon, Jennifer. </w:t>
            </w:r>
            <w:r>
              <w:rPr>
                <w:i/>
              </w:rPr>
              <w:t>Zimní lidé</w:t>
            </w:r>
            <w:r>
              <w:t xml:space="preserve">. Praha: Dobrovský, 2017; Tibballs, Kirsten. </w:t>
            </w:r>
            <w:r>
              <w:rPr>
                <w:i/>
              </w:rPr>
              <w:t>Čokoláda</w:t>
            </w:r>
            <w:r>
              <w:t xml:space="preserve">. Praha: Dobrovský, 2016), nebo ve formě </w:t>
            </w:r>
            <w:r w:rsidR="00A65179">
              <w:t>p</w:t>
            </w:r>
            <w:r>
              <w:t>řekladů filmových titulků a katalogových materiálů na festivalech (Ji.Hlava, mezinárodní festival dokumentárních filmů, od r. 2022; Zlínfest, mezinárodní festival filmů pro děti a mládež, od r. 2013;</w:t>
            </w:r>
          </w:p>
          <w:p w14:paraId="66545C49" w14:textId="77777777" w:rsidR="00155446" w:rsidRDefault="00155446" w:rsidP="00C07AFA">
            <w:r>
              <w:t>Juniorfest, mezinárodní festival filmů pro děti a mládež, od r. 2017; UK/UH dny britského filmu a kultury, 2015–2017;</w:t>
            </w:r>
          </w:p>
          <w:p w14:paraId="4D654D36" w14:textId="77777777" w:rsidR="00155446" w:rsidRPr="00F810F1" w:rsidRDefault="00155446" w:rsidP="00C07AFA">
            <w:r>
              <w:t>Cinebenelux, přehlídka filmů zemí Beneluxu, 2012–2013).</w:t>
            </w:r>
          </w:p>
          <w:p w14:paraId="424FF1A6" w14:textId="77777777" w:rsidR="00155446" w:rsidRPr="00F810F1" w:rsidRDefault="00155446" w:rsidP="00C07AFA"/>
        </w:tc>
      </w:tr>
    </w:tbl>
    <w:p w14:paraId="775EB93D" w14:textId="77777777" w:rsidR="00155446" w:rsidRDefault="00155446" w:rsidP="00155446">
      <w:pPr>
        <w:spacing w:after="160" w:line="259" w:lineRule="auto"/>
      </w:pPr>
    </w:p>
    <w:p w14:paraId="07F54B5B" w14:textId="77777777" w:rsidR="00155446" w:rsidRDefault="00155446" w:rsidP="00155446">
      <w:pPr>
        <w:spacing w:after="160" w:line="259" w:lineRule="auto"/>
      </w:pPr>
    </w:p>
    <w:p w14:paraId="68588EA4" w14:textId="77777777" w:rsidR="00155446" w:rsidRDefault="00155446" w:rsidP="001554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155446" w14:paraId="46B10C80" w14:textId="77777777" w:rsidTr="00C07AFA">
        <w:tc>
          <w:tcPr>
            <w:tcW w:w="9859" w:type="dxa"/>
            <w:tcBorders>
              <w:bottom w:val="double" w:sz="4" w:space="0" w:color="auto"/>
            </w:tcBorders>
            <w:shd w:val="clear" w:color="auto" w:fill="BDD6EE"/>
          </w:tcPr>
          <w:p w14:paraId="28650657" w14:textId="72991160" w:rsidR="00155446" w:rsidRDefault="0064141F" w:rsidP="00C07AFA">
            <w:pPr>
              <w:jc w:val="both"/>
              <w:rPr>
                <w:b/>
                <w:sz w:val="28"/>
              </w:rPr>
            </w:pPr>
            <w:r>
              <w:rPr>
                <w:b/>
                <w:sz w:val="28"/>
              </w:rPr>
              <w:fldChar w:fldCharType="begin"/>
            </w:r>
            <w:r>
              <w:rPr>
                <w:b/>
                <w:sz w:val="28"/>
              </w:rPr>
              <w:instrText xml:space="preserve"> TC  "</w:instrText>
            </w:r>
            <w:bookmarkStart w:id="13" w:name="_Toc126706957"/>
            <w:r>
              <w:rPr>
                <w:b/>
                <w:sz w:val="28"/>
              </w:rPr>
              <w:instrText>C-III – Informační zabezpečení studijního programu</w:instrText>
            </w:r>
            <w:bookmarkEnd w:id="13"/>
            <w:r>
              <w:rPr>
                <w:b/>
                <w:sz w:val="28"/>
              </w:rPr>
              <w:instrText xml:space="preserve">" </w:instrText>
            </w:r>
            <w:r>
              <w:rPr>
                <w:b/>
                <w:sz w:val="28"/>
              </w:rPr>
              <w:fldChar w:fldCharType="end"/>
            </w:r>
            <w:r w:rsidR="00155446">
              <w:rPr>
                <w:b/>
                <w:sz w:val="28"/>
              </w:rPr>
              <w:t>C-III – Informační zabezpečení studijního programu</w:t>
            </w:r>
          </w:p>
        </w:tc>
      </w:tr>
      <w:tr w:rsidR="00155446" w14:paraId="60A31C99" w14:textId="77777777" w:rsidTr="00C07AFA">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1395CA0" w14:textId="77777777" w:rsidR="00155446" w:rsidRDefault="00155446" w:rsidP="00C07AFA">
            <w:r>
              <w:rPr>
                <w:b/>
              </w:rPr>
              <w:t xml:space="preserve">Název a stručný popis studijního informačního systému </w:t>
            </w:r>
          </w:p>
        </w:tc>
      </w:tr>
      <w:tr w:rsidR="00155446" w14:paraId="7B3793CA" w14:textId="77777777" w:rsidTr="00C07AFA">
        <w:trPr>
          <w:trHeight w:val="2268"/>
        </w:trPr>
        <w:tc>
          <w:tcPr>
            <w:tcW w:w="9859" w:type="dxa"/>
            <w:tcBorders>
              <w:top w:val="single" w:sz="2" w:space="0" w:color="auto"/>
              <w:left w:val="single" w:sz="2" w:space="0" w:color="auto"/>
              <w:bottom w:val="single" w:sz="2" w:space="0" w:color="auto"/>
              <w:right w:val="single" w:sz="2" w:space="0" w:color="auto"/>
            </w:tcBorders>
          </w:tcPr>
          <w:p w14:paraId="6C8CF571" w14:textId="77777777" w:rsidR="00155446" w:rsidRDefault="00155446" w:rsidP="00C07AFA">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roli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 Blíže viz E-Sebehodnotící zpráva Standard 1.12.</w:t>
            </w:r>
          </w:p>
          <w:p w14:paraId="76B0E469" w14:textId="77777777" w:rsidR="00155446" w:rsidRDefault="00155446" w:rsidP="00C07AFA"/>
        </w:tc>
      </w:tr>
      <w:tr w:rsidR="00155446" w14:paraId="5A177EAB" w14:textId="77777777" w:rsidTr="00C07AFA">
        <w:trPr>
          <w:trHeight w:val="283"/>
        </w:trPr>
        <w:tc>
          <w:tcPr>
            <w:tcW w:w="9859" w:type="dxa"/>
            <w:shd w:val="clear" w:color="auto" w:fill="F7CAAC"/>
            <w:vAlign w:val="center"/>
          </w:tcPr>
          <w:p w14:paraId="1E2DB222" w14:textId="77777777" w:rsidR="00155446" w:rsidRDefault="00155446" w:rsidP="00C07AFA">
            <w:pPr>
              <w:rPr>
                <w:b/>
              </w:rPr>
            </w:pPr>
            <w:r>
              <w:rPr>
                <w:b/>
              </w:rPr>
              <w:t>Přístup ke studijní literatuře</w:t>
            </w:r>
          </w:p>
        </w:tc>
      </w:tr>
      <w:tr w:rsidR="00155446" w14:paraId="7F9920AA" w14:textId="77777777" w:rsidTr="00C07AFA">
        <w:trPr>
          <w:trHeight w:val="2268"/>
        </w:trPr>
        <w:tc>
          <w:tcPr>
            <w:tcW w:w="9859" w:type="dxa"/>
          </w:tcPr>
          <w:p w14:paraId="5263486D" w14:textId="77777777" w:rsidR="00155446" w:rsidRDefault="00155446" w:rsidP="00C07AFA">
            <w:r w:rsidRPr="00A07566">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 také čtenáři z řad odborné veřejnosti, neboť se jedná o největší univerzitní odbornou knihovnu ve Zlínském kraji. Kromě centrálního pracoviště ve Zlíně provozuje Knihovna UTB ještě i areálovou studovnu v Uherském Hradišti. Zde je deponována stále se rozrůstající sbírka tištěných knih, přičemž je provozována také služba pravidelného dovozu literatury ze Zlínské centrály. V knihovně je 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 relaxační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která je neustále doplňována.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http://publikace.k.utb.cz. Knihovna také nabízí kurzy a konzultace pro studenty, zaměstnance, doktorandy a širokou veřejnost. </w:t>
            </w:r>
          </w:p>
          <w:p w14:paraId="45DE636D" w14:textId="77777777" w:rsidR="00155446" w:rsidRPr="00A07566" w:rsidRDefault="00155446" w:rsidP="00C07AFA"/>
        </w:tc>
      </w:tr>
      <w:tr w:rsidR="00155446" w14:paraId="48D6914E" w14:textId="77777777" w:rsidTr="00C07AFA">
        <w:trPr>
          <w:trHeight w:val="283"/>
        </w:trPr>
        <w:tc>
          <w:tcPr>
            <w:tcW w:w="9859" w:type="dxa"/>
            <w:shd w:val="clear" w:color="auto" w:fill="F7CAAC"/>
            <w:vAlign w:val="center"/>
          </w:tcPr>
          <w:p w14:paraId="30871252" w14:textId="77777777" w:rsidR="00155446" w:rsidRDefault="00155446" w:rsidP="00C07AFA">
            <w:r>
              <w:rPr>
                <w:b/>
              </w:rPr>
              <w:t>Přehled zpřístupněných databází</w:t>
            </w:r>
          </w:p>
        </w:tc>
      </w:tr>
      <w:tr w:rsidR="00155446" w14:paraId="2F89DECB" w14:textId="77777777" w:rsidTr="00C07AFA">
        <w:trPr>
          <w:trHeight w:val="20"/>
        </w:trPr>
        <w:tc>
          <w:tcPr>
            <w:tcW w:w="9859" w:type="dxa"/>
          </w:tcPr>
          <w:p w14:paraId="6A913C0B" w14:textId="77777777" w:rsidR="00155446" w:rsidRDefault="00155446" w:rsidP="00C07AFA">
            <w:r>
              <w:t xml:space="preserve">Knihovna UTB si dlouhodobě zakládá na široké nabídce elektronických informačních zdrojů pro účely výuky, </w:t>
            </w:r>
          </w:p>
          <w:p w14:paraId="60B9629D" w14:textId="77777777" w:rsidR="00155446" w:rsidRDefault="00155446" w:rsidP="00C07AFA">
            <w:r>
              <w:t>ale i podpory vědecko-výzkumného procesu. Zdroje jsou nabízeny prostřednictvím špičkových technologií, které podporují komfortní práci a vysoké využití nabízených databází. Veškeré informační zdroje jsou dostupné skrze moderní centrální portál https://vufind.katalog.k.utb.cz/EDS,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w:t>
            </w:r>
          </w:p>
          <w:p w14:paraId="4308FB19" w14:textId="77777777" w:rsidR="00155446" w:rsidRDefault="00155446" w:rsidP="00C07AFA"/>
          <w:p w14:paraId="4A95D4A9" w14:textId="77777777" w:rsidR="00155446" w:rsidRDefault="00155446" w:rsidP="00C07AFA">
            <w:r>
              <w:t>Konkrétní dostupné databáze:</w:t>
            </w:r>
          </w:p>
          <w:p w14:paraId="710C246B" w14:textId="77777777" w:rsidR="00155446" w:rsidRDefault="00155446" w:rsidP="00155446">
            <w:pPr>
              <w:numPr>
                <w:ilvl w:val="0"/>
                <w:numId w:val="127"/>
              </w:numPr>
            </w:pPr>
            <w:r>
              <w:t>Citační databáze Web of Science a Scopus</w:t>
            </w:r>
          </w:p>
          <w:p w14:paraId="79DE1295" w14:textId="77777777" w:rsidR="00155446" w:rsidRDefault="00155446" w:rsidP="00155446">
            <w:pPr>
              <w:numPr>
                <w:ilvl w:val="0"/>
                <w:numId w:val="127"/>
              </w:numPr>
            </w:pPr>
            <w:r>
              <w:t>Multioborové kolekce elektronických časopisů Elsevier ScienceDirect, Wiley Online Library, SpringerLink a další</w:t>
            </w:r>
          </w:p>
          <w:p w14:paraId="577BC5C1" w14:textId="77777777" w:rsidR="00155446" w:rsidRDefault="00155446" w:rsidP="00155446">
            <w:pPr>
              <w:numPr>
                <w:ilvl w:val="0"/>
                <w:numId w:val="127"/>
              </w:numPr>
            </w:pPr>
            <w:r>
              <w:t>Multioborové plnotextové databáze Ebsco a ProQuest</w:t>
            </w:r>
          </w:p>
          <w:p w14:paraId="425E5F0B" w14:textId="77777777" w:rsidR="00155446" w:rsidRDefault="00155446" w:rsidP="00155446">
            <w:pPr>
              <w:numPr>
                <w:ilvl w:val="0"/>
                <w:numId w:val="127"/>
              </w:numPr>
            </w:pPr>
            <w:r>
              <w:t xml:space="preserve">Relevantní oborové databáze </w:t>
            </w:r>
          </w:p>
          <w:p w14:paraId="39711259" w14:textId="77777777" w:rsidR="00155446" w:rsidRDefault="00155446" w:rsidP="00155446">
            <w:pPr>
              <w:numPr>
                <w:ilvl w:val="0"/>
                <w:numId w:val="127"/>
              </w:numPr>
            </w:pPr>
            <w:r>
              <w:t>Významné české oborové zdroje jako např. digitální knihovna Bookport</w:t>
            </w:r>
          </w:p>
          <w:p w14:paraId="41D9A2A5" w14:textId="77777777" w:rsidR="00155446" w:rsidRDefault="00155446" w:rsidP="00C07AFA">
            <w:pPr>
              <w:ind w:left="1065"/>
            </w:pPr>
          </w:p>
          <w:p w14:paraId="55416443" w14:textId="77777777" w:rsidR="00155446" w:rsidRDefault="00155446" w:rsidP="00C07AFA">
            <w:r>
              <w:t>Seznam všech databází je dostupný zde: https://vufind.katalog.k.utb.cz/Content/list-of-databases</w:t>
            </w:r>
          </w:p>
          <w:p w14:paraId="48B053C1" w14:textId="77777777" w:rsidR="00155446" w:rsidRDefault="00155446" w:rsidP="00C07AFA"/>
        </w:tc>
      </w:tr>
      <w:tr w:rsidR="00155446" w14:paraId="211F8F1E" w14:textId="77777777" w:rsidTr="00C07AFA">
        <w:trPr>
          <w:trHeight w:val="284"/>
        </w:trPr>
        <w:tc>
          <w:tcPr>
            <w:tcW w:w="9859" w:type="dxa"/>
            <w:shd w:val="clear" w:color="auto" w:fill="F7CAAC"/>
            <w:vAlign w:val="center"/>
          </w:tcPr>
          <w:p w14:paraId="5734D6C1" w14:textId="77777777" w:rsidR="00155446" w:rsidRDefault="00155446" w:rsidP="00C07AFA">
            <w:pPr>
              <w:rPr>
                <w:b/>
              </w:rPr>
            </w:pPr>
            <w:r>
              <w:rPr>
                <w:b/>
              </w:rPr>
              <w:t>Název a stručný popis používaného antiplagiátorského systému</w:t>
            </w:r>
          </w:p>
        </w:tc>
      </w:tr>
      <w:tr w:rsidR="00155446" w14:paraId="73CD55F4" w14:textId="77777777" w:rsidTr="00C07AFA">
        <w:trPr>
          <w:trHeight w:val="2268"/>
        </w:trPr>
        <w:tc>
          <w:tcPr>
            <w:tcW w:w="9859" w:type="dxa"/>
            <w:shd w:val="clear" w:color="auto" w:fill="FFFFFF"/>
          </w:tcPr>
          <w:p w14:paraId="52C2460B" w14:textId="77777777" w:rsidR="00155446" w:rsidRDefault="00155446" w:rsidP="00C07AFA">
            <w:r>
              <w:t>V rámci předcházení a zamezování plagiátorství UTB ve Zlíně efektivně využívá po několik let antiplagiátorský systém Theses.cz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0205ED2A" w14:textId="77777777" w:rsidR="00155446" w:rsidRDefault="00155446" w:rsidP="00C07AFA"/>
          <w:p w14:paraId="38681D94" w14:textId="77777777" w:rsidR="00155446" w:rsidRDefault="00155446" w:rsidP="00C07AFA">
            <w:r>
              <w:t>Pro anglicky psané práce je nově k dispozici software Turnitin,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p w14:paraId="0D438EE3" w14:textId="77777777" w:rsidR="00155446" w:rsidRDefault="00155446" w:rsidP="00C07AFA"/>
        </w:tc>
      </w:tr>
    </w:tbl>
    <w:p w14:paraId="27677A63" w14:textId="77777777" w:rsidR="00155446" w:rsidRDefault="00155446" w:rsidP="00155446"/>
    <w:p w14:paraId="47CEEE79" w14:textId="77777777" w:rsidR="00155446" w:rsidRDefault="00155446" w:rsidP="00155446">
      <w:pPr>
        <w:spacing w:after="160" w:line="259" w:lineRule="auto"/>
      </w:pPr>
    </w:p>
    <w:p w14:paraId="689F6EDF" w14:textId="77777777" w:rsidR="00155446" w:rsidRDefault="00155446" w:rsidP="00155446">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155446" w14:paraId="4882604F" w14:textId="77777777" w:rsidTr="00C07AFA">
        <w:tc>
          <w:tcPr>
            <w:tcW w:w="9389" w:type="dxa"/>
            <w:gridSpan w:val="8"/>
            <w:tcBorders>
              <w:bottom w:val="double" w:sz="4" w:space="0" w:color="auto"/>
            </w:tcBorders>
            <w:shd w:val="clear" w:color="auto" w:fill="BDD6EE"/>
          </w:tcPr>
          <w:p w14:paraId="476D55D3" w14:textId="54273DF3" w:rsidR="00155446" w:rsidRDefault="0064141F" w:rsidP="00C07AFA">
            <w:pPr>
              <w:jc w:val="both"/>
              <w:rPr>
                <w:b/>
                <w:sz w:val="28"/>
              </w:rPr>
            </w:pPr>
            <w:r>
              <w:rPr>
                <w:b/>
                <w:sz w:val="28"/>
              </w:rPr>
              <w:fldChar w:fldCharType="begin"/>
            </w:r>
            <w:r>
              <w:rPr>
                <w:b/>
                <w:sz w:val="28"/>
              </w:rPr>
              <w:instrText xml:space="preserve"> TC  "</w:instrText>
            </w:r>
            <w:bookmarkStart w:id="14" w:name="_Toc126706958"/>
            <w:r>
              <w:rPr>
                <w:b/>
                <w:sz w:val="28"/>
              </w:rPr>
              <w:instrText>C-IV – Materiální zabezpečení studijního programu</w:instrText>
            </w:r>
            <w:bookmarkEnd w:id="14"/>
            <w:r>
              <w:rPr>
                <w:b/>
                <w:sz w:val="28"/>
              </w:rPr>
              <w:instrText xml:space="preserve">" </w:instrText>
            </w:r>
            <w:r>
              <w:rPr>
                <w:b/>
                <w:sz w:val="28"/>
              </w:rPr>
              <w:fldChar w:fldCharType="end"/>
            </w:r>
            <w:r w:rsidR="00155446">
              <w:rPr>
                <w:b/>
                <w:sz w:val="28"/>
              </w:rPr>
              <w:t xml:space="preserve">C-IV – </w:t>
            </w:r>
            <w:r w:rsidR="00155446">
              <w:rPr>
                <w:b/>
                <w:sz w:val="26"/>
                <w:szCs w:val="26"/>
              </w:rPr>
              <w:t>Materiální zabezpečení studijního programu</w:t>
            </w:r>
          </w:p>
        </w:tc>
      </w:tr>
      <w:tr w:rsidR="00155446" w14:paraId="6D9DED83" w14:textId="77777777" w:rsidTr="00C07AFA">
        <w:tc>
          <w:tcPr>
            <w:tcW w:w="3167" w:type="dxa"/>
            <w:tcBorders>
              <w:top w:val="single" w:sz="2" w:space="0" w:color="auto"/>
              <w:left w:val="single" w:sz="2" w:space="0" w:color="auto"/>
              <w:bottom w:val="single" w:sz="2" w:space="0" w:color="auto"/>
              <w:right w:val="single" w:sz="2" w:space="0" w:color="auto"/>
            </w:tcBorders>
            <w:shd w:val="clear" w:color="auto" w:fill="F7CAAC"/>
          </w:tcPr>
          <w:p w14:paraId="4CB59CAD" w14:textId="77777777" w:rsidR="00155446" w:rsidRDefault="00155446" w:rsidP="00C07AFA">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6E487ADA" w14:textId="77777777" w:rsidR="00155446" w:rsidRDefault="00155446" w:rsidP="00C07AFA">
            <w:r w:rsidRPr="009D7018">
              <w:t>Fakulta humanitních studií Univerzity To</w:t>
            </w:r>
            <w:r>
              <w:t>máše Bati ve Zlíně, Štefánikova </w:t>
            </w:r>
            <w:r w:rsidRPr="009D7018">
              <w:t>5670, 760 01 Zlín</w:t>
            </w:r>
          </w:p>
        </w:tc>
      </w:tr>
      <w:tr w:rsidR="00155446" w14:paraId="45C1FF16" w14:textId="77777777" w:rsidTr="00C07AFA">
        <w:tc>
          <w:tcPr>
            <w:tcW w:w="9389" w:type="dxa"/>
            <w:gridSpan w:val="8"/>
            <w:shd w:val="clear" w:color="auto" w:fill="F7CAAC"/>
          </w:tcPr>
          <w:p w14:paraId="5EAD9F38" w14:textId="77777777" w:rsidR="00155446" w:rsidRDefault="00155446" w:rsidP="00C07AFA">
            <w:pPr>
              <w:jc w:val="both"/>
              <w:rPr>
                <w:b/>
              </w:rPr>
            </w:pPr>
            <w:r>
              <w:rPr>
                <w:b/>
              </w:rPr>
              <w:t>Kapacita výukových místností pro teoretickou výuku</w:t>
            </w:r>
          </w:p>
        </w:tc>
      </w:tr>
      <w:tr w:rsidR="00155446" w14:paraId="6E3B08A4" w14:textId="77777777" w:rsidTr="00C07AFA">
        <w:trPr>
          <w:trHeight w:val="2268"/>
        </w:trPr>
        <w:tc>
          <w:tcPr>
            <w:tcW w:w="9389" w:type="dxa"/>
            <w:gridSpan w:val="8"/>
          </w:tcPr>
          <w:p w14:paraId="3E63BD5E" w14:textId="77777777" w:rsidR="00155446" w:rsidRDefault="00155446" w:rsidP="00C07AFA">
            <w:r>
              <w:t xml:space="preserve">Vzdělávací komplex UTB je nejnovější budovou Univerzity Tomáše Bati ve Zlíně oficiálně otevřenou koncem roku 2017. Jde o moderní budovu v centru Zlína respektující nejnovější trendy a požadavky na veřejně přístupné stavby a na vysokoškolská pracoviště. </w:t>
            </w:r>
          </w:p>
          <w:p w14:paraId="136498D7" w14:textId="77777777" w:rsidR="00155446" w:rsidRDefault="00155446" w:rsidP="00C07AFA">
            <w:r>
              <w:t xml:space="preserve"> </w:t>
            </w:r>
          </w:p>
          <w:p w14:paraId="154833D8" w14:textId="77777777" w:rsidR="00155446" w:rsidRDefault="00155446" w:rsidP="00C07AFA">
            <w:r>
              <w:t>Celková kapacita učeben: 495 studentů</w:t>
            </w:r>
            <w:r>
              <w:tab/>
            </w:r>
            <w:r>
              <w:tab/>
              <w:t xml:space="preserve">Celková kapacita seminárních místností: 410 studentů </w:t>
            </w:r>
          </w:p>
          <w:p w14:paraId="0DF9A0BE" w14:textId="77777777" w:rsidR="00155446" w:rsidRDefault="00155446" w:rsidP="00C07AFA">
            <w:r>
              <w:t>1 x posluchárna pro 250 studentů</w:t>
            </w:r>
            <w:r>
              <w:tab/>
            </w:r>
            <w:r>
              <w:tab/>
            </w:r>
            <w:r>
              <w:tab/>
              <w:t xml:space="preserve">5 x seminární místnost pro 30 studentů </w:t>
            </w:r>
          </w:p>
          <w:p w14:paraId="3C984023" w14:textId="77777777" w:rsidR="00155446" w:rsidRDefault="00155446" w:rsidP="00C07AFA">
            <w:r>
              <w:t>1 x posluchárna pro 98 studentů</w:t>
            </w:r>
            <w:r>
              <w:tab/>
            </w:r>
            <w:r>
              <w:tab/>
            </w:r>
            <w:r>
              <w:tab/>
              <w:t xml:space="preserve">3 x seminární místnost pro 36 studentů </w:t>
            </w:r>
          </w:p>
          <w:p w14:paraId="37E15183" w14:textId="77777777" w:rsidR="00155446" w:rsidRDefault="00155446" w:rsidP="00C07AFA">
            <w:r>
              <w:t>1 x posluchárna pro 77 studentů</w:t>
            </w:r>
            <w:r>
              <w:tab/>
            </w:r>
            <w:r>
              <w:tab/>
            </w:r>
            <w:r>
              <w:tab/>
              <w:t xml:space="preserve">2 x seminární místnost pro 40 studentů </w:t>
            </w:r>
          </w:p>
          <w:p w14:paraId="5A00DD6A" w14:textId="77777777" w:rsidR="00155446" w:rsidRDefault="00155446" w:rsidP="00C07AFA">
            <w:r>
              <w:t>1 x posluchárna pro 70 studentů</w:t>
            </w:r>
            <w:r>
              <w:tab/>
            </w:r>
            <w:r>
              <w:tab/>
            </w:r>
            <w:r>
              <w:tab/>
              <w:t>4 x seminární místnost pro 18 studentů</w:t>
            </w:r>
          </w:p>
        </w:tc>
      </w:tr>
      <w:tr w:rsidR="00155446" w14:paraId="759764AF" w14:textId="77777777" w:rsidTr="00C07AFA">
        <w:trPr>
          <w:trHeight w:val="202"/>
        </w:trPr>
        <w:tc>
          <w:tcPr>
            <w:tcW w:w="3368" w:type="dxa"/>
            <w:gridSpan w:val="3"/>
            <w:shd w:val="clear" w:color="auto" w:fill="F7CAAC"/>
          </w:tcPr>
          <w:p w14:paraId="69C77350" w14:textId="77777777" w:rsidR="00155446" w:rsidRDefault="00155446" w:rsidP="00C07AFA">
            <w:pPr>
              <w:rPr>
                <w:b/>
              </w:rPr>
            </w:pPr>
            <w:r w:rsidRPr="004D3AA2">
              <w:rPr>
                <w:b/>
              </w:rPr>
              <w:t>Z toho kapacita</w:t>
            </w:r>
            <w:r>
              <w:rPr>
                <w:b/>
              </w:rPr>
              <w:t xml:space="preserve"> v prostorách v nájmu</w:t>
            </w:r>
          </w:p>
        </w:tc>
        <w:tc>
          <w:tcPr>
            <w:tcW w:w="1274" w:type="dxa"/>
          </w:tcPr>
          <w:p w14:paraId="239FA818" w14:textId="77777777" w:rsidR="00155446" w:rsidRDefault="00155446" w:rsidP="00C07AFA">
            <w:r>
              <w:t>0</w:t>
            </w:r>
          </w:p>
        </w:tc>
        <w:tc>
          <w:tcPr>
            <w:tcW w:w="2321" w:type="dxa"/>
            <w:gridSpan w:val="2"/>
            <w:shd w:val="clear" w:color="auto" w:fill="F7CAAC"/>
          </w:tcPr>
          <w:p w14:paraId="3F006700" w14:textId="77777777" w:rsidR="00155446" w:rsidRDefault="00155446" w:rsidP="00C07AFA">
            <w:pPr>
              <w:rPr>
                <w:b/>
                <w:shd w:val="clear" w:color="auto" w:fill="F7CAAC"/>
              </w:rPr>
            </w:pPr>
            <w:r>
              <w:rPr>
                <w:b/>
                <w:shd w:val="clear" w:color="auto" w:fill="F7CAAC"/>
              </w:rPr>
              <w:t>Doba platnosti nájmu</w:t>
            </w:r>
          </w:p>
        </w:tc>
        <w:tc>
          <w:tcPr>
            <w:tcW w:w="2426" w:type="dxa"/>
            <w:gridSpan w:val="2"/>
          </w:tcPr>
          <w:p w14:paraId="0D7C5361" w14:textId="77777777" w:rsidR="00155446" w:rsidRDefault="00155446" w:rsidP="00C07AFA"/>
        </w:tc>
      </w:tr>
      <w:tr w:rsidR="00155446" w14:paraId="006C5337" w14:textId="77777777" w:rsidTr="00C07AFA">
        <w:trPr>
          <w:trHeight w:val="139"/>
        </w:trPr>
        <w:tc>
          <w:tcPr>
            <w:tcW w:w="9389" w:type="dxa"/>
            <w:gridSpan w:val="8"/>
            <w:shd w:val="clear" w:color="auto" w:fill="F7CAAC"/>
          </w:tcPr>
          <w:p w14:paraId="4BFE9378" w14:textId="77777777" w:rsidR="00155446" w:rsidRDefault="00155446" w:rsidP="00C07AFA">
            <w:r>
              <w:rPr>
                <w:b/>
              </w:rPr>
              <w:t>Kapacita a popis odborné učebny</w:t>
            </w:r>
          </w:p>
        </w:tc>
      </w:tr>
      <w:tr w:rsidR="00155446" w14:paraId="1319DAB6" w14:textId="77777777" w:rsidTr="00C07AFA">
        <w:trPr>
          <w:trHeight w:val="20"/>
        </w:trPr>
        <w:tc>
          <w:tcPr>
            <w:tcW w:w="9389" w:type="dxa"/>
            <w:gridSpan w:val="8"/>
          </w:tcPr>
          <w:p w14:paraId="56C118AE" w14:textId="77777777" w:rsidR="00155446" w:rsidRDefault="00155446" w:rsidP="00C07AFA">
            <w:r>
              <w:t xml:space="preserve">6 x odborná učebna pro jazykovou výuku: 151 studentů (celková kapacita) </w:t>
            </w:r>
          </w:p>
          <w:p w14:paraId="48DCB1CA" w14:textId="77777777" w:rsidR="00155446" w:rsidRDefault="00155446" w:rsidP="00C07AFA">
            <w:r>
              <w:t>vybavení: volně přemístitelné židle a stoly, PC, dataprojektor, ozvučení místnosti, zařízení pro tlumočení, 2xpočítačová učebna s kapacitou 24 studentů</w:t>
            </w:r>
          </w:p>
          <w:p w14:paraId="559D6ADF" w14:textId="77777777" w:rsidR="00155446" w:rsidRDefault="00155446" w:rsidP="00C07AFA"/>
        </w:tc>
      </w:tr>
      <w:tr w:rsidR="00155446" w14:paraId="6E486707" w14:textId="77777777" w:rsidTr="00C07AFA">
        <w:trPr>
          <w:trHeight w:val="166"/>
        </w:trPr>
        <w:tc>
          <w:tcPr>
            <w:tcW w:w="3368" w:type="dxa"/>
            <w:gridSpan w:val="3"/>
            <w:shd w:val="clear" w:color="auto" w:fill="F7CAAC"/>
          </w:tcPr>
          <w:p w14:paraId="61E82898" w14:textId="77777777" w:rsidR="00155446" w:rsidRDefault="00155446" w:rsidP="00C07AFA">
            <w:r w:rsidRPr="004D3AA2">
              <w:rPr>
                <w:b/>
              </w:rPr>
              <w:t>Z toho kapacita</w:t>
            </w:r>
            <w:r>
              <w:rPr>
                <w:b/>
              </w:rPr>
              <w:t xml:space="preserve"> v prostorách v nájmu</w:t>
            </w:r>
          </w:p>
        </w:tc>
        <w:tc>
          <w:tcPr>
            <w:tcW w:w="1274" w:type="dxa"/>
          </w:tcPr>
          <w:p w14:paraId="226A3D11" w14:textId="77777777" w:rsidR="00155446" w:rsidRDefault="00155446" w:rsidP="00C07AFA">
            <w:r>
              <w:t>0</w:t>
            </w:r>
          </w:p>
        </w:tc>
        <w:tc>
          <w:tcPr>
            <w:tcW w:w="2321" w:type="dxa"/>
            <w:gridSpan w:val="2"/>
            <w:shd w:val="clear" w:color="auto" w:fill="F7CAAC"/>
          </w:tcPr>
          <w:p w14:paraId="60B57397" w14:textId="77777777" w:rsidR="00155446" w:rsidRDefault="00155446" w:rsidP="00C07AFA">
            <w:r>
              <w:rPr>
                <w:b/>
                <w:shd w:val="clear" w:color="auto" w:fill="F7CAAC"/>
              </w:rPr>
              <w:t>Doba platnosti nájmu</w:t>
            </w:r>
          </w:p>
        </w:tc>
        <w:tc>
          <w:tcPr>
            <w:tcW w:w="2426" w:type="dxa"/>
            <w:gridSpan w:val="2"/>
          </w:tcPr>
          <w:p w14:paraId="2C204D76" w14:textId="77777777" w:rsidR="00155446" w:rsidRDefault="00155446" w:rsidP="00C07AFA"/>
        </w:tc>
      </w:tr>
      <w:tr w:rsidR="00155446" w14:paraId="69A4C40F" w14:textId="77777777" w:rsidTr="00C07AFA">
        <w:trPr>
          <w:trHeight w:val="135"/>
        </w:trPr>
        <w:tc>
          <w:tcPr>
            <w:tcW w:w="9389" w:type="dxa"/>
            <w:gridSpan w:val="8"/>
            <w:shd w:val="clear" w:color="auto" w:fill="F7CAAC"/>
          </w:tcPr>
          <w:p w14:paraId="6AA57C77" w14:textId="77777777" w:rsidR="00155446" w:rsidRDefault="00155446" w:rsidP="00C07AFA">
            <w:r>
              <w:rPr>
                <w:b/>
              </w:rPr>
              <w:t>Kapacita a popis odborné učebny</w:t>
            </w:r>
          </w:p>
        </w:tc>
      </w:tr>
      <w:tr w:rsidR="00155446" w14:paraId="3AB02355" w14:textId="77777777" w:rsidTr="00C07AFA">
        <w:trPr>
          <w:trHeight w:val="20"/>
        </w:trPr>
        <w:tc>
          <w:tcPr>
            <w:tcW w:w="9389" w:type="dxa"/>
            <w:gridSpan w:val="8"/>
          </w:tcPr>
          <w:p w14:paraId="710263B0" w14:textId="77777777" w:rsidR="00155446" w:rsidRPr="009D7018" w:rsidRDefault="00155446" w:rsidP="00C07AFA">
            <w:r w:rsidRPr="009D7018">
              <w:t xml:space="preserve">Interaktivní centrum: 15 studentů </w:t>
            </w:r>
          </w:p>
          <w:p w14:paraId="03B75AE4" w14:textId="77777777" w:rsidR="00155446" w:rsidRPr="009D7018" w:rsidRDefault="00155446" w:rsidP="00C07AFA">
            <w:r w:rsidRPr="009D7018">
              <w:t xml:space="preserve">vybavení: volný prostor bez židlí a stolů, podlaha krytá kobercem, sedací vaky, k dispozici dataprojektor, ozvučení. </w:t>
            </w:r>
          </w:p>
          <w:p w14:paraId="2C268B5C" w14:textId="77777777" w:rsidR="00155446" w:rsidRDefault="00155446" w:rsidP="00C07AFA">
            <w:r w:rsidRPr="009D7018">
              <w:t>Vhodné pro praktické ukázky duševně hygienických postupů, diskuze se studenty v neformálním prostředí</w:t>
            </w:r>
            <w:r>
              <w:t>.</w:t>
            </w:r>
          </w:p>
          <w:p w14:paraId="5DBD1A8B" w14:textId="77777777" w:rsidR="00155446" w:rsidRDefault="00155446" w:rsidP="00C07AFA">
            <w:pPr>
              <w:rPr>
                <w:b/>
              </w:rPr>
            </w:pPr>
          </w:p>
        </w:tc>
      </w:tr>
      <w:tr w:rsidR="00155446" w14:paraId="2A9780E2" w14:textId="77777777" w:rsidTr="00C07AFA">
        <w:trPr>
          <w:trHeight w:val="135"/>
        </w:trPr>
        <w:tc>
          <w:tcPr>
            <w:tcW w:w="3294" w:type="dxa"/>
            <w:gridSpan w:val="2"/>
            <w:shd w:val="clear" w:color="auto" w:fill="F7CAAC"/>
          </w:tcPr>
          <w:p w14:paraId="12484FBE" w14:textId="77777777" w:rsidR="00155446" w:rsidRDefault="00155446" w:rsidP="00C07AFA">
            <w:pPr>
              <w:rPr>
                <w:b/>
              </w:rPr>
            </w:pPr>
            <w:r w:rsidRPr="004D3AA2">
              <w:rPr>
                <w:b/>
              </w:rPr>
              <w:t>Z toho kapacita</w:t>
            </w:r>
            <w:r>
              <w:rPr>
                <w:b/>
              </w:rPr>
              <w:t xml:space="preserve"> v prostorách v nájmu</w:t>
            </w:r>
          </w:p>
        </w:tc>
        <w:tc>
          <w:tcPr>
            <w:tcW w:w="1400" w:type="dxa"/>
            <w:gridSpan w:val="3"/>
          </w:tcPr>
          <w:p w14:paraId="7B27FA05" w14:textId="77777777" w:rsidR="00155446" w:rsidRPr="009D7018" w:rsidRDefault="00155446" w:rsidP="00C07AFA">
            <w:r w:rsidRPr="009D7018">
              <w:t>0</w:t>
            </w:r>
          </w:p>
        </w:tc>
        <w:tc>
          <w:tcPr>
            <w:tcW w:w="2347" w:type="dxa"/>
            <w:gridSpan w:val="2"/>
            <w:shd w:val="clear" w:color="auto" w:fill="F7CAAC"/>
          </w:tcPr>
          <w:p w14:paraId="47AF9564" w14:textId="77777777" w:rsidR="00155446" w:rsidRDefault="00155446" w:rsidP="00C07AFA">
            <w:pPr>
              <w:rPr>
                <w:b/>
              </w:rPr>
            </w:pPr>
            <w:r>
              <w:rPr>
                <w:b/>
                <w:shd w:val="clear" w:color="auto" w:fill="F7CAAC"/>
              </w:rPr>
              <w:t>Doba platnosti nájmu</w:t>
            </w:r>
          </w:p>
        </w:tc>
        <w:tc>
          <w:tcPr>
            <w:tcW w:w="2348" w:type="dxa"/>
          </w:tcPr>
          <w:p w14:paraId="3602F5AB" w14:textId="77777777" w:rsidR="00155446" w:rsidRDefault="00155446" w:rsidP="00C07AFA">
            <w:pPr>
              <w:rPr>
                <w:b/>
              </w:rPr>
            </w:pPr>
          </w:p>
        </w:tc>
      </w:tr>
      <w:tr w:rsidR="00155446" w14:paraId="2FD06363" w14:textId="77777777" w:rsidTr="00C07AFA">
        <w:trPr>
          <w:trHeight w:val="135"/>
        </w:trPr>
        <w:tc>
          <w:tcPr>
            <w:tcW w:w="9389" w:type="dxa"/>
            <w:gridSpan w:val="8"/>
            <w:shd w:val="clear" w:color="auto" w:fill="F7CAAC"/>
          </w:tcPr>
          <w:p w14:paraId="113816D3" w14:textId="77777777" w:rsidR="00155446" w:rsidRDefault="00155446" w:rsidP="00C07AFA">
            <w:pPr>
              <w:rPr>
                <w:b/>
              </w:rPr>
            </w:pPr>
            <w:r>
              <w:rPr>
                <w:b/>
              </w:rPr>
              <w:t xml:space="preserve">Vyjádření orgánu </w:t>
            </w:r>
            <w:r>
              <w:rPr>
                <w:b/>
                <w:shd w:val="clear" w:color="auto" w:fill="F7CAAC"/>
              </w:rPr>
              <w:t>hygienické služby ze dne</w:t>
            </w:r>
          </w:p>
        </w:tc>
      </w:tr>
      <w:tr w:rsidR="00155446" w14:paraId="4DDB21AF" w14:textId="77777777" w:rsidTr="00C07AFA">
        <w:trPr>
          <w:trHeight w:val="680"/>
        </w:trPr>
        <w:tc>
          <w:tcPr>
            <w:tcW w:w="9389" w:type="dxa"/>
            <w:gridSpan w:val="8"/>
          </w:tcPr>
          <w:p w14:paraId="6881926C" w14:textId="77777777" w:rsidR="00155446" w:rsidRDefault="00155446" w:rsidP="00C07AFA"/>
        </w:tc>
      </w:tr>
      <w:tr w:rsidR="00155446" w14:paraId="4DBB3678" w14:textId="77777777" w:rsidTr="00C07AFA">
        <w:trPr>
          <w:trHeight w:val="205"/>
        </w:trPr>
        <w:tc>
          <w:tcPr>
            <w:tcW w:w="9389" w:type="dxa"/>
            <w:gridSpan w:val="8"/>
            <w:shd w:val="clear" w:color="auto" w:fill="F7CAAC"/>
          </w:tcPr>
          <w:p w14:paraId="6AA8185A" w14:textId="77777777" w:rsidR="00155446" w:rsidRDefault="00155446" w:rsidP="00C07AFA">
            <w:pPr>
              <w:rPr>
                <w:b/>
              </w:rPr>
            </w:pPr>
            <w:r>
              <w:rPr>
                <w:b/>
              </w:rPr>
              <w:t>Opatření a podmínky k zajištění rovného přístupu</w:t>
            </w:r>
          </w:p>
        </w:tc>
      </w:tr>
      <w:tr w:rsidR="00155446" w14:paraId="1364B339" w14:textId="77777777" w:rsidTr="00C07AFA">
        <w:trPr>
          <w:trHeight w:val="20"/>
        </w:trPr>
        <w:tc>
          <w:tcPr>
            <w:tcW w:w="9389" w:type="dxa"/>
            <w:gridSpan w:val="8"/>
          </w:tcPr>
          <w:p w14:paraId="22258A83" w14:textId="77777777" w:rsidR="00155446" w:rsidRDefault="00155446" w:rsidP="00C07AFA">
            <w:r>
              <w:t xml:space="preserve">Přístup do budovy a učeben Vzdělávacího komplexu je bezbariérový. Problematika rovného přístupu ke vzdělávání na UTB je upravena Směrnicí rektora č. 16/2021 Podpora uchazečů a studentů se specifickými potřebami na Univerzitě Tomáše Bati ve Zlíně. 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studenty </w:t>
            </w:r>
          </w:p>
          <w:p w14:paraId="153F932B" w14:textId="77777777" w:rsidR="00155446" w:rsidRDefault="00155446" w:rsidP="00C07AFA">
            <w:r>
              <w:t xml:space="preserve">se specifickými potřebami. </w:t>
            </w:r>
          </w:p>
          <w:p w14:paraId="42FD885A" w14:textId="77777777" w:rsidR="00155446" w:rsidRDefault="00155446" w:rsidP="00C07AFA"/>
        </w:tc>
      </w:tr>
    </w:tbl>
    <w:p w14:paraId="193C52F9" w14:textId="77777777" w:rsidR="00155446" w:rsidRDefault="00155446" w:rsidP="00155446"/>
    <w:p w14:paraId="3A47D5F3" w14:textId="77777777" w:rsidR="00155446" w:rsidRDefault="00155446" w:rsidP="00155446">
      <w:pPr>
        <w:spacing w:after="160" w:line="259" w:lineRule="auto"/>
      </w:pPr>
    </w:p>
    <w:p w14:paraId="70E7ADA8" w14:textId="77777777" w:rsidR="00155446" w:rsidRDefault="00155446" w:rsidP="00155446">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155446" w14:paraId="63597EF6" w14:textId="77777777" w:rsidTr="00C07AFA">
        <w:tc>
          <w:tcPr>
            <w:tcW w:w="9780" w:type="dxa"/>
            <w:gridSpan w:val="2"/>
            <w:tcBorders>
              <w:bottom w:val="double" w:sz="4" w:space="0" w:color="auto"/>
            </w:tcBorders>
            <w:shd w:val="clear" w:color="auto" w:fill="BDD6EE"/>
          </w:tcPr>
          <w:p w14:paraId="02FDF2D5" w14:textId="02820914" w:rsidR="00155446" w:rsidRDefault="0064141F" w:rsidP="00C07AFA">
            <w:pPr>
              <w:jc w:val="both"/>
              <w:rPr>
                <w:b/>
                <w:sz w:val="28"/>
              </w:rPr>
            </w:pPr>
            <w:r>
              <w:rPr>
                <w:b/>
                <w:sz w:val="28"/>
              </w:rPr>
              <w:fldChar w:fldCharType="begin"/>
            </w:r>
            <w:r>
              <w:rPr>
                <w:b/>
                <w:sz w:val="28"/>
              </w:rPr>
              <w:instrText xml:space="preserve"> TC  "</w:instrText>
            </w:r>
            <w:bookmarkStart w:id="15" w:name="_Toc126706959"/>
            <w:r>
              <w:rPr>
                <w:b/>
                <w:sz w:val="28"/>
              </w:rPr>
              <w:instrText>C-V – Finanční zabezpečení studijního programu</w:instrText>
            </w:r>
            <w:bookmarkEnd w:id="15"/>
            <w:r>
              <w:rPr>
                <w:b/>
                <w:sz w:val="28"/>
              </w:rPr>
              <w:instrText xml:space="preserve">" </w:instrText>
            </w:r>
            <w:r>
              <w:rPr>
                <w:b/>
                <w:sz w:val="28"/>
              </w:rPr>
              <w:fldChar w:fldCharType="end"/>
            </w:r>
            <w:r w:rsidR="00155446">
              <w:rPr>
                <w:b/>
                <w:sz w:val="28"/>
              </w:rPr>
              <w:t>C-V – Finanční zabezpečení studijního programu</w:t>
            </w:r>
          </w:p>
        </w:tc>
      </w:tr>
      <w:tr w:rsidR="00155446" w14:paraId="1A721D69" w14:textId="77777777" w:rsidTr="00C07AFA">
        <w:tc>
          <w:tcPr>
            <w:tcW w:w="4220" w:type="dxa"/>
            <w:tcBorders>
              <w:top w:val="single" w:sz="12" w:space="0" w:color="auto"/>
            </w:tcBorders>
            <w:shd w:val="clear" w:color="auto" w:fill="F7CAAC"/>
          </w:tcPr>
          <w:p w14:paraId="7B689C4D" w14:textId="77777777" w:rsidR="00155446" w:rsidRDefault="00155446" w:rsidP="00C07AFA">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7412D41" w14:textId="77777777" w:rsidR="00155446" w:rsidRDefault="00155446" w:rsidP="00C07AFA">
            <w:pPr>
              <w:jc w:val="both"/>
              <w:rPr>
                <w:bCs/>
              </w:rPr>
            </w:pPr>
            <w:r>
              <w:rPr>
                <w:bCs/>
              </w:rPr>
              <w:t>ano</w:t>
            </w:r>
          </w:p>
        </w:tc>
      </w:tr>
      <w:tr w:rsidR="00155446" w14:paraId="57670A38" w14:textId="77777777" w:rsidTr="00C07AFA">
        <w:tc>
          <w:tcPr>
            <w:tcW w:w="9780" w:type="dxa"/>
            <w:gridSpan w:val="2"/>
            <w:shd w:val="clear" w:color="auto" w:fill="F7CAAC"/>
          </w:tcPr>
          <w:p w14:paraId="26DF164B" w14:textId="77777777" w:rsidR="00155446" w:rsidRDefault="00155446" w:rsidP="00C07AFA">
            <w:pPr>
              <w:jc w:val="both"/>
              <w:rPr>
                <w:b/>
              </w:rPr>
            </w:pPr>
            <w:r>
              <w:rPr>
                <w:b/>
              </w:rPr>
              <w:t>Zhodnocení předpokládaných nákladů a zdrojů na uskutečňování studijního programu</w:t>
            </w:r>
          </w:p>
        </w:tc>
      </w:tr>
      <w:tr w:rsidR="00155446" w14:paraId="1E9267A2" w14:textId="77777777" w:rsidTr="00C07AFA">
        <w:trPr>
          <w:trHeight w:val="20"/>
        </w:trPr>
        <w:tc>
          <w:tcPr>
            <w:tcW w:w="9780" w:type="dxa"/>
            <w:gridSpan w:val="2"/>
          </w:tcPr>
          <w:p w14:paraId="26FFF16B" w14:textId="77777777" w:rsidR="00155446" w:rsidRDefault="00155446" w:rsidP="00C07AFA">
            <w:pPr>
              <w:jc w:val="both"/>
            </w:pPr>
            <w:r w:rsidRPr="00A649D8">
              <w:t>Realizace studijního programu je financována Univerzitou Tomáše Bati ve Zlíně a ze státního rozpočtu.</w:t>
            </w:r>
          </w:p>
          <w:p w14:paraId="43DD5F00" w14:textId="77777777" w:rsidR="00155446" w:rsidRDefault="00155446" w:rsidP="00C07AFA">
            <w:pPr>
              <w:jc w:val="both"/>
            </w:pPr>
          </w:p>
        </w:tc>
      </w:tr>
    </w:tbl>
    <w:p w14:paraId="719E6327" w14:textId="77777777" w:rsidR="00155446" w:rsidRDefault="00155446" w:rsidP="00155446"/>
    <w:p w14:paraId="644EBCF0" w14:textId="77777777" w:rsidR="00155446" w:rsidRDefault="00155446" w:rsidP="00155446"/>
    <w:p w14:paraId="1CD5F034" w14:textId="52189FBF" w:rsidR="00155446" w:rsidRDefault="00155446">
      <w:pPr>
        <w:spacing w:after="160" w:line="259" w:lineRule="auto"/>
      </w:pPr>
      <w:r>
        <w:br w:type="page"/>
      </w:r>
    </w:p>
    <w:tbl>
      <w:tblPr>
        <w:tblW w:w="9285" w:type="dxa"/>
        <w:tblInd w:w="-38" w:type="dxa"/>
        <w:tblCellMar>
          <w:left w:w="70" w:type="dxa"/>
          <w:right w:w="70" w:type="dxa"/>
        </w:tblCellMar>
        <w:tblLook w:val="01E0" w:firstRow="1" w:lastRow="1" w:firstColumn="1" w:lastColumn="1" w:noHBand="0" w:noVBand="0"/>
      </w:tblPr>
      <w:tblGrid>
        <w:gridCol w:w="9285"/>
      </w:tblGrid>
      <w:tr w:rsidR="00232645" w14:paraId="50F3F3DA" w14:textId="77777777" w:rsidTr="00C07AFA">
        <w:tc>
          <w:tcPr>
            <w:tcW w:w="9285" w:type="dxa"/>
            <w:tcBorders>
              <w:top w:val="single" w:sz="4" w:space="0" w:color="000000"/>
              <w:left w:val="single" w:sz="4" w:space="0" w:color="000000"/>
              <w:bottom w:val="double" w:sz="4" w:space="0" w:color="000000"/>
              <w:right w:val="single" w:sz="4" w:space="0" w:color="000000"/>
            </w:tcBorders>
            <w:shd w:val="clear" w:color="auto" w:fill="BDD6EE"/>
          </w:tcPr>
          <w:p w14:paraId="2C443D64" w14:textId="650AB979" w:rsidR="00232645" w:rsidRDefault="00A20F32" w:rsidP="00C07AFA">
            <w:pPr>
              <w:jc w:val="both"/>
              <w:rPr>
                <w:b/>
                <w:sz w:val="28"/>
              </w:rPr>
            </w:pPr>
            <w:r>
              <w:rPr>
                <w:b/>
                <w:sz w:val="28"/>
              </w:rPr>
              <w:fldChar w:fldCharType="begin"/>
            </w:r>
            <w:r>
              <w:rPr>
                <w:b/>
                <w:sz w:val="28"/>
              </w:rPr>
              <w:instrText xml:space="preserve"> TC  "</w:instrText>
            </w:r>
            <w:bookmarkStart w:id="16" w:name="_Toc126706960"/>
            <w:r>
              <w:rPr>
                <w:b/>
                <w:sz w:val="28"/>
              </w:rPr>
              <w:instrText>D-I – Záměr rozvoje studijního programu a další údaje ke studijnímu programu</w:instrText>
            </w:r>
            <w:bookmarkEnd w:id="16"/>
            <w:r>
              <w:rPr>
                <w:b/>
                <w:sz w:val="28"/>
              </w:rPr>
              <w:instrText xml:space="preserve">" </w:instrText>
            </w:r>
            <w:r>
              <w:rPr>
                <w:b/>
                <w:sz w:val="28"/>
              </w:rPr>
              <w:fldChar w:fldCharType="end"/>
            </w:r>
            <w:r w:rsidR="00232645">
              <w:rPr>
                <w:b/>
                <w:sz w:val="28"/>
              </w:rPr>
              <w:t xml:space="preserve">D-I – </w:t>
            </w:r>
            <w:r w:rsidR="00232645">
              <w:rPr>
                <w:b/>
                <w:sz w:val="26"/>
                <w:szCs w:val="26"/>
              </w:rPr>
              <w:t>Záměr rozvoje studijního programu a další údaje ke studijnímu programu</w:t>
            </w:r>
          </w:p>
        </w:tc>
      </w:tr>
      <w:tr w:rsidR="00232645" w14:paraId="35572F25" w14:textId="77777777" w:rsidTr="00C07AFA">
        <w:trPr>
          <w:trHeight w:val="185"/>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14:paraId="39DED9D2" w14:textId="77777777" w:rsidR="00232645" w:rsidRDefault="00232645" w:rsidP="00C07AFA">
            <w:pPr>
              <w:rPr>
                <w:b/>
              </w:rPr>
            </w:pPr>
            <w:r>
              <w:rPr>
                <w:b/>
              </w:rPr>
              <w:t>Záměr rozvoje studijního programu a jeho odůvodnění</w:t>
            </w:r>
          </w:p>
        </w:tc>
      </w:tr>
      <w:tr w:rsidR="00232645" w14:paraId="37C71F5C" w14:textId="77777777" w:rsidTr="00C07AFA">
        <w:trPr>
          <w:trHeight w:val="2835"/>
        </w:trPr>
        <w:tc>
          <w:tcPr>
            <w:tcW w:w="9285" w:type="dxa"/>
            <w:tcBorders>
              <w:top w:val="single" w:sz="4" w:space="0" w:color="000000"/>
              <w:left w:val="single" w:sz="4" w:space="0" w:color="000000"/>
              <w:bottom w:val="single" w:sz="4" w:space="0" w:color="000000"/>
              <w:right w:val="single" w:sz="4" w:space="0" w:color="000000"/>
            </w:tcBorders>
            <w:shd w:val="clear" w:color="auto" w:fill="FFFFFF"/>
          </w:tcPr>
          <w:p w14:paraId="6CB880D2" w14:textId="77777777" w:rsidR="00232645" w:rsidRDefault="00232645" w:rsidP="00C07AFA">
            <w:r>
              <w:t>Navazující magisterský program v oboru anglické filologie je v regionu dlouhodobě poptáván jak zájemci o studium, tak zaměstnavateli, neboť v současné době Univerzita Tomáše Bati ve Zlíně nabízí pouze bakalářský profesně zaměřený studijní program Anglický jazyk pro manažerskou praxi (akreditován do roku 2029). Přestože v tomto bakalářském programu studenti získávají odpovídající znalosti lingvistických i literárních disciplín, rostoucí počet pozic na trhu práce požaduje mnohem hlubší znalosti, opřené o odpovídající teoretické základy, a schopnost samostatné odborné práce.</w:t>
            </w:r>
          </w:p>
          <w:p w14:paraId="7D32E515" w14:textId="77777777" w:rsidR="00232645" w:rsidRDefault="00232645" w:rsidP="00C07AFA"/>
          <w:p w14:paraId="248B4CF1" w14:textId="77777777" w:rsidR="00232645" w:rsidRDefault="00232645" w:rsidP="00C07AFA">
            <w:r>
              <w:t xml:space="preserve">Vedle systematického prohlubování jazykových znalostí a dovedností (posun z úrovně C1 bakalářského programu na úroveň C2) program systematicky prohlubuje znalost kultury zemí anglofonního areálu v nejširším slova smyslu. Těžiště budoucího rozvoje programu však spočívá v rozvoji dovedností studentů v práci s texty tak, aby absolventi byli schopni analyzovat veškerou komunikaci v její komplexnosti. Tomu odpovídá i skladba povinných předmětů (mj. předměty Analýza diskurzu, Pragmatika, Sociolingvistika), podpořená tvůrčí činností garantů předmětů. V současné době aktuálním předmětem je např. Ideologie a propaganda v textech, přičemž toto téma je jedním z významných výzkumných témat ústavu. Oproti tradičním filologickým programům značnou pozornost věnujeme použití angličtiny jako </w:t>
            </w:r>
            <w:r>
              <w:rPr>
                <w:i/>
              </w:rPr>
              <w:t>lingua franca</w:t>
            </w:r>
            <w:r>
              <w:t xml:space="preserve"> při komunikaci s nerodilými mluvčími a problematice variant angličtiny ve všech jazykových plánech. Přestože nenabízíme translatologický program, nabídka volitelných předmětů, podpořená předkladatelskou praxí vyučujících, umožňuje studentům získat i relativně hluboké poznatky i z této oblasti. Program nabízí i rozvoj produktivních dovedností studentů (např. předměty Copywriting, Tvůrčí psaní, Akademické psaní) a vlastní publikační či výzkumnou činnost motivovaných studentů (předmět Samostatné studium).</w:t>
            </w:r>
          </w:p>
          <w:p w14:paraId="0F138C33" w14:textId="77777777" w:rsidR="00232645" w:rsidRDefault="00232645" w:rsidP="00C07AFA"/>
          <w:p w14:paraId="7BF64169" w14:textId="77777777" w:rsidR="00232645" w:rsidRDefault="00232645" w:rsidP="00C07AFA">
            <w:r>
              <w:t>Výrazným znakem studijního programu, který budeme v budoucnu nadále rozvíjet, je systematické zapojení moderních informačních technologií (např. předměty Digital Humanities, Korpusová lingvistika, Počítačem podporovaný překlad). Velká pozornost je věnována i problematice etiky (předmět Etika pro filology).</w:t>
            </w:r>
          </w:p>
          <w:p w14:paraId="313864E3" w14:textId="77777777" w:rsidR="00232645" w:rsidRDefault="00232645" w:rsidP="00C07AFA"/>
          <w:p w14:paraId="5B832929" w14:textId="1E3EE92A" w:rsidR="00232645" w:rsidRDefault="00232645" w:rsidP="00C07AFA">
            <w:r>
              <w:t>Absolventi filologického studia se na trhu práce často uplatňují v pozicích, které nejsou čistě filologické, ale těží ze schopnosti pracovníků pracovat s texty a informacemi. Pro posílení uplatnitelnosti absolventů jsou součástí studijního plánu povinně volitelné předměty skupiny 2, z nichž si studenti volí dva předměty. V současnosti nabízíme tři předměty: předmět Základy podnikání reflektuje skutečnost, že nezanedbatelná část absolventů působí jako osoby samostatně výdělečně činné jako překladatelé či korektoři. Předmět Úvod do knihovnictví reflektuje skutečnost, že Národní kvalifikační rámec terciárního vzdělá</w:t>
            </w:r>
            <w:r w:rsidR="00D13924">
              <w:t>vá</w:t>
            </w:r>
            <w:r>
              <w:t>ní definuje knihovnictví jako páteřní obor v oblasti filologie a řada absolventů nachází uplatnění jako informační pracovníci v různých typech knihoven. Přestože tento program není učitelský, nabízíme i předmět Úvod do didaktiky angličtiny, který reflektuje skutečnost, že i řada absolventů neučitelské filologie se uplatňuje v soukromé sféře se zaměřením na vzdělání. Předpokládáme, že na základě zpětné vazby v následujících letech bude po schválení Radou studijních programů nabídka těchto předmětů rozšiřována.</w:t>
            </w:r>
          </w:p>
          <w:p w14:paraId="51CEFBC9" w14:textId="77777777" w:rsidR="00232645" w:rsidRDefault="00232645" w:rsidP="00C07AFA"/>
          <w:p w14:paraId="0C9E2B75" w14:textId="77777777" w:rsidR="00232645" w:rsidRDefault="00232645" w:rsidP="00C07AFA"/>
          <w:p w14:paraId="2AF5EE63" w14:textId="77777777" w:rsidR="00232645" w:rsidRDefault="00232645" w:rsidP="00C07AFA"/>
        </w:tc>
      </w:tr>
      <w:tr w:rsidR="00232645" w14:paraId="5724BF05" w14:textId="77777777" w:rsidTr="00C07AFA">
        <w:trPr>
          <w:trHeight w:val="185"/>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14:paraId="6D0AECA1" w14:textId="77777777" w:rsidR="00232645" w:rsidRDefault="00232645" w:rsidP="00C07AFA">
            <w:pPr>
              <w:jc w:val="both"/>
              <w:rPr>
                <w:b/>
                <w:bCs/>
              </w:rPr>
            </w:pPr>
            <w:r>
              <w:rPr>
                <w:b/>
                <w:bCs/>
              </w:rPr>
              <w:t>Systém výuky v distanční a kombinované formě studia</w:t>
            </w:r>
          </w:p>
        </w:tc>
      </w:tr>
      <w:tr w:rsidR="00232645" w14:paraId="5C6D2CA7" w14:textId="77777777" w:rsidTr="00C07AFA">
        <w:trPr>
          <w:trHeight w:val="20"/>
        </w:trPr>
        <w:tc>
          <w:tcPr>
            <w:tcW w:w="9285" w:type="dxa"/>
            <w:tcBorders>
              <w:top w:val="single" w:sz="4" w:space="0" w:color="000000"/>
              <w:left w:val="single" w:sz="4" w:space="0" w:color="000000"/>
              <w:bottom w:val="single" w:sz="4" w:space="0" w:color="000000"/>
              <w:right w:val="single" w:sz="4" w:space="0" w:color="000000"/>
            </w:tcBorders>
            <w:shd w:val="clear" w:color="auto" w:fill="FFFFFF"/>
          </w:tcPr>
          <w:p w14:paraId="37C0F743" w14:textId="77777777" w:rsidR="00232645" w:rsidRDefault="00232645" w:rsidP="00C07AFA">
            <w:pPr>
              <w:jc w:val="both"/>
            </w:pPr>
            <w:r>
              <w:t>Studijní program bude realizován pouze v prezenční formě.</w:t>
            </w:r>
          </w:p>
          <w:p w14:paraId="00DA9405" w14:textId="77777777" w:rsidR="00232645" w:rsidRDefault="00232645" w:rsidP="00C07AFA">
            <w:pPr>
              <w:jc w:val="both"/>
              <w:rPr>
                <w:highlight w:val="yellow"/>
              </w:rPr>
            </w:pPr>
          </w:p>
        </w:tc>
      </w:tr>
    </w:tbl>
    <w:p w14:paraId="6356DC48" w14:textId="77777777" w:rsidR="00232645" w:rsidRDefault="00232645" w:rsidP="00232645"/>
    <w:p w14:paraId="15B53B54" w14:textId="17C7F7EB" w:rsidR="004A4D2C" w:rsidRDefault="004A4D2C" w:rsidP="004A4D2C"/>
    <w:p w14:paraId="6D7EAA0A" w14:textId="483A9F32" w:rsidR="00232645" w:rsidRDefault="00232645">
      <w:pPr>
        <w:spacing w:after="160" w:line="259" w:lineRule="auto"/>
      </w:pPr>
      <w:r>
        <w:br w:type="page"/>
      </w:r>
    </w:p>
    <w:p w14:paraId="7A4075B9" w14:textId="0A9A6EE0" w:rsidR="00232645" w:rsidRPr="005F29C5" w:rsidRDefault="005F29C5" w:rsidP="005F29C5">
      <w:pPr>
        <w:pStyle w:val="Nadpis4"/>
        <w:rPr>
          <w:sz w:val="36"/>
          <w:szCs w:val="36"/>
        </w:rPr>
      </w:pPr>
      <w:r>
        <w:rPr>
          <w:sz w:val="36"/>
          <w:szCs w:val="36"/>
        </w:rPr>
        <w:fldChar w:fldCharType="begin"/>
      </w:r>
      <w:r>
        <w:rPr>
          <w:sz w:val="36"/>
          <w:szCs w:val="36"/>
        </w:rPr>
        <w:instrText xml:space="preserve"> TC  "</w:instrText>
      </w:r>
      <w:bookmarkStart w:id="17" w:name="_Toc126706961"/>
      <w:r>
        <w:rPr>
          <w:sz w:val="36"/>
          <w:szCs w:val="36"/>
        </w:rPr>
        <w:instrText>Sebehodnotící zpráva pro akreditaci studijního programu Anglická filologie</w:instrText>
      </w:r>
      <w:bookmarkEnd w:id="17"/>
      <w:r>
        <w:rPr>
          <w:sz w:val="36"/>
          <w:szCs w:val="36"/>
        </w:rPr>
        <w:instrText xml:space="preserve">" </w:instrText>
      </w:r>
      <w:r>
        <w:rPr>
          <w:sz w:val="36"/>
          <w:szCs w:val="36"/>
        </w:rPr>
        <w:fldChar w:fldCharType="end"/>
      </w:r>
      <w:r w:rsidR="00232645" w:rsidRPr="005F29C5">
        <w:rPr>
          <w:sz w:val="36"/>
          <w:szCs w:val="36"/>
        </w:rPr>
        <w:t>Sebehodnotící zpráva pro akreditaci studijního programu Anglická filologie</w:t>
      </w:r>
    </w:p>
    <w:p w14:paraId="15F12342" w14:textId="77777777" w:rsidR="00232645" w:rsidRPr="000247E1" w:rsidRDefault="00232645" w:rsidP="00232645">
      <w:pPr>
        <w:pStyle w:val="Nadpis1"/>
        <w:numPr>
          <w:ilvl w:val="0"/>
          <w:numId w:val="131"/>
        </w:numPr>
        <w:tabs>
          <w:tab w:val="left" w:pos="2835"/>
        </w:tabs>
        <w:spacing w:line="259" w:lineRule="auto"/>
      </w:pPr>
      <w:r w:rsidRPr="000247E1">
        <w:t>Instituce</w:t>
      </w:r>
    </w:p>
    <w:p w14:paraId="5EE267ED" w14:textId="77777777" w:rsidR="00232645" w:rsidRPr="000247E1" w:rsidRDefault="00232645" w:rsidP="00232645">
      <w:r w:rsidRPr="000247E1">
        <w:t>V případě, že vysoká škola obdržela institucionální akreditaci a od jejího udělení nedošlo ke změnám v níže požadovaných údajích, lze v tomto místě plně odkázat na posouzení institucionálního prostředí vysoké školy ze strany NAÚ v rámci správního řízení vedeného k žádosti o udělení institucionální akreditace. Nemá-li vysoká škola udělenou institucionální akreditaci, postačí namísto opětovného vyplnění části I. osnovy odkázat na předchozí konkrétní případ, kdy žádala o udělení akreditace studijnímu programu, pakliže nedošlo ke změnám v níže požadovaných údajích.</w:t>
      </w:r>
    </w:p>
    <w:p w14:paraId="2EB9DDD8" w14:textId="77777777" w:rsidR="00232645" w:rsidRPr="000247E1" w:rsidRDefault="00232645" w:rsidP="00232645">
      <w:r w:rsidRPr="000247E1">
        <w:t xml:space="preserve"> </w:t>
      </w:r>
    </w:p>
    <w:p w14:paraId="2B806CC7" w14:textId="77777777" w:rsidR="00232645" w:rsidRPr="000247E1" w:rsidRDefault="00232645" w:rsidP="00232645">
      <w:pPr>
        <w:pStyle w:val="Nadpis2"/>
      </w:pPr>
      <w:r w:rsidRPr="000247E1">
        <w:t xml:space="preserve"> Působnost orgánů vysoké školy</w:t>
      </w:r>
    </w:p>
    <w:p w14:paraId="78D9E8CE" w14:textId="77777777" w:rsidR="00232645" w:rsidRPr="000247E1" w:rsidRDefault="00232645" w:rsidP="00232645">
      <w:pPr>
        <w:pStyle w:val="Nadpis3"/>
        <w:numPr>
          <w:ilvl w:val="0"/>
          <w:numId w:val="130"/>
        </w:numPr>
        <w:tabs>
          <w:tab w:val="left" w:pos="2835"/>
        </w:tabs>
        <w:spacing w:line="259" w:lineRule="auto"/>
      </w:pPr>
      <w:r w:rsidRPr="000247E1" w:rsidDel="00002FD9">
        <w:t>Standardy 1.1-1.2</w:t>
      </w:r>
    </w:p>
    <w:p w14:paraId="5AC510DC" w14:textId="77777777" w:rsidR="00232645" w:rsidRPr="000247E1" w:rsidRDefault="00232645" w:rsidP="00232645"/>
    <w:p w14:paraId="5524A2A9" w14:textId="2A52F9C7" w:rsidR="00232645" w:rsidRPr="000247E1" w:rsidRDefault="00232645" w:rsidP="00232645">
      <w:r w:rsidRPr="000247E1">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 VI</w:t>
      </w:r>
      <w:r w:rsidR="00EC6F81">
        <w:t>I</w:t>
      </w:r>
      <w:r w:rsidRPr="000247E1">
        <w:t xml:space="preserve">. úplném znění „Statutu </w:t>
      </w:r>
      <w:r w:rsidR="008063FB">
        <w:t>Univerzity Tomáše Bati</w:t>
      </w:r>
      <w:r w:rsidR="008063FB" w:rsidRPr="000247E1">
        <w:t xml:space="preserve"> </w:t>
      </w:r>
      <w:r w:rsidRPr="000247E1">
        <w:t xml:space="preserve">ve Zlíně ze dne </w:t>
      </w:r>
      <w:r w:rsidR="00EC6F81">
        <w:t>27. března 2023</w:t>
      </w:r>
      <w:r w:rsidRPr="000247E1">
        <w:t>“.</w:t>
      </w:r>
    </w:p>
    <w:p w14:paraId="798105F5" w14:textId="77777777" w:rsidR="00232645" w:rsidRPr="000247E1" w:rsidRDefault="00232645" w:rsidP="00232645">
      <w:pPr>
        <w:pStyle w:val="Nadpis2"/>
      </w:pPr>
    </w:p>
    <w:p w14:paraId="65CE7CAA" w14:textId="77777777" w:rsidR="00232645" w:rsidRPr="000247E1" w:rsidRDefault="00232645" w:rsidP="00232645">
      <w:pPr>
        <w:pStyle w:val="Nadpis2"/>
      </w:pPr>
      <w:r w:rsidRPr="000247E1">
        <w:t xml:space="preserve">Vnitřní systém zajišťování kvality </w:t>
      </w:r>
    </w:p>
    <w:p w14:paraId="3D917EEB" w14:textId="77777777" w:rsidR="00232645" w:rsidRPr="000247E1" w:rsidRDefault="00232645" w:rsidP="00232645">
      <w:pPr>
        <w:pStyle w:val="Nadpis3"/>
        <w:numPr>
          <w:ilvl w:val="0"/>
          <w:numId w:val="130"/>
        </w:numPr>
        <w:tabs>
          <w:tab w:val="left" w:pos="2835"/>
        </w:tabs>
        <w:spacing w:line="259" w:lineRule="auto"/>
      </w:pPr>
      <w:r w:rsidRPr="000247E1">
        <w:t>Standard 1.3 Vymezení pravomoci a odpovědnost za kvalitu</w:t>
      </w:r>
    </w:p>
    <w:p w14:paraId="11BECC33" w14:textId="77777777" w:rsidR="00232645" w:rsidRPr="000247E1" w:rsidRDefault="00232645" w:rsidP="00232645"/>
    <w:p w14:paraId="5FAC774C" w14:textId="4DD2319F" w:rsidR="00232645" w:rsidRPr="000247E1" w:rsidRDefault="00232645" w:rsidP="00232645">
      <w:r w:rsidRPr="000247E1">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III. úplném znění „Pravidel systému zajišťování kvality vzdělávací, tvůrčí a s nimi souvisejících činností a vnitřního hodnocení kvality vzdělávací, tvůrčí a s nimi souvisejících činností UTB“ ze dne </w:t>
      </w:r>
      <w:r w:rsidR="006F2B47">
        <w:t>27</w:t>
      </w:r>
      <w:r w:rsidRPr="000247E1">
        <w:t xml:space="preserve">. </w:t>
      </w:r>
      <w:r w:rsidR="006F2B47">
        <w:t>března</w:t>
      </w:r>
      <w:r w:rsidR="006F2B47" w:rsidRPr="000247E1">
        <w:t xml:space="preserve"> 202</w:t>
      </w:r>
      <w:r w:rsidR="006F2B47">
        <w:t>3</w:t>
      </w:r>
      <w:r w:rsidRPr="000247E1">
        <w:t>.</w:t>
      </w:r>
      <w:r w:rsidRPr="000247E1">
        <w:rPr>
          <w:vertAlign w:val="superscript"/>
        </w:rPr>
        <w:footnoteReference w:id="1"/>
      </w:r>
    </w:p>
    <w:p w14:paraId="04CBF80D" w14:textId="77777777" w:rsidR="00A65179" w:rsidRDefault="00A65179" w:rsidP="00232645"/>
    <w:p w14:paraId="76699657" w14:textId="3F37E68B" w:rsidR="00232645" w:rsidRPr="000247E1" w:rsidRDefault="00232645" w:rsidP="00232645">
      <w:r w:rsidRPr="000247E1">
        <w:t xml:space="preserve">Pro účely zajišťování kvality má pak jmenovánu </w:t>
      </w:r>
      <w:r w:rsidR="00250397">
        <w:t>patnáctičlennou</w:t>
      </w:r>
      <w:r w:rsidR="00250397" w:rsidRPr="000247E1">
        <w:t xml:space="preserve"> </w:t>
      </w:r>
      <w:r w:rsidRPr="000247E1">
        <w:t xml:space="preserve">Radu pro vnitřní hodnocení UTB </w:t>
      </w:r>
      <w:r w:rsidRPr="000247E1">
        <w:br/>
        <w:t xml:space="preserve">ve Zlíně, která se řídí Jednacím řádem Rady pro vnitřní hodnocení UTB (Směrnice rektora č. </w:t>
      </w:r>
      <w:r w:rsidR="007D7B5A">
        <w:t>9</w:t>
      </w:r>
      <w:r w:rsidRPr="000247E1">
        <w:t>/</w:t>
      </w:r>
      <w:r w:rsidR="007D7B5A" w:rsidRPr="000247E1">
        <w:t>202</w:t>
      </w:r>
      <w:r w:rsidR="007D7B5A">
        <w:t>3</w:t>
      </w:r>
      <w:r w:rsidRPr="000247E1">
        <w:t xml:space="preserve">) ze dne </w:t>
      </w:r>
      <w:r w:rsidR="00A071C7">
        <w:t>26</w:t>
      </w:r>
      <w:r w:rsidRPr="000247E1">
        <w:t xml:space="preserve">. </w:t>
      </w:r>
      <w:r w:rsidR="00A071C7">
        <w:t>dubna</w:t>
      </w:r>
      <w:r w:rsidR="00A071C7" w:rsidRPr="000247E1">
        <w:t xml:space="preserve"> 202</w:t>
      </w:r>
      <w:r w:rsidR="00A071C7">
        <w:t>3</w:t>
      </w:r>
      <w:r w:rsidRPr="000247E1">
        <w:t>.</w:t>
      </w:r>
      <w:r w:rsidRPr="000247E1">
        <w:rPr>
          <w:vertAlign w:val="superscript"/>
        </w:rPr>
        <w:footnoteReference w:id="2"/>
      </w:r>
      <w:r w:rsidRPr="000247E1">
        <w:tab/>
      </w:r>
      <w:r w:rsidRPr="000247E1">
        <w:tab/>
        <w:t xml:space="preserve"> </w:t>
      </w:r>
    </w:p>
    <w:p w14:paraId="4BB991D9" w14:textId="77777777" w:rsidR="00232645" w:rsidRPr="000247E1" w:rsidRDefault="00232645" w:rsidP="00232645"/>
    <w:p w14:paraId="291D109E" w14:textId="77777777" w:rsidR="00232645" w:rsidRPr="000247E1" w:rsidRDefault="00232645" w:rsidP="00232645">
      <w:pPr>
        <w:pStyle w:val="Nadpis3"/>
        <w:numPr>
          <w:ilvl w:val="0"/>
          <w:numId w:val="130"/>
        </w:numPr>
        <w:tabs>
          <w:tab w:val="left" w:pos="2835"/>
        </w:tabs>
        <w:spacing w:line="259" w:lineRule="auto"/>
      </w:pPr>
      <w:r w:rsidRPr="000247E1">
        <w:t xml:space="preserve">Standard 1.4 Procesy vzniku a úprav studijních programů </w:t>
      </w:r>
    </w:p>
    <w:p w14:paraId="5B134E9F" w14:textId="77777777" w:rsidR="00232645" w:rsidRPr="000247E1" w:rsidRDefault="00232645" w:rsidP="00232645"/>
    <w:p w14:paraId="0EBBFFB5" w14:textId="7BA5B2F5" w:rsidR="00232645" w:rsidRPr="000247E1" w:rsidRDefault="00232645" w:rsidP="00232645">
      <w:r w:rsidRPr="000247E1">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ve IV. úplném znění „Řádu pro tvorbu, schvalování, uskutečňování a změny studijních programů Univerzity Tomáše Bati ve Zlíně“ ze dne 19. května 2022.</w:t>
      </w:r>
      <w:r w:rsidRPr="000247E1">
        <w:rPr>
          <w:vertAlign w:val="superscript"/>
        </w:rPr>
        <w:footnoteReference w:id="3"/>
      </w:r>
    </w:p>
    <w:p w14:paraId="5D4D8357" w14:textId="77777777" w:rsidR="00232645" w:rsidRPr="000247E1" w:rsidRDefault="00232645" w:rsidP="00232645"/>
    <w:p w14:paraId="01B4907A" w14:textId="77777777" w:rsidR="00232645" w:rsidRPr="000247E1" w:rsidRDefault="00232645" w:rsidP="00232645">
      <w:r w:rsidRPr="000247E1">
        <w:tab/>
      </w:r>
      <w:r w:rsidRPr="000247E1">
        <w:tab/>
      </w:r>
    </w:p>
    <w:p w14:paraId="07175311" w14:textId="77777777" w:rsidR="00232645" w:rsidRPr="000247E1" w:rsidRDefault="00232645" w:rsidP="00232645">
      <w:pPr>
        <w:pStyle w:val="Nadpis3"/>
        <w:numPr>
          <w:ilvl w:val="0"/>
          <w:numId w:val="130"/>
        </w:numPr>
        <w:tabs>
          <w:tab w:val="left" w:pos="2835"/>
        </w:tabs>
        <w:spacing w:line="259" w:lineRule="auto"/>
      </w:pPr>
      <w:r w:rsidRPr="000247E1">
        <w:t xml:space="preserve">Standard 1.5 Principy a systém uznávání zahraničního vzdělávání pro přijetí ke studiu </w:t>
      </w:r>
    </w:p>
    <w:p w14:paraId="24DA763E" w14:textId="77777777" w:rsidR="00232645" w:rsidRPr="000247E1" w:rsidRDefault="00232645" w:rsidP="00232645"/>
    <w:p w14:paraId="6BF6E26E" w14:textId="5E94397C" w:rsidR="00232645" w:rsidRPr="000247E1" w:rsidRDefault="00232645" w:rsidP="00232645">
      <w:r w:rsidRPr="000247E1">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0247E1">
        <w:rPr>
          <w:vertAlign w:val="superscript"/>
        </w:rPr>
        <w:footnoteReference w:id="4"/>
      </w:r>
      <w:r w:rsidR="00E25D6D">
        <w:t xml:space="preserve"> a doplňující SR/13/2022 „</w:t>
      </w:r>
      <w:r w:rsidR="00E25D6D" w:rsidRPr="00E25D6D">
        <w:t>Pravidla pro posuzování zahraničního středoškolského a vysokoškolského vzdělání v rámci přijímacího řízení na Univerzitě Tomáše Bati ve Zlíně</w:t>
      </w:r>
      <w:r w:rsidR="005D58D3">
        <w:t>“.</w:t>
      </w:r>
      <w:r w:rsidR="005D58D3">
        <w:rPr>
          <w:rStyle w:val="Znakapoznpodarou"/>
        </w:rPr>
        <w:footnoteReference w:id="5"/>
      </w:r>
    </w:p>
    <w:p w14:paraId="79599692" w14:textId="77777777" w:rsidR="00232645" w:rsidRPr="000247E1" w:rsidRDefault="00232645" w:rsidP="00232645">
      <w:r w:rsidRPr="000247E1">
        <w:tab/>
      </w:r>
      <w:r w:rsidRPr="000247E1">
        <w:tab/>
      </w:r>
    </w:p>
    <w:p w14:paraId="7CF26A54" w14:textId="77777777" w:rsidR="00232645" w:rsidRPr="000247E1" w:rsidRDefault="00232645" w:rsidP="00232645">
      <w:pPr>
        <w:pStyle w:val="Nadpis3"/>
        <w:numPr>
          <w:ilvl w:val="0"/>
          <w:numId w:val="130"/>
        </w:numPr>
        <w:tabs>
          <w:tab w:val="left" w:pos="2835"/>
        </w:tabs>
        <w:spacing w:line="259" w:lineRule="auto"/>
      </w:pPr>
      <w:r w:rsidRPr="000247E1">
        <w:t xml:space="preserve">Standard 1.6 Vedení kvalifikačních a rigorózních prací </w:t>
      </w:r>
    </w:p>
    <w:p w14:paraId="7AE60C20" w14:textId="77777777" w:rsidR="00232645" w:rsidRPr="000247E1" w:rsidRDefault="00232645" w:rsidP="00232645"/>
    <w:p w14:paraId="666C3251" w14:textId="77777777" w:rsidR="00232645" w:rsidRPr="000247E1" w:rsidRDefault="00232645" w:rsidP="00232645">
      <w:r w:rsidRPr="000247E1">
        <w:t xml:space="preserve">UTB ve Zlíně má přijata dostatečně účinná opatření zajišťující úroveň kvality kvalifikačních prací </w:t>
      </w:r>
      <w:r w:rsidRPr="000247E1">
        <w:br/>
        <w:t>a systematicky dbá na kvalitu obhájených kvalifikačních prací. V rámci svých pravidel stanovuje požadavky na způsob vedení těchto prací a kvalifikační požadavky na osoby, které vedou kvalifikační práce, a stanovuje nejvyšší počet kvalifikačních prací, které může vést jedna osoba. Danou problematiku upravuje III. úplné znění „Řádu pro tvorbu, schvalování, uskutečňování a změny studijních programů Univerzity Tomáše Bati ve Zlíně“ ze dne  25. 7. 2019 a „III. úplné znění „Studijního a zkušebního řádu Univerzity Tomáše Bati ve Zlíně“</w:t>
      </w:r>
      <w:r w:rsidRPr="000247E1">
        <w:rPr>
          <w:vertAlign w:val="superscript"/>
        </w:rPr>
        <w:footnoteReference w:id="6"/>
      </w:r>
      <w:r w:rsidRPr="000247E1">
        <w:t xml:space="preserve"> ze dne 4. 2. 2021 a dále Směrnice rektora SR/8/2022, článek 2, odst. 5 – „Standardy studijních programů UTB“</w:t>
      </w:r>
      <w:r w:rsidRPr="000247E1">
        <w:rPr>
          <w:vertAlign w:val="superscript"/>
        </w:rPr>
        <w:footnoteReference w:id="7"/>
      </w:r>
      <w:r w:rsidRPr="000247E1">
        <w:t>.</w:t>
      </w:r>
    </w:p>
    <w:p w14:paraId="2AE9065A" w14:textId="77777777" w:rsidR="00A65179" w:rsidRDefault="00A65179" w:rsidP="00232645"/>
    <w:p w14:paraId="5FD32FA8" w14:textId="4EB2580F" w:rsidR="00232645" w:rsidRPr="000247E1" w:rsidRDefault="00232645" w:rsidP="00232645">
      <w:r w:rsidRPr="000247E1">
        <w:t>Na Fakultě humanitních studií UTB ve Zlíně (dále jen FHS UTB ve Zlíně) upravuje nejvyšší počet kvalifikačních prací, které může vést jedna osoba, Rozhodnutí děkanky RD/03/2018.</w:t>
      </w:r>
      <w:r w:rsidRPr="000247E1">
        <w:rPr>
          <w:vertAlign w:val="superscript"/>
        </w:rPr>
        <w:footnoteReference w:id="8"/>
      </w:r>
      <w:r w:rsidRPr="000247E1">
        <w:t xml:space="preserve"> Jeden vedoucí může vést v jednom akademickém roce maximálně 15 bakalářskýc</w:t>
      </w:r>
      <w:r>
        <w:t>h prací a 10 diplomových prací.</w:t>
      </w:r>
    </w:p>
    <w:p w14:paraId="43D81EE4" w14:textId="77777777" w:rsidR="00232645" w:rsidRPr="000247E1" w:rsidRDefault="00232645" w:rsidP="00232645"/>
    <w:p w14:paraId="5525E905" w14:textId="77777777" w:rsidR="00232645" w:rsidRPr="000247E1" w:rsidRDefault="00232645" w:rsidP="00232645">
      <w:pPr>
        <w:pStyle w:val="Nadpis3"/>
        <w:numPr>
          <w:ilvl w:val="0"/>
          <w:numId w:val="130"/>
        </w:numPr>
        <w:tabs>
          <w:tab w:val="left" w:pos="2835"/>
        </w:tabs>
        <w:spacing w:line="259" w:lineRule="auto"/>
      </w:pPr>
      <w:r w:rsidRPr="000247E1">
        <w:t xml:space="preserve">Standard 1.7 Procesy zpětné vazby při hodnocení kvality </w:t>
      </w:r>
    </w:p>
    <w:p w14:paraId="2A6936A4" w14:textId="77777777" w:rsidR="00232645" w:rsidRPr="000247E1" w:rsidRDefault="00232645" w:rsidP="00232645"/>
    <w:p w14:paraId="2161F28B" w14:textId="77777777" w:rsidR="00232645" w:rsidRPr="000247E1" w:rsidRDefault="00232645" w:rsidP="00232645">
      <w:r w:rsidRPr="000247E1">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Pr="000247E1">
        <w:rPr>
          <w:vertAlign w:val="superscript"/>
        </w:rPr>
        <w:footnoteReference w:id="9"/>
      </w:r>
      <w:r w:rsidRPr="000247E1">
        <w:t>.</w:t>
      </w:r>
    </w:p>
    <w:p w14:paraId="7E4FFE5E" w14:textId="77777777" w:rsidR="00A65179" w:rsidRDefault="00A65179" w:rsidP="00232645"/>
    <w:p w14:paraId="45A2847B" w14:textId="12E88C03" w:rsidR="00232645" w:rsidRPr="000247E1" w:rsidRDefault="00232645" w:rsidP="00232645">
      <w:r w:rsidRPr="000247E1">
        <w:t>Kvalita výuky je jednou z významných oblastí sledovaných při hodnocení činností fakulty. Hodnocení probíhá jednak z pohledu studentů, jednak od vedoucích pracovníků a garantů studijních programů. Studenti fakulty se po každém semestru účastní hodnocení kvality výuky. Evaluace probíhá elektronicky prostřednictvím informačního systému IS/STAG. Cennou zpětnou vazbou zůstává především slovní hodnocení výuky. Kvalita výuky je dále podporována odborným vzděláváním akademických pracovníků a rovněž formou vzájemných náslechů a hospitací, po nichž dostali vyučující zhodnocení výuky a doporučení k jejímu zlepšení od zkušenějších kolegů.</w:t>
      </w:r>
    </w:p>
    <w:p w14:paraId="06C12F30" w14:textId="77777777" w:rsidR="00232645" w:rsidRPr="000247E1" w:rsidRDefault="00232645" w:rsidP="00232645">
      <w:r w:rsidRPr="000247E1">
        <w:tab/>
      </w:r>
      <w:r w:rsidRPr="000247E1">
        <w:tab/>
      </w:r>
    </w:p>
    <w:p w14:paraId="3C3C095F" w14:textId="77777777" w:rsidR="00232645" w:rsidRPr="000247E1" w:rsidRDefault="00232645" w:rsidP="00232645">
      <w:pPr>
        <w:pStyle w:val="Nadpis3"/>
        <w:numPr>
          <w:ilvl w:val="0"/>
          <w:numId w:val="130"/>
        </w:numPr>
        <w:tabs>
          <w:tab w:val="left" w:pos="2835"/>
        </w:tabs>
        <w:spacing w:line="259" w:lineRule="auto"/>
      </w:pPr>
      <w:r w:rsidRPr="000247E1">
        <w:t xml:space="preserve">Standard 1.8 Sledování úspěšnosti uchazečů o studium, studentů a uplatnitelnosti absolventů </w:t>
      </w:r>
    </w:p>
    <w:p w14:paraId="66405F8B" w14:textId="77777777" w:rsidR="00232645" w:rsidRPr="000247E1" w:rsidRDefault="00232645" w:rsidP="00232645"/>
    <w:p w14:paraId="4E9E5620" w14:textId="588F52BE" w:rsidR="00232645" w:rsidRPr="000247E1" w:rsidRDefault="00232645" w:rsidP="00232645">
      <w:r w:rsidRPr="000247E1">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sidRPr="000247E1">
        <w:rPr>
          <w:vertAlign w:val="superscript"/>
        </w:rPr>
        <w:footnoteReference w:id="10"/>
      </w:r>
      <w:r w:rsidRPr="000247E1">
        <w:t>). Fakulta humanitních studií sleduje a analyzuje úspěšnost uchazečů o studium, snaží se také o průzkum názorů uchazečů. Studijní (ne)úspěšnost v jednotlivých programech/předmětech je každoročně vyhodnocována, přičemž garanti studij</w:t>
      </w:r>
      <w:r w:rsidR="007D63F5">
        <w:t>ních programů navrhují řešení v </w:t>
      </w:r>
      <w:r w:rsidRPr="000247E1">
        <w:t>případě vysoké studijní neúspěšnosti v konkrétním předmětu. Fakulta se dlouhodobě snaží o udržování kontaktů s absolventy, sleduje jejich uplatnění a využívá zpětné vazby pro zkvalitnění studijních programů.</w:t>
      </w:r>
    </w:p>
    <w:p w14:paraId="2B5AE26B" w14:textId="77777777" w:rsidR="00232645" w:rsidRPr="000247E1" w:rsidRDefault="00232645" w:rsidP="00232645"/>
    <w:p w14:paraId="58ACDFB6" w14:textId="77777777" w:rsidR="00232645" w:rsidRPr="000247E1" w:rsidRDefault="00232645" w:rsidP="00232645">
      <w:r w:rsidRPr="000247E1">
        <w:tab/>
      </w:r>
      <w:r w:rsidRPr="000247E1">
        <w:tab/>
      </w:r>
    </w:p>
    <w:p w14:paraId="7B0F35D6" w14:textId="77777777" w:rsidR="00232645" w:rsidRPr="000247E1" w:rsidRDefault="00232645" w:rsidP="00232645">
      <w:pPr>
        <w:pStyle w:val="Nadpis2"/>
      </w:pPr>
      <w:r w:rsidRPr="000247E1">
        <w:t>Vzdělávací a tvůrčí činnost</w:t>
      </w:r>
    </w:p>
    <w:p w14:paraId="11914217" w14:textId="77777777" w:rsidR="00232645" w:rsidRPr="000247E1" w:rsidRDefault="00232645" w:rsidP="00232645">
      <w:pPr>
        <w:pStyle w:val="Nadpis3"/>
        <w:numPr>
          <w:ilvl w:val="0"/>
          <w:numId w:val="130"/>
        </w:numPr>
        <w:tabs>
          <w:tab w:val="left" w:pos="2835"/>
        </w:tabs>
        <w:spacing w:line="259" w:lineRule="auto"/>
      </w:pPr>
      <w:r w:rsidRPr="000247E1">
        <w:t xml:space="preserve">Standard 1.9 Mezinárodní rozměr a aplikace soudobého stavu poznání </w:t>
      </w:r>
    </w:p>
    <w:p w14:paraId="0CA11CD6" w14:textId="77777777" w:rsidR="00232645" w:rsidRPr="000247E1" w:rsidRDefault="00232645" w:rsidP="00232645"/>
    <w:p w14:paraId="1BDC053A" w14:textId="1A9270FF" w:rsidR="00232645" w:rsidRPr="000247E1" w:rsidRDefault="00232645" w:rsidP="00232645">
      <w:r w:rsidRPr="000247E1">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UTB ve Zlíně podporuje rozvoj mobilitních příležitostí pro studenty UTB ve Zlíně se zájmem o výjezd</w:t>
      </w:r>
      <w:r w:rsidR="008273AB">
        <w:t xml:space="preserve"> </w:t>
      </w:r>
      <w:r w:rsidRPr="000247E1">
        <w:t xml:space="preserve">na studijní pobyt a pracovní stáž do zahraničí v rámci programů spolupráce vysokých škol. </w:t>
      </w:r>
    </w:p>
    <w:p w14:paraId="740AF4C9" w14:textId="77777777" w:rsidR="00A65179" w:rsidRDefault="00A65179" w:rsidP="00232645"/>
    <w:p w14:paraId="62C1407C" w14:textId="0FA309A5" w:rsidR="00232645" w:rsidRDefault="00232645" w:rsidP="00232645">
      <w:r w:rsidRPr="000247E1">
        <w:t>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w:t>
      </w:r>
      <w:r w:rsidR="00A65179">
        <w:t xml:space="preserve">tudentů  </w:t>
      </w:r>
      <w:r w:rsidRPr="000247E1">
        <w:t>i do mimoprogramových zemí Erasmus+, pomocí finančního zabezpečení ze zdrojů MŠMT. UTB ve Zlíně je pak zapojena i do dalších programů včetně CEEPUS, AKTION či Norských fondů. UTB ve Zlíně pro vyšší efektivitu mobilit a posílení mezinárodního rozměru studijních programů disponuje také speciálním webem, který slouží k informování studentů o možnostech výjezdů do zahraničí a který mimo jiné obsahuje i recenze studentů 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10/2021 Mobility studentů UTB do zahraničí a zahraničních studentů na UTB.</w:t>
      </w:r>
      <w:r w:rsidRPr="000247E1">
        <w:rPr>
          <w:vertAlign w:val="superscript"/>
        </w:rPr>
        <w:footnoteReference w:id="11"/>
      </w:r>
      <w:r w:rsidRPr="000247E1">
        <w:t xml:space="preserve"> </w:t>
      </w:r>
    </w:p>
    <w:p w14:paraId="7CB5B9FB" w14:textId="77777777" w:rsidR="004D7443" w:rsidRPr="000247E1" w:rsidRDefault="004D7443" w:rsidP="00232645"/>
    <w:p w14:paraId="17AC57D6" w14:textId="77777777" w:rsidR="00232645" w:rsidRPr="000247E1" w:rsidRDefault="00232645" w:rsidP="00232645">
      <w:pPr>
        <w:pStyle w:val="Nadpis3"/>
        <w:numPr>
          <w:ilvl w:val="0"/>
          <w:numId w:val="130"/>
        </w:numPr>
        <w:tabs>
          <w:tab w:val="left" w:pos="2835"/>
        </w:tabs>
        <w:spacing w:line="259" w:lineRule="auto"/>
      </w:pPr>
      <w:r w:rsidRPr="000247E1">
        <w:t>Standard 1.10 Spolupráce s praxí při uskutečňování studijních programů</w:t>
      </w:r>
    </w:p>
    <w:p w14:paraId="49B264F0" w14:textId="77777777" w:rsidR="00232645" w:rsidRPr="000247E1" w:rsidRDefault="00232645" w:rsidP="00232645"/>
    <w:p w14:paraId="5BD72DDE" w14:textId="77777777" w:rsidR="00232645" w:rsidRPr="000247E1" w:rsidRDefault="00232645" w:rsidP="00232645">
      <w:r w:rsidRPr="000247E1">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69077FF4" w14:textId="77777777" w:rsidR="00232645" w:rsidRPr="000247E1" w:rsidRDefault="00232645" w:rsidP="00232645"/>
    <w:p w14:paraId="5FC49977" w14:textId="77777777" w:rsidR="00232645" w:rsidRPr="000247E1" w:rsidRDefault="00232645" w:rsidP="00232645">
      <w:pPr>
        <w:pStyle w:val="Nadpis3"/>
        <w:numPr>
          <w:ilvl w:val="0"/>
          <w:numId w:val="130"/>
        </w:numPr>
        <w:tabs>
          <w:tab w:val="left" w:pos="2835"/>
        </w:tabs>
        <w:spacing w:line="259" w:lineRule="auto"/>
      </w:pPr>
      <w:r w:rsidRPr="000247E1">
        <w:t xml:space="preserve">Standard 1.11 Spolupráce s praxí při tvorbě studijních programů </w:t>
      </w:r>
    </w:p>
    <w:p w14:paraId="144064AB" w14:textId="77777777" w:rsidR="00232645" w:rsidRPr="000247E1" w:rsidRDefault="00232645" w:rsidP="00232645"/>
    <w:p w14:paraId="05629FF5" w14:textId="77777777" w:rsidR="00232645" w:rsidRPr="000247E1" w:rsidRDefault="00232645" w:rsidP="00232645">
      <w:r w:rsidRPr="000247E1">
        <w:t xml:space="preserve">UTB ve Zlíně komunikuje s profesními komorami, oborovými sdruženími, organizacemi zaměstnavatelů nebo dalšími odborníky z praxe a zjišťuje jejich očekávání a požadavky na absolventy studijních programů. </w:t>
      </w:r>
    </w:p>
    <w:p w14:paraId="339F3772" w14:textId="77777777" w:rsidR="00232645" w:rsidRPr="000247E1" w:rsidRDefault="00232645" w:rsidP="00232645"/>
    <w:p w14:paraId="7E1EE827" w14:textId="77777777" w:rsidR="00232645" w:rsidRPr="000247E1" w:rsidRDefault="00232645" w:rsidP="00232645">
      <w:pPr>
        <w:pStyle w:val="Nadpis2"/>
      </w:pPr>
      <w:r w:rsidRPr="000247E1">
        <w:t xml:space="preserve">Podpůrné zdroje a administrativa </w:t>
      </w:r>
    </w:p>
    <w:p w14:paraId="02BD14E9" w14:textId="77777777" w:rsidR="00232645" w:rsidRPr="000247E1" w:rsidRDefault="00232645" w:rsidP="00232645">
      <w:pPr>
        <w:pStyle w:val="Nadpis3"/>
        <w:numPr>
          <w:ilvl w:val="0"/>
          <w:numId w:val="130"/>
        </w:numPr>
        <w:tabs>
          <w:tab w:val="left" w:pos="2835"/>
        </w:tabs>
        <w:spacing w:line="259" w:lineRule="auto"/>
      </w:pPr>
      <w:r w:rsidRPr="000247E1">
        <w:t xml:space="preserve">Standard 1.12 Informační systém </w:t>
      </w:r>
    </w:p>
    <w:p w14:paraId="2AD7E21F" w14:textId="77777777" w:rsidR="00232645" w:rsidRPr="000247E1" w:rsidRDefault="00232645" w:rsidP="00232645"/>
    <w:p w14:paraId="370A90F0" w14:textId="619B6685" w:rsidR="00232645" w:rsidRPr="000247E1" w:rsidRDefault="00232645" w:rsidP="00232645">
      <w:r w:rsidRPr="000247E1">
        <w:t>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odborných znalostí a dovedností. Všichni studenti mají umožněn dálkový, časově neomezený přístup k informacím studijní agendy IS/STAG prostřednictvím portálového rozhraní.</w:t>
      </w:r>
      <w:r w:rsidRPr="000247E1">
        <w:rPr>
          <w:vertAlign w:val="superscript"/>
        </w:rPr>
        <w:footnoteReference w:id="12"/>
      </w:r>
      <w:r w:rsidRPr="000247E1">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přesným  a srozumitelným informacím o pravidlech studia a požadavcích spojených se studiem, které jsou součástí norem UTB ve Zlíně</w:t>
      </w:r>
      <w:r w:rsidRPr="000247E1">
        <w:rPr>
          <w:vertAlign w:val="superscript"/>
        </w:rPr>
        <w:footnoteReference w:id="13"/>
      </w:r>
      <w:r w:rsidRPr="000247E1">
        <w:t>, případně které jsou součástí norem některé z fakult UTB ve Zlíně.</w:t>
      </w:r>
      <w:r w:rsidRPr="000247E1">
        <w:rPr>
          <w:vertAlign w:val="superscript"/>
        </w:rPr>
        <w:footnoteReference w:id="14"/>
      </w:r>
      <w:r w:rsidRPr="000247E1">
        <w:t xml:space="preserve"> 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0247E1">
        <w:rPr>
          <w:vertAlign w:val="superscript"/>
        </w:rPr>
        <w:footnoteReference w:id="15"/>
      </w:r>
      <w:r w:rsidRPr="000247E1">
        <w:t>, které bylo pro tuto činnost specializovaně zřízeno, tak jeho portálem s nabídkami pracovních příležitostí, stáží a brigád.</w:t>
      </w:r>
      <w:r w:rsidRPr="000247E1">
        <w:rPr>
          <w:vertAlign w:val="superscript"/>
        </w:rPr>
        <w:footnoteReference w:id="16"/>
      </w:r>
      <w:r w:rsidRPr="000247E1">
        <w:t xml:space="preserve"> V rámci Job centra UTB také působí Akademická poradna UTB, která má svůj vlastní informační modul.</w:t>
      </w:r>
      <w:r w:rsidRPr="000247E1">
        <w:rPr>
          <w:vertAlign w:val="superscript"/>
        </w:rPr>
        <w:footnoteReference w:id="17"/>
      </w:r>
    </w:p>
    <w:p w14:paraId="2B671138" w14:textId="77777777" w:rsidR="00232645" w:rsidRPr="000247E1" w:rsidRDefault="00232645" w:rsidP="00232645"/>
    <w:p w14:paraId="2C0C5681" w14:textId="77777777" w:rsidR="00232645" w:rsidRPr="000247E1" w:rsidRDefault="00232645" w:rsidP="00232645">
      <w:pPr>
        <w:pStyle w:val="Nadpis3"/>
        <w:numPr>
          <w:ilvl w:val="0"/>
          <w:numId w:val="130"/>
        </w:numPr>
        <w:tabs>
          <w:tab w:val="left" w:pos="2835"/>
        </w:tabs>
        <w:spacing w:line="259" w:lineRule="auto"/>
      </w:pPr>
      <w:r w:rsidRPr="000247E1">
        <w:t xml:space="preserve">Standard 1.13 Knihovny a elektronické zdroje </w:t>
      </w:r>
    </w:p>
    <w:p w14:paraId="705F5F70" w14:textId="77777777" w:rsidR="00232645" w:rsidRPr="000247E1" w:rsidRDefault="00232645" w:rsidP="00232645"/>
    <w:p w14:paraId="15DD3DF5" w14:textId="77777777" w:rsidR="00232645" w:rsidRPr="000247E1" w:rsidRDefault="00232645" w:rsidP="00232645">
      <w:r w:rsidRPr="000247E1">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183E5CE1" w14:textId="77777777" w:rsidR="00FB4679" w:rsidRDefault="00FB4679" w:rsidP="00232645"/>
    <w:p w14:paraId="639E93A1" w14:textId="7910E56C" w:rsidR="00232645" w:rsidRPr="000247E1" w:rsidRDefault="00232645" w:rsidP="00232645">
      <w:r w:rsidRPr="000247E1">
        <w:t xml:space="preserve">Dostupnost knihovního fondu </w:t>
      </w:r>
    </w:p>
    <w:p w14:paraId="3CDF6EDD" w14:textId="77777777" w:rsidR="00FB4679" w:rsidRDefault="00FB4679" w:rsidP="00232645"/>
    <w:p w14:paraId="55926719" w14:textId="50AAA096" w:rsidR="00232645" w:rsidRPr="000247E1" w:rsidRDefault="00232645" w:rsidP="00232645">
      <w:r w:rsidRPr="000247E1">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Zde je deponována stále se rozrůstající sbírka tištěných knih, přičemž je provozována také služba pravidelného dovozu literatury ze Zlínské centrály.  V knihovně je k dispozici zhruba 500 studijních míst, 230 počítačů a dostatečné množství přípojných míst pro notebooky. Knihovna je vybavena virtuální technologií WMware s klientskými stanicemi HP T310. Uživatelé mohou používat při své práci 3 multifunkční tiskárny pro kopírování, tisk a skenování. K dispozici je také speciální knižní skener. Knihovna disponuje také dostatečným počtem individuálních studoven pro práci v menších týmech, studovnu pro studenty se specifickými potřebami,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týkajícími se například podpory vědeckovýzkumné činnosti, vyhledáváním v databázích nebo publikační a citační etikou. V knihovním fondu je téměř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IS/STAG. Studenti mohou knihovně podávat návrhy na nákup literatury, která jim ve fondu chybí, skrze online formulář v katalogu knihovny. Knihovna dále zajišťuje přístup i k bakalářským, diplomovým a disertačním pracím absolventů univerzity, a to v rámci digitální knihovny.</w:t>
      </w:r>
      <w:r w:rsidRPr="000247E1">
        <w:rPr>
          <w:vertAlign w:val="superscript"/>
        </w:rPr>
        <w:footnoteReference w:id="18"/>
      </w:r>
      <w:r w:rsidRPr="000247E1">
        <w:t xml:space="preserve"> Práce jsou zde zpravidla dostupné volně v plném textu. Kromě toho provozuje knihovna také repozitář publikační činnosti akademických pracovníků univerzity.</w:t>
      </w:r>
      <w:r w:rsidRPr="000247E1">
        <w:rPr>
          <w:vertAlign w:val="superscript"/>
        </w:rPr>
        <w:footnoteReference w:id="19"/>
      </w:r>
      <w:r w:rsidRPr="000247E1">
        <w:t xml:space="preserve"> Knihovna také nabízí kurzy a konzultace pro studenty, zaměstnance, doktorandy, ale i širokou veřejnost.</w:t>
      </w:r>
    </w:p>
    <w:p w14:paraId="77FD3C02" w14:textId="77777777" w:rsidR="00FB4679" w:rsidRDefault="00FB4679" w:rsidP="00232645"/>
    <w:p w14:paraId="6C89FB3A" w14:textId="21092C82" w:rsidR="00232645" w:rsidRPr="000247E1" w:rsidRDefault="00232645" w:rsidP="00232645">
      <w:r w:rsidRPr="000247E1">
        <w:t>Dostupnost elektronických zdrojů</w:t>
      </w:r>
    </w:p>
    <w:p w14:paraId="67390D73" w14:textId="77777777" w:rsidR="00FB4679" w:rsidRDefault="00FB4679" w:rsidP="00232645"/>
    <w:p w14:paraId="0477D569" w14:textId="2CCA4801" w:rsidR="00232645" w:rsidRPr="000247E1" w:rsidRDefault="00232645" w:rsidP="00232645">
      <w:r w:rsidRPr="000247E1">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w:t>
      </w:r>
      <w:hyperlink r:id="rId24" w:history="1">
        <w:r w:rsidRPr="000247E1">
          <w:rPr>
            <w:color w:val="0000FF"/>
            <w:u w:val="single"/>
          </w:rPr>
          <w:t>https://vufind.katalog.k.utb.cz/EDS</w:t>
        </w:r>
      </w:hyperlink>
      <w:r w:rsidRPr="000247E1">
        <w:t xml:space="preserve">,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4D30FD6A" w14:textId="77777777" w:rsidR="00FB4679" w:rsidRDefault="00FB4679" w:rsidP="00232645"/>
    <w:p w14:paraId="0442E202" w14:textId="7C0B00F7" w:rsidR="00232645" w:rsidRPr="000247E1" w:rsidRDefault="00232645" w:rsidP="00232645">
      <w:r w:rsidRPr="000247E1">
        <w:t>Konkrétní dostupné databáze</w:t>
      </w:r>
      <w:r w:rsidRPr="000247E1">
        <w:rPr>
          <w:vertAlign w:val="superscript"/>
        </w:rPr>
        <w:footnoteReference w:id="20"/>
      </w:r>
      <w:r w:rsidRPr="000247E1">
        <w:t xml:space="preserve">:  </w:t>
      </w:r>
    </w:p>
    <w:p w14:paraId="14E5176F" w14:textId="77777777" w:rsidR="00232645" w:rsidRPr="000247E1" w:rsidRDefault="00232645" w:rsidP="00232645">
      <w:pPr>
        <w:pStyle w:val="Odstavecseseznamem"/>
        <w:numPr>
          <w:ilvl w:val="0"/>
          <w:numId w:val="132"/>
        </w:numPr>
        <w:tabs>
          <w:tab w:val="left" w:pos="2835"/>
        </w:tabs>
        <w:suppressAutoHyphens w:val="0"/>
        <w:spacing w:before="120" w:after="120" w:line="259" w:lineRule="auto"/>
      </w:pPr>
      <w:r w:rsidRPr="000247E1">
        <w:t xml:space="preserve">Citační databáze Web of Science a Scopus </w:t>
      </w:r>
    </w:p>
    <w:p w14:paraId="33C0B359" w14:textId="77777777" w:rsidR="00232645" w:rsidRPr="000247E1" w:rsidRDefault="00232645" w:rsidP="00232645">
      <w:pPr>
        <w:pStyle w:val="Odstavecseseznamem"/>
        <w:numPr>
          <w:ilvl w:val="0"/>
          <w:numId w:val="132"/>
        </w:numPr>
        <w:tabs>
          <w:tab w:val="left" w:pos="2835"/>
        </w:tabs>
        <w:suppressAutoHyphens w:val="0"/>
        <w:spacing w:before="120" w:after="120" w:line="259" w:lineRule="auto"/>
      </w:pPr>
      <w:r w:rsidRPr="000247E1">
        <w:t xml:space="preserve">Multioborové kolekce elektronických časopisů Elsevier ScienceDirect, Wiley Online Library, SpringerLink a další </w:t>
      </w:r>
    </w:p>
    <w:p w14:paraId="02AD35C0" w14:textId="77777777" w:rsidR="00232645" w:rsidRPr="000247E1" w:rsidRDefault="00232645" w:rsidP="00232645">
      <w:pPr>
        <w:pStyle w:val="Odstavecseseznamem"/>
        <w:numPr>
          <w:ilvl w:val="0"/>
          <w:numId w:val="132"/>
        </w:numPr>
        <w:tabs>
          <w:tab w:val="left" w:pos="2835"/>
        </w:tabs>
        <w:suppressAutoHyphens w:val="0"/>
        <w:spacing w:before="120" w:after="120" w:line="259" w:lineRule="auto"/>
      </w:pPr>
      <w:r w:rsidRPr="000247E1">
        <w:t>Multioborové plnotextové databáze Ebsco a ProQuest</w:t>
      </w:r>
    </w:p>
    <w:p w14:paraId="49F3C71D" w14:textId="77777777" w:rsidR="00232645" w:rsidRPr="000247E1" w:rsidRDefault="00232645" w:rsidP="00232645">
      <w:pPr>
        <w:pStyle w:val="Odstavecseseznamem"/>
        <w:numPr>
          <w:ilvl w:val="0"/>
          <w:numId w:val="132"/>
        </w:numPr>
        <w:tabs>
          <w:tab w:val="left" w:pos="2835"/>
        </w:tabs>
        <w:suppressAutoHyphens w:val="0"/>
        <w:spacing w:before="120" w:after="120" w:line="259" w:lineRule="auto"/>
      </w:pPr>
      <w:r w:rsidRPr="000247E1">
        <w:t xml:space="preserve">Relevantní oborové databáze </w:t>
      </w:r>
    </w:p>
    <w:p w14:paraId="282A7E81" w14:textId="77777777" w:rsidR="00232645" w:rsidRPr="000247E1" w:rsidRDefault="00232645" w:rsidP="00232645">
      <w:pPr>
        <w:pStyle w:val="Odstavecseseznamem"/>
        <w:numPr>
          <w:ilvl w:val="0"/>
          <w:numId w:val="132"/>
        </w:numPr>
        <w:tabs>
          <w:tab w:val="left" w:pos="2835"/>
        </w:tabs>
        <w:suppressAutoHyphens w:val="0"/>
        <w:spacing w:before="120" w:after="120" w:line="259" w:lineRule="auto"/>
      </w:pPr>
      <w:r w:rsidRPr="000247E1">
        <w:t>Významné české oborové zdroje jako např. digitální knihovna Bookport</w:t>
      </w:r>
    </w:p>
    <w:p w14:paraId="0143D29D" w14:textId="77777777" w:rsidR="00232645" w:rsidRPr="000247E1" w:rsidRDefault="00232645" w:rsidP="00232645">
      <w:pPr>
        <w:rPr>
          <w:color w:val="0000FF"/>
          <w:u w:val="single"/>
        </w:rPr>
      </w:pPr>
      <w:r w:rsidRPr="000247E1">
        <w:rPr>
          <w:iCs/>
        </w:rPr>
        <w:t xml:space="preserve">Seznam všech databází: </w:t>
      </w:r>
      <w:hyperlink r:id="rId25" w:history="1">
        <w:r w:rsidRPr="000247E1">
          <w:rPr>
            <w:color w:val="0000FF"/>
            <w:u w:val="single"/>
          </w:rPr>
          <w:t>https://vufind.katalog.k.utb.cz/Content/list-of-databases</w:t>
        </w:r>
      </w:hyperlink>
      <w:r w:rsidRPr="000247E1">
        <w:rPr>
          <w:color w:val="0000FF"/>
          <w:u w:val="single"/>
        </w:rPr>
        <w:t>.</w:t>
      </w:r>
    </w:p>
    <w:p w14:paraId="21F389E8" w14:textId="77777777" w:rsidR="00232645" w:rsidRPr="000247E1" w:rsidRDefault="00232645" w:rsidP="00232645">
      <w:r w:rsidRPr="000247E1">
        <w:t xml:space="preserve">V rámci předcházení a zamezování plagiátorství UTB ve Zlíně efektivně využívá po několik let antiplagiátorský systém </w:t>
      </w:r>
      <w:r w:rsidRPr="000247E1">
        <w:rPr>
          <w:i/>
          <w:iCs/>
          <w:color w:val="000000"/>
          <w:shd w:val="clear" w:color="auto" w:fill="FFFFFF"/>
        </w:rPr>
        <w:t>Theses.cz</w:t>
      </w:r>
      <w:r w:rsidRPr="000247E1">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610D1751" w14:textId="77777777" w:rsidR="00FB4679" w:rsidRDefault="00FB4679" w:rsidP="00232645"/>
    <w:p w14:paraId="16FE5DF4" w14:textId="0CDEF942" w:rsidR="00232645" w:rsidRPr="000247E1" w:rsidRDefault="00232645" w:rsidP="00232645">
      <w:r w:rsidRPr="000247E1">
        <w:t>Pro anglicky psané práce je nově k dispozici software Turnitin, který splňuje vysoké nároky pro účinnou antiplagiátorskou kontrolu. Systém je možné využívat pro samostatnou kontrolu závěrečných prací, ale zároveň je integrován i v systému MOODLE, kde ho mohou uživatelé využívat např. i při psaní odborných textů či seminárních prací.</w:t>
      </w:r>
    </w:p>
    <w:p w14:paraId="3767225C" w14:textId="77777777" w:rsidR="00232645" w:rsidRPr="000247E1" w:rsidRDefault="00232645" w:rsidP="00232645"/>
    <w:p w14:paraId="0A9DF4E9" w14:textId="77777777" w:rsidR="00232645" w:rsidRPr="000247E1" w:rsidRDefault="00232645" w:rsidP="00232645">
      <w:pPr>
        <w:pStyle w:val="Nadpis3"/>
        <w:numPr>
          <w:ilvl w:val="0"/>
          <w:numId w:val="130"/>
        </w:numPr>
        <w:tabs>
          <w:tab w:val="left" w:pos="2835"/>
        </w:tabs>
        <w:spacing w:line="259" w:lineRule="auto"/>
      </w:pPr>
      <w:r w:rsidRPr="000247E1">
        <w:t xml:space="preserve">Standard 1.14 Studium studentů se specifickými potřebami </w:t>
      </w:r>
    </w:p>
    <w:p w14:paraId="68C94364" w14:textId="77777777" w:rsidR="00232645" w:rsidRPr="000247E1" w:rsidRDefault="00232645" w:rsidP="00232645"/>
    <w:p w14:paraId="0C2B4EBD" w14:textId="5C79B28D" w:rsidR="00232645" w:rsidRPr="000247E1" w:rsidRDefault="00232645" w:rsidP="00232645">
      <w:pPr>
        <w:rPr>
          <w:iCs/>
        </w:rPr>
      </w:pPr>
      <w:r w:rsidRPr="000247E1">
        <w:t xml:space="preserve">UTB ve Zlíně zajišťuje dostupné služby, stipendia a další podpůrná opatření pro vyrovnání příležitostí studovat na vysoké škole pro studenty se specifickými potřebami. Danou problematiku upravuje směrnice rektora </w:t>
      </w:r>
      <w:r w:rsidRPr="000247E1">
        <w:rPr>
          <w:bCs/>
        </w:rPr>
        <w:t xml:space="preserve">Podpora uchazečů a studentů se specifickými potřebami na Univerzitě Tomáše Bati ve Zlíně č. </w:t>
      </w:r>
      <w:r w:rsidR="00207DDE">
        <w:rPr>
          <w:bCs/>
        </w:rPr>
        <w:t>SR/16</w:t>
      </w:r>
      <w:r w:rsidRPr="000247E1">
        <w:rPr>
          <w:bCs/>
        </w:rPr>
        <w:t>/</w:t>
      </w:r>
      <w:r w:rsidR="00207DDE" w:rsidRPr="000247E1">
        <w:rPr>
          <w:bCs/>
        </w:rPr>
        <w:t>202</w:t>
      </w:r>
      <w:r w:rsidR="00207DDE">
        <w:rPr>
          <w:bCs/>
        </w:rPr>
        <w:t>1</w:t>
      </w:r>
      <w:r w:rsidRPr="000247E1">
        <w:rPr>
          <w:bCs/>
        </w:rPr>
        <w:t>.</w:t>
      </w:r>
      <w:r w:rsidRPr="000247E1">
        <w:rPr>
          <w:bCs/>
          <w:vertAlign w:val="superscript"/>
        </w:rPr>
        <w:footnoteReference w:id="21"/>
      </w:r>
      <w:r w:rsidRPr="000247E1">
        <w:rPr>
          <w:b/>
          <w:bCs/>
        </w:rPr>
        <w:t xml:space="preserve"> </w:t>
      </w:r>
      <w:r w:rsidRPr="000247E1">
        <w:rPr>
          <w:iCs/>
        </w:rPr>
        <w:t>Pro uchazeče o studium a studenty se specifickými potřebami na UTB ve Zlíně je k d</w:t>
      </w:r>
      <w:r w:rsidR="00471719">
        <w:rPr>
          <w:iCs/>
        </w:rPr>
        <w:t>ispozici nabídka informačních a </w:t>
      </w:r>
      <w:r w:rsidRPr="000247E1">
        <w:rPr>
          <w:iCs/>
        </w:rPr>
        <w:t>poradenských služeb souvisejících se studiem a s možností uplatnění absolventů studijních programů v praxi.</w:t>
      </w:r>
    </w:p>
    <w:p w14:paraId="07AA23EA" w14:textId="77777777" w:rsidR="00FB4679" w:rsidRDefault="00FB4679" w:rsidP="00232645"/>
    <w:p w14:paraId="7478625A" w14:textId="0F42C1CB" w:rsidR="00232645" w:rsidRPr="000247E1" w:rsidRDefault="00232645" w:rsidP="00232645">
      <w:r w:rsidRPr="000247E1">
        <w:t>V prvé řadě se jedná o Akademickou poradnu UTB ve Zlíně (dále jen APO), která představuje celouniverzitní pracoviště pro pomoc studentům UTB ve Zlíně, studentům se specifickými potřebami (dále jen SP), vyučujícím a zaměstnancům UTB ve Zlíně. APO má dvě pracoviště. Prvním pracovištěm je Centrum pro studenty se specifickými potřebami, jehož hlavním úkolem je zajišťovat, aby studijní programy akreditované na univerzitě byly v největší možné míře přístupné i studentům nevidomým a slabozrakým</w:t>
      </w:r>
      <w:r w:rsidR="00471719">
        <w:t>, neslyšícím a nedoslýchavým, s </w:t>
      </w:r>
      <w:r w:rsidRPr="000247E1">
        <w:t>pohybovým handicapem, psychickými a dalšími obtížemi. Druhým pracovištěm je Psychologická poradna, která je určena všem studentům UTB.</w:t>
      </w:r>
      <w:r w:rsidRPr="000247E1">
        <w:rPr>
          <w:sz w:val="19"/>
          <w:szCs w:val="19"/>
        </w:rPr>
        <w:t xml:space="preserve"> </w:t>
      </w:r>
      <w:r w:rsidRPr="000247E1">
        <w:t xml:space="preserve">Nad rámec služeb APO je uchazečům se SP o studium na UTB ve Zlíně poskytovány služby týkající se: předávání informací již před přihlášením na daný program,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 </w:t>
      </w:r>
    </w:p>
    <w:p w14:paraId="7EA5C478" w14:textId="77777777" w:rsidR="00FB4679" w:rsidRDefault="00FB4679" w:rsidP="00232645"/>
    <w:p w14:paraId="496211A7" w14:textId="409065FF" w:rsidR="00232645" w:rsidRPr="000247E1" w:rsidRDefault="00232645" w:rsidP="00232645">
      <w:pPr>
        <w:rPr>
          <w:color w:val="000000"/>
        </w:rPr>
      </w:pPr>
      <w:r w:rsidRPr="000247E1">
        <w:t xml:space="preserve">V případě studia studentů se SP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 je rovněž nabízena: možnost alternativního plnění aktivit spojených se studiem tam, kde je to možné vzhledem k získání dovedností a znalostí srovnatelných s intaktní populací, možnost studijní asistence při manipulaci s přístroji, stroji, při laboratorních pracích, možnost využití didaktických a kompenzačních pomůcek. V neposlední řadě je zajištěn individuální přístup jednotlivých vyučujících a upraveny podmínky při skládání zkoušek, např. delší časový limit, ústní zkoušení, asistent </w:t>
      </w:r>
      <w:r w:rsidRPr="000247E1">
        <w:rPr>
          <w:color w:val="000000"/>
        </w:rPr>
        <w:t xml:space="preserve">zapisovatel. </w:t>
      </w:r>
    </w:p>
    <w:p w14:paraId="174B2B37" w14:textId="77777777" w:rsidR="00FB4679" w:rsidRDefault="00FB4679" w:rsidP="00232645"/>
    <w:p w14:paraId="524C105A" w14:textId="1FF50EF2" w:rsidR="00232645" w:rsidRPr="000247E1" w:rsidRDefault="00232645" w:rsidP="00232645">
      <w:r w:rsidRPr="000247E1">
        <w:t>V letech 2017 až 2022 proběhla realizace Strategického projektu UTB ve Zlíně (reg. č. CZ/02.2.69/0.0/0.0/16_015/0002204), jehož cílem bylo zkvalitnění studia studentů se SP prostřednictvím modifikace studijních materiálů k výuce cizích jazyků, metodik pro studenty se SP a metodiky pro intaktní studenty, osvětových a odborných workshopů, dalšího vzdělávání odborného týmu a mnoha dalších aktivit. Na tyto strategické cíle navazuje Strategický záměr vzdělávací a tvůrčí činnosti FHS UTB na období 21+ formulací strategického cíle 1.1 Zkvalitňovat a rozvíjet otevřený a nediskriminační přístup ve vzdělání.</w:t>
      </w:r>
    </w:p>
    <w:p w14:paraId="4B1C40FC" w14:textId="77777777" w:rsidR="00232645" w:rsidRPr="000247E1" w:rsidRDefault="00232645" w:rsidP="00232645"/>
    <w:p w14:paraId="15F5D9CB" w14:textId="77777777" w:rsidR="00232645" w:rsidRPr="000247E1" w:rsidRDefault="00232645" w:rsidP="00232645">
      <w:pPr>
        <w:pStyle w:val="Nadpis3"/>
        <w:numPr>
          <w:ilvl w:val="0"/>
          <w:numId w:val="130"/>
        </w:numPr>
        <w:tabs>
          <w:tab w:val="left" w:pos="2835"/>
        </w:tabs>
        <w:spacing w:line="259" w:lineRule="auto"/>
      </w:pPr>
      <w:r w:rsidRPr="000247E1">
        <w:t>Standard 1.15 Opatření proti neetickému jednání a k ochraně duševního vlastnictví</w:t>
      </w:r>
    </w:p>
    <w:p w14:paraId="13B0F6D9" w14:textId="77777777" w:rsidR="00232645" w:rsidRPr="000247E1" w:rsidRDefault="00232645" w:rsidP="00232645"/>
    <w:p w14:paraId="06FA9BDB" w14:textId="77777777" w:rsidR="00232645" w:rsidRPr="000247E1" w:rsidRDefault="00232645" w:rsidP="00232645">
      <w:r w:rsidRPr="000247E1">
        <w:t>UTB ve Zlíně dbá na dodržování etických požadavků ve vztahu ke všem zaměstnancům a studentům vysoké školy. Z tohoto důvodu je součástí Statutu UTB ve Zlíně Příloha č. 4 s názvem Etický kodex UTB, která vymezuje nejenom obecné etické zásady pro všechny zaměstnance a studenty UTB ve Zlíně, ale také zásady pro vzdělávací a tvůrčí činnosti, stejně jako základní povinnosti a etické principy.</w:t>
      </w:r>
      <w:r w:rsidRPr="000247E1">
        <w:rPr>
          <w:rStyle w:val="Znakapoznpodarou"/>
          <w:sz w:val="24"/>
          <w:szCs w:val="24"/>
        </w:rPr>
        <w:footnoteReference w:id="22"/>
      </w:r>
      <w:r w:rsidRPr="000247E1">
        <w:t xml:space="preserve"> </w:t>
      </w:r>
    </w:p>
    <w:p w14:paraId="5739DCCD" w14:textId="77777777" w:rsidR="00232645" w:rsidRPr="000247E1" w:rsidRDefault="00232645" w:rsidP="00232645"/>
    <w:p w14:paraId="61D87FCF" w14:textId="77777777" w:rsidR="00232645" w:rsidRPr="000247E1" w:rsidRDefault="00232645" w:rsidP="00232645">
      <w:r w:rsidRPr="000247E1">
        <w:t>V roce 2019 byla zřízena Etická komise UTB</w:t>
      </w:r>
      <w:r w:rsidRPr="000247E1">
        <w:rPr>
          <w:rStyle w:val="Znakapoznpodarou"/>
        </w:rPr>
        <w:footnoteReference w:id="23"/>
      </w:r>
      <w:r w:rsidRPr="000247E1">
        <w:t xml:space="preserve"> jako poradní sbor rektora podle čl. 26 Statutu UTB, která se zabývá podněty:</w:t>
      </w:r>
    </w:p>
    <w:p w14:paraId="49AC1226" w14:textId="77777777" w:rsidR="00232645" w:rsidRPr="000247E1" w:rsidRDefault="00232645" w:rsidP="00232645">
      <w:pPr>
        <w:pStyle w:val="Odstavecseseznamem"/>
        <w:numPr>
          <w:ilvl w:val="0"/>
          <w:numId w:val="133"/>
        </w:numPr>
        <w:tabs>
          <w:tab w:val="left" w:pos="2835"/>
        </w:tabs>
        <w:suppressAutoHyphens w:val="0"/>
        <w:spacing w:before="120" w:after="120" w:line="259" w:lineRule="auto"/>
      </w:pPr>
      <w:r w:rsidRPr="000247E1">
        <w:t xml:space="preserve">ve věci dodržování zásad Etického kodexu UTB, </w:t>
      </w:r>
    </w:p>
    <w:p w14:paraId="69410F7F" w14:textId="77777777" w:rsidR="00232645" w:rsidRPr="000247E1" w:rsidRDefault="00232645" w:rsidP="00232645">
      <w:pPr>
        <w:pStyle w:val="Odstavecseseznamem"/>
        <w:numPr>
          <w:ilvl w:val="0"/>
          <w:numId w:val="133"/>
        </w:numPr>
        <w:tabs>
          <w:tab w:val="left" w:pos="2835"/>
        </w:tabs>
        <w:suppressAutoHyphens w:val="0"/>
        <w:spacing w:before="120" w:after="120" w:line="259" w:lineRule="auto"/>
      </w:pPr>
      <w:r w:rsidRPr="000247E1">
        <w:t xml:space="preserve">posuzováním etických aspektů výzkumných projektů zahrnujících lidské subjekty, realizovaných na UTB ve Zlíně.  Jednání této komise se řídí Jednacím řádem.  </w:t>
      </w:r>
    </w:p>
    <w:p w14:paraId="7FFC7737" w14:textId="77777777" w:rsidR="00232645" w:rsidRPr="000247E1" w:rsidRDefault="00232645" w:rsidP="00232645"/>
    <w:p w14:paraId="13767165" w14:textId="77777777" w:rsidR="00232645" w:rsidRPr="000247E1" w:rsidRDefault="00232645" w:rsidP="00232645">
      <w:r w:rsidRPr="000247E1">
        <w:t>Etická komise se ve svých postupech řídí Jednacím řádem Etické komise UTB.</w:t>
      </w:r>
    </w:p>
    <w:p w14:paraId="41E8DF45" w14:textId="77777777" w:rsidR="00232645" w:rsidRPr="000247E1" w:rsidRDefault="00232645" w:rsidP="00232645"/>
    <w:p w14:paraId="1DCA4105" w14:textId="77777777" w:rsidR="00232645" w:rsidRPr="000247E1" w:rsidRDefault="00232645" w:rsidP="00232645">
      <w:r w:rsidRPr="000247E1">
        <w:t>Hlavním předpisem, který zajišťuje naplňování etických principů studentů UTB ve Zlíně, je také Disciplinární řád pro studenty Univerzity Tomáše Bati ve Zlíně, který upravuje pravidla disciplinárního řízení vůči studentům bakalářských, magisterských i doktorských studijních programů uskutečňovaných fakultami UTB ve Zlíně nebo přímo UTB ve Zlíně.</w:t>
      </w:r>
      <w:r w:rsidRPr="000247E1">
        <w:rPr>
          <w:rStyle w:val="Znakapoznpodarou"/>
          <w:sz w:val="24"/>
          <w:szCs w:val="24"/>
        </w:rPr>
        <w:footnoteReference w:id="24"/>
      </w:r>
      <w:r w:rsidRPr="000247E1">
        <w:t xml:space="preserve"> Disciplinární řád vymezuje jak disciplinární přestupky, tak i sankce a principy zasedání disciplinárních komisí, které jsou zřízeny na všech fakultách UTB ve Zlíně i na UTB ve Zlíně. Úkolem komisí je projednávání přestupků, při němž má být zjištěn skutkový stav věci a posouzena míru zavinění.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732D2651" w14:textId="77777777" w:rsidR="00232645" w:rsidRPr="000247E1" w:rsidRDefault="00232645" w:rsidP="00232645"/>
    <w:p w14:paraId="2623F8E6" w14:textId="77777777" w:rsidR="00232645" w:rsidRPr="000247E1" w:rsidRDefault="00232645" w:rsidP="00232645">
      <w:r w:rsidRPr="000247E1">
        <w:t>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w:t>
      </w:r>
      <w:r w:rsidRPr="000247E1">
        <w:rPr>
          <w:rStyle w:val="Znakapoznpodarou"/>
          <w:sz w:val="24"/>
          <w:szCs w:val="24"/>
        </w:rPr>
        <w:footnoteReference w:id="25"/>
      </w:r>
    </w:p>
    <w:p w14:paraId="4D10529D" w14:textId="77777777" w:rsidR="00232645" w:rsidRPr="000247E1" w:rsidRDefault="00232645" w:rsidP="00232645"/>
    <w:p w14:paraId="063E40AF" w14:textId="4F35ED30" w:rsidR="00232645" w:rsidRPr="000247E1" w:rsidRDefault="00232645" w:rsidP="00232645">
      <w:r w:rsidRPr="000247E1">
        <w:t>Pro studenty i vedoucí závěrečných prací je dále závazná směrnice rektora SR/</w:t>
      </w:r>
      <w:r w:rsidR="00FF6107">
        <w:t>33/2019 Pravidla pro zadávání a </w:t>
      </w:r>
      <w:r w:rsidRPr="000247E1">
        <w:t xml:space="preserve">zpracování bakalářských, diplomových a rigorózních prací, jejich uložení, zpřístupnění a kontrola původnosti. UTB pro kontrolu původnosti závěrečných prací používá systém Theses.cz. Obecně lze za podezřelou na nepůvodnost (plagiát) považovat práci, pro kterou systémTheses.cz vykazuje více než 10% shodu. Pro vyhodnocení podezření na nepůvodnost je nutné kvalifikované posouzení vedoucím práce. V případně podezření na nepůvodnost práce s návrhem hodnocení stupněm „F“ jsou vedoucí práce nebo oponent povinni tuto skutečnost oznámit neprodleně děkanovi fakulty, který rozhodne o dalším postupu. </w:t>
      </w:r>
    </w:p>
    <w:p w14:paraId="5975F4EE" w14:textId="7C57CF00" w:rsidR="00232645" w:rsidRPr="00F44903" w:rsidRDefault="00FB4679" w:rsidP="00232645">
      <w:pPr>
        <w:pStyle w:val="Normlnweb"/>
        <w:rPr>
          <w:sz w:val="20"/>
          <w:szCs w:val="20"/>
          <w:lang w:val="cs-CZ"/>
        </w:rPr>
      </w:pPr>
      <w:r w:rsidRPr="00F44903">
        <w:rPr>
          <w:sz w:val="20"/>
          <w:szCs w:val="20"/>
          <w:lang w:val="cs-CZ"/>
        </w:rPr>
        <w:t xml:space="preserve">UTB disponuje taktéž nástrojem Turnitin. Turnitin je antiplagiátorský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w:t>
      </w:r>
      <w:r w:rsidR="00232645" w:rsidRPr="00F44903">
        <w:rPr>
          <w:sz w:val="20"/>
          <w:szCs w:val="20"/>
          <w:lang w:val="cs-CZ"/>
        </w:rPr>
        <w:t>také licencované zdroje a repozitáře závěrečných prací. Jedná se o jeden z nejpoužívanějších softwarů na odhalování plagiátů. Kromě on-line verze najdete Turnitin Feedback Studio také jako plugin ve studijním prostředí Modle</w:t>
      </w:r>
      <w:r w:rsidR="00232645" w:rsidRPr="00B26B2B">
        <w:rPr>
          <w:rStyle w:val="Znakapoznpodarou"/>
          <w:sz w:val="20"/>
          <w:szCs w:val="20"/>
        </w:rPr>
        <w:footnoteReference w:id="26"/>
      </w:r>
      <w:r w:rsidR="00232645" w:rsidRPr="00F44903">
        <w:rPr>
          <w:sz w:val="20"/>
          <w:szCs w:val="20"/>
          <w:lang w:val="cs-CZ"/>
        </w:rPr>
        <w:t>, aby mohla probíhat kontrola prací ještě efektivněji. Turnitin je určen jak pro studenty, kteří se s ním mohou setkávat ve výuce či v rámci bakalářských a diplomových seminářů, tak pro autory a akademické pracovníky, kteří chtějí před publikací článku v odborném časopise ověřit jeho originalitu.</w:t>
      </w:r>
    </w:p>
    <w:p w14:paraId="20D3C2D0" w14:textId="4C863162" w:rsidR="0080523D" w:rsidRPr="0023391A" w:rsidRDefault="0080523D" w:rsidP="0080523D">
      <w:pPr>
        <w:spacing w:after="120" w:line="259" w:lineRule="auto"/>
        <w:jc w:val="both"/>
        <w:rPr>
          <w:b/>
        </w:rPr>
      </w:pPr>
      <w:r w:rsidRPr="0023391A">
        <w:rPr>
          <w:b/>
        </w:rPr>
        <w:t>Konkrétní případy ve sledovaném období (2017</w:t>
      </w:r>
      <w:r w:rsidR="0023391A">
        <w:rPr>
          <w:b/>
        </w:rPr>
        <w:t>–</w:t>
      </w:r>
      <w:r w:rsidRPr="0023391A">
        <w:rPr>
          <w:b/>
        </w:rPr>
        <w:t>2022) na Fakultě humanitních studií</w:t>
      </w:r>
    </w:p>
    <w:tbl>
      <w:tblPr>
        <w:tblStyle w:val="Mkatabulky1"/>
        <w:tblW w:w="0" w:type="auto"/>
        <w:tblLook w:val="04A0" w:firstRow="1" w:lastRow="0" w:firstColumn="1" w:lastColumn="0" w:noHBand="0" w:noVBand="1"/>
      </w:tblPr>
      <w:tblGrid>
        <w:gridCol w:w="3805"/>
        <w:gridCol w:w="5221"/>
      </w:tblGrid>
      <w:tr w:rsidR="0080523D" w:rsidRPr="0023391A" w14:paraId="38821902" w14:textId="77777777" w:rsidTr="00EF1172">
        <w:trPr>
          <w:trHeight w:val="357"/>
        </w:trPr>
        <w:tc>
          <w:tcPr>
            <w:tcW w:w="3805" w:type="dxa"/>
          </w:tcPr>
          <w:p w14:paraId="76E5633A" w14:textId="77777777" w:rsidR="0080523D" w:rsidRPr="0023391A" w:rsidRDefault="0080523D" w:rsidP="0023391A">
            <w:pPr>
              <w:spacing w:after="120" w:line="259" w:lineRule="auto"/>
            </w:pPr>
            <w:r w:rsidRPr="0023391A">
              <w:t>Počet závěrečných prací, které byly označeny antiplagiátorským systémem jako plagiát</w:t>
            </w:r>
          </w:p>
        </w:tc>
        <w:tc>
          <w:tcPr>
            <w:tcW w:w="5221" w:type="dxa"/>
          </w:tcPr>
          <w:p w14:paraId="591C94B7" w14:textId="77777777" w:rsidR="0080523D" w:rsidRPr="0023391A" w:rsidRDefault="0080523D" w:rsidP="0023391A">
            <w:pPr>
              <w:spacing w:after="120" w:line="259" w:lineRule="auto"/>
            </w:pPr>
            <w:r w:rsidRPr="0023391A">
              <w:t>3 (V jednom případě zahájeno disciplinární řízení, v dalších dvou případech studenti studia zanechali před zahájením disciplinárního řízení.)</w:t>
            </w:r>
          </w:p>
        </w:tc>
      </w:tr>
      <w:tr w:rsidR="0080523D" w:rsidRPr="0023391A" w14:paraId="68CAE704" w14:textId="77777777" w:rsidTr="00EF1172">
        <w:trPr>
          <w:trHeight w:val="357"/>
        </w:trPr>
        <w:tc>
          <w:tcPr>
            <w:tcW w:w="3805" w:type="dxa"/>
          </w:tcPr>
          <w:p w14:paraId="7206241C" w14:textId="77777777" w:rsidR="0080523D" w:rsidRPr="0023391A" w:rsidRDefault="0080523D" w:rsidP="0023391A">
            <w:pPr>
              <w:spacing w:after="120" w:line="259" w:lineRule="auto"/>
            </w:pPr>
            <w:r w:rsidRPr="0023391A">
              <w:t>Způsob posouzení těchto prací vedoucím práce</w:t>
            </w:r>
          </w:p>
        </w:tc>
        <w:tc>
          <w:tcPr>
            <w:tcW w:w="5221" w:type="dxa"/>
          </w:tcPr>
          <w:p w14:paraId="70A443D3" w14:textId="21B3AC83" w:rsidR="0080523D" w:rsidRPr="0023391A" w:rsidRDefault="0080523D" w:rsidP="0023391A">
            <w:pPr>
              <w:spacing w:after="120" w:line="259" w:lineRule="auto"/>
            </w:pPr>
            <w:r w:rsidRPr="0023391A">
              <w:t xml:space="preserve">Kvalifikované posouzení </w:t>
            </w:r>
            <w:r w:rsidR="0023391A">
              <w:t>vedoucím závěrečné práce a </w:t>
            </w:r>
            <w:r w:rsidRPr="0023391A">
              <w:t>ředitelem příslušného ústavu, v případech podezření na nepůvodnost práce s návrhem hodnocení stupněm „F“ byl s touto skutečností neprodleně seznámen děkan fakulty, který rozhodl o dalším postupu.</w:t>
            </w:r>
          </w:p>
        </w:tc>
      </w:tr>
      <w:tr w:rsidR="0080523D" w:rsidRPr="0023391A" w14:paraId="3AF8829F" w14:textId="77777777" w:rsidTr="00EF1172">
        <w:trPr>
          <w:trHeight w:val="357"/>
        </w:trPr>
        <w:tc>
          <w:tcPr>
            <w:tcW w:w="3805" w:type="dxa"/>
          </w:tcPr>
          <w:p w14:paraId="4B0D7DE9" w14:textId="77777777" w:rsidR="0080523D" w:rsidRPr="0023391A" w:rsidRDefault="0080523D" w:rsidP="0023391A">
            <w:pPr>
              <w:spacing w:after="120" w:line="259" w:lineRule="auto"/>
            </w:pPr>
            <w:r w:rsidRPr="0023391A">
              <w:t>Rozhodnutí děkana o dalším postupu v případě, že práce byla uznána jako plagiát</w:t>
            </w:r>
          </w:p>
        </w:tc>
        <w:tc>
          <w:tcPr>
            <w:tcW w:w="5221" w:type="dxa"/>
          </w:tcPr>
          <w:p w14:paraId="5FA43E57" w14:textId="77777777" w:rsidR="0080523D" w:rsidRPr="0023391A" w:rsidRDefault="0080523D" w:rsidP="0023391A">
            <w:pPr>
              <w:spacing w:after="120" w:line="259" w:lineRule="auto"/>
            </w:pPr>
            <w:r w:rsidRPr="0023391A">
              <w:t>1</w:t>
            </w:r>
          </w:p>
        </w:tc>
      </w:tr>
      <w:tr w:rsidR="0080523D" w:rsidRPr="0023391A" w14:paraId="24879EF5" w14:textId="77777777" w:rsidTr="00EF1172">
        <w:trPr>
          <w:trHeight w:val="357"/>
        </w:trPr>
        <w:tc>
          <w:tcPr>
            <w:tcW w:w="3805" w:type="dxa"/>
          </w:tcPr>
          <w:p w14:paraId="6AB7E0A1" w14:textId="77777777" w:rsidR="0080523D" w:rsidRPr="0023391A" w:rsidRDefault="0080523D" w:rsidP="0023391A">
            <w:pPr>
              <w:spacing w:after="120" w:line="259" w:lineRule="auto"/>
            </w:pPr>
            <w:r w:rsidRPr="0023391A">
              <w:t>Počet zahájených disciplinárních řízení</w:t>
            </w:r>
          </w:p>
        </w:tc>
        <w:tc>
          <w:tcPr>
            <w:tcW w:w="5221" w:type="dxa"/>
          </w:tcPr>
          <w:p w14:paraId="2B317CA5" w14:textId="77777777" w:rsidR="0080523D" w:rsidRPr="0023391A" w:rsidRDefault="0080523D" w:rsidP="0023391A">
            <w:pPr>
              <w:spacing w:after="120" w:line="259" w:lineRule="auto"/>
            </w:pPr>
            <w:r w:rsidRPr="0023391A">
              <w:t xml:space="preserve">1 </w:t>
            </w:r>
          </w:p>
        </w:tc>
      </w:tr>
      <w:tr w:rsidR="0080523D" w:rsidRPr="0023391A" w14:paraId="6F382847" w14:textId="77777777" w:rsidTr="00EF1172">
        <w:trPr>
          <w:trHeight w:val="357"/>
        </w:trPr>
        <w:tc>
          <w:tcPr>
            <w:tcW w:w="3805" w:type="dxa"/>
          </w:tcPr>
          <w:p w14:paraId="01E9EEC1" w14:textId="2B5542D0" w:rsidR="0080523D" w:rsidRPr="0023391A" w:rsidRDefault="0080523D" w:rsidP="0023391A">
            <w:pPr>
              <w:spacing w:after="120" w:line="259" w:lineRule="auto"/>
            </w:pPr>
            <w:r w:rsidRPr="0023391A">
              <w:t>Rozho</w:t>
            </w:r>
            <w:r w:rsidR="0023391A">
              <w:t>dnutí o disciplinárním řízení a </w:t>
            </w:r>
            <w:r w:rsidRPr="0023391A">
              <w:t>případně uložený správní trest</w:t>
            </w:r>
          </w:p>
        </w:tc>
        <w:tc>
          <w:tcPr>
            <w:tcW w:w="5221" w:type="dxa"/>
          </w:tcPr>
          <w:p w14:paraId="06791C1D" w14:textId="77777777" w:rsidR="0080523D" w:rsidRPr="0023391A" w:rsidRDefault="0080523D" w:rsidP="0023391A">
            <w:pPr>
              <w:spacing w:after="120" w:line="259" w:lineRule="auto"/>
            </w:pPr>
            <w:r w:rsidRPr="0023391A">
              <w:rPr>
                <w:bdr w:val="none" w:sz="0" w:space="0" w:color="auto" w:frame="1"/>
              </w:rPr>
              <w:t>Vydáno rozhodnutí o ukončení studia, které však nenabylo právní moci, neboť student sám studia zanechal.</w:t>
            </w:r>
          </w:p>
        </w:tc>
      </w:tr>
      <w:tr w:rsidR="0080523D" w:rsidRPr="0023391A" w14:paraId="3891DC32" w14:textId="77777777" w:rsidTr="00EF1172">
        <w:trPr>
          <w:trHeight w:val="357"/>
        </w:trPr>
        <w:tc>
          <w:tcPr>
            <w:tcW w:w="3805" w:type="dxa"/>
          </w:tcPr>
          <w:p w14:paraId="586E0EEA" w14:textId="77777777" w:rsidR="0080523D" w:rsidRPr="0023391A" w:rsidRDefault="0080523D" w:rsidP="0023391A">
            <w:pPr>
              <w:spacing w:after="120" w:line="259" w:lineRule="auto"/>
            </w:pPr>
            <w:r w:rsidRPr="0023391A">
              <w:t>Navržené opatření (např. změny v systému vedení závěrečných prací a jejich kontroly) v případě zjištění nepůvodnosti prací</w:t>
            </w:r>
          </w:p>
        </w:tc>
        <w:tc>
          <w:tcPr>
            <w:tcW w:w="5221" w:type="dxa"/>
          </w:tcPr>
          <w:p w14:paraId="113EFD8E" w14:textId="77777777" w:rsidR="0080523D" w:rsidRPr="0023391A" w:rsidRDefault="0080523D" w:rsidP="0023391A">
            <w:pPr>
              <w:spacing w:after="120" w:line="259" w:lineRule="auto"/>
            </w:pPr>
            <w:r w:rsidRPr="0023391A">
              <w:t>Hodnocení závěrečných prací jednotlivými garanty SP, vypracování zprávy z hodnocení proděkanem pro studium, projednání zprávy a závěrů hodnocení závěrečných prací radou studijních programů, kolegiem děkana, na poradách ústavů FHS, závěry zprávy projednány detailně s akademickými pracovníky, kteří vedou a oponují závěrečné práce; důraz na důslednou spolupráci a na pravidelné konzultace školitele a studenta při zpracování závěrečné práce.</w:t>
            </w:r>
          </w:p>
        </w:tc>
      </w:tr>
    </w:tbl>
    <w:p w14:paraId="1EE1A52E" w14:textId="77777777" w:rsidR="009C7E74" w:rsidRDefault="009C7E74" w:rsidP="00232645">
      <w:pPr>
        <w:rPr>
          <w:b/>
        </w:rPr>
      </w:pPr>
    </w:p>
    <w:p w14:paraId="112A3FF4" w14:textId="0B8F98B2" w:rsidR="00232645" w:rsidRPr="004D7443" w:rsidRDefault="00232645" w:rsidP="00232645">
      <w:pPr>
        <w:rPr>
          <w:b/>
        </w:rPr>
      </w:pPr>
      <w:r w:rsidRPr="004D7443">
        <w:rPr>
          <w:b/>
        </w:rPr>
        <w:t>Opatření k ochraně duševního vlastnictví</w:t>
      </w:r>
    </w:p>
    <w:p w14:paraId="5BF51902" w14:textId="77777777" w:rsidR="00BF505F" w:rsidRDefault="00BF505F" w:rsidP="00232645"/>
    <w:p w14:paraId="1CE43428" w14:textId="6A61ABCC" w:rsidR="00232645" w:rsidRPr="000247E1" w:rsidRDefault="00232645" w:rsidP="00232645">
      <w:r w:rsidRPr="000247E1">
        <w:t>UTB ve Zlíně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w:t>
      </w:r>
      <w:r w:rsidRPr="000247E1">
        <w:rPr>
          <w:vertAlign w:val="superscript"/>
        </w:rPr>
        <w:footnoteReference w:id="27"/>
      </w:r>
      <w:r w:rsidRPr="000247E1">
        <w:t xml:space="preserve">  UTB ve Zlíně. CTT zajišťuje ochranu duševního vlastnictví k výsledkům vědy a výzkumu, které vnikly na součástech UTB ve Zlíně a zabezpečuje transfer výstupů z aplikovaného výzkumu a výsledků tvůrčích činností UTB ve Zlíně. CTT zajišťuje průmyslově právní ochranu výsledků výzkumu, vývoje a inovací napříč univerzitou a významně spolupracuje při jejich přenosu do praxe. Propojuje výzkumné týmy UTB se zástupci aplikační sf</w:t>
      </w:r>
      <w:r w:rsidR="009C7E74">
        <w:t>éry a </w:t>
      </w:r>
      <w:r w:rsidRPr="000247E1">
        <w:t>nabízí poradenské a konzultantské služby i pro soukromý sektor. CTT se podílí na zajišťování finanční podpory strategických úkolů a zabezpečuje sledování a udržování ochranných práv k duševnímu vlastnictví UTB v platnosti. Navrhuje mechanismy vedoucí ke zvyšování stability, transparentnos</w:t>
      </w:r>
      <w:r w:rsidR="009C7E74">
        <w:t>ti a efektivnosti financování a </w:t>
      </w:r>
      <w:r w:rsidRPr="000247E1">
        <w:t>rozvíjí systém vedoucí ke stabilnímu, transparentnímu a efektivnímu financování CTT.</w:t>
      </w:r>
    </w:p>
    <w:p w14:paraId="79B1A510" w14:textId="77777777" w:rsidR="00232645" w:rsidRPr="000247E1" w:rsidRDefault="00232645" w:rsidP="00232645"/>
    <w:p w14:paraId="2F166268" w14:textId="77777777" w:rsidR="00232645" w:rsidRPr="000247E1" w:rsidRDefault="00232645" w:rsidP="00232645">
      <w:r w:rsidRPr="000247E1">
        <w:t>Portfolio duševního vlastnictví je na UTB ve Zlíně budováno dle Směrnice rektora SR/34/2019 Uplatnění a ochrana práv duševního vlastnictví vznikajícího v souvislosti s tvůrčí činností zaměstnanců a studentů UTB ve Zlíně.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08C9F28C" w14:textId="77777777" w:rsidR="00232645" w:rsidRPr="000247E1" w:rsidRDefault="00232645" w:rsidP="00232645"/>
    <w:p w14:paraId="466A9244" w14:textId="77777777" w:rsidR="00232645" w:rsidRPr="00471719" w:rsidRDefault="00232645" w:rsidP="00232645">
      <w:pPr>
        <w:rPr>
          <w:b/>
        </w:rPr>
      </w:pPr>
      <w:r w:rsidRPr="00471719">
        <w:rPr>
          <w:b/>
        </w:rPr>
        <w:t>Postup řízení o nabídkách předmětů průmyslového vlastnictví k zajištění ochrany duševního vlastnictví dle SR/34/2019:</w:t>
      </w:r>
    </w:p>
    <w:p w14:paraId="017A1765" w14:textId="77777777" w:rsidR="00232645" w:rsidRPr="000247E1" w:rsidRDefault="00232645" w:rsidP="00232645">
      <w:r w:rsidRPr="000247E1">
        <w:t>(1) CTT vede Deník Nabídek předmětů průmyslového vlastnictví, do kterého se zapisují pod pořadovými čísly běžného roku Nabídky předmětů průmyslového vlastnictví vytvořených zaměstnanci UTB.</w:t>
      </w:r>
    </w:p>
    <w:p w14:paraId="43E02541" w14:textId="77777777" w:rsidR="00232645" w:rsidRPr="000247E1" w:rsidRDefault="00232645" w:rsidP="00232645">
      <w:r w:rsidRPr="000247E1">
        <w:t xml:space="preserve">(2) Na základě Nabídky zaměstnanec CTT posoudí věcnou způsobilost předmětu Nabídky k průmyslově právní ochraně ve lhůtě 30 kalendářních dnů ode dne jejího obdržení. </w:t>
      </w:r>
    </w:p>
    <w:p w14:paraId="090204DC" w14:textId="77777777" w:rsidR="00232645" w:rsidRPr="000247E1" w:rsidRDefault="00232645" w:rsidP="00232645">
      <w:r w:rsidRPr="000247E1">
        <w:t xml:space="preserve">(3) V případě, že Nabídka splňuje podmínky pro podání přihlášky předmětu průmyslového vlastnictví k právní ochraně, předá CTT Nabídku a posouzení způsobilosti daného řešení k průmyslově právní ochraně rektorovi UTB nebo jím pověřené osobě. </w:t>
      </w:r>
    </w:p>
    <w:p w14:paraId="2D812D7C" w14:textId="77777777" w:rsidR="00232645" w:rsidRPr="000247E1" w:rsidRDefault="00232645" w:rsidP="00232645">
      <w:r w:rsidRPr="000247E1">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4FBAC56A" w14:textId="77777777" w:rsidR="00232645" w:rsidRPr="000247E1" w:rsidRDefault="00232645" w:rsidP="00232645">
      <w:r w:rsidRPr="000247E1">
        <w:t xml:space="preserve">(5) Rektor UTB nebo jím pověřená osoba sdělí své rozhodnutí CTT. Ten o tomto rozhodnutí k předmětu průmyslového vlastnictví UTB neprodleně, nejpozději do 3 dnů, vyrozumí původce. </w:t>
      </w:r>
    </w:p>
    <w:p w14:paraId="4B344567" w14:textId="77777777" w:rsidR="00232645" w:rsidRPr="000247E1" w:rsidRDefault="00232645" w:rsidP="00232645">
      <w:r w:rsidRPr="000247E1">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2F576EB7" w14:textId="77777777" w:rsidR="00232645" w:rsidRPr="000247E1" w:rsidRDefault="00232645" w:rsidP="00232645">
      <w:r w:rsidRPr="000247E1">
        <w:t xml:space="preserve">(7) Neuplatní-li UTB ve lhůtě 90 kalendářních dnů od splnění informační povinnosti původcem právo na předmět průmyslového vlastnictví přechází toto právo zpět na původce. </w:t>
      </w:r>
    </w:p>
    <w:p w14:paraId="483F2458" w14:textId="77777777" w:rsidR="00232645" w:rsidRPr="000247E1" w:rsidRDefault="00232645" w:rsidP="00232645">
      <w:r w:rsidRPr="000247E1">
        <w:t xml:space="preserve">(8) Zaměstnavatel i původce jsou v průběhu řízení o Nabídce povinni zachovávat vůči třetím osobám o předmětu průmyslového vlastnictví, jež je předmětem tohoto řízení, mlčenlivost. </w:t>
      </w:r>
    </w:p>
    <w:p w14:paraId="396210D9" w14:textId="77777777" w:rsidR="00232645" w:rsidRPr="000247E1" w:rsidRDefault="00232645" w:rsidP="00232645"/>
    <w:p w14:paraId="022D1640" w14:textId="77777777" w:rsidR="00232645" w:rsidRPr="000247E1" w:rsidRDefault="00232645" w:rsidP="00232645">
      <w:pPr>
        <w:pStyle w:val="Nadpis2"/>
      </w:pPr>
      <w:r w:rsidRPr="000247E1">
        <w:t xml:space="preserve">Soulad studijního programu s posláním vysoké školy a mezinárodní rozměr studijního programu </w:t>
      </w:r>
    </w:p>
    <w:p w14:paraId="16BB3852" w14:textId="77777777" w:rsidR="00232645" w:rsidRPr="000247E1" w:rsidRDefault="00232645" w:rsidP="00232645">
      <w:pPr>
        <w:pStyle w:val="Nadpis3"/>
        <w:numPr>
          <w:ilvl w:val="0"/>
          <w:numId w:val="130"/>
        </w:numPr>
        <w:tabs>
          <w:tab w:val="left" w:pos="2835"/>
        </w:tabs>
        <w:spacing w:line="259" w:lineRule="auto"/>
      </w:pPr>
      <w:r w:rsidRPr="000247E1">
        <w:t>Standard 2.1 Soulad studijního programu s posláním a strategickými dokumenty vysoké školy</w:t>
      </w:r>
    </w:p>
    <w:p w14:paraId="276C5592" w14:textId="77777777" w:rsidR="00232645" w:rsidRPr="000247E1" w:rsidRDefault="00232645" w:rsidP="00232645"/>
    <w:p w14:paraId="021B79DD" w14:textId="32F5EEB3" w:rsidR="00232645" w:rsidRPr="000247E1" w:rsidRDefault="00232645" w:rsidP="00232645">
      <w:r w:rsidRPr="000247E1">
        <w:t>Studijní program Anglická filologie</w:t>
      </w:r>
      <w:r w:rsidRPr="000247E1">
        <w:rPr>
          <w:i/>
        </w:rPr>
        <w:t xml:space="preserve"> </w:t>
      </w:r>
      <w:r w:rsidRPr="000247E1">
        <w:t>je v souladu se Strategickým záměrem vzdělávací a tvůrčí činnosti Fakulty humanitních studií Univerzity Tomáše Bati ve Zlíně na období 21+</w:t>
      </w:r>
      <w:r>
        <w:t>.</w:t>
      </w:r>
      <w:r w:rsidRPr="000247E1">
        <w:rPr>
          <w:vertAlign w:val="superscript"/>
        </w:rPr>
        <w:footnoteReference w:id="28"/>
      </w:r>
      <w:r w:rsidRPr="000247E1">
        <w:t xml:space="preserve"> Akreditace studijního programu plně zapadá do strategického cíle inovovat studijní programy v návaznosti na technologický vývoj a nové společenské výzvy pro uplatnitelnost absolventů na měnícím se trhu práce. Cílem je akreditovat studijní program, který reflektuje požadavky trhu práce a respektuje standardy pro akreditace vyplývající z požadavků Národního akreditačního úřadu pro vysoké školství a vnitřní předpisy a normy Univerzity Tomáše Bati ve Zlíně. </w:t>
      </w:r>
      <w:r w:rsidR="00687E21">
        <w:t>V souladu se zvýšeným důrazem Fakulty humanitních studií na uplatnitelnost absolventů v praxi bylo původně zamýšleno akreditovat studijní program jako profesně zaměřený. Tento záměr se však ukázal být v rozporu s pojetím navazujících magisterských studijních programů</w:t>
      </w:r>
      <w:r w:rsidR="00847543">
        <w:t xml:space="preserve"> v oblasti filologie</w:t>
      </w:r>
      <w:r w:rsidR="00687E21">
        <w:t xml:space="preserve">, které jsou </w:t>
      </w:r>
      <w:r w:rsidR="00D51A0A">
        <w:t xml:space="preserve">v České republice </w:t>
      </w:r>
      <w:r w:rsidR="00687E21">
        <w:t xml:space="preserve">s výjimkou několika úzce specializovaných programů, zejména v oblasti překladatelství, typicky akreditovány jako akademické. Držíme se tedy tohoto úzu a program </w:t>
      </w:r>
      <w:r w:rsidR="00961663">
        <w:t xml:space="preserve">koncipujeme </w:t>
      </w:r>
      <w:r w:rsidR="00687E21">
        <w:t xml:space="preserve">jako akademický. Zvýšený důraz na uplatnitelnost absolventů </w:t>
      </w:r>
      <w:r w:rsidR="003F14A7">
        <w:t>na trhu práce zůstává</w:t>
      </w:r>
      <w:r w:rsidR="00687E21">
        <w:t xml:space="preserve"> zohledněn v nabídce povinně volitelných předmětů skupiny 2.</w:t>
      </w:r>
    </w:p>
    <w:p w14:paraId="731ED31F" w14:textId="77777777" w:rsidR="00232645" w:rsidRPr="000247E1" w:rsidRDefault="00232645" w:rsidP="00232645"/>
    <w:p w14:paraId="0096432E" w14:textId="77777777" w:rsidR="00232645" w:rsidRPr="000247E1" w:rsidRDefault="00232645" w:rsidP="00232645">
      <w:pPr>
        <w:pStyle w:val="Nadpis3"/>
        <w:numPr>
          <w:ilvl w:val="0"/>
          <w:numId w:val="130"/>
        </w:numPr>
        <w:tabs>
          <w:tab w:val="left" w:pos="2835"/>
        </w:tabs>
        <w:spacing w:line="259" w:lineRule="auto"/>
      </w:pPr>
      <w:r w:rsidRPr="000247E1">
        <w:t>Standard 2.2 Souvislost s tvůrčí činností vysoké školy</w:t>
      </w:r>
    </w:p>
    <w:p w14:paraId="1F9BE9F2" w14:textId="77777777" w:rsidR="00232645" w:rsidRPr="000247E1" w:rsidRDefault="00232645" w:rsidP="00232645"/>
    <w:p w14:paraId="3B6A9F2A" w14:textId="49662F88" w:rsidR="00232645" w:rsidRPr="000247E1" w:rsidRDefault="00232645" w:rsidP="00232645">
      <w:r w:rsidRPr="000247E1">
        <w:t>Studijní program Anglická filologie koresponduje s tvůrčí činností vykonávan</w:t>
      </w:r>
      <w:r w:rsidR="00772F4A">
        <w:t>ou na Ústavu moderních jazyků a </w:t>
      </w:r>
      <w:r w:rsidRPr="000247E1">
        <w:t>literatur, která pokrývá spektrum vyučovaných předmětů v rámci filologi</w:t>
      </w:r>
      <w:r w:rsidR="00772F4A">
        <w:t>ckého programu: fonetika (prof. </w:t>
      </w:r>
      <w:r w:rsidRPr="000247E1">
        <w:t xml:space="preserve">Kráľová, dr. Nemčoková), morofosyntax (dr. Masár Machová, dr. Parrott), komplexní analýza diskurzu (dr. Shurma, dr. Nemčoková). Publikační činností jsou pokryty i literární předměty </w:t>
      </w:r>
      <w:r w:rsidR="00EF6BE4">
        <w:t>–</w:t>
      </w:r>
      <w:r w:rsidR="00EF6BE4" w:rsidRPr="000247E1">
        <w:t xml:space="preserve"> </w:t>
      </w:r>
      <w:r w:rsidRPr="000247E1">
        <w:t>členové ústavu se zabývají britskou literaturou (prof. Mengel, dr. Fonfárová), americkou literaturou (doc. Trušník, dr. Fonfárová), kanadskou literaturou (dr. Fonfárová), postkoloniální anglofonní literaturou vzniklou v afrických zemích (p</w:t>
      </w:r>
      <w:r w:rsidR="00DF1BE3">
        <w:t>rof. </w:t>
      </w:r>
      <w:r w:rsidRPr="000247E1">
        <w:t>Mengel) a problematikou reagionalismu v literatuře (prof. Mengel, dr. Marek). V minulosti byly řešeny dva externí projekty</w:t>
      </w:r>
      <w:r>
        <w:t xml:space="preserve"> GAČR</w:t>
      </w:r>
      <w:r w:rsidRPr="000247E1">
        <w:t xml:space="preserve"> s literání tematikou.</w:t>
      </w:r>
    </w:p>
    <w:p w14:paraId="0468E0B8" w14:textId="77777777" w:rsidR="00232645" w:rsidRPr="000247E1" w:rsidRDefault="00232645" w:rsidP="00232645"/>
    <w:p w14:paraId="4681B588" w14:textId="77777777" w:rsidR="00232645" w:rsidRPr="000247E1" w:rsidRDefault="00232645" w:rsidP="00232645">
      <w:pPr>
        <w:pStyle w:val="Nadpis3"/>
        <w:numPr>
          <w:ilvl w:val="0"/>
          <w:numId w:val="130"/>
        </w:numPr>
        <w:tabs>
          <w:tab w:val="left" w:pos="2835"/>
        </w:tabs>
        <w:spacing w:line="259" w:lineRule="auto"/>
      </w:pPr>
      <w:r w:rsidRPr="000247E1">
        <w:t>Standard 2.3 Mezinárodní rozměr studijního programu</w:t>
      </w:r>
    </w:p>
    <w:p w14:paraId="791DEF34" w14:textId="6AE0B765" w:rsidR="00232645" w:rsidRPr="000247E1" w:rsidRDefault="00232645" w:rsidP="00232645">
      <w:r w:rsidRPr="000247E1">
        <w:t>Na ústavu dlouhodobě působí a do výuky se vedle českých a slovenských pedagogů zapojují další zahraniční odborníci – tč. prof. Ewald Mengel (</w:t>
      </w:r>
      <w:r>
        <w:t>Německo/</w:t>
      </w:r>
      <w:r w:rsidRPr="000247E1">
        <w:t>Rakousko), dr. Svitlana Shurma (Ukrajina), dr. Jeffrey Keith Parrott (USA) a Daniel Paul Sampey</w:t>
      </w:r>
      <w:r w:rsidR="00BF505F">
        <w:t>, MFA</w:t>
      </w:r>
      <w:r w:rsidRPr="000247E1">
        <w:t xml:space="preserve"> (USA). Pracovníci ústavu pravidelně prezentují na zahraničních konferencích (Itálie, USA, Polsko, Rakousko, Rumunsko, Dánsko), absolvují přednáškové pobyty v rámci Erasmus/Erasmus+ (Finsko, Portugalsko) i jiných programů, vyjíždějí na výzkumné pobyty (USA, Jihoafrická republika). </w:t>
      </w:r>
    </w:p>
    <w:p w14:paraId="0C6EA511" w14:textId="77777777" w:rsidR="00232645" w:rsidRPr="000247E1" w:rsidRDefault="00232645" w:rsidP="00232645"/>
    <w:p w14:paraId="0BBF245E" w14:textId="77777777" w:rsidR="00232645" w:rsidRPr="000247E1" w:rsidRDefault="00232645" w:rsidP="00232645">
      <w:r w:rsidRPr="000247E1">
        <w:t>Příklad účasti na zahraničních konferencích:</w:t>
      </w:r>
    </w:p>
    <w:p w14:paraId="3EE2DD8D" w14:textId="16389E5E" w:rsidR="00232645" w:rsidRPr="000247E1" w:rsidRDefault="00232645" w:rsidP="00232645">
      <w:r w:rsidRPr="000247E1">
        <w:t xml:space="preserve">duben 2018 </w:t>
      </w:r>
      <w:r w:rsidR="009F3E6F">
        <w:t>–</w:t>
      </w:r>
      <w:r w:rsidRPr="000247E1">
        <w:t xml:space="preserve"> dr.Shurma - konference The Logics of Persuasion, Palermo, Itálie</w:t>
      </w:r>
    </w:p>
    <w:p w14:paraId="205A34EE" w14:textId="5803265B" w:rsidR="00232645" w:rsidRPr="000247E1" w:rsidRDefault="00232645" w:rsidP="00232645">
      <w:r w:rsidRPr="000247E1">
        <w:t xml:space="preserve">květen 2018 </w:t>
      </w:r>
      <w:r w:rsidR="009F3E6F">
        <w:t>–</w:t>
      </w:r>
      <w:r w:rsidRPr="000247E1">
        <w:t xml:space="preserve"> dr. Masár Machová - konference, Penn State, USA</w:t>
      </w:r>
    </w:p>
    <w:p w14:paraId="3FAD459C" w14:textId="33903621" w:rsidR="00232645" w:rsidRPr="000247E1" w:rsidRDefault="00232645" w:rsidP="00232645">
      <w:r w:rsidRPr="000247E1">
        <w:t xml:space="preserve">září 2018 </w:t>
      </w:r>
      <w:r w:rsidR="009F3E6F">
        <w:t>–</w:t>
      </w:r>
      <w:r w:rsidRPr="000247E1">
        <w:t xml:space="preserve"> dr. Shurma </w:t>
      </w:r>
      <w:r w:rsidR="009F3E6F">
        <w:t>–</w:t>
      </w:r>
      <w:r w:rsidRPr="000247E1">
        <w:t xml:space="preserve"> konference LLCE 2018, Rakousko</w:t>
      </w:r>
    </w:p>
    <w:p w14:paraId="75543F85" w14:textId="43D92C39" w:rsidR="00232645" w:rsidRPr="000247E1" w:rsidRDefault="00232645" w:rsidP="00232645">
      <w:r w:rsidRPr="000247E1">
        <w:t xml:space="preserve">duben 2019 </w:t>
      </w:r>
      <w:r w:rsidR="009F3E6F">
        <w:t>–</w:t>
      </w:r>
      <w:r w:rsidRPr="000247E1">
        <w:t xml:space="preserve"> doc. Trušník </w:t>
      </w:r>
      <w:r w:rsidR="009F3E6F">
        <w:t>–</w:t>
      </w:r>
      <w:r w:rsidRPr="000247E1">
        <w:t xml:space="preserve"> konference </w:t>
      </w:r>
      <w:r w:rsidRPr="000247E1">
        <w:rPr>
          <w:color w:val="000000"/>
        </w:rPr>
        <w:t>Southern Studies Forum</w:t>
      </w:r>
      <w:r w:rsidRPr="000247E1">
        <w:t>, Dánsko</w:t>
      </w:r>
    </w:p>
    <w:p w14:paraId="3C15C6F4" w14:textId="68A94C86" w:rsidR="00232645" w:rsidRPr="000247E1" w:rsidRDefault="00232645" w:rsidP="00232645">
      <w:r w:rsidRPr="000247E1">
        <w:t xml:space="preserve">říjen 2019 </w:t>
      </w:r>
      <w:r w:rsidR="009F3E6F">
        <w:t>–</w:t>
      </w:r>
      <w:r w:rsidRPr="000247E1">
        <w:t xml:space="preserve"> prof. Mengel </w:t>
      </w:r>
      <w:r w:rsidR="009F3E6F">
        <w:t>–</w:t>
      </w:r>
      <w:r w:rsidRPr="000247E1">
        <w:t xml:space="preserve"> konference Literature and Media, P</w:t>
      </w:r>
      <w:r w:rsidRPr="000247E1">
        <w:rPr>
          <w:color w:val="000000"/>
        </w:rPr>
        <w:t>olsko</w:t>
      </w:r>
    </w:p>
    <w:p w14:paraId="2A7E5F60" w14:textId="77777777" w:rsidR="00232645" w:rsidRPr="000247E1" w:rsidRDefault="00232645" w:rsidP="00232645"/>
    <w:p w14:paraId="4D1DAC75" w14:textId="77777777" w:rsidR="00232645" w:rsidRPr="000247E1" w:rsidRDefault="00232645" w:rsidP="00232645">
      <w:r w:rsidRPr="000247E1">
        <w:t>Stáže a výzkumné pobyty:</w:t>
      </w:r>
    </w:p>
    <w:p w14:paraId="066DE265" w14:textId="02B16662" w:rsidR="00232645" w:rsidRPr="000247E1" w:rsidRDefault="00232645" w:rsidP="00232645">
      <w:r w:rsidRPr="000247E1">
        <w:t>červenec 2018</w:t>
      </w:r>
      <w:r w:rsidR="009F3E6F">
        <w:t xml:space="preserve"> – </w:t>
      </w:r>
      <w:r w:rsidRPr="000247E1">
        <w:t>doc. Trušník</w:t>
      </w:r>
      <w:r w:rsidR="009F3E6F">
        <w:t xml:space="preserve"> – </w:t>
      </w:r>
      <w:r w:rsidRPr="000247E1">
        <w:t>David M. Rubenstein Rare Book and Manuscript Library, Durham, NC, USA</w:t>
      </w:r>
    </w:p>
    <w:p w14:paraId="4092E0A8" w14:textId="6A306C29" w:rsidR="00232645" w:rsidRPr="000247E1" w:rsidRDefault="00232645" w:rsidP="00232645">
      <w:r w:rsidRPr="000247E1">
        <w:t>listopad 2018</w:t>
      </w:r>
      <w:r w:rsidR="009F3E6F">
        <w:t xml:space="preserve"> – </w:t>
      </w:r>
      <w:r w:rsidRPr="000247E1">
        <w:t>dr. Drábková</w:t>
      </w:r>
      <w:r w:rsidR="009F3E6F">
        <w:t xml:space="preserve"> – </w:t>
      </w:r>
      <w:r w:rsidRPr="000247E1">
        <w:t>stáž, Univeristy of Porto, Portugalsko</w:t>
      </w:r>
    </w:p>
    <w:p w14:paraId="5DC16E10" w14:textId="5EDA5B60" w:rsidR="00232645" w:rsidRPr="000247E1" w:rsidRDefault="00232645" w:rsidP="00232645">
      <w:r w:rsidRPr="000247E1">
        <w:t>prosinec 2018</w:t>
      </w:r>
      <w:r w:rsidR="009F3E6F">
        <w:t xml:space="preserve"> – </w:t>
      </w:r>
      <w:r w:rsidRPr="000247E1">
        <w:t>dr. Shurma</w:t>
      </w:r>
      <w:r w:rsidR="009F3E6F">
        <w:t xml:space="preserve"> – </w:t>
      </w:r>
      <w:r w:rsidRPr="000247E1">
        <w:t>stáž, Opole, Polsko</w:t>
      </w:r>
    </w:p>
    <w:p w14:paraId="60A83E44" w14:textId="4E82A3ED" w:rsidR="00232645" w:rsidRPr="000247E1" w:rsidRDefault="00232645" w:rsidP="00232645">
      <w:r w:rsidRPr="000247E1">
        <w:t>červenec 2019</w:t>
      </w:r>
      <w:r w:rsidR="009F3E6F">
        <w:t xml:space="preserve"> – </w:t>
      </w:r>
      <w:r w:rsidRPr="000247E1">
        <w:t>dr. Shurma</w:t>
      </w:r>
      <w:r w:rsidR="009F3E6F">
        <w:t xml:space="preserve"> – </w:t>
      </w:r>
      <w:r w:rsidRPr="000247E1">
        <w:t>letní škola, Lisabon, Portugalsko</w:t>
      </w:r>
    </w:p>
    <w:p w14:paraId="3169AA78" w14:textId="75B0B617" w:rsidR="00232645" w:rsidRPr="000247E1" w:rsidRDefault="00232645" w:rsidP="00232645">
      <w:r w:rsidRPr="000247E1">
        <w:t>srpen 2019</w:t>
      </w:r>
      <w:r w:rsidR="009F3E6F">
        <w:t xml:space="preserve"> – </w:t>
      </w:r>
      <w:r w:rsidRPr="000247E1">
        <w:t>dr. Nemčoková</w:t>
      </w:r>
      <w:r w:rsidR="009F3E6F">
        <w:t xml:space="preserve"> – </w:t>
      </w:r>
      <w:r w:rsidRPr="000247E1">
        <w:t>konzultace, Vietnam</w:t>
      </w:r>
    </w:p>
    <w:p w14:paraId="3DBD896C" w14:textId="1D2B36C6" w:rsidR="00232645" w:rsidRPr="000247E1" w:rsidRDefault="00232645" w:rsidP="00232645">
      <w:r w:rsidRPr="000247E1">
        <w:t>září 2019</w:t>
      </w:r>
      <w:r w:rsidR="009F3E6F">
        <w:t xml:space="preserve"> – </w:t>
      </w:r>
      <w:r w:rsidRPr="000247E1">
        <w:t>prof. Mengel</w:t>
      </w:r>
      <w:r w:rsidR="009F3E6F">
        <w:t xml:space="preserve"> – </w:t>
      </w:r>
      <w:r w:rsidRPr="000247E1">
        <w:t>terénní výzkum, Kapské Město, Jihoafrická republika</w:t>
      </w:r>
    </w:p>
    <w:p w14:paraId="2B4DC72E" w14:textId="14E087D5" w:rsidR="00232645" w:rsidRPr="000247E1" w:rsidRDefault="00232645" w:rsidP="00232645">
      <w:r w:rsidRPr="000247E1">
        <w:t>listopad 2019</w:t>
      </w:r>
      <w:r w:rsidR="009F3E6F">
        <w:t xml:space="preserve"> – </w:t>
      </w:r>
      <w:r w:rsidRPr="000247E1">
        <w:t>doc. Trušník</w:t>
      </w:r>
      <w:r w:rsidR="009F3E6F">
        <w:t xml:space="preserve"> – </w:t>
      </w:r>
      <w:r w:rsidRPr="000247E1">
        <w:t>David M. Rubenstein Rare Book and Manuscript Library, Durham, NC, USA</w:t>
      </w:r>
    </w:p>
    <w:p w14:paraId="61DF0C78" w14:textId="0FEB666F" w:rsidR="00232645" w:rsidRPr="000247E1" w:rsidRDefault="00232645" w:rsidP="00232645">
      <w:r w:rsidRPr="000247E1">
        <w:t>únor 2020</w:t>
      </w:r>
      <w:r w:rsidR="009F3E6F">
        <w:t xml:space="preserve"> – </w:t>
      </w:r>
      <w:r w:rsidRPr="000247E1">
        <w:t>dr. Nemčková</w:t>
      </w:r>
      <w:r w:rsidR="009F3E6F">
        <w:t xml:space="preserve"> – </w:t>
      </w:r>
      <w:r w:rsidRPr="000247E1">
        <w:t>konzultace UMB, Slovensko</w:t>
      </w:r>
    </w:p>
    <w:p w14:paraId="44EE52DA" w14:textId="5E478A83" w:rsidR="00232645" w:rsidRPr="000247E1" w:rsidRDefault="00232645" w:rsidP="00232645">
      <w:r w:rsidRPr="000247E1">
        <w:t>srpen 2021</w:t>
      </w:r>
      <w:r w:rsidR="009F3E6F">
        <w:t xml:space="preserve"> – </w:t>
      </w:r>
      <w:r w:rsidRPr="000247E1">
        <w:t>dr. Drábková</w:t>
      </w:r>
      <w:r w:rsidR="009F3E6F">
        <w:t xml:space="preserve"> – </w:t>
      </w:r>
      <w:r w:rsidRPr="000247E1">
        <w:t>jazykový kurz, Malta</w:t>
      </w:r>
    </w:p>
    <w:p w14:paraId="05ED4752" w14:textId="03204C48" w:rsidR="00232645" w:rsidRPr="000247E1" w:rsidRDefault="00232645" w:rsidP="00232645">
      <w:r w:rsidRPr="000247E1">
        <w:t>říjen 2021</w:t>
      </w:r>
      <w:r w:rsidR="009F3E6F">
        <w:t xml:space="preserve"> – </w:t>
      </w:r>
      <w:r w:rsidRPr="000247E1">
        <w:t>dr. Drábková</w:t>
      </w:r>
      <w:r w:rsidR="009F3E6F">
        <w:t xml:space="preserve"> – </w:t>
      </w:r>
      <w:r w:rsidRPr="000247E1">
        <w:t>stáž, Porto, Portugalsko</w:t>
      </w:r>
    </w:p>
    <w:p w14:paraId="7AD5CB42" w14:textId="14879A73" w:rsidR="00232645" w:rsidRPr="000247E1" w:rsidRDefault="00232645" w:rsidP="00232645">
      <w:r w:rsidRPr="000247E1">
        <w:t>říjen 2021</w:t>
      </w:r>
      <w:r w:rsidR="009F3E6F">
        <w:t xml:space="preserve"> – </w:t>
      </w:r>
      <w:r w:rsidRPr="000247E1">
        <w:t>dr. Nemčoková</w:t>
      </w:r>
      <w:r w:rsidR="009F3E6F">
        <w:t xml:space="preserve"> – </w:t>
      </w:r>
      <w:r w:rsidRPr="000247E1">
        <w:t>stáž, Rethymno, Řecko</w:t>
      </w:r>
    </w:p>
    <w:p w14:paraId="76E3A533" w14:textId="30EFE2AA" w:rsidR="00232645" w:rsidRPr="000247E1" w:rsidRDefault="00232645" w:rsidP="00232645">
      <w:r w:rsidRPr="000247E1">
        <w:t>září, listopad 2020</w:t>
      </w:r>
      <w:r w:rsidR="009F3E6F">
        <w:t xml:space="preserve"> – </w:t>
      </w:r>
      <w:r w:rsidRPr="000247E1">
        <w:t>dr. Nemčková</w:t>
      </w:r>
      <w:r w:rsidR="009F3E6F">
        <w:t xml:space="preserve"> – </w:t>
      </w:r>
      <w:r w:rsidRPr="000247E1">
        <w:t>stáž, UMB, Slovensko</w:t>
      </w:r>
    </w:p>
    <w:p w14:paraId="16458A0B" w14:textId="77777777" w:rsidR="00232645" w:rsidRPr="000247E1" w:rsidRDefault="00232645" w:rsidP="00232645"/>
    <w:p w14:paraId="04CD8CDC" w14:textId="77777777" w:rsidR="00232645" w:rsidRPr="000247E1" w:rsidRDefault="00232645" w:rsidP="00232645">
      <w:pPr>
        <w:pStyle w:val="Nadpis2"/>
      </w:pPr>
      <w:r w:rsidRPr="000247E1">
        <w:t xml:space="preserve">Profil absolventa a obsah studia </w:t>
      </w:r>
    </w:p>
    <w:p w14:paraId="5CA184A0" w14:textId="77777777" w:rsidR="00232645" w:rsidRDefault="00232645" w:rsidP="00232645">
      <w:r w:rsidRPr="00D61D7D">
        <w:t xml:space="preserve">Překládaný navazující magisterský studijní program Anglická filologie spadá do oblasti vzdělávání Filologie. Tato oblast vzdělávání je na Univerzitě Tomáše Bati rozvíjena od roku 2005, kdy byl poprvé otevřen bakalářský studijní obor Anglický jazyk pro manažerskou praxi v rámci studijního programu Filologie. Studijní program Anglická filologie je v souladu se Strategickým záměrem vzdělávací a tvůrčí činnosti Fakulty humanitních studií Univerzity Tomáše Bati ve Zlíně na období 21+.  </w:t>
      </w:r>
    </w:p>
    <w:p w14:paraId="3B69CA83" w14:textId="77777777" w:rsidR="00232645" w:rsidRPr="00D61D7D" w:rsidRDefault="00232645" w:rsidP="00232645"/>
    <w:p w14:paraId="648ADC01" w14:textId="77777777" w:rsidR="00232645" w:rsidRPr="000247E1" w:rsidRDefault="00232645" w:rsidP="00232645">
      <w:pPr>
        <w:pStyle w:val="Nadpis3"/>
        <w:numPr>
          <w:ilvl w:val="0"/>
          <w:numId w:val="130"/>
        </w:numPr>
        <w:tabs>
          <w:tab w:val="left" w:pos="2835"/>
        </w:tabs>
        <w:spacing w:line="259" w:lineRule="auto"/>
      </w:pPr>
      <w:r w:rsidRPr="000247E1">
        <w:t xml:space="preserve">Standard 2.4 Soulad získaných odborných znalostí, dovedností a způsobilostí s typem a profilem studijního programu </w:t>
      </w:r>
    </w:p>
    <w:p w14:paraId="3E26F917" w14:textId="77777777" w:rsidR="00232645" w:rsidRDefault="00232645" w:rsidP="00232645"/>
    <w:p w14:paraId="782EC251" w14:textId="035563BC" w:rsidR="00232645" w:rsidRPr="00BE43EF" w:rsidRDefault="00232645" w:rsidP="00232645">
      <w:r w:rsidRPr="00BE43EF">
        <w:t>Absolvent programu Anglická filologie je důkladně vzdělán v oblasti příslušných kardinálních lingvistických a literárněvědných disciplín. Je schopen komplexní práce s texty podpořené hlubokými znalostmi na poli lingvistické a literárněvědné teorie, ale i znalostmi anglofonních literatur a historiografie. Je vybaven znalostí základních principů překladu a správné interpretace originálního textu. Absolventi získají následující odborné znalosti a dovednosti stanovené v souladu s Národním kvalifikačním rámcem terciárního vzdělá</w:t>
      </w:r>
      <w:r w:rsidR="00894B05">
        <w:t>vá</w:t>
      </w:r>
      <w:r w:rsidRPr="00BE43EF">
        <w:t>ní pro oblast filologie:</w:t>
      </w:r>
    </w:p>
    <w:p w14:paraId="34E18AE6" w14:textId="77777777" w:rsidR="00232645" w:rsidRPr="00BE43EF" w:rsidRDefault="00232645" w:rsidP="00232645">
      <w:r w:rsidRPr="00BE43EF">
        <w:t xml:space="preserve"> </w:t>
      </w:r>
    </w:p>
    <w:p w14:paraId="4B9A5B91" w14:textId="77777777" w:rsidR="00232645" w:rsidRPr="00BE43EF" w:rsidRDefault="00232645" w:rsidP="00232645">
      <w:r w:rsidRPr="00BE43EF">
        <w:t>Odborné znalosti:</w:t>
      </w:r>
    </w:p>
    <w:p w14:paraId="7BB7A47C" w14:textId="77777777" w:rsidR="00232645" w:rsidRPr="00BE43EF" w:rsidRDefault="00232645" w:rsidP="00232645">
      <w:pPr>
        <w:pStyle w:val="Odstavecseseznamem"/>
        <w:numPr>
          <w:ilvl w:val="0"/>
          <w:numId w:val="2"/>
        </w:numPr>
        <w:tabs>
          <w:tab w:val="left" w:pos="2835"/>
        </w:tabs>
        <w:suppressAutoHyphens w:val="0"/>
        <w:spacing w:before="120" w:after="120" w:line="259" w:lineRule="auto"/>
      </w:pPr>
      <w:r w:rsidRPr="00BE43EF">
        <w:t>prokazují znalosti speciálních disciplín anglické filologie a jejich metodologických přístupů;</w:t>
      </w:r>
    </w:p>
    <w:p w14:paraId="4F2E2EF1" w14:textId="77777777" w:rsidR="00232645" w:rsidRPr="00BE43EF" w:rsidRDefault="00232645" w:rsidP="00232645">
      <w:pPr>
        <w:pStyle w:val="Odstavecseseznamem"/>
        <w:numPr>
          <w:ilvl w:val="0"/>
          <w:numId w:val="2"/>
        </w:numPr>
        <w:tabs>
          <w:tab w:val="left" w:pos="2835"/>
        </w:tabs>
        <w:suppressAutoHyphens w:val="0"/>
        <w:spacing w:before="120" w:after="120" w:line="259" w:lineRule="auto"/>
      </w:pPr>
      <w:r w:rsidRPr="00BE43EF">
        <w:t>prokazují specializaci v jedné z disciplín anglické filologie;</w:t>
      </w:r>
    </w:p>
    <w:p w14:paraId="39CBC42B" w14:textId="77777777" w:rsidR="00232645" w:rsidRPr="00BE43EF" w:rsidRDefault="00232645" w:rsidP="00232645">
      <w:pPr>
        <w:pStyle w:val="Odstavecseseznamem"/>
        <w:numPr>
          <w:ilvl w:val="0"/>
          <w:numId w:val="2"/>
        </w:numPr>
        <w:tabs>
          <w:tab w:val="left" w:pos="2835"/>
        </w:tabs>
        <w:suppressAutoHyphens w:val="0"/>
        <w:spacing w:before="120" w:after="120" w:line="259" w:lineRule="auto"/>
      </w:pPr>
      <w:r w:rsidRPr="00BE43EF">
        <w:t>prokazují hluboké praktické znalosti anglického jazyka (výstupní úroveň C2);</w:t>
      </w:r>
    </w:p>
    <w:p w14:paraId="59317FAF" w14:textId="77777777" w:rsidR="00232645" w:rsidRPr="00BE43EF" w:rsidRDefault="00232645" w:rsidP="00232645">
      <w:pPr>
        <w:pStyle w:val="Odstavecseseznamem"/>
        <w:numPr>
          <w:ilvl w:val="0"/>
          <w:numId w:val="2"/>
        </w:numPr>
        <w:tabs>
          <w:tab w:val="left" w:pos="2835"/>
        </w:tabs>
        <w:suppressAutoHyphens w:val="0"/>
        <w:spacing w:before="120" w:after="120" w:line="259" w:lineRule="auto"/>
      </w:pPr>
      <w:r w:rsidRPr="00BE43EF">
        <w:t>prokazují hlubokou znalost anglofonní literatury, založenou na vlastním detailním studiu i analýze vybraných segmentů dané literatury i na studiu široké příslušné sekundární literatury;</w:t>
      </w:r>
    </w:p>
    <w:p w14:paraId="5AFC4326" w14:textId="77777777" w:rsidR="00232645" w:rsidRPr="00BE43EF" w:rsidRDefault="00232645" w:rsidP="00232645">
      <w:pPr>
        <w:pStyle w:val="Odstavecseseznamem"/>
        <w:numPr>
          <w:ilvl w:val="0"/>
          <w:numId w:val="2"/>
        </w:numPr>
        <w:tabs>
          <w:tab w:val="left" w:pos="2835"/>
        </w:tabs>
        <w:suppressAutoHyphens w:val="0"/>
        <w:spacing w:before="120" w:after="120" w:line="259" w:lineRule="auto"/>
      </w:pPr>
      <w:r w:rsidRPr="00BE43EF">
        <w:t>prokazují komplexní znalosti na úrovni soudobého stavu poznání v anglické filologii umožňující originální využívání a rozvíjení myšlenek.</w:t>
      </w:r>
    </w:p>
    <w:p w14:paraId="1AA8FC32" w14:textId="77777777" w:rsidR="00232645" w:rsidRPr="00BE43EF" w:rsidRDefault="00232645" w:rsidP="00232645"/>
    <w:p w14:paraId="5FDFD983" w14:textId="77777777" w:rsidR="00232645" w:rsidRPr="00BE43EF" w:rsidRDefault="00232645" w:rsidP="00232645">
      <w:r w:rsidRPr="00BE43EF">
        <w:t>Odborné dovednosti:</w:t>
      </w:r>
    </w:p>
    <w:p w14:paraId="29A85E24" w14:textId="77777777" w:rsidR="00232645" w:rsidRPr="00BE43EF" w:rsidRDefault="00232645" w:rsidP="00232645">
      <w:pPr>
        <w:pStyle w:val="Odstavecseseznamem"/>
        <w:numPr>
          <w:ilvl w:val="0"/>
          <w:numId w:val="1"/>
        </w:numPr>
        <w:tabs>
          <w:tab w:val="left" w:pos="2835"/>
        </w:tabs>
        <w:suppressAutoHyphens w:val="0"/>
        <w:spacing w:before="120" w:after="120" w:line="259" w:lineRule="auto"/>
      </w:pPr>
      <w:r w:rsidRPr="00BE43EF">
        <w:t>umějí samostatně vymezit komplexní praktický nebo teoretický problém a řešit jej tvůrčím způsobem s využitím vybraných teorií, konceptů a metod příslušné filologické disciplíny včetně kritické reflexe;</w:t>
      </w:r>
    </w:p>
    <w:p w14:paraId="3B3065F7" w14:textId="77777777" w:rsidR="00232645" w:rsidRPr="00BE43EF" w:rsidRDefault="00232645" w:rsidP="00232645">
      <w:pPr>
        <w:pStyle w:val="Odstavecseseznamem"/>
        <w:numPr>
          <w:ilvl w:val="0"/>
          <w:numId w:val="1"/>
        </w:numPr>
        <w:tabs>
          <w:tab w:val="left" w:pos="2835"/>
        </w:tabs>
        <w:suppressAutoHyphens w:val="0"/>
        <w:spacing w:before="120" w:after="120" w:line="259" w:lineRule="auto"/>
      </w:pPr>
      <w:r w:rsidRPr="00BE43EF">
        <w:t>umějí použít základní výzkumné postupy v příslušné filologii způsobem umožňujícím získávat nové, původní informace;</w:t>
      </w:r>
    </w:p>
    <w:p w14:paraId="4AC49B3B" w14:textId="77777777" w:rsidR="00232645" w:rsidRPr="00BE43EF" w:rsidRDefault="00232645" w:rsidP="00232645">
      <w:pPr>
        <w:pStyle w:val="Odstavecseseznamem"/>
        <w:numPr>
          <w:ilvl w:val="0"/>
          <w:numId w:val="1"/>
        </w:numPr>
        <w:tabs>
          <w:tab w:val="left" w:pos="2835"/>
        </w:tabs>
        <w:suppressAutoHyphens w:val="0"/>
        <w:spacing w:before="120" w:after="120" w:line="259" w:lineRule="auto"/>
      </w:pPr>
      <w:r w:rsidRPr="00BE43EF">
        <w:t>umějí písemně zpracovat zadané téma s použitím samostatně zvolené metody;</w:t>
      </w:r>
    </w:p>
    <w:p w14:paraId="738412DA" w14:textId="77777777" w:rsidR="00232645" w:rsidRPr="00BE43EF" w:rsidRDefault="00232645" w:rsidP="00232645">
      <w:pPr>
        <w:pStyle w:val="Odstavecseseznamem"/>
        <w:numPr>
          <w:ilvl w:val="0"/>
          <w:numId w:val="1"/>
        </w:numPr>
        <w:tabs>
          <w:tab w:val="left" w:pos="2835"/>
        </w:tabs>
        <w:suppressAutoHyphens w:val="0"/>
        <w:spacing w:before="120" w:after="120" w:line="259" w:lineRule="auto"/>
      </w:pPr>
      <w:r w:rsidRPr="00BE43EF">
        <w:t>umějí posuzovat jazykové a literární dějiny v základních mezioborových souvislostech a v kontextech kulturologických a mediálních.</w:t>
      </w:r>
    </w:p>
    <w:p w14:paraId="2CD42F08" w14:textId="77777777" w:rsidR="00232645" w:rsidRPr="000247E1" w:rsidRDefault="00232645" w:rsidP="00232645">
      <w:r w:rsidRPr="000247E1">
        <w:tab/>
      </w:r>
      <w:r w:rsidRPr="000247E1">
        <w:tab/>
      </w:r>
    </w:p>
    <w:p w14:paraId="631D06DE" w14:textId="77777777" w:rsidR="00232645" w:rsidRPr="000247E1" w:rsidRDefault="00232645" w:rsidP="00232645">
      <w:pPr>
        <w:pStyle w:val="Nadpis3"/>
        <w:numPr>
          <w:ilvl w:val="0"/>
          <w:numId w:val="130"/>
        </w:numPr>
        <w:tabs>
          <w:tab w:val="left" w:pos="2835"/>
        </w:tabs>
        <w:spacing w:line="259" w:lineRule="auto"/>
      </w:pPr>
      <w:r w:rsidRPr="000247E1">
        <w:t xml:space="preserve">Standard 2.5 Jazykové kompetence </w:t>
      </w:r>
    </w:p>
    <w:p w14:paraId="6B9D5EFE" w14:textId="77777777" w:rsidR="00232645" w:rsidRDefault="00232645" w:rsidP="00232645"/>
    <w:p w14:paraId="0F522924" w14:textId="77777777" w:rsidR="00232645" w:rsidRDefault="00232645" w:rsidP="00232645">
      <w:r w:rsidRPr="008C7241">
        <w:t>Absolvent ovládá obecný a odborný anglický jazyk na úrovni C</w:t>
      </w:r>
      <w:r>
        <w:t>2</w:t>
      </w:r>
      <w:r w:rsidRPr="008C7241">
        <w:t xml:space="preserve">. V anglickém jazyce probíhá výuka </w:t>
      </w:r>
      <w:r>
        <w:t xml:space="preserve">převážné části </w:t>
      </w:r>
      <w:r w:rsidRPr="008C7241">
        <w:t xml:space="preserve">filologických předmětů a je v něm psána </w:t>
      </w:r>
      <w:r>
        <w:t xml:space="preserve">diplomová </w:t>
      </w:r>
      <w:r w:rsidRPr="008C7241">
        <w:t>práce. Schopnost používat anglický jazyk na úrovni C</w:t>
      </w:r>
      <w:r>
        <w:t>2</w:t>
      </w:r>
      <w:r w:rsidRPr="008C7241">
        <w:t xml:space="preserve"> studenti rozvíjejí a prokazují systematicky v průběhu studia i v průběhu státní závěrečné zkoušk</w:t>
      </w:r>
      <w:r>
        <w:t xml:space="preserve">y, která probíhá </w:t>
      </w:r>
      <w:r w:rsidRPr="008C7241">
        <w:t>v anglickém jazyce</w:t>
      </w:r>
      <w:r>
        <w:t>.</w:t>
      </w:r>
    </w:p>
    <w:p w14:paraId="5E010F16" w14:textId="77777777" w:rsidR="00232645" w:rsidRPr="000247E1" w:rsidRDefault="00232645" w:rsidP="00232645"/>
    <w:p w14:paraId="69ACA3FE" w14:textId="77777777" w:rsidR="00232645" w:rsidRPr="000247E1" w:rsidRDefault="00232645" w:rsidP="00232645">
      <w:pPr>
        <w:pStyle w:val="Nadpis3"/>
        <w:numPr>
          <w:ilvl w:val="0"/>
          <w:numId w:val="130"/>
        </w:numPr>
        <w:tabs>
          <w:tab w:val="left" w:pos="2835"/>
        </w:tabs>
        <w:spacing w:line="259" w:lineRule="auto"/>
      </w:pPr>
      <w:r w:rsidRPr="000247E1">
        <w:t xml:space="preserve">Standard 2.6 Pravidla a podmínky utváření studijních plánů </w:t>
      </w:r>
    </w:p>
    <w:p w14:paraId="1F1C41C9" w14:textId="77777777" w:rsidR="00232645" w:rsidRDefault="00232645" w:rsidP="00232645"/>
    <w:p w14:paraId="1A146ED3" w14:textId="77777777" w:rsidR="00232645" w:rsidRPr="00BD57F1" w:rsidRDefault="00232645" w:rsidP="00232645">
      <w:r w:rsidRPr="00BD57F1">
        <w:t>Studijní plán se skládá z povinných a povinně volitelných předmětů. Povinné předměty se dělí na základní teoretické předměty, předměty profilujícího základu a ostatní.</w:t>
      </w:r>
    </w:p>
    <w:p w14:paraId="477FC130" w14:textId="77777777" w:rsidR="00FC73D9" w:rsidRDefault="00FC73D9" w:rsidP="00232645"/>
    <w:p w14:paraId="1CEC4DFA" w14:textId="5269FF9B" w:rsidR="00232645" w:rsidRPr="00BD57F1" w:rsidRDefault="00232645" w:rsidP="00232645">
      <w:r w:rsidRPr="00BD57F1">
        <w:t>Během studia musí student splnit veškeré studijní povinnosti vymezené studijním plánem, tj. absolvovat požadované zápočty, klasifikované zápočty a zkoušky. Tím dosáhne požadovaného počtu kreditů, tj. min. 120 kreditů za celé studium v předepsané struktuře.</w:t>
      </w:r>
    </w:p>
    <w:p w14:paraId="47B83F86" w14:textId="77777777" w:rsidR="00FC73D9" w:rsidRDefault="00FC73D9" w:rsidP="00232645"/>
    <w:p w14:paraId="30782193" w14:textId="607370B8" w:rsidR="00232645" w:rsidRPr="00BD57F1" w:rsidRDefault="00232645" w:rsidP="00232645">
      <w:r w:rsidRPr="00BD57F1">
        <w:t>Využívá se kreditový systém ECTS. Jeden kredit představuje 1/60 průměrné roční zátěže studenta (počet kreditů za jeden akademický rok je 60), při standardní době studia. Každému předmětu je přiřazen počet kreditů, který vyjadřuje relativní míru zátěže studenta nutnou pro úspěšné ukončení daného předmětu.</w:t>
      </w:r>
    </w:p>
    <w:p w14:paraId="028E0CE1" w14:textId="77777777" w:rsidR="00FC73D9" w:rsidRDefault="00FC73D9" w:rsidP="00232645"/>
    <w:p w14:paraId="0BACCF42" w14:textId="3A8B06BB" w:rsidR="00232645" w:rsidRDefault="00232645" w:rsidP="00232645">
      <w:r w:rsidRPr="00BD57F1">
        <w:t>Zakončením předmětu - zápočtem, klasifikovaným zápočtem, zkouškou student – získá student počet kreditů přiřazených danému předmětu, přičemž kredity získané v rámci jednoho studijního programu se sčítají. Počet získaných kreditů je nástrojem pro kontrolu studia. Hodnota 1 kreditu je 25–30 hodin práce studenta.</w:t>
      </w:r>
      <w:r w:rsidRPr="000247E1">
        <w:tab/>
      </w:r>
    </w:p>
    <w:p w14:paraId="7F97DC0F" w14:textId="77777777" w:rsidR="00232645" w:rsidRDefault="00232645" w:rsidP="00232645"/>
    <w:p w14:paraId="7FE2176B" w14:textId="77777777" w:rsidR="00232645" w:rsidRPr="000247E1" w:rsidRDefault="00232645" w:rsidP="00232645"/>
    <w:p w14:paraId="1FA95A56" w14:textId="77777777" w:rsidR="00232645" w:rsidRPr="000247E1" w:rsidRDefault="00232645" w:rsidP="00232645">
      <w:pPr>
        <w:pStyle w:val="Nadpis3"/>
        <w:numPr>
          <w:ilvl w:val="0"/>
          <w:numId w:val="130"/>
        </w:numPr>
        <w:tabs>
          <w:tab w:val="left" w:pos="2835"/>
        </w:tabs>
        <w:spacing w:line="259" w:lineRule="auto"/>
      </w:pPr>
      <w:r w:rsidRPr="000247E1">
        <w:t xml:space="preserve">Standard 2.7 Vymezení uplatnění absolventů </w:t>
      </w:r>
    </w:p>
    <w:p w14:paraId="3EFB4F76" w14:textId="77777777" w:rsidR="00232645" w:rsidRDefault="00232645" w:rsidP="00232645">
      <w:r w:rsidRPr="00BD57F1">
        <w:t>Absolvent programu se může uplatnit v odborně či jazykově orientovaných pracích (např. korektury) v knižních nakladatelstvích, v knihkupectvích a v různých médiích a v neposlední řadě také v diplomacii. Nalezne uplatnění i jako pedagog na vysokých školách, v humanitně orientovaných ústavech Akademie věd, archivech, knihovnách a muzeích. Jeho komparativní výhodou na trhu práce je nejen to, že perfektně ovládá anglický jazyk a má znalosti kultury s tímto jazykem spojené, ale především fakt, že si osvojil obecné principy studia jazyka a může se tak snadno naučit jazyku dalšímu. Je rovněž zdatný v analýze a produkci diskurzů, a tudíž v komunikaci obecně. Regulované profese se u filologů nepředpokládají.</w:t>
      </w:r>
      <w:r w:rsidRPr="000247E1">
        <w:tab/>
      </w:r>
    </w:p>
    <w:p w14:paraId="4A2440E0" w14:textId="77777777" w:rsidR="00232645" w:rsidRPr="000247E1" w:rsidRDefault="00232645" w:rsidP="00232645"/>
    <w:p w14:paraId="6BD9B780" w14:textId="77777777" w:rsidR="00232645" w:rsidRPr="000247E1" w:rsidRDefault="00232645" w:rsidP="00232645">
      <w:pPr>
        <w:pStyle w:val="Nadpis3"/>
        <w:numPr>
          <w:ilvl w:val="0"/>
          <w:numId w:val="130"/>
        </w:numPr>
        <w:tabs>
          <w:tab w:val="left" w:pos="2835"/>
        </w:tabs>
        <w:spacing w:line="259" w:lineRule="auto"/>
      </w:pPr>
      <w:r w:rsidRPr="000247E1">
        <w:t xml:space="preserve">Standard 2.8 Standardní doba studia </w:t>
      </w:r>
    </w:p>
    <w:p w14:paraId="1A619972" w14:textId="77777777" w:rsidR="00232645" w:rsidRDefault="00232645" w:rsidP="00232645">
      <w:r w:rsidRPr="00FC466B">
        <w:t>Standardní doba studia jsou 2 roky. Celkové kreditové hodnocení je 120 kreditů</w:t>
      </w:r>
      <w:r>
        <w:t>, přičemž</w:t>
      </w:r>
      <w:r w:rsidRPr="00FC466B">
        <w:t xml:space="preserve"> 1 kredit </w:t>
      </w:r>
      <w:r>
        <w:t>odpovídá</w:t>
      </w:r>
      <w:r w:rsidRPr="00FC466B">
        <w:t xml:space="preserve"> </w:t>
      </w:r>
      <w:r>
        <w:t>25–</w:t>
      </w:r>
      <w:r w:rsidRPr="00FC466B">
        <w:t xml:space="preserve">30 </w:t>
      </w:r>
      <w:r>
        <w:t xml:space="preserve">hodinám </w:t>
      </w:r>
      <w:r w:rsidRPr="00FC466B">
        <w:t>studijní zátěže. Kreditová zátěž je rovnoměrně rozdělena do semestrů, přičemž v každém semestru studenti získávají 30 kreditů.</w:t>
      </w:r>
    </w:p>
    <w:p w14:paraId="2D486C47" w14:textId="77777777" w:rsidR="00232645" w:rsidRPr="000247E1" w:rsidRDefault="00232645" w:rsidP="00232645">
      <w:r w:rsidRPr="000247E1">
        <w:tab/>
      </w:r>
      <w:r w:rsidRPr="000247E1">
        <w:tab/>
      </w:r>
    </w:p>
    <w:p w14:paraId="4E6EACAB" w14:textId="77777777" w:rsidR="00232645" w:rsidRPr="000247E1" w:rsidRDefault="00232645" w:rsidP="00232645">
      <w:pPr>
        <w:pStyle w:val="Nadpis3"/>
        <w:numPr>
          <w:ilvl w:val="0"/>
          <w:numId w:val="130"/>
        </w:numPr>
        <w:tabs>
          <w:tab w:val="left" w:pos="2835"/>
        </w:tabs>
        <w:spacing w:line="259" w:lineRule="auto"/>
      </w:pPr>
      <w:r w:rsidRPr="000247E1">
        <w:t xml:space="preserve">Standard 2.9 Soulad obsahu studia s cíli studia a profilem absolventa </w:t>
      </w:r>
    </w:p>
    <w:p w14:paraId="06E303E7" w14:textId="04F4EFE7" w:rsidR="00232645" w:rsidRPr="00EF1B8E" w:rsidRDefault="00232645" w:rsidP="00232645">
      <w:r>
        <w:t xml:space="preserve">Soulad studia s cíli a profilem absolventa je zajišťován především prostřednictvím povinných </w:t>
      </w:r>
      <w:r w:rsidRPr="00EF1B8E">
        <w:t>předmětů, jejichž cílem je získání znalostí a dovedností požadovaných Národním kvalifikačním rámcem terciárního vzdělá</w:t>
      </w:r>
      <w:r w:rsidR="00894B05">
        <w:t>vá</w:t>
      </w:r>
      <w:r w:rsidRPr="00EF1B8E">
        <w:t>ní pro magisterské filologické programy</w:t>
      </w:r>
      <w:r>
        <w:t xml:space="preserve">. Možnost specializace studentů je zajištěna zařazením sedmi </w:t>
      </w:r>
      <w:r w:rsidRPr="00EF1B8E">
        <w:t>povinně volitelných předmětů</w:t>
      </w:r>
      <w:r>
        <w:t xml:space="preserve"> skupiny 1</w:t>
      </w:r>
      <w:r w:rsidRPr="00EF1B8E">
        <w:t xml:space="preserve">. </w:t>
      </w:r>
    </w:p>
    <w:p w14:paraId="4E1957FC" w14:textId="77777777" w:rsidR="00232645" w:rsidRPr="000247E1" w:rsidRDefault="00232645" w:rsidP="00232645">
      <w:r w:rsidRPr="000247E1">
        <w:tab/>
      </w:r>
    </w:p>
    <w:p w14:paraId="3D5138B0" w14:textId="77777777" w:rsidR="00232645" w:rsidRPr="000247E1" w:rsidRDefault="00232645" w:rsidP="00232645">
      <w:pPr>
        <w:pStyle w:val="Nadpis3"/>
        <w:numPr>
          <w:ilvl w:val="0"/>
          <w:numId w:val="130"/>
        </w:numPr>
        <w:tabs>
          <w:tab w:val="left" w:pos="2835"/>
        </w:tabs>
        <w:spacing w:line="259" w:lineRule="auto"/>
      </w:pPr>
      <w:r w:rsidRPr="000247E1">
        <w:t xml:space="preserve">Standard 2.12 Struktura a rozsah studijních předmětů </w:t>
      </w:r>
    </w:p>
    <w:p w14:paraId="6FF87F1E" w14:textId="77777777" w:rsidR="00232645" w:rsidRDefault="00232645" w:rsidP="00232645">
      <w:r w:rsidRPr="004E7737">
        <w:t>Student si zapisuje předměty v pořadí dle tabulky B-IIa. V prvním semestru studia (1/ZS) si student zapisuje pouze povinné předměty, které společně vytvářejí teoretický a metodologický rámec pro další studium. Ve druhém (1/LS) a třetím (2/ZS) semestru si student vedle povinných předmětů z nabídky ústavu vybírá a zapisuje celkem sedm povinně volitelných předmětů skupiny 1, tzn. filologických předmětů, v libovolné skladbě. Tímto způsobem se může student profilovat dle svého plánovaného uplatnění v budoucnu buď jako univerzalista, nebo se specializovat, např. na překladatelské předměty, nebo na lingvistické či literární předměty jako přípravu na doktorské studium. Ve čtvrtém semestru (2/LS) vypracovává student diplomovou práci, tj. zapisuje si předmět Teze diplomové práce, a vybírá dva povinně volitelné předměty skupiny 2, které mají za cíl posílit a rozšířit možnosti uplatnění absolventa v praxi.</w:t>
      </w:r>
    </w:p>
    <w:p w14:paraId="2B31912B" w14:textId="77777777" w:rsidR="00232645" w:rsidRPr="00E025C4" w:rsidRDefault="00232645" w:rsidP="00232645"/>
    <w:p w14:paraId="279AEE6C" w14:textId="77777777" w:rsidR="00232645" w:rsidRPr="000247E1" w:rsidRDefault="00232645" w:rsidP="00232645">
      <w:pPr>
        <w:pStyle w:val="Nadpis3"/>
        <w:numPr>
          <w:ilvl w:val="0"/>
          <w:numId w:val="130"/>
        </w:numPr>
        <w:tabs>
          <w:tab w:val="left" w:pos="2835"/>
        </w:tabs>
        <w:spacing w:line="259" w:lineRule="auto"/>
      </w:pPr>
      <w:r w:rsidRPr="000247E1">
        <w:t xml:space="preserve">Standard 2.14 Soulad obsahu studijních předmětů, státních zkoušek a kvalifikačních prací s výsledky učení a profilem absolventa  </w:t>
      </w:r>
    </w:p>
    <w:p w14:paraId="7DB969DE" w14:textId="75374B3A" w:rsidR="00232645" w:rsidRPr="00E025C4" w:rsidRDefault="00232645" w:rsidP="00232645">
      <w:r w:rsidRPr="00E025C4">
        <w:t xml:space="preserve">V souladu s vnitřními předpisy UTB ve Zlíně a FHS UTB ve Zlíně obsahuje SZZ dvě části: </w:t>
      </w:r>
    </w:p>
    <w:p w14:paraId="7E830F96" w14:textId="77777777" w:rsidR="00762B10" w:rsidRDefault="00762B10" w:rsidP="00232645"/>
    <w:p w14:paraId="4D1F522C" w14:textId="54DB5CC7" w:rsidR="00232645" w:rsidRPr="00E025C4" w:rsidRDefault="00232645" w:rsidP="00232645">
      <w:r w:rsidRPr="00E025C4">
        <w:t>I. Obhajoba diplomové práce</w:t>
      </w:r>
    </w:p>
    <w:p w14:paraId="45A04ACF" w14:textId="77777777" w:rsidR="00232645" w:rsidRPr="00E025C4" w:rsidRDefault="00232645" w:rsidP="00232645">
      <w:r w:rsidRPr="00E025C4">
        <w:t>II. Odborná rozprava: předmět Anglická filologie</w:t>
      </w:r>
    </w:p>
    <w:p w14:paraId="0B8C82EA" w14:textId="77777777" w:rsidR="00762B10" w:rsidRDefault="00762B10" w:rsidP="00232645"/>
    <w:p w14:paraId="3162C576" w14:textId="34D5460F" w:rsidR="00232645" w:rsidRPr="00E025C4" w:rsidRDefault="00232645" w:rsidP="00232645">
      <w:r w:rsidRPr="00E025C4">
        <w:t xml:space="preserve">Součástí odborné rozpravy jsou poznatky z předmětů Varianty angličtiny, Analýza diskurzu, Pragmatika, Sociolingvistika, Principy a praxe překladu, </w:t>
      </w:r>
      <w:r w:rsidR="0049339F">
        <w:t xml:space="preserve">Teorie literatury, </w:t>
      </w:r>
      <w:r w:rsidRPr="00E025C4">
        <w:t>Anglofonní literatury 1 a 2 a Digital Humanities. Jako východisko pro rozpravu student předkládá seznam šesti prostudovaných titulů odborné literatury, přičemž tři tituly vybírá z předepsané základní literatury v absolvovaných předmětech a tři tituly volí dle svého odborného zájmu. Titulem se rozumí jedna knižní publikace, nebo soubor odborných článků v rozsahu nejméně 200 stran. Součástí klasifikace z odborné rozpravy je i hodnocení studentovy jazykové kompetence.</w:t>
      </w:r>
    </w:p>
    <w:p w14:paraId="353E06AD" w14:textId="77777777" w:rsidR="00232645" w:rsidRPr="000247E1" w:rsidRDefault="00232645" w:rsidP="00232645"/>
    <w:p w14:paraId="2792E747" w14:textId="77777777" w:rsidR="00232645" w:rsidRPr="000247E1" w:rsidRDefault="00232645" w:rsidP="00232645">
      <w:pPr>
        <w:pStyle w:val="Nadpis2"/>
      </w:pPr>
      <w:r w:rsidRPr="000247E1">
        <w:t>Vzdělávací a tvůrčí činnost ve studijním programu</w:t>
      </w:r>
    </w:p>
    <w:p w14:paraId="49BF4CC2" w14:textId="77777777" w:rsidR="00232645" w:rsidRPr="000247E1" w:rsidRDefault="00232645" w:rsidP="00232645">
      <w:pPr>
        <w:pStyle w:val="Nadpis3"/>
        <w:numPr>
          <w:ilvl w:val="0"/>
          <w:numId w:val="130"/>
        </w:numPr>
        <w:tabs>
          <w:tab w:val="left" w:pos="2835"/>
        </w:tabs>
        <w:spacing w:line="259" w:lineRule="auto"/>
      </w:pPr>
      <w:r w:rsidRPr="000247E1">
        <w:t>Standardy 3.1-3.4 Metody výuky a hodnocení výsledků studia</w:t>
      </w:r>
    </w:p>
    <w:p w14:paraId="4AF090A2" w14:textId="77777777" w:rsidR="00232645" w:rsidRDefault="00232645" w:rsidP="00232645">
      <w:r w:rsidRPr="000247E1">
        <w:tab/>
      </w:r>
      <w:r w:rsidRPr="000247E1">
        <w:tab/>
      </w:r>
    </w:p>
    <w:p w14:paraId="09E96EBF" w14:textId="1F3EB498" w:rsidR="00232645" w:rsidRPr="000E7364" w:rsidRDefault="00232645" w:rsidP="00232645">
      <w:r w:rsidRPr="000E7364">
        <w:t>Výuka je realizo</w:t>
      </w:r>
      <w:r>
        <w:t xml:space="preserve">vána prostřednictvím přednášek a </w:t>
      </w:r>
      <w:r w:rsidRPr="000E7364">
        <w:t>seminářů. Nejčastějšími výukovými metodami jsou výklad, vysvětlování, rozhovor, diskuse, práce s textem, samostatná práce studentů</w:t>
      </w:r>
      <w:r>
        <w:t xml:space="preserve"> a</w:t>
      </w:r>
      <w:r w:rsidRPr="000E7364">
        <w:t xml:space="preserve"> prezentace studentů. Hodnocení výsledků studia je průběžné (didaktický test, hodnocení výkonu studenta </w:t>
      </w:r>
      <w:r w:rsidR="00D409E8">
        <w:t>na semináři) a konečné (ústní a </w:t>
      </w:r>
      <w:r w:rsidRPr="000E7364">
        <w:t>písemná zkouška, hodnocení prezentace výsledků práce studentů, např. projektu, seminární práce či diplomové práce). Blíže v příloze B-III viz zakončení každého předmětu.</w:t>
      </w:r>
    </w:p>
    <w:p w14:paraId="45446C4D" w14:textId="77777777" w:rsidR="00762B10" w:rsidRDefault="00762B10" w:rsidP="00232645"/>
    <w:p w14:paraId="5B4A4B55" w14:textId="6CF67070" w:rsidR="00232645" w:rsidRPr="000E7364" w:rsidRDefault="00232645" w:rsidP="00232645">
      <w:r w:rsidRPr="000E7364">
        <w:t xml:space="preserve">Povinná a doporučená literatura úzce souvisí s obsahem daného předmětu a </w:t>
      </w:r>
      <w:r>
        <w:t>vzhledem k charakteru oboru se opírá primárně o zahraniční tituly.</w:t>
      </w:r>
    </w:p>
    <w:p w14:paraId="07BAEB82" w14:textId="77777777" w:rsidR="00762B10" w:rsidRDefault="00762B10" w:rsidP="00232645"/>
    <w:p w14:paraId="4C38F3B0" w14:textId="6A0E866D" w:rsidR="00232645" w:rsidRDefault="00232645" w:rsidP="00232645">
      <w:r w:rsidRPr="000E7364">
        <w:t xml:space="preserve">Průběh a hodnocení státních závěrečných zkoušek jsou uvedeny ve vnitřním předpisu fakulty „Pravidla průběhu studia ve studijních </w:t>
      </w:r>
      <w:r w:rsidRPr="00E64E38">
        <w:t>programech uskutečňovaných na Fakultě humanitních studií“</w:t>
      </w:r>
      <w:r w:rsidRPr="007B48BD">
        <w:rPr>
          <w:vertAlign w:val="superscript"/>
        </w:rPr>
        <w:footnoteReference w:id="29"/>
      </w:r>
      <w:r w:rsidRPr="00E64E38">
        <w:t xml:space="preserve">  a ve vnitřní normě fakulty „Směrnice děkana</w:t>
      </w:r>
      <w:r w:rsidRPr="000E7364">
        <w:t xml:space="preserve"> SD/04/2020 Jednací řád zkušebních komicí pro SZZ“</w:t>
      </w:r>
      <w:r w:rsidRPr="00762B10">
        <w:t>.</w:t>
      </w:r>
      <w:r w:rsidRPr="000E7364">
        <w:t xml:space="preserve"> Studenti jsou seznamováni s kritérii hodnocení plnění studijních povinností během studia, a to </w:t>
      </w:r>
      <w:r>
        <w:t>zejména v předmět</w:t>
      </w:r>
      <w:r w:rsidR="00041958">
        <w:t>ech Seminář k diplomové práci a </w:t>
      </w:r>
      <w:r>
        <w:t xml:space="preserve">Teze diplomové práce </w:t>
      </w:r>
      <w:r w:rsidRPr="000E7364">
        <w:t xml:space="preserve">a prostřednictvím informací uvedených na webu Ústavu </w:t>
      </w:r>
      <w:r>
        <w:t xml:space="preserve">moderních jazyků a literatur </w:t>
      </w:r>
      <w:r w:rsidR="00041958">
        <w:t>v </w:t>
      </w:r>
      <w:r w:rsidRPr="000E7364">
        <w:t>sekci Diplomanti, zde jsou k dispozici tematické okruhy diplomových prací pro příslušný akademický rok</w:t>
      </w:r>
      <w:r>
        <w:t xml:space="preserve">, </w:t>
      </w:r>
      <w:r w:rsidRPr="000E7364">
        <w:t xml:space="preserve">okruhy ke státní závěrečné zkoušce </w:t>
      </w:r>
      <w:r>
        <w:t>pro příslušný akademický rok a organizační pokyny.</w:t>
      </w:r>
    </w:p>
    <w:p w14:paraId="1A2AF83D" w14:textId="77777777" w:rsidR="00451024" w:rsidRPr="000247E1" w:rsidRDefault="00451024" w:rsidP="00232645"/>
    <w:p w14:paraId="3FE991C9" w14:textId="77777777" w:rsidR="00232645" w:rsidRDefault="00232645" w:rsidP="00232645">
      <w:pPr>
        <w:pStyle w:val="Nadpis3"/>
        <w:numPr>
          <w:ilvl w:val="0"/>
          <w:numId w:val="130"/>
        </w:numPr>
        <w:tabs>
          <w:tab w:val="left" w:pos="2835"/>
        </w:tabs>
        <w:spacing w:line="259" w:lineRule="auto"/>
      </w:pPr>
      <w:r w:rsidRPr="00E64E38">
        <w:t>Standardy 3.5-3.6 Tvůrčí činnost vztahující se ke studijnímu programu</w:t>
      </w:r>
    </w:p>
    <w:p w14:paraId="2826794D" w14:textId="66F4538A" w:rsidR="00232645" w:rsidRDefault="00232645" w:rsidP="00762B10">
      <w:r>
        <w:t>Tvůrčí činnost Ústavu moderních jazyků a literatur pokrývá celé spektrum filologických disciplín z oblasti lingvistiky i literatury tak, aby byly zjištěny všechny aspekty studijního programu. Všichni vyučující základních teoretických předmětů a předmětů profilujícího základu publikují v zahraničn</w:t>
      </w:r>
      <w:r w:rsidR="002B0069">
        <w:t>ích časopisech kategorie Jimp a </w:t>
      </w:r>
      <w:r>
        <w:t xml:space="preserve">Jsc. </w:t>
      </w:r>
    </w:p>
    <w:p w14:paraId="623AB9C2" w14:textId="77777777" w:rsidR="00762B10" w:rsidRDefault="00762B10" w:rsidP="00232645"/>
    <w:p w14:paraId="67085583" w14:textId="3CE6C9D2" w:rsidR="00232645" w:rsidRDefault="00232645" w:rsidP="00232645">
      <w:r>
        <w:t xml:space="preserve">Ústav moderních jazyků byl v minulosti úspěšným řešitelem dvou projektů GAČR: </w:t>
      </w:r>
    </w:p>
    <w:p w14:paraId="7CD960A4" w14:textId="77777777" w:rsidR="005404CF" w:rsidRDefault="005404CF" w:rsidP="00232645"/>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4961"/>
        <w:gridCol w:w="709"/>
        <w:gridCol w:w="1276"/>
      </w:tblGrid>
      <w:tr w:rsidR="00232645" w:rsidRPr="00FF07E3" w14:paraId="1D1B6DB0" w14:textId="77777777" w:rsidTr="004A08E4">
        <w:tc>
          <w:tcPr>
            <w:tcW w:w="2443" w:type="dxa"/>
          </w:tcPr>
          <w:p w14:paraId="45C57AED" w14:textId="77777777" w:rsidR="00232645" w:rsidRPr="00665EAB" w:rsidRDefault="00232645" w:rsidP="00C07AFA">
            <w:r w:rsidRPr="00665EAB">
              <w:t>Mgr. Roman Truš</w:t>
            </w:r>
            <w:r>
              <w:t>n</w:t>
            </w:r>
            <w:r w:rsidRPr="00665EAB">
              <w:t>ík, Ph.D.</w:t>
            </w:r>
          </w:p>
        </w:tc>
        <w:tc>
          <w:tcPr>
            <w:tcW w:w="4961" w:type="dxa"/>
          </w:tcPr>
          <w:p w14:paraId="4409A4FF" w14:textId="77777777" w:rsidR="00232645" w:rsidRPr="00665EAB" w:rsidRDefault="00232645" w:rsidP="00C07AFA">
            <w:r>
              <w:t>Podoby amerického homosexuálního románu po roce 1945</w:t>
            </w:r>
            <w:r w:rsidRPr="00FF07E3">
              <w:t xml:space="preserve"> (GAČR 405/09/P357)</w:t>
            </w:r>
          </w:p>
        </w:tc>
        <w:tc>
          <w:tcPr>
            <w:tcW w:w="709" w:type="dxa"/>
          </w:tcPr>
          <w:p w14:paraId="410BAEBE" w14:textId="77777777" w:rsidR="00232645" w:rsidRPr="00665EAB" w:rsidRDefault="00232645" w:rsidP="00C07AFA">
            <w:r>
              <w:t>GAČR</w:t>
            </w:r>
          </w:p>
        </w:tc>
        <w:tc>
          <w:tcPr>
            <w:tcW w:w="1276" w:type="dxa"/>
          </w:tcPr>
          <w:p w14:paraId="783B7C45" w14:textId="77777777" w:rsidR="00232645" w:rsidRPr="00FF07E3" w:rsidRDefault="00232645" w:rsidP="00C07AFA">
            <w:r w:rsidRPr="00FF07E3">
              <w:t>2009–2011</w:t>
            </w:r>
          </w:p>
        </w:tc>
      </w:tr>
      <w:tr w:rsidR="00232645" w:rsidRPr="00FF07E3" w14:paraId="474B8A9E" w14:textId="77777777" w:rsidTr="004A08E4">
        <w:tc>
          <w:tcPr>
            <w:tcW w:w="2443" w:type="dxa"/>
          </w:tcPr>
          <w:p w14:paraId="404BADEA" w14:textId="77777777" w:rsidR="00232645" w:rsidRPr="00665EAB" w:rsidRDefault="00232645" w:rsidP="00C07AFA">
            <w:r>
              <w:t>Mgr. Libor Marek, Ph.D.</w:t>
            </w:r>
          </w:p>
        </w:tc>
        <w:tc>
          <w:tcPr>
            <w:tcW w:w="4961" w:type="dxa"/>
          </w:tcPr>
          <w:p w14:paraId="325BAD98" w14:textId="77777777" w:rsidR="00232645" w:rsidRPr="00665EAB" w:rsidRDefault="00232645" w:rsidP="00C07AFA">
            <w:r w:rsidRPr="00FF07E3">
              <w:t>Německá literatura a kultura na Valašsku: evropský rozměr regionálního kulturního diskurzu (</w:t>
            </w:r>
            <w:r>
              <w:t>GAČR</w:t>
            </w:r>
            <w:r w:rsidRPr="00FF07E3">
              <w:t xml:space="preserve"> 16-11983S)</w:t>
            </w:r>
          </w:p>
        </w:tc>
        <w:tc>
          <w:tcPr>
            <w:tcW w:w="709" w:type="dxa"/>
          </w:tcPr>
          <w:p w14:paraId="021F73EB" w14:textId="77777777" w:rsidR="00232645" w:rsidRPr="00665EAB" w:rsidRDefault="00232645" w:rsidP="00C07AFA">
            <w:r>
              <w:t>GAČR</w:t>
            </w:r>
          </w:p>
        </w:tc>
        <w:tc>
          <w:tcPr>
            <w:tcW w:w="1276" w:type="dxa"/>
          </w:tcPr>
          <w:p w14:paraId="0BAEADBB" w14:textId="77777777" w:rsidR="00232645" w:rsidRPr="00FF07E3" w:rsidRDefault="00232645" w:rsidP="00C07AFA">
            <w:r>
              <w:t>2016–2018</w:t>
            </w:r>
          </w:p>
        </w:tc>
      </w:tr>
    </w:tbl>
    <w:p w14:paraId="0FB822BA" w14:textId="77777777" w:rsidR="00762B10" w:rsidRDefault="00762B10" w:rsidP="00232645"/>
    <w:p w14:paraId="1B701DF9" w14:textId="77777777" w:rsidR="00232645" w:rsidRPr="00E64E38" w:rsidRDefault="00232645" w:rsidP="00232645"/>
    <w:p w14:paraId="373AA5CF" w14:textId="77777777" w:rsidR="00232645" w:rsidRPr="000247E1" w:rsidRDefault="00232645" w:rsidP="00232645">
      <w:pPr>
        <w:pStyle w:val="Nadpis2"/>
      </w:pPr>
      <w:r w:rsidRPr="000247E1">
        <w:t>Finanční, materiální a další zabezpečení studijního programu</w:t>
      </w:r>
    </w:p>
    <w:p w14:paraId="5FF7D38F" w14:textId="77777777" w:rsidR="00232645" w:rsidRPr="000247E1" w:rsidRDefault="00232645" w:rsidP="00232645">
      <w:pPr>
        <w:pStyle w:val="Nadpis3"/>
        <w:numPr>
          <w:ilvl w:val="0"/>
          <w:numId w:val="130"/>
        </w:numPr>
        <w:tabs>
          <w:tab w:val="left" w:pos="2835"/>
        </w:tabs>
        <w:spacing w:line="259" w:lineRule="auto"/>
      </w:pPr>
      <w:r w:rsidRPr="000247E1">
        <w:t xml:space="preserve">Standard 4.1 Finanční zabezpečení studijního programu </w:t>
      </w:r>
    </w:p>
    <w:p w14:paraId="7395C880" w14:textId="77777777" w:rsidR="005404CF" w:rsidRDefault="00232645" w:rsidP="00232645">
      <w:r w:rsidRPr="00F35CBB">
        <w:t>Vzdělávací činnost UTB ve Zlíně je financována ze státního rozpočtu.</w:t>
      </w:r>
      <w:r w:rsidRPr="000247E1">
        <w:tab/>
      </w:r>
    </w:p>
    <w:p w14:paraId="417BFB3A" w14:textId="34C13833" w:rsidR="00232645" w:rsidRPr="000247E1" w:rsidRDefault="00232645" w:rsidP="00232645">
      <w:r w:rsidRPr="000247E1">
        <w:tab/>
      </w:r>
    </w:p>
    <w:p w14:paraId="4C61B796" w14:textId="77777777" w:rsidR="00232645" w:rsidRPr="000247E1" w:rsidRDefault="00232645" w:rsidP="00232645">
      <w:pPr>
        <w:pStyle w:val="Nadpis3"/>
        <w:numPr>
          <w:ilvl w:val="0"/>
          <w:numId w:val="130"/>
        </w:numPr>
        <w:tabs>
          <w:tab w:val="left" w:pos="2835"/>
        </w:tabs>
        <w:spacing w:line="259" w:lineRule="auto"/>
      </w:pPr>
      <w:r w:rsidRPr="000247E1">
        <w:t xml:space="preserve">Standard 4.2 Materiální a technické zabezpečení studijního programu </w:t>
      </w:r>
    </w:p>
    <w:p w14:paraId="3D9F4C8F" w14:textId="7479A358" w:rsidR="005404CF" w:rsidRDefault="00232645" w:rsidP="00232645">
      <w:r w:rsidRPr="00F35CBB">
        <w:t>Výuka probíhá ve Vzdělávacím komplexu Univerzity Tomáše Bati ve Zlíně, ve kterém sídlí Fakulta humanitních studií. Vzdělávací komplex je nový, moderně vybavený objekt dokončený v roce 2017. Výuka zde probíhá od letního semestru 2018. Prostory jsou určeny pro 2 080 studentů (okamžitá obsazenost). Výukové prostory obsahují posluchárny pro 240, 98, 72 a 70 osob, 13 seminárních učeben</w:t>
      </w:r>
      <w:r w:rsidR="00527187">
        <w:t xml:space="preserve">, </w:t>
      </w:r>
      <w:r w:rsidRPr="00F35CBB">
        <w:t>2</w:t>
      </w:r>
      <w:r w:rsidR="001C1532">
        <w:t xml:space="preserve"> počítačové učebny a </w:t>
      </w:r>
      <w:r w:rsidR="00527187">
        <w:t>1</w:t>
      </w:r>
      <w:r w:rsidR="001C1532">
        <w:t> </w:t>
      </w:r>
      <w:r w:rsidR="00527187">
        <w:t>specializovanou učebnu pro výuku tlumočení.</w:t>
      </w:r>
    </w:p>
    <w:p w14:paraId="5BCCD553" w14:textId="6F8ADF24" w:rsidR="00232645" w:rsidRPr="000247E1" w:rsidRDefault="00232645" w:rsidP="00232645">
      <w:r w:rsidRPr="000247E1">
        <w:tab/>
      </w:r>
      <w:r w:rsidRPr="000247E1">
        <w:tab/>
      </w:r>
    </w:p>
    <w:p w14:paraId="5C20B734" w14:textId="77777777" w:rsidR="00232645" w:rsidRPr="000247E1" w:rsidRDefault="00232645" w:rsidP="00232645">
      <w:pPr>
        <w:pStyle w:val="Nadpis3"/>
        <w:numPr>
          <w:ilvl w:val="0"/>
          <w:numId w:val="130"/>
        </w:numPr>
        <w:tabs>
          <w:tab w:val="left" w:pos="2835"/>
        </w:tabs>
        <w:spacing w:line="259" w:lineRule="auto"/>
      </w:pPr>
      <w:r w:rsidRPr="000247E1">
        <w:t xml:space="preserve">Standard 4.3 Odborná literatura a elektronické databáze odpovídající studijnímu programu </w:t>
      </w:r>
    </w:p>
    <w:p w14:paraId="1958139D" w14:textId="10FB373A" w:rsidR="00232645" w:rsidRPr="005404CF" w:rsidRDefault="00232645" w:rsidP="005404CF">
      <w:pPr>
        <w:spacing w:after="160"/>
        <w:ind w:firstLine="3"/>
      </w:pPr>
      <w:r w:rsidRPr="00B9444F">
        <w:t>Knihovna UTB nabízí studentům stovky cizojazyčných časopisů</w:t>
      </w:r>
      <w:r>
        <w:t xml:space="preserve"> agregované v databázích typu Academic Search Ultimate (EBSCO), Proquest Central, nebo JStor. UTB má zajištěn přístup do kolekcí jmenovitě zaměřených na filologii, např. </w:t>
      </w:r>
      <w:r w:rsidRPr="000C155E">
        <w:t>Oxford Scholarship Online (Linguistics)</w:t>
      </w:r>
      <w:r>
        <w:t>. K dispozici jsou bibliografické databáze Web of Science a Scopus. Zdroje, které nejsou k dispozici v přístupných databázích, lze získat prostřednictvím meziknihovní služby. Prostřednictvím služby zpřístupnění dlouhodobých v</w:t>
      </w:r>
      <w:r w:rsidR="004A08E4">
        <w:t>ýpůjček mají studenti přístup k </w:t>
      </w:r>
      <w:r>
        <w:t>veškeré odborné literatuře pořízené pro</w:t>
      </w:r>
      <w:r w:rsidR="005404CF">
        <w:t xml:space="preserve"> práci akademických pracovníků.</w:t>
      </w:r>
      <w:r w:rsidRPr="000247E1">
        <w:tab/>
      </w:r>
      <w:r w:rsidRPr="000247E1">
        <w:tab/>
      </w:r>
      <w:r w:rsidRPr="000247E1">
        <w:tab/>
      </w:r>
      <w:r w:rsidRPr="000247E1">
        <w:tab/>
      </w:r>
    </w:p>
    <w:p w14:paraId="62F53B36" w14:textId="77777777" w:rsidR="00232645" w:rsidRPr="000247E1" w:rsidRDefault="00232645" w:rsidP="00232645">
      <w:pPr>
        <w:pStyle w:val="Nadpis2"/>
      </w:pPr>
      <w:r w:rsidRPr="000247E1">
        <w:t xml:space="preserve">Garant studijního programu </w:t>
      </w:r>
    </w:p>
    <w:p w14:paraId="74ED63E6" w14:textId="77777777" w:rsidR="00232645" w:rsidRPr="000247E1" w:rsidRDefault="00232645" w:rsidP="00232645">
      <w:pPr>
        <w:pStyle w:val="Nadpis3"/>
        <w:numPr>
          <w:ilvl w:val="0"/>
          <w:numId w:val="130"/>
        </w:numPr>
        <w:tabs>
          <w:tab w:val="left" w:pos="2835"/>
        </w:tabs>
        <w:spacing w:line="259" w:lineRule="auto"/>
      </w:pPr>
      <w:r w:rsidRPr="000247E1">
        <w:t xml:space="preserve">Standard 5.1 Pravomoci a odpovědnost garanta </w:t>
      </w:r>
    </w:p>
    <w:p w14:paraId="755DB0B4" w14:textId="424479A8" w:rsidR="00232645" w:rsidRPr="00B9444F" w:rsidRDefault="00232645" w:rsidP="005404CF">
      <w:r w:rsidRPr="00B9444F">
        <w:t>Povinnosti garanta studijního programu jsou stanoveny v čl. 8 Řádu pro tvorb</w:t>
      </w:r>
      <w:r w:rsidR="00E60310">
        <w:t>u, schvalování, uskutečňování a </w:t>
      </w:r>
      <w:r w:rsidRPr="00B9444F">
        <w:t>změny studijních programů Univerzity Tomáše Bati ve Zlíně.</w:t>
      </w:r>
      <w:r w:rsidRPr="00B9444F">
        <w:rPr>
          <w:vertAlign w:val="superscript"/>
        </w:rPr>
        <w:footnoteReference w:id="30"/>
      </w:r>
      <w:r w:rsidR="005404CF">
        <w:t xml:space="preserve"> </w:t>
      </w:r>
      <w:r w:rsidRPr="00B9444F">
        <w:t>Pravomoci a odpovědnost garanta na Fakultě humanitních studií upravuje vnitřní norma UTB SR/</w:t>
      </w:r>
      <w:r>
        <w:t>20/2021</w:t>
      </w:r>
      <w:r w:rsidRPr="00B9444F">
        <w:t xml:space="preserve"> St</w:t>
      </w:r>
      <w:r>
        <w:t>andardy studijních programů UTB.</w:t>
      </w:r>
      <w:r>
        <w:rPr>
          <w:rStyle w:val="Znakapoznpodarou"/>
        </w:rPr>
        <w:footnoteReference w:id="31"/>
      </w:r>
    </w:p>
    <w:p w14:paraId="2650EF37" w14:textId="77777777" w:rsidR="00232645" w:rsidRPr="000247E1" w:rsidRDefault="00232645" w:rsidP="00232645">
      <w:r w:rsidRPr="000247E1">
        <w:tab/>
      </w:r>
      <w:r w:rsidRPr="000247E1">
        <w:tab/>
      </w:r>
      <w:r w:rsidRPr="000247E1">
        <w:tab/>
      </w:r>
      <w:r w:rsidRPr="000247E1">
        <w:tab/>
      </w:r>
      <w:r w:rsidRPr="000247E1">
        <w:tab/>
      </w:r>
    </w:p>
    <w:p w14:paraId="09F5D458" w14:textId="77777777" w:rsidR="00232645" w:rsidRPr="000247E1" w:rsidRDefault="00232645" w:rsidP="00232645">
      <w:pPr>
        <w:pStyle w:val="Nadpis3"/>
        <w:numPr>
          <w:ilvl w:val="0"/>
          <w:numId w:val="130"/>
        </w:numPr>
        <w:tabs>
          <w:tab w:val="left" w:pos="2835"/>
        </w:tabs>
        <w:spacing w:line="259" w:lineRule="auto"/>
      </w:pPr>
      <w:r w:rsidRPr="000247E1">
        <w:t>Standardy 5.2-5.4 Zhodnocení osoby garanta z hlediska naplnění standardů (dle požadavků kladených standardy pro jednotlivé typy a profily studijních programů)</w:t>
      </w:r>
    </w:p>
    <w:p w14:paraId="36DFF2C2" w14:textId="0FAE81B8" w:rsidR="00232645" w:rsidRDefault="00232645" w:rsidP="005404CF">
      <w:pPr>
        <w:rPr>
          <w:bCs/>
        </w:rPr>
      </w:pPr>
      <w:r>
        <w:rPr>
          <w:bCs/>
        </w:rPr>
        <w:t xml:space="preserve">Garantem programu je doc. Mgr. Roman Trušník, Ph.D. Vzdělání získal absolvováním magisterského studijního programu v oboru </w:t>
      </w:r>
      <w:r w:rsidR="00A27F04">
        <w:rPr>
          <w:bCs/>
        </w:rPr>
        <w:t>A</w:t>
      </w:r>
      <w:r>
        <w:rPr>
          <w:bCs/>
        </w:rPr>
        <w:t>nglická filologie – sociologie na Filozofické fakultě Un</w:t>
      </w:r>
      <w:r w:rsidR="000F182D">
        <w:rPr>
          <w:bCs/>
        </w:rPr>
        <w:t>iverzity Palackého v Olomouci a </w:t>
      </w:r>
      <w:r>
        <w:rPr>
          <w:bCs/>
        </w:rPr>
        <w:t>doktorského studijního programu Anglický jazyk a literatura na téže vysoké škol</w:t>
      </w:r>
      <w:r w:rsidR="000F182D">
        <w:rPr>
          <w:bCs/>
        </w:rPr>
        <w:t>e. V roce 2020 se habilitoval v </w:t>
      </w:r>
      <w:r>
        <w:rPr>
          <w:bCs/>
        </w:rPr>
        <w:t xml:space="preserve">oboru </w:t>
      </w:r>
      <w:r w:rsidRPr="000206F7">
        <w:rPr>
          <w:bCs/>
        </w:rPr>
        <w:t>Dějiny anglické a americké literatury.</w:t>
      </w:r>
      <w:r>
        <w:rPr>
          <w:bCs/>
        </w:rPr>
        <w:t xml:space="preserve"> Jeho publikační a další tvůrčí činnost odpovídá požadavkům kladeným na garanty studijního programu (monografie, aktuálně studie v časopisech v databázích Scopus a Web of Science, příspěvky ve sbornících indexovaných v databázi Web of Science, redakční činnost). Je úspěšným řešitelem projektu GA ČR (Podoby amerického homosexuálního románu po roce 1945, </w:t>
      </w:r>
      <w:r>
        <w:rPr>
          <w:rStyle w:val="st"/>
        </w:rPr>
        <w:t xml:space="preserve">405/09/P357, </w:t>
      </w:r>
      <w:r>
        <w:rPr>
          <w:bCs/>
        </w:rPr>
        <w:t>2009–2011).</w:t>
      </w:r>
    </w:p>
    <w:p w14:paraId="21A8A09B" w14:textId="77777777" w:rsidR="005404CF" w:rsidRDefault="005404CF" w:rsidP="005404CF"/>
    <w:p w14:paraId="4870DE8F" w14:textId="25033303" w:rsidR="00232645" w:rsidRDefault="00232645" w:rsidP="005404CF">
      <w:pPr>
        <w:rPr>
          <w:bCs/>
        </w:rPr>
      </w:pPr>
      <w:r>
        <w:t xml:space="preserve">Doc. Trušník je zapojen do vědecké komunity v rámci České republiky </w:t>
      </w:r>
      <w:r w:rsidR="00F44DB1">
        <w:t>i zahraničí – je členem České a </w:t>
      </w:r>
      <w:r>
        <w:t xml:space="preserve">Slovenské asociace amerikanistů, European Association of American Studie a Southern Studies Forum. Opakovaně byl přizván k působení v projektech řešených na jiných vysokých školách (Literatura a film bez hranic: dislokace a relokace v pluralitním prostoru, CZ.1.07/2.3.00/20.0150, Univerzita Palackého v Olomouci, řešitel prof. PhDr. Marcel Arbeit, Dr., 2011–2014; VZ Pluralita kultury a demokracie, MSM6198959211, Univerzita Palackého v Olomouci, řešitel prof. PhDr. Marcel Arbeit, Dr., 2005–2010). Recenzuje články pro domácí i zahraniční publikace (např. </w:t>
      </w:r>
      <w:r>
        <w:rPr>
          <w:i/>
          <w:iCs/>
        </w:rPr>
        <w:t>Journal of the Short Story in English</w:t>
      </w:r>
      <w:r>
        <w:t xml:space="preserve">, </w:t>
      </w:r>
      <w:r>
        <w:rPr>
          <w:i/>
          <w:iCs/>
        </w:rPr>
        <w:t>American and British Studies Annual</w:t>
      </w:r>
      <w:r>
        <w:t xml:space="preserve">, </w:t>
      </w:r>
      <w:r>
        <w:rPr>
          <w:i/>
          <w:iCs/>
        </w:rPr>
        <w:t>Ostrava Journal of English Philology</w:t>
      </w:r>
      <w:r>
        <w:t xml:space="preserve"> a </w:t>
      </w:r>
      <w:r>
        <w:rPr>
          <w:i/>
          <w:iCs/>
        </w:rPr>
        <w:t>Theatrum historiae</w:t>
      </w:r>
      <w:r>
        <w:t>).</w:t>
      </w:r>
    </w:p>
    <w:p w14:paraId="30DC8B08" w14:textId="77777777" w:rsidR="005404CF" w:rsidRDefault="005404CF" w:rsidP="00232645">
      <w:pPr>
        <w:jc w:val="both"/>
      </w:pPr>
    </w:p>
    <w:p w14:paraId="2D16E4E0" w14:textId="720CA707" w:rsidR="00232645" w:rsidRDefault="00232645" w:rsidP="005404CF">
      <w:r>
        <w:t>Navrhovaný garant je od roku 2011 členem Vědecké rady Fakulty humanitních studií Univerzity Tomáše Bati ve Zlíně a předsedou Vědecké rady edice odborných publikací v oboru Filologie Nakladatelství UTB od jejího zřízení v roce 2016. V letech 2007–2013 byl a od roku 2019 opět je členem Akademického senátu Fakulty humanitních studií Univerzity Tomáše Bati ve Zlíně, v letech 2009–2011 pak předsedou legislativní komise, od roku 2019 je předsedou ekonomické komise. Od roku 2019 zastává pozici řed</w:t>
      </w:r>
      <w:r w:rsidR="00F14063">
        <w:t>itele Ústavu moderních jazyků a </w:t>
      </w:r>
      <w:r>
        <w:t>literatur a je členem Rady studijních programů a Stipendijní komise.</w:t>
      </w:r>
    </w:p>
    <w:p w14:paraId="62571F71" w14:textId="77777777" w:rsidR="00232645" w:rsidRDefault="00232645" w:rsidP="00232645">
      <w:pPr>
        <w:rPr>
          <w:bCs/>
        </w:rPr>
      </w:pPr>
    </w:p>
    <w:p w14:paraId="435E297D" w14:textId="77777777" w:rsidR="00232645" w:rsidRDefault="00232645" w:rsidP="00232645">
      <w:pPr>
        <w:rPr>
          <w:b/>
          <w:bCs/>
        </w:rPr>
      </w:pPr>
      <w:r>
        <w:rPr>
          <w:b/>
          <w:bCs/>
        </w:rPr>
        <w:t>Výběr nejvýznamnějších publikací:</w:t>
      </w:r>
    </w:p>
    <w:p w14:paraId="0E6A686B" w14:textId="77777777" w:rsidR="00232645" w:rsidRPr="00EF6FF1" w:rsidRDefault="00232645" w:rsidP="00232645">
      <w:pPr>
        <w:pStyle w:val="bb"/>
        <w:widowControl w:val="0"/>
        <w:rPr>
          <w:color w:val="000000"/>
          <w:lang w:bidi="he-IL"/>
        </w:rPr>
      </w:pPr>
      <w:r>
        <w:rPr>
          <w:color w:val="000000"/>
          <w:lang w:bidi="he-IL"/>
        </w:rPr>
        <w:t>TRUŠNÍK, Roman. J</w:t>
      </w:r>
      <w:r w:rsidRPr="00EF6FF1">
        <w:rPr>
          <w:color w:val="000000"/>
          <w:lang w:bidi="he-IL"/>
        </w:rPr>
        <w:t xml:space="preserve">im Grimsley: Current State of Research. </w:t>
      </w:r>
      <w:r w:rsidRPr="00EF6FF1">
        <w:rPr>
          <w:i/>
          <w:color w:val="000000"/>
          <w:lang w:bidi="he-IL"/>
        </w:rPr>
        <w:t>Literature Compass</w:t>
      </w:r>
      <w:r w:rsidRPr="00EF6FF1">
        <w:rPr>
          <w:color w:val="000000"/>
          <w:lang w:bidi="he-IL"/>
        </w:rPr>
        <w:t>, 2020: htt</w:t>
      </w:r>
      <w:r>
        <w:rPr>
          <w:color w:val="000000"/>
          <w:lang w:bidi="he-IL"/>
        </w:rPr>
        <w:t>ps://doi.org/10.1111/lic3.12598</w:t>
      </w:r>
      <w:r w:rsidRPr="00EF6FF1">
        <w:rPr>
          <w:color w:val="000000"/>
          <w:lang w:bidi="he-IL"/>
        </w:rPr>
        <w:t>. ISSN 1741-4113.</w:t>
      </w:r>
    </w:p>
    <w:p w14:paraId="233499B4" w14:textId="77777777" w:rsidR="00232645" w:rsidRDefault="00232645" w:rsidP="00232645">
      <w:pPr>
        <w:pStyle w:val="bb"/>
        <w:widowControl w:val="0"/>
        <w:rPr>
          <w:color w:val="000000"/>
          <w:lang w:bidi="he-IL"/>
        </w:rPr>
      </w:pPr>
      <w:r>
        <w:rPr>
          <w:color w:val="000000"/>
          <w:lang w:bidi="he-IL"/>
        </w:rPr>
        <w:t>TRUŠNÍK</w:t>
      </w:r>
      <w:r w:rsidRPr="00EF6FF1">
        <w:rPr>
          <w:color w:val="000000"/>
          <w:lang w:bidi="he-IL"/>
        </w:rPr>
        <w:t>, Roman. Testing the Limits of American Science-Fiction Publishing: The Case of Jim Grimsley’s ‘Wendy’</w:t>
      </w:r>
      <w:r>
        <w:rPr>
          <w:color w:val="000000"/>
          <w:lang w:bidi="he-IL"/>
        </w:rPr>
        <w:t>.</w:t>
      </w:r>
      <w:r w:rsidRPr="00EF6FF1">
        <w:rPr>
          <w:color w:val="000000"/>
          <w:lang w:bidi="he-IL"/>
        </w:rPr>
        <w:t xml:space="preserve"> </w:t>
      </w:r>
      <w:r w:rsidRPr="00EF6FF1">
        <w:rPr>
          <w:i/>
          <w:color w:val="000000"/>
          <w:lang w:bidi="he-IL"/>
        </w:rPr>
        <w:t>AAA-Arbeiten aus Anglistik und Amerikanistik</w:t>
      </w:r>
      <w:r w:rsidRPr="00EF6FF1">
        <w:rPr>
          <w:color w:val="000000"/>
          <w:lang w:bidi="he-IL"/>
        </w:rPr>
        <w:t xml:space="preserve"> 45, no. 1 (2020): 67–81. ISSN 0171-5410.</w:t>
      </w:r>
    </w:p>
    <w:p w14:paraId="33F95726" w14:textId="77777777" w:rsidR="00232645" w:rsidRDefault="00232645" w:rsidP="00232645">
      <w:pPr>
        <w:pStyle w:val="bb"/>
        <w:rPr>
          <w:color w:val="000000"/>
          <w:lang w:bidi="he-IL"/>
        </w:rPr>
      </w:pPr>
      <w:r>
        <w:rPr>
          <w:color w:val="000000"/>
          <w:lang w:bidi="he-IL"/>
        </w:rPr>
        <w:t xml:space="preserve">TRUŠNÍK, Roman. Jim Grimsley at the Crossroads of Southern Literature: From Literary Fiction through Fantasy to Science Fiction. In CIUGUREANU, Adina – VLAD, Eduard – STANCA, Nicoleta, eds. </w:t>
      </w:r>
      <w:r>
        <w:rPr>
          <w:i/>
          <w:color w:val="000000"/>
          <w:lang w:bidi="he-IL"/>
        </w:rPr>
        <w:t>National and Transnational Challenges to the American Imaginary</w:t>
      </w:r>
      <w:r>
        <w:rPr>
          <w:color w:val="000000"/>
          <w:lang w:bidi="he-IL"/>
        </w:rPr>
        <w:t>. Berlin: Peter Lang, 2018, s. 239–250. ISBN 978-3-631-75306-4.</w:t>
      </w:r>
    </w:p>
    <w:p w14:paraId="7F910E97" w14:textId="1D32FA53" w:rsidR="00232645" w:rsidRDefault="00232645" w:rsidP="00232645">
      <w:pPr>
        <w:pStyle w:val="bb"/>
      </w:pPr>
      <w:r>
        <w:rPr>
          <w:color w:val="000000"/>
          <w:lang w:bidi="he-IL"/>
        </w:rPr>
        <w:t xml:space="preserve">TRUŠNÍK, Roman. </w:t>
      </w:r>
      <w:r>
        <w:t xml:space="preserve">Jim Grimsley’s </w:t>
      </w:r>
      <w:r>
        <w:rPr>
          <w:i/>
        </w:rPr>
        <w:t>Dream Boy</w:t>
      </w:r>
      <w:r>
        <w:t xml:space="preserve"> as an Insight into Male Teenage Same-Sex Desire in the American South. </w:t>
      </w:r>
      <w:r>
        <w:rPr>
          <w:i/>
        </w:rPr>
        <w:t xml:space="preserve">American and British Studies Annual </w:t>
      </w:r>
      <w:r>
        <w:t>2017, roč. 10, s. 101–108. ISSN 1803-6058.</w:t>
      </w:r>
    </w:p>
    <w:p w14:paraId="7AE9A320" w14:textId="77777777" w:rsidR="00232645" w:rsidRDefault="00232645" w:rsidP="00232645">
      <w:pPr>
        <w:pStyle w:val="bb"/>
      </w:pPr>
      <w:r>
        <w:rPr>
          <w:color w:val="000000"/>
          <w:lang w:bidi="he-IL"/>
        </w:rPr>
        <w:t xml:space="preserve">TRUŠNÍK, Roman. </w:t>
      </w:r>
      <w:r>
        <w:t xml:space="preserve">Around the South with Jim Grimsley: The Roles of Place in the Author’s Southern Fiction. In BJERRE, Thomas Ærvold – JUNCKER, Clara – NYE, David E., eds. </w:t>
      </w:r>
      <w:r>
        <w:rPr>
          <w:i/>
        </w:rPr>
        <w:t>Southern Exposure: Essays Presented to Jan Nordby Gretlund</w:t>
      </w:r>
      <w:r>
        <w:t>. Odense: University of Southern Denmark, 2017, s. 269–280. ISBN 978-87-7938-116-2.</w:t>
      </w:r>
    </w:p>
    <w:p w14:paraId="7023EE98" w14:textId="77777777" w:rsidR="00232645" w:rsidRDefault="00232645" w:rsidP="00232645">
      <w:pPr>
        <w:pStyle w:val="bb"/>
        <w:rPr>
          <w:color w:val="000000"/>
          <w:lang w:bidi="he-IL"/>
        </w:rPr>
      </w:pPr>
      <w:r>
        <w:rPr>
          <w:color w:val="000000"/>
          <w:lang w:bidi="he-IL"/>
        </w:rPr>
        <w:t xml:space="preserve">TRUŠNÍK, Roman. American Gay Fiction as Seen through Czech Translations. In PEPRNÍK, Michal – SWENEY, Matthew, eds. </w:t>
      </w:r>
      <w:r>
        <w:rPr>
          <w:i/>
          <w:iCs/>
          <w:color w:val="000000"/>
          <w:lang w:bidi="he-IL"/>
        </w:rPr>
        <w:t>America in Foreign Media: Proceedings of the 19th International Colloquium of American Studies, September 6–8, 2013, Palacký University Olomouc, Czech Republic</w:t>
      </w:r>
      <w:r>
        <w:rPr>
          <w:color w:val="000000"/>
          <w:lang w:bidi="he-IL"/>
        </w:rPr>
        <w:t xml:space="preserve">. Olomouc: Palacký University Olomouc, 2014, s. 97–108. ISBN 978-80-244-4362-1. </w:t>
      </w:r>
    </w:p>
    <w:p w14:paraId="2D8533AF" w14:textId="77777777" w:rsidR="00232645" w:rsidRDefault="00232645" w:rsidP="00232645">
      <w:pPr>
        <w:pStyle w:val="bb"/>
      </w:pPr>
      <w:r>
        <w:rPr>
          <w:color w:val="000000"/>
          <w:lang w:bidi="he-IL"/>
        </w:rPr>
        <w:t xml:space="preserve">TRUŠNÍK, Roman. </w:t>
      </w:r>
      <w:r>
        <w:rPr>
          <w:i/>
          <w:iCs/>
          <w:color w:val="000000"/>
          <w:lang w:bidi="he-IL"/>
        </w:rPr>
        <w:t>Podoby amerického homosexuálního románu po roce 1945</w:t>
      </w:r>
      <w:r>
        <w:rPr>
          <w:color w:val="000000"/>
          <w:lang w:bidi="he-IL"/>
        </w:rPr>
        <w:t xml:space="preserve">. Olomouc: Univerzita Palackého v Olomouci, 2011. ISBN 978-80-244-2952-6. </w:t>
      </w:r>
    </w:p>
    <w:p w14:paraId="6A1C7ACB" w14:textId="77777777" w:rsidR="00232645" w:rsidRPr="000247E1" w:rsidRDefault="00232645" w:rsidP="00232645"/>
    <w:p w14:paraId="619F9CC1" w14:textId="77777777" w:rsidR="00232645" w:rsidRPr="000247E1" w:rsidRDefault="00232645" w:rsidP="00232645">
      <w:pPr>
        <w:pStyle w:val="Nadpis2"/>
      </w:pPr>
      <w:r w:rsidRPr="000247E1">
        <w:t>Personální zabezpečení studijního programu</w:t>
      </w:r>
    </w:p>
    <w:p w14:paraId="434D7E3E" w14:textId="77777777" w:rsidR="00232645" w:rsidRPr="000247E1" w:rsidRDefault="00232645" w:rsidP="00232645">
      <w:pPr>
        <w:pStyle w:val="Nadpis3"/>
        <w:numPr>
          <w:ilvl w:val="0"/>
          <w:numId w:val="130"/>
        </w:numPr>
        <w:tabs>
          <w:tab w:val="left" w:pos="2835"/>
        </w:tabs>
        <w:spacing w:line="259" w:lineRule="auto"/>
      </w:pPr>
      <w:r w:rsidRPr="000247E1">
        <w:t xml:space="preserve">Standardy 6.1-6.2, 6.7-6.8 Zhodnocení celkového personálního zabezpečení studijního programu z hlediska naplnění standardů </w:t>
      </w:r>
    </w:p>
    <w:p w14:paraId="4CB5401E" w14:textId="77777777" w:rsidR="005404CF" w:rsidRDefault="005404CF" w:rsidP="00232645"/>
    <w:p w14:paraId="0EF0DA1B" w14:textId="231088A7" w:rsidR="00232645" w:rsidRDefault="00232645" w:rsidP="00232645">
      <w:r>
        <w:t>Studijní program je zabezpečují 2 profesoři, 2 docenti, 8 odborných asistentů s Ph.D., 1 lektor s magisterským stupněm vzdělání a dva odborníci z praxe rovněž s magisterským stupněm vzdělání.</w:t>
      </w:r>
    </w:p>
    <w:p w14:paraId="4C573D1E" w14:textId="77777777" w:rsidR="005404CF" w:rsidRDefault="005404CF" w:rsidP="00232645">
      <w:pPr>
        <w:rPr>
          <w:b/>
        </w:rPr>
      </w:pPr>
    </w:p>
    <w:tbl>
      <w:tblPr>
        <w:tblStyle w:val="Mkatabulky"/>
        <w:tblW w:w="9634" w:type="dxa"/>
        <w:tblLayout w:type="fixed"/>
        <w:tblLook w:val="04A0" w:firstRow="1" w:lastRow="0" w:firstColumn="1" w:lastColumn="0" w:noHBand="0" w:noVBand="1"/>
      </w:tblPr>
      <w:tblGrid>
        <w:gridCol w:w="1555"/>
        <w:gridCol w:w="1134"/>
        <w:gridCol w:w="1417"/>
        <w:gridCol w:w="1276"/>
        <w:gridCol w:w="1559"/>
        <w:gridCol w:w="1559"/>
        <w:gridCol w:w="1134"/>
      </w:tblGrid>
      <w:tr w:rsidR="00232645" w:rsidRPr="00A7760A" w14:paraId="2FE2D6C9" w14:textId="77777777" w:rsidTr="00F80C19">
        <w:trPr>
          <w:trHeight w:val="186"/>
        </w:trPr>
        <w:tc>
          <w:tcPr>
            <w:tcW w:w="1555" w:type="dxa"/>
            <w:shd w:val="clear" w:color="auto" w:fill="F7CAAC"/>
          </w:tcPr>
          <w:p w14:paraId="48EBFF85" w14:textId="77777777" w:rsidR="00232645" w:rsidRPr="00A7760A" w:rsidRDefault="00232645" w:rsidP="00C07AFA">
            <w:pPr>
              <w:widowControl w:val="0"/>
              <w:rPr>
                <w:b/>
              </w:rPr>
            </w:pPr>
            <w:r w:rsidRPr="00A7760A">
              <w:rPr>
                <w:b/>
              </w:rPr>
              <w:t>Příjmení</w:t>
            </w:r>
          </w:p>
        </w:tc>
        <w:tc>
          <w:tcPr>
            <w:tcW w:w="1134" w:type="dxa"/>
            <w:shd w:val="clear" w:color="auto" w:fill="F7CAAC"/>
          </w:tcPr>
          <w:p w14:paraId="20B6769F" w14:textId="77777777" w:rsidR="00232645" w:rsidRPr="00A7760A" w:rsidRDefault="00232645" w:rsidP="00C07AFA">
            <w:pPr>
              <w:widowControl w:val="0"/>
              <w:rPr>
                <w:b/>
              </w:rPr>
            </w:pPr>
            <w:r w:rsidRPr="00A7760A">
              <w:rPr>
                <w:b/>
              </w:rPr>
              <w:t>Jméno</w:t>
            </w:r>
          </w:p>
        </w:tc>
        <w:tc>
          <w:tcPr>
            <w:tcW w:w="1417" w:type="dxa"/>
            <w:shd w:val="clear" w:color="auto" w:fill="F7CAAC"/>
          </w:tcPr>
          <w:p w14:paraId="12F17B6B" w14:textId="77777777" w:rsidR="00232645" w:rsidRPr="00A7760A" w:rsidRDefault="00232645" w:rsidP="00C07AFA">
            <w:pPr>
              <w:widowControl w:val="0"/>
              <w:rPr>
                <w:b/>
              </w:rPr>
            </w:pPr>
            <w:r w:rsidRPr="00A7760A">
              <w:rPr>
                <w:b/>
              </w:rPr>
              <w:t>Tituly</w:t>
            </w:r>
          </w:p>
        </w:tc>
        <w:tc>
          <w:tcPr>
            <w:tcW w:w="1276" w:type="dxa"/>
            <w:shd w:val="clear" w:color="auto" w:fill="F7CAAC"/>
          </w:tcPr>
          <w:p w14:paraId="5518808D" w14:textId="77777777" w:rsidR="00232645" w:rsidRPr="00A7760A" w:rsidRDefault="00232645" w:rsidP="00C07AFA">
            <w:pPr>
              <w:widowControl w:val="0"/>
              <w:rPr>
                <w:b/>
              </w:rPr>
            </w:pPr>
            <w:r>
              <w:rPr>
                <w:b/>
              </w:rPr>
              <w:t>Vztah k </w:t>
            </w:r>
            <w:r w:rsidRPr="00A7760A">
              <w:rPr>
                <w:b/>
              </w:rPr>
              <w:t>VŠ</w:t>
            </w:r>
          </w:p>
        </w:tc>
        <w:tc>
          <w:tcPr>
            <w:tcW w:w="1559" w:type="dxa"/>
            <w:shd w:val="clear" w:color="auto" w:fill="F7CAAC"/>
          </w:tcPr>
          <w:p w14:paraId="28088268" w14:textId="77777777" w:rsidR="00232645" w:rsidRPr="00A7760A" w:rsidRDefault="00232645" w:rsidP="00C07AFA">
            <w:pPr>
              <w:widowControl w:val="0"/>
              <w:rPr>
                <w:b/>
              </w:rPr>
            </w:pPr>
            <w:r>
              <w:rPr>
                <w:b/>
              </w:rPr>
              <w:t>Vztah k </w:t>
            </w:r>
            <w:r w:rsidRPr="00A7760A">
              <w:rPr>
                <w:b/>
              </w:rPr>
              <w:t>součásti VŠ</w:t>
            </w:r>
          </w:p>
        </w:tc>
        <w:tc>
          <w:tcPr>
            <w:tcW w:w="1559" w:type="dxa"/>
            <w:shd w:val="clear" w:color="auto" w:fill="F7CAAC"/>
          </w:tcPr>
          <w:p w14:paraId="697F99CF" w14:textId="77777777" w:rsidR="00232645" w:rsidRPr="00A7760A" w:rsidRDefault="00232645" w:rsidP="00C07AFA">
            <w:pPr>
              <w:widowControl w:val="0"/>
              <w:rPr>
                <w:b/>
              </w:rPr>
            </w:pPr>
            <w:r w:rsidRPr="00A7760A">
              <w:rPr>
                <w:b/>
              </w:rPr>
              <w:t>Garantování předmětů</w:t>
            </w:r>
          </w:p>
        </w:tc>
        <w:tc>
          <w:tcPr>
            <w:tcW w:w="1134" w:type="dxa"/>
            <w:shd w:val="clear" w:color="auto" w:fill="F7CAAC"/>
          </w:tcPr>
          <w:p w14:paraId="5F3C85B8" w14:textId="77777777" w:rsidR="00232645" w:rsidRPr="00A7760A" w:rsidRDefault="00232645" w:rsidP="00C07AFA">
            <w:pPr>
              <w:widowControl w:val="0"/>
              <w:rPr>
                <w:b/>
              </w:rPr>
            </w:pPr>
            <w:r w:rsidRPr="00A7760A">
              <w:rPr>
                <w:b/>
              </w:rPr>
              <w:t>Odborník z praxe</w:t>
            </w:r>
          </w:p>
        </w:tc>
      </w:tr>
      <w:tr w:rsidR="00232645" w14:paraId="60176DC1" w14:textId="77777777" w:rsidTr="00F80C19">
        <w:trPr>
          <w:trHeight w:val="186"/>
        </w:trPr>
        <w:tc>
          <w:tcPr>
            <w:tcW w:w="1555" w:type="dxa"/>
          </w:tcPr>
          <w:p w14:paraId="2C56A8EC" w14:textId="77777777" w:rsidR="00232645" w:rsidRDefault="00232645" w:rsidP="00C07AFA">
            <w:r>
              <w:t>Trušník</w:t>
            </w:r>
          </w:p>
        </w:tc>
        <w:tc>
          <w:tcPr>
            <w:tcW w:w="1134" w:type="dxa"/>
          </w:tcPr>
          <w:p w14:paraId="139B3FA7" w14:textId="77777777" w:rsidR="00232645" w:rsidRDefault="00232645" w:rsidP="00C07AFA">
            <w:r>
              <w:t>Roman</w:t>
            </w:r>
          </w:p>
        </w:tc>
        <w:tc>
          <w:tcPr>
            <w:tcW w:w="1417" w:type="dxa"/>
          </w:tcPr>
          <w:p w14:paraId="45E59BF2" w14:textId="77777777" w:rsidR="00232645" w:rsidRDefault="00232645" w:rsidP="00C07AFA">
            <w:r>
              <w:t>doc. Mgr., Ph.D.</w:t>
            </w:r>
          </w:p>
        </w:tc>
        <w:tc>
          <w:tcPr>
            <w:tcW w:w="1276" w:type="dxa"/>
          </w:tcPr>
          <w:p w14:paraId="149C682F" w14:textId="77777777" w:rsidR="00232645" w:rsidRDefault="00232645" w:rsidP="00C07AFA">
            <w:r>
              <w:t>PP 1,0, N</w:t>
            </w:r>
          </w:p>
        </w:tc>
        <w:tc>
          <w:tcPr>
            <w:tcW w:w="1559" w:type="dxa"/>
          </w:tcPr>
          <w:p w14:paraId="4F55A1AC" w14:textId="77777777" w:rsidR="00232645" w:rsidRDefault="00232645" w:rsidP="00C07AFA">
            <w:r>
              <w:t>PP 1,0, N</w:t>
            </w:r>
          </w:p>
        </w:tc>
        <w:tc>
          <w:tcPr>
            <w:tcW w:w="1559" w:type="dxa"/>
          </w:tcPr>
          <w:p w14:paraId="23283215" w14:textId="77777777" w:rsidR="00232645" w:rsidRDefault="00232645" w:rsidP="00C07AFA">
            <w:r>
              <w:t>ZT, pp, pv</w:t>
            </w:r>
          </w:p>
        </w:tc>
        <w:tc>
          <w:tcPr>
            <w:tcW w:w="1134" w:type="dxa"/>
          </w:tcPr>
          <w:p w14:paraId="58160700" w14:textId="77777777" w:rsidR="00232645" w:rsidRDefault="00232645" w:rsidP="00C07AFA">
            <w:r>
              <w:t>ne</w:t>
            </w:r>
          </w:p>
        </w:tc>
      </w:tr>
      <w:tr w:rsidR="00232645" w14:paraId="04C469A9" w14:textId="77777777" w:rsidTr="00F80C19">
        <w:trPr>
          <w:trHeight w:val="186"/>
        </w:trPr>
        <w:tc>
          <w:tcPr>
            <w:tcW w:w="1555" w:type="dxa"/>
          </w:tcPr>
          <w:p w14:paraId="7DDA6E62" w14:textId="77777777" w:rsidR="00232645" w:rsidRDefault="00232645" w:rsidP="00C07AFA">
            <w:r>
              <w:t>Drábková</w:t>
            </w:r>
          </w:p>
        </w:tc>
        <w:tc>
          <w:tcPr>
            <w:tcW w:w="1134" w:type="dxa"/>
          </w:tcPr>
          <w:p w14:paraId="3FC9ADAC" w14:textId="77777777" w:rsidR="00232645" w:rsidRDefault="00232645" w:rsidP="00C07AFA">
            <w:r>
              <w:t>Lenka</w:t>
            </w:r>
          </w:p>
        </w:tc>
        <w:tc>
          <w:tcPr>
            <w:tcW w:w="1417" w:type="dxa"/>
          </w:tcPr>
          <w:p w14:paraId="371873EE" w14:textId="77777777" w:rsidR="00232645" w:rsidRDefault="00232645" w:rsidP="00C07AFA">
            <w:r>
              <w:t>Mgr., Ph.D.</w:t>
            </w:r>
          </w:p>
        </w:tc>
        <w:tc>
          <w:tcPr>
            <w:tcW w:w="1276" w:type="dxa"/>
          </w:tcPr>
          <w:p w14:paraId="40244023" w14:textId="77777777" w:rsidR="00232645" w:rsidRDefault="00232645" w:rsidP="00C07AFA">
            <w:r>
              <w:t>PP 1,0, N</w:t>
            </w:r>
          </w:p>
        </w:tc>
        <w:tc>
          <w:tcPr>
            <w:tcW w:w="1559" w:type="dxa"/>
          </w:tcPr>
          <w:p w14:paraId="49BD4DEA" w14:textId="77777777" w:rsidR="00232645" w:rsidRDefault="00232645" w:rsidP="00C07AFA">
            <w:r>
              <w:t>PP 1,0, N</w:t>
            </w:r>
          </w:p>
        </w:tc>
        <w:tc>
          <w:tcPr>
            <w:tcW w:w="1559" w:type="dxa"/>
          </w:tcPr>
          <w:p w14:paraId="7E62E39E" w14:textId="77777777" w:rsidR="00232645" w:rsidRDefault="00232645" w:rsidP="00C07AFA">
            <w:r>
              <w:t>pv</w:t>
            </w:r>
          </w:p>
        </w:tc>
        <w:tc>
          <w:tcPr>
            <w:tcW w:w="1134" w:type="dxa"/>
          </w:tcPr>
          <w:p w14:paraId="32C32DE5" w14:textId="77777777" w:rsidR="00232645" w:rsidRDefault="00232645" w:rsidP="00C07AFA">
            <w:r>
              <w:t>ne</w:t>
            </w:r>
          </w:p>
        </w:tc>
      </w:tr>
      <w:tr w:rsidR="00232645" w14:paraId="647AD786" w14:textId="77777777" w:rsidTr="00F80C19">
        <w:trPr>
          <w:trHeight w:val="186"/>
        </w:trPr>
        <w:tc>
          <w:tcPr>
            <w:tcW w:w="1555" w:type="dxa"/>
          </w:tcPr>
          <w:p w14:paraId="7E162619" w14:textId="77777777" w:rsidR="00232645" w:rsidRDefault="00232645" w:rsidP="00C07AFA">
            <w:r>
              <w:t>Fabián</w:t>
            </w:r>
          </w:p>
        </w:tc>
        <w:tc>
          <w:tcPr>
            <w:tcW w:w="1134" w:type="dxa"/>
          </w:tcPr>
          <w:p w14:paraId="32C085A5" w14:textId="77777777" w:rsidR="00232645" w:rsidRDefault="00232645" w:rsidP="00C07AFA">
            <w:r>
              <w:t>Ondřej</w:t>
            </w:r>
          </w:p>
        </w:tc>
        <w:tc>
          <w:tcPr>
            <w:tcW w:w="1417" w:type="dxa"/>
          </w:tcPr>
          <w:p w14:paraId="1ED3C876" w14:textId="77777777" w:rsidR="00232645" w:rsidRDefault="00232645" w:rsidP="00C07AFA">
            <w:r>
              <w:t>PhDr.</w:t>
            </w:r>
          </w:p>
        </w:tc>
        <w:tc>
          <w:tcPr>
            <w:tcW w:w="1276" w:type="dxa"/>
          </w:tcPr>
          <w:p w14:paraId="3DBE0F37" w14:textId="77777777" w:rsidR="00232645" w:rsidRDefault="00232645" w:rsidP="00C07AFA">
            <w:r>
              <w:t>PP 1,0, N</w:t>
            </w:r>
          </w:p>
        </w:tc>
        <w:tc>
          <w:tcPr>
            <w:tcW w:w="1559" w:type="dxa"/>
          </w:tcPr>
          <w:p w14:paraId="3F5A7B3C" w14:textId="77777777" w:rsidR="00232645" w:rsidRDefault="00232645" w:rsidP="00C07AFA"/>
        </w:tc>
        <w:tc>
          <w:tcPr>
            <w:tcW w:w="1559" w:type="dxa"/>
          </w:tcPr>
          <w:p w14:paraId="0D3686DD" w14:textId="77777777" w:rsidR="00232645" w:rsidRDefault="00232645" w:rsidP="00C07AFA">
            <w:r>
              <w:t>pv</w:t>
            </w:r>
          </w:p>
        </w:tc>
        <w:tc>
          <w:tcPr>
            <w:tcW w:w="1134" w:type="dxa"/>
          </w:tcPr>
          <w:p w14:paraId="7FE08C7F" w14:textId="77777777" w:rsidR="00232645" w:rsidRDefault="00232645" w:rsidP="00C07AFA">
            <w:r>
              <w:t>ano</w:t>
            </w:r>
          </w:p>
        </w:tc>
      </w:tr>
      <w:tr w:rsidR="00232645" w14:paraId="752F47B5" w14:textId="77777777" w:rsidTr="00F80C19">
        <w:trPr>
          <w:trHeight w:val="186"/>
        </w:trPr>
        <w:tc>
          <w:tcPr>
            <w:tcW w:w="1555" w:type="dxa"/>
          </w:tcPr>
          <w:p w14:paraId="57AB2564" w14:textId="77777777" w:rsidR="00232645" w:rsidRDefault="00232645" w:rsidP="00C07AFA">
            <w:r>
              <w:t>Fonfárová</w:t>
            </w:r>
          </w:p>
        </w:tc>
        <w:tc>
          <w:tcPr>
            <w:tcW w:w="1134" w:type="dxa"/>
          </w:tcPr>
          <w:p w14:paraId="5BC654E1" w14:textId="77777777" w:rsidR="00232645" w:rsidRDefault="00232645" w:rsidP="00C07AFA">
            <w:r>
              <w:t>Vladimíra</w:t>
            </w:r>
          </w:p>
        </w:tc>
        <w:tc>
          <w:tcPr>
            <w:tcW w:w="1417" w:type="dxa"/>
          </w:tcPr>
          <w:p w14:paraId="62B316A0" w14:textId="77777777" w:rsidR="00232645" w:rsidRDefault="00232645" w:rsidP="00C07AFA">
            <w:r>
              <w:t>Mgr., Ph.D.</w:t>
            </w:r>
          </w:p>
        </w:tc>
        <w:tc>
          <w:tcPr>
            <w:tcW w:w="1276" w:type="dxa"/>
          </w:tcPr>
          <w:p w14:paraId="0B77DEA1" w14:textId="77777777" w:rsidR="00232645" w:rsidRDefault="00232645" w:rsidP="00C07AFA">
            <w:r>
              <w:t>PP 1,0, N</w:t>
            </w:r>
          </w:p>
        </w:tc>
        <w:tc>
          <w:tcPr>
            <w:tcW w:w="1559" w:type="dxa"/>
          </w:tcPr>
          <w:p w14:paraId="10A48C8D" w14:textId="77777777" w:rsidR="00232645" w:rsidRDefault="00232645" w:rsidP="00C07AFA">
            <w:r>
              <w:t>PP 1,0, N</w:t>
            </w:r>
          </w:p>
        </w:tc>
        <w:tc>
          <w:tcPr>
            <w:tcW w:w="1559" w:type="dxa"/>
          </w:tcPr>
          <w:p w14:paraId="13B0AA55" w14:textId="77777777" w:rsidR="00232645" w:rsidRDefault="00232645" w:rsidP="00C07AFA">
            <w:r>
              <w:t>pv</w:t>
            </w:r>
          </w:p>
        </w:tc>
        <w:tc>
          <w:tcPr>
            <w:tcW w:w="1134" w:type="dxa"/>
          </w:tcPr>
          <w:p w14:paraId="7B833FB0" w14:textId="77777777" w:rsidR="00232645" w:rsidRDefault="00232645" w:rsidP="00C07AFA">
            <w:r>
              <w:t>ne</w:t>
            </w:r>
          </w:p>
        </w:tc>
      </w:tr>
      <w:tr w:rsidR="00232645" w14:paraId="7E25E009" w14:textId="77777777" w:rsidTr="00F80C19">
        <w:trPr>
          <w:trHeight w:val="186"/>
        </w:trPr>
        <w:tc>
          <w:tcPr>
            <w:tcW w:w="1555" w:type="dxa"/>
          </w:tcPr>
          <w:p w14:paraId="31DEE5DD" w14:textId="77777777" w:rsidR="00232645" w:rsidRDefault="00232645" w:rsidP="00C07AFA">
            <w:r>
              <w:t>Holík</w:t>
            </w:r>
          </w:p>
        </w:tc>
        <w:tc>
          <w:tcPr>
            <w:tcW w:w="1134" w:type="dxa"/>
          </w:tcPr>
          <w:p w14:paraId="4F25138B" w14:textId="77777777" w:rsidR="00232645" w:rsidRDefault="00232645" w:rsidP="00C07AFA">
            <w:r>
              <w:t>Pavel</w:t>
            </w:r>
          </w:p>
        </w:tc>
        <w:tc>
          <w:tcPr>
            <w:tcW w:w="1417" w:type="dxa"/>
          </w:tcPr>
          <w:p w14:paraId="5C6BA78B" w14:textId="77777777" w:rsidR="00232645" w:rsidRDefault="00232645" w:rsidP="00C07AFA">
            <w:r>
              <w:t>Mgr.</w:t>
            </w:r>
          </w:p>
        </w:tc>
        <w:tc>
          <w:tcPr>
            <w:tcW w:w="1276" w:type="dxa"/>
          </w:tcPr>
          <w:p w14:paraId="2907567D" w14:textId="77777777" w:rsidR="00232645" w:rsidRDefault="00232645" w:rsidP="00C07AFA">
            <w:r>
              <w:t>PP 1,0, N</w:t>
            </w:r>
          </w:p>
        </w:tc>
        <w:tc>
          <w:tcPr>
            <w:tcW w:w="1559" w:type="dxa"/>
          </w:tcPr>
          <w:p w14:paraId="198DCED5" w14:textId="77777777" w:rsidR="00232645" w:rsidRDefault="00232645" w:rsidP="00C07AFA"/>
        </w:tc>
        <w:tc>
          <w:tcPr>
            <w:tcW w:w="1559" w:type="dxa"/>
          </w:tcPr>
          <w:p w14:paraId="7044778D" w14:textId="77777777" w:rsidR="00232645" w:rsidRDefault="00232645" w:rsidP="00C07AFA"/>
        </w:tc>
        <w:tc>
          <w:tcPr>
            <w:tcW w:w="1134" w:type="dxa"/>
          </w:tcPr>
          <w:p w14:paraId="0DAB4294" w14:textId="77777777" w:rsidR="00232645" w:rsidRDefault="00232645" w:rsidP="00C07AFA">
            <w:r>
              <w:t>ano</w:t>
            </w:r>
          </w:p>
        </w:tc>
      </w:tr>
      <w:tr w:rsidR="00232645" w14:paraId="7CC6E9C8" w14:textId="77777777" w:rsidTr="00F80C19">
        <w:trPr>
          <w:trHeight w:val="186"/>
        </w:trPr>
        <w:tc>
          <w:tcPr>
            <w:tcW w:w="1555" w:type="dxa"/>
          </w:tcPr>
          <w:p w14:paraId="0E10A2EC" w14:textId="77777777" w:rsidR="00232645" w:rsidRDefault="00232645" w:rsidP="00C07AFA">
            <w:r>
              <w:t>Kráľová</w:t>
            </w:r>
          </w:p>
        </w:tc>
        <w:tc>
          <w:tcPr>
            <w:tcW w:w="1134" w:type="dxa"/>
          </w:tcPr>
          <w:p w14:paraId="2F46EFB5" w14:textId="77777777" w:rsidR="00232645" w:rsidRDefault="00232645" w:rsidP="00C07AFA">
            <w:r>
              <w:t>Zdena</w:t>
            </w:r>
          </w:p>
        </w:tc>
        <w:tc>
          <w:tcPr>
            <w:tcW w:w="1417" w:type="dxa"/>
          </w:tcPr>
          <w:p w14:paraId="4F66C087" w14:textId="77777777" w:rsidR="00232645" w:rsidRDefault="00232645" w:rsidP="00C07AFA">
            <w:r>
              <w:t>prof. PaedDr., PhD.</w:t>
            </w:r>
          </w:p>
        </w:tc>
        <w:tc>
          <w:tcPr>
            <w:tcW w:w="1276" w:type="dxa"/>
          </w:tcPr>
          <w:p w14:paraId="33F4E9B7" w14:textId="4F964B62" w:rsidR="00232645" w:rsidRDefault="00232645" w:rsidP="00C07AFA">
            <w:r>
              <w:t>PP 0,5, do 31. 1. 2025</w:t>
            </w:r>
            <w:r w:rsidR="000128D1">
              <w:t xml:space="preserve"> </w:t>
            </w:r>
            <w:r w:rsidR="000128D1">
              <w:t>(předpoklad prodloužení)</w:t>
            </w:r>
          </w:p>
        </w:tc>
        <w:tc>
          <w:tcPr>
            <w:tcW w:w="1559" w:type="dxa"/>
          </w:tcPr>
          <w:p w14:paraId="55B6CFD2" w14:textId="2637BE4A" w:rsidR="00232645" w:rsidRDefault="00232645" w:rsidP="00C07AFA">
            <w:r>
              <w:t>PP 0,5, do 31. 1. 2025</w:t>
            </w:r>
            <w:r w:rsidR="000128D1">
              <w:t xml:space="preserve"> </w:t>
            </w:r>
            <w:r w:rsidR="000128D1">
              <w:t>(předpoklad prodloužení)</w:t>
            </w:r>
          </w:p>
        </w:tc>
        <w:tc>
          <w:tcPr>
            <w:tcW w:w="1559" w:type="dxa"/>
          </w:tcPr>
          <w:p w14:paraId="614F89EC" w14:textId="77777777" w:rsidR="00232645" w:rsidRDefault="00232645" w:rsidP="00C07AFA">
            <w:r>
              <w:t>ZT, pv</w:t>
            </w:r>
          </w:p>
        </w:tc>
        <w:tc>
          <w:tcPr>
            <w:tcW w:w="1134" w:type="dxa"/>
          </w:tcPr>
          <w:p w14:paraId="436B0C62" w14:textId="77777777" w:rsidR="00232645" w:rsidRDefault="00232645" w:rsidP="00C07AFA">
            <w:r>
              <w:t>ne</w:t>
            </w:r>
          </w:p>
        </w:tc>
      </w:tr>
      <w:tr w:rsidR="00232645" w14:paraId="7973BBAB" w14:textId="77777777" w:rsidTr="00F80C19">
        <w:trPr>
          <w:trHeight w:val="186"/>
        </w:trPr>
        <w:tc>
          <w:tcPr>
            <w:tcW w:w="1555" w:type="dxa"/>
          </w:tcPr>
          <w:p w14:paraId="7603AA38" w14:textId="77777777" w:rsidR="00232645" w:rsidRDefault="00232645" w:rsidP="00C07AFA">
            <w:r>
              <w:t>Masár Machová</w:t>
            </w:r>
          </w:p>
        </w:tc>
        <w:tc>
          <w:tcPr>
            <w:tcW w:w="1134" w:type="dxa"/>
          </w:tcPr>
          <w:p w14:paraId="05A61D42" w14:textId="77777777" w:rsidR="00232645" w:rsidRDefault="00232645" w:rsidP="00C07AFA">
            <w:r>
              <w:t>Dagmar</w:t>
            </w:r>
          </w:p>
        </w:tc>
        <w:tc>
          <w:tcPr>
            <w:tcW w:w="1417" w:type="dxa"/>
          </w:tcPr>
          <w:p w14:paraId="50BD2AA4" w14:textId="77777777" w:rsidR="00232645" w:rsidRDefault="00232645" w:rsidP="00C07AFA">
            <w:r>
              <w:t>Mgr., Ph.D.</w:t>
            </w:r>
          </w:p>
        </w:tc>
        <w:tc>
          <w:tcPr>
            <w:tcW w:w="1276" w:type="dxa"/>
          </w:tcPr>
          <w:p w14:paraId="0419C23A" w14:textId="77777777" w:rsidR="00232645" w:rsidRDefault="00232645" w:rsidP="00C07AFA">
            <w:r>
              <w:t>PP 0,75, N</w:t>
            </w:r>
          </w:p>
        </w:tc>
        <w:tc>
          <w:tcPr>
            <w:tcW w:w="1559" w:type="dxa"/>
          </w:tcPr>
          <w:p w14:paraId="6B3CED14" w14:textId="77777777" w:rsidR="00232645" w:rsidRDefault="00232645" w:rsidP="00C07AFA">
            <w:r>
              <w:t>PP 0,75, N</w:t>
            </w:r>
          </w:p>
        </w:tc>
        <w:tc>
          <w:tcPr>
            <w:tcW w:w="1559" w:type="dxa"/>
          </w:tcPr>
          <w:p w14:paraId="1B601972" w14:textId="77777777" w:rsidR="00232645" w:rsidRDefault="00232645" w:rsidP="00C07AFA">
            <w:r>
              <w:t>pv</w:t>
            </w:r>
          </w:p>
        </w:tc>
        <w:tc>
          <w:tcPr>
            <w:tcW w:w="1134" w:type="dxa"/>
          </w:tcPr>
          <w:p w14:paraId="50BCE395" w14:textId="77777777" w:rsidR="00232645" w:rsidRDefault="00232645" w:rsidP="00C07AFA">
            <w:r>
              <w:t>ne</w:t>
            </w:r>
          </w:p>
        </w:tc>
      </w:tr>
      <w:tr w:rsidR="00232645" w14:paraId="72C45511" w14:textId="77777777" w:rsidTr="00F80C19">
        <w:trPr>
          <w:trHeight w:val="186"/>
        </w:trPr>
        <w:tc>
          <w:tcPr>
            <w:tcW w:w="1555" w:type="dxa"/>
          </w:tcPr>
          <w:p w14:paraId="67F38894" w14:textId="77777777" w:rsidR="00232645" w:rsidRDefault="00232645" w:rsidP="00C07AFA">
            <w:r>
              <w:t>Marek</w:t>
            </w:r>
          </w:p>
        </w:tc>
        <w:tc>
          <w:tcPr>
            <w:tcW w:w="1134" w:type="dxa"/>
          </w:tcPr>
          <w:p w14:paraId="04CB808B" w14:textId="77777777" w:rsidR="00232645" w:rsidRDefault="00232645" w:rsidP="00C07AFA">
            <w:r>
              <w:t>Libor</w:t>
            </w:r>
          </w:p>
        </w:tc>
        <w:tc>
          <w:tcPr>
            <w:tcW w:w="1417" w:type="dxa"/>
          </w:tcPr>
          <w:p w14:paraId="0E0F01C2" w14:textId="77777777" w:rsidR="00232645" w:rsidRDefault="00232645" w:rsidP="00C07AFA">
            <w:r>
              <w:t>Mgr., Ph.D.</w:t>
            </w:r>
          </w:p>
        </w:tc>
        <w:tc>
          <w:tcPr>
            <w:tcW w:w="1276" w:type="dxa"/>
          </w:tcPr>
          <w:p w14:paraId="70C317DC" w14:textId="77777777" w:rsidR="00232645" w:rsidRDefault="00232645" w:rsidP="00C07AFA">
            <w:r>
              <w:t>PP 1,0, N</w:t>
            </w:r>
          </w:p>
        </w:tc>
        <w:tc>
          <w:tcPr>
            <w:tcW w:w="1559" w:type="dxa"/>
          </w:tcPr>
          <w:p w14:paraId="07774F75" w14:textId="77777777" w:rsidR="00232645" w:rsidRDefault="00232645" w:rsidP="00C07AFA">
            <w:r>
              <w:t>PP 1,0, N</w:t>
            </w:r>
          </w:p>
        </w:tc>
        <w:tc>
          <w:tcPr>
            <w:tcW w:w="1559" w:type="dxa"/>
          </w:tcPr>
          <w:p w14:paraId="072FEACA" w14:textId="77777777" w:rsidR="00232645" w:rsidRDefault="00232645" w:rsidP="00C07AFA">
            <w:r>
              <w:t>pv</w:t>
            </w:r>
          </w:p>
        </w:tc>
        <w:tc>
          <w:tcPr>
            <w:tcW w:w="1134" w:type="dxa"/>
          </w:tcPr>
          <w:p w14:paraId="544EEC19" w14:textId="77777777" w:rsidR="00232645" w:rsidRDefault="00232645" w:rsidP="00C07AFA">
            <w:r>
              <w:t>ne</w:t>
            </w:r>
          </w:p>
        </w:tc>
      </w:tr>
      <w:tr w:rsidR="00232645" w14:paraId="56575B59" w14:textId="77777777" w:rsidTr="00F80C19">
        <w:trPr>
          <w:trHeight w:val="186"/>
        </w:trPr>
        <w:tc>
          <w:tcPr>
            <w:tcW w:w="1555" w:type="dxa"/>
          </w:tcPr>
          <w:p w14:paraId="71007325" w14:textId="77777777" w:rsidR="00232645" w:rsidRDefault="00232645" w:rsidP="00C07AFA">
            <w:r>
              <w:t>Mengel</w:t>
            </w:r>
          </w:p>
        </w:tc>
        <w:tc>
          <w:tcPr>
            <w:tcW w:w="1134" w:type="dxa"/>
          </w:tcPr>
          <w:p w14:paraId="394E49F4" w14:textId="77777777" w:rsidR="00232645" w:rsidRDefault="00232645" w:rsidP="00C07AFA">
            <w:r>
              <w:t>Ewald</w:t>
            </w:r>
          </w:p>
        </w:tc>
        <w:tc>
          <w:tcPr>
            <w:tcW w:w="1417" w:type="dxa"/>
          </w:tcPr>
          <w:p w14:paraId="0B77E4B2" w14:textId="77777777" w:rsidR="00232645" w:rsidRDefault="00232645" w:rsidP="00C07AFA">
            <w:r>
              <w:t>prof. dr. phil. habil.</w:t>
            </w:r>
          </w:p>
        </w:tc>
        <w:tc>
          <w:tcPr>
            <w:tcW w:w="1276" w:type="dxa"/>
          </w:tcPr>
          <w:p w14:paraId="118D25FB" w14:textId="77777777" w:rsidR="00232645" w:rsidRDefault="00232645" w:rsidP="00C07AFA">
            <w:r>
              <w:t>PP 1,0, N</w:t>
            </w:r>
          </w:p>
        </w:tc>
        <w:tc>
          <w:tcPr>
            <w:tcW w:w="1559" w:type="dxa"/>
          </w:tcPr>
          <w:p w14:paraId="6EF6D331" w14:textId="77777777" w:rsidR="00232645" w:rsidRDefault="00232645" w:rsidP="00C07AFA">
            <w:r>
              <w:t>PP 1,0, N</w:t>
            </w:r>
          </w:p>
        </w:tc>
        <w:tc>
          <w:tcPr>
            <w:tcW w:w="1559" w:type="dxa"/>
          </w:tcPr>
          <w:p w14:paraId="0E10E3CF" w14:textId="77777777" w:rsidR="00232645" w:rsidRDefault="00232645" w:rsidP="00C07AFA">
            <w:r>
              <w:t>PZ, pv</w:t>
            </w:r>
          </w:p>
        </w:tc>
        <w:tc>
          <w:tcPr>
            <w:tcW w:w="1134" w:type="dxa"/>
          </w:tcPr>
          <w:p w14:paraId="390029FB" w14:textId="77777777" w:rsidR="00232645" w:rsidRDefault="00232645" w:rsidP="00C07AFA">
            <w:r>
              <w:t>ne</w:t>
            </w:r>
          </w:p>
        </w:tc>
      </w:tr>
      <w:tr w:rsidR="00232645" w14:paraId="4D72A004" w14:textId="77777777" w:rsidTr="00F80C19">
        <w:trPr>
          <w:trHeight w:val="186"/>
        </w:trPr>
        <w:tc>
          <w:tcPr>
            <w:tcW w:w="1555" w:type="dxa"/>
          </w:tcPr>
          <w:p w14:paraId="70584503" w14:textId="77777777" w:rsidR="00232645" w:rsidRDefault="00232645" w:rsidP="00C07AFA">
            <w:r>
              <w:t>Nemčoková</w:t>
            </w:r>
          </w:p>
        </w:tc>
        <w:tc>
          <w:tcPr>
            <w:tcW w:w="1134" w:type="dxa"/>
          </w:tcPr>
          <w:p w14:paraId="055C8293" w14:textId="77777777" w:rsidR="00232645" w:rsidRDefault="00232645" w:rsidP="00C07AFA">
            <w:r>
              <w:t>Katarína</w:t>
            </w:r>
          </w:p>
        </w:tc>
        <w:tc>
          <w:tcPr>
            <w:tcW w:w="1417" w:type="dxa"/>
          </w:tcPr>
          <w:p w14:paraId="4909E5E4" w14:textId="77777777" w:rsidR="00232645" w:rsidRDefault="00232645" w:rsidP="00C07AFA">
            <w:r>
              <w:t>PhDr., Ph.D.</w:t>
            </w:r>
          </w:p>
        </w:tc>
        <w:tc>
          <w:tcPr>
            <w:tcW w:w="1276" w:type="dxa"/>
          </w:tcPr>
          <w:p w14:paraId="1BC54747" w14:textId="77777777" w:rsidR="00232645" w:rsidRDefault="00232645" w:rsidP="00C07AFA">
            <w:r>
              <w:t>PP 1,0, N</w:t>
            </w:r>
          </w:p>
        </w:tc>
        <w:tc>
          <w:tcPr>
            <w:tcW w:w="1559" w:type="dxa"/>
          </w:tcPr>
          <w:p w14:paraId="7A4C3466" w14:textId="77777777" w:rsidR="00232645" w:rsidRDefault="00232645" w:rsidP="00C07AFA">
            <w:r>
              <w:t>PP 1,0, N</w:t>
            </w:r>
          </w:p>
        </w:tc>
        <w:tc>
          <w:tcPr>
            <w:tcW w:w="1559" w:type="dxa"/>
          </w:tcPr>
          <w:p w14:paraId="58832371" w14:textId="77777777" w:rsidR="00232645" w:rsidRDefault="00232645" w:rsidP="00C07AFA">
            <w:r>
              <w:t>PZ, pv</w:t>
            </w:r>
          </w:p>
        </w:tc>
        <w:tc>
          <w:tcPr>
            <w:tcW w:w="1134" w:type="dxa"/>
          </w:tcPr>
          <w:p w14:paraId="39F37F97" w14:textId="77777777" w:rsidR="00232645" w:rsidRDefault="00232645" w:rsidP="00C07AFA">
            <w:r>
              <w:t>ne</w:t>
            </w:r>
          </w:p>
        </w:tc>
      </w:tr>
      <w:tr w:rsidR="00232645" w14:paraId="2C4FF51B" w14:textId="77777777" w:rsidTr="00F80C19">
        <w:trPr>
          <w:trHeight w:val="186"/>
        </w:trPr>
        <w:tc>
          <w:tcPr>
            <w:tcW w:w="1555" w:type="dxa"/>
          </w:tcPr>
          <w:p w14:paraId="4171A354" w14:textId="77777777" w:rsidR="00232645" w:rsidRDefault="00232645" w:rsidP="00C07AFA">
            <w:r>
              <w:t>Novák</w:t>
            </w:r>
          </w:p>
        </w:tc>
        <w:tc>
          <w:tcPr>
            <w:tcW w:w="1134" w:type="dxa"/>
          </w:tcPr>
          <w:p w14:paraId="3F939A3E" w14:textId="77777777" w:rsidR="00232645" w:rsidRDefault="00232645" w:rsidP="00C07AFA">
            <w:r>
              <w:t>Petr</w:t>
            </w:r>
          </w:p>
        </w:tc>
        <w:tc>
          <w:tcPr>
            <w:tcW w:w="1417" w:type="dxa"/>
          </w:tcPr>
          <w:p w14:paraId="1C91165D" w14:textId="77777777" w:rsidR="00232645" w:rsidRDefault="00232645" w:rsidP="00C07AFA">
            <w:r>
              <w:t>doc. Ing., Ph.D.</w:t>
            </w:r>
          </w:p>
        </w:tc>
        <w:tc>
          <w:tcPr>
            <w:tcW w:w="1276" w:type="dxa"/>
          </w:tcPr>
          <w:p w14:paraId="0513BF76" w14:textId="77777777" w:rsidR="00232645" w:rsidRDefault="00232645" w:rsidP="00C07AFA">
            <w:r>
              <w:t>PP 1,0, N</w:t>
            </w:r>
          </w:p>
        </w:tc>
        <w:tc>
          <w:tcPr>
            <w:tcW w:w="1559" w:type="dxa"/>
          </w:tcPr>
          <w:p w14:paraId="61A4C4E4" w14:textId="77777777" w:rsidR="00232645" w:rsidRDefault="00232645" w:rsidP="00C07AFA"/>
        </w:tc>
        <w:tc>
          <w:tcPr>
            <w:tcW w:w="1559" w:type="dxa"/>
          </w:tcPr>
          <w:p w14:paraId="0922536C" w14:textId="77777777" w:rsidR="00232645" w:rsidRDefault="00232645" w:rsidP="00C07AFA">
            <w:r>
              <w:t>pv</w:t>
            </w:r>
          </w:p>
        </w:tc>
        <w:tc>
          <w:tcPr>
            <w:tcW w:w="1134" w:type="dxa"/>
          </w:tcPr>
          <w:p w14:paraId="04E6FBA1" w14:textId="77777777" w:rsidR="00232645" w:rsidRDefault="00232645" w:rsidP="00C07AFA">
            <w:r>
              <w:t>ne</w:t>
            </w:r>
          </w:p>
        </w:tc>
      </w:tr>
      <w:tr w:rsidR="00232645" w14:paraId="2499F93E" w14:textId="77777777" w:rsidTr="00F80C19">
        <w:trPr>
          <w:trHeight w:val="186"/>
        </w:trPr>
        <w:tc>
          <w:tcPr>
            <w:tcW w:w="1555" w:type="dxa"/>
          </w:tcPr>
          <w:p w14:paraId="127AC755" w14:textId="77777777" w:rsidR="00232645" w:rsidRDefault="00232645" w:rsidP="00C07AFA">
            <w:r>
              <w:t>Parrott</w:t>
            </w:r>
          </w:p>
        </w:tc>
        <w:tc>
          <w:tcPr>
            <w:tcW w:w="1134" w:type="dxa"/>
          </w:tcPr>
          <w:p w14:paraId="0B3DB60A" w14:textId="77777777" w:rsidR="00232645" w:rsidRDefault="00232645" w:rsidP="00C07AFA">
            <w:r>
              <w:t>Jeffrey Keith</w:t>
            </w:r>
          </w:p>
        </w:tc>
        <w:tc>
          <w:tcPr>
            <w:tcW w:w="1417" w:type="dxa"/>
          </w:tcPr>
          <w:p w14:paraId="597D4CE9" w14:textId="77777777" w:rsidR="00232645" w:rsidRDefault="00232645" w:rsidP="00C07AFA">
            <w:r>
              <w:t>Ph.D.</w:t>
            </w:r>
          </w:p>
        </w:tc>
        <w:tc>
          <w:tcPr>
            <w:tcW w:w="1276" w:type="dxa"/>
          </w:tcPr>
          <w:p w14:paraId="36FC7816" w14:textId="3CE7EA5B" w:rsidR="00232645" w:rsidRDefault="00232645" w:rsidP="00C07AFA">
            <w:r>
              <w:t>PP 1,0, do 31. 8. 2025</w:t>
            </w:r>
            <w:r w:rsidR="000128D1">
              <w:t xml:space="preserve"> </w:t>
            </w:r>
            <w:r w:rsidR="000128D1">
              <w:t>(předpoklad prodloužení)</w:t>
            </w:r>
          </w:p>
        </w:tc>
        <w:tc>
          <w:tcPr>
            <w:tcW w:w="1559" w:type="dxa"/>
          </w:tcPr>
          <w:p w14:paraId="0E97BDFC" w14:textId="2A6C07D8" w:rsidR="00232645" w:rsidRDefault="00232645" w:rsidP="00C07AFA">
            <w:r>
              <w:t>PP 1,0, do 31. 8. 2025</w:t>
            </w:r>
            <w:r w:rsidR="000128D1">
              <w:t xml:space="preserve"> </w:t>
            </w:r>
            <w:r w:rsidR="000128D1">
              <w:t>(předpoklad prodloužení)</w:t>
            </w:r>
          </w:p>
        </w:tc>
        <w:tc>
          <w:tcPr>
            <w:tcW w:w="1559" w:type="dxa"/>
          </w:tcPr>
          <w:p w14:paraId="6E6025CA" w14:textId="77777777" w:rsidR="00232645" w:rsidRDefault="00232645" w:rsidP="00C07AFA">
            <w:r>
              <w:t>PZ, pv</w:t>
            </w:r>
          </w:p>
        </w:tc>
        <w:tc>
          <w:tcPr>
            <w:tcW w:w="1134" w:type="dxa"/>
          </w:tcPr>
          <w:p w14:paraId="7996ADE4" w14:textId="77777777" w:rsidR="00232645" w:rsidRDefault="00232645" w:rsidP="00C07AFA">
            <w:r>
              <w:t>ne</w:t>
            </w:r>
          </w:p>
        </w:tc>
      </w:tr>
      <w:tr w:rsidR="00232645" w14:paraId="5BEA373B" w14:textId="77777777" w:rsidTr="00F80C19">
        <w:trPr>
          <w:trHeight w:val="186"/>
        </w:trPr>
        <w:tc>
          <w:tcPr>
            <w:tcW w:w="1555" w:type="dxa"/>
          </w:tcPr>
          <w:p w14:paraId="41FB8B47" w14:textId="77777777" w:rsidR="00232645" w:rsidRDefault="00232645" w:rsidP="00C07AFA">
            <w:r>
              <w:t>Rubáš</w:t>
            </w:r>
          </w:p>
        </w:tc>
        <w:tc>
          <w:tcPr>
            <w:tcW w:w="1134" w:type="dxa"/>
          </w:tcPr>
          <w:p w14:paraId="6A1AEEC5" w14:textId="77777777" w:rsidR="00232645" w:rsidRDefault="00232645" w:rsidP="00C07AFA">
            <w:r>
              <w:t>Michal</w:t>
            </w:r>
          </w:p>
        </w:tc>
        <w:tc>
          <w:tcPr>
            <w:tcW w:w="1417" w:type="dxa"/>
          </w:tcPr>
          <w:p w14:paraId="2646DC73" w14:textId="77777777" w:rsidR="00232645" w:rsidRDefault="00232645" w:rsidP="00C07AFA">
            <w:r>
              <w:t>Mgr., Ph.D.</w:t>
            </w:r>
          </w:p>
        </w:tc>
        <w:tc>
          <w:tcPr>
            <w:tcW w:w="1276" w:type="dxa"/>
          </w:tcPr>
          <w:p w14:paraId="0783FC4D" w14:textId="224AC22A" w:rsidR="00232645" w:rsidRDefault="00232645" w:rsidP="00C07AFA">
            <w:r>
              <w:t>PP 1,0, do 31. 8. 2025</w:t>
            </w:r>
            <w:r w:rsidR="000128D1">
              <w:t xml:space="preserve"> </w:t>
            </w:r>
            <w:r w:rsidR="000128D1">
              <w:t>(předpoklad prodloužení)</w:t>
            </w:r>
          </w:p>
        </w:tc>
        <w:tc>
          <w:tcPr>
            <w:tcW w:w="1559" w:type="dxa"/>
          </w:tcPr>
          <w:p w14:paraId="6D72C540" w14:textId="38288CE9" w:rsidR="00232645" w:rsidRDefault="00232645" w:rsidP="00C07AFA">
            <w:r>
              <w:t>PP 1,0, do 31. 8. 2025</w:t>
            </w:r>
            <w:r w:rsidR="000128D1">
              <w:t xml:space="preserve"> </w:t>
            </w:r>
            <w:r w:rsidR="000128D1">
              <w:t>(předpoklad prodloužení)</w:t>
            </w:r>
          </w:p>
        </w:tc>
        <w:tc>
          <w:tcPr>
            <w:tcW w:w="1559" w:type="dxa"/>
          </w:tcPr>
          <w:p w14:paraId="670619B0" w14:textId="77777777" w:rsidR="00232645" w:rsidRDefault="00232645" w:rsidP="00C07AFA">
            <w:r>
              <w:t>pv</w:t>
            </w:r>
          </w:p>
        </w:tc>
        <w:tc>
          <w:tcPr>
            <w:tcW w:w="1134" w:type="dxa"/>
          </w:tcPr>
          <w:p w14:paraId="70147570" w14:textId="77777777" w:rsidR="00232645" w:rsidRDefault="00232645" w:rsidP="00C07AFA">
            <w:r>
              <w:t>ne</w:t>
            </w:r>
          </w:p>
        </w:tc>
      </w:tr>
      <w:tr w:rsidR="00232645" w14:paraId="1AC37314" w14:textId="77777777" w:rsidTr="00F80C19">
        <w:trPr>
          <w:trHeight w:val="186"/>
        </w:trPr>
        <w:tc>
          <w:tcPr>
            <w:tcW w:w="1555" w:type="dxa"/>
          </w:tcPr>
          <w:p w14:paraId="4355C1DA" w14:textId="77777777" w:rsidR="00232645" w:rsidRDefault="00232645" w:rsidP="00C07AFA">
            <w:r>
              <w:t>Sampey</w:t>
            </w:r>
          </w:p>
        </w:tc>
        <w:tc>
          <w:tcPr>
            <w:tcW w:w="1134" w:type="dxa"/>
          </w:tcPr>
          <w:p w14:paraId="4BFAA5DB" w14:textId="77777777" w:rsidR="00232645" w:rsidRDefault="00232645" w:rsidP="00C07AFA">
            <w:r>
              <w:t>Daniel Paul</w:t>
            </w:r>
          </w:p>
        </w:tc>
        <w:tc>
          <w:tcPr>
            <w:tcW w:w="1417" w:type="dxa"/>
          </w:tcPr>
          <w:p w14:paraId="69B99E58" w14:textId="77777777" w:rsidR="00232645" w:rsidRDefault="00232645" w:rsidP="00C07AFA">
            <w:r>
              <w:t>MFA</w:t>
            </w:r>
          </w:p>
        </w:tc>
        <w:tc>
          <w:tcPr>
            <w:tcW w:w="1276" w:type="dxa"/>
          </w:tcPr>
          <w:p w14:paraId="10FC835E" w14:textId="2E7DCDDC" w:rsidR="00232645" w:rsidRDefault="00232645" w:rsidP="00C07AFA">
            <w:r>
              <w:t>PP 1,0, do 31. 8. 2025</w:t>
            </w:r>
            <w:r w:rsidR="000128D1">
              <w:t xml:space="preserve"> </w:t>
            </w:r>
            <w:r w:rsidR="000128D1">
              <w:t>(předpoklad prodloužení)</w:t>
            </w:r>
          </w:p>
        </w:tc>
        <w:tc>
          <w:tcPr>
            <w:tcW w:w="1559" w:type="dxa"/>
          </w:tcPr>
          <w:p w14:paraId="4248681E" w14:textId="13581E16" w:rsidR="00232645" w:rsidRDefault="00232645" w:rsidP="00C07AFA">
            <w:r>
              <w:t>PP 1,0, do 31. 8. 2025</w:t>
            </w:r>
            <w:r w:rsidR="000128D1">
              <w:t xml:space="preserve"> </w:t>
            </w:r>
            <w:r w:rsidR="000128D1">
              <w:t>(předpoklad prodloužení)</w:t>
            </w:r>
          </w:p>
        </w:tc>
        <w:tc>
          <w:tcPr>
            <w:tcW w:w="1559" w:type="dxa"/>
          </w:tcPr>
          <w:p w14:paraId="6ECF1EDD" w14:textId="77777777" w:rsidR="00232645" w:rsidRDefault="00232645" w:rsidP="00C07AFA">
            <w:r>
              <w:t>pp</w:t>
            </w:r>
          </w:p>
        </w:tc>
        <w:tc>
          <w:tcPr>
            <w:tcW w:w="1134" w:type="dxa"/>
          </w:tcPr>
          <w:p w14:paraId="1ADFE791" w14:textId="77777777" w:rsidR="00232645" w:rsidRDefault="00232645" w:rsidP="00C07AFA">
            <w:r>
              <w:t>ne</w:t>
            </w:r>
          </w:p>
        </w:tc>
      </w:tr>
      <w:tr w:rsidR="00232645" w14:paraId="3B3F33DF" w14:textId="77777777" w:rsidTr="00F80C19">
        <w:trPr>
          <w:trHeight w:val="186"/>
        </w:trPr>
        <w:tc>
          <w:tcPr>
            <w:tcW w:w="1555" w:type="dxa"/>
          </w:tcPr>
          <w:p w14:paraId="57229218" w14:textId="77777777" w:rsidR="00232645" w:rsidRDefault="00232645" w:rsidP="00C07AFA">
            <w:r>
              <w:t>Shurma</w:t>
            </w:r>
          </w:p>
        </w:tc>
        <w:tc>
          <w:tcPr>
            <w:tcW w:w="1134" w:type="dxa"/>
          </w:tcPr>
          <w:p w14:paraId="644B75AA" w14:textId="77777777" w:rsidR="00232645" w:rsidRDefault="00232645" w:rsidP="00C07AFA">
            <w:r>
              <w:t>Svitlana</w:t>
            </w:r>
          </w:p>
        </w:tc>
        <w:tc>
          <w:tcPr>
            <w:tcW w:w="1417" w:type="dxa"/>
          </w:tcPr>
          <w:p w14:paraId="3DEDD785" w14:textId="77777777" w:rsidR="00232645" w:rsidRDefault="00232645" w:rsidP="00C07AFA">
            <w:r>
              <w:t>Mgr., Ph.D.</w:t>
            </w:r>
          </w:p>
        </w:tc>
        <w:tc>
          <w:tcPr>
            <w:tcW w:w="1276" w:type="dxa"/>
          </w:tcPr>
          <w:p w14:paraId="6871DE35" w14:textId="43C3B1A6" w:rsidR="00232645" w:rsidRDefault="00232645" w:rsidP="002E0BBA">
            <w:r>
              <w:t xml:space="preserve">PP 1,0, </w:t>
            </w:r>
            <w:r w:rsidR="002E0BBA">
              <w:t>N</w:t>
            </w:r>
          </w:p>
        </w:tc>
        <w:tc>
          <w:tcPr>
            <w:tcW w:w="1559" w:type="dxa"/>
          </w:tcPr>
          <w:p w14:paraId="73668FBC" w14:textId="458312C2" w:rsidR="00232645" w:rsidRDefault="00232645" w:rsidP="002E0BBA">
            <w:r>
              <w:t xml:space="preserve">PP 1,0, </w:t>
            </w:r>
            <w:r w:rsidR="002E0BBA">
              <w:t>N</w:t>
            </w:r>
          </w:p>
        </w:tc>
        <w:tc>
          <w:tcPr>
            <w:tcW w:w="1559" w:type="dxa"/>
          </w:tcPr>
          <w:p w14:paraId="40A5227F" w14:textId="77777777" w:rsidR="00232645" w:rsidRDefault="00232645" w:rsidP="00C07AFA">
            <w:r>
              <w:t>PZ, pv</w:t>
            </w:r>
          </w:p>
        </w:tc>
        <w:tc>
          <w:tcPr>
            <w:tcW w:w="1134" w:type="dxa"/>
          </w:tcPr>
          <w:p w14:paraId="1A293E14" w14:textId="77777777" w:rsidR="00232645" w:rsidRDefault="00232645" w:rsidP="00C07AFA">
            <w:r>
              <w:t>ne</w:t>
            </w:r>
          </w:p>
        </w:tc>
      </w:tr>
    </w:tbl>
    <w:p w14:paraId="02B5CB1B" w14:textId="77777777" w:rsidR="00232645" w:rsidRDefault="00232645" w:rsidP="00232645">
      <w:pPr>
        <w:rPr>
          <w:b/>
        </w:rPr>
      </w:pPr>
    </w:p>
    <w:p w14:paraId="133D7D2A" w14:textId="3EB58E87" w:rsidR="00232645" w:rsidRPr="004936F3" w:rsidRDefault="00F73628" w:rsidP="00232645">
      <w:r>
        <w:t>T</w:t>
      </w:r>
      <w:r w:rsidR="00232645" w:rsidRPr="004936F3">
        <w:t>eoretické</w:t>
      </w:r>
      <w:r>
        <w:t xml:space="preserve"> předměty profilujícího</w:t>
      </w:r>
      <w:r w:rsidR="00232645" w:rsidRPr="004936F3">
        <w:t xml:space="preserve"> základu zajišťují habilitovaní pracovníci, předměty profilujícího základu </w:t>
      </w:r>
      <w:r w:rsidR="00232645">
        <w:t xml:space="preserve">profesor a odborní asistenti s Ph.D. a odpovídající tvůrčí činností, včetně zahraničních publikací </w:t>
      </w:r>
      <w:r w:rsidR="003154DC">
        <w:t>v</w:t>
      </w:r>
      <w:r w:rsidR="00232645">
        <w:t xml:space="preserve"> impaktovaných časopisech. </w:t>
      </w:r>
    </w:p>
    <w:p w14:paraId="13FBD544" w14:textId="77777777" w:rsidR="005404CF" w:rsidRDefault="005404CF" w:rsidP="00232645"/>
    <w:p w14:paraId="38F76A22" w14:textId="6EDEBC43" w:rsidR="00232645" w:rsidRDefault="00232645" w:rsidP="00232645">
      <w:r>
        <w:t>Vedle odborníků z praxe nemá doktorské vzdělání pouze lektor, který bude jako rodilý mluvčí zajišťovat výuku předmětu Jazykové praktikum 1</w:t>
      </w:r>
      <w:r w:rsidR="005404CF">
        <w:t>–</w:t>
      </w:r>
      <w:r>
        <w:t>3. Tento pracovník je však nositelem titulu MFA, který je ve Spojených státech amerických považován na nejvyšší dosažitelné vzdělání v oboru (tzv. „terminal degree“).</w:t>
      </w:r>
    </w:p>
    <w:p w14:paraId="1B6965B2" w14:textId="77777777" w:rsidR="00A20603" w:rsidRDefault="00A20603" w:rsidP="00232645"/>
    <w:p w14:paraId="06AF7BD6" w14:textId="64FEBB6E" w:rsidR="00232645" w:rsidRDefault="00232645" w:rsidP="00232645">
      <w:r>
        <w:t>S výjimkou prof. Mengela (ročník 1950) jsou všichni pracovníci v produktivním věku. V případě odchodu prof. Mengela může převzít výuku povinných předmětů garant programu doc. Trušník, případně nově příchozí pracovník, který splní kvalifikační požadavky pro výuku předmětů profilujícího základu.</w:t>
      </w:r>
    </w:p>
    <w:p w14:paraId="0C17D426" w14:textId="77777777" w:rsidR="00A20603" w:rsidRDefault="00A20603" w:rsidP="00232645"/>
    <w:p w14:paraId="152E8049" w14:textId="56299779" w:rsidR="00232645" w:rsidRDefault="00232645" w:rsidP="00232645">
      <w:r>
        <w:t>Převážná většina pracovníků má uzavřenou smlouvu na dobu neurčitou, u pracovníků se smlouvou na dobu určitou se počítá s prodloužením na neurčito nejpozději do vypršení současné smlouvy.</w:t>
      </w:r>
    </w:p>
    <w:p w14:paraId="33FC2532" w14:textId="77777777" w:rsidR="00232645" w:rsidRPr="000247E1" w:rsidRDefault="00232645" w:rsidP="00232645">
      <w:r w:rsidRPr="000247E1">
        <w:tab/>
      </w:r>
      <w:r w:rsidRPr="000247E1">
        <w:tab/>
      </w:r>
      <w:r w:rsidRPr="000247E1">
        <w:tab/>
      </w:r>
      <w:r w:rsidRPr="000247E1">
        <w:tab/>
      </w:r>
      <w:r w:rsidRPr="000247E1">
        <w:tab/>
      </w:r>
    </w:p>
    <w:p w14:paraId="6B2BBD3D" w14:textId="77777777" w:rsidR="00232645" w:rsidRPr="000247E1" w:rsidRDefault="00232645" w:rsidP="00232645">
      <w:pPr>
        <w:pStyle w:val="Nadpis3"/>
        <w:numPr>
          <w:ilvl w:val="0"/>
          <w:numId w:val="130"/>
        </w:numPr>
        <w:tabs>
          <w:tab w:val="left" w:pos="2835"/>
        </w:tabs>
        <w:spacing w:line="259" w:lineRule="auto"/>
      </w:pPr>
      <w:r w:rsidRPr="000247E1">
        <w:t xml:space="preserve">Standardy 6.4, 6.9-6.10 Personální zabezpečení předmětů profilujícího základu </w:t>
      </w:r>
    </w:p>
    <w:p w14:paraId="0807B158" w14:textId="3256FC25" w:rsidR="00232645" w:rsidRDefault="00031965" w:rsidP="00232645">
      <w:r>
        <w:t>Teoretické p</w:t>
      </w:r>
      <w:r w:rsidR="00232645" w:rsidRPr="004936F3">
        <w:t xml:space="preserve">ředměty </w:t>
      </w:r>
      <w:r>
        <w:t xml:space="preserve">profilujícího </w:t>
      </w:r>
      <w:r w:rsidR="00232645" w:rsidRPr="004936F3">
        <w:t xml:space="preserve">základu zajišťují habilitovaní pracovníci, </w:t>
      </w:r>
      <w:r>
        <w:t xml:space="preserve">ostatní </w:t>
      </w:r>
      <w:r w:rsidR="00232645" w:rsidRPr="004936F3">
        <w:t xml:space="preserve">předměty profilujícího základu </w:t>
      </w:r>
      <w:r w:rsidR="00232645">
        <w:t xml:space="preserve">profesor a odborní asistenti s Ph.D. a odpovídající tvůrčí činností, včetně zahraničních publikací v impaktovaných časopisech. </w:t>
      </w:r>
    </w:p>
    <w:p w14:paraId="4E13EB49" w14:textId="42D5B693" w:rsidR="001D7677" w:rsidRDefault="001D7677" w:rsidP="00232645">
      <w:r>
        <w:t xml:space="preserve">Teoretický předmět profilujícího základu Varianty angličtiny zajišťuje prof. PaedDr. Zdena Kráľová, PhD., s úvazkem 0,5, což v odůvodněných případech není v rozporu s příslušnými standardy. </w:t>
      </w:r>
      <w:r w:rsidR="00927CD8">
        <w:t>K tomuto řešení jsme přistoupili proto, že v</w:t>
      </w:r>
      <w:r>
        <w:t xml:space="preserve"> České republice panuje dlouhodobý nedostatek habilitovaných pracovníků v oblasti lingvistiky, kteří jsou </w:t>
      </w:r>
      <w:r w:rsidR="00927CD8">
        <w:t xml:space="preserve">svou publikační činností </w:t>
      </w:r>
      <w:r>
        <w:t xml:space="preserve">kvalifikováni působit ve studijních programech v oboru anglické filologie. </w:t>
      </w:r>
      <w:r w:rsidR="00907DCD">
        <w:t>Prof. Kráľová na Ústavu moderních jazyků a literatur působí od roku 2016 a významným způsobem se podílí na rozvoji ústavu</w:t>
      </w:r>
      <w:r w:rsidR="00927CD8">
        <w:t xml:space="preserve">, </w:t>
      </w:r>
      <w:r w:rsidR="009A7234">
        <w:t>např. formou mentoringu a společných publikací</w:t>
      </w:r>
      <w:r w:rsidR="00CA1C0F">
        <w:t xml:space="preserve"> s mladšími kolegy</w:t>
      </w:r>
      <w:r w:rsidR="00927CD8">
        <w:t>:</w:t>
      </w:r>
    </w:p>
    <w:p w14:paraId="5D1842B6" w14:textId="18B5551A" w:rsidR="00927CD8" w:rsidRDefault="00927CD8" w:rsidP="00232645"/>
    <w:p w14:paraId="50A20C3D" w14:textId="735852B8" w:rsidR="00927CD8" w:rsidRDefault="00927CD8" w:rsidP="009A7234">
      <w:pPr>
        <w:ind w:left="567" w:hanging="567"/>
      </w:pPr>
      <w:r>
        <w:t xml:space="preserve">KRÁĽOVÁ, Zdena – NEMČOKOVÁ, Katarína – DATKO, Juraj. </w:t>
      </w:r>
      <w:r w:rsidRPr="00C9509E">
        <w:rPr>
          <w:i/>
        </w:rPr>
        <w:t>Foreign Language Pronunciation, from Theory to Practice</w:t>
      </w:r>
      <w:r>
        <w:t>. Newcastle upon Tyne: Cambridge Scholars Publishing, 2021. 107 s. ISBN 978-1-5275-7371-0.</w:t>
      </w:r>
    </w:p>
    <w:p w14:paraId="73BC5174" w14:textId="4F7258A1" w:rsidR="00927CD8" w:rsidRDefault="00927CD8" w:rsidP="009A7234">
      <w:pPr>
        <w:ind w:left="567" w:hanging="567"/>
      </w:pPr>
      <w:r>
        <w:t xml:space="preserve">NEMČOKOVÁ, Katarína – KRÁĽOVÁ, Zdena – HOLÍKOVÁ, Aneta – SAMPEY, Daniel P. Gender identities in e-shop perfume descriptions. </w:t>
      </w:r>
      <w:r w:rsidRPr="00C9509E">
        <w:rPr>
          <w:i/>
        </w:rPr>
        <w:t>Topics in Linguistics</w:t>
      </w:r>
      <w:r>
        <w:t>, 2021, roč. 22</w:t>
      </w:r>
      <w:r w:rsidR="003104FC">
        <w:rPr>
          <w:color w:val="2E2E2E"/>
        </w:rPr>
        <w:t xml:space="preserve">, č. </w:t>
      </w:r>
      <w:r>
        <w:t>1, s. 63-77. ISSN 1337-7590.</w:t>
      </w:r>
    </w:p>
    <w:p w14:paraId="7F8E77D2" w14:textId="7E2C9DBD" w:rsidR="00927CD8" w:rsidRDefault="00927CD8" w:rsidP="009A7234">
      <w:pPr>
        <w:ind w:left="567" w:hanging="567"/>
      </w:pPr>
      <w:r>
        <w:t xml:space="preserve">KRÁĽOVÁ, Zdena – NEMČOKOVÁ, Katarína – BÍROVÁ, Jana. Contrastive vs Non-Contrastive Meta-Phonetic Input in Teaching Foreign Language. </w:t>
      </w:r>
      <w:r w:rsidRPr="00C9509E">
        <w:rPr>
          <w:i/>
        </w:rPr>
        <w:t>Lidil: Revue de Linguistique et de Didactique des langues</w:t>
      </w:r>
      <w:r>
        <w:t xml:space="preserve">, </w:t>
      </w:r>
      <w:r w:rsidR="00EE5C67">
        <w:t xml:space="preserve">2020, </w:t>
      </w:r>
      <w:r>
        <w:t>č. 61, s. 15-16.  ISSN 1960-6052.</w:t>
      </w:r>
    </w:p>
    <w:p w14:paraId="604F93E6" w14:textId="77777777" w:rsidR="00927CD8" w:rsidRDefault="00927CD8" w:rsidP="00232645"/>
    <w:p w14:paraId="4357E0A2" w14:textId="4BB77A21" w:rsidR="00907DCD" w:rsidRDefault="00907DCD" w:rsidP="00232645">
      <w:r>
        <w:t xml:space="preserve">Ústav </w:t>
      </w:r>
      <w:r w:rsidR="009A7234">
        <w:t xml:space="preserve">dlouhodobě </w:t>
      </w:r>
      <w:r>
        <w:t xml:space="preserve">podporuje snahu </w:t>
      </w:r>
      <w:r w:rsidR="00E16C6F">
        <w:t>všech svých</w:t>
      </w:r>
      <w:r w:rsidR="009A7234">
        <w:t xml:space="preserve"> </w:t>
      </w:r>
      <w:r>
        <w:t xml:space="preserve">odborných asistentů o habilitaci, k </w:t>
      </w:r>
      <w:r w:rsidR="009A7234">
        <w:t xml:space="preserve">níž tč. </w:t>
      </w:r>
      <w:r>
        <w:t xml:space="preserve">směřuje zejména dr. Svitlana Shurma a výhledově v oboru obecné </w:t>
      </w:r>
      <w:r w:rsidR="00E16C6F">
        <w:t xml:space="preserve">jazykovědy </w:t>
      </w:r>
      <w:r>
        <w:t xml:space="preserve">i dr. Jeffrey Parrott. </w:t>
      </w:r>
    </w:p>
    <w:p w14:paraId="7F6177BC" w14:textId="77777777" w:rsidR="00E54502" w:rsidRPr="004936F3" w:rsidRDefault="00E54502" w:rsidP="00232645"/>
    <w:p w14:paraId="2A2B2AE7" w14:textId="77777777" w:rsidR="00232645" w:rsidRDefault="00232645" w:rsidP="00232645">
      <w:pPr>
        <w:pStyle w:val="Nadpis3"/>
        <w:numPr>
          <w:ilvl w:val="0"/>
          <w:numId w:val="130"/>
        </w:numPr>
        <w:tabs>
          <w:tab w:val="left" w:pos="2835"/>
        </w:tabs>
        <w:spacing w:line="259" w:lineRule="auto"/>
      </w:pPr>
      <w:r w:rsidRPr="000247E1">
        <w:t xml:space="preserve">Standardy 6.5-6.6 Kvalifikace odborníků z praxe zapojených do výuky ve studijním programu </w:t>
      </w:r>
    </w:p>
    <w:p w14:paraId="5519A0A8" w14:textId="42E3D766" w:rsidR="00232645" w:rsidRPr="000247E1" w:rsidRDefault="00232645" w:rsidP="00232645">
      <w:r>
        <w:t>Ve studijním programu se plánuje působení dvou odborníků z praxe při zajišťování předmětu Úvod do knihovnictví, PhDr. Ondřeje Fabiána (ředitel Knihovny UTB) a Mgr. Pavla Holíka (</w:t>
      </w:r>
      <w:r w:rsidR="00E54502">
        <w:t>informační pracovník</w:t>
      </w:r>
      <w:r>
        <w:t xml:space="preserve"> v Knihovně UTB). Jedná se o předmět nefilologický, jehož cílem je usnadnit případné uplatnění absolventů studijního programu v knihovnické praxi. Oba dva vyučující mají magisterské vzdělání a působí v oboru více než pět let.</w:t>
      </w:r>
    </w:p>
    <w:p w14:paraId="53352479" w14:textId="77777777" w:rsidR="00232645" w:rsidRPr="000247E1" w:rsidRDefault="00232645" w:rsidP="00232645">
      <w:r w:rsidRPr="000247E1">
        <w:tab/>
      </w:r>
      <w:r w:rsidRPr="000247E1">
        <w:tab/>
      </w:r>
      <w:r w:rsidRPr="000247E1">
        <w:br w:type="page"/>
      </w:r>
    </w:p>
    <w:p w14:paraId="38C50ED3" w14:textId="77777777" w:rsidR="00232645" w:rsidRPr="000247E1" w:rsidRDefault="00232645" w:rsidP="00232645">
      <w:r w:rsidRPr="000247E1">
        <w:t>Příloha</w:t>
      </w:r>
    </w:p>
    <w:tbl>
      <w:tblPr>
        <w:tblW w:w="1054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23"/>
        <w:gridCol w:w="8116"/>
        <w:gridCol w:w="341"/>
        <w:gridCol w:w="341"/>
        <w:gridCol w:w="341"/>
        <w:gridCol w:w="341"/>
        <w:gridCol w:w="341"/>
      </w:tblGrid>
      <w:tr w:rsidR="00232645" w:rsidRPr="000247E1" w14:paraId="4ACB721C" w14:textId="77777777" w:rsidTr="00C07AFA">
        <w:trPr>
          <w:cantSplit/>
          <w:trHeight w:val="2110"/>
        </w:trPr>
        <w:tc>
          <w:tcPr>
            <w:tcW w:w="723" w:type="dxa"/>
            <w:textDirection w:val="tbRl"/>
            <w:vAlign w:val="center"/>
          </w:tcPr>
          <w:p w14:paraId="7AD67876" w14:textId="77777777" w:rsidR="00232645" w:rsidRPr="000247E1" w:rsidRDefault="00232645" w:rsidP="00C07AFA">
            <w:r w:rsidRPr="000247E1">
              <w:t>Číslo standardu</w:t>
            </w:r>
          </w:p>
        </w:tc>
        <w:tc>
          <w:tcPr>
            <w:tcW w:w="8116" w:type="dxa"/>
            <w:vAlign w:val="center"/>
          </w:tcPr>
          <w:p w14:paraId="10D82F78" w14:textId="77777777" w:rsidR="00232645" w:rsidRPr="000247E1" w:rsidRDefault="00232645" w:rsidP="00C07AFA">
            <w:r w:rsidRPr="000247E1">
              <w:t>Standard</w:t>
            </w:r>
          </w:p>
        </w:tc>
        <w:tc>
          <w:tcPr>
            <w:tcW w:w="341" w:type="dxa"/>
            <w:shd w:val="clear" w:color="auto" w:fill="FFE599"/>
            <w:textDirection w:val="tbRl"/>
            <w:vAlign w:val="center"/>
          </w:tcPr>
          <w:p w14:paraId="50A1D7F3" w14:textId="77777777" w:rsidR="00232645" w:rsidRPr="000247E1" w:rsidRDefault="00232645" w:rsidP="00C07AFA">
            <w:r w:rsidRPr="000247E1">
              <w:t>Bc. akademický SP</w:t>
            </w:r>
          </w:p>
        </w:tc>
        <w:tc>
          <w:tcPr>
            <w:tcW w:w="341" w:type="dxa"/>
            <w:textDirection w:val="tbRl"/>
            <w:vAlign w:val="center"/>
          </w:tcPr>
          <w:p w14:paraId="6BE65872" w14:textId="77777777" w:rsidR="00232645" w:rsidRPr="000247E1" w:rsidRDefault="00232645" w:rsidP="00C07AFA">
            <w:r w:rsidRPr="000247E1">
              <w:t>Bc. profesní SP</w:t>
            </w:r>
          </w:p>
        </w:tc>
        <w:tc>
          <w:tcPr>
            <w:tcW w:w="341" w:type="dxa"/>
            <w:shd w:val="clear" w:color="auto" w:fill="B4C6E7"/>
            <w:textDirection w:val="tbRl"/>
            <w:vAlign w:val="center"/>
          </w:tcPr>
          <w:p w14:paraId="7EDBFF14" w14:textId="77777777" w:rsidR="00232645" w:rsidRPr="000247E1" w:rsidRDefault="00232645" w:rsidP="00C07AFA">
            <w:r w:rsidRPr="000247E1">
              <w:t>Mgr. akademický SP</w:t>
            </w:r>
          </w:p>
        </w:tc>
        <w:tc>
          <w:tcPr>
            <w:tcW w:w="341" w:type="dxa"/>
            <w:textDirection w:val="tbRl"/>
            <w:vAlign w:val="center"/>
          </w:tcPr>
          <w:p w14:paraId="58D5913C" w14:textId="77777777" w:rsidR="00232645" w:rsidRPr="000247E1" w:rsidRDefault="00232645" w:rsidP="00C07AFA">
            <w:r w:rsidRPr="000247E1">
              <w:t>Mgr. profesní SP</w:t>
            </w:r>
          </w:p>
        </w:tc>
        <w:tc>
          <w:tcPr>
            <w:tcW w:w="341" w:type="dxa"/>
            <w:shd w:val="clear" w:color="auto" w:fill="C5E0B3"/>
            <w:textDirection w:val="tbRl"/>
            <w:vAlign w:val="center"/>
          </w:tcPr>
          <w:p w14:paraId="14318517" w14:textId="77777777" w:rsidR="00232645" w:rsidRPr="000247E1" w:rsidRDefault="00232645" w:rsidP="00C07AFA">
            <w:r w:rsidRPr="000247E1">
              <w:t>Doktorský SP</w:t>
            </w:r>
          </w:p>
        </w:tc>
      </w:tr>
      <w:tr w:rsidR="00232645" w:rsidRPr="000247E1" w14:paraId="57E4E83F" w14:textId="77777777" w:rsidTr="00C07AFA">
        <w:trPr>
          <w:trHeight w:val="20"/>
        </w:trPr>
        <w:tc>
          <w:tcPr>
            <w:tcW w:w="723" w:type="dxa"/>
            <w:tcBorders>
              <w:right w:val="nil"/>
            </w:tcBorders>
            <w:vAlign w:val="center"/>
          </w:tcPr>
          <w:p w14:paraId="79E58332" w14:textId="77777777" w:rsidR="00232645" w:rsidRPr="000247E1" w:rsidRDefault="00232645" w:rsidP="00C07AFA">
            <w:r w:rsidRPr="000247E1">
              <w:t>1.1</w:t>
            </w:r>
          </w:p>
        </w:tc>
        <w:tc>
          <w:tcPr>
            <w:tcW w:w="8116" w:type="dxa"/>
          </w:tcPr>
          <w:p w14:paraId="74E70BFF" w14:textId="77777777" w:rsidR="00232645" w:rsidRPr="000247E1" w:rsidRDefault="00232645" w:rsidP="00C07AFA">
            <w:r w:rsidRPr="000247E1">
              <w:t>Vysoká škola má vymezen orgán vysoké školy, který plní působnost statutárního orgánu, a jsou vymezeny další orgány, jejich působnost, pravomoc a odpovědnost.</w:t>
            </w:r>
          </w:p>
        </w:tc>
        <w:tc>
          <w:tcPr>
            <w:tcW w:w="341" w:type="dxa"/>
            <w:shd w:val="clear" w:color="auto" w:fill="FFE599"/>
            <w:vAlign w:val="center"/>
          </w:tcPr>
          <w:p w14:paraId="5EC43922" w14:textId="77777777" w:rsidR="00232645" w:rsidRPr="000247E1" w:rsidRDefault="00232645" w:rsidP="00C07AFA">
            <w:r w:rsidRPr="000247E1">
              <w:t>X</w:t>
            </w:r>
          </w:p>
        </w:tc>
        <w:tc>
          <w:tcPr>
            <w:tcW w:w="341" w:type="dxa"/>
            <w:vAlign w:val="center"/>
          </w:tcPr>
          <w:p w14:paraId="28D0C52A" w14:textId="77777777" w:rsidR="00232645" w:rsidRPr="000247E1" w:rsidRDefault="00232645" w:rsidP="00C07AFA">
            <w:r w:rsidRPr="000247E1">
              <w:t>X</w:t>
            </w:r>
          </w:p>
        </w:tc>
        <w:tc>
          <w:tcPr>
            <w:tcW w:w="341" w:type="dxa"/>
            <w:shd w:val="clear" w:color="auto" w:fill="B4C6E7"/>
            <w:vAlign w:val="center"/>
          </w:tcPr>
          <w:p w14:paraId="6C28A0BD" w14:textId="77777777" w:rsidR="00232645" w:rsidRPr="000247E1" w:rsidRDefault="00232645" w:rsidP="00C07AFA">
            <w:r w:rsidRPr="000247E1">
              <w:t>X</w:t>
            </w:r>
          </w:p>
        </w:tc>
        <w:tc>
          <w:tcPr>
            <w:tcW w:w="341" w:type="dxa"/>
            <w:vAlign w:val="center"/>
          </w:tcPr>
          <w:p w14:paraId="6DAB739C" w14:textId="77777777" w:rsidR="00232645" w:rsidRPr="000247E1" w:rsidRDefault="00232645" w:rsidP="00C07AFA">
            <w:r w:rsidRPr="000247E1">
              <w:t>X</w:t>
            </w:r>
          </w:p>
        </w:tc>
        <w:tc>
          <w:tcPr>
            <w:tcW w:w="341" w:type="dxa"/>
            <w:shd w:val="clear" w:color="auto" w:fill="C5E0B3"/>
            <w:vAlign w:val="center"/>
          </w:tcPr>
          <w:p w14:paraId="657F18BD" w14:textId="77777777" w:rsidR="00232645" w:rsidRPr="000247E1" w:rsidRDefault="00232645" w:rsidP="00C07AFA">
            <w:r w:rsidRPr="000247E1">
              <w:t>X</w:t>
            </w:r>
          </w:p>
        </w:tc>
      </w:tr>
      <w:tr w:rsidR="00232645" w:rsidRPr="000247E1" w14:paraId="086F5AF8" w14:textId="77777777" w:rsidTr="00C07AFA">
        <w:trPr>
          <w:trHeight w:val="20"/>
        </w:trPr>
        <w:tc>
          <w:tcPr>
            <w:tcW w:w="723" w:type="dxa"/>
            <w:tcBorders>
              <w:right w:val="nil"/>
            </w:tcBorders>
            <w:vAlign w:val="center"/>
          </w:tcPr>
          <w:p w14:paraId="03AE8DB6" w14:textId="77777777" w:rsidR="00232645" w:rsidRPr="000247E1" w:rsidRDefault="00232645" w:rsidP="00C07AFA">
            <w:r w:rsidRPr="000247E1">
              <w:t>1.2</w:t>
            </w:r>
          </w:p>
        </w:tc>
        <w:tc>
          <w:tcPr>
            <w:tcW w:w="8116" w:type="dxa"/>
          </w:tcPr>
          <w:p w14:paraId="5A7F23E8" w14:textId="77777777" w:rsidR="00232645" w:rsidRPr="000247E1" w:rsidRDefault="00232645" w:rsidP="00C07AFA">
            <w:r w:rsidRPr="000247E1">
              <w:t>Vysoká škola má vymezeny působnosti, pravomoci a odpovědnosti orgánů jejích součástí k činnostem a jednáním, která se týkají tvorby a uskutečňování studijních programů a které tvoří funkční celek.</w:t>
            </w:r>
          </w:p>
        </w:tc>
        <w:tc>
          <w:tcPr>
            <w:tcW w:w="341" w:type="dxa"/>
            <w:shd w:val="clear" w:color="auto" w:fill="FFE599"/>
            <w:vAlign w:val="center"/>
          </w:tcPr>
          <w:p w14:paraId="5A915C3D" w14:textId="77777777" w:rsidR="00232645" w:rsidRPr="000247E1" w:rsidRDefault="00232645" w:rsidP="00C07AFA">
            <w:r w:rsidRPr="000247E1">
              <w:t>X</w:t>
            </w:r>
          </w:p>
        </w:tc>
        <w:tc>
          <w:tcPr>
            <w:tcW w:w="341" w:type="dxa"/>
            <w:vAlign w:val="center"/>
          </w:tcPr>
          <w:p w14:paraId="158C6BA7" w14:textId="77777777" w:rsidR="00232645" w:rsidRPr="000247E1" w:rsidRDefault="00232645" w:rsidP="00C07AFA">
            <w:r w:rsidRPr="000247E1">
              <w:t>X</w:t>
            </w:r>
          </w:p>
        </w:tc>
        <w:tc>
          <w:tcPr>
            <w:tcW w:w="341" w:type="dxa"/>
            <w:shd w:val="clear" w:color="auto" w:fill="B4C6E7"/>
            <w:vAlign w:val="center"/>
          </w:tcPr>
          <w:p w14:paraId="470A90D4" w14:textId="77777777" w:rsidR="00232645" w:rsidRPr="000247E1" w:rsidRDefault="00232645" w:rsidP="00C07AFA">
            <w:r w:rsidRPr="000247E1">
              <w:t>X</w:t>
            </w:r>
          </w:p>
        </w:tc>
        <w:tc>
          <w:tcPr>
            <w:tcW w:w="341" w:type="dxa"/>
            <w:vAlign w:val="center"/>
          </w:tcPr>
          <w:p w14:paraId="7B62E077" w14:textId="77777777" w:rsidR="00232645" w:rsidRPr="000247E1" w:rsidRDefault="00232645" w:rsidP="00C07AFA">
            <w:r w:rsidRPr="000247E1">
              <w:t>X</w:t>
            </w:r>
          </w:p>
        </w:tc>
        <w:tc>
          <w:tcPr>
            <w:tcW w:w="341" w:type="dxa"/>
            <w:shd w:val="clear" w:color="auto" w:fill="C5E0B3"/>
            <w:vAlign w:val="center"/>
          </w:tcPr>
          <w:p w14:paraId="1B4A3210" w14:textId="77777777" w:rsidR="00232645" w:rsidRPr="000247E1" w:rsidRDefault="00232645" w:rsidP="00C07AFA">
            <w:r w:rsidRPr="000247E1">
              <w:t>X</w:t>
            </w:r>
          </w:p>
        </w:tc>
      </w:tr>
      <w:tr w:rsidR="00232645" w:rsidRPr="000247E1" w14:paraId="7BC2E82B" w14:textId="77777777" w:rsidTr="00C07AFA">
        <w:trPr>
          <w:trHeight w:val="20"/>
        </w:trPr>
        <w:tc>
          <w:tcPr>
            <w:tcW w:w="723" w:type="dxa"/>
            <w:tcBorders>
              <w:right w:val="nil"/>
            </w:tcBorders>
            <w:vAlign w:val="center"/>
          </w:tcPr>
          <w:p w14:paraId="330196B0" w14:textId="77777777" w:rsidR="00232645" w:rsidRPr="000247E1" w:rsidRDefault="00232645" w:rsidP="00C07AFA">
            <w:r w:rsidRPr="000247E1">
              <w:t>1.3</w:t>
            </w:r>
          </w:p>
        </w:tc>
        <w:tc>
          <w:tcPr>
            <w:tcW w:w="8116" w:type="dxa"/>
          </w:tcPr>
          <w:p w14:paraId="5EFEB96C" w14:textId="77777777" w:rsidR="00232645" w:rsidRPr="000247E1" w:rsidRDefault="00232645" w:rsidP="00C07AFA">
            <w:r w:rsidRPr="000247E1">
              <w:t>Na všech úrovních řízení vysoké školy jsou vymezeny pravomoci a odpovědnost za kvalitu vzdělávací činnosti, tvůrčí činnosti a s nimi souvisejících činností tak, aby tvořily funkční celek.</w:t>
            </w:r>
          </w:p>
        </w:tc>
        <w:tc>
          <w:tcPr>
            <w:tcW w:w="341" w:type="dxa"/>
            <w:shd w:val="clear" w:color="auto" w:fill="FFE599"/>
            <w:vAlign w:val="center"/>
          </w:tcPr>
          <w:p w14:paraId="6D1C5C1E" w14:textId="77777777" w:rsidR="00232645" w:rsidRPr="000247E1" w:rsidRDefault="00232645" w:rsidP="00C07AFA">
            <w:r w:rsidRPr="000247E1">
              <w:t>X</w:t>
            </w:r>
          </w:p>
        </w:tc>
        <w:tc>
          <w:tcPr>
            <w:tcW w:w="341" w:type="dxa"/>
            <w:vAlign w:val="center"/>
          </w:tcPr>
          <w:p w14:paraId="7406DCB6" w14:textId="77777777" w:rsidR="00232645" w:rsidRPr="000247E1" w:rsidRDefault="00232645" w:rsidP="00C07AFA">
            <w:r w:rsidRPr="000247E1">
              <w:t>X</w:t>
            </w:r>
          </w:p>
        </w:tc>
        <w:tc>
          <w:tcPr>
            <w:tcW w:w="341" w:type="dxa"/>
            <w:shd w:val="clear" w:color="auto" w:fill="B4C6E7"/>
            <w:vAlign w:val="center"/>
          </w:tcPr>
          <w:p w14:paraId="464E2F06" w14:textId="77777777" w:rsidR="00232645" w:rsidRPr="000247E1" w:rsidRDefault="00232645" w:rsidP="00C07AFA">
            <w:r w:rsidRPr="000247E1">
              <w:t>X</w:t>
            </w:r>
          </w:p>
        </w:tc>
        <w:tc>
          <w:tcPr>
            <w:tcW w:w="341" w:type="dxa"/>
            <w:vAlign w:val="center"/>
          </w:tcPr>
          <w:p w14:paraId="406ECB3A" w14:textId="77777777" w:rsidR="00232645" w:rsidRPr="000247E1" w:rsidRDefault="00232645" w:rsidP="00C07AFA">
            <w:r w:rsidRPr="000247E1">
              <w:t>X</w:t>
            </w:r>
          </w:p>
        </w:tc>
        <w:tc>
          <w:tcPr>
            <w:tcW w:w="341" w:type="dxa"/>
            <w:shd w:val="clear" w:color="auto" w:fill="C5E0B3"/>
            <w:vAlign w:val="center"/>
          </w:tcPr>
          <w:p w14:paraId="757745EF" w14:textId="77777777" w:rsidR="00232645" w:rsidRPr="000247E1" w:rsidRDefault="00232645" w:rsidP="00C07AFA">
            <w:r w:rsidRPr="000247E1">
              <w:t>X</w:t>
            </w:r>
          </w:p>
        </w:tc>
      </w:tr>
      <w:tr w:rsidR="00232645" w:rsidRPr="000247E1" w14:paraId="02ACF59B" w14:textId="77777777" w:rsidTr="00C07AFA">
        <w:trPr>
          <w:trHeight w:val="20"/>
        </w:trPr>
        <w:tc>
          <w:tcPr>
            <w:tcW w:w="723" w:type="dxa"/>
            <w:tcBorders>
              <w:right w:val="nil"/>
            </w:tcBorders>
            <w:vAlign w:val="center"/>
          </w:tcPr>
          <w:p w14:paraId="7F51ADAE" w14:textId="77777777" w:rsidR="00232645" w:rsidRPr="000247E1" w:rsidRDefault="00232645" w:rsidP="00C07AFA">
            <w:r w:rsidRPr="000247E1">
              <w:t>1.4</w:t>
            </w:r>
          </w:p>
        </w:tc>
        <w:tc>
          <w:tcPr>
            <w:tcW w:w="8116" w:type="dxa"/>
          </w:tcPr>
          <w:p w14:paraId="7B80FA59" w14:textId="77777777" w:rsidR="00232645" w:rsidRPr="000247E1" w:rsidRDefault="00232645" w:rsidP="00C07AFA">
            <w:r w:rsidRPr="000247E1">
              <w:t>Vnitřním předpisem vysoké školy jsou podrobněji vymezeny procesy vzniku, schvalování a změn návrhů studijních programů před jejich předložením k akreditaci Národnímu akreditačnímu úřadu pro vysoké školství.</w:t>
            </w:r>
          </w:p>
        </w:tc>
        <w:tc>
          <w:tcPr>
            <w:tcW w:w="341" w:type="dxa"/>
            <w:shd w:val="clear" w:color="auto" w:fill="FFE599"/>
            <w:vAlign w:val="center"/>
          </w:tcPr>
          <w:p w14:paraId="1E111834" w14:textId="77777777" w:rsidR="00232645" w:rsidRPr="000247E1" w:rsidRDefault="00232645" w:rsidP="00C07AFA">
            <w:r w:rsidRPr="000247E1">
              <w:t>X</w:t>
            </w:r>
          </w:p>
        </w:tc>
        <w:tc>
          <w:tcPr>
            <w:tcW w:w="341" w:type="dxa"/>
            <w:vAlign w:val="center"/>
          </w:tcPr>
          <w:p w14:paraId="10DA3DB6" w14:textId="77777777" w:rsidR="00232645" w:rsidRPr="000247E1" w:rsidRDefault="00232645" w:rsidP="00C07AFA">
            <w:r w:rsidRPr="000247E1">
              <w:t>X</w:t>
            </w:r>
          </w:p>
        </w:tc>
        <w:tc>
          <w:tcPr>
            <w:tcW w:w="341" w:type="dxa"/>
            <w:shd w:val="clear" w:color="auto" w:fill="B4C6E7"/>
            <w:vAlign w:val="center"/>
          </w:tcPr>
          <w:p w14:paraId="1F7E3926" w14:textId="77777777" w:rsidR="00232645" w:rsidRPr="000247E1" w:rsidRDefault="00232645" w:rsidP="00C07AFA">
            <w:r w:rsidRPr="000247E1">
              <w:t>X</w:t>
            </w:r>
          </w:p>
        </w:tc>
        <w:tc>
          <w:tcPr>
            <w:tcW w:w="341" w:type="dxa"/>
            <w:vAlign w:val="center"/>
          </w:tcPr>
          <w:p w14:paraId="48632BF7" w14:textId="77777777" w:rsidR="00232645" w:rsidRPr="000247E1" w:rsidRDefault="00232645" w:rsidP="00C07AFA">
            <w:r w:rsidRPr="000247E1">
              <w:t>X</w:t>
            </w:r>
          </w:p>
        </w:tc>
        <w:tc>
          <w:tcPr>
            <w:tcW w:w="341" w:type="dxa"/>
            <w:shd w:val="clear" w:color="auto" w:fill="C5E0B3"/>
            <w:vAlign w:val="center"/>
          </w:tcPr>
          <w:p w14:paraId="1F9A6F4F" w14:textId="77777777" w:rsidR="00232645" w:rsidRPr="000247E1" w:rsidRDefault="00232645" w:rsidP="00C07AFA">
            <w:r w:rsidRPr="000247E1">
              <w:t>X</w:t>
            </w:r>
          </w:p>
        </w:tc>
      </w:tr>
      <w:tr w:rsidR="00232645" w:rsidRPr="000247E1" w14:paraId="27F973D6" w14:textId="77777777" w:rsidTr="00C07AFA">
        <w:trPr>
          <w:trHeight w:val="20"/>
        </w:trPr>
        <w:tc>
          <w:tcPr>
            <w:tcW w:w="723" w:type="dxa"/>
            <w:tcBorders>
              <w:right w:val="nil"/>
            </w:tcBorders>
            <w:vAlign w:val="center"/>
          </w:tcPr>
          <w:p w14:paraId="4056EEDC" w14:textId="77777777" w:rsidR="00232645" w:rsidRPr="000247E1" w:rsidRDefault="00232645" w:rsidP="00C07AFA">
            <w:r w:rsidRPr="000247E1">
              <w:t>1.5</w:t>
            </w:r>
          </w:p>
        </w:tc>
        <w:tc>
          <w:tcPr>
            <w:tcW w:w="8116" w:type="dxa"/>
          </w:tcPr>
          <w:p w14:paraId="62164690" w14:textId="77777777" w:rsidR="00232645" w:rsidRPr="000247E1" w:rsidRDefault="00232645" w:rsidP="00C07AFA">
            <w:r w:rsidRPr="000247E1">
              <w:t>Pokud vysoká škola hodlá posuzovat splnění podmínek pro přijetí ke studiu ve studijním programu s použitím ustanovení § 48 odst. 4 písm. d) nebo § 48 odst. 5 písm. c) zákona o vysokých školách, jsou vytvořena pravidla, stanoveny principy a popsán proces posuzování splnění podmínky předchozího vzdělání.</w:t>
            </w:r>
          </w:p>
        </w:tc>
        <w:tc>
          <w:tcPr>
            <w:tcW w:w="341" w:type="dxa"/>
            <w:shd w:val="clear" w:color="auto" w:fill="FFE599"/>
            <w:vAlign w:val="center"/>
          </w:tcPr>
          <w:p w14:paraId="0B9DEE96" w14:textId="77777777" w:rsidR="00232645" w:rsidRPr="000247E1" w:rsidRDefault="00232645" w:rsidP="00C07AFA">
            <w:r w:rsidRPr="000247E1">
              <w:t>X</w:t>
            </w:r>
          </w:p>
        </w:tc>
        <w:tc>
          <w:tcPr>
            <w:tcW w:w="341" w:type="dxa"/>
            <w:vAlign w:val="center"/>
          </w:tcPr>
          <w:p w14:paraId="44D6B607" w14:textId="77777777" w:rsidR="00232645" w:rsidRPr="000247E1" w:rsidRDefault="00232645" w:rsidP="00C07AFA">
            <w:r w:rsidRPr="000247E1">
              <w:t>X</w:t>
            </w:r>
          </w:p>
        </w:tc>
        <w:tc>
          <w:tcPr>
            <w:tcW w:w="341" w:type="dxa"/>
            <w:shd w:val="clear" w:color="auto" w:fill="B4C6E7"/>
            <w:vAlign w:val="center"/>
          </w:tcPr>
          <w:p w14:paraId="7C11F398" w14:textId="77777777" w:rsidR="00232645" w:rsidRPr="000247E1" w:rsidRDefault="00232645" w:rsidP="00C07AFA">
            <w:r w:rsidRPr="000247E1">
              <w:t>X</w:t>
            </w:r>
          </w:p>
        </w:tc>
        <w:tc>
          <w:tcPr>
            <w:tcW w:w="341" w:type="dxa"/>
            <w:vAlign w:val="center"/>
          </w:tcPr>
          <w:p w14:paraId="57BB123E" w14:textId="77777777" w:rsidR="00232645" w:rsidRPr="000247E1" w:rsidRDefault="00232645" w:rsidP="00C07AFA">
            <w:r w:rsidRPr="000247E1">
              <w:t>X</w:t>
            </w:r>
          </w:p>
        </w:tc>
        <w:tc>
          <w:tcPr>
            <w:tcW w:w="341" w:type="dxa"/>
            <w:shd w:val="clear" w:color="auto" w:fill="C5E0B3"/>
            <w:vAlign w:val="center"/>
          </w:tcPr>
          <w:p w14:paraId="3EB7B076" w14:textId="77777777" w:rsidR="00232645" w:rsidRPr="000247E1" w:rsidRDefault="00232645" w:rsidP="00C07AFA">
            <w:r w:rsidRPr="000247E1">
              <w:t>X</w:t>
            </w:r>
          </w:p>
        </w:tc>
      </w:tr>
      <w:tr w:rsidR="00232645" w:rsidRPr="000247E1" w14:paraId="48BFE4C4" w14:textId="77777777" w:rsidTr="00C07AFA">
        <w:trPr>
          <w:trHeight w:val="20"/>
        </w:trPr>
        <w:tc>
          <w:tcPr>
            <w:tcW w:w="723" w:type="dxa"/>
            <w:tcBorders>
              <w:right w:val="nil"/>
            </w:tcBorders>
            <w:vAlign w:val="center"/>
          </w:tcPr>
          <w:p w14:paraId="27DDB1D5" w14:textId="77777777" w:rsidR="00232645" w:rsidRPr="000247E1" w:rsidRDefault="00232645" w:rsidP="00C07AFA">
            <w:r w:rsidRPr="000247E1">
              <w:t>1.6</w:t>
            </w:r>
          </w:p>
        </w:tc>
        <w:tc>
          <w:tcPr>
            <w:tcW w:w="8116" w:type="dxa"/>
          </w:tcPr>
          <w:p w14:paraId="7EFC1117" w14:textId="77777777" w:rsidR="00232645" w:rsidRPr="000247E1" w:rsidRDefault="00232645" w:rsidP="00C07AFA">
            <w:r w:rsidRPr="000247E1">
              <w:t>Vysoká škola má přijata dostatečně účinná opatření zajišťující úroveň kvality kvalifikačních prací a systematicky dbá na kvalitu obhájených kvalifikačních prací a obhájených rigorózních prací. V rámci svých pravidel stanoví požadavky na způsob vedení těchto prací a kvalifikační požadavky na osoby, které vedou kvalifikační práce nebo rigorózní práce, a stanoví nejvyšší počet kvalifikačních prací nebo rigorózních prací, které může vést jedna osoba.</w:t>
            </w:r>
          </w:p>
        </w:tc>
        <w:tc>
          <w:tcPr>
            <w:tcW w:w="341" w:type="dxa"/>
            <w:shd w:val="clear" w:color="auto" w:fill="FFE599"/>
            <w:vAlign w:val="center"/>
          </w:tcPr>
          <w:p w14:paraId="2728A1F5" w14:textId="77777777" w:rsidR="00232645" w:rsidRPr="000247E1" w:rsidRDefault="00232645" w:rsidP="00C07AFA">
            <w:r w:rsidRPr="000247E1">
              <w:t>X</w:t>
            </w:r>
          </w:p>
        </w:tc>
        <w:tc>
          <w:tcPr>
            <w:tcW w:w="341" w:type="dxa"/>
            <w:vAlign w:val="center"/>
          </w:tcPr>
          <w:p w14:paraId="5CD9FE8E" w14:textId="77777777" w:rsidR="00232645" w:rsidRPr="000247E1" w:rsidRDefault="00232645" w:rsidP="00C07AFA">
            <w:r w:rsidRPr="000247E1">
              <w:t>X</w:t>
            </w:r>
          </w:p>
        </w:tc>
        <w:tc>
          <w:tcPr>
            <w:tcW w:w="341" w:type="dxa"/>
            <w:shd w:val="clear" w:color="auto" w:fill="B4C6E7"/>
            <w:vAlign w:val="center"/>
          </w:tcPr>
          <w:p w14:paraId="32078386" w14:textId="77777777" w:rsidR="00232645" w:rsidRPr="000247E1" w:rsidRDefault="00232645" w:rsidP="00C07AFA">
            <w:r w:rsidRPr="000247E1">
              <w:t>X</w:t>
            </w:r>
          </w:p>
        </w:tc>
        <w:tc>
          <w:tcPr>
            <w:tcW w:w="341" w:type="dxa"/>
            <w:vAlign w:val="center"/>
          </w:tcPr>
          <w:p w14:paraId="654D81C5" w14:textId="77777777" w:rsidR="00232645" w:rsidRPr="000247E1" w:rsidRDefault="00232645" w:rsidP="00C07AFA">
            <w:r w:rsidRPr="000247E1">
              <w:t>X</w:t>
            </w:r>
          </w:p>
        </w:tc>
        <w:tc>
          <w:tcPr>
            <w:tcW w:w="341" w:type="dxa"/>
            <w:shd w:val="clear" w:color="auto" w:fill="C5E0B3"/>
            <w:vAlign w:val="center"/>
          </w:tcPr>
          <w:p w14:paraId="69785774" w14:textId="77777777" w:rsidR="00232645" w:rsidRPr="000247E1" w:rsidRDefault="00232645" w:rsidP="00C07AFA">
            <w:r w:rsidRPr="000247E1">
              <w:t>X</w:t>
            </w:r>
          </w:p>
        </w:tc>
      </w:tr>
      <w:tr w:rsidR="00232645" w:rsidRPr="000247E1" w14:paraId="346EFB06" w14:textId="77777777" w:rsidTr="00C07AFA">
        <w:trPr>
          <w:trHeight w:val="20"/>
        </w:trPr>
        <w:tc>
          <w:tcPr>
            <w:tcW w:w="723" w:type="dxa"/>
            <w:tcBorders>
              <w:right w:val="nil"/>
            </w:tcBorders>
            <w:vAlign w:val="center"/>
          </w:tcPr>
          <w:p w14:paraId="04B81510" w14:textId="77777777" w:rsidR="00232645" w:rsidRPr="000247E1" w:rsidRDefault="00232645" w:rsidP="00C07AFA">
            <w:r w:rsidRPr="000247E1">
              <w:t>1.7</w:t>
            </w:r>
          </w:p>
        </w:tc>
        <w:tc>
          <w:tcPr>
            <w:tcW w:w="8116" w:type="dxa"/>
          </w:tcPr>
          <w:p w14:paraId="250CC2D5" w14:textId="77777777" w:rsidR="00232645" w:rsidRPr="000247E1" w:rsidRDefault="00232645" w:rsidP="00C07AFA">
            <w:r w:rsidRPr="000247E1">
              <w:t>Zajištění a hodnocení kvality vzdělávací, tvůrčí a s nimi souvisejících činností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tc>
        <w:tc>
          <w:tcPr>
            <w:tcW w:w="341" w:type="dxa"/>
            <w:shd w:val="clear" w:color="auto" w:fill="FFE599"/>
            <w:vAlign w:val="center"/>
          </w:tcPr>
          <w:p w14:paraId="759B2BCF" w14:textId="77777777" w:rsidR="00232645" w:rsidRPr="000247E1" w:rsidRDefault="00232645" w:rsidP="00C07AFA">
            <w:r w:rsidRPr="000247E1">
              <w:t>X</w:t>
            </w:r>
          </w:p>
        </w:tc>
        <w:tc>
          <w:tcPr>
            <w:tcW w:w="341" w:type="dxa"/>
            <w:vAlign w:val="center"/>
          </w:tcPr>
          <w:p w14:paraId="5CEC9A82" w14:textId="77777777" w:rsidR="00232645" w:rsidRPr="000247E1" w:rsidRDefault="00232645" w:rsidP="00C07AFA">
            <w:r w:rsidRPr="000247E1">
              <w:t>X</w:t>
            </w:r>
          </w:p>
        </w:tc>
        <w:tc>
          <w:tcPr>
            <w:tcW w:w="341" w:type="dxa"/>
            <w:shd w:val="clear" w:color="auto" w:fill="B4C6E7"/>
            <w:vAlign w:val="center"/>
          </w:tcPr>
          <w:p w14:paraId="7BF0663B" w14:textId="77777777" w:rsidR="00232645" w:rsidRPr="000247E1" w:rsidRDefault="00232645" w:rsidP="00C07AFA">
            <w:r w:rsidRPr="000247E1">
              <w:t>X</w:t>
            </w:r>
          </w:p>
        </w:tc>
        <w:tc>
          <w:tcPr>
            <w:tcW w:w="341" w:type="dxa"/>
            <w:vAlign w:val="center"/>
          </w:tcPr>
          <w:p w14:paraId="508EF30C" w14:textId="77777777" w:rsidR="00232645" w:rsidRPr="000247E1" w:rsidRDefault="00232645" w:rsidP="00C07AFA">
            <w:r w:rsidRPr="000247E1">
              <w:t>X</w:t>
            </w:r>
          </w:p>
        </w:tc>
        <w:tc>
          <w:tcPr>
            <w:tcW w:w="341" w:type="dxa"/>
            <w:shd w:val="clear" w:color="auto" w:fill="C5E0B3"/>
            <w:vAlign w:val="center"/>
          </w:tcPr>
          <w:p w14:paraId="170EF8E4" w14:textId="77777777" w:rsidR="00232645" w:rsidRPr="000247E1" w:rsidRDefault="00232645" w:rsidP="00C07AFA">
            <w:r w:rsidRPr="000247E1">
              <w:t>X</w:t>
            </w:r>
          </w:p>
        </w:tc>
      </w:tr>
      <w:tr w:rsidR="00232645" w:rsidRPr="000247E1" w14:paraId="07E95282" w14:textId="77777777" w:rsidTr="00C07AFA">
        <w:trPr>
          <w:trHeight w:val="20"/>
        </w:trPr>
        <w:tc>
          <w:tcPr>
            <w:tcW w:w="723" w:type="dxa"/>
            <w:tcBorders>
              <w:right w:val="nil"/>
            </w:tcBorders>
            <w:vAlign w:val="center"/>
          </w:tcPr>
          <w:p w14:paraId="20A0F7DD" w14:textId="77777777" w:rsidR="00232645" w:rsidRPr="000247E1" w:rsidRDefault="00232645" w:rsidP="00C07AFA">
            <w:r w:rsidRPr="000247E1">
              <w:t>1.8</w:t>
            </w:r>
          </w:p>
        </w:tc>
        <w:tc>
          <w:tcPr>
            <w:tcW w:w="8116" w:type="dxa"/>
          </w:tcPr>
          <w:p w14:paraId="5A51953A" w14:textId="77777777" w:rsidR="00232645" w:rsidRPr="000247E1" w:rsidRDefault="00232645" w:rsidP="00C07AFA">
            <w:r w:rsidRPr="000247E1">
              <w:t>Vysoká škola má v oblasti vzdělávací a tvůrčí činnosti nastaveny ukazatele, jejichž prostřednictvím sleduje míru úspěšnosti v přijímacím řízení, studijní neúspěšnost ve studijním programu, míru řádného ukončení studia studijního programu a uplatnitelnost absolventů.</w:t>
            </w:r>
          </w:p>
        </w:tc>
        <w:tc>
          <w:tcPr>
            <w:tcW w:w="341" w:type="dxa"/>
            <w:shd w:val="clear" w:color="auto" w:fill="FFE599"/>
            <w:vAlign w:val="center"/>
          </w:tcPr>
          <w:p w14:paraId="06D6B7E7" w14:textId="77777777" w:rsidR="00232645" w:rsidRPr="000247E1" w:rsidRDefault="00232645" w:rsidP="00C07AFA">
            <w:r w:rsidRPr="000247E1">
              <w:t>X</w:t>
            </w:r>
          </w:p>
        </w:tc>
        <w:tc>
          <w:tcPr>
            <w:tcW w:w="341" w:type="dxa"/>
            <w:vAlign w:val="center"/>
          </w:tcPr>
          <w:p w14:paraId="7659C69F" w14:textId="77777777" w:rsidR="00232645" w:rsidRPr="000247E1" w:rsidRDefault="00232645" w:rsidP="00C07AFA">
            <w:r w:rsidRPr="000247E1">
              <w:t>X</w:t>
            </w:r>
          </w:p>
        </w:tc>
        <w:tc>
          <w:tcPr>
            <w:tcW w:w="341" w:type="dxa"/>
            <w:shd w:val="clear" w:color="auto" w:fill="B4C6E7"/>
            <w:vAlign w:val="center"/>
          </w:tcPr>
          <w:p w14:paraId="6D25BA52" w14:textId="77777777" w:rsidR="00232645" w:rsidRPr="000247E1" w:rsidRDefault="00232645" w:rsidP="00C07AFA">
            <w:r w:rsidRPr="000247E1">
              <w:t>X</w:t>
            </w:r>
          </w:p>
        </w:tc>
        <w:tc>
          <w:tcPr>
            <w:tcW w:w="341" w:type="dxa"/>
            <w:vAlign w:val="center"/>
          </w:tcPr>
          <w:p w14:paraId="5B69BFAB" w14:textId="77777777" w:rsidR="00232645" w:rsidRPr="000247E1" w:rsidRDefault="00232645" w:rsidP="00C07AFA">
            <w:r w:rsidRPr="000247E1">
              <w:t>X</w:t>
            </w:r>
          </w:p>
        </w:tc>
        <w:tc>
          <w:tcPr>
            <w:tcW w:w="341" w:type="dxa"/>
            <w:shd w:val="clear" w:color="auto" w:fill="C5E0B3"/>
            <w:vAlign w:val="center"/>
          </w:tcPr>
          <w:p w14:paraId="02EAE1E9" w14:textId="77777777" w:rsidR="00232645" w:rsidRPr="000247E1" w:rsidRDefault="00232645" w:rsidP="00C07AFA">
            <w:r w:rsidRPr="000247E1">
              <w:t>X</w:t>
            </w:r>
          </w:p>
        </w:tc>
      </w:tr>
      <w:tr w:rsidR="00232645" w:rsidRPr="000247E1" w14:paraId="40980B9E" w14:textId="77777777" w:rsidTr="00C07AFA">
        <w:trPr>
          <w:trHeight w:val="20"/>
        </w:trPr>
        <w:tc>
          <w:tcPr>
            <w:tcW w:w="723" w:type="dxa"/>
            <w:tcBorders>
              <w:right w:val="nil"/>
            </w:tcBorders>
            <w:vAlign w:val="center"/>
          </w:tcPr>
          <w:p w14:paraId="1D0EF4D0" w14:textId="77777777" w:rsidR="00232645" w:rsidRPr="000247E1" w:rsidRDefault="00232645" w:rsidP="00C07AFA">
            <w:r w:rsidRPr="000247E1">
              <w:t>1.9</w:t>
            </w:r>
          </w:p>
        </w:tc>
        <w:tc>
          <w:tcPr>
            <w:tcW w:w="8116" w:type="dxa"/>
          </w:tcPr>
          <w:p w14:paraId="61D280C7" w14:textId="77777777" w:rsidR="00232645" w:rsidRPr="000247E1" w:rsidRDefault="00232645" w:rsidP="00C07AFA">
            <w:r w:rsidRPr="000247E1">
              <w:t xml:space="preserve">Vzdělávací a tvůrčí činnosti vysoké školy vycházejí ze soudobých poznatků v širším kontextu a mají mezinárodní charakter s přihlédnutím k typu a případnému profilu studijních programů, zejména: jsou uskutečňovány zahraniční mobility studentů a akademických pracovníků a jsou nabízeny studijní předměty vyučované v cizích jazycích nebo studijní programy uskutečňované v cizích jazycích. </w:t>
            </w:r>
          </w:p>
        </w:tc>
        <w:tc>
          <w:tcPr>
            <w:tcW w:w="341" w:type="dxa"/>
            <w:shd w:val="clear" w:color="auto" w:fill="FFE599"/>
            <w:vAlign w:val="center"/>
          </w:tcPr>
          <w:p w14:paraId="63A35035" w14:textId="77777777" w:rsidR="00232645" w:rsidRPr="000247E1" w:rsidRDefault="00232645" w:rsidP="00C07AFA">
            <w:r w:rsidRPr="000247E1">
              <w:t>X</w:t>
            </w:r>
          </w:p>
        </w:tc>
        <w:tc>
          <w:tcPr>
            <w:tcW w:w="341" w:type="dxa"/>
            <w:vAlign w:val="center"/>
          </w:tcPr>
          <w:p w14:paraId="0B48F7CB" w14:textId="77777777" w:rsidR="00232645" w:rsidRPr="000247E1" w:rsidRDefault="00232645" w:rsidP="00C07AFA">
            <w:r w:rsidRPr="000247E1">
              <w:t>X</w:t>
            </w:r>
          </w:p>
        </w:tc>
        <w:tc>
          <w:tcPr>
            <w:tcW w:w="341" w:type="dxa"/>
            <w:shd w:val="clear" w:color="auto" w:fill="B4C6E7"/>
            <w:vAlign w:val="center"/>
          </w:tcPr>
          <w:p w14:paraId="0956E7DD" w14:textId="77777777" w:rsidR="00232645" w:rsidRPr="000247E1" w:rsidRDefault="00232645" w:rsidP="00C07AFA">
            <w:r w:rsidRPr="000247E1">
              <w:t>X</w:t>
            </w:r>
          </w:p>
        </w:tc>
        <w:tc>
          <w:tcPr>
            <w:tcW w:w="341" w:type="dxa"/>
            <w:vAlign w:val="center"/>
          </w:tcPr>
          <w:p w14:paraId="6609B6D7" w14:textId="77777777" w:rsidR="00232645" w:rsidRPr="000247E1" w:rsidRDefault="00232645" w:rsidP="00C07AFA">
            <w:r w:rsidRPr="000247E1">
              <w:t>X</w:t>
            </w:r>
          </w:p>
        </w:tc>
        <w:tc>
          <w:tcPr>
            <w:tcW w:w="341" w:type="dxa"/>
            <w:shd w:val="clear" w:color="auto" w:fill="C5E0B3"/>
            <w:vAlign w:val="center"/>
          </w:tcPr>
          <w:p w14:paraId="1DB840BB" w14:textId="77777777" w:rsidR="00232645" w:rsidRPr="000247E1" w:rsidRDefault="00232645" w:rsidP="00C07AFA">
            <w:r w:rsidRPr="000247E1">
              <w:t>X</w:t>
            </w:r>
          </w:p>
        </w:tc>
      </w:tr>
      <w:tr w:rsidR="00232645" w:rsidRPr="000247E1" w14:paraId="5B56F8BC" w14:textId="77777777" w:rsidTr="00C07AFA">
        <w:trPr>
          <w:trHeight w:val="20"/>
        </w:trPr>
        <w:tc>
          <w:tcPr>
            <w:tcW w:w="723" w:type="dxa"/>
            <w:tcBorders>
              <w:right w:val="nil"/>
            </w:tcBorders>
            <w:vAlign w:val="center"/>
          </w:tcPr>
          <w:p w14:paraId="24028364" w14:textId="77777777" w:rsidR="00232645" w:rsidRPr="000247E1" w:rsidRDefault="00232645" w:rsidP="00C07AFA">
            <w:r w:rsidRPr="000247E1">
              <w:t>1.10</w:t>
            </w:r>
          </w:p>
        </w:tc>
        <w:tc>
          <w:tcPr>
            <w:tcW w:w="8116" w:type="dxa"/>
          </w:tcPr>
          <w:p w14:paraId="0F7768C0" w14:textId="77777777" w:rsidR="00232645" w:rsidRPr="000247E1" w:rsidRDefault="00232645" w:rsidP="00C07AFA">
            <w:r w:rsidRPr="000247E1">
              <w:t>Vysoká škola rozvíjí spolupráci s praxí s přihlédnutím k typům a případným profilům studijních programů. Jde zejména o praktickou výuku, zadávání bakalářských, diplomových nebo disertačních prací (dále jen „kvalifikační práce“), zadávání rigorózních prací, přiznávání stipendií a zapojování odborníků z praxe do vzdělávacího procesu.</w:t>
            </w:r>
          </w:p>
        </w:tc>
        <w:tc>
          <w:tcPr>
            <w:tcW w:w="341" w:type="dxa"/>
            <w:shd w:val="clear" w:color="auto" w:fill="FFE599"/>
            <w:vAlign w:val="center"/>
          </w:tcPr>
          <w:p w14:paraId="72FA43EC" w14:textId="77777777" w:rsidR="00232645" w:rsidRPr="000247E1" w:rsidRDefault="00232645" w:rsidP="00C07AFA">
            <w:r w:rsidRPr="000247E1">
              <w:t>X</w:t>
            </w:r>
          </w:p>
        </w:tc>
        <w:tc>
          <w:tcPr>
            <w:tcW w:w="341" w:type="dxa"/>
            <w:vAlign w:val="center"/>
          </w:tcPr>
          <w:p w14:paraId="060C9B17" w14:textId="77777777" w:rsidR="00232645" w:rsidRPr="000247E1" w:rsidRDefault="00232645" w:rsidP="00C07AFA">
            <w:r w:rsidRPr="000247E1">
              <w:t>X</w:t>
            </w:r>
          </w:p>
        </w:tc>
        <w:tc>
          <w:tcPr>
            <w:tcW w:w="341" w:type="dxa"/>
            <w:shd w:val="clear" w:color="auto" w:fill="B4C6E7"/>
            <w:vAlign w:val="center"/>
          </w:tcPr>
          <w:p w14:paraId="2CA679A1" w14:textId="77777777" w:rsidR="00232645" w:rsidRPr="000247E1" w:rsidRDefault="00232645" w:rsidP="00C07AFA">
            <w:r w:rsidRPr="000247E1">
              <w:t>X</w:t>
            </w:r>
          </w:p>
        </w:tc>
        <w:tc>
          <w:tcPr>
            <w:tcW w:w="341" w:type="dxa"/>
            <w:vAlign w:val="center"/>
          </w:tcPr>
          <w:p w14:paraId="0994D8C7" w14:textId="77777777" w:rsidR="00232645" w:rsidRPr="000247E1" w:rsidRDefault="00232645" w:rsidP="00C07AFA">
            <w:r w:rsidRPr="000247E1">
              <w:t>X</w:t>
            </w:r>
          </w:p>
        </w:tc>
        <w:tc>
          <w:tcPr>
            <w:tcW w:w="341" w:type="dxa"/>
            <w:shd w:val="clear" w:color="auto" w:fill="C5E0B3"/>
            <w:vAlign w:val="center"/>
          </w:tcPr>
          <w:p w14:paraId="2E4D021E" w14:textId="77777777" w:rsidR="00232645" w:rsidRPr="000247E1" w:rsidRDefault="00232645" w:rsidP="00C07AFA">
            <w:r w:rsidRPr="000247E1">
              <w:t>X</w:t>
            </w:r>
          </w:p>
        </w:tc>
      </w:tr>
      <w:tr w:rsidR="00232645" w:rsidRPr="000247E1" w14:paraId="386C492F" w14:textId="77777777" w:rsidTr="00C07AFA">
        <w:trPr>
          <w:trHeight w:val="20"/>
        </w:trPr>
        <w:tc>
          <w:tcPr>
            <w:tcW w:w="723" w:type="dxa"/>
            <w:tcBorders>
              <w:right w:val="nil"/>
            </w:tcBorders>
            <w:vAlign w:val="center"/>
          </w:tcPr>
          <w:p w14:paraId="32913B36" w14:textId="77777777" w:rsidR="00232645" w:rsidRPr="000247E1" w:rsidRDefault="00232645" w:rsidP="00C07AFA">
            <w:r w:rsidRPr="000247E1">
              <w:t>1.11</w:t>
            </w:r>
          </w:p>
        </w:tc>
        <w:tc>
          <w:tcPr>
            <w:tcW w:w="8116" w:type="dxa"/>
          </w:tcPr>
          <w:p w14:paraId="08994436" w14:textId="77777777" w:rsidR="00232645" w:rsidRPr="000247E1" w:rsidRDefault="00232645" w:rsidP="00C07AFA">
            <w:r w:rsidRPr="000247E1">
              <w:t>Vysoká škola komunikuje s profesními komorami, oborovými sdruženími, organizacemi zaměstnavatelů nebo dalšími odborníky z praxe a zjišťuje jejich očekávání a požadavky na absolventy studijních programů.</w:t>
            </w:r>
          </w:p>
        </w:tc>
        <w:tc>
          <w:tcPr>
            <w:tcW w:w="341" w:type="dxa"/>
            <w:shd w:val="clear" w:color="auto" w:fill="FFE599"/>
            <w:vAlign w:val="center"/>
          </w:tcPr>
          <w:p w14:paraId="7ADA8AEE" w14:textId="77777777" w:rsidR="00232645" w:rsidRPr="000247E1" w:rsidRDefault="00232645" w:rsidP="00C07AFA">
            <w:r w:rsidRPr="000247E1">
              <w:t>X</w:t>
            </w:r>
          </w:p>
        </w:tc>
        <w:tc>
          <w:tcPr>
            <w:tcW w:w="341" w:type="dxa"/>
            <w:vAlign w:val="center"/>
          </w:tcPr>
          <w:p w14:paraId="2D10B8F5" w14:textId="77777777" w:rsidR="00232645" w:rsidRPr="000247E1" w:rsidRDefault="00232645" w:rsidP="00C07AFA">
            <w:r w:rsidRPr="000247E1">
              <w:t>X</w:t>
            </w:r>
          </w:p>
        </w:tc>
        <w:tc>
          <w:tcPr>
            <w:tcW w:w="341" w:type="dxa"/>
            <w:shd w:val="clear" w:color="auto" w:fill="B4C6E7"/>
            <w:vAlign w:val="center"/>
          </w:tcPr>
          <w:p w14:paraId="75946970" w14:textId="77777777" w:rsidR="00232645" w:rsidRPr="000247E1" w:rsidRDefault="00232645" w:rsidP="00C07AFA">
            <w:r w:rsidRPr="000247E1">
              <w:t>X</w:t>
            </w:r>
          </w:p>
        </w:tc>
        <w:tc>
          <w:tcPr>
            <w:tcW w:w="341" w:type="dxa"/>
            <w:vAlign w:val="center"/>
          </w:tcPr>
          <w:p w14:paraId="599DF71B" w14:textId="77777777" w:rsidR="00232645" w:rsidRPr="000247E1" w:rsidRDefault="00232645" w:rsidP="00C07AFA">
            <w:r w:rsidRPr="000247E1">
              <w:t>X</w:t>
            </w:r>
          </w:p>
        </w:tc>
        <w:tc>
          <w:tcPr>
            <w:tcW w:w="341" w:type="dxa"/>
            <w:shd w:val="clear" w:color="auto" w:fill="C5E0B3"/>
            <w:vAlign w:val="center"/>
          </w:tcPr>
          <w:p w14:paraId="1C1DA5BF" w14:textId="77777777" w:rsidR="00232645" w:rsidRPr="000247E1" w:rsidRDefault="00232645" w:rsidP="00C07AFA">
            <w:r w:rsidRPr="000247E1">
              <w:t>X</w:t>
            </w:r>
          </w:p>
        </w:tc>
      </w:tr>
      <w:tr w:rsidR="00232645" w:rsidRPr="000247E1" w14:paraId="5FFCA60F" w14:textId="77777777" w:rsidTr="00C07AFA">
        <w:trPr>
          <w:trHeight w:val="20"/>
        </w:trPr>
        <w:tc>
          <w:tcPr>
            <w:tcW w:w="723" w:type="dxa"/>
            <w:tcBorders>
              <w:right w:val="nil"/>
            </w:tcBorders>
            <w:vAlign w:val="center"/>
          </w:tcPr>
          <w:p w14:paraId="2D405DC7" w14:textId="77777777" w:rsidR="00232645" w:rsidRPr="000247E1" w:rsidRDefault="00232645" w:rsidP="00C07AFA">
            <w:r w:rsidRPr="000247E1">
              <w:t>1.12</w:t>
            </w:r>
          </w:p>
        </w:tc>
        <w:tc>
          <w:tcPr>
            <w:tcW w:w="8116" w:type="dxa"/>
          </w:tcPr>
          <w:p w14:paraId="195A5CA2" w14:textId="77777777" w:rsidR="00232645" w:rsidRPr="000247E1" w:rsidRDefault="00232645" w:rsidP="00C07AFA">
            <w:r w:rsidRPr="000247E1">
              <w:t>Vysoká škola má vybudován funkční informační systém a komunikační prostředky, které zajišťují přístup k přesným a srozumitelným informacím o studijních programech, pravidlech studia a požadavcích spojených se studiem, k informačním a poradenským službám souvisejícím se studiem a s možností uplatnění absolventů studijních programů v praxi.</w:t>
            </w:r>
          </w:p>
        </w:tc>
        <w:tc>
          <w:tcPr>
            <w:tcW w:w="341" w:type="dxa"/>
            <w:shd w:val="clear" w:color="auto" w:fill="FFE599"/>
            <w:vAlign w:val="center"/>
          </w:tcPr>
          <w:p w14:paraId="3AA07550" w14:textId="77777777" w:rsidR="00232645" w:rsidRPr="000247E1" w:rsidRDefault="00232645" w:rsidP="00C07AFA">
            <w:r w:rsidRPr="000247E1">
              <w:t>X</w:t>
            </w:r>
          </w:p>
        </w:tc>
        <w:tc>
          <w:tcPr>
            <w:tcW w:w="341" w:type="dxa"/>
            <w:vAlign w:val="center"/>
          </w:tcPr>
          <w:p w14:paraId="38C15C53" w14:textId="77777777" w:rsidR="00232645" w:rsidRPr="000247E1" w:rsidRDefault="00232645" w:rsidP="00C07AFA">
            <w:r w:rsidRPr="000247E1">
              <w:t>X</w:t>
            </w:r>
          </w:p>
        </w:tc>
        <w:tc>
          <w:tcPr>
            <w:tcW w:w="341" w:type="dxa"/>
            <w:shd w:val="clear" w:color="auto" w:fill="B4C6E7"/>
            <w:vAlign w:val="center"/>
          </w:tcPr>
          <w:p w14:paraId="6CFFA2F5" w14:textId="77777777" w:rsidR="00232645" w:rsidRPr="000247E1" w:rsidRDefault="00232645" w:rsidP="00C07AFA">
            <w:r w:rsidRPr="000247E1">
              <w:t>X</w:t>
            </w:r>
          </w:p>
        </w:tc>
        <w:tc>
          <w:tcPr>
            <w:tcW w:w="341" w:type="dxa"/>
            <w:vAlign w:val="center"/>
          </w:tcPr>
          <w:p w14:paraId="261B83CC" w14:textId="77777777" w:rsidR="00232645" w:rsidRPr="000247E1" w:rsidRDefault="00232645" w:rsidP="00C07AFA">
            <w:r w:rsidRPr="000247E1">
              <w:t>X</w:t>
            </w:r>
          </w:p>
        </w:tc>
        <w:tc>
          <w:tcPr>
            <w:tcW w:w="341" w:type="dxa"/>
            <w:shd w:val="clear" w:color="auto" w:fill="C5E0B3"/>
            <w:vAlign w:val="center"/>
          </w:tcPr>
          <w:p w14:paraId="089BE714" w14:textId="77777777" w:rsidR="00232645" w:rsidRPr="000247E1" w:rsidRDefault="00232645" w:rsidP="00C07AFA">
            <w:r w:rsidRPr="000247E1">
              <w:t>X</w:t>
            </w:r>
          </w:p>
        </w:tc>
      </w:tr>
      <w:tr w:rsidR="00232645" w:rsidRPr="000247E1" w14:paraId="6445141F" w14:textId="77777777" w:rsidTr="00C07AFA">
        <w:trPr>
          <w:trHeight w:val="20"/>
        </w:trPr>
        <w:tc>
          <w:tcPr>
            <w:tcW w:w="723" w:type="dxa"/>
            <w:tcBorders>
              <w:right w:val="nil"/>
            </w:tcBorders>
            <w:vAlign w:val="center"/>
          </w:tcPr>
          <w:p w14:paraId="7A7B6556" w14:textId="77777777" w:rsidR="00232645" w:rsidRPr="000247E1" w:rsidRDefault="00232645" w:rsidP="00C07AFA">
            <w:r w:rsidRPr="000247E1">
              <w:t>1.13</w:t>
            </w:r>
          </w:p>
        </w:tc>
        <w:tc>
          <w:tcPr>
            <w:tcW w:w="8116" w:type="dxa"/>
          </w:tcPr>
          <w:p w14:paraId="6AEB96EA" w14:textId="77777777" w:rsidR="00232645" w:rsidRPr="000247E1" w:rsidRDefault="00232645" w:rsidP="00C07AFA">
            <w:r w:rsidRPr="000247E1">
              <w:t>Služby knihoven a elektronické zdroje pro výuku jsou s přihlédnutím k typu a případnému profilu studijního programu dostatečné a dostupné studentům a akademickým pracovníkům.</w:t>
            </w:r>
          </w:p>
        </w:tc>
        <w:tc>
          <w:tcPr>
            <w:tcW w:w="341" w:type="dxa"/>
            <w:shd w:val="clear" w:color="auto" w:fill="FFE599"/>
            <w:vAlign w:val="center"/>
          </w:tcPr>
          <w:p w14:paraId="6B0986D1" w14:textId="77777777" w:rsidR="00232645" w:rsidRPr="000247E1" w:rsidRDefault="00232645" w:rsidP="00C07AFA">
            <w:r w:rsidRPr="000247E1">
              <w:t>X</w:t>
            </w:r>
          </w:p>
        </w:tc>
        <w:tc>
          <w:tcPr>
            <w:tcW w:w="341" w:type="dxa"/>
            <w:vAlign w:val="center"/>
          </w:tcPr>
          <w:p w14:paraId="6785EAD9" w14:textId="77777777" w:rsidR="00232645" w:rsidRPr="000247E1" w:rsidRDefault="00232645" w:rsidP="00C07AFA">
            <w:r w:rsidRPr="000247E1">
              <w:t>X</w:t>
            </w:r>
          </w:p>
        </w:tc>
        <w:tc>
          <w:tcPr>
            <w:tcW w:w="341" w:type="dxa"/>
            <w:shd w:val="clear" w:color="auto" w:fill="B4C6E7"/>
            <w:vAlign w:val="center"/>
          </w:tcPr>
          <w:p w14:paraId="178F6877" w14:textId="77777777" w:rsidR="00232645" w:rsidRPr="000247E1" w:rsidRDefault="00232645" w:rsidP="00C07AFA">
            <w:r w:rsidRPr="000247E1">
              <w:t>X</w:t>
            </w:r>
          </w:p>
        </w:tc>
        <w:tc>
          <w:tcPr>
            <w:tcW w:w="341" w:type="dxa"/>
            <w:vAlign w:val="center"/>
          </w:tcPr>
          <w:p w14:paraId="73A76AB4" w14:textId="77777777" w:rsidR="00232645" w:rsidRPr="000247E1" w:rsidRDefault="00232645" w:rsidP="00C07AFA">
            <w:r w:rsidRPr="000247E1">
              <w:t>X</w:t>
            </w:r>
          </w:p>
        </w:tc>
        <w:tc>
          <w:tcPr>
            <w:tcW w:w="341" w:type="dxa"/>
            <w:shd w:val="clear" w:color="auto" w:fill="C5E0B3"/>
            <w:vAlign w:val="center"/>
          </w:tcPr>
          <w:p w14:paraId="78B5748C" w14:textId="77777777" w:rsidR="00232645" w:rsidRPr="000247E1" w:rsidRDefault="00232645" w:rsidP="00C07AFA">
            <w:r w:rsidRPr="000247E1">
              <w:t>X</w:t>
            </w:r>
          </w:p>
        </w:tc>
      </w:tr>
      <w:tr w:rsidR="00232645" w:rsidRPr="000247E1" w14:paraId="60A3D5D1" w14:textId="77777777" w:rsidTr="00C07AFA">
        <w:trPr>
          <w:trHeight w:val="20"/>
        </w:trPr>
        <w:tc>
          <w:tcPr>
            <w:tcW w:w="723" w:type="dxa"/>
            <w:tcBorders>
              <w:right w:val="nil"/>
            </w:tcBorders>
            <w:vAlign w:val="center"/>
          </w:tcPr>
          <w:p w14:paraId="4921CD71" w14:textId="77777777" w:rsidR="00232645" w:rsidRPr="000247E1" w:rsidRDefault="00232645" w:rsidP="00C07AFA">
            <w:r w:rsidRPr="000247E1">
              <w:t>1.14</w:t>
            </w:r>
          </w:p>
        </w:tc>
        <w:tc>
          <w:tcPr>
            <w:tcW w:w="8116" w:type="dxa"/>
          </w:tcPr>
          <w:p w14:paraId="30D33C45" w14:textId="77777777" w:rsidR="00232645" w:rsidRPr="000247E1" w:rsidRDefault="00232645" w:rsidP="00C07AFA">
            <w:r w:rsidRPr="000247E1">
              <w:t>Vysoká škola zajišťuje dostupné služby, stipendia a další podpůrná opatření pro vyrovnání příležitostí studovat na vysoké škole pro studenty se specifickými potřebami. Vysoká škola v oblasti vyrovnávání podmínek studia studentů se specifickými potřebami vychází z obecně závazných právních předpisů, dále zajišťuje poučený a lidskou důstojnost respektující přístup všech svých zaměstnanců ke studentům a uchazečům se specifickými potřebami a zajišťuje, aby poskytované služby a úpravy realizované s cílem dosáhnout přístupnosti akademického života pro studenty se specifickými potřebami nevedly ke snižování studijních nároků.</w:t>
            </w:r>
          </w:p>
        </w:tc>
        <w:tc>
          <w:tcPr>
            <w:tcW w:w="341" w:type="dxa"/>
            <w:shd w:val="clear" w:color="auto" w:fill="FFE599"/>
            <w:vAlign w:val="center"/>
          </w:tcPr>
          <w:p w14:paraId="32BC0333" w14:textId="77777777" w:rsidR="00232645" w:rsidRPr="000247E1" w:rsidRDefault="00232645" w:rsidP="00C07AFA">
            <w:r w:rsidRPr="000247E1">
              <w:t>X</w:t>
            </w:r>
          </w:p>
        </w:tc>
        <w:tc>
          <w:tcPr>
            <w:tcW w:w="341" w:type="dxa"/>
            <w:vAlign w:val="center"/>
          </w:tcPr>
          <w:p w14:paraId="71D39716" w14:textId="77777777" w:rsidR="00232645" w:rsidRPr="000247E1" w:rsidRDefault="00232645" w:rsidP="00C07AFA">
            <w:r w:rsidRPr="000247E1">
              <w:t>X</w:t>
            </w:r>
          </w:p>
        </w:tc>
        <w:tc>
          <w:tcPr>
            <w:tcW w:w="341" w:type="dxa"/>
            <w:shd w:val="clear" w:color="auto" w:fill="B4C6E7"/>
            <w:vAlign w:val="center"/>
          </w:tcPr>
          <w:p w14:paraId="5D5825D8" w14:textId="77777777" w:rsidR="00232645" w:rsidRPr="000247E1" w:rsidRDefault="00232645" w:rsidP="00C07AFA">
            <w:r w:rsidRPr="000247E1">
              <w:t>X</w:t>
            </w:r>
          </w:p>
        </w:tc>
        <w:tc>
          <w:tcPr>
            <w:tcW w:w="341" w:type="dxa"/>
            <w:vAlign w:val="center"/>
          </w:tcPr>
          <w:p w14:paraId="19B0BD3E" w14:textId="77777777" w:rsidR="00232645" w:rsidRPr="000247E1" w:rsidRDefault="00232645" w:rsidP="00C07AFA">
            <w:r w:rsidRPr="000247E1">
              <w:t>X</w:t>
            </w:r>
          </w:p>
        </w:tc>
        <w:tc>
          <w:tcPr>
            <w:tcW w:w="341" w:type="dxa"/>
            <w:shd w:val="clear" w:color="auto" w:fill="C5E0B3"/>
            <w:vAlign w:val="center"/>
          </w:tcPr>
          <w:p w14:paraId="2C58AAF9" w14:textId="77777777" w:rsidR="00232645" w:rsidRPr="000247E1" w:rsidRDefault="00232645" w:rsidP="00C07AFA">
            <w:r w:rsidRPr="000247E1">
              <w:t>X</w:t>
            </w:r>
          </w:p>
        </w:tc>
      </w:tr>
      <w:tr w:rsidR="00232645" w:rsidRPr="000247E1" w14:paraId="521134DF" w14:textId="77777777" w:rsidTr="00C07AFA">
        <w:trPr>
          <w:trHeight w:val="20"/>
        </w:trPr>
        <w:tc>
          <w:tcPr>
            <w:tcW w:w="723" w:type="dxa"/>
            <w:tcBorders>
              <w:right w:val="nil"/>
            </w:tcBorders>
            <w:vAlign w:val="center"/>
          </w:tcPr>
          <w:p w14:paraId="084E9815" w14:textId="77777777" w:rsidR="00232645" w:rsidRPr="000247E1" w:rsidRDefault="00232645" w:rsidP="00C07AFA">
            <w:r w:rsidRPr="000247E1">
              <w:t>1.15</w:t>
            </w:r>
          </w:p>
        </w:tc>
        <w:tc>
          <w:tcPr>
            <w:tcW w:w="8116" w:type="dxa"/>
          </w:tcPr>
          <w:p w14:paraId="4A2D1959" w14:textId="77777777" w:rsidR="00232645" w:rsidRPr="000247E1" w:rsidRDefault="00232645" w:rsidP="00C07AFA">
            <w:r w:rsidRPr="000247E1">
              <w:t>Vysoká škola přijala dostatečně účinná opatření: k ochraně duševního vlastnictví a proti úmyslnému jednání proti dobrým mravům při studiu zejména proti plagiátorství a podvodům při studiu.</w:t>
            </w:r>
          </w:p>
        </w:tc>
        <w:tc>
          <w:tcPr>
            <w:tcW w:w="341" w:type="dxa"/>
            <w:shd w:val="clear" w:color="auto" w:fill="FFE599"/>
            <w:vAlign w:val="center"/>
          </w:tcPr>
          <w:p w14:paraId="3F323C41" w14:textId="77777777" w:rsidR="00232645" w:rsidRPr="000247E1" w:rsidRDefault="00232645" w:rsidP="00C07AFA">
            <w:r w:rsidRPr="000247E1">
              <w:t>X</w:t>
            </w:r>
          </w:p>
        </w:tc>
        <w:tc>
          <w:tcPr>
            <w:tcW w:w="341" w:type="dxa"/>
            <w:vAlign w:val="center"/>
          </w:tcPr>
          <w:p w14:paraId="053E6A0D" w14:textId="77777777" w:rsidR="00232645" w:rsidRPr="000247E1" w:rsidRDefault="00232645" w:rsidP="00C07AFA">
            <w:r w:rsidRPr="000247E1">
              <w:t>X</w:t>
            </w:r>
          </w:p>
        </w:tc>
        <w:tc>
          <w:tcPr>
            <w:tcW w:w="341" w:type="dxa"/>
            <w:shd w:val="clear" w:color="auto" w:fill="B4C6E7"/>
            <w:vAlign w:val="center"/>
          </w:tcPr>
          <w:p w14:paraId="46771F6F" w14:textId="77777777" w:rsidR="00232645" w:rsidRPr="000247E1" w:rsidRDefault="00232645" w:rsidP="00C07AFA">
            <w:r w:rsidRPr="000247E1">
              <w:t>X</w:t>
            </w:r>
          </w:p>
        </w:tc>
        <w:tc>
          <w:tcPr>
            <w:tcW w:w="341" w:type="dxa"/>
            <w:vAlign w:val="center"/>
          </w:tcPr>
          <w:p w14:paraId="62FDAD54" w14:textId="77777777" w:rsidR="00232645" w:rsidRPr="000247E1" w:rsidRDefault="00232645" w:rsidP="00C07AFA">
            <w:r w:rsidRPr="000247E1">
              <w:t>X</w:t>
            </w:r>
          </w:p>
        </w:tc>
        <w:tc>
          <w:tcPr>
            <w:tcW w:w="341" w:type="dxa"/>
            <w:shd w:val="clear" w:color="auto" w:fill="C5E0B3"/>
            <w:vAlign w:val="center"/>
          </w:tcPr>
          <w:p w14:paraId="38EF5EB6" w14:textId="77777777" w:rsidR="00232645" w:rsidRPr="000247E1" w:rsidRDefault="00232645" w:rsidP="00C07AFA">
            <w:r w:rsidRPr="000247E1">
              <w:t>X</w:t>
            </w:r>
          </w:p>
        </w:tc>
      </w:tr>
      <w:tr w:rsidR="00232645" w:rsidRPr="000247E1" w14:paraId="30C51482" w14:textId="77777777" w:rsidTr="00C07AFA">
        <w:trPr>
          <w:trHeight w:val="20"/>
        </w:trPr>
        <w:tc>
          <w:tcPr>
            <w:tcW w:w="723" w:type="dxa"/>
            <w:tcBorders>
              <w:right w:val="nil"/>
            </w:tcBorders>
            <w:vAlign w:val="center"/>
          </w:tcPr>
          <w:p w14:paraId="79263729" w14:textId="77777777" w:rsidR="00232645" w:rsidRPr="000247E1" w:rsidRDefault="00232645" w:rsidP="00C07AFA">
            <w:r w:rsidRPr="000247E1">
              <w:t>2.1</w:t>
            </w:r>
          </w:p>
        </w:tc>
        <w:tc>
          <w:tcPr>
            <w:tcW w:w="8116" w:type="dxa"/>
          </w:tcPr>
          <w:p w14:paraId="4A1F0C2A" w14:textId="77777777" w:rsidR="00232645" w:rsidRPr="000247E1" w:rsidRDefault="00232645" w:rsidP="00C07AFA">
            <w:r w:rsidRPr="000247E1">
              <w:t>Studijní program je z hlediska typu, formy a případného profilu v souladu s posláním a strategickým záměrem vysoké školy a ostatními strategickými dokumenty vysoké školy.</w:t>
            </w:r>
          </w:p>
        </w:tc>
        <w:tc>
          <w:tcPr>
            <w:tcW w:w="341" w:type="dxa"/>
            <w:shd w:val="clear" w:color="auto" w:fill="FFE599"/>
            <w:vAlign w:val="center"/>
          </w:tcPr>
          <w:p w14:paraId="2422933B" w14:textId="77777777" w:rsidR="00232645" w:rsidRPr="000247E1" w:rsidRDefault="00232645" w:rsidP="00C07AFA">
            <w:r w:rsidRPr="000247E1">
              <w:t>X</w:t>
            </w:r>
          </w:p>
        </w:tc>
        <w:tc>
          <w:tcPr>
            <w:tcW w:w="341" w:type="dxa"/>
            <w:vAlign w:val="center"/>
          </w:tcPr>
          <w:p w14:paraId="5D770E75" w14:textId="77777777" w:rsidR="00232645" w:rsidRPr="000247E1" w:rsidRDefault="00232645" w:rsidP="00C07AFA">
            <w:r w:rsidRPr="000247E1">
              <w:t>X</w:t>
            </w:r>
          </w:p>
        </w:tc>
        <w:tc>
          <w:tcPr>
            <w:tcW w:w="341" w:type="dxa"/>
            <w:shd w:val="clear" w:color="auto" w:fill="B4C6E7"/>
            <w:vAlign w:val="center"/>
          </w:tcPr>
          <w:p w14:paraId="3B72780B" w14:textId="77777777" w:rsidR="00232645" w:rsidRPr="000247E1" w:rsidRDefault="00232645" w:rsidP="00C07AFA">
            <w:r w:rsidRPr="000247E1">
              <w:t>X</w:t>
            </w:r>
          </w:p>
        </w:tc>
        <w:tc>
          <w:tcPr>
            <w:tcW w:w="341" w:type="dxa"/>
            <w:vAlign w:val="center"/>
          </w:tcPr>
          <w:p w14:paraId="31741A29" w14:textId="77777777" w:rsidR="00232645" w:rsidRPr="000247E1" w:rsidRDefault="00232645" w:rsidP="00C07AFA">
            <w:r w:rsidRPr="000247E1">
              <w:t>X</w:t>
            </w:r>
          </w:p>
        </w:tc>
        <w:tc>
          <w:tcPr>
            <w:tcW w:w="341" w:type="dxa"/>
            <w:shd w:val="clear" w:color="auto" w:fill="C5E0B3"/>
            <w:vAlign w:val="center"/>
          </w:tcPr>
          <w:p w14:paraId="4E1C5A68" w14:textId="77777777" w:rsidR="00232645" w:rsidRPr="000247E1" w:rsidRDefault="00232645" w:rsidP="00C07AFA">
            <w:r w:rsidRPr="000247E1">
              <w:t>X</w:t>
            </w:r>
          </w:p>
        </w:tc>
      </w:tr>
      <w:tr w:rsidR="00232645" w:rsidRPr="000247E1" w14:paraId="3EC9D22B" w14:textId="77777777" w:rsidTr="00C07AFA">
        <w:trPr>
          <w:trHeight w:val="20"/>
        </w:trPr>
        <w:tc>
          <w:tcPr>
            <w:tcW w:w="723" w:type="dxa"/>
            <w:tcBorders>
              <w:right w:val="nil"/>
            </w:tcBorders>
            <w:vAlign w:val="center"/>
          </w:tcPr>
          <w:p w14:paraId="13B09912" w14:textId="77777777" w:rsidR="00232645" w:rsidRPr="000247E1" w:rsidRDefault="00232645" w:rsidP="00C07AFA">
            <w:r w:rsidRPr="000247E1">
              <w:t>2.2a</w:t>
            </w:r>
          </w:p>
        </w:tc>
        <w:tc>
          <w:tcPr>
            <w:tcW w:w="8116" w:type="dxa"/>
          </w:tcPr>
          <w:p w14:paraId="78ECF2D8" w14:textId="77777777" w:rsidR="00232645" w:rsidRPr="000247E1" w:rsidRDefault="00232645" w:rsidP="00C07AFA">
            <w:r w:rsidRPr="000247E1">
              <w:t>U studijního programu vysoká škola prokazuje souvislost a propojení s tvůrčí činností vysoké školy.</w:t>
            </w:r>
          </w:p>
        </w:tc>
        <w:tc>
          <w:tcPr>
            <w:tcW w:w="341" w:type="dxa"/>
            <w:shd w:val="clear" w:color="auto" w:fill="FFE599"/>
            <w:vAlign w:val="center"/>
          </w:tcPr>
          <w:p w14:paraId="352D4839" w14:textId="77777777" w:rsidR="00232645" w:rsidRPr="000247E1" w:rsidRDefault="00232645" w:rsidP="00C07AFA">
            <w:r w:rsidRPr="000247E1">
              <w:t>X</w:t>
            </w:r>
          </w:p>
        </w:tc>
        <w:tc>
          <w:tcPr>
            <w:tcW w:w="341" w:type="dxa"/>
            <w:vAlign w:val="center"/>
          </w:tcPr>
          <w:p w14:paraId="25388102" w14:textId="77777777" w:rsidR="00232645" w:rsidRPr="000247E1" w:rsidRDefault="00232645" w:rsidP="00C07AFA"/>
        </w:tc>
        <w:tc>
          <w:tcPr>
            <w:tcW w:w="341" w:type="dxa"/>
            <w:shd w:val="clear" w:color="auto" w:fill="B4C6E7"/>
            <w:vAlign w:val="center"/>
          </w:tcPr>
          <w:p w14:paraId="03B9FC74" w14:textId="77777777" w:rsidR="00232645" w:rsidRPr="000247E1" w:rsidRDefault="00232645" w:rsidP="00C07AFA">
            <w:r w:rsidRPr="000247E1">
              <w:t>X</w:t>
            </w:r>
          </w:p>
        </w:tc>
        <w:tc>
          <w:tcPr>
            <w:tcW w:w="341" w:type="dxa"/>
            <w:vAlign w:val="center"/>
          </w:tcPr>
          <w:p w14:paraId="11168FA3" w14:textId="77777777" w:rsidR="00232645" w:rsidRPr="000247E1" w:rsidRDefault="00232645" w:rsidP="00C07AFA"/>
        </w:tc>
        <w:tc>
          <w:tcPr>
            <w:tcW w:w="341" w:type="dxa"/>
            <w:shd w:val="clear" w:color="auto" w:fill="C5E0B3"/>
            <w:vAlign w:val="center"/>
          </w:tcPr>
          <w:p w14:paraId="29911B1C" w14:textId="77777777" w:rsidR="00232645" w:rsidRPr="000247E1" w:rsidRDefault="00232645" w:rsidP="00C07AFA"/>
        </w:tc>
      </w:tr>
      <w:tr w:rsidR="00232645" w:rsidRPr="000247E1" w14:paraId="0203FD0B" w14:textId="77777777" w:rsidTr="00C07AFA">
        <w:trPr>
          <w:trHeight w:val="20"/>
        </w:trPr>
        <w:tc>
          <w:tcPr>
            <w:tcW w:w="723" w:type="dxa"/>
            <w:tcBorders>
              <w:right w:val="nil"/>
            </w:tcBorders>
            <w:vAlign w:val="center"/>
          </w:tcPr>
          <w:p w14:paraId="5F90A305" w14:textId="77777777" w:rsidR="00232645" w:rsidRPr="000247E1" w:rsidRDefault="00232645" w:rsidP="00C07AFA">
            <w:r w:rsidRPr="000247E1">
              <w:t>2.2p</w:t>
            </w:r>
          </w:p>
        </w:tc>
        <w:tc>
          <w:tcPr>
            <w:tcW w:w="8116" w:type="dxa"/>
          </w:tcPr>
          <w:p w14:paraId="4ACAEA21" w14:textId="77777777" w:rsidR="00232645" w:rsidRPr="000247E1" w:rsidRDefault="00232645" w:rsidP="00C07AFA">
            <w:r w:rsidRPr="000247E1">
              <w:t>U studijního programu vysoká škola prokazuje spolupráci v daném studijním programu s praxí.</w:t>
            </w:r>
          </w:p>
        </w:tc>
        <w:tc>
          <w:tcPr>
            <w:tcW w:w="341" w:type="dxa"/>
            <w:shd w:val="clear" w:color="auto" w:fill="FFE599"/>
            <w:vAlign w:val="center"/>
          </w:tcPr>
          <w:p w14:paraId="6584E2BB" w14:textId="77777777" w:rsidR="00232645" w:rsidRPr="000247E1" w:rsidRDefault="00232645" w:rsidP="00C07AFA"/>
        </w:tc>
        <w:tc>
          <w:tcPr>
            <w:tcW w:w="341" w:type="dxa"/>
            <w:vAlign w:val="center"/>
          </w:tcPr>
          <w:p w14:paraId="35FB0B9B" w14:textId="77777777" w:rsidR="00232645" w:rsidRPr="000247E1" w:rsidRDefault="00232645" w:rsidP="00C07AFA">
            <w:r w:rsidRPr="000247E1">
              <w:t>X</w:t>
            </w:r>
          </w:p>
        </w:tc>
        <w:tc>
          <w:tcPr>
            <w:tcW w:w="341" w:type="dxa"/>
            <w:shd w:val="clear" w:color="auto" w:fill="B4C6E7"/>
            <w:vAlign w:val="center"/>
          </w:tcPr>
          <w:p w14:paraId="7AF913D2" w14:textId="77777777" w:rsidR="00232645" w:rsidRPr="000247E1" w:rsidRDefault="00232645" w:rsidP="00C07AFA"/>
        </w:tc>
        <w:tc>
          <w:tcPr>
            <w:tcW w:w="341" w:type="dxa"/>
            <w:vAlign w:val="center"/>
          </w:tcPr>
          <w:p w14:paraId="407A4950" w14:textId="77777777" w:rsidR="00232645" w:rsidRPr="000247E1" w:rsidRDefault="00232645" w:rsidP="00C07AFA">
            <w:r w:rsidRPr="000247E1">
              <w:t>X</w:t>
            </w:r>
          </w:p>
        </w:tc>
        <w:tc>
          <w:tcPr>
            <w:tcW w:w="341" w:type="dxa"/>
            <w:shd w:val="clear" w:color="auto" w:fill="C5E0B3"/>
            <w:vAlign w:val="center"/>
          </w:tcPr>
          <w:p w14:paraId="2E5B5CCD" w14:textId="77777777" w:rsidR="00232645" w:rsidRPr="000247E1" w:rsidRDefault="00232645" w:rsidP="00C07AFA"/>
        </w:tc>
      </w:tr>
      <w:tr w:rsidR="00232645" w:rsidRPr="000247E1" w14:paraId="27CE715C" w14:textId="77777777" w:rsidTr="00C07AFA">
        <w:trPr>
          <w:trHeight w:val="20"/>
        </w:trPr>
        <w:tc>
          <w:tcPr>
            <w:tcW w:w="723" w:type="dxa"/>
            <w:tcBorders>
              <w:right w:val="nil"/>
            </w:tcBorders>
            <w:vAlign w:val="center"/>
          </w:tcPr>
          <w:p w14:paraId="6E0F36EE" w14:textId="77777777" w:rsidR="00232645" w:rsidRPr="000247E1" w:rsidRDefault="00232645" w:rsidP="00C07AFA">
            <w:r w:rsidRPr="000247E1">
              <w:t>2.2d</w:t>
            </w:r>
          </w:p>
        </w:tc>
        <w:tc>
          <w:tcPr>
            <w:tcW w:w="8116" w:type="dxa"/>
          </w:tcPr>
          <w:p w14:paraId="58BB418C" w14:textId="77777777" w:rsidR="00232645" w:rsidRPr="000247E1" w:rsidRDefault="00232645" w:rsidP="00C07AFA">
            <w:r w:rsidRPr="000247E1">
              <w:t>U studijního programu vysoká škola prokazuje souvislost a propojení s vědeckou nebo uměleckou činností vysoké školy.</w:t>
            </w:r>
          </w:p>
        </w:tc>
        <w:tc>
          <w:tcPr>
            <w:tcW w:w="341" w:type="dxa"/>
            <w:shd w:val="clear" w:color="auto" w:fill="FFE599"/>
            <w:vAlign w:val="center"/>
          </w:tcPr>
          <w:p w14:paraId="22CE76CC" w14:textId="77777777" w:rsidR="00232645" w:rsidRPr="000247E1" w:rsidRDefault="00232645" w:rsidP="00C07AFA"/>
        </w:tc>
        <w:tc>
          <w:tcPr>
            <w:tcW w:w="341" w:type="dxa"/>
            <w:vAlign w:val="center"/>
          </w:tcPr>
          <w:p w14:paraId="65B028E7" w14:textId="77777777" w:rsidR="00232645" w:rsidRPr="000247E1" w:rsidRDefault="00232645" w:rsidP="00C07AFA"/>
        </w:tc>
        <w:tc>
          <w:tcPr>
            <w:tcW w:w="341" w:type="dxa"/>
            <w:shd w:val="clear" w:color="auto" w:fill="B4C6E7"/>
            <w:vAlign w:val="center"/>
          </w:tcPr>
          <w:p w14:paraId="321E19FC" w14:textId="77777777" w:rsidR="00232645" w:rsidRPr="000247E1" w:rsidRDefault="00232645" w:rsidP="00C07AFA"/>
        </w:tc>
        <w:tc>
          <w:tcPr>
            <w:tcW w:w="341" w:type="dxa"/>
            <w:vAlign w:val="center"/>
          </w:tcPr>
          <w:p w14:paraId="47D799E2" w14:textId="77777777" w:rsidR="00232645" w:rsidRPr="000247E1" w:rsidRDefault="00232645" w:rsidP="00C07AFA"/>
        </w:tc>
        <w:tc>
          <w:tcPr>
            <w:tcW w:w="341" w:type="dxa"/>
            <w:shd w:val="clear" w:color="auto" w:fill="C5E0B3"/>
            <w:vAlign w:val="center"/>
          </w:tcPr>
          <w:p w14:paraId="35375BED" w14:textId="77777777" w:rsidR="00232645" w:rsidRPr="000247E1" w:rsidRDefault="00232645" w:rsidP="00C07AFA">
            <w:r w:rsidRPr="000247E1">
              <w:t>X</w:t>
            </w:r>
          </w:p>
        </w:tc>
      </w:tr>
      <w:tr w:rsidR="00232645" w:rsidRPr="000247E1" w14:paraId="2FA0BD83" w14:textId="77777777" w:rsidTr="00C07AFA">
        <w:trPr>
          <w:trHeight w:val="20"/>
        </w:trPr>
        <w:tc>
          <w:tcPr>
            <w:tcW w:w="723" w:type="dxa"/>
            <w:tcBorders>
              <w:right w:val="nil"/>
            </w:tcBorders>
            <w:vAlign w:val="center"/>
          </w:tcPr>
          <w:p w14:paraId="35DF9D3B" w14:textId="77777777" w:rsidR="00232645" w:rsidRPr="000247E1" w:rsidRDefault="00232645" w:rsidP="00C07AFA">
            <w:r w:rsidRPr="000247E1">
              <w:t>2.3</w:t>
            </w:r>
          </w:p>
        </w:tc>
        <w:tc>
          <w:tcPr>
            <w:tcW w:w="8116" w:type="dxa"/>
          </w:tcPr>
          <w:p w14:paraId="5E9FACDC" w14:textId="77777777" w:rsidR="00232645" w:rsidRPr="000247E1" w:rsidRDefault="00232645" w:rsidP="00C07AFA">
            <w:r w:rsidRPr="000247E1">
              <w:t>Vysokou školou je zohledněn mezinárodní rozměr studijního programu, s přihlédnutím k typu a případnému profilu studijního programu.</w:t>
            </w:r>
          </w:p>
        </w:tc>
        <w:tc>
          <w:tcPr>
            <w:tcW w:w="341" w:type="dxa"/>
            <w:shd w:val="clear" w:color="auto" w:fill="FFE599"/>
            <w:vAlign w:val="center"/>
          </w:tcPr>
          <w:p w14:paraId="2EB75841" w14:textId="77777777" w:rsidR="00232645" w:rsidRPr="000247E1" w:rsidRDefault="00232645" w:rsidP="00C07AFA">
            <w:r w:rsidRPr="000247E1">
              <w:t>X</w:t>
            </w:r>
          </w:p>
        </w:tc>
        <w:tc>
          <w:tcPr>
            <w:tcW w:w="341" w:type="dxa"/>
            <w:vAlign w:val="center"/>
          </w:tcPr>
          <w:p w14:paraId="4AC17168" w14:textId="77777777" w:rsidR="00232645" w:rsidRPr="000247E1" w:rsidRDefault="00232645" w:rsidP="00C07AFA">
            <w:r w:rsidRPr="000247E1">
              <w:t>X</w:t>
            </w:r>
          </w:p>
        </w:tc>
        <w:tc>
          <w:tcPr>
            <w:tcW w:w="341" w:type="dxa"/>
            <w:shd w:val="clear" w:color="auto" w:fill="B4C6E7"/>
            <w:vAlign w:val="center"/>
          </w:tcPr>
          <w:p w14:paraId="7A287AAB" w14:textId="77777777" w:rsidR="00232645" w:rsidRPr="000247E1" w:rsidRDefault="00232645" w:rsidP="00C07AFA">
            <w:r w:rsidRPr="000247E1">
              <w:t>X</w:t>
            </w:r>
          </w:p>
        </w:tc>
        <w:tc>
          <w:tcPr>
            <w:tcW w:w="341" w:type="dxa"/>
            <w:vAlign w:val="center"/>
          </w:tcPr>
          <w:p w14:paraId="7DF6F4CB" w14:textId="77777777" w:rsidR="00232645" w:rsidRPr="000247E1" w:rsidRDefault="00232645" w:rsidP="00C07AFA">
            <w:r w:rsidRPr="000247E1">
              <w:t>X</w:t>
            </w:r>
          </w:p>
        </w:tc>
        <w:tc>
          <w:tcPr>
            <w:tcW w:w="341" w:type="dxa"/>
            <w:shd w:val="clear" w:color="auto" w:fill="C5E0B3"/>
            <w:vAlign w:val="center"/>
          </w:tcPr>
          <w:p w14:paraId="061A078F" w14:textId="77777777" w:rsidR="00232645" w:rsidRPr="000247E1" w:rsidRDefault="00232645" w:rsidP="00C07AFA">
            <w:r w:rsidRPr="000247E1">
              <w:t>X</w:t>
            </w:r>
          </w:p>
        </w:tc>
      </w:tr>
      <w:tr w:rsidR="00232645" w:rsidRPr="000247E1" w14:paraId="4E812728" w14:textId="77777777" w:rsidTr="00C07AFA">
        <w:trPr>
          <w:trHeight w:val="20"/>
        </w:trPr>
        <w:tc>
          <w:tcPr>
            <w:tcW w:w="723" w:type="dxa"/>
            <w:tcBorders>
              <w:right w:val="nil"/>
            </w:tcBorders>
            <w:vAlign w:val="center"/>
          </w:tcPr>
          <w:p w14:paraId="449305C9" w14:textId="77777777" w:rsidR="00232645" w:rsidRPr="000247E1" w:rsidRDefault="00232645" w:rsidP="00C07AFA">
            <w:r w:rsidRPr="000247E1">
              <w:t>2.4</w:t>
            </w:r>
          </w:p>
        </w:tc>
        <w:tc>
          <w:tcPr>
            <w:tcW w:w="8116" w:type="dxa"/>
          </w:tcPr>
          <w:p w14:paraId="5751B687" w14:textId="77777777" w:rsidR="00232645" w:rsidRPr="000247E1" w:rsidRDefault="00232645" w:rsidP="00C07AFA">
            <w:r w:rsidRPr="000247E1">
              <w:t>Odborné znalosti, odborné dovednosti a obecné způsobilosti, které si absolventi studijního programu osvojují, jsou v souladu s daným typem a případným profilem studijního programu.</w:t>
            </w:r>
          </w:p>
        </w:tc>
        <w:tc>
          <w:tcPr>
            <w:tcW w:w="341" w:type="dxa"/>
            <w:shd w:val="clear" w:color="auto" w:fill="FFE599"/>
            <w:vAlign w:val="center"/>
          </w:tcPr>
          <w:p w14:paraId="74D42FF5" w14:textId="77777777" w:rsidR="00232645" w:rsidRPr="000247E1" w:rsidRDefault="00232645" w:rsidP="00C07AFA">
            <w:r w:rsidRPr="000247E1">
              <w:t>X</w:t>
            </w:r>
          </w:p>
        </w:tc>
        <w:tc>
          <w:tcPr>
            <w:tcW w:w="341" w:type="dxa"/>
            <w:vAlign w:val="center"/>
          </w:tcPr>
          <w:p w14:paraId="0B40BED2" w14:textId="77777777" w:rsidR="00232645" w:rsidRPr="000247E1" w:rsidRDefault="00232645" w:rsidP="00C07AFA">
            <w:r w:rsidRPr="000247E1">
              <w:t>X</w:t>
            </w:r>
          </w:p>
        </w:tc>
        <w:tc>
          <w:tcPr>
            <w:tcW w:w="341" w:type="dxa"/>
            <w:shd w:val="clear" w:color="auto" w:fill="B4C6E7"/>
            <w:vAlign w:val="center"/>
          </w:tcPr>
          <w:p w14:paraId="4DE538A8" w14:textId="77777777" w:rsidR="00232645" w:rsidRPr="000247E1" w:rsidRDefault="00232645" w:rsidP="00C07AFA">
            <w:r w:rsidRPr="000247E1">
              <w:t>X</w:t>
            </w:r>
          </w:p>
        </w:tc>
        <w:tc>
          <w:tcPr>
            <w:tcW w:w="341" w:type="dxa"/>
            <w:vAlign w:val="center"/>
          </w:tcPr>
          <w:p w14:paraId="6DBB71F9" w14:textId="77777777" w:rsidR="00232645" w:rsidRPr="000247E1" w:rsidRDefault="00232645" w:rsidP="00C07AFA">
            <w:r w:rsidRPr="000247E1">
              <w:t>X</w:t>
            </w:r>
          </w:p>
        </w:tc>
        <w:tc>
          <w:tcPr>
            <w:tcW w:w="341" w:type="dxa"/>
            <w:shd w:val="clear" w:color="auto" w:fill="C5E0B3"/>
            <w:vAlign w:val="center"/>
          </w:tcPr>
          <w:p w14:paraId="4B1061B5" w14:textId="77777777" w:rsidR="00232645" w:rsidRPr="000247E1" w:rsidRDefault="00232645" w:rsidP="00C07AFA">
            <w:r w:rsidRPr="000247E1">
              <w:t>X</w:t>
            </w:r>
          </w:p>
        </w:tc>
      </w:tr>
      <w:tr w:rsidR="00232645" w:rsidRPr="000247E1" w14:paraId="1B756FAB" w14:textId="77777777" w:rsidTr="00C07AFA">
        <w:trPr>
          <w:trHeight w:val="20"/>
        </w:trPr>
        <w:tc>
          <w:tcPr>
            <w:tcW w:w="723" w:type="dxa"/>
            <w:tcBorders>
              <w:right w:val="nil"/>
            </w:tcBorders>
            <w:vAlign w:val="center"/>
          </w:tcPr>
          <w:p w14:paraId="4BC81188" w14:textId="77777777" w:rsidR="00232645" w:rsidRPr="000247E1" w:rsidRDefault="00232645" w:rsidP="00C07AFA">
            <w:r w:rsidRPr="000247E1">
              <w:t>2.5</w:t>
            </w:r>
          </w:p>
        </w:tc>
        <w:tc>
          <w:tcPr>
            <w:tcW w:w="8116" w:type="dxa"/>
          </w:tcPr>
          <w:p w14:paraId="55556CBD" w14:textId="77777777" w:rsidR="00232645" w:rsidRPr="000247E1" w:rsidRDefault="00232645" w:rsidP="00C07AFA">
            <w:r w:rsidRPr="000247E1">
              <w:t>Studijní program je koncipován tak, aby student v průběhu studia při plnění studijních povinností prokázal schopnost používat získané odborné znalosti, odborné dovednosti a obecné způsobilosti alespoň v jednom cizím jazyce.</w:t>
            </w:r>
          </w:p>
        </w:tc>
        <w:tc>
          <w:tcPr>
            <w:tcW w:w="341" w:type="dxa"/>
            <w:shd w:val="clear" w:color="auto" w:fill="FFE599"/>
            <w:vAlign w:val="center"/>
          </w:tcPr>
          <w:p w14:paraId="493982CC" w14:textId="77777777" w:rsidR="00232645" w:rsidRPr="000247E1" w:rsidRDefault="00232645" w:rsidP="00C07AFA">
            <w:r w:rsidRPr="000247E1">
              <w:t>X</w:t>
            </w:r>
          </w:p>
        </w:tc>
        <w:tc>
          <w:tcPr>
            <w:tcW w:w="341" w:type="dxa"/>
            <w:vAlign w:val="center"/>
          </w:tcPr>
          <w:p w14:paraId="3E5BBAC7" w14:textId="77777777" w:rsidR="00232645" w:rsidRPr="000247E1" w:rsidRDefault="00232645" w:rsidP="00C07AFA">
            <w:r w:rsidRPr="000247E1">
              <w:t>X</w:t>
            </w:r>
          </w:p>
        </w:tc>
        <w:tc>
          <w:tcPr>
            <w:tcW w:w="341" w:type="dxa"/>
            <w:shd w:val="clear" w:color="auto" w:fill="B4C6E7"/>
            <w:vAlign w:val="center"/>
          </w:tcPr>
          <w:p w14:paraId="601948FF" w14:textId="77777777" w:rsidR="00232645" w:rsidRPr="000247E1" w:rsidRDefault="00232645" w:rsidP="00C07AFA">
            <w:r w:rsidRPr="000247E1">
              <w:t>X</w:t>
            </w:r>
          </w:p>
        </w:tc>
        <w:tc>
          <w:tcPr>
            <w:tcW w:w="341" w:type="dxa"/>
            <w:vAlign w:val="center"/>
          </w:tcPr>
          <w:p w14:paraId="45123D45" w14:textId="77777777" w:rsidR="00232645" w:rsidRPr="000247E1" w:rsidRDefault="00232645" w:rsidP="00C07AFA">
            <w:r w:rsidRPr="000247E1">
              <w:t>X</w:t>
            </w:r>
          </w:p>
        </w:tc>
        <w:tc>
          <w:tcPr>
            <w:tcW w:w="341" w:type="dxa"/>
            <w:shd w:val="clear" w:color="auto" w:fill="C5E0B3"/>
            <w:vAlign w:val="center"/>
          </w:tcPr>
          <w:p w14:paraId="67C569B7" w14:textId="77777777" w:rsidR="00232645" w:rsidRPr="000247E1" w:rsidRDefault="00232645" w:rsidP="00C07AFA">
            <w:r w:rsidRPr="000247E1">
              <w:t>X</w:t>
            </w:r>
          </w:p>
        </w:tc>
      </w:tr>
      <w:tr w:rsidR="00232645" w:rsidRPr="000247E1" w14:paraId="7AE0C99F" w14:textId="77777777" w:rsidTr="00C07AFA">
        <w:trPr>
          <w:trHeight w:val="20"/>
        </w:trPr>
        <w:tc>
          <w:tcPr>
            <w:tcW w:w="723" w:type="dxa"/>
            <w:tcBorders>
              <w:right w:val="nil"/>
            </w:tcBorders>
            <w:vAlign w:val="center"/>
          </w:tcPr>
          <w:p w14:paraId="0349B2F7" w14:textId="77777777" w:rsidR="00232645" w:rsidRPr="000247E1" w:rsidRDefault="00232645" w:rsidP="00C07AFA">
            <w:r w:rsidRPr="000247E1">
              <w:t>2.6a</w:t>
            </w:r>
          </w:p>
        </w:tc>
        <w:tc>
          <w:tcPr>
            <w:tcW w:w="8116" w:type="dxa"/>
          </w:tcPr>
          <w:p w14:paraId="3D6357EA" w14:textId="77777777" w:rsidR="00232645" w:rsidRPr="000247E1" w:rsidRDefault="00232645" w:rsidP="00C07AFA">
            <w:r w:rsidRPr="000247E1">
              <w:t>Vysoká škola má nastavena funkční pravidla a podmínky pro vytváření studijních plánů, včetně vymezení případné praktické výuky realizované případně i u jiné fyzické nebo právnické osoby a délky této praktické výuky, přičemž studijní plán je sestaven tak, aby umožňoval studentům zejména získání teoretických znalostí potřebných pro výkon povolání včetně uplatnění v tvůrčí činnosti a dále osvojení nezbytných praktických dovedností.</w:t>
            </w:r>
          </w:p>
        </w:tc>
        <w:tc>
          <w:tcPr>
            <w:tcW w:w="341" w:type="dxa"/>
            <w:shd w:val="clear" w:color="auto" w:fill="FFE599"/>
            <w:vAlign w:val="center"/>
          </w:tcPr>
          <w:p w14:paraId="27308FF7" w14:textId="77777777" w:rsidR="00232645" w:rsidRPr="000247E1" w:rsidRDefault="00232645" w:rsidP="00C07AFA">
            <w:r w:rsidRPr="000247E1">
              <w:t>X</w:t>
            </w:r>
          </w:p>
        </w:tc>
        <w:tc>
          <w:tcPr>
            <w:tcW w:w="341" w:type="dxa"/>
            <w:vAlign w:val="center"/>
          </w:tcPr>
          <w:p w14:paraId="0D0FCD0D" w14:textId="77777777" w:rsidR="00232645" w:rsidRPr="000247E1" w:rsidRDefault="00232645" w:rsidP="00C07AFA"/>
        </w:tc>
        <w:tc>
          <w:tcPr>
            <w:tcW w:w="341" w:type="dxa"/>
            <w:shd w:val="clear" w:color="auto" w:fill="B4C6E7"/>
            <w:vAlign w:val="center"/>
          </w:tcPr>
          <w:p w14:paraId="323A28CA" w14:textId="77777777" w:rsidR="00232645" w:rsidRPr="000247E1" w:rsidRDefault="00232645" w:rsidP="00C07AFA">
            <w:r w:rsidRPr="000247E1">
              <w:t>X</w:t>
            </w:r>
          </w:p>
        </w:tc>
        <w:tc>
          <w:tcPr>
            <w:tcW w:w="341" w:type="dxa"/>
            <w:vAlign w:val="center"/>
          </w:tcPr>
          <w:p w14:paraId="7C3BA8A4" w14:textId="77777777" w:rsidR="00232645" w:rsidRPr="000247E1" w:rsidRDefault="00232645" w:rsidP="00C07AFA"/>
        </w:tc>
        <w:tc>
          <w:tcPr>
            <w:tcW w:w="341" w:type="dxa"/>
            <w:shd w:val="clear" w:color="auto" w:fill="C5E0B3"/>
            <w:vAlign w:val="center"/>
          </w:tcPr>
          <w:p w14:paraId="17C1A4ED" w14:textId="77777777" w:rsidR="00232645" w:rsidRPr="000247E1" w:rsidRDefault="00232645" w:rsidP="00C07AFA"/>
        </w:tc>
      </w:tr>
      <w:tr w:rsidR="00232645" w:rsidRPr="000247E1" w14:paraId="7ADA7D20" w14:textId="77777777" w:rsidTr="00C07AFA">
        <w:trPr>
          <w:trHeight w:val="20"/>
        </w:trPr>
        <w:tc>
          <w:tcPr>
            <w:tcW w:w="723" w:type="dxa"/>
            <w:tcBorders>
              <w:right w:val="nil"/>
            </w:tcBorders>
            <w:vAlign w:val="center"/>
          </w:tcPr>
          <w:p w14:paraId="1CA3DB70" w14:textId="77777777" w:rsidR="00232645" w:rsidRPr="000247E1" w:rsidRDefault="00232645" w:rsidP="00C07AFA">
            <w:r w:rsidRPr="000247E1">
              <w:t>2.6p</w:t>
            </w:r>
          </w:p>
        </w:tc>
        <w:tc>
          <w:tcPr>
            <w:tcW w:w="8116" w:type="dxa"/>
          </w:tcPr>
          <w:p w14:paraId="55262922" w14:textId="77777777" w:rsidR="00232645" w:rsidRPr="000247E1" w:rsidRDefault="00232645" w:rsidP="00C07AFA">
            <w:r w:rsidRPr="000247E1">
              <w:t>Vysoká škola má nastavena funkční pravidla a podmínky pro vytváření studijních plánů, včetně vymezení praktické výuky realizované případně i u jiné fyzické nebo právnické osoby a délky této praktické výuky, přičemž studijní plán je sestaven tak, aby umožňoval studentům zejména zvládnutí praktických dovedností potřebných k výkonu povolání podložené získáním nezbytných teoretických znalostí.</w:t>
            </w:r>
          </w:p>
        </w:tc>
        <w:tc>
          <w:tcPr>
            <w:tcW w:w="341" w:type="dxa"/>
            <w:shd w:val="clear" w:color="auto" w:fill="FFE599"/>
            <w:vAlign w:val="center"/>
          </w:tcPr>
          <w:p w14:paraId="3404E833" w14:textId="77777777" w:rsidR="00232645" w:rsidRPr="000247E1" w:rsidRDefault="00232645" w:rsidP="00C07AFA"/>
        </w:tc>
        <w:tc>
          <w:tcPr>
            <w:tcW w:w="341" w:type="dxa"/>
            <w:vAlign w:val="center"/>
          </w:tcPr>
          <w:p w14:paraId="3B4CC71E" w14:textId="77777777" w:rsidR="00232645" w:rsidRPr="000247E1" w:rsidRDefault="00232645" w:rsidP="00C07AFA">
            <w:r w:rsidRPr="000247E1">
              <w:t>X</w:t>
            </w:r>
          </w:p>
        </w:tc>
        <w:tc>
          <w:tcPr>
            <w:tcW w:w="341" w:type="dxa"/>
            <w:shd w:val="clear" w:color="auto" w:fill="B4C6E7"/>
            <w:vAlign w:val="center"/>
          </w:tcPr>
          <w:p w14:paraId="0B7F9488" w14:textId="77777777" w:rsidR="00232645" w:rsidRPr="000247E1" w:rsidRDefault="00232645" w:rsidP="00C07AFA"/>
        </w:tc>
        <w:tc>
          <w:tcPr>
            <w:tcW w:w="341" w:type="dxa"/>
            <w:vAlign w:val="center"/>
          </w:tcPr>
          <w:p w14:paraId="3871D596" w14:textId="77777777" w:rsidR="00232645" w:rsidRPr="000247E1" w:rsidRDefault="00232645" w:rsidP="00C07AFA">
            <w:r w:rsidRPr="000247E1">
              <w:t>X</w:t>
            </w:r>
          </w:p>
        </w:tc>
        <w:tc>
          <w:tcPr>
            <w:tcW w:w="341" w:type="dxa"/>
            <w:shd w:val="clear" w:color="auto" w:fill="C5E0B3"/>
            <w:vAlign w:val="center"/>
          </w:tcPr>
          <w:p w14:paraId="021BAD78" w14:textId="77777777" w:rsidR="00232645" w:rsidRPr="000247E1" w:rsidRDefault="00232645" w:rsidP="00C07AFA"/>
        </w:tc>
      </w:tr>
      <w:tr w:rsidR="00232645" w:rsidRPr="000247E1" w14:paraId="4087A8D6" w14:textId="77777777" w:rsidTr="00C07AFA">
        <w:trPr>
          <w:trHeight w:val="20"/>
        </w:trPr>
        <w:tc>
          <w:tcPr>
            <w:tcW w:w="723" w:type="dxa"/>
            <w:tcBorders>
              <w:right w:val="nil"/>
            </w:tcBorders>
            <w:vAlign w:val="center"/>
          </w:tcPr>
          <w:p w14:paraId="2AFF3F19" w14:textId="77777777" w:rsidR="00232645" w:rsidRPr="000247E1" w:rsidRDefault="00232645" w:rsidP="00C07AFA">
            <w:r w:rsidRPr="000247E1">
              <w:t>2.6d</w:t>
            </w:r>
          </w:p>
        </w:tc>
        <w:tc>
          <w:tcPr>
            <w:tcW w:w="8116" w:type="dxa"/>
          </w:tcPr>
          <w:p w14:paraId="1D24600D" w14:textId="77777777" w:rsidR="00232645" w:rsidRPr="000247E1" w:rsidRDefault="00232645" w:rsidP="00C07AFA">
            <w:r w:rsidRPr="000247E1">
              <w:t>Vysoká škola má nastavena funkční pravidla a podmínky pro vytváření individuálních studijních plánů, přičemž studijní plán studijního programu je sestaven tak, aby umožňoval studentům získání znalostí a dovedností potřebných pro vědeckou nebo uměleckou činnost.</w:t>
            </w:r>
          </w:p>
        </w:tc>
        <w:tc>
          <w:tcPr>
            <w:tcW w:w="341" w:type="dxa"/>
            <w:shd w:val="clear" w:color="auto" w:fill="FFE599"/>
            <w:vAlign w:val="center"/>
          </w:tcPr>
          <w:p w14:paraId="17858E85" w14:textId="77777777" w:rsidR="00232645" w:rsidRPr="000247E1" w:rsidRDefault="00232645" w:rsidP="00C07AFA"/>
        </w:tc>
        <w:tc>
          <w:tcPr>
            <w:tcW w:w="341" w:type="dxa"/>
            <w:vAlign w:val="center"/>
          </w:tcPr>
          <w:p w14:paraId="79B935D7" w14:textId="77777777" w:rsidR="00232645" w:rsidRPr="000247E1" w:rsidRDefault="00232645" w:rsidP="00C07AFA"/>
        </w:tc>
        <w:tc>
          <w:tcPr>
            <w:tcW w:w="341" w:type="dxa"/>
            <w:shd w:val="clear" w:color="auto" w:fill="B4C6E7"/>
            <w:vAlign w:val="center"/>
          </w:tcPr>
          <w:p w14:paraId="51537BC8" w14:textId="77777777" w:rsidR="00232645" w:rsidRPr="000247E1" w:rsidRDefault="00232645" w:rsidP="00C07AFA"/>
        </w:tc>
        <w:tc>
          <w:tcPr>
            <w:tcW w:w="341" w:type="dxa"/>
            <w:vAlign w:val="center"/>
          </w:tcPr>
          <w:p w14:paraId="0AC0791B" w14:textId="77777777" w:rsidR="00232645" w:rsidRPr="000247E1" w:rsidRDefault="00232645" w:rsidP="00C07AFA"/>
        </w:tc>
        <w:tc>
          <w:tcPr>
            <w:tcW w:w="341" w:type="dxa"/>
            <w:shd w:val="clear" w:color="auto" w:fill="C5E0B3"/>
            <w:vAlign w:val="center"/>
          </w:tcPr>
          <w:p w14:paraId="14F2C54C" w14:textId="77777777" w:rsidR="00232645" w:rsidRPr="000247E1" w:rsidRDefault="00232645" w:rsidP="00C07AFA">
            <w:r w:rsidRPr="000247E1">
              <w:t>X</w:t>
            </w:r>
          </w:p>
        </w:tc>
      </w:tr>
      <w:tr w:rsidR="00232645" w:rsidRPr="000247E1" w14:paraId="0675043E" w14:textId="77777777" w:rsidTr="00C07AFA">
        <w:trPr>
          <w:trHeight w:val="20"/>
        </w:trPr>
        <w:tc>
          <w:tcPr>
            <w:tcW w:w="723" w:type="dxa"/>
            <w:tcBorders>
              <w:right w:val="nil"/>
            </w:tcBorders>
            <w:vAlign w:val="center"/>
          </w:tcPr>
          <w:p w14:paraId="2F64E45F" w14:textId="77777777" w:rsidR="00232645" w:rsidRPr="000247E1" w:rsidRDefault="00232645" w:rsidP="00C07AFA">
            <w:r w:rsidRPr="000247E1">
              <w:t>2.7</w:t>
            </w:r>
          </w:p>
        </w:tc>
        <w:tc>
          <w:tcPr>
            <w:tcW w:w="8116" w:type="dxa"/>
          </w:tcPr>
          <w:p w14:paraId="4C99E70E" w14:textId="77777777" w:rsidR="00232645" w:rsidRPr="000247E1" w:rsidRDefault="00232645" w:rsidP="00C07AFA">
            <w:r w:rsidRPr="000247E1">
              <w:t>Studijní program má vymezeno rámcové uplatnění absolventů studijního programu a typické pracovní pozice, které může absolvent zastávat.</w:t>
            </w:r>
          </w:p>
        </w:tc>
        <w:tc>
          <w:tcPr>
            <w:tcW w:w="341" w:type="dxa"/>
            <w:shd w:val="clear" w:color="auto" w:fill="FFE599"/>
            <w:vAlign w:val="center"/>
          </w:tcPr>
          <w:p w14:paraId="4741D60F" w14:textId="77777777" w:rsidR="00232645" w:rsidRPr="000247E1" w:rsidRDefault="00232645" w:rsidP="00C07AFA">
            <w:r w:rsidRPr="000247E1">
              <w:t>X</w:t>
            </w:r>
          </w:p>
        </w:tc>
        <w:tc>
          <w:tcPr>
            <w:tcW w:w="341" w:type="dxa"/>
            <w:vAlign w:val="center"/>
          </w:tcPr>
          <w:p w14:paraId="43BDCC59" w14:textId="77777777" w:rsidR="00232645" w:rsidRPr="000247E1" w:rsidRDefault="00232645" w:rsidP="00C07AFA">
            <w:r w:rsidRPr="000247E1">
              <w:t>X</w:t>
            </w:r>
          </w:p>
        </w:tc>
        <w:tc>
          <w:tcPr>
            <w:tcW w:w="341" w:type="dxa"/>
            <w:shd w:val="clear" w:color="auto" w:fill="B4C6E7"/>
            <w:vAlign w:val="center"/>
          </w:tcPr>
          <w:p w14:paraId="6355566F" w14:textId="77777777" w:rsidR="00232645" w:rsidRPr="000247E1" w:rsidRDefault="00232645" w:rsidP="00C07AFA">
            <w:r w:rsidRPr="000247E1">
              <w:t>X</w:t>
            </w:r>
          </w:p>
        </w:tc>
        <w:tc>
          <w:tcPr>
            <w:tcW w:w="341" w:type="dxa"/>
            <w:vAlign w:val="center"/>
          </w:tcPr>
          <w:p w14:paraId="5BE1D3F0" w14:textId="77777777" w:rsidR="00232645" w:rsidRPr="000247E1" w:rsidRDefault="00232645" w:rsidP="00C07AFA">
            <w:r w:rsidRPr="000247E1">
              <w:t>X</w:t>
            </w:r>
          </w:p>
        </w:tc>
        <w:tc>
          <w:tcPr>
            <w:tcW w:w="341" w:type="dxa"/>
            <w:shd w:val="clear" w:color="auto" w:fill="C5E0B3"/>
            <w:vAlign w:val="center"/>
          </w:tcPr>
          <w:p w14:paraId="018C8272" w14:textId="77777777" w:rsidR="00232645" w:rsidRPr="000247E1" w:rsidRDefault="00232645" w:rsidP="00C07AFA">
            <w:r w:rsidRPr="000247E1">
              <w:t>X</w:t>
            </w:r>
          </w:p>
        </w:tc>
      </w:tr>
      <w:tr w:rsidR="00232645" w:rsidRPr="000247E1" w14:paraId="57BDFEC8" w14:textId="77777777" w:rsidTr="00C07AFA">
        <w:trPr>
          <w:trHeight w:val="20"/>
        </w:trPr>
        <w:tc>
          <w:tcPr>
            <w:tcW w:w="723" w:type="dxa"/>
            <w:tcBorders>
              <w:right w:val="nil"/>
            </w:tcBorders>
            <w:vAlign w:val="center"/>
          </w:tcPr>
          <w:p w14:paraId="5230742C" w14:textId="77777777" w:rsidR="00232645" w:rsidRPr="000247E1" w:rsidRDefault="00232645" w:rsidP="00C07AFA">
            <w:r w:rsidRPr="000247E1">
              <w:t>2.8</w:t>
            </w:r>
          </w:p>
        </w:tc>
        <w:tc>
          <w:tcPr>
            <w:tcW w:w="8116" w:type="dxa"/>
          </w:tcPr>
          <w:p w14:paraId="27E5A36C" w14:textId="77777777" w:rsidR="00232645" w:rsidRPr="000247E1" w:rsidRDefault="00232645" w:rsidP="00C07AFA">
            <w:r w:rsidRPr="000247E1">
              <w:t>Standardní doba studia odpovídá průměrné studijní zátěži, obsahu a cílům studia a profilu absolventa studijního programu.</w:t>
            </w:r>
          </w:p>
        </w:tc>
        <w:tc>
          <w:tcPr>
            <w:tcW w:w="341" w:type="dxa"/>
            <w:shd w:val="clear" w:color="auto" w:fill="FFE599"/>
            <w:vAlign w:val="center"/>
          </w:tcPr>
          <w:p w14:paraId="2FBB1BE2" w14:textId="77777777" w:rsidR="00232645" w:rsidRPr="000247E1" w:rsidRDefault="00232645" w:rsidP="00C07AFA">
            <w:r w:rsidRPr="000247E1">
              <w:t>X</w:t>
            </w:r>
          </w:p>
        </w:tc>
        <w:tc>
          <w:tcPr>
            <w:tcW w:w="341" w:type="dxa"/>
            <w:vAlign w:val="center"/>
          </w:tcPr>
          <w:p w14:paraId="3829890A" w14:textId="77777777" w:rsidR="00232645" w:rsidRPr="000247E1" w:rsidRDefault="00232645" w:rsidP="00C07AFA">
            <w:r w:rsidRPr="000247E1">
              <w:t>X</w:t>
            </w:r>
          </w:p>
        </w:tc>
        <w:tc>
          <w:tcPr>
            <w:tcW w:w="341" w:type="dxa"/>
            <w:shd w:val="clear" w:color="auto" w:fill="B4C6E7"/>
            <w:vAlign w:val="center"/>
          </w:tcPr>
          <w:p w14:paraId="2C7B199A" w14:textId="77777777" w:rsidR="00232645" w:rsidRPr="000247E1" w:rsidRDefault="00232645" w:rsidP="00C07AFA">
            <w:r w:rsidRPr="000247E1">
              <w:t>X</w:t>
            </w:r>
          </w:p>
        </w:tc>
        <w:tc>
          <w:tcPr>
            <w:tcW w:w="341" w:type="dxa"/>
            <w:vAlign w:val="center"/>
          </w:tcPr>
          <w:p w14:paraId="0992020A" w14:textId="77777777" w:rsidR="00232645" w:rsidRPr="000247E1" w:rsidRDefault="00232645" w:rsidP="00C07AFA">
            <w:r w:rsidRPr="000247E1">
              <w:t>X</w:t>
            </w:r>
          </w:p>
        </w:tc>
        <w:tc>
          <w:tcPr>
            <w:tcW w:w="341" w:type="dxa"/>
            <w:shd w:val="clear" w:color="auto" w:fill="C5E0B3"/>
            <w:vAlign w:val="center"/>
          </w:tcPr>
          <w:p w14:paraId="4164EBFC" w14:textId="77777777" w:rsidR="00232645" w:rsidRPr="000247E1" w:rsidRDefault="00232645" w:rsidP="00C07AFA">
            <w:r w:rsidRPr="000247E1">
              <w:t>X</w:t>
            </w:r>
          </w:p>
        </w:tc>
      </w:tr>
      <w:tr w:rsidR="00232645" w:rsidRPr="000247E1" w14:paraId="549CC06C" w14:textId="77777777" w:rsidTr="00C07AFA">
        <w:trPr>
          <w:trHeight w:val="20"/>
        </w:trPr>
        <w:tc>
          <w:tcPr>
            <w:tcW w:w="723" w:type="dxa"/>
            <w:tcBorders>
              <w:right w:val="nil"/>
            </w:tcBorders>
            <w:vAlign w:val="center"/>
          </w:tcPr>
          <w:p w14:paraId="2EE42F80" w14:textId="77777777" w:rsidR="00232645" w:rsidRPr="000247E1" w:rsidRDefault="00232645" w:rsidP="00C07AFA">
            <w:r w:rsidRPr="000247E1">
              <w:t>2.9b</w:t>
            </w:r>
          </w:p>
        </w:tc>
        <w:tc>
          <w:tcPr>
            <w:tcW w:w="8116" w:type="dxa"/>
          </w:tcPr>
          <w:p w14:paraId="02FF0A1C" w14:textId="77777777" w:rsidR="00232645" w:rsidRPr="000247E1" w:rsidRDefault="00232645" w:rsidP="00C07AFA">
            <w:r w:rsidRPr="000247E1">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tc>
        <w:tc>
          <w:tcPr>
            <w:tcW w:w="341" w:type="dxa"/>
            <w:shd w:val="clear" w:color="auto" w:fill="FFE599"/>
            <w:vAlign w:val="center"/>
          </w:tcPr>
          <w:p w14:paraId="0D338807" w14:textId="77777777" w:rsidR="00232645" w:rsidRPr="000247E1" w:rsidRDefault="00232645" w:rsidP="00C07AFA">
            <w:r w:rsidRPr="000247E1">
              <w:t>X</w:t>
            </w:r>
          </w:p>
        </w:tc>
        <w:tc>
          <w:tcPr>
            <w:tcW w:w="341" w:type="dxa"/>
            <w:vAlign w:val="center"/>
          </w:tcPr>
          <w:p w14:paraId="0CF61C56" w14:textId="77777777" w:rsidR="00232645" w:rsidRPr="000247E1" w:rsidRDefault="00232645" w:rsidP="00C07AFA">
            <w:r w:rsidRPr="000247E1">
              <w:t>X</w:t>
            </w:r>
          </w:p>
        </w:tc>
        <w:tc>
          <w:tcPr>
            <w:tcW w:w="341" w:type="dxa"/>
            <w:shd w:val="clear" w:color="auto" w:fill="B4C6E7"/>
            <w:vAlign w:val="center"/>
          </w:tcPr>
          <w:p w14:paraId="58A9C4A8" w14:textId="77777777" w:rsidR="00232645" w:rsidRPr="000247E1" w:rsidRDefault="00232645" w:rsidP="00C07AFA"/>
        </w:tc>
        <w:tc>
          <w:tcPr>
            <w:tcW w:w="341" w:type="dxa"/>
            <w:vAlign w:val="center"/>
          </w:tcPr>
          <w:p w14:paraId="03EA3F2C" w14:textId="77777777" w:rsidR="00232645" w:rsidRPr="000247E1" w:rsidRDefault="00232645" w:rsidP="00C07AFA"/>
        </w:tc>
        <w:tc>
          <w:tcPr>
            <w:tcW w:w="341" w:type="dxa"/>
            <w:shd w:val="clear" w:color="auto" w:fill="C5E0B3"/>
            <w:vAlign w:val="center"/>
          </w:tcPr>
          <w:p w14:paraId="4C863B46" w14:textId="77777777" w:rsidR="00232645" w:rsidRPr="000247E1" w:rsidRDefault="00232645" w:rsidP="00C07AFA"/>
        </w:tc>
      </w:tr>
      <w:tr w:rsidR="00232645" w:rsidRPr="000247E1" w14:paraId="489CA997" w14:textId="77777777" w:rsidTr="00C07AFA">
        <w:trPr>
          <w:trHeight w:val="20"/>
        </w:trPr>
        <w:tc>
          <w:tcPr>
            <w:tcW w:w="723" w:type="dxa"/>
            <w:tcBorders>
              <w:right w:val="nil"/>
            </w:tcBorders>
            <w:vAlign w:val="center"/>
          </w:tcPr>
          <w:p w14:paraId="1C8EE0D4" w14:textId="77777777" w:rsidR="00232645" w:rsidRPr="000247E1" w:rsidRDefault="00232645" w:rsidP="00C07AFA">
            <w:r w:rsidRPr="000247E1">
              <w:t>2.9m</w:t>
            </w:r>
          </w:p>
        </w:tc>
        <w:tc>
          <w:tcPr>
            <w:tcW w:w="8116" w:type="dxa"/>
          </w:tcPr>
          <w:p w14:paraId="3053E694" w14:textId="77777777" w:rsidR="00232645" w:rsidRPr="000247E1" w:rsidRDefault="00232645" w:rsidP="00C07AFA">
            <w:r w:rsidRPr="000247E1">
              <w:t>Obsah studia odpovídá cílům studia a umožňuje dosažení stanoveného profilu absolventa a vychází ze soudobého stavu vědeckého poznání a tvůrčí činnosti v dané oblasti vzdělávání.</w:t>
            </w:r>
          </w:p>
        </w:tc>
        <w:tc>
          <w:tcPr>
            <w:tcW w:w="341" w:type="dxa"/>
            <w:shd w:val="clear" w:color="auto" w:fill="FFE599"/>
            <w:vAlign w:val="center"/>
          </w:tcPr>
          <w:p w14:paraId="1DC19322" w14:textId="77777777" w:rsidR="00232645" w:rsidRPr="000247E1" w:rsidRDefault="00232645" w:rsidP="00C07AFA"/>
        </w:tc>
        <w:tc>
          <w:tcPr>
            <w:tcW w:w="341" w:type="dxa"/>
            <w:vAlign w:val="center"/>
          </w:tcPr>
          <w:p w14:paraId="26365140" w14:textId="77777777" w:rsidR="00232645" w:rsidRPr="000247E1" w:rsidRDefault="00232645" w:rsidP="00C07AFA"/>
        </w:tc>
        <w:tc>
          <w:tcPr>
            <w:tcW w:w="341" w:type="dxa"/>
            <w:shd w:val="clear" w:color="auto" w:fill="B4C6E7"/>
            <w:vAlign w:val="center"/>
          </w:tcPr>
          <w:p w14:paraId="0CD7CC2F" w14:textId="77777777" w:rsidR="00232645" w:rsidRPr="000247E1" w:rsidRDefault="00232645" w:rsidP="00C07AFA">
            <w:r w:rsidRPr="000247E1">
              <w:t>X</w:t>
            </w:r>
          </w:p>
        </w:tc>
        <w:tc>
          <w:tcPr>
            <w:tcW w:w="341" w:type="dxa"/>
            <w:vAlign w:val="center"/>
          </w:tcPr>
          <w:p w14:paraId="4DC0E8F0" w14:textId="77777777" w:rsidR="00232645" w:rsidRPr="000247E1" w:rsidRDefault="00232645" w:rsidP="00C07AFA">
            <w:r w:rsidRPr="000247E1">
              <w:t>X</w:t>
            </w:r>
          </w:p>
        </w:tc>
        <w:tc>
          <w:tcPr>
            <w:tcW w:w="341" w:type="dxa"/>
            <w:shd w:val="clear" w:color="auto" w:fill="C5E0B3"/>
            <w:vAlign w:val="center"/>
          </w:tcPr>
          <w:p w14:paraId="7CB50C10" w14:textId="77777777" w:rsidR="00232645" w:rsidRPr="000247E1" w:rsidRDefault="00232645" w:rsidP="00C07AFA"/>
        </w:tc>
      </w:tr>
      <w:tr w:rsidR="00232645" w:rsidRPr="000247E1" w14:paraId="171EEB03" w14:textId="77777777" w:rsidTr="00C07AFA">
        <w:trPr>
          <w:trHeight w:val="20"/>
        </w:trPr>
        <w:tc>
          <w:tcPr>
            <w:tcW w:w="723" w:type="dxa"/>
            <w:tcBorders>
              <w:right w:val="nil"/>
            </w:tcBorders>
            <w:vAlign w:val="center"/>
          </w:tcPr>
          <w:p w14:paraId="3D22CF5C" w14:textId="77777777" w:rsidR="00232645" w:rsidRPr="000247E1" w:rsidRDefault="00232645" w:rsidP="00C07AFA">
            <w:r w:rsidRPr="000247E1">
              <w:t>2.9d</w:t>
            </w:r>
          </w:p>
        </w:tc>
        <w:tc>
          <w:tcPr>
            <w:tcW w:w="8116" w:type="dxa"/>
          </w:tcPr>
          <w:p w14:paraId="7B79DD87" w14:textId="77777777" w:rsidR="00232645" w:rsidRPr="000247E1" w:rsidRDefault="00232645" w:rsidP="00C07AFA">
            <w:r w:rsidRPr="000247E1">
              <w:t>Obsah studia odpovídá cílům studia, umožňuje dosažení stanoveného profilu absolventa a vychází ze soudobého stavu vědeckého poznání nebo umělecké tvorby v dané oblasti vzdělávání.</w:t>
            </w:r>
          </w:p>
        </w:tc>
        <w:tc>
          <w:tcPr>
            <w:tcW w:w="341" w:type="dxa"/>
            <w:shd w:val="clear" w:color="auto" w:fill="FFE599"/>
            <w:vAlign w:val="center"/>
          </w:tcPr>
          <w:p w14:paraId="0D346D78" w14:textId="77777777" w:rsidR="00232645" w:rsidRPr="000247E1" w:rsidRDefault="00232645" w:rsidP="00C07AFA"/>
        </w:tc>
        <w:tc>
          <w:tcPr>
            <w:tcW w:w="341" w:type="dxa"/>
            <w:vAlign w:val="center"/>
          </w:tcPr>
          <w:p w14:paraId="2F585DF3" w14:textId="77777777" w:rsidR="00232645" w:rsidRPr="000247E1" w:rsidRDefault="00232645" w:rsidP="00C07AFA"/>
        </w:tc>
        <w:tc>
          <w:tcPr>
            <w:tcW w:w="341" w:type="dxa"/>
            <w:shd w:val="clear" w:color="auto" w:fill="B4C6E7"/>
            <w:vAlign w:val="center"/>
          </w:tcPr>
          <w:p w14:paraId="6C190672" w14:textId="77777777" w:rsidR="00232645" w:rsidRPr="000247E1" w:rsidRDefault="00232645" w:rsidP="00C07AFA"/>
        </w:tc>
        <w:tc>
          <w:tcPr>
            <w:tcW w:w="341" w:type="dxa"/>
            <w:vAlign w:val="center"/>
          </w:tcPr>
          <w:p w14:paraId="17193515" w14:textId="77777777" w:rsidR="00232645" w:rsidRPr="000247E1" w:rsidRDefault="00232645" w:rsidP="00C07AFA"/>
        </w:tc>
        <w:tc>
          <w:tcPr>
            <w:tcW w:w="341" w:type="dxa"/>
            <w:shd w:val="clear" w:color="auto" w:fill="C5E0B3"/>
            <w:vAlign w:val="center"/>
          </w:tcPr>
          <w:p w14:paraId="3D162F3C" w14:textId="77777777" w:rsidR="00232645" w:rsidRPr="000247E1" w:rsidRDefault="00232645" w:rsidP="00C07AFA">
            <w:r w:rsidRPr="000247E1">
              <w:t>X</w:t>
            </w:r>
          </w:p>
        </w:tc>
      </w:tr>
      <w:tr w:rsidR="00232645" w:rsidRPr="000247E1" w14:paraId="4637C3D1" w14:textId="77777777" w:rsidTr="00C07AFA">
        <w:trPr>
          <w:trHeight w:val="20"/>
        </w:trPr>
        <w:tc>
          <w:tcPr>
            <w:tcW w:w="723" w:type="dxa"/>
            <w:tcBorders>
              <w:right w:val="nil"/>
            </w:tcBorders>
            <w:vAlign w:val="center"/>
          </w:tcPr>
          <w:p w14:paraId="182AA03E" w14:textId="77777777" w:rsidR="00232645" w:rsidRPr="000247E1" w:rsidRDefault="00232645" w:rsidP="00C07AFA">
            <w:r w:rsidRPr="000247E1">
              <w:t>2.10</w:t>
            </w:r>
          </w:p>
        </w:tc>
        <w:tc>
          <w:tcPr>
            <w:tcW w:w="8116" w:type="dxa"/>
          </w:tcPr>
          <w:p w14:paraId="36522F4F" w14:textId="77777777" w:rsidR="00232645" w:rsidRPr="000247E1" w:rsidRDefault="00232645" w:rsidP="00C07AFA">
            <w:r w:rsidRPr="000247E1">
              <w:t>Povinné odborné studijní předměty nejsou obsahově shodné s povinnými studijními předměty bakalářského nebo magisterského studijního programu.</w:t>
            </w:r>
          </w:p>
        </w:tc>
        <w:tc>
          <w:tcPr>
            <w:tcW w:w="341" w:type="dxa"/>
            <w:shd w:val="clear" w:color="auto" w:fill="FFE599"/>
            <w:vAlign w:val="center"/>
          </w:tcPr>
          <w:p w14:paraId="09EDB9CD" w14:textId="77777777" w:rsidR="00232645" w:rsidRPr="000247E1" w:rsidRDefault="00232645" w:rsidP="00C07AFA"/>
        </w:tc>
        <w:tc>
          <w:tcPr>
            <w:tcW w:w="341" w:type="dxa"/>
            <w:vAlign w:val="center"/>
          </w:tcPr>
          <w:p w14:paraId="7FFDA79D" w14:textId="77777777" w:rsidR="00232645" w:rsidRPr="000247E1" w:rsidRDefault="00232645" w:rsidP="00C07AFA"/>
        </w:tc>
        <w:tc>
          <w:tcPr>
            <w:tcW w:w="341" w:type="dxa"/>
            <w:shd w:val="clear" w:color="auto" w:fill="B4C6E7"/>
            <w:vAlign w:val="center"/>
          </w:tcPr>
          <w:p w14:paraId="41143070" w14:textId="77777777" w:rsidR="00232645" w:rsidRPr="000247E1" w:rsidRDefault="00232645" w:rsidP="00C07AFA"/>
        </w:tc>
        <w:tc>
          <w:tcPr>
            <w:tcW w:w="341" w:type="dxa"/>
            <w:vAlign w:val="center"/>
          </w:tcPr>
          <w:p w14:paraId="3E932303" w14:textId="77777777" w:rsidR="00232645" w:rsidRPr="000247E1" w:rsidRDefault="00232645" w:rsidP="00C07AFA"/>
        </w:tc>
        <w:tc>
          <w:tcPr>
            <w:tcW w:w="341" w:type="dxa"/>
            <w:shd w:val="clear" w:color="auto" w:fill="C5E0B3"/>
            <w:vAlign w:val="center"/>
          </w:tcPr>
          <w:p w14:paraId="2DB2FA44" w14:textId="77777777" w:rsidR="00232645" w:rsidRPr="000247E1" w:rsidRDefault="00232645" w:rsidP="00C07AFA">
            <w:r w:rsidRPr="000247E1">
              <w:t>X</w:t>
            </w:r>
          </w:p>
        </w:tc>
      </w:tr>
      <w:tr w:rsidR="00232645" w:rsidRPr="000247E1" w14:paraId="52D4868F" w14:textId="77777777" w:rsidTr="00C07AFA">
        <w:trPr>
          <w:trHeight w:val="20"/>
        </w:trPr>
        <w:tc>
          <w:tcPr>
            <w:tcW w:w="723" w:type="dxa"/>
            <w:tcBorders>
              <w:right w:val="nil"/>
            </w:tcBorders>
            <w:vAlign w:val="center"/>
          </w:tcPr>
          <w:p w14:paraId="645FFCD8" w14:textId="77777777" w:rsidR="00232645" w:rsidRPr="000247E1" w:rsidRDefault="00232645" w:rsidP="00C07AFA">
            <w:r w:rsidRPr="000247E1">
              <w:t>2.11</w:t>
            </w:r>
          </w:p>
        </w:tc>
        <w:tc>
          <w:tcPr>
            <w:tcW w:w="8116" w:type="dxa"/>
          </w:tcPr>
          <w:p w14:paraId="5173D517" w14:textId="77777777" w:rsidR="00232645" w:rsidRPr="000247E1" w:rsidRDefault="00232645" w:rsidP="00C07AFA">
            <w:r w:rsidRPr="000247E1">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c>
          <w:tcPr>
            <w:tcW w:w="341" w:type="dxa"/>
            <w:shd w:val="clear" w:color="auto" w:fill="FFE599"/>
            <w:vAlign w:val="center"/>
          </w:tcPr>
          <w:p w14:paraId="63C2BF66" w14:textId="77777777" w:rsidR="00232645" w:rsidRPr="000247E1" w:rsidRDefault="00232645" w:rsidP="00C07AFA"/>
        </w:tc>
        <w:tc>
          <w:tcPr>
            <w:tcW w:w="341" w:type="dxa"/>
            <w:vAlign w:val="center"/>
          </w:tcPr>
          <w:p w14:paraId="4135A969" w14:textId="77777777" w:rsidR="00232645" w:rsidRPr="000247E1" w:rsidRDefault="00232645" w:rsidP="00C07AFA"/>
        </w:tc>
        <w:tc>
          <w:tcPr>
            <w:tcW w:w="341" w:type="dxa"/>
            <w:shd w:val="clear" w:color="auto" w:fill="B4C6E7"/>
            <w:vAlign w:val="center"/>
          </w:tcPr>
          <w:p w14:paraId="42B0F690" w14:textId="77777777" w:rsidR="00232645" w:rsidRPr="000247E1" w:rsidRDefault="00232645" w:rsidP="00C07AFA"/>
        </w:tc>
        <w:tc>
          <w:tcPr>
            <w:tcW w:w="341" w:type="dxa"/>
            <w:vAlign w:val="center"/>
          </w:tcPr>
          <w:p w14:paraId="19EFCEDA" w14:textId="77777777" w:rsidR="00232645" w:rsidRPr="000247E1" w:rsidRDefault="00232645" w:rsidP="00C07AFA"/>
        </w:tc>
        <w:tc>
          <w:tcPr>
            <w:tcW w:w="341" w:type="dxa"/>
            <w:shd w:val="clear" w:color="auto" w:fill="C5E0B3"/>
            <w:vAlign w:val="center"/>
          </w:tcPr>
          <w:p w14:paraId="1FDF4130" w14:textId="77777777" w:rsidR="00232645" w:rsidRPr="000247E1" w:rsidRDefault="00232645" w:rsidP="00C07AFA">
            <w:r w:rsidRPr="000247E1">
              <w:t>X</w:t>
            </w:r>
          </w:p>
        </w:tc>
      </w:tr>
      <w:tr w:rsidR="00232645" w:rsidRPr="000247E1" w14:paraId="23F61293" w14:textId="77777777" w:rsidTr="00C07AFA">
        <w:trPr>
          <w:trHeight w:val="20"/>
        </w:trPr>
        <w:tc>
          <w:tcPr>
            <w:tcW w:w="723" w:type="dxa"/>
            <w:tcBorders>
              <w:right w:val="nil"/>
            </w:tcBorders>
            <w:vAlign w:val="center"/>
          </w:tcPr>
          <w:p w14:paraId="3E3AF7A9" w14:textId="77777777" w:rsidR="00232645" w:rsidRPr="000247E1" w:rsidRDefault="00232645" w:rsidP="00C07AFA">
            <w:r w:rsidRPr="000247E1">
              <w:t>2.12</w:t>
            </w:r>
          </w:p>
        </w:tc>
        <w:tc>
          <w:tcPr>
            <w:tcW w:w="8116" w:type="dxa"/>
          </w:tcPr>
          <w:p w14:paraId="773BF4D2" w14:textId="77777777" w:rsidR="00232645" w:rsidRPr="000247E1" w:rsidRDefault="00232645" w:rsidP="00C07AFA">
            <w:r w:rsidRPr="000247E1">
              <w:t>Studijní program má nastavenu a zdůvodněnu strukturu studijních předmětů, jejich rozsah a charakteristiku.</w:t>
            </w:r>
          </w:p>
        </w:tc>
        <w:tc>
          <w:tcPr>
            <w:tcW w:w="341" w:type="dxa"/>
            <w:shd w:val="clear" w:color="auto" w:fill="FFE599"/>
            <w:vAlign w:val="center"/>
          </w:tcPr>
          <w:p w14:paraId="522C01BE" w14:textId="77777777" w:rsidR="00232645" w:rsidRPr="000247E1" w:rsidRDefault="00232645" w:rsidP="00C07AFA">
            <w:r w:rsidRPr="000247E1">
              <w:t>X</w:t>
            </w:r>
          </w:p>
        </w:tc>
        <w:tc>
          <w:tcPr>
            <w:tcW w:w="341" w:type="dxa"/>
            <w:vAlign w:val="center"/>
          </w:tcPr>
          <w:p w14:paraId="7D4BADC3" w14:textId="77777777" w:rsidR="00232645" w:rsidRPr="000247E1" w:rsidRDefault="00232645" w:rsidP="00C07AFA">
            <w:r w:rsidRPr="000247E1">
              <w:t>X</w:t>
            </w:r>
          </w:p>
        </w:tc>
        <w:tc>
          <w:tcPr>
            <w:tcW w:w="341" w:type="dxa"/>
            <w:shd w:val="clear" w:color="auto" w:fill="B4C6E7"/>
            <w:vAlign w:val="center"/>
          </w:tcPr>
          <w:p w14:paraId="5B560694" w14:textId="77777777" w:rsidR="00232645" w:rsidRPr="000247E1" w:rsidRDefault="00232645" w:rsidP="00C07AFA">
            <w:r w:rsidRPr="000247E1">
              <w:t>X</w:t>
            </w:r>
          </w:p>
        </w:tc>
        <w:tc>
          <w:tcPr>
            <w:tcW w:w="341" w:type="dxa"/>
            <w:vAlign w:val="center"/>
          </w:tcPr>
          <w:p w14:paraId="0E47359C" w14:textId="77777777" w:rsidR="00232645" w:rsidRPr="000247E1" w:rsidRDefault="00232645" w:rsidP="00C07AFA">
            <w:r w:rsidRPr="000247E1">
              <w:t>X</w:t>
            </w:r>
          </w:p>
        </w:tc>
        <w:tc>
          <w:tcPr>
            <w:tcW w:w="341" w:type="dxa"/>
            <w:shd w:val="clear" w:color="auto" w:fill="C5E0B3"/>
            <w:vAlign w:val="center"/>
          </w:tcPr>
          <w:p w14:paraId="5CE04CFB" w14:textId="77777777" w:rsidR="00232645" w:rsidRPr="000247E1" w:rsidRDefault="00232645" w:rsidP="00C07AFA">
            <w:r w:rsidRPr="000247E1">
              <w:t>X</w:t>
            </w:r>
          </w:p>
        </w:tc>
      </w:tr>
      <w:tr w:rsidR="00232645" w:rsidRPr="000247E1" w14:paraId="7E041725" w14:textId="77777777" w:rsidTr="00C07AFA">
        <w:trPr>
          <w:trHeight w:val="20"/>
        </w:trPr>
        <w:tc>
          <w:tcPr>
            <w:tcW w:w="723" w:type="dxa"/>
            <w:tcBorders>
              <w:right w:val="nil"/>
            </w:tcBorders>
            <w:vAlign w:val="center"/>
          </w:tcPr>
          <w:p w14:paraId="32335FA1" w14:textId="77777777" w:rsidR="00232645" w:rsidRPr="000247E1" w:rsidRDefault="00232645" w:rsidP="00C07AFA">
            <w:r w:rsidRPr="000247E1">
              <w:t>2.13bp</w:t>
            </w:r>
          </w:p>
        </w:tc>
        <w:tc>
          <w:tcPr>
            <w:tcW w:w="8116" w:type="dxa"/>
          </w:tcPr>
          <w:p w14:paraId="77E86F3D" w14:textId="77777777" w:rsidR="00232645" w:rsidRPr="000247E1" w:rsidRDefault="00232645" w:rsidP="00C07AFA">
            <w:r w:rsidRPr="000247E1">
              <w:t>Studijní plán je koncipován tak, aby obsahoval praxi studentů v rozsahu alespoň 12 týdnů.</w:t>
            </w:r>
          </w:p>
        </w:tc>
        <w:tc>
          <w:tcPr>
            <w:tcW w:w="341" w:type="dxa"/>
            <w:shd w:val="clear" w:color="auto" w:fill="FFE599"/>
            <w:vAlign w:val="center"/>
          </w:tcPr>
          <w:p w14:paraId="2B006981" w14:textId="77777777" w:rsidR="00232645" w:rsidRPr="000247E1" w:rsidRDefault="00232645" w:rsidP="00C07AFA"/>
        </w:tc>
        <w:tc>
          <w:tcPr>
            <w:tcW w:w="341" w:type="dxa"/>
            <w:vAlign w:val="center"/>
          </w:tcPr>
          <w:p w14:paraId="49DC3488" w14:textId="77777777" w:rsidR="00232645" w:rsidRPr="000247E1" w:rsidRDefault="00232645" w:rsidP="00C07AFA">
            <w:r w:rsidRPr="000247E1">
              <w:t>X</w:t>
            </w:r>
          </w:p>
        </w:tc>
        <w:tc>
          <w:tcPr>
            <w:tcW w:w="341" w:type="dxa"/>
            <w:shd w:val="clear" w:color="auto" w:fill="B4C6E7"/>
            <w:vAlign w:val="center"/>
          </w:tcPr>
          <w:p w14:paraId="1FD827DD" w14:textId="77777777" w:rsidR="00232645" w:rsidRPr="000247E1" w:rsidRDefault="00232645" w:rsidP="00C07AFA"/>
        </w:tc>
        <w:tc>
          <w:tcPr>
            <w:tcW w:w="341" w:type="dxa"/>
            <w:vAlign w:val="center"/>
          </w:tcPr>
          <w:p w14:paraId="427E16B0" w14:textId="77777777" w:rsidR="00232645" w:rsidRPr="000247E1" w:rsidRDefault="00232645" w:rsidP="00C07AFA"/>
        </w:tc>
        <w:tc>
          <w:tcPr>
            <w:tcW w:w="341" w:type="dxa"/>
            <w:shd w:val="clear" w:color="auto" w:fill="C5E0B3"/>
            <w:vAlign w:val="center"/>
          </w:tcPr>
          <w:p w14:paraId="7A3929C3" w14:textId="77777777" w:rsidR="00232645" w:rsidRPr="000247E1" w:rsidRDefault="00232645" w:rsidP="00C07AFA"/>
        </w:tc>
      </w:tr>
      <w:tr w:rsidR="00232645" w:rsidRPr="000247E1" w14:paraId="3BF60BED" w14:textId="77777777" w:rsidTr="00C07AFA">
        <w:trPr>
          <w:trHeight w:val="20"/>
        </w:trPr>
        <w:tc>
          <w:tcPr>
            <w:tcW w:w="723" w:type="dxa"/>
            <w:tcBorders>
              <w:right w:val="nil"/>
            </w:tcBorders>
            <w:vAlign w:val="center"/>
          </w:tcPr>
          <w:p w14:paraId="7DF8E9A3" w14:textId="77777777" w:rsidR="00232645" w:rsidRPr="000247E1" w:rsidRDefault="00232645" w:rsidP="00C07AFA">
            <w:r w:rsidRPr="000247E1">
              <w:t>2.13mp</w:t>
            </w:r>
          </w:p>
        </w:tc>
        <w:tc>
          <w:tcPr>
            <w:tcW w:w="8116" w:type="dxa"/>
          </w:tcPr>
          <w:p w14:paraId="51281484" w14:textId="77777777" w:rsidR="00232645" w:rsidRPr="000247E1" w:rsidRDefault="00232645" w:rsidP="00C07AFA">
            <w:r w:rsidRPr="000247E1">
              <w:t>Studijní plán je koncipován tak, aby obsahoval praktickou výuku studentů v rozsahu alespoň 6 týdnů (pro studium navazující na bakalářský studijní program) nebo 18 týdnů (pro studium nenavazující na bakalářský studijní program).</w:t>
            </w:r>
          </w:p>
        </w:tc>
        <w:tc>
          <w:tcPr>
            <w:tcW w:w="341" w:type="dxa"/>
            <w:shd w:val="clear" w:color="auto" w:fill="FFE599"/>
            <w:vAlign w:val="center"/>
          </w:tcPr>
          <w:p w14:paraId="09A7E100" w14:textId="77777777" w:rsidR="00232645" w:rsidRPr="000247E1" w:rsidRDefault="00232645" w:rsidP="00C07AFA"/>
        </w:tc>
        <w:tc>
          <w:tcPr>
            <w:tcW w:w="341" w:type="dxa"/>
            <w:vAlign w:val="center"/>
          </w:tcPr>
          <w:p w14:paraId="086F76B3" w14:textId="77777777" w:rsidR="00232645" w:rsidRPr="000247E1" w:rsidRDefault="00232645" w:rsidP="00C07AFA"/>
        </w:tc>
        <w:tc>
          <w:tcPr>
            <w:tcW w:w="341" w:type="dxa"/>
            <w:shd w:val="clear" w:color="auto" w:fill="B4C6E7"/>
            <w:vAlign w:val="center"/>
          </w:tcPr>
          <w:p w14:paraId="37295F42" w14:textId="77777777" w:rsidR="00232645" w:rsidRPr="000247E1" w:rsidRDefault="00232645" w:rsidP="00C07AFA"/>
        </w:tc>
        <w:tc>
          <w:tcPr>
            <w:tcW w:w="341" w:type="dxa"/>
            <w:vAlign w:val="center"/>
          </w:tcPr>
          <w:p w14:paraId="49384396" w14:textId="77777777" w:rsidR="00232645" w:rsidRPr="000247E1" w:rsidRDefault="00232645" w:rsidP="00C07AFA">
            <w:r w:rsidRPr="000247E1">
              <w:t>X</w:t>
            </w:r>
          </w:p>
        </w:tc>
        <w:tc>
          <w:tcPr>
            <w:tcW w:w="341" w:type="dxa"/>
            <w:shd w:val="clear" w:color="auto" w:fill="C5E0B3"/>
            <w:vAlign w:val="center"/>
          </w:tcPr>
          <w:p w14:paraId="0E85BED1" w14:textId="77777777" w:rsidR="00232645" w:rsidRPr="000247E1" w:rsidRDefault="00232645" w:rsidP="00C07AFA"/>
        </w:tc>
      </w:tr>
      <w:tr w:rsidR="00232645" w:rsidRPr="000247E1" w14:paraId="57C020C9" w14:textId="77777777" w:rsidTr="00C07AFA">
        <w:trPr>
          <w:trHeight w:val="20"/>
        </w:trPr>
        <w:tc>
          <w:tcPr>
            <w:tcW w:w="723" w:type="dxa"/>
            <w:tcBorders>
              <w:right w:val="nil"/>
            </w:tcBorders>
            <w:vAlign w:val="center"/>
          </w:tcPr>
          <w:p w14:paraId="69345F2F" w14:textId="77777777" w:rsidR="00232645" w:rsidRPr="000247E1" w:rsidRDefault="00232645" w:rsidP="00C07AFA">
            <w:r w:rsidRPr="000247E1">
              <w:t>2.14</w:t>
            </w:r>
          </w:p>
        </w:tc>
        <w:tc>
          <w:tcPr>
            <w:tcW w:w="8116" w:type="dxa"/>
          </w:tcPr>
          <w:p w14:paraId="193470FB" w14:textId="77777777" w:rsidR="00232645" w:rsidRPr="000247E1" w:rsidRDefault="00232645" w:rsidP="00C07AFA">
            <w:r w:rsidRPr="000247E1">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tc>
        <w:tc>
          <w:tcPr>
            <w:tcW w:w="341" w:type="dxa"/>
            <w:shd w:val="clear" w:color="auto" w:fill="FFE599"/>
            <w:vAlign w:val="center"/>
          </w:tcPr>
          <w:p w14:paraId="0BDF1E09" w14:textId="77777777" w:rsidR="00232645" w:rsidRPr="000247E1" w:rsidRDefault="00232645" w:rsidP="00C07AFA">
            <w:r w:rsidRPr="000247E1">
              <w:t>X</w:t>
            </w:r>
          </w:p>
        </w:tc>
        <w:tc>
          <w:tcPr>
            <w:tcW w:w="341" w:type="dxa"/>
            <w:vAlign w:val="center"/>
          </w:tcPr>
          <w:p w14:paraId="098FF260" w14:textId="77777777" w:rsidR="00232645" w:rsidRPr="000247E1" w:rsidRDefault="00232645" w:rsidP="00C07AFA">
            <w:r w:rsidRPr="000247E1">
              <w:t>X</w:t>
            </w:r>
          </w:p>
        </w:tc>
        <w:tc>
          <w:tcPr>
            <w:tcW w:w="341" w:type="dxa"/>
            <w:shd w:val="clear" w:color="auto" w:fill="B4C6E7"/>
            <w:vAlign w:val="center"/>
          </w:tcPr>
          <w:p w14:paraId="7251FBB4" w14:textId="77777777" w:rsidR="00232645" w:rsidRPr="000247E1" w:rsidRDefault="00232645" w:rsidP="00C07AFA">
            <w:r w:rsidRPr="000247E1">
              <w:t>X</w:t>
            </w:r>
          </w:p>
        </w:tc>
        <w:tc>
          <w:tcPr>
            <w:tcW w:w="341" w:type="dxa"/>
            <w:vAlign w:val="center"/>
          </w:tcPr>
          <w:p w14:paraId="4E321663" w14:textId="77777777" w:rsidR="00232645" w:rsidRPr="000247E1" w:rsidRDefault="00232645" w:rsidP="00C07AFA">
            <w:r w:rsidRPr="000247E1">
              <w:t>X</w:t>
            </w:r>
          </w:p>
        </w:tc>
        <w:tc>
          <w:tcPr>
            <w:tcW w:w="341" w:type="dxa"/>
            <w:shd w:val="clear" w:color="auto" w:fill="C5E0B3"/>
            <w:vAlign w:val="center"/>
          </w:tcPr>
          <w:p w14:paraId="7291A050" w14:textId="77777777" w:rsidR="00232645" w:rsidRPr="000247E1" w:rsidRDefault="00232645" w:rsidP="00C07AFA">
            <w:r w:rsidRPr="000247E1">
              <w:t>X</w:t>
            </w:r>
          </w:p>
        </w:tc>
      </w:tr>
      <w:tr w:rsidR="00232645" w:rsidRPr="000247E1" w14:paraId="0E4F5083" w14:textId="77777777" w:rsidTr="00C07AFA">
        <w:trPr>
          <w:trHeight w:val="20"/>
        </w:trPr>
        <w:tc>
          <w:tcPr>
            <w:tcW w:w="723" w:type="dxa"/>
            <w:tcBorders>
              <w:right w:val="nil"/>
            </w:tcBorders>
            <w:vAlign w:val="center"/>
          </w:tcPr>
          <w:p w14:paraId="00B6A573" w14:textId="77777777" w:rsidR="00232645" w:rsidRPr="000247E1" w:rsidRDefault="00232645" w:rsidP="00C07AFA">
            <w:r w:rsidRPr="000247E1">
              <w:t>2.15bp</w:t>
            </w:r>
          </w:p>
        </w:tc>
        <w:tc>
          <w:tcPr>
            <w:tcW w:w="8116" w:type="dxa"/>
          </w:tcPr>
          <w:p w14:paraId="79F5EBDD" w14:textId="77777777" w:rsidR="00232645" w:rsidRPr="000247E1" w:rsidRDefault="00232645" w:rsidP="00C07AFA">
            <w:r w:rsidRPr="000247E1">
              <w:t>Obsah profesně zaměřeného bakalářského studijního programu zohledňuje specifika spojená s potřebou spolupráce s praxí.</w:t>
            </w:r>
          </w:p>
        </w:tc>
        <w:tc>
          <w:tcPr>
            <w:tcW w:w="341" w:type="dxa"/>
            <w:shd w:val="clear" w:color="auto" w:fill="FFE599"/>
            <w:vAlign w:val="center"/>
          </w:tcPr>
          <w:p w14:paraId="6A667B3D" w14:textId="77777777" w:rsidR="00232645" w:rsidRPr="000247E1" w:rsidRDefault="00232645" w:rsidP="00C07AFA"/>
        </w:tc>
        <w:tc>
          <w:tcPr>
            <w:tcW w:w="341" w:type="dxa"/>
            <w:vAlign w:val="center"/>
          </w:tcPr>
          <w:p w14:paraId="7892C593" w14:textId="77777777" w:rsidR="00232645" w:rsidRPr="000247E1" w:rsidRDefault="00232645" w:rsidP="00C07AFA">
            <w:r w:rsidRPr="000247E1">
              <w:t>X</w:t>
            </w:r>
          </w:p>
        </w:tc>
        <w:tc>
          <w:tcPr>
            <w:tcW w:w="341" w:type="dxa"/>
            <w:shd w:val="clear" w:color="auto" w:fill="B4C6E7"/>
            <w:vAlign w:val="center"/>
          </w:tcPr>
          <w:p w14:paraId="31B28041" w14:textId="77777777" w:rsidR="00232645" w:rsidRPr="000247E1" w:rsidRDefault="00232645" w:rsidP="00C07AFA"/>
        </w:tc>
        <w:tc>
          <w:tcPr>
            <w:tcW w:w="341" w:type="dxa"/>
            <w:vAlign w:val="center"/>
          </w:tcPr>
          <w:p w14:paraId="27EF0E2A" w14:textId="77777777" w:rsidR="00232645" w:rsidRPr="000247E1" w:rsidRDefault="00232645" w:rsidP="00C07AFA"/>
        </w:tc>
        <w:tc>
          <w:tcPr>
            <w:tcW w:w="341" w:type="dxa"/>
            <w:shd w:val="clear" w:color="auto" w:fill="C5E0B3"/>
            <w:vAlign w:val="center"/>
          </w:tcPr>
          <w:p w14:paraId="18FF1EDA" w14:textId="77777777" w:rsidR="00232645" w:rsidRPr="000247E1" w:rsidRDefault="00232645" w:rsidP="00C07AFA"/>
        </w:tc>
      </w:tr>
      <w:tr w:rsidR="00232645" w:rsidRPr="000247E1" w14:paraId="0CF7E8A8" w14:textId="77777777" w:rsidTr="00C07AFA">
        <w:trPr>
          <w:trHeight w:val="20"/>
        </w:trPr>
        <w:tc>
          <w:tcPr>
            <w:tcW w:w="723" w:type="dxa"/>
            <w:tcBorders>
              <w:right w:val="nil"/>
            </w:tcBorders>
            <w:vAlign w:val="center"/>
          </w:tcPr>
          <w:p w14:paraId="13D077BA" w14:textId="77777777" w:rsidR="00232645" w:rsidRPr="000247E1" w:rsidRDefault="00232645" w:rsidP="00C07AFA">
            <w:r w:rsidRPr="000247E1">
              <w:t>2.15m</w:t>
            </w:r>
          </w:p>
        </w:tc>
        <w:tc>
          <w:tcPr>
            <w:tcW w:w="8116" w:type="dxa"/>
          </w:tcPr>
          <w:p w14:paraId="3F8DCEA5" w14:textId="77777777" w:rsidR="00232645" w:rsidRPr="000247E1" w:rsidRDefault="00232645" w:rsidP="00C07AFA">
            <w:r w:rsidRPr="000247E1">
              <w:t>Obsah státní rigorózní zkoušky a témata rigorózních prací souvisejí s magisterským studijním programem, který vysoká škola uskutečňuje, nebo o jehož akreditaci žádá, nebo s doktorským studijním programem téhož, blízkého nebo příbuzného obsahového zaměření s příslušným magisterským studijním programem, který vysoká škola uskutečňuje, a vycházejí ze soudobého stavu vědeckého poznání a tvůrčí činnosti v daném oboru.</w:t>
            </w:r>
          </w:p>
        </w:tc>
        <w:tc>
          <w:tcPr>
            <w:tcW w:w="341" w:type="dxa"/>
            <w:shd w:val="clear" w:color="auto" w:fill="FFE599"/>
            <w:vAlign w:val="center"/>
          </w:tcPr>
          <w:p w14:paraId="3E3D72FF" w14:textId="77777777" w:rsidR="00232645" w:rsidRPr="000247E1" w:rsidRDefault="00232645" w:rsidP="00C07AFA"/>
        </w:tc>
        <w:tc>
          <w:tcPr>
            <w:tcW w:w="341" w:type="dxa"/>
            <w:vAlign w:val="center"/>
          </w:tcPr>
          <w:p w14:paraId="56717F6C" w14:textId="77777777" w:rsidR="00232645" w:rsidRPr="000247E1" w:rsidRDefault="00232645" w:rsidP="00C07AFA"/>
        </w:tc>
        <w:tc>
          <w:tcPr>
            <w:tcW w:w="341" w:type="dxa"/>
            <w:shd w:val="clear" w:color="auto" w:fill="B4C6E7"/>
            <w:vAlign w:val="center"/>
          </w:tcPr>
          <w:p w14:paraId="5B322375" w14:textId="77777777" w:rsidR="00232645" w:rsidRPr="000247E1" w:rsidRDefault="00232645" w:rsidP="00C07AFA">
            <w:r w:rsidRPr="000247E1">
              <w:t>X</w:t>
            </w:r>
          </w:p>
        </w:tc>
        <w:tc>
          <w:tcPr>
            <w:tcW w:w="341" w:type="dxa"/>
            <w:vAlign w:val="center"/>
          </w:tcPr>
          <w:p w14:paraId="2D871573" w14:textId="77777777" w:rsidR="00232645" w:rsidRPr="000247E1" w:rsidRDefault="00232645" w:rsidP="00C07AFA">
            <w:r w:rsidRPr="000247E1">
              <w:t>X</w:t>
            </w:r>
          </w:p>
        </w:tc>
        <w:tc>
          <w:tcPr>
            <w:tcW w:w="341" w:type="dxa"/>
            <w:shd w:val="clear" w:color="auto" w:fill="C5E0B3"/>
            <w:vAlign w:val="center"/>
          </w:tcPr>
          <w:p w14:paraId="324E9D5E" w14:textId="77777777" w:rsidR="00232645" w:rsidRPr="000247E1" w:rsidRDefault="00232645" w:rsidP="00C07AFA"/>
        </w:tc>
      </w:tr>
      <w:tr w:rsidR="00232645" w:rsidRPr="000247E1" w14:paraId="43ED239C" w14:textId="77777777" w:rsidTr="00C07AFA">
        <w:trPr>
          <w:trHeight w:val="20"/>
        </w:trPr>
        <w:tc>
          <w:tcPr>
            <w:tcW w:w="723" w:type="dxa"/>
            <w:tcBorders>
              <w:right w:val="nil"/>
            </w:tcBorders>
            <w:vAlign w:val="center"/>
          </w:tcPr>
          <w:p w14:paraId="1DA52FC7" w14:textId="77777777" w:rsidR="00232645" w:rsidRPr="000247E1" w:rsidRDefault="00232645" w:rsidP="00C07AFA">
            <w:r w:rsidRPr="000247E1">
              <w:t>2.16</w:t>
            </w:r>
          </w:p>
        </w:tc>
        <w:tc>
          <w:tcPr>
            <w:tcW w:w="8116" w:type="dxa"/>
          </w:tcPr>
          <w:p w14:paraId="6526A85A" w14:textId="77777777" w:rsidR="00232645" w:rsidRPr="000247E1" w:rsidRDefault="00232645" w:rsidP="00C07AFA">
            <w:r w:rsidRPr="000247E1">
              <w:t>Vysoká škola má zveřejněna pravidla vymezující požadavky na státní rigorózní zkoušky a na rigorózní práce a upravující organizační postupy při přípravě na státní rigorózní zkoušky a na obhajoby rigorózních prací.</w:t>
            </w:r>
          </w:p>
        </w:tc>
        <w:tc>
          <w:tcPr>
            <w:tcW w:w="341" w:type="dxa"/>
            <w:shd w:val="clear" w:color="auto" w:fill="FFE599"/>
            <w:vAlign w:val="center"/>
          </w:tcPr>
          <w:p w14:paraId="17157457" w14:textId="77777777" w:rsidR="00232645" w:rsidRPr="000247E1" w:rsidRDefault="00232645" w:rsidP="00C07AFA"/>
        </w:tc>
        <w:tc>
          <w:tcPr>
            <w:tcW w:w="341" w:type="dxa"/>
            <w:vAlign w:val="center"/>
          </w:tcPr>
          <w:p w14:paraId="2D1CF9CF" w14:textId="77777777" w:rsidR="00232645" w:rsidRPr="000247E1" w:rsidRDefault="00232645" w:rsidP="00C07AFA"/>
        </w:tc>
        <w:tc>
          <w:tcPr>
            <w:tcW w:w="341" w:type="dxa"/>
            <w:shd w:val="clear" w:color="auto" w:fill="B4C6E7"/>
            <w:vAlign w:val="center"/>
          </w:tcPr>
          <w:p w14:paraId="4BA8499F" w14:textId="77777777" w:rsidR="00232645" w:rsidRPr="000247E1" w:rsidRDefault="00232645" w:rsidP="00C07AFA">
            <w:r w:rsidRPr="000247E1">
              <w:t>X</w:t>
            </w:r>
          </w:p>
        </w:tc>
        <w:tc>
          <w:tcPr>
            <w:tcW w:w="341" w:type="dxa"/>
            <w:vAlign w:val="center"/>
          </w:tcPr>
          <w:p w14:paraId="121D4749" w14:textId="77777777" w:rsidR="00232645" w:rsidRPr="000247E1" w:rsidRDefault="00232645" w:rsidP="00C07AFA">
            <w:r w:rsidRPr="000247E1">
              <w:t>X</w:t>
            </w:r>
          </w:p>
        </w:tc>
        <w:tc>
          <w:tcPr>
            <w:tcW w:w="341" w:type="dxa"/>
            <w:shd w:val="clear" w:color="auto" w:fill="C5E0B3"/>
            <w:vAlign w:val="center"/>
          </w:tcPr>
          <w:p w14:paraId="08446BED" w14:textId="77777777" w:rsidR="00232645" w:rsidRPr="000247E1" w:rsidRDefault="00232645" w:rsidP="00C07AFA"/>
        </w:tc>
      </w:tr>
      <w:tr w:rsidR="00232645" w:rsidRPr="000247E1" w14:paraId="2ED772AE" w14:textId="77777777" w:rsidTr="00C07AFA">
        <w:trPr>
          <w:trHeight w:val="20"/>
        </w:trPr>
        <w:tc>
          <w:tcPr>
            <w:tcW w:w="723" w:type="dxa"/>
            <w:tcBorders>
              <w:right w:val="nil"/>
            </w:tcBorders>
            <w:vAlign w:val="center"/>
          </w:tcPr>
          <w:p w14:paraId="7B7C0091" w14:textId="77777777" w:rsidR="00232645" w:rsidRPr="000247E1" w:rsidRDefault="00232645" w:rsidP="00C07AFA">
            <w:r w:rsidRPr="000247E1">
              <w:t>2.17</w:t>
            </w:r>
          </w:p>
        </w:tc>
        <w:tc>
          <w:tcPr>
            <w:tcW w:w="8116" w:type="dxa"/>
          </w:tcPr>
          <w:p w14:paraId="5F2EC644" w14:textId="77777777" w:rsidR="00232645" w:rsidRPr="000247E1" w:rsidRDefault="00232645" w:rsidP="00C07AFA">
            <w:r w:rsidRPr="000247E1">
              <w:t>Pokud je nebo má být studijní program uskutečňován vysokou školou ve spolupráci s pracovišti Akademie věd České republiky (AV ČR) či jinými pracovišti, je zabezpečení studijního programu doloženo dohodou s pracovišti, které se budou na uskutečňování studijního programu podílet.</w:t>
            </w:r>
          </w:p>
        </w:tc>
        <w:tc>
          <w:tcPr>
            <w:tcW w:w="341" w:type="dxa"/>
            <w:shd w:val="clear" w:color="auto" w:fill="FFE599"/>
            <w:vAlign w:val="center"/>
          </w:tcPr>
          <w:p w14:paraId="207907D4" w14:textId="77777777" w:rsidR="00232645" w:rsidRPr="000247E1" w:rsidRDefault="00232645" w:rsidP="00C07AFA"/>
        </w:tc>
        <w:tc>
          <w:tcPr>
            <w:tcW w:w="341" w:type="dxa"/>
            <w:vAlign w:val="center"/>
          </w:tcPr>
          <w:p w14:paraId="5E2E23C9" w14:textId="77777777" w:rsidR="00232645" w:rsidRPr="000247E1" w:rsidRDefault="00232645" w:rsidP="00C07AFA"/>
        </w:tc>
        <w:tc>
          <w:tcPr>
            <w:tcW w:w="341" w:type="dxa"/>
            <w:shd w:val="clear" w:color="auto" w:fill="B4C6E7"/>
            <w:vAlign w:val="center"/>
          </w:tcPr>
          <w:p w14:paraId="2B1FB2B5" w14:textId="77777777" w:rsidR="00232645" w:rsidRPr="000247E1" w:rsidRDefault="00232645" w:rsidP="00C07AFA"/>
        </w:tc>
        <w:tc>
          <w:tcPr>
            <w:tcW w:w="341" w:type="dxa"/>
            <w:vAlign w:val="center"/>
          </w:tcPr>
          <w:p w14:paraId="7A1797AD" w14:textId="77777777" w:rsidR="00232645" w:rsidRPr="000247E1" w:rsidRDefault="00232645" w:rsidP="00C07AFA"/>
        </w:tc>
        <w:tc>
          <w:tcPr>
            <w:tcW w:w="341" w:type="dxa"/>
            <w:shd w:val="clear" w:color="auto" w:fill="C5E0B3"/>
            <w:vAlign w:val="center"/>
          </w:tcPr>
          <w:p w14:paraId="7622C473" w14:textId="77777777" w:rsidR="00232645" w:rsidRPr="000247E1" w:rsidRDefault="00232645" w:rsidP="00C07AFA">
            <w:r w:rsidRPr="000247E1">
              <w:t>X</w:t>
            </w:r>
          </w:p>
        </w:tc>
      </w:tr>
      <w:tr w:rsidR="00232645" w:rsidRPr="000247E1" w14:paraId="38DC4F18" w14:textId="77777777" w:rsidTr="00C07AFA">
        <w:trPr>
          <w:trHeight w:val="20"/>
        </w:trPr>
        <w:tc>
          <w:tcPr>
            <w:tcW w:w="723" w:type="dxa"/>
            <w:tcBorders>
              <w:right w:val="nil"/>
            </w:tcBorders>
            <w:vAlign w:val="center"/>
          </w:tcPr>
          <w:p w14:paraId="1A573D47" w14:textId="77777777" w:rsidR="00232645" w:rsidRPr="000247E1" w:rsidRDefault="00232645" w:rsidP="00C07AFA">
            <w:r w:rsidRPr="000247E1">
              <w:t>3.1</w:t>
            </w:r>
          </w:p>
        </w:tc>
        <w:tc>
          <w:tcPr>
            <w:tcW w:w="8116" w:type="dxa"/>
          </w:tcPr>
          <w:p w14:paraId="1FD68BE3" w14:textId="77777777" w:rsidR="00232645" w:rsidRPr="000247E1" w:rsidRDefault="00232645" w:rsidP="00C07AFA">
            <w:r w:rsidRPr="000247E1">
              <w:t>Při uskutečňování studijního programu se využívají moderní výukové metody odpovídající výsledkům učení studijního programu a přístupy podporující aktivní roli studentů v procesu výuky.</w:t>
            </w:r>
          </w:p>
        </w:tc>
        <w:tc>
          <w:tcPr>
            <w:tcW w:w="341" w:type="dxa"/>
            <w:shd w:val="clear" w:color="auto" w:fill="FFE599"/>
            <w:vAlign w:val="center"/>
          </w:tcPr>
          <w:p w14:paraId="04C134B2" w14:textId="77777777" w:rsidR="00232645" w:rsidRPr="000247E1" w:rsidRDefault="00232645" w:rsidP="00C07AFA">
            <w:r w:rsidRPr="000247E1">
              <w:t>X</w:t>
            </w:r>
          </w:p>
        </w:tc>
        <w:tc>
          <w:tcPr>
            <w:tcW w:w="341" w:type="dxa"/>
            <w:vAlign w:val="center"/>
          </w:tcPr>
          <w:p w14:paraId="030F511B" w14:textId="77777777" w:rsidR="00232645" w:rsidRPr="000247E1" w:rsidRDefault="00232645" w:rsidP="00C07AFA">
            <w:r w:rsidRPr="000247E1">
              <w:t>X</w:t>
            </w:r>
          </w:p>
        </w:tc>
        <w:tc>
          <w:tcPr>
            <w:tcW w:w="341" w:type="dxa"/>
            <w:shd w:val="clear" w:color="auto" w:fill="B4C6E7"/>
            <w:vAlign w:val="center"/>
          </w:tcPr>
          <w:p w14:paraId="7DA73460" w14:textId="77777777" w:rsidR="00232645" w:rsidRPr="000247E1" w:rsidRDefault="00232645" w:rsidP="00C07AFA">
            <w:r w:rsidRPr="000247E1">
              <w:t>X</w:t>
            </w:r>
          </w:p>
        </w:tc>
        <w:tc>
          <w:tcPr>
            <w:tcW w:w="341" w:type="dxa"/>
            <w:vAlign w:val="center"/>
          </w:tcPr>
          <w:p w14:paraId="1291303B" w14:textId="77777777" w:rsidR="00232645" w:rsidRPr="000247E1" w:rsidRDefault="00232645" w:rsidP="00C07AFA">
            <w:r w:rsidRPr="000247E1">
              <w:t>X</w:t>
            </w:r>
          </w:p>
        </w:tc>
        <w:tc>
          <w:tcPr>
            <w:tcW w:w="341" w:type="dxa"/>
            <w:shd w:val="clear" w:color="auto" w:fill="C5E0B3"/>
            <w:vAlign w:val="center"/>
          </w:tcPr>
          <w:p w14:paraId="66F3FA75" w14:textId="77777777" w:rsidR="00232645" w:rsidRPr="000247E1" w:rsidRDefault="00232645" w:rsidP="00C07AFA">
            <w:r w:rsidRPr="000247E1">
              <w:t>X</w:t>
            </w:r>
          </w:p>
        </w:tc>
      </w:tr>
      <w:tr w:rsidR="00232645" w:rsidRPr="000247E1" w14:paraId="61A2EB67" w14:textId="77777777" w:rsidTr="00C07AFA">
        <w:trPr>
          <w:trHeight w:val="20"/>
        </w:trPr>
        <w:tc>
          <w:tcPr>
            <w:tcW w:w="723" w:type="dxa"/>
            <w:tcBorders>
              <w:right w:val="nil"/>
            </w:tcBorders>
            <w:vAlign w:val="center"/>
          </w:tcPr>
          <w:p w14:paraId="76D31778" w14:textId="77777777" w:rsidR="00232645" w:rsidRPr="000247E1" w:rsidRDefault="00232645" w:rsidP="00C07AFA">
            <w:r w:rsidRPr="000247E1">
              <w:t>3.2</w:t>
            </w:r>
          </w:p>
        </w:tc>
        <w:tc>
          <w:tcPr>
            <w:tcW w:w="8116" w:type="dxa"/>
          </w:tcPr>
          <w:p w14:paraId="1B3848F0" w14:textId="77777777" w:rsidR="00232645" w:rsidRPr="000247E1" w:rsidRDefault="00232645" w:rsidP="00C07AFA">
            <w:r w:rsidRPr="000247E1">
              <w:t>Poměr přímé výuky a samostudia odpovídá studijnímu programu, formě studia, případnému profilu studijního programu a metodám výuky.</w:t>
            </w:r>
          </w:p>
        </w:tc>
        <w:tc>
          <w:tcPr>
            <w:tcW w:w="341" w:type="dxa"/>
            <w:shd w:val="clear" w:color="auto" w:fill="FFE599"/>
            <w:vAlign w:val="center"/>
          </w:tcPr>
          <w:p w14:paraId="5952D9DB" w14:textId="77777777" w:rsidR="00232645" w:rsidRPr="000247E1" w:rsidRDefault="00232645" w:rsidP="00C07AFA">
            <w:r w:rsidRPr="000247E1">
              <w:t>X</w:t>
            </w:r>
          </w:p>
        </w:tc>
        <w:tc>
          <w:tcPr>
            <w:tcW w:w="341" w:type="dxa"/>
            <w:vAlign w:val="center"/>
          </w:tcPr>
          <w:p w14:paraId="5A7C8903" w14:textId="77777777" w:rsidR="00232645" w:rsidRPr="000247E1" w:rsidRDefault="00232645" w:rsidP="00C07AFA">
            <w:r w:rsidRPr="000247E1">
              <w:t>X</w:t>
            </w:r>
          </w:p>
        </w:tc>
        <w:tc>
          <w:tcPr>
            <w:tcW w:w="341" w:type="dxa"/>
            <w:shd w:val="clear" w:color="auto" w:fill="B4C6E7"/>
            <w:vAlign w:val="center"/>
          </w:tcPr>
          <w:p w14:paraId="76A12BDA" w14:textId="77777777" w:rsidR="00232645" w:rsidRPr="000247E1" w:rsidRDefault="00232645" w:rsidP="00C07AFA">
            <w:r w:rsidRPr="000247E1">
              <w:t>X</w:t>
            </w:r>
          </w:p>
        </w:tc>
        <w:tc>
          <w:tcPr>
            <w:tcW w:w="341" w:type="dxa"/>
            <w:vAlign w:val="center"/>
          </w:tcPr>
          <w:p w14:paraId="201C3C63" w14:textId="77777777" w:rsidR="00232645" w:rsidRPr="000247E1" w:rsidRDefault="00232645" w:rsidP="00C07AFA">
            <w:r w:rsidRPr="000247E1">
              <w:t>X</w:t>
            </w:r>
          </w:p>
        </w:tc>
        <w:tc>
          <w:tcPr>
            <w:tcW w:w="341" w:type="dxa"/>
            <w:shd w:val="clear" w:color="auto" w:fill="C5E0B3"/>
            <w:vAlign w:val="center"/>
          </w:tcPr>
          <w:p w14:paraId="764574E8" w14:textId="77777777" w:rsidR="00232645" w:rsidRPr="000247E1" w:rsidRDefault="00232645" w:rsidP="00C07AFA">
            <w:r w:rsidRPr="000247E1">
              <w:t>X</w:t>
            </w:r>
          </w:p>
        </w:tc>
      </w:tr>
      <w:tr w:rsidR="00232645" w:rsidRPr="000247E1" w14:paraId="73ADAD9B" w14:textId="77777777" w:rsidTr="00C07AFA">
        <w:trPr>
          <w:trHeight w:val="20"/>
        </w:trPr>
        <w:tc>
          <w:tcPr>
            <w:tcW w:w="723" w:type="dxa"/>
            <w:tcBorders>
              <w:right w:val="nil"/>
            </w:tcBorders>
            <w:vAlign w:val="center"/>
          </w:tcPr>
          <w:p w14:paraId="422DC9D3" w14:textId="77777777" w:rsidR="00232645" w:rsidRPr="000247E1" w:rsidRDefault="00232645" w:rsidP="00C07AFA">
            <w:r w:rsidRPr="000247E1">
              <w:t>3.3</w:t>
            </w:r>
          </w:p>
        </w:tc>
        <w:tc>
          <w:tcPr>
            <w:tcW w:w="8116" w:type="dxa"/>
          </w:tcPr>
          <w:p w14:paraId="71A483B5" w14:textId="77777777" w:rsidR="00232645" w:rsidRPr="000247E1" w:rsidRDefault="00232645" w:rsidP="00C07AFA">
            <w:r w:rsidRPr="000247E1">
              <w:t>Skladba studijní literatury a skladba studijních opor, které jsou uvedeny v požadavcích studijních předmětů profilujícího základu, odráží aktuální stav poznání. Studentům je zajištěna jejich dostupnost.</w:t>
            </w:r>
          </w:p>
        </w:tc>
        <w:tc>
          <w:tcPr>
            <w:tcW w:w="341" w:type="dxa"/>
            <w:shd w:val="clear" w:color="auto" w:fill="FFE599"/>
            <w:vAlign w:val="center"/>
          </w:tcPr>
          <w:p w14:paraId="4F5DB1B6" w14:textId="77777777" w:rsidR="00232645" w:rsidRPr="000247E1" w:rsidRDefault="00232645" w:rsidP="00C07AFA">
            <w:r w:rsidRPr="000247E1">
              <w:t>X</w:t>
            </w:r>
          </w:p>
        </w:tc>
        <w:tc>
          <w:tcPr>
            <w:tcW w:w="341" w:type="dxa"/>
            <w:vAlign w:val="center"/>
          </w:tcPr>
          <w:p w14:paraId="58776FCD" w14:textId="77777777" w:rsidR="00232645" w:rsidRPr="000247E1" w:rsidRDefault="00232645" w:rsidP="00C07AFA">
            <w:r w:rsidRPr="000247E1">
              <w:t>X</w:t>
            </w:r>
          </w:p>
        </w:tc>
        <w:tc>
          <w:tcPr>
            <w:tcW w:w="341" w:type="dxa"/>
            <w:shd w:val="clear" w:color="auto" w:fill="B4C6E7"/>
            <w:vAlign w:val="center"/>
          </w:tcPr>
          <w:p w14:paraId="7908FFC2" w14:textId="77777777" w:rsidR="00232645" w:rsidRPr="000247E1" w:rsidRDefault="00232645" w:rsidP="00C07AFA">
            <w:r w:rsidRPr="000247E1">
              <w:t>X</w:t>
            </w:r>
          </w:p>
        </w:tc>
        <w:tc>
          <w:tcPr>
            <w:tcW w:w="341" w:type="dxa"/>
            <w:vAlign w:val="center"/>
          </w:tcPr>
          <w:p w14:paraId="6948B215" w14:textId="77777777" w:rsidR="00232645" w:rsidRPr="000247E1" w:rsidRDefault="00232645" w:rsidP="00C07AFA">
            <w:r w:rsidRPr="000247E1">
              <w:t>X</w:t>
            </w:r>
          </w:p>
        </w:tc>
        <w:tc>
          <w:tcPr>
            <w:tcW w:w="341" w:type="dxa"/>
            <w:shd w:val="clear" w:color="auto" w:fill="C5E0B3"/>
            <w:vAlign w:val="center"/>
          </w:tcPr>
          <w:p w14:paraId="24E4AC2B" w14:textId="77777777" w:rsidR="00232645" w:rsidRPr="000247E1" w:rsidRDefault="00232645" w:rsidP="00C07AFA">
            <w:r w:rsidRPr="000247E1">
              <w:t>X</w:t>
            </w:r>
          </w:p>
        </w:tc>
      </w:tr>
      <w:tr w:rsidR="00232645" w:rsidRPr="000247E1" w14:paraId="1689D58B" w14:textId="77777777" w:rsidTr="00C07AFA">
        <w:trPr>
          <w:trHeight w:val="20"/>
        </w:trPr>
        <w:tc>
          <w:tcPr>
            <w:tcW w:w="723" w:type="dxa"/>
            <w:tcBorders>
              <w:right w:val="nil"/>
            </w:tcBorders>
            <w:vAlign w:val="center"/>
          </w:tcPr>
          <w:p w14:paraId="68EA1827" w14:textId="77777777" w:rsidR="00232645" w:rsidRPr="000247E1" w:rsidRDefault="00232645" w:rsidP="00C07AFA">
            <w:r w:rsidRPr="000247E1">
              <w:t>3.4</w:t>
            </w:r>
          </w:p>
        </w:tc>
        <w:tc>
          <w:tcPr>
            <w:tcW w:w="8116" w:type="dxa"/>
          </w:tcPr>
          <w:p w14:paraId="77AD9251" w14:textId="77777777" w:rsidR="00232645" w:rsidRPr="000247E1" w:rsidRDefault="00232645" w:rsidP="00C07AFA">
            <w:r w:rsidRPr="000247E1">
              <w:t>Vysoká škola má zveřejněna kritéria, která odpovídají cílům studia a umožňují objektivní hodnocení a podle kterých jsou studenti hodnoceni.</w:t>
            </w:r>
          </w:p>
        </w:tc>
        <w:tc>
          <w:tcPr>
            <w:tcW w:w="341" w:type="dxa"/>
            <w:shd w:val="clear" w:color="auto" w:fill="FFE599"/>
            <w:vAlign w:val="center"/>
          </w:tcPr>
          <w:p w14:paraId="58D31AD2" w14:textId="77777777" w:rsidR="00232645" w:rsidRPr="000247E1" w:rsidRDefault="00232645" w:rsidP="00C07AFA">
            <w:r w:rsidRPr="000247E1">
              <w:t>X</w:t>
            </w:r>
          </w:p>
        </w:tc>
        <w:tc>
          <w:tcPr>
            <w:tcW w:w="341" w:type="dxa"/>
            <w:vAlign w:val="center"/>
          </w:tcPr>
          <w:p w14:paraId="35B8CB9F" w14:textId="77777777" w:rsidR="00232645" w:rsidRPr="000247E1" w:rsidRDefault="00232645" w:rsidP="00C07AFA">
            <w:r w:rsidRPr="000247E1">
              <w:t>X</w:t>
            </w:r>
          </w:p>
        </w:tc>
        <w:tc>
          <w:tcPr>
            <w:tcW w:w="341" w:type="dxa"/>
            <w:shd w:val="clear" w:color="auto" w:fill="B4C6E7"/>
            <w:vAlign w:val="center"/>
          </w:tcPr>
          <w:p w14:paraId="0D686ABB" w14:textId="77777777" w:rsidR="00232645" w:rsidRPr="000247E1" w:rsidRDefault="00232645" w:rsidP="00C07AFA">
            <w:r w:rsidRPr="000247E1">
              <w:t>X</w:t>
            </w:r>
          </w:p>
        </w:tc>
        <w:tc>
          <w:tcPr>
            <w:tcW w:w="341" w:type="dxa"/>
            <w:vAlign w:val="center"/>
          </w:tcPr>
          <w:p w14:paraId="79D344D9" w14:textId="77777777" w:rsidR="00232645" w:rsidRPr="000247E1" w:rsidRDefault="00232645" w:rsidP="00C07AFA">
            <w:r w:rsidRPr="000247E1">
              <w:t>X</w:t>
            </w:r>
          </w:p>
        </w:tc>
        <w:tc>
          <w:tcPr>
            <w:tcW w:w="341" w:type="dxa"/>
            <w:shd w:val="clear" w:color="auto" w:fill="C5E0B3"/>
            <w:vAlign w:val="center"/>
          </w:tcPr>
          <w:p w14:paraId="39052C86" w14:textId="77777777" w:rsidR="00232645" w:rsidRPr="000247E1" w:rsidRDefault="00232645" w:rsidP="00C07AFA">
            <w:r w:rsidRPr="000247E1">
              <w:t>X</w:t>
            </w:r>
          </w:p>
        </w:tc>
      </w:tr>
      <w:tr w:rsidR="00232645" w:rsidRPr="000247E1" w14:paraId="799B329E" w14:textId="77777777" w:rsidTr="00C07AFA">
        <w:trPr>
          <w:trHeight w:val="20"/>
        </w:trPr>
        <w:tc>
          <w:tcPr>
            <w:tcW w:w="723" w:type="dxa"/>
            <w:tcBorders>
              <w:right w:val="nil"/>
            </w:tcBorders>
            <w:vAlign w:val="center"/>
          </w:tcPr>
          <w:p w14:paraId="40D1E633" w14:textId="77777777" w:rsidR="00232645" w:rsidRPr="000247E1" w:rsidRDefault="00232645" w:rsidP="00C07AFA">
            <w:r w:rsidRPr="000247E1">
              <w:t>3.5bp</w:t>
            </w:r>
          </w:p>
        </w:tc>
        <w:tc>
          <w:tcPr>
            <w:tcW w:w="8116" w:type="dxa"/>
          </w:tcPr>
          <w:p w14:paraId="4F790EEA" w14:textId="77777777" w:rsidR="00232645" w:rsidRPr="000247E1" w:rsidRDefault="00232645" w:rsidP="00C07AFA">
            <w:r w:rsidRPr="000247E1">
              <w:t>Vysoká škola uskutečňuje tvůrčí činnost, která odpovídá oblasti nebo oblastem vzdělávání, v rámci které nebo v rámci kterých má být studijní program příslušného typu uskutečňován, a hodnotí její výstupy s ohledem na profil studijního programu.</w:t>
            </w:r>
          </w:p>
        </w:tc>
        <w:tc>
          <w:tcPr>
            <w:tcW w:w="341" w:type="dxa"/>
            <w:shd w:val="clear" w:color="auto" w:fill="FFE599"/>
            <w:vAlign w:val="center"/>
          </w:tcPr>
          <w:p w14:paraId="723DFF6C" w14:textId="77777777" w:rsidR="00232645" w:rsidRPr="000247E1" w:rsidRDefault="00232645" w:rsidP="00C07AFA"/>
        </w:tc>
        <w:tc>
          <w:tcPr>
            <w:tcW w:w="341" w:type="dxa"/>
            <w:vAlign w:val="center"/>
          </w:tcPr>
          <w:p w14:paraId="4F7CB8F6" w14:textId="77777777" w:rsidR="00232645" w:rsidRPr="000247E1" w:rsidRDefault="00232645" w:rsidP="00C07AFA">
            <w:r w:rsidRPr="000247E1">
              <w:t>X</w:t>
            </w:r>
          </w:p>
        </w:tc>
        <w:tc>
          <w:tcPr>
            <w:tcW w:w="341" w:type="dxa"/>
            <w:shd w:val="clear" w:color="auto" w:fill="B4C6E7"/>
            <w:vAlign w:val="center"/>
          </w:tcPr>
          <w:p w14:paraId="7ED09067" w14:textId="77777777" w:rsidR="00232645" w:rsidRPr="000247E1" w:rsidRDefault="00232645" w:rsidP="00C07AFA"/>
        </w:tc>
        <w:tc>
          <w:tcPr>
            <w:tcW w:w="341" w:type="dxa"/>
            <w:vAlign w:val="center"/>
          </w:tcPr>
          <w:p w14:paraId="2240B3DC" w14:textId="77777777" w:rsidR="00232645" w:rsidRPr="000247E1" w:rsidRDefault="00232645" w:rsidP="00C07AFA"/>
        </w:tc>
        <w:tc>
          <w:tcPr>
            <w:tcW w:w="341" w:type="dxa"/>
            <w:shd w:val="clear" w:color="auto" w:fill="C5E0B3"/>
            <w:vAlign w:val="center"/>
          </w:tcPr>
          <w:p w14:paraId="2740BCE4" w14:textId="77777777" w:rsidR="00232645" w:rsidRPr="000247E1" w:rsidRDefault="00232645" w:rsidP="00C07AFA"/>
        </w:tc>
      </w:tr>
      <w:tr w:rsidR="00232645" w:rsidRPr="000247E1" w14:paraId="06CC9332" w14:textId="77777777" w:rsidTr="00C07AFA">
        <w:trPr>
          <w:trHeight w:val="20"/>
        </w:trPr>
        <w:tc>
          <w:tcPr>
            <w:tcW w:w="723" w:type="dxa"/>
            <w:tcBorders>
              <w:right w:val="nil"/>
            </w:tcBorders>
            <w:vAlign w:val="center"/>
          </w:tcPr>
          <w:p w14:paraId="51F1D5A7" w14:textId="77777777" w:rsidR="00232645" w:rsidRPr="000247E1" w:rsidRDefault="00232645" w:rsidP="00C07AFA">
            <w:r w:rsidRPr="000247E1">
              <w:t>3.5ba</w:t>
            </w:r>
          </w:p>
        </w:tc>
        <w:tc>
          <w:tcPr>
            <w:tcW w:w="8116" w:type="dxa"/>
          </w:tcPr>
          <w:p w14:paraId="459E440E" w14:textId="77777777" w:rsidR="00232645" w:rsidRPr="000247E1" w:rsidRDefault="00232645" w:rsidP="00C07AFA">
            <w:r w:rsidRPr="000247E1">
              <w:t>Vysoká škola uskutečňuje vědeckou nebo uměleckou činnost, která odpovídá oblasti nebo oblastem vzdělávání, v rámci které nebo v rámci kterých má být bakalářský studijní program uskutečňována, a hodnotí její výstupy s ohledem na profil studijního programu.</w:t>
            </w:r>
          </w:p>
        </w:tc>
        <w:tc>
          <w:tcPr>
            <w:tcW w:w="341" w:type="dxa"/>
            <w:shd w:val="clear" w:color="auto" w:fill="FFE599"/>
            <w:vAlign w:val="center"/>
          </w:tcPr>
          <w:p w14:paraId="63A5A580" w14:textId="77777777" w:rsidR="00232645" w:rsidRPr="000247E1" w:rsidRDefault="00232645" w:rsidP="00C07AFA">
            <w:r w:rsidRPr="000247E1">
              <w:t>X</w:t>
            </w:r>
          </w:p>
        </w:tc>
        <w:tc>
          <w:tcPr>
            <w:tcW w:w="341" w:type="dxa"/>
            <w:vAlign w:val="center"/>
          </w:tcPr>
          <w:p w14:paraId="64CB063A" w14:textId="77777777" w:rsidR="00232645" w:rsidRPr="000247E1" w:rsidRDefault="00232645" w:rsidP="00C07AFA"/>
        </w:tc>
        <w:tc>
          <w:tcPr>
            <w:tcW w:w="341" w:type="dxa"/>
            <w:shd w:val="clear" w:color="auto" w:fill="B4C6E7"/>
            <w:vAlign w:val="center"/>
          </w:tcPr>
          <w:p w14:paraId="5BBABA08" w14:textId="77777777" w:rsidR="00232645" w:rsidRPr="000247E1" w:rsidRDefault="00232645" w:rsidP="00C07AFA"/>
        </w:tc>
        <w:tc>
          <w:tcPr>
            <w:tcW w:w="341" w:type="dxa"/>
            <w:vAlign w:val="center"/>
          </w:tcPr>
          <w:p w14:paraId="257FB261" w14:textId="77777777" w:rsidR="00232645" w:rsidRPr="000247E1" w:rsidRDefault="00232645" w:rsidP="00C07AFA"/>
        </w:tc>
        <w:tc>
          <w:tcPr>
            <w:tcW w:w="341" w:type="dxa"/>
            <w:shd w:val="clear" w:color="auto" w:fill="C5E0B3"/>
            <w:vAlign w:val="center"/>
          </w:tcPr>
          <w:p w14:paraId="2EEAF52D" w14:textId="77777777" w:rsidR="00232645" w:rsidRPr="000247E1" w:rsidRDefault="00232645" w:rsidP="00C07AFA"/>
        </w:tc>
      </w:tr>
      <w:tr w:rsidR="00232645" w:rsidRPr="000247E1" w14:paraId="19A6E610" w14:textId="77777777" w:rsidTr="00C07AFA">
        <w:trPr>
          <w:trHeight w:val="20"/>
        </w:trPr>
        <w:tc>
          <w:tcPr>
            <w:tcW w:w="723" w:type="dxa"/>
            <w:tcBorders>
              <w:right w:val="nil"/>
            </w:tcBorders>
            <w:vAlign w:val="center"/>
          </w:tcPr>
          <w:p w14:paraId="7137A274" w14:textId="77777777" w:rsidR="00232645" w:rsidRPr="000247E1" w:rsidRDefault="00232645" w:rsidP="00C07AFA">
            <w:r w:rsidRPr="000247E1">
              <w:t>3.5ma</w:t>
            </w:r>
          </w:p>
        </w:tc>
        <w:tc>
          <w:tcPr>
            <w:tcW w:w="8116" w:type="dxa"/>
          </w:tcPr>
          <w:p w14:paraId="7E602C4E" w14:textId="77777777" w:rsidR="00232645" w:rsidRPr="000247E1" w:rsidRDefault="00232645" w:rsidP="00C07AFA">
            <w:r w:rsidRPr="000247E1">
              <w:t>Vysoká škola je nebo v posledních třech letech byla řešitelem vědeckých nebo uměleckých projektů,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4A90A964" w14:textId="77777777" w:rsidR="00232645" w:rsidRPr="000247E1" w:rsidRDefault="00232645" w:rsidP="00C07AFA"/>
        </w:tc>
        <w:tc>
          <w:tcPr>
            <w:tcW w:w="341" w:type="dxa"/>
            <w:vAlign w:val="center"/>
          </w:tcPr>
          <w:p w14:paraId="2ABF4150" w14:textId="77777777" w:rsidR="00232645" w:rsidRPr="000247E1" w:rsidRDefault="00232645" w:rsidP="00C07AFA"/>
        </w:tc>
        <w:tc>
          <w:tcPr>
            <w:tcW w:w="341" w:type="dxa"/>
            <w:shd w:val="clear" w:color="auto" w:fill="B4C6E7"/>
            <w:vAlign w:val="center"/>
          </w:tcPr>
          <w:p w14:paraId="063967B1" w14:textId="77777777" w:rsidR="00232645" w:rsidRPr="000247E1" w:rsidRDefault="00232645" w:rsidP="00C07AFA">
            <w:r w:rsidRPr="000247E1">
              <w:t>X</w:t>
            </w:r>
          </w:p>
        </w:tc>
        <w:tc>
          <w:tcPr>
            <w:tcW w:w="341" w:type="dxa"/>
            <w:vAlign w:val="center"/>
          </w:tcPr>
          <w:p w14:paraId="634BABAB" w14:textId="77777777" w:rsidR="00232645" w:rsidRPr="000247E1" w:rsidRDefault="00232645" w:rsidP="00C07AFA"/>
        </w:tc>
        <w:tc>
          <w:tcPr>
            <w:tcW w:w="341" w:type="dxa"/>
            <w:shd w:val="clear" w:color="auto" w:fill="C5E0B3"/>
            <w:vAlign w:val="center"/>
          </w:tcPr>
          <w:p w14:paraId="6905AC11" w14:textId="77777777" w:rsidR="00232645" w:rsidRPr="000247E1" w:rsidRDefault="00232645" w:rsidP="00C07AFA"/>
        </w:tc>
      </w:tr>
      <w:tr w:rsidR="00232645" w:rsidRPr="000247E1" w14:paraId="11AEC207" w14:textId="77777777" w:rsidTr="00C07AFA">
        <w:trPr>
          <w:trHeight w:val="20"/>
        </w:trPr>
        <w:tc>
          <w:tcPr>
            <w:tcW w:w="723" w:type="dxa"/>
            <w:tcBorders>
              <w:right w:val="nil"/>
            </w:tcBorders>
            <w:vAlign w:val="center"/>
          </w:tcPr>
          <w:p w14:paraId="32D4BE24" w14:textId="77777777" w:rsidR="00232645" w:rsidRPr="000247E1" w:rsidRDefault="00232645" w:rsidP="00C07AFA">
            <w:r w:rsidRPr="000247E1">
              <w:t>3.5mp</w:t>
            </w:r>
          </w:p>
        </w:tc>
        <w:tc>
          <w:tcPr>
            <w:tcW w:w="8116" w:type="dxa"/>
          </w:tcPr>
          <w:p w14:paraId="268F4C1D" w14:textId="77777777" w:rsidR="00232645" w:rsidRPr="000247E1" w:rsidRDefault="00232645" w:rsidP="00C07AFA">
            <w:r w:rsidRPr="000247E1">
              <w:t>Vysoká škola uskutečňuje tvůrčí činnost, která odpovídá oblasti nebo oblastem vzdělávání, v rámci které nebo v rámci kterých má být studijní program příslušného typu uskutečňován, a hodnotí její výstupy s ohledem na profil studijního programu. Vysoká škola je nebo v posledních třech letech byla řešitelem vědeckých nebo uměleckých projektů anebo projektů aplikovaného nebo smluvního výzkumu,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6267B0A0" w14:textId="77777777" w:rsidR="00232645" w:rsidRPr="000247E1" w:rsidRDefault="00232645" w:rsidP="00C07AFA"/>
        </w:tc>
        <w:tc>
          <w:tcPr>
            <w:tcW w:w="341" w:type="dxa"/>
            <w:vAlign w:val="center"/>
          </w:tcPr>
          <w:p w14:paraId="3EEFDDE4" w14:textId="77777777" w:rsidR="00232645" w:rsidRPr="000247E1" w:rsidRDefault="00232645" w:rsidP="00C07AFA"/>
        </w:tc>
        <w:tc>
          <w:tcPr>
            <w:tcW w:w="341" w:type="dxa"/>
            <w:shd w:val="clear" w:color="auto" w:fill="B4C6E7"/>
            <w:vAlign w:val="center"/>
          </w:tcPr>
          <w:p w14:paraId="13203FA9" w14:textId="77777777" w:rsidR="00232645" w:rsidRPr="000247E1" w:rsidRDefault="00232645" w:rsidP="00C07AFA"/>
        </w:tc>
        <w:tc>
          <w:tcPr>
            <w:tcW w:w="341" w:type="dxa"/>
            <w:vAlign w:val="center"/>
          </w:tcPr>
          <w:p w14:paraId="5736E2FA" w14:textId="77777777" w:rsidR="00232645" w:rsidRPr="000247E1" w:rsidRDefault="00232645" w:rsidP="00C07AFA">
            <w:r w:rsidRPr="000247E1">
              <w:t>X</w:t>
            </w:r>
          </w:p>
        </w:tc>
        <w:tc>
          <w:tcPr>
            <w:tcW w:w="341" w:type="dxa"/>
            <w:shd w:val="clear" w:color="auto" w:fill="C5E0B3"/>
            <w:vAlign w:val="center"/>
          </w:tcPr>
          <w:p w14:paraId="6FAE6D94" w14:textId="77777777" w:rsidR="00232645" w:rsidRPr="000247E1" w:rsidRDefault="00232645" w:rsidP="00C07AFA"/>
        </w:tc>
      </w:tr>
      <w:tr w:rsidR="00232645" w:rsidRPr="000247E1" w14:paraId="42C43524" w14:textId="77777777" w:rsidTr="00C07AFA">
        <w:trPr>
          <w:trHeight w:val="20"/>
        </w:trPr>
        <w:tc>
          <w:tcPr>
            <w:tcW w:w="723" w:type="dxa"/>
            <w:tcBorders>
              <w:right w:val="nil"/>
            </w:tcBorders>
            <w:vAlign w:val="center"/>
          </w:tcPr>
          <w:p w14:paraId="7856325F" w14:textId="77777777" w:rsidR="00232645" w:rsidRPr="000247E1" w:rsidRDefault="00232645" w:rsidP="00C07AFA">
            <w:r w:rsidRPr="000247E1">
              <w:t>3.5d</w:t>
            </w:r>
          </w:p>
        </w:tc>
        <w:tc>
          <w:tcPr>
            <w:tcW w:w="8116" w:type="dxa"/>
          </w:tcPr>
          <w:p w14:paraId="1DD770AF" w14:textId="77777777" w:rsidR="00232645" w:rsidRPr="000247E1" w:rsidRDefault="00232645" w:rsidP="00C07AFA">
            <w:r w:rsidRPr="000247E1">
              <w:t>Vysoká škola uskutečňuje vědeckou nebo uměleckou činnost s mezinárodním rozměrem, která odpovídá oblasti nebo oblastem vzdělávání, v rámci které nebo v rámci kterých je nebo má být doktorský studijní program uskutečňován, a která odpovídá typu studijního programu. Zároveň vysoká škola nebo její součást je dlouhodobě řešitelem vědeckých nebo uměleckých projektů, které se odborně vztahují k oblasti nebo oblastem vzdělávání, do které nebo do kterých patří studijní program.</w:t>
            </w:r>
          </w:p>
        </w:tc>
        <w:tc>
          <w:tcPr>
            <w:tcW w:w="341" w:type="dxa"/>
            <w:shd w:val="clear" w:color="auto" w:fill="FFE599"/>
            <w:vAlign w:val="center"/>
          </w:tcPr>
          <w:p w14:paraId="6D0A9AF3" w14:textId="77777777" w:rsidR="00232645" w:rsidRPr="000247E1" w:rsidRDefault="00232645" w:rsidP="00C07AFA"/>
        </w:tc>
        <w:tc>
          <w:tcPr>
            <w:tcW w:w="341" w:type="dxa"/>
            <w:vAlign w:val="center"/>
          </w:tcPr>
          <w:p w14:paraId="4AE75104" w14:textId="77777777" w:rsidR="00232645" w:rsidRPr="000247E1" w:rsidRDefault="00232645" w:rsidP="00C07AFA"/>
        </w:tc>
        <w:tc>
          <w:tcPr>
            <w:tcW w:w="341" w:type="dxa"/>
            <w:shd w:val="clear" w:color="auto" w:fill="B4C6E7"/>
            <w:vAlign w:val="center"/>
          </w:tcPr>
          <w:p w14:paraId="271BE04B" w14:textId="77777777" w:rsidR="00232645" w:rsidRPr="000247E1" w:rsidRDefault="00232645" w:rsidP="00C07AFA"/>
        </w:tc>
        <w:tc>
          <w:tcPr>
            <w:tcW w:w="341" w:type="dxa"/>
            <w:vAlign w:val="center"/>
          </w:tcPr>
          <w:p w14:paraId="73786EEA" w14:textId="77777777" w:rsidR="00232645" w:rsidRPr="000247E1" w:rsidRDefault="00232645" w:rsidP="00C07AFA"/>
        </w:tc>
        <w:tc>
          <w:tcPr>
            <w:tcW w:w="341" w:type="dxa"/>
            <w:shd w:val="clear" w:color="auto" w:fill="C5E0B3"/>
            <w:vAlign w:val="center"/>
          </w:tcPr>
          <w:p w14:paraId="6E4406C2" w14:textId="77777777" w:rsidR="00232645" w:rsidRPr="000247E1" w:rsidRDefault="00232645" w:rsidP="00C07AFA">
            <w:r w:rsidRPr="000247E1">
              <w:t>X</w:t>
            </w:r>
          </w:p>
        </w:tc>
      </w:tr>
      <w:tr w:rsidR="00232645" w:rsidRPr="000247E1" w14:paraId="3A568948" w14:textId="77777777" w:rsidTr="00C07AFA">
        <w:trPr>
          <w:trHeight w:val="20"/>
        </w:trPr>
        <w:tc>
          <w:tcPr>
            <w:tcW w:w="723" w:type="dxa"/>
            <w:tcBorders>
              <w:right w:val="nil"/>
            </w:tcBorders>
            <w:vAlign w:val="center"/>
          </w:tcPr>
          <w:p w14:paraId="7C3778DF" w14:textId="77777777" w:rsidR="00232645" w:rsidRPr="000247E1" w:rsidRDefault="00232645" w:rsidP="00C07AFA">
            <w:r w:rsidRPr="000247E1">
              <w:t>3.6</w:t>
            </w:r>
          </w:p>
        </w:tc>
        <w:tc>
          <w:tcPr>
            <w:tcW w:w="8116" w:type="dxa"/>
          </w:tcPr>
          <w:p w14:paraId="7724F832" w14:textId="77777777" w:rsidR="00232645" w:rsidRPr="000247E1" w:rsidRDefault="00232645" w:rsidP="00C07AFA">
            <w:r w:rsidRPr="000247E1">
              <w:t xml:space="preserve">Vysoká škola uskutečňuje vědeckou nebo uměleckou činnost s mezinárodním rozměrem, která odpovídá oblasti nebo oblastem vzdělávání a která odpovídá typu studijního programu, a hodnotí její výstupy s ohledem na profil studijního programu. </w:t>
            </w:r>
          </w:p>
        </w:tc>
        <w:tc>
          <w:tcPr>
            <w:tcW w:w="341" w:type="dxa"/>
            <w:shd w:val="clear" w:color="auto" w:fill="FFE599"/>
            <w:vAlign w:val="center"/>
          </w:tcPr>
          <w:p w14:paraId="605299A9" w14:textId="77777777" w:rsidR="00232645" w:rsidRPr="000247E1" w:rsidRDefault="00232645" w:rsidP="00C07AFA"/>
        </w:tc>
        <w:tc>
          <w:tcPr>
            <w:tcW w:w="341" w:type="dxa"/>
            <w:vAlign w:val="center"/>
          </w:tcPr>
          <w:p w14:paraId="5BDDE034" w14:textId="77777777" w:rsidR="00232645" w:rsidRPr="000247E1" w:rsidRDefault="00232645" w:rsidP="00C07AFA"/>
        </w:tc>
        <w:tc>
          <w:tcPr>
            <w:tcW w:w="341" w:type="dxa"/>
            <w:shd w:val="clear" w:color="auto" w:fill="B4C6E7"/>
            <w:vAlign w:val="center"/>
          </w:tcPr>
          <w:p w14:paraId="69EF15BC" w14:textId="77777777" w:rsidR="00232645" w:rsidRPr="000247E1" w:rsidRDefault="00232645" w:rsidP="00C07AFA">
            <w:r w:rsidRPr="000247E1">
              <w:t>X</w:t>
            </w:r>
          </w:p>
        </w:tc>
        <w:tc>
          <w:tcPr>
            <w:tcW w:w="341" w:type="dxa"/>
            <w:vAlign w:val="center"/>
          </w:tcPr>
          <w:p w14:paraId="1421CE40" w14:textId="77777777" w:rsidR="00232645" w:rsidRPr="000247E1" w:rsidRDefault="00232645" w:rsidP="00C07AFA"/>
        </w:tc>
        <w:tc>
          <w:tcPr>
            <w:tcW w:w="341" w:type="dxa"/>
            <w:shd w:val="clear" w:color="auto" w:fill="C5E0B3"/>
            <w:vAlign w:val="center"/>
          </w:tcPr>
          <w:p w14:paraId="6FF237E0" w14:textId="77777777" w:rsidR="00232645" w:rsidRPr="000247E1" w:rsidRDefault="00232645" w:rsidP="00C07AFA"/>
        </w:tc>
      </w:tr>
      <w:tr w:rsidR="00232645" w:rsidRPr="000247E1" w14:paraId="0BA23B53" w14:textId="77777777" w:rsidTr="00C07AFA">
        <w:trPr>
          <w:trHeight w:val="20"/>
        </w:trPr>
        <w:tc>
          <w:tcPr>
            <w:tcW w:w="723" w:type="dxa"/>
            <w:tcBorders>
              <w:right w:val="nil"/>
            </w:tcBorders>
            <w:vAlign w:val="center"/>
          </w:tcPr>
          <w:p w14:paraId="24DD6134" w14:textId="77777777" w:rsidR="00232645" w:rsidRPr="000247E1" w:rsidRDefault="00232645" w:rsidP="00C07AFA">
            <w:r w:rsidRPr="000247E1">
              <w:t>3.7</w:t>
            </w:r>
          </w:p>
        </w:tc>
        <w:tc>
          <w:tcPr>
            <w:tcW w:w="8116" w:type="dxa"/>
          </w:tcPr>
          <w:p w14:paraId="5BE6DDC2" w14:textId="77777777" w:rsidR="00232645" w:rsidRPr="000247E1" w:rsidRDefault="00232645" w:rsidP="00C07AFA">
            <w:r w:rsidRPr="000247E1">
              <w:t>Ze zadání disertačních prací vyplývá, že jejich vypracování bude vyžadovat samostatnou tvůrčí činnost studenta. Předpokladem pro  veřejnou obhajobu disertační práce je předložení odborných výstupů tvůrčí činnosti.</w:t>
            </w:r>
          </w:p>
        </w:tc>
        <w:tc>
          <w:tcPr>
            <w:tcW w:w="341" w:type="dxa"/>
            <w:shd w:val="clear" w:color="auto" w:fill="FFE599"/>
            <w:vAlign w:val="center"/>
          </w:tcPr>
          <w:p w14:paraId="42D63B76" w14:textId="77777777" w:rsidR="00232645" w:rsidRPr="000247E1" w:rsidRDefault="00232645" w:rsidP="00C07AFA"/>
        </w:tc>
        <w:tc>
          <w:tcPr>
            <w:tcW w:w="341" w:type="dxa"/>
            <w:vAlign w:val="center"/>
          </w:tcPr>
          <w:p w14:paraId="2FB3EB7F" w14:textId="77777777" w:rsidR="00232645" w:rsidRPr="000247E1" w:rsidRDefault="00232645" w:rsidP="00C07AFA"/>
        </w:tc>
        <w:tc>
          <w:tcPr>
            <w:tcW w:w="341" w:type="dxa"/>
            <w:shd w:val="clear" w:color="auto" w:fill="B4C6E7"/>
            <w:vAlign w:val="center"/>
          </w:tcPr>
          <w:p w14:paraId="245E2182" w14:textId="77777777" w:rsidR="00232645" w:rsidRPr="000247E1" w:rsidRDefault="00232645" w:rsidP="00C07AFA"/>
        </w:tc>
        <w:tc>
          <w:tcPr>
            <w:tcW w:w="341" w:type="dxa"/>
            <w:vAlign w:val="center"/>
          </w:tcPr>
          <w:p w14:paraId="4A383ECF" w14:textId="77777777" w:rsidR="00232645" w:rsidRPr="000247E1" w:rsidRDefault="00232645" w:rsidP="00C07AFA"/>
        </w:tc>
        <w:tc>
          <w:tcPr>
            <w:tcW w:w="341" w:type="dxa"/>
            <w:shd w:val="clear" w:color="auto" w:fill="C5E0B3"/>
            <w:vAlign w:val="center"/>
          </w:tcPr>
          <w:p w14:paraId="6ACE6915" w14:textId="77777777" w:rsidR="00232645" w:rsidRPr="000247E1" w:rsidRDefault="00232645" w:rsidP="00C07AFA">
            <w:r w:rsidRPr="000247E1">
              <w:t>X</w:t>
            </w:r>
          </w:p>
        </w:tc>
      </w:tr>
      <w:tr w:rsidR="00232645" w:rsidRPr="000247E1" w14:paraId="4A2EBC3B" w14:textId="77777777" w:rsidTr="00C07AFA">
        <w:trPr>
          <w:trHeight w:val="20"/>
        </w:trPr>
        <w:tc>
          <w:tcPr>
            <w:tcW w:w="723" w:type="dxa"/>
            <w:tcBorders>
              <w:right w:val="nil"/>
            </w:tcBorders>
            <w:vAlign w:val="center"/>
          </w:tcPr>
          <w:p w14:paraId="69CA99D2" w14:textId="77777777" w:rsidR="00232645" w:rsidRPr="000247E1" w:rsidRDefault="00232645" w:rsidP="00C07AFA">
            <w:r w:rsidRPr="000247E1">
              <w:t>4.1</w:t>
            </w:r>
          </w:p>
        </w:tc>
        <w:tc>
          <w:tcPr>
            <w:tcW w:w="8116" w:type="dxa"/>
          </w:tcPr>
          <w:p w14:paraId="1C7BEFBF" w14:textId="77777777" w:rsidR="00232645" w:rsidRPr="000247E1" w:rsidRDefault="00232645" w:rsidP="00C07AFA">
            <w:r w:rsidRPr="000247E1">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 nákladů.</w:t>
            </w:r>
          </w:p>
        </w:tc>
        <w:tc>
          <w:tcPr>
            <w:tcW w:w="341" w:type="dxa"/>
            <w:shd w:val="clear" w:color="auto" w:fill="FFE599"/>
            <w:vAlign w:val="center"/>
          </w:tcPr>
          <w:p w14:paraId="59A93FC9" w14:textId="77777777" w:rsidR="00232645" w:rsidRPr="000247E1" w:rsidRDefault="00232645" w:rsidP="00C07AFA">
            <w:r w:rsidRPr="000247E1">
              <w:t>X</w:t>
            </w:r>
          </w:p>
        </w:tc>
        <w:tc>
          <w:tcPr>
            <w:tcW w:w="341" w:type="dxa"/>
            <w:vAlign w:val="center"/>
          </w:tcPr>
          <w:p w14:paraId="4D00F436" w14:textId="77777777" w:rsidR="00232645" w:rsidRPr="000247E1" w:rsidRDefault="00232645" w:rsidP="00C07AFA">
            <w:r w:rsidRPr="000247E1">
              <w:t>X</w:t>
            </w:r>
          </w:p>
        </w:tc>
        <w:tc>
          <w:tcPr>
            <w:tcW w:w="341" w:type="dxa"/>
            <w:shd w:val="clear" w:color="auto" w:fill="B4C6E7"/>
            <w:vAlign w:val="center"/>
          </w:tcPr>
          <w:p w14:paraId="38A58E90" w14:textId="77777777" w:rsidR="00232645" w:rsidRPr="000247E1" w:rsidRDefault="00232645" w:rsidP="00C07AFA">
            <w:r w:rsidRPr="000247E1">
              <w:t>X</w:t>
            </w:r>
          </w:p>
        </w:tc>
        <w:tc>
          <w:tcPr>
            <w:tcW w:w="341" w:type="dxa"/>
            <w:vAlign w:val="center"/>
          </w:tcPr>
          <w:p w14:paraId="425B0713" w14:textId="77777777" w:rsidR="00232645" w:rsidRPr="000247E1" w:rsidRDefault="00232645" w:rsidP="00C07AFA">
            <w:r w:rsidRPr="000247E1">
              <w:t>X</w:t>
            </w:r>
          </w:p>
        </w:tc>
        <w:tc>
          <w:tcPr>
            <w:tcW w:w="341" w:type="dxa"/>
            <w:shd w:val="clear" w:color="auto" w:fill="C5E0B3"/>
            <w:vAlign w:val="center"/>
          </w:tcPr>
          <w:p w14:paraId="392B38CC" w14:textId="77777777" w:rsidR="00232645" w:rsidRPr="000247E1" w:rsidRDefault="00232645" w:rsidP="00C07AFA">
            <w:r w:rsidRPr="000247E1">
              <w:t>X</w:t>
            </w:r>
          </w:p>
        </w:tc>
      </w:tr>
      <w:tr w:rsidR="00232645" w:rsidRPr="000247E1" w14:paraId="5AB02745" w14:textId="77777777" w:rsidTr="00C07AFA">
        <w:trPr>
          <w:trHeight w:val="20"/>
        </w:trPr>
        <w:tc>
          <w:tcPr>
            <w:tcW w:w="723" w:type="dxa"/>
            <w:tcBorders>
              <w:right w:val="nil"/>
            </w:tcBorders>
            <w:vAlign w:val="center"/>
          </w:tcPr>
          <w:p w14:paraId="7DF80044" w14:textId="77777777" w:rsidR="00232645" w:rsidRPr="000247E1" w:rsidRDefault="00232645" w:rsidP="00C07AFA">
            <w:r w:rsidRPr="000247E1">
              <w:t>4.2</w:t>
            </w:r>
          </w:p>
        </w:tc>
        <w:tc>
          <w:tcPr>
            <w:tcW w:w="8116" w:type="dxa"/>
          </w:tcPr>
          <w:p w14:paraId="2E2F32EE" w14:textId="77777777" w:rsidR="00232645" w:rsidRPr="000247E1" w:rsidRDefault="00232645" w:rsidP="00C07AFA">
            <w:r w:rsidRPr="000247E1">
              <w:t>Vysoká škola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c>
          <w:tcPr>
            <w:tcW w:w="341" w:type="dxa"/>
            <w:shd w:val="clear" w:color="auto" w:fill="FFE599"/>
            <w:vAlign w:val="center"/>
          </w:tcPr>
          <w:p w14:paraId="63C1A29C" w14:textId="77777777" w:rsidR="00232645" w:rsidRPr="000247E1" w:rsidRDefault="00232645" w:rsidP="00C07AFA">
            <w:r w:rsidRPr="000247E1">
              <w:t>X</w:t>
            </w:r>
          </w:p>
        </w:tc>
        <w:tc>
          <w:tcPr>
            <w:tcW w:w="341" w:type="dxa"/>
            <w:vAlign w:val="center"/>
          </w:tcPr>
          <w:p w14:paraId="168825D2" w14:textId="77777777" w:rsidR="00232645" w:rsidRPr="000247E1" w:rsidRDefault="00232645" w:rsidP="00C07AFA">
            <w:r w:rsidRPr="000247E1">
              <w:t>X</w:t>
            </w:r>
          </w:p>
        </w:tc>
        <w:tc>
          <w:tcPr>
            <w:tcW w:w="341" w:type="dxa"/>
            <w:shd w:val="clear" w:color="auto" w:fill="B4C6E7"/>
            <w:vAlign w:val="center"/>
          </w:tcPr>
          <w:p w14:paraId="001FB964" w14:textId="77777777" w:rsidR="00232645" w:rsidRPr="000247E1" w:rsidRDefault="00232645" w:rsidP="00C07AFA">
            <w:r w:rsidRPr="000247E1">
              <w:t>X</w:t>
            </w:r>
          </w:p>
        </w:tc>
        <w:tc>
          <w:tcPr>
            <w:tcW w:w="341" w:type="dxa"/>
            <w:vAlign w:val="center"/>
          </w:tcPr>
          <w:p w14:paraId="5C17EB79" w14:textId="77777777" w:rsidR="00232645" w:rsidRPr="000247E1" w:rsidRDefault="00232645" w:rsidP="00C07AFA">
            <w:r w:rsidRPr="000247E1">
              <w:t>X</w:t>
            </w:r>
          </w:p>
        </w:tc>
        <w:tc>
          <w:tcPr>
            <w:tcW w:w="341" w:type="dxa"/>
            <w:shd w:val="clear" w:color="auto" w:fill="C5E0B3"/>
            <w:vAlign w:val="center"/>
          </w:tcPr>
          <w:p w14:paraId="1CB15900" w14:textId="77777777" w:rsidR="00232645" w:rsidRPr="000247E1" w:rsidRDefault="00232645" w:rsidP="00C07AFA">
            <w:r w:rsidRPr="000247E1">
              <w:t>X</w:t>
            </w:r>
          </w:p>
        </w:tc>
      </w:tr>
      <w:tr w:rsidR="00232645" w:rsidRPr="000247E1" w14:paraId="5375F80F" w14:textId="77777777" w:rsidTr="00C07AFA">
        <w:trPr>
          <w:trHeight w:val="20"/>
        </w:trPr>
        <w:tc>
          <w:tcPr>
            <w:tcW w:w="723" w:type="dxa"/>
            <w:tcBorders>
              <w:right w:val="nil"/>
            </w:tcBorders>
            <w:vAlign w:val="center"/>
          </w:tcPr>
          <w:p w14:paraId="32DF6CD7" w14:textId="77777777" w:rsidR="00232645" w:rsidRPr="000247E1" w:rsidRDefault="00232645" w:rsidP="00C07AFA">
            <w:r w:rsidRPr="000247E1">
              <w:t>4.3</w:t>
            </w:r>
          </w:p>
        </w:tc>
        <w:tc>
          <w:tcPr>
            <w:tcW w:w="8116" w:type="dxa"/>
          </w:tcPr>
          <w:p w14:paraId="405F47BA" w14:textId="77777777" w:rsidR="00232645" w:rsidRPr="000247E1" w:rsidRDefault="00232645" w:rsidP="00C07AFA">
            <w:r w:rsidRPr="000247E1">
              <w:t>Studenti mají dostatečný přístup k odborné literatuře a dalším informačním zdrojům odpovídajícím danému typu studijního programu a v případě bakalářského nebo magisterského studijního programu i profilu studijního programu.</w:t>
            </w:r>
          </w:p>
        </w:tc>
        <w:tc>
          <w:tcPr>
            <w:tcW w:w="341" w:type="dxa"/>
            <w:shd w:val="clear" w:color="auto" w:fill="FFE599"/>
            <w:vAlign w:val="center"/>
          </w:tcPr>
          <w:p w14:paraId="224F7952" w14:textId="77777777" w:rsidR="00232645" w:rsidRPr="000247E1" w:rsidRDefault="00232645" w:rsidP="00C07AFA">
            <w:r w:rsidRPr="000247E1">
              <w:t>X</w:t>
            </w:r>
          </w:p>
        </w:tc>
        <w:tc>
          <w:tcPr>
            <w:tcW w:w="341" w:type="dxa"/>
            <w:vAlign w:val="center"/>
          </w:tcPr>
          <w:p w14:paraId="5DEE14F5" w14:textId="77777777" w:rsidR="00232645" w:rsidRPr="000247E1" w:rsidRDefault="00232645" w:rsidP="00C07AFA">
            <w:r w:rsidRPr="000247E1">
              <w:t>X</w:t>
            </w:r>
          </w:p>
        </w:tc>
        <w:tc>
          <w:tcPr>
            <w:tcW w:w="341" w:type="dxa"/>
            <w:shd w:val="clear" w:color="auto" w:fill="B4C6E7"/>
            <w:vAlign w:val="center"/>
          </w:tcPr>
          <w:p w14:paraId="11A6D080" w14:textId="77777777" w:rsidR="00232645" w:rsidRPr="000247E1" w:rsidRDefault="00232645" w:rsidP="00C07AFA">
            <w:r w:rsidRPr="000247E1">
              <w:t>X</w:t>
            </w:r>
          </w:p>
        </w:tc>
        <w:tc>
          <w:tcPr>
            <w:tcW w:w="341" w:type="dxa"/>
            <w:vAlign w:val="center"/>
          </w:tcPr>
          <w:p w14:paraId="47997BA4" w14:textId="77777777" w:rsidR="00232645" w:rsidRPr="000247E1" w:rsidRDefault="00232645" w:rsidP="00C07AFA">
            <w:r w:rsidRPr="000247E1">
              <w:t>X</w:t>
            </w:r>
          </w:p>
        </w:tc>
        <w:tc>
          <w:tcPr>
            <w:tcW w:w="341" w:type="dxa"/>
            <w:shd w:val="clear" w:color="auto" w:fill="C5E0B3"/>
            <w:vAlign w:val="center"/>
          </w:tcPr>
          <w:p w14:paraId="662924CF" w14:textId="77777777" w:rsidR="00232645" w:rsidRPr="000247E1" w:rsidRDefault="00232645" w:rsidP="00C07AFA">
            <w:r w:rsidRPr="000247E1">
              <w:t>X</w:t>
            </w:r>
          </w:p>
        </w:tc>
      </w:tr>
      <w:tr w:rsidR="00232645" w:rsidRPr="000247E1" w14:paraId="0513322C" w14:textId="77777777" w:rsidTr="00C07AFA">
        <w:trPr>
          <w:trHeight w:val="20"/>
        </w:trPr>
        <w:tc>
          <w:tcPr>
            <w:tcW w:w="723" w:type="dxa"/>
            <w:tcBorders>
              <w:right w:val="nil"/>
            </w:tcBorders>
            <w:vAlign w:val="center"/>
          </w:tcPr>
          <w:p w14:paraId="6FBA2FA3" w14:textId="77777777" w:rsidR="00232645" w:rsidRPr="000247E1" w:rsidRDefault="00232645" w:rsidP="00C07AFA">
            <w:r w:rsidRPr="000247E1">
              <w:t>4.4</w:t>
            </w:r>
          </w:p>
        </w:tc>
        <w:tc>
          <w:tcPr>
            <w:tcW w:w="8116" w:type="dxa"/>
          </w:tcPr>
          <w:p w14:paraId="54C27866" w14:textId="77777777" w:rsidR="00232645" w:rsidRPr="000247E1" w:rsidRDefault="00232645" w:rsidP="00C07AFA">
            <w:r w:rsidRPr="000247E1">
              <w:t xml:space="preserve">Materiální a technické zabezpečení studijního programu uskutečňovaného mimo sídlo vysoké školy </w:t>
            </w:r>
            <w:r w:rsidRPr="000247E1">
              <w:rPr>
                <w:bCs/>
              </w:rPr>
              <w:t>je</w:t>
            </w:r>
            <w:r w:rsidRPr="000247E1">
              <w:t xml:space="preserve"> srovnatelné se zabezpečením zajištěným při uskutečňování studijního programu v sídle vysoké školy. Je-li mimo sídlo vysoké školy uskutečňovaná pouze praktická výuka, materiální a technické zabezpečení </w:t>
            </w:r>
            <w:r w:rsidRPr="000247E1">
              <w:rPr>
                <w:bCs/>
              </w:rPr>
              <w:t>odpovídá</w:t>
            </w:r>
            <w:r w:rsidRPr="000247E1">
              <w:t xml:space="preserve"> potřebám této výuky.</w:t>
            </w:r>
          </w:p>
        </w:tc>
        <w:tc>
          <w:tcPr>
            <w:tcW w:w="341" w:type="dxa"/>
            <w:shd w:val="clear" w:color="auto" w:fill="FFE599"/>
            <w:vAlign w:val="center"/>
          </w:tcPr>
          <w:p w14:paraId="4391C862" w14:textId="77777777" w:rsidR="00232645" w:rsidRPr="000247E1" w:rsidRDefault="00232645" w:rsidP="00C07AFA">
            <w:r w:rsidRPr="000247E1">
              <w:t>X</w:t>
            </w:r>
          </w:p>
        </w:tc>
        <w:tc>
          <w:tcPr>
            <w:tcW w:w="341" w:type="dxa"/>
            <w:vAlign w:val="center"/>
          </w:tcPr>
          <w:p w14:paraId="4AC11D96" w14:textId="77777777" w:rsidR="00232645" w:rsidRPr="000247E1" w:rsidRDefault="00232645" w:rsidP="00C07AFA">
            <w:r w:rsidRPr="000247E1">
              <w:t>X</w:t>
            </w:r>
          </w:p>
        </w:tc>
        <w:tc>
          <w:tcPr>
            <w:tcW w:w="341" w:type="dxa"/>
            <w:shd w:val="clear" w:color="auto" w:fill="B4C6E7"/>
            <w:vAlign w:val="center"/>
          </w:tcPr>
          <w:p w14:paraId="6D98CFFE" w14:textId="77777777" w:rsidR="00232645" w:rsidRPr="000247E1" w:rsidRDefault="00232645" w:rsidP="00C07AFA">
            <w:r w:rsidRPr="000247E1">
              <w:t>X</w:t>
            </w:r>
          </w:p>
        </w:tc>
        <w:tc>
          <w:tcPr>
            <w:tcW w:w="341" w:type="dxa"/>
            <w:vAlign w:val="center"/>
          </w:tcPr>
          <w:p w14:paraId="1A702E93" w14:textId="77777777" w:rsidR="00232645" w:rsidRPr="000247E1" w:rsidRDefault="00232645" w:rsidP="00C07AFA">
            <w:r w:rsidRPr="000247E1">
              <w:t>X</w:t>
            </w:r>
          </w:p>
        </w:tc>
        <w:tc>
          <w:tcPr>
            <w:tcW w:w="341" w:type="dxa"/>
            <w:shd w:val="clear" w:color="auto" w:fill="C5E0B3"/>
            <w:vAlign w:val="center"/>
          </w:tcPr>
          <w:p w14:paraId="5CB77513" w14:textId="77777777" w:rsidR="00232645" w:rsidRPr="000247E1" w:rsidRDefault="00232645" w:rsidP="00C07AFA">
            <w:r w:rsidRPr="000247E1">
              <w:t>X</w:t>
            </w:r>
          </w:p>
        </w:tc>
      </w:tr>
      <w:tr w:rsidR="00232645" w:rsidRPr="000247E1" w14:paraId="5235C53C" w14:textId="77777777" w:rsidTr="00C07AFA">
        <w:trPr>
          <w:trHeight w:val="20"/>
        </w:trPr>
        <w:tc>
          <w:tcPr>
            <w:tcW w:w="723" w:type="dxa"/>
            <w:tcBorders>
              <w:right w:val="nil"/>
            </w:tcBorders>
            <w:vAlign w:val="center"/>
          </w:tcPr>
          <w:p w14:paraId="4C787469" w14:textId="77777777" w:rsidR="00232645" w:rsidRPr="000247E1" w:rsidRDefault="00232645" w:rsidP="00C07AFA">
            <w:r w:rsidRPr="000247E1">
              <w:t>5.1</w:t>
            </w:r>
          </w:p>
        </w:tc>
        <w:tc>
          <w:tcPr>
            <w:tcW w:w="8116" w:type="dxa"/>
          </w:tcPr>
          <w:p w14:paraId="4416C35A" w14:textId="77777777" w:rsidR="00232645" w:rsidRPr="000247E1" w:rsidRDefault="00232645" w:rsidP="00C07AFA">
            <w:r w:rsidRPr="000247E1">
              <w:t>Vysoká škola má v dostatečné míře vymezeny pravomoci a odpovědnost garanta studijního programu tak, aby byla zajištěna kvalita studijního programu.</w:t>
            </w:r>
          </w:p>
        </w:tc>
        <w:tc>
          <w:tcPr>
            <w:tcW w:w="341" w:type="dxa"/>
            <w:shd w:val="clear" w:color="auto" w:fill="FFE599"/>
            <w:vAlign w:val="center"/>
          </w:tcPr>
          <w:p w14:paraId="38511A0E" w14:textId="77777777" w:rsidR="00232645" w:rsidRPr="000247E1" w:rsidRDefault="00232645" w:rsidP="00C07AFA">
            <w:r w:rsidRPr="000247E1">
              <w:t>X</w:t>
            </w:r>
          </w:p>
        </w:tc>
        <w:tc>
          <w:tcPr>
            <w:tcW w:w="341" w:type="dxa"/>
            <w:vAlign w:val="center"/>
          </w:tcPr>
          <w:p w14:paraId="1A615412" w14:textId="77777777" w:rsidR="00232645" w:rsidRPr="000247E1" w:rsidRDefault="00232645" w:rsidP="00C07AFA">
            <w:r w:rsidRPr="000247E1">
              <w:t>X</w:t>
            </w:r>
          </w:p>
        </w:tc>
        <w:tc>
          <w:tcPr>
            <w:tcW w:w="341" w:type="dxa"/>
            <w:shd w:val="clear" w:color="auto" w:fill="B4C6E7"/>
            <w:vAlign w:val="center"/>
          </w:tcPr>
          <w:p w14:paraId="22E2E6DF" w14:textId="77777777" w:rsidR="00232645" w:rsidRPr="000247E1" w:rsidRDefault="00232645" w:rsidP="00C07AFA">
            <w:r w:rsidRPr="000247E1">
              <w:t>X</w:t>
            </w:r>
          </w:p>
        </w:tc>
        <w:tc>
          <w:tcPr>
            <w:tcW w:w="341" w:type="dxa"/>
            <w:vAlign w:val="center"/>
          </w:tcPr>
          <w:p w14:paraId="75BFB28E" w14:textId="77777777" w:rsidR="00232645" w:rsidRPr="000247E1" w:rsidRDefault="00232645" w:rsidP="00C07AFA">
            <w:r w:rsidRPr="000247E1">
              <w:t>X</w:t>
            </w:r>
          </w:p>
        </w:tc>
        <w:tc>
          <w:tcPr>
            <w:tcW w:w="341" w:type="dxa"/>
            <w:shd w:val="clear" w:color="auto" w:fill="C5E0B3"/>
            <w:vAlign w:val="center"/>
          </w:tcPr>
          <w:p w14:paraId="5631DE9B" w14:textId="77777777" w:rsidR="00232645" w:rsidRPr="000247E1" w:rsidRDefault="00232645" w:rsidP="00C07AFA">
            <w:r w:rsidRPr="000247E1">
              <w:t>X</w:t>
            </w:r>
          </w:p>
        </w:tc>
      </w:tr>
      <w:tr w:rsidR="00232645" w:rsidRPr="000247E1" w14:paraId="2CD6DAD4" w14:textId="77777777" w:rsidTr="00C07AFA">
        <w:trPr>
          <w:trHeight w:val="20"/>
        </w:trPr>
        <w:tc>
          <w:tcPr>
            <w:tcW w:w="723" w:type="dxa"/>
            <w:tcBorders>
              <w:right w:val="nil"/>
            </w:tcBorders>
            <w:vAlign w:val="center"/>
          </w:tcPr>
          <w:p w14:paraId="73DC8255" w14:textId="77777777" w:rsidR="00232645" w:rsidRPr="000247E1" w:rsidRDefault="00232645" w:rsidP="00C07AFA">
            <w:r w:rsidRPr="000247E1">
              <w:t>5.2ba</w:t>
            </w:r>
          </w:p>
        </w:tc>
        <w:tc>
          <w:tcPr>
            <w:tcW w:w="8116" w:type="dxa"/>
          </w:tcPr>
          <w:p w14:paraId="6D80FA87" w14:textId="77777777" w:rsidR="00232645" w:rsidRPr="000247E1" w:rsidRDefault="00232645" w:rsidP="00C07AFA">
            <w:r w:rsidRPr="000247E1">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studijnímu programu blízkého nebo příbuzného obsahového zaměření a v posledních pěti letech vykonával vědeckou nebo uměleckou činnost, jež odpovídá oblasti nebo oblastem vzdělávání, v rámci které nebo v rámci kterých má být studijní program uskutečňován.</w:t>
            </w:r>
          </w:p>
        </w:tc>
        <w:tc>
          <w:tcPr>
            <w:tcW w:w="341" w:type="dxa"/>
            <w:shd w:val="clear" w:color="auto" w:fill="FFE599"/>
            <w:vAlign w:val="center"/>
          </w:tcPr>
          <w:p w14:paraId="0817EC6E" w14:textId="77777777" w:rsidR="00232645" w:rsidRPr="000247E1" w:rsidRDefault="00232645" w:rsidP="00C07AFA">
            <w:r w:rsidRPr="000247E1">
              <w:t>X</w:t>
            </w:r>
          </w:p>
        </w:tc>
        <w:tc>
          <w:tcPr>
            <w:tcW w:w="341" w:type="dxa"/>
            <w:vAlign w:val="center"/>
          </w:tcPr>
          <w:p w14:paraId="18D5F448" w14:textId="77777777" w:rsidR="00232645" w:rsidRPr="000247E1" w:rsidRDefault="00232645" w:rsidP="00C07AFA"/>
        </w:tc>
        <w:tc>
          <w:tcPr>
            <w:tcW w:w="341" w:type="dxa"/>
            <w:shd w:val="clear" w:color="auto" w:fill="B4C6E7"/>
            <w:vAlign w:val="center"/>
          </w:tcPr>
          <w:p w14:paraId="63092A19" w14:textId="77777777" w:rsidR="00232645" w:rsidRPr="000247E1" w:rsidRDefault="00232645" w:rsidP="00C07AFA"/>
        </w:tc>
        <w:tc>
          <w:tcPr>
            <w:tcW w:w="341" w:type="dxa"/>
            <w:vAlign w:val="center"/>
          </w:tcPr>
          <w:p w14:paraId="71A0E6E8" w14:textId="77777777" w:rsidR="00232645" w:rsidRPr="000247E1" w:rsidRDefault="00232645" w:rsidP="00C07AFA"/>
        </w:tc>
        <w:tc>
          <w:tcPr>
            <w:tcW w:w="341" w:type="dxa"/>
            <w:shd w:val="clear" w:color="auto" w:fill="C5E0B3"/>
            <w:vAlign w:val="center"/>
          </w:tcPr>
          <w:p w14:paraId="44C74CB7" w14:textId="77777777" w:rsidR="00232645" w:rsidRPr="000247E1" w:rsidRDefault="00232645" w:rsidP="00C07AFA"/>
        </w:tc>
      </w:tr>
      <w:tr w:rsidR="00232645" w:rsidRPr="000247E1" w14:paraId="085C8637" w14:textId="77777777" w:rsidTr="00C07AFA">
        <w:trPr>
          <w:trHeight w:val="20"/>
        </w:trPr>
        <w:tc>
          <w:tcPr>
            <w:tcW w:w="723" w:type="dxa"/>
            <w:tcBorders>
              <w:right w:val="nil"/>
            </w:tcBorders>
            <w:vAlign w:val="center"/>
          </w:tcPr>
          <w:p w14:paraId="4995C265" w14:textId="77777777" w:rsidR="00232645" w:rsidRPr="000247E1" w:rsidRDefault="00232645" w:rsidP="00C07AFA">
            <w:r w:rsidRPr="000247E1">
              <w:t>5.2bp</w:t>
            </w:r>
          </w:p>
        </w:tc>
        <w:tc>
          <w:tcPr>
            <w:tcW w:w="8116" w:type="dxa"/>
          </w:tcPr>
          <w:p w14:paraId="114F6C32" w14:textId="77777777" w:rsidR="00232645" w:rsidRPr="000247E1" w:rsidRDefault="00232645" w:rsidP="00C07AFA">
            <w:r w:rsidRPr="000247E1">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ke studijnímu programu blízkého nebo příbuzného obsahového zaměření a v posledních pěti letech vykonával tvůrčí činnost, jež odpovídá oblasti nebo oblastem vzdělávání, v rámci které nebo v rámci kterých má být bakalářský studijní program uskutečňován, anebo během této doby působil ve věcně odpovídající odborné praxi.</w:t>
            </w:r>
          </w:p>
        </w:tc>
        <w:tc>
          <w:tcPr>
            <w:tcW w:w="341" w:type="dxa"/>
            <w:shd w:val="clear" w:color="auto" w:fill="FFE599"/>
            <w:vAlign w:val="center"/>
          </w:tcPr>
          <w:p w14:paraId="2EF662ED" w14:textId="77777777" w:rsidR="00232645" w:rsidRPr="000247E1" w:rsidRDefault="00232645" w:rsidP="00C07AFA"/>
        </w:tc>
        <w:tc>
          <w:tcPr>
            <w:tcW w:w="341" w:type="dxa"/>
            <w:vAlign w:val="center"/>
          </w:tcPr>
          <w:p w14:paraId="3D3DF0BE" w14:textId="77777777" w:rsidR="00232645" w:rsidRPr="000247E1" w:rsidRDefault="00232645" w:rsidP="00C07AFA">
            <w:r w:rsidRPr="000247E1">
              <w:t>X</w:t>
            </w:r>
          </w:p>
        </w:tc>
        <w:tc>
          <w:tcPr>
            <w:tcW w:w="341" w:type="dxa"/>
            <w:shd w:val="clear" w:color="auto" w:fill="B4C6E7"/>
            <w:vAlign w:val="center"/>
          </w:tcPr>
          <w:p w14:paraId="0C499047" w14:textId="77777777" w:rsidR="00232645" w:rsidRPr="000247E1" w:rsidRDefault="00232645" w:rsidP="00C07AFA"/>
        </w:tc>
        <w:tc>
          <w:tcPr>
            <w:tcW w:w="341" w:type="dxa"/>
            <w:vAlign w:val="center"/>
          </w:tcPr>
          <w:p w14:paraId="7D30B2CE" w14:textId="77777777" w:rsidR="00232645" w:rsidRPr="000247E1" w:rsidRDefault="00232645" w:rsidP="00C07AFA"/>
        </w:tc>
        <w:tc>
          <w:tcPr>
            <w:tcW w:w="341" w:type="dxa"/>
            <w:shd w:val="clear" w:color="auto" w:fill="C5E0B3"/>
            <w:vAlign w:val="center"/>
          </w:tcPr>
          <w:p w14:paraId="50487FD2" w14:textId="77777777" w:rsidR="00232645" w:rsidRPr="000247E1" w:rsidRDefault="00232645" w:rsidP="00C07AFA"/>
        </w:tc>
      </w:tr>
      <w:tr w:rsidR="00232645" w:rsidRPr="000247E1" w14:paraId="1D3CCFF5" w14:textId="77777777" w:rsidTr="00C07AFA">
        <w:trPr>
          <w:trHeight w:val="20"/>
        </w:trPr>
        <w:tc>
          <w:tcPr>
            <w:tcW w:w="723" w:type="dxa"/>
            <w:tcBorders>
              <w:right w:val="nil"/>
            </w:tcBorders>
            <w:vAlign w:val="center"/>
          </w:tcPr>
          <w:p w14:paraId="6095A72C" w14:textId="77777777" w:rsidR="00232645" w:rsidRPr="000247E1" w:rsidRDefault="00232645" w:rsidP="00C07AFA">
            <w:r w:rsidRPr="000247E1">
              <w:t>5.2m</w:t>
            </w:r>
          </w:p>
        </w:tc>
        <w:tc>
          <w:tcPr>
            <w:tcW w:w="8116" w:type="dxa"/>
          </w:tcPr>
          <w:p w14:paraId="683B2FDA" w14:textId="77777777" w:rsidR="00232645" w:rsidRPr="000247E1" w:rsidRDefault="00232645" w:rsidP="00C07AFA">
            <w:r w:rsidRPr="000247E1">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c>
          <w:tcPr>
            <w:tcW w:w="341" w:type="dxa"/>
            <w:shd w:val="clear" w:color="auto" w:fill="FFE599"/>
            <w:vAlign w:val="center"/>
          </w:tcPr>
          <w:p w14:paraId="41A7BB7A" w14:textId="77777777" w:rsidR="00232645" w:rsidRPr="000247E1" w:rsidRDefault="00232645" w:rsidP="00C07AFA"/>
        </w:tc>
        <w:tc>
          <w:tcPr>
            <w:tcW w:w="341" w:type="dxa"/>
            <w:vAlign w:val="center"/>
          </w:tcPr>
          <w:p w14:paraId="5AD005C5" w14:textId="77777777" w:rsidR="00232645" w:rsidRPr="000247E1" w:rsidRDefault="00232645" w:rsidP="00C07AFA"/>
        </w:tc>
        <w:tc>
          <w:tcPr>
            <w:tcW w:w="341" w:type="dxa"/>
            <w:shd w:val="clear" w:color="auto" w:fill="B4C6E7"/>
            <w:vAlign w:val="center"/>
          </w:tcPr>
          <w:p w14:paraId="797A3739" w14:textId="77777777" w:rsidR="00232645" w:rsidRPr="000247E1" w:rsidRDefault="00232645" w:rsidP="00C07AFA">
            <w:r w:rsidRPr="000247E1">
              <w:t>X</w:t>
            </w:r>
          </w:p>
        </w:tc>
        <w:tc>
          <w:tcPr>
            <w:tcW w:w="341" w:type="dxa"/>
            <w:vAlign w:val="center"/>
          </w:tcPr>
          <w:p w14:paraId="60A56BAF" w14:textId="77777777" w:rsidR="00232645" w:rsidRPr="000247E1" w:rsidRDefault="00232645" w:rsidP="00C07AFA">
            <w:r w:rsidRPr="000247E1">
              <w:t>X</w:t>
            </w:r>
          </w:p>
        </w:tc>
        <w:tc>
          <w:tcPr>
            <w:tcW w:w="341" w:type="dxa"/>
            <w:shd w:val="clear" w:color="auto" w:fill="C5E0B3"/>
            <w:vAlign w:val="center"/>
          </w:tcPr>
          <w:p w14:paraId="4520FAA8" w14:textId="77777777" w:rsidR="00232645" w:rsidRPr="000247E1" w:rsidRDefault="00232645" w:rsidP="00C07AFA"/>
        </w:tc>
      </w:tr>
      <w:tr w:rsidR="00232645" w:rsidRPr="000247E1" w14:paraId="3BA93E79" w14:textId="77777777" w:rsidTr="00C07AFA">
        <w:trPr>
          <w:trHeight w:val="20"/>
        </w:trPr>
        <w:tc>
          <w:tcPr>
            <w:tcW w:w="723" w:type="dxa"/>
            <w:tcBorders>
              <w:right w:val="nil"/>
            </w:tcBorders>
            <w:vAlign w:val="center"/>
          </w:tcPr>
          <w:p w14:paraId="4102A413" w14:textId="77777777" w:rsidR="00232645" w:rsidRPr="000247E1" w:rsidRDefault="00232645" w:rsidP="00C07AFA">
            <w:r w:rsidRPr="000247E1">
              <w:t>5.2d</w:t>
            </w:r>
          </w:p>
        </w:tc>
        <w:tc>
          <w:tcPr>
            <w:tcW w:w="8116" w:type="dxa"/>
          </w:tcPr>
          <w:p w14:paraId="1D5D3DFA" w14:textId="77777777" w:rsidR="00232645" w:rsidRPr="000247E1" w:rsidRDefault="00232645" w:rsidP="00C07AFA">
            <w:r w:rsidRPr="000247E1">
              <w:t>Garantem je akademický pracovník, který byl jmenován profesorem nebo jmenován docentem v oboru, který odpovídá danému studijním programu nebo programu blízkého nebo příbuzného obsahového zaměření, a který v daném oboru v posledních pěti letech vykonával vědeckou nebo uměleckou činnost.</w:t>
            </w:r>
          </w:p>
        </w:tc>
        <w:tc>
          <w:tcPr>
            <w:tcW w:w="341" w:type="dxa"/>
            <w:shd w:val="clear" w:color="auto" w:fill="FFE599"/>
            <w:vAlign w:val="center"/>
          </w:tcPr>
          <w:p w14:paraId="1D1F67D4" w14:textId="77777777" w:rsidR="00232645" w:rsidRPr="000247E1" w:rsidRDefault="00232645" w:rsidP="00C07AFA"/>
        </w:tc>
        <w:tc>
          <w:tcPr>
            <w:tcW w:w="341" w:type="dxa"/>
            <w:vAlign w:val="center"/>
          </w:tcPr>
          <w:p w14:paraId="58DEF8D8" w14:textId="77777777" w:rsidR="00232645" w:rsidRPr="000247E1" w:rsidRDefault="00232645" w:rsidP="00C07AFA"/>
        </w:tc>
        <w:tc>
          <w:tcPr>
            <w:tcW w:w="341" w:type="dxa"/>
            <w:shd w:val="clear" w:color="auto" w:fill="B4C6E7"/>
            <w:vAlign w:val="center"/>
          </w:tcPr>
          <w:p w14:paraId="7CFD6596" w14:textId="77777777" w:rsidR="00232645" w:rsidRPr="000247E1" w:rsidRDefault="00232645" w:rsidP="00C07AFA"/>
        </w:tc>
        <w:tc>
          <w:tcPr>
            <w:tcW w:w="341" w:type="dxa"/>
            <w:vAlign w:val="center"/>
          </w:tcPr>
          <w:p w14:paraId="202F13A5" w14:textId="77777777" w:rsidR="00232645" w:rsidRPr="000247E1" w:rsidRDefault="00232645" w:rsidP="00C07AFA"/>
        </w:tc>
        <w:tc>
          <w:tcPr>
            <w:tcW w:w="341" w:type="dxa"/>
            <w:shd w:val="clear" w:color="auto" w:fill="C5E0B3"/>
            <w:vAlign w:val="center"/>
          </w:tcPr>
          <w:p w14:paraId="49116700" w14:textId="77777777" w:rsidR="00232645" w:rsidRPr="000247E1" w:rsidRDefault="00232645" w:rsidP="00C07AFA">
            <w:r w:rsidRPr="000247E1">
              <w:t>X</w:t>
            </w:r>
          </w:p>
        </w:tc>
      </w:tr>
      <w:tr w:rsidR="00232645" w:rsidRPr="000247E1" w14:paraId="1B5A351F" w14:textId="77777777" w:rsidTr="00C07AFA">
        <w:trPr>
          <w:trHeight w:val="20"/>
        </w:trPr>
        <w:tc>
          <w:tcPr>
            <w:tcW w:w="723" w:type="dxa"/>
            <w:tcBorders>
              <w:right w:val="nil"/>
            </w:tcBorders>
            <w:vAlign w:val="center"/>
          </w:tcPr>
          <w:p w14:paraId="66CE68C5" w14:textId="77777777" w:rsidR="00232645" w:rsidRPr="000247E1" w:rsidRDefault="00232645" w:rsidP="00C07AFA">
            <w:r w:rsidRPr="000247E1">
              <w:t>5.3</w:t>
            </w:r>
          </w:p>
        </w:tc>
        <w:tc>
          <w:tcPr>
            <w:tcW w:w="8116" w:type="dxa"/>
          </w:tcPr>
          <w:p w14:paraId="17962BFB" w14:textId="77777777" w:rsidR="00232645" w:rsidRPr="000247E1" w:rsidRDefault="00232645" w:rsidP="00C07AFA">
            <w:r w:rsidRPr="000247E1">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 práce.</w:t>
            </w:r>
          </w:p>
        </w:tc>
        <w:tc>
          <w:tcPr>
            <w:tcW w:w="341" w:type="dxa"/>
            <w:shd w:val="clear" w:color="auto" w:fill="FFE599"/>
            <w:vAlign w:val="center"/>
          </w:tcPr>
          <w:p w14:paraId="7721EA90" w14:textId="77777777" w:rsidR="00232645" w:rsidRPr="000247E1" w:rsidRDefault="00232645" w:rsidP="00C07AFA">
            <w:r w:rsidRPr="000247E1">
              <w:t>X</w:t>
            </w:r>
          </w:p>
        </w:tc>
        <w:tc>
          <w:tcPr>
            <w:tcW w:w="341" w:type="dxa"/>
            <w:vAlign w:val="center"/>
          </w:tcPr>
          <w:p w14:paraId="6B3080DC" w14:textId="77777777" w:rsidR="00232645" w:rsidRPr="000247E1" w:rsidRDefault="00232645" w:rsidP="00C07AFA">
            <w:r w:rsidRPr="000247E1">
              <w:t>X</w:t>
            </w:r>
          </w:p>
        </w:tc>
        <w:tc>
          <w:tcPr>
            <w:tcW w:w="341" w:type="dxa"/>
            <w:shd w:val="clear" w:color="auto" w:fill="B4C6E7"/>
            <w:vAlign w:val="center"/>
          </w:tcPr>
          <w:p w14:paraId="3ECC5D27" w14:textId="77777777" w:rsidR="00232645" w:rsidRPr="000247E1" w:rsidRDefault="00232645" w:rsidP="00C07AFA">
            <w:r w:rsidRPr="000247E1">
              <w:t>X</w:t>
            </w:r>
          </w:p>
        </w:tc>
        <w:tc>
          <w:tcPr>
            <w:tcW w:w="341" w:type="dxa"/>
            <w:vAlign w:val="center"/>
          </w:tcPr>
          <w:p w14:paraId="411E63EE" w14:textId="77777777" w:rsidR="00232645" w:rsidRPr="000247E1" w:rsidRDefault="00232645" w:rsidP="00C07AFA">
            <w:r w:rsidRPr="000247E1">
              <w:t>X</w:t>
            </w:r>
          </w:p>
        </w:tc>
        <w:tc>
          <w:tcPr>
            <w:tcW w:w="341" w:type="dxa"/>
            <w:shd w:val="clear" w:color="auto" w:fill="C5E0B3"/>
            <w:vAlign w:val="center"/>
          </w:tcPr>
          <w:p w14:paraId="45EC753B" w14:textId="77777777" w:rsidR="00232645" w:rsidRPr="000247E1" w:rsidRDefault="00232645" w:rsidP="00C07AFA">
            <w:r w:rsidRPr="000247E1">
              <w:t>X</w:t>
            </w:r>
          </w:p>
        </w:tc>
      </w:tr>
      <w:tr w:rsidR="00232645" w:rsidRPr="000247E1" w14:paraId="16B5D1AD" w14:textId="77777777" w:rsidTr="00C07AFA">
        <w:trPr>
          <w:trHeight w:val="20"/>
        </w:trPr>
        <w:tc>
          <w:tcPr>
            <w:tcW w:w="723" w:type="dxa"/>
            <w:tcBorders>
              <w:right w:val="nil"/>
            </w:tcBorders>
            <w:vAlign w:val="center"/>
          </w:tcPr>
          <w:p w14:paraId="6EB4B42F" w14:textId="77777777" w:rsidR="00232645" w:rsidRPr="000247E1" w:rsidRDefault="00232645" w:rsidP="00C07AFA">
            <w:r w:rsidRPr="000247E1">
              <w:t>5.4</w:t>
            </w:r>
          </w:p>
        </w:tc>
        <w:tc>
          <w:tcPr>
            <w:tcW w:w="8116" w:type="dxa"/>
          </w:tcPr>
          <w:p w14:paraId="25716BAF" w14:textId="77777777" w:rsidR="00232645" w:rsidRPr="000247E1" w:rsidRDefault="00232645" w:rsidP="00C07AFA">
            <w:r w:rsidRPr="000247E1">
              <w:t>Garant studijního programu splňuje podmínky týkající se maximálního počtu garantovaných studijních programů.</w:t>
            </w:r>
          </w:p>
        </w:tc>
        <w:tc>
          <w:tcPr>
            <w:tcW w:w="341" w:type="dxa"/>
            <w:shd w:val="clear" w:color="auto" w:fill="FFE599"/>
            <w:vAlign w:val="center"/>
          </w:tcPr>
          <w:p w14:paraId="0B3CCEC0" w14:textId="77777777" w:rsidR="00232645" w:rsidRPr="000247E1" w:rsidRDefault="00232645" w:rsidP="00C07AFA">
            <w:r w:rsidRPr="000247E1">
              <w:t>X</w:t>
            </w:r>
          </w:p>
        </w:tc>
        <w:tc>
          <w:tcPr>
            <w:tcW w:w="341" w:type="dxa"/>
            <w:vAlign w:val="center"/>
          </w:tcPr>
          <w:p w14:paraId="36D45BBD" w14:textId="77777777" w:rsidR="00232645" w:rsidRPr="000247E1" w:rsidRDefault="00232645" w:rsidP="00C07AFA">
            <w:r w:rsidRPr="000247E1">
              <w:t>X</w:t>
            </w:r>
          </w:p>
        </w:tc>
        <w:tc>
          <w:tcPr>
            <w:tcW w:w="341" w:type="dxa"/>
            <w:shd w:val="clear" w:color="auto" w:fill="B4C6E7"/>
            <w:vAlign w:val="center"/>
          </w:tcPr>
          <w:p w14:paraId="0BD04026" w14:textId="77777777" w:rsidR="00232645" w:rsidRPr="000247E1" w:rsidRDefault="00232645" w:rsidP="00C07AFA">
            <w:r w:rsidRPr="000247E1">
              <w:t>X</w:t>
            </w:r>
          </w:p>
        </w:tc>
        <w:tc>
          <w:tcPr>
            <w:tcW w:w="341" w:type="dxa"/>
            <w:vAlign w:val="center"/>
          </w:tcPr>
          <w:p w14:paraId="4F39A727" w14:textId="77777777" w:rsidR="00232645" w:rsidRPr="000247E1" w:rsidRDefault="00232645" w:rsidP="00C07AFA">
            <w:r w:rsidRPr="000247E1">
              <w:t>X</w:t>
            </w:r>
          </w:p>
        </w:tc>
        <w:tc>
          <w:tcPr>
            <w:tcW w:w="341" w:type="dxa"/>
            <w:shd w:val="clear" w:color="auto" w:fill="C5E0B3"/>
            <w:vAlign w:val="center"/>
          </w:tcPr>
          <w:p w14:paraId="71CE6998" w14:textId="77777777" w:rsidR="00232645" w:rsidRPr="000247E1" w:rsidRDefault="00232645" w:rsidP="00C07AFA">
            <w:r w:rsidRPr="000247E1">
              <w:t>X</w:t>
            </w:r>
          </w:p>
        </w:tc>
      </w:tr>
      <w:tr w:rsidR="00232645" w:rsidRPr="000247E1" w14:paraId="180E785F" w14:textId="77777777" w:rsidTr="00C07AFA">
        <w:trPr>
          <w:trHeight w:val="20"/>
        </w:trPr>
        <w:tc>
          <w:tcPr>
            <w:tcW w:w="723" w:type="dxa"/>
            <w:tcBorders>
              <w:right w:val="nil"/>
            </w:tcBorders>
            <w:vAlign w:val="center"/>
          </w:tcPr>
          <w:p w14:paraId="58398B39" w14:textId="77777777" w:rsidR="00232645" w:rsidRPr="000247E1" w:rsidRDefault="00232645" w:rsidP="00C07AFA">
            <w:r w:rsidRPr="000247E1">
              <w:t>6.1</w:t>
            </w:r>
          </w:p>
        </w:tc>
        <w:tc>
          <w:tcPr>
            <w:tcW w:w="8116" w:type="dxa"/>
          </w:tcPr>
          <w:p w14:paraId="329EFE72" w14:textId="77777777" w:rsidR="00232645" w:rsidRPr="000247E1" w:rsidRDefault="00232645" w:rsidP="00C07AFA">
            <w:r w:rsidRPr="000247E1">
              <w:t>Personálního zabezpečení studijního programu splňuje požadavky standardů pro akreditaci daného typu studijního programu, týkající se pracovní doby akademických pracovníků na dané vysoké škole a ostatních vysokých školách.</w:t>
            </w:r>
          </w:p>
        </w:tc>
        <w:tc>
          <w:tcPr>
            <w:tcW w:w="341" w:type="dxa"/>
            <w:shd w:val="clear" w:color="auto" w:fill="FFE599"/>
            <w:vAlign w:val="center"/>
          </w:tcPr>
          <w:p w14:paraId="1894351B" w14:textId="77777777" w:rsidR="00232645" w:rsidRPr="000247E1" w:rsidRDefault="00232645" w:rsidP="00C07AFA">
            <w:r w:rsidRPr="000247E1">
              <w:t>X</w:t>
            </w:r>
          </w:p>
        </w:tc>
        <w:tc>
          <w:tcPr>
            <w:tcW w:w="341" w:type="dxa"/>
            <w:vAlign w:val="center"/>
          </w:tcPr>
          <w:p w14:paraId="08C6108C" w14:textId="77777777" w:rsidR="00232645" w:rsidRPr="000247E1" w:rsidRDefault="00232645" w:rsidP="00C07AFA">
            <w:r w:rsidRPr="000247E1">
              <w:t>X</w:t>
            </w:r>
          </w:p>
        </w:tc>
        <w:tc>
          <w:tcPr>
            <w:tcW w:w="341" w:type="dxa"/>
            <w:shd w:val="clear" w:color="auto" w:fill="B4C6E7"/>
            <w:vAlign w:val="center"/>
          </w:tcPr>
          <w:p w14:paraId="31758621" w14:textId="77777777" w:rsidR="00232645" w:rsidRPr="000247E1" w:rsidRDefault="00232645" w:rsidP="00C07AFA">
            <w:r w:rsidRPr="000247E1">
              <w:t>X</w:t>
            </w:r>
          </w:p>
        </w:tc>
        <w:tc>
          <w:tcPr>
            <w:tcW w:w="341" w:type="dxa"/>
            <w:vAlign w:val="center"/>
          </w:tcPr>
          <w:p w14:paraId="04A76D78" w14:textId="77777777" w:rsidR="00232645" w:rsidRPr="000247E1" w:rsidRDefault="00232645" w:rsidP="00C07AFA">
            <w:r w:rsidRPr="000247E1">
              <w:t>X</w:t>
            </w:r>
          </w:p>
        </w:tc>
        <w:tc>
          <w:tcPr>
            <w:tcW w:w="341" w:type="dxa"/>
            <w:shd w:val="clear" w:color="auto" w:fill="C5E0B3"/>
            <w:vAlign w:val="center"/>
          </w:tcPr>
          <w:p w14:paraId="261F4107" w14:textId="77777777" w:rsidR="00232645" w:rsidRPr="000247E1" w:rsidRDefault="00232645" w:rsidP="00C07AFA">
            <w:r w:rsidRPr="000247E1">
              <w:t>X</w:t>
            </w:r>
          </w:p>
        </w:tc>
      </w:tr>
      <w:tr w:rsidR="00232645" w:rsidRPr="000247E1" w14:paraId="6C8CA696" w14:textId="77777777" w:rsidTr="00C07AFA">
        <w:trPr>
          <w:trHeight w:val="20"/>
        </w:trPr>
        <w:tc>
          <w:tcPr>
            <w:tcW w:w="723" w:type="dxa"/>
            <w:tcBorders>
              <w:right w:val="nil"/>
            </w:tcBorders>
            <w:vAlign w:val="center"/>
          </w:tcPr>
          <w:p w14:paraId="7E2C8B48" w14:textId="77777777" w:rsidR="00232645" w:rsidRPr="000247E1" w:rsidRDefault="00232645" w:rsidP="00C07AFA">
            <w:r w:rsidRPr="000247E1">
              <w:t>6.2</w:t>
            </w:r>
          </w:p>
        </w:tc>
        <w:tc>
          <w:tcPr>
            <w:tcW w:w="8116" w:type="dxa"/>
          </w:tcPr>
          <w:p w14:paraId="0DE840E5" w14:textId="77777777" w:rsidR="00232645" w:rsidRPr="000247E1" w:rsidRDefault="00232645" w:rsidP="00C07AFA">
            <w:r w:rsidRPr="000247E1">
              <w:t xml:space="preserve">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 rozvoji. </w:t>
            </w:r>
          </w:p>
        </w:tc>
        <w:tc>
          <w:tcPr>
            <w:tcW w:w="341" w:type="dxa"/>
            <w:shd w:val="clear" w:color="auto" w:fill="FFE599"/>
            <w:vAlign w:val="center"/>
          </w:tcPr>
          <w:p w14:paraId="220E4EDC" w14:textId="77777777" w:rsidR="00232645" w:rsidRPr="000247E1" w:rsidRDefault="00232645" w:rsidP="00C07AFA">
            <w:r w:rsidRPr="000247E1">
              <w:t>X</w:t>
            </w:r>
          </w:p>
        </w:tc>
        <w:tc>
          <w:tcPr>
            <w:tcW w:w="341" w:type="dxa"/>
            <w:vAlign w:val="center"/>
          </w:tcPr>
          <w:p w14:paraId="19F41435" w14:textId="77777777" w:rsidR="00232645" w:rsidRPr="000247E1" w:rsidRDefault="00232645" w:rsidP="00C07AFA">
            <w:r w:rsidRPr="000247E1">
              <w:t>X</w:t>
            </w:r>
          </w:p>
        </w:tc>
        <w:tc>
          <w:tcPr>
            <w:tcW w:w="341" w:type="dxa"/>
            <w:shd w:val="clear" w:color="auto" w:fill="B4C6E7"/>
            <w:vAlign w:val="center"/>
          </w:tcPr>
          <w:p w14:paraId="43B7F744" w14:textId="77777777" w:rsidR="00232645" w:rsidRPr="000247E1" w:rsidRDefault="00232645" w:rsidP="00C07AFA">
            <w:r w:rsidRPr="000247E1">
              <w:t>X</w:t>
            </w:r>
          </w:p>
        </w:tc>
        <w:tc>
          <w:tcPr>
            <w:tcW w:w="341" w:type="dxa"/>
            <w:vAlign w:val="center"/>
          </w:tcPr>
          <w:p w14:paraId="0395C685" w14:textId="77777777" w:rsidR="00232645" w:rsidRPr="000247E1" w:rsidRDefault="00232645" w:rsidP="00C07AFA">
            <w:r w:rsidRPr="000247E1">
              <w:t>X</w:t>
            </w:r>
          </w:p>
        </w:tc>
        <w:tc>
          <w:tcPr>
            <w:tcW w:w="341" w:type="dxa"/>
            <w:shd w:val="clear" w:color="auto" w:fill="C5E0B3"/>
            <w:vAlign w:val="center"/>
          </w:tcPr>
          <w:p w14:paraId="23ED957D" w14:textId="77777777" w:rsidR="00232645" w:rsidRPr="000247E1" w:rsidRDefault="00232645" w:rsidP="00C07AFA">
            <w:r w:rsidRPr="000247E1">
              <w:t>X</w:t>
            </w:r>
          </w:p>
        </w:tc>
      </w:tr>
      <w:tr w:rsidR="00232645" w:rsidRPr="000247E1" w14:paraId="6832C9FD" w14:textId="77777777" w:rsidTr="00C07AFA">
        <w:trPr>
          <w:trHeight w:val="20"/>
        </w:trPr>
        <w:tc>
          <w:tcPr>
            <w:tcW w:w="723" w:type="dxa"/>
            <w:tcBorders>
              <w:right w:val="nil"/>
            </w:tcBorders>
            <w:vAlign w:val="center"/>
          </w:tcPr>
          <w:p w14:paraId="6ADFC1F3" w14:textId="77777777" w:rsidR="00232645" w:rsidRPr="000247E1" w:rsidRDefault="00232645" w:rsidP="00C07AFA">
            <w:r w:rsidRPr="000247E1">
              <w:t>6.3</w:t>
            </w:r>
          </w:p>
        </w:tc>
        <w:tc>
          <w:tcPr>
            <w:tcW w:w="8116" w:type="dxa"/>
          </w:tcPr>
          <w:p w14:paraId="2520720D" w14:textId="77777777" w:rsidR="00232645" w:rsidRPr="000247E1" w:rsidRDefault="00232645" w:rsidP="00C07AFA">
            <w:r w:rsidRPr="000247E1">
              <w:t>Výuka, která probíhá mimo sídlo vysoké školy, s výjimkou odborných praxí, je zabezpečena obdobně kvalifikovanými pracovníky jako v sídle vysoké školy.</w:t>
            </w:r>
          </w:p>
        </w:tc>
        <w:tc>
          <w:tcPr>
            <w:tcW w:w="341" w:type="dxa"/>
            <w:shd w:val="clear" w:color="auto" w:fill="FFE599"/>
            <w:vAlign w:val="center"/>
          </w:tcPr>
          <w:p w14:paraId="68C4306A" w14:textId="77777777" w:rsidR="00232645" w:rsidRPr="000247E1" w:rsidRDefault="00232645" w:rsidP="00C07AFA">
            <w:r w:rsidRPr="000247E1">
              <w:t>X</w:t>
            </w:r>
          </w:p>
        </w:tc>
        <w:tc>
          <w:tcPr>
            <w:tcW w:w="341" w:type="dxa"/>
            <w:vAlign w:val="center"/>
          </w:tcPr>
          <w:p w14:paraId="49824E97" w14:textId="77777777" w:rsidR="00232645" w:rsidRPr="000247E1" w:rsidRDefault="00232645" w:rsidP="00C07AFA">
            <w:r w:rsidRPr="000247E1">
              <w:t>X</w:t>
            </w:r>
          </w:p>
        </w:tc>
        <w:tc>
          <w:tcPr>
            <w:tcW w:w="341" w:type="dxa"/>
            <w:shd w:val="clear" w:color="auto" w:fill="B4C6E7"/>
            <w:vAlign w:val="center"/>
          </w:tcPr>
          <w:p w14:paraId="270DC8E7" w14:textId="77777777" w:rsidR="00232645" w:rsidRPr="000247E1" w:rsidRDefault="00232645" w:rsidP="00C07AFA">
            <w:r w:rsidRPr="000247E1">
              <w:t>X</w:t>
            </w:r>
          </w:p>
        </w:tc>
        <w:tc>
          <w:tcPr>
            <w:tcW w:w="341" w:type="dxa"/>
            <w:vAlign w:val="center"/>
          </w:tcPr>
          <w:p w14:paraId="56E11BC9" w14:textId="77777777" w:rsidR="00232645" w:rsidRPr="000247E1" w:rsidRDefault="00232645" w:rsidP="00C07AFA">
            <w:r w:rsidRPr="000247E1">
              <w:t>X</w:t>
            </w:r>
          </w:p>
        </w:tc>
        <w:tc>
          <w:tcPr>
            <w:tcW w:w="341" w:type="dxa"/>
            <w:shd w:val="clear" w:color="auto" w:fill="C5E0B3"/>
            <w:vAlign w:val="center"/>
          </w:tcPr>
          <w:p w14:paraId="14F3CE01" w14:textId="77777777" w:rsidR="00232645" w:rsidRPr="000247E1" w:rsidRDefault="00232645" w:rsidP="00C07AFA">
            <w:r w:rsidRPr="000247E1">
              <w:t>X</w:t>
            </w:r>
          </w:p>
        </w:tc>
      </w:tr>
      <w:tr w:rsidR="00232645" w:rsidRPr="000247E1" w14:paraId="3312304D" w14:textId="77777777" w:rsidTr="00C07AFA">
        <w:trPr>
          <w:trHeight w:val="20"/>
        </w:trPr>
        <w:tc>
          <w:tcPr>
            <w:tcW w:w="723" w:type="dxa"/>
            <w:tcBorders>
              <w:right w:val="nil"/>
            </w:tcBorders>
            <w:vAlign w:val="center"/>
          </w:tcPr>
          <w:p w14:paraId="7F7BCFA4" w14:textId="77777777" w:rsidR="00232645" w:rsidRPr="000247E1" w:rsidRDefault="00232645" w:rsidP="00C07AFA">
            <w:r w:rsidRPr="000247E1">
              <w:t>6.4</w:t>
            </w:r>
          </w:p>
        </w:tc>
        <w:tc>
          <w:tcPr>
            <w:tcW w:w="8116" w:type="dxa"/>
          </w:tcPr>
          <w:p w14:paraId="4BD9B386" w14:textId="77777777" w:rsidR="00232645" w:rsidRPr="000247E1" w:rsidRDefault="00232645" w:rsidP="00C07AFA">
            <w:r w:rsidRPr="000247E1">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c>
          <w:tcPr>
            <w:tcW w:w="341" w:type="dxa"/>
            <w:shd w:val="clear" w:color="auto" w:fill="FFE599"/>
            <w:vAlign w:val="center"/>
          </w:tcPr>
          <w:p w14:paraId="79C8F9B6" w14:textId="77777777" w:rsidR="00232645" w:rsidRPr="000247E1" w:rsidRDefault="00232645" w:rsidP="00C07AFA">
            <w:r w:rsidRPr="000247E1">
              <w:t>X</w:t>
            </w:r>
          </w:p>
        </w:tc>
        <w:tc>
          <w:tcPr>
            <w:tcW w:w="341" w:type="dxa"/>
            <w:vAlign w:val="center"/>
          </w:tcPr>
          <w:p w14:paraId="2E20B9BF" w14:textId="77777777" w:rsidR="00232645" w:rsidRPr="000247E1" w:rsidRDefault="00232645" w:rsidP="00C07AFA">
            <w:r w:rsidRPr="000247E1">
              <w:t>X</w:t>
            </w:r>
          </w:p>
        </w:tc>
        <w:tc>
          <w:tcPr>
            <w:tcW w:w="341" w:type="dxa"/>
            <w:shd w:val="clear" w:color="auto" w:fill="B4C6E7"/>
            <w:vAlign w:val="center"/>
          </w:tcPr>
          <w:p w14:paraId="3882AD54" w14:textId="77777777" w:rsidR="00232645" w:rsidRPr="000247E1" w:rsidRDefault="00232645" w:rsidP="00C07AFA">
            <w:r w:rsidRPr="000247E1">
              <w:t>X</w:t>
            </w:r>
          </w:p>
        </w:tc>
        <w:tc>
          <w:tcPr>
            <w:tcW w:w="341" w:type="dxa"/>
            <w:vAlign w:val="center"/>
          </w:tcPr>
          <w:p w14:paraId="08403A4C" w14:textId="77777777" w:rsidR="00232645" w:rsidRPr="000247E1" w:rsidRDefault="00232645" w:rsidP="00C07AFA">
            <w:r w:rsidRPr="000247E1">
              <w:t>X</w:t>
            </w:r>
          </w:p>
        </w:tc>
        <w:tc>
          <w:tcPr>
            <w:tcW w:w="341" w:type="dxa"/>
            <w:shd w:val="clear" w:color="auto" w:fill="C5E0B3"/>
            <w:vAlign w:val="center"/>
          </w:tcPr>
          <w:p w14:paraId="230933BA" w14:textId="77777777" w:rsidR="00232645" w:rsidRPr="000247E1" w:rsidRDefault="00232645" w:rsidP="00C07AFA">
            <w:r w:rsidRPr="000247E1">
              <w:t>X</w:t>
            </w:r>
          </w:p>
        </w:tc>
      </w:tr>
      <w:tr w:rsidR="00232645" w:rsidRPr="000247E1" w14:paraId="1859DFEE" w14:textId="77777777" w:rsidTr="00C07AFA">
        <w:trPr>
          <w:trHeight w:val="20"/>
        </w:trPr>
        <w:tc>
          <w:tcPr>
            <w:tcW w:w="723" w:type="dxa"/>
            <w:tcBorders>
              <w:right w:val="nil"/>
            </w:tcBorders>
            <w:vAlign w:val="center"/>
          </w:tcPr>
          <w:p w14:paraId="5BD3C99F" w14:textId="77777777" w:rsidR="00232645" w:rsidRPr="000247E1" w:rsidRDefault="00232645" w:rsidP="00C07AFA">
            <w:r w:rsidRPr="000247E1">
              <w:t>6.5</w:t>
            </w:r>
          </w:p>
        </w:tc>
        <w:tc>
          <w:tcPr>
            <w:tcW w:w="8116" w:type="dxa"/>
          </w:tcPr>
          <w:p w14:paraId="66EAB5D2" w14:textId="77777777" w:rsidR="00232645" w:rsidRPr="000247E1" w:rsidRDefault="00232645" w:rsidP="00C07AFA">
            <w:r w:rsidRPr="000247E1">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c>
          <w:tcPr>
            <w:tcW w:w="341" w:type="dxa"/>
            <w:shd w:val="clear" w:color="auto" w:fill="FFE599"/>
            <w:vAlign w:val="center"/>
          </w:tcPr>
          <w:p w14:paraId="554E2A0E" w14:textId="77777777" w:rsidR="00232645" w:rsidRPr="000247E1" w:rsidRDefault="00232645" w:rsidP="00C07AFA">
            <w:r w:rsidRPr="000247E1">
              <w:t>X</w:t>
            </w:r>
          </w:p>
        </w:tc>
        <w:tc>
          <w:tcPr>
            <w:tcW w:w="341" w:type="dxa"/>
            <w:vAlign w:val="center"/>
          </w:tcPr>
          <w:p w14:paraId="32B04316" w14:textId="77777777" w:rsidR="00232645" w:rsidRPr="000247E1" w:rsidRDefault="00232645" w:rsidP="00C07AFA">
            <w:r w:rsidRPr="000247E1">
              <w:t>X</w:t>
            </w:r>
          </w:p>
        </w:tc>
        <w:tc>
          <w:tcPr>
            <w:tcW w:w="341" w:type="dxa"/>
            <w:shd w:val="clear" w:color="auto" w:fill="B4C6E7"/>
            <w:vAlign w:val="center"/>
          </w:tcPr>
          <w:p w14:paraId="2F0A8154" w14:textId="77777777" w:rsidR="00232645" w:rsidRPr="000247E1" w:rsidRDefault="00232645" w:rsidP="00C07AFA">
            <w:r w:rsidRPr="000247E1">
              <w:t>X</w:t>
            </w:r>
          </w:p>
        </w:tc>
        <w:tc>
          <w:tcPr>
            <w:tcW w:w="341" w:type="dxa"/>
            <w:vAlign w:val="center"/>
          </w:tcPr>
          <w:p w14:paraId="4110414B" w14:textId="77777777" w:rsidR="00232645" w:rsidRPr="000247E1" w:rsidRDefault="00232645" w:rsidP="00C07AFA">
            <w:r w:rsidRPr="000247E1">
              <w:t>X</w:t>
            </w:r>
          </w:p>
        </w:tc>
        <w:tc>
          <w:tcPr>
            <w:tcW w:w="341" w:type="dxa"/>
            <w:shd w:val="clear" w:color="auto" w:fill="C5E0B3"/>
            <w:vAlign w:val="center"/>
          </w:tcPr>
          <w:p w14:paraId="27A5A28E" w14:textId="77777777" w:rsidR="00232645" w:rsidRPr="000247E1" w:rsidRDefault="00232645" w:rsidP="00C07AFA">
            <w:r w:rsidRPr="000247E1">
              <w:t>X</w:t>
            </w:r>
          </w:p>
        </w:tc>
      </w:tr>
      <w:tr w:rsidR="00232645" w:rsidRPr="000247E1" w14:paraId="597D6C2C" w14:textId="77777777" w:rsidTr="00C07AFA">
        <w:trPr>
          <w:trHeight w:val="20"/>
        </w:trPr>
        <w:tc>
          <w:tcPr>
            <w:tcW w:w="723" w:type="dxa"/>
            <w:tcBorders>
              <w:right w:val="nil"/>
            </w:tcBorders>
            <w:vAlign w:val="center"/>
          </w:tcPr>
          <w:p w14:paraId="4AF065BB" w14:textId="77777777" w:rsidR="00232645" w:rsidRPr="000247E1" w:rsidRDefault="00232645" w:rsidP="00C07AFA">
            <w:r w:rsidRPr="000247E1">
              <w:t>6.6</w:t>
            </w:r>
          </w:p>
        </w:tc>
        <w:tc>
          <w:tcPr>
            <w:tcW w:w="8116" w:type="dxa"/>
          </w:tcPr>
          <w:p w14:paraId="037BA096" w14:textId="77777777" w:rsidR="00232645" w:rsidRPr="000247E1" w:rsidRDefault="00232645" w:rsidP="00C07AFA">
            <w:r w:rsidRPr="000247E1">
              <w:t>U odborníků z praxe je prokázáno odpovídající působení v oboru za posledních 5 let.</w:t>
            </w:r>
          </w:p>
        </w:tc>
        <w:tc>
          <w:tcPr>
            <w:tcW w:w="341" w:type="dxa"/>
            <w:shd w:val="clear" w:color="auto" w:fill="FFE599"/>
            <w:vAlign w:val="center"/>
          </w:tcPr>
          <w:p w14:paraId="38CC5251" w14:textId="77777777" w:rsidR="00232645" w:rsidRPr="000247E1" w:rsidRDefault="00232645" w:rsidP="00C07AFA">
            <w:r w:rsidRPr="000247E1">
              <w:t>X</w:t>
            </w:r>
          </w:p>
        </w:tc>
        <w:tc>
          <w:tcPr>
            <w:tcW w:w="341" w:type="dxa"/>
            <w:vAlign w:val="center"/>
          </w:tcPr>
          <w:p w14:paraId="117EAD45" w14:textId="77777777" w:rsidR="00232645" w:rsidRPr="000247E1" w:rsidRDefault="00232645" w:rsidP="00C07AFA">
            <w:r w:rsidRPr="000247E1">
              <w:t>X</w:t>
            </w:r>
          </w:p>
        </w:tc>
        <w:tc>
          <w:tcPr>
            <w:tcW w:w="341" w:type="dxa"/>
            <w:shd w:val="clear" w:color="auto" w:fill="B4C6E7"/>
            <w:vAlign w:val="center"/>
          </w:tcPr>
          <w:p w14:paraId="43C9DA40" w14:textId="77777777" w:rsidR="00232645" w:rsidRPr="000247E1" w:rsidRDefault="00232645" w:rsidP="00C07AFA">
            <w:r w:rsidRPr="000247E1">
              <w:t>X</w:t>
            </w:r>
          </w:p>
        </w:tc>
        <w:tc>
          <w:tcPr>
            <w:tcW w:w="341" w:type="dxa"/>
            <w:vAlign w:val="center"/>
          </w:tcPr>
          <w:p w14:paraId="31C6AD35" w14:textId="77777777" w:rsidR="00232645" w:rsidRPr="000247E1" w:rsidRDefault="00232645" w:rsidP="00C07AFA">
            <w:r w:rsidRPr="000247E1">
              <w:t>X</w:t>
            </w:r>
          </w:p>
        </w:tc>
        <w:tc>
          <w:tcPr>
            <w:tcW w:w="341" w:type="dxa"/>
            <w:shd w:val="clear" w:color="auto" w:fill="C5E0B3"/>
            <w:vAlign w:val="center"/>
          </w:tcPr>
          <w:p w14:paraId="2DEF8992" w14:textId="77777777" w:rsidR="00232645" w:rsidRPr="000247E1" w:rsidRDefault="00232645" w:rsidP="00C07AFA">
            <w:r w:rsidRPr="000247E1">
              <w:t>X</w:t>
            </w:r>
          </w:p>
        </w:tc>
      </w:tr>
      <w:tr w:rsidR="00232645" w:rsidRPr="000247E1" w14:paraId="46A6F419" w14:textId="77777777" w:rsidTr="00C07AFA">
        <w:trPr>
          <w:trHeight w:val="20"/>
        </w:trPr>
        <w:tc>
          <w:tcPr>
            <w:tcW w:w="723" w:type="dxa"/>
            <w:tcBorders>
              <w:right w:val="nil"/>
            </w:tcBorders>
            <w:vAlign w:val="center"/>
          </w:tcPr>
          <w:p w14:paraId="3BABAE6C" w14:textId="77777777" w:rsidR="00232645" w:rsidRPr="000247E1" w:rsidRDefault="00232645" w:rsidP="00C07AFA">
            <w:r w:rsidRPr="000247E1">
              <w:t>6.7</w:t>
            </w:r>
          </w:p>
        </w:tc>
        <w:tc>
          <w:tcPr>
            <w:tcW w:w="8116" w:type="dxa"/>
          </w:tcPr>
          <w:p w14:paraId="444F484A" w14:textId="77777777" w:rsidR="00232645" w:rsidRPr="000247E1" w:rsidRDefault="00232645" w:rsidP="00C07AFA">
            <w:r w:rsidRPr="000247E1">
              <w:t>Personální zajištění profesně zaměřeného bakalářského studijního programu zahrnuje taktéž dostatečné zapojení odborníků z praxe.</w:t>
            </w:r>
          </w:p>
        </w:tc>
        <w:tc>
          <w:tcPr>
            <w:tcW w:w="341" w:type="dxa"/>
            <w:shd w:val="clear" w:color="auto" w:fill="FFE599"/>
            <w:vAlign w:val="center"/>
          </w:tcPr>
          <w:p w14:paraId="30951DAB" w14:textId="77777777" w:rsidR="00232645" w:rsidRPr="000247E1" w:rsidRDefault="00232645" w:rsidP="00C07AFA"/>
        </w:tc>
        <w:tc>
          <w:tcPr>
            <w:tcW w:w="341" w:type="dxa"/>
            <w:vAlign w:val="center"/>
          </w:tcPr>
          <w:p w14:paraId="639FFA57" w14:textId="77777777" w:rsidR="00232645" w:rsidRPr="000247E1" w:rsidRDefault="00232645" w:rsidP="00C07AFA">
            <w:r w:rsidRPr="000247E1">
              <w:t>X</w:t>
            </w:r>
          </w:p>
        </w:tc>
        <w:tc>
          <w:tcPr>
            <w:tcW w:w="341" w:type="dxa"/>
            <w:shd w:val="clear" w:color="auto" w:fill="B4C6E7"/>
            <w:vAlign w:val="center"/>
          </w:tcPr>
          <w:p w14:paraId="0B53D7EA" w14:textId="77777777" w:rsidR="00232645" w:rsidRPr="000247E1" w:rsidRDefault="00232645" w:rsidP="00C07AFA"/>
        </w:tc>
        <w:tc>
          <w:tcPr>
            <w:tcW w:w="341" w:type="dxa"/>
            <w:vAlign w:val="center"/>
          </w:tcPr>
          <w:p w14:paraId="2A8EEC99" w14:textId="77777777" w:rsidR="00232645" w:rsidRPr="000247E1" w:rsidRDefault="00232645" w:rsidP="00C07AFA"/>
        </w:tc>
        <w:tc>
          <w:tcPr>
            <w:tcW w:w="341" w:type="dxa"/>
            <w:shd w:val="clear" w:color="auto" w:fill="C5E0B3"/>
            <w:vAlign w:val="center"/>
          </w:tcPr>
          <w:p w14:paraId="48177316" w14:textId="77777777" w:rsidR="00232645" w:rsidRPr="000247E1" w:rsidRDefault="00232645" w:rsidP="00C07AFA"/>
        </w:tc>
      </w:tr>
      <w:tr w:rsidR="00232645" w:rsidRPr="000247E1" w14:paraId="7F5FEAA8" w14:textId="77777777" w:rsidTr="00C07AFA">
        <w:trPr>
          <w:trHeight w:val="20"/>
        </w:trPr>
        <w:tc>
          <w:tcPr>
            <w:tcW w:w="723" w:type="dxa"/>
            <w:tcBorders>
              <w:right w:val="nil"/>
            </w:tcBorders>
            <w:vAlign w:val="center"/>
          </w:tcPr>
          <w:p w14:paraId="0DEF4C82" w14:textId="77777777" w:rsidR="00232645" w:rsidRPr="000247E1" w:rsidRDefault="00232645" w:rsidP="00C07AFA">
            <w:r w:rsidRPr="000247E1">
              <w:t>6.8p</w:t>
            </w:r>
          </w:p>
        </w:tc>
        <w:tc>
          <w:tcPr>
            <w:tcW w:w="8116" w:type="dxa"/>
          </w:tcPr>
          <w:p w14:paraId="3056E082" w14:textId="77777777" w:rsidR="00232645" w:rsidRPr="000247E1" w:rsidRDefault="00232645" w:rsidP="00C07AFA">
            <w:r w:rsidRPr="000247E1">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je přiměřeně zajištěno zastoupení odborníků z praxe, kteří se podílejí na výuce.</w:t>
            </w:r>
          </w:p>
        </w:tc>
        <w:tc>
          <w:tcPr>
            <w:tcW w:w="341" w:type="dxa"/>
            <w:shd w:val="clear" w:color="auto" w:fill="FFE599"/>
            <w:vAlign w:val="center"/>
          </w:tcPr>
          <w:p w14:paraId="0FEFA76F" w14:textId="77777777" w:rsidR="00232645" w:rsidRPr="000247E1" w:rsidRDefault="00232645" w:rsidP="00C07AFA"/>
        </w:tc>
        <w:tc>
          <w:tcPr>
            <w:tcW w:w="341" w:type="dxa"/>
            <w:vAlign w:val="center"/>
          </w:tcPr>
          <w:p w14:paraId="77F6F662" w14:textId="77777777" w:rsidR="00232645" w:rsidRPr="000247E1" w:rsidRDefault="00232645" w:rsidP="00C07AFA">
            <w:r w:rsidRPr="000247E1">
              <w:t>X</w:t>
            </w:r>
          </w:p>
        </w:tc>
        <w:tc>
          <w:tcPr>
            <w:tcW w:w="341" w:type="dxa"/>
            <w:shd w:val="clear" w:color="auto" w:fill="B4C6E7"/>
            <w:vAlign w:val="center"/>
          </w:tcPr>
          <w:p w14:paraId="5856FC1F" w14:textId="77777777" w:rsidR="00232645" w:rsidRPr="000247E1" w:rsidRDefault="00232645" w:rsidP="00C07AFA"/>
        </w:tc>
        <w:tc>
          <w:tcPr>
            <w:tcW w:w="341" w:type="dxa"/>
            <w:vAlign w:val="center"/>
          </w:tcPr>
          <w:p w14:paraId="1C13081B" w14:textId="77777777" w:rsidR="00232645" w:rsidRPr="000247E1" w:rsidRDefault="00232645" w:rsidP="00C07AFA">
            <w:r w:rsidRPr="000247E1">
              <w:t>X</w:t>
            </w:r>
          </w:p>
        </w:tc>
        <w:tc>
          <w:tcPr>
            <w:tcW w:w="341" w:type="dxa"/>
            <w:shd w:val="clear" w:color="auto" w:fill="C5E0B3"/>
            <w:vAlign w:val="center"/>
          </w:tcPr>
          <w:p w14:paraId="212ABB4B" w14:textId="77777777" w:rsidR="00232645" w:rsidRPr="000247E1" w:rsidRDefault="00232645" w:rsidP="00C07AFA"/>
        </w:tc>
      </w:tr>
      <w:tr w:rsidR="00232645" w:rsidRPr="000247E1" w14:paraId="01669E42" w14:textId="77777777" w:rsidTr="00C07AFA">
        <w:trPr>
          <w:trHeight w:val="20"/>
        </w:trPr>
        <w:tc>
          <w:tcPr>
            <w:tcW w:w="723" w:type="dxa"/>
            <w:tcBorders>
              <w:right w:val="nil"/>
            </w:tcBorders>
            <w:vAlign w:val="center"/>
          </w:tcPr>
          <w:p w14:paraId="1DBA3B00" w14:textId="77777777" w:rsidR="00232645" w:rsidRPr="000247E1" w:rsidRDefault="00232645" w:rsidP="00C07AFA">
            <w:r w:rsidRPr="000247E1">
              <w:t>6.8a</w:t>
            </w:r>
          </w:p>
        </w:tc>
        <w:tc>
          <w:tcPr>
            <w:tcW w:w="8116" w:type="dxa"/>
          </w:tcPr>
          <w:p w14:paraId="0C762E2B" w14:textId="77777777" w:rsidR="00232645" w:rsidRPr="000247E1" w:rsidRDefault="00232645" w:rsidP="00C07AFA">
            <w:r w:rsidRPr="000247E1">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akademičtí pracovníci vykonávají tvůrčí činnost, jež odpovídá tomuto nebo příbuznému studijnímu programu.</w:t>
            </w:r>
          </w:p>
        </w:tc>
        <w:tc>
          <w:tcPr>
            <w:tcW w:w="341" w:type="dxa"/>
            <w:shd w:val="clear" w:color="auto" w:fill="FFE599"/>
            <w:vAlign w:val="center"/>
          </w:tcPr>
          <w:p w14:paraId="2CD5DFD2" w14:textId="77777777" w:rsidR="00232645" w:rsidRPr="000247E1" w:rsidRDefault="00232645" w:rsidP="00C07AFA">
            <w:r w:rsidRPr="000247E1">
              <w:t>X</w:t>
            </w:r>
          </w:p>
        </w:tc>
        <w:tc>
          <w:tcPr>
            <w:tcW w:w="341" w:type="dxa"/>
            <w:vAlign w:val="center"/>
          </w:tcPr>
          <w:p w14:paraId="23F8379C" w14:textId="77777777" w:rsidR="00232645" w:rsidRPr="000247E1" w:rsidRDefault="00232645" w:rsidP="00C07AFA"/>
        </w:tc>
        <w:tc>
          <w:tcPr>
            <w:tcW w:w="341" w:type="dxa"/>
            <w:shd w:val="clear" w:color="auto" w:fill="B4C6E7"/>
            <w:vAlign w:val="center"/>
          </w:tcPr>
          <w:p w14:paraId="047A179E" w14:textId="77777777" w:rsidR="00232645" w:rsidRPr="000247E1" w:rsidRDefault="00232645" w:rsidP="00C07AFA">
            <w:r w:rsidRPr="000247E1">
              <w:t>X</w:t>
            </w:r>
          </w:p>
        </w:tc>
        <w:tc>
          <w:tcPr>
            <w:tcW w:w="341" w:type="dxa"/>
            <w:vAlign w:val="center"/>
          </w:tcPr>
          <w:p w14:paraId="5AE8C7DD" w14:textId="77777777" w:rsidR="00232645" w:rsidRPr="000247E1" w:rsidRDefault="00232645" w:rsidP="00C07AFA"/>
        </w:tc>
        <w:tc>
          <w:tcPr>
            <w:tcW w:w="341" w:type="dxa"/>
            <w:shd w:val="clear" w:color="auto" w:fill="C5E0B3"/>
            <w:vAlign w:val="center"/>
          </w:tcPr>
          <w:p w14:paraId="2F483D5B" w14:textId="77777777" w:rsidR="00232645" w:rsidRPr="000247E1" w:rsidRDefault="00232645" w:rsidP="00C07AFA"/>
        </w:tc>
      </w:tr>
      <w:tr w:rsidR="00232645" w:rsidRPr="000247E1" w14:paraId="02A39762" w14:textId="77777777" w:rsidTr="00C07AFA">
        <w:trPr>
          <w:trHeight w:val="20"/>
        </w:trPr>
        <w:tc>
          <w:tcPr>
            <w:tcW w:w="723" w:type="dxa"/>
            <w:tcBorders>
              <w:right w:val="nil"/>
            </w:tcBorders>
            <w:vAlign w:val="center"/>
          </w:tcPr>
          <w:p w14:paraId="58D2076B" w14:textId="77777777" w:rsidR="00232645" w:rsidRPr="000247E1" w:rsidRDefault="00232645" w:rsidP="00C07AFA">
            <w:r w:rsidRPr="000247E1">
              <w:t>6.8d</w:t>
            </w:r>
          </w:p>
        </w:tc>
        <w:tc>
          <w:tcPr>
            <w:tcW w:w="8116" w:type="dxa"/>
          </w:tcPr>
          <w:p w14:paraId="0C736B9E" w14:textId="77777777" w:rsidR="00232645" w:rsidRPr="000247E1" w:rsidRDefault="00232645" w:rsidP="00C07AFA">
            <w:r w:rsidRPr="000247E1">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a cílům studijního programu, přičemž akademičtí pracovníci vykonávají tvůrčí činnost, jež odpovídá tomuto nebo příbuznému studijnímu programu.</w:t>
            </w:r>
          </w:p>
        </w:tc>
        <w:tc>
          <w:tcPr>
            <w:tcW w:w="341" w:type="dxa"/>
            <w:shd w:val="clear" w:color="auto" w:fill="FFE599"/>
            <w:vAlign w:val="center"/>
          </w:tcPr>
          <w:p w14:paraId="42F43FE0" w14:textId="77777777" w:rsidR="00232645" w:rsidRPr="000247E1" w:rsidRDefault="00232645" w:rsidP="00C07AFA"/>
        </w:tc>
        <w:tc>
          <w:tcPr>
            <w:tcW w:w="341" w:type="dxa"/>
            <w:vAlign w:val="center"/>
          </w:tcPr>
          <w:p w14:paraId="2F43460C" w14:textId="77777777" w:rsidR="00232645" w:rsidRPr="000247E1" w:rsidRDefault="00232645" w:rsidP="00C07AFA"/>
        </w:tc>
        <w:tc>
          <w:tcPr>
            <w:tcW w:w="341" w:type="dxa"/>
            <w:shd w:val="clear" w:color="auto" w:fill="B4C6E7"/>
            <w:vAlign w:val="center"/>
          </w:tcPr>
          <w:p w14:paraId="42E313C0" w14:textId="77777777" w:rsidR="00232645" w:rsidRPr="000247E1" w:rsidRDefault="00232645" w:rsidP="00C07AFA"/>
        </w:tc>
        <w:tc>
          <w:tcPr>
            <w:tcW w:w="341" w:type="dxa"/>
            <w:vAlign w:val="center"/>
          </w:tcPr>
          <w:p w14:paraId="1C797AFA" w14:textId="77777777" w:rsidR="00232645" w:rsidRPr="000247E1" w:rsidRDefault="00232645" w:rsidP="00C07AFA"/>
        </w:tc>
        <w:tc>
          <w:tcPr>
            <w:tcW w:w="341" w:type="dxa"/>
            <w:shd w:val="clear" w:color="auto" w:fill="C5E0B3"/>
            <w:vAlign w:val="center"/>
          </w:tcPr>
          <w:p w14:paraId="7B6F9492" w14:textId="77777777" w:rsidR="00232645" w:rsidRPr="000247E1" w:rsidRDefault="00232645" w:rsidP="00C07AFA">
            <w:r w:rsidRPr="000247E1">
              <w:t>X</w:t>
            </w:r>
          </w:p>
        </w:tc>
      </w:tr>
      <w:tr w:rsidR="00232645" w:rsidRPr="000247E1" w14:paraId="491C59B9" w14:textId="77777777" w:rsidTr="00C07AFA">
        <w:trPr>
          <w:trHeight w:val="20"/>
        </w:trPr>
        <w:tc>
          <w:tcPr>
            <w:tcW w:w="723" w:type="dxa"/>
            <w:tcBorders>
              <w:right w:val="nil"/>
            </w:tcBorders>
            <w:vAlign w:val="center"/>
          </w:tcPr>
          <w:p w14:paraId="58F34545" w14:textId="77777777" w:rsidR="00232645" w:rsidRPr="000247E1" w:rsidRDefault="00232645" w:rsidP="00C07AFA">
            <w:r w:rsidRPr="000247E1">
              <w:t>6.9b</w:t>
            </w:r>
          </w:p>
        </w:tc>
        <w:tc>
          <w:tcPr>
            <w:tcW w:w="8116" w:type="dxa"/>
          </w:tcPr>
          <w:p w14:paraId="07B54A87" w14:textId="77777777" w:rsidR="00232645" w:rsidRPr="000247E1" w:rsidRDefault="00232645" w:rsidP="00C07AFA">
            <w:r w:rsidRPr="000247E1">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c>
          <w:tcPr>
            <w:tcW w:w="341" w:type="dxa"/>
            <w:shd w:val="clear" w:color="auto" w:fill="FFE599"/>
            <w:vAlign w:val="center"/>
          </w:tcPr>
          <w:p w14:paraId="50F8DB15" w14:textId="77777777" w:rsidR="00232645" w:rsidRPr="000247E1" w:rsidRDefault="00232645" w:rsidP="00C07AFA">
            <w:r w:rsidRPr="000247E1">
              <w:t>X</w:t>
            </w:r>
          </w:p>
        </w:tc>
        <w:tc>
          <w:tcPr>
            <w:tcW w:w="341" w:type="dxa"/>
            <w:vAlign w:val="center"/>
          </w:tcPr>
          <w:p w14:paraId="75F99DC0" w14:textId="77777777" w:rsidR="00232645" w:rsidRPr="000247E1" w:rsidRDefault="00232645" w:rsidP="00C07AFA">
            <w:r w:rsidRPr="000247E1">
              <w:t>X</w:t>
            </w:r>
          </w:p>
        </w:tc>
        <w:tc>
          <w:tcPr>
            <w:tcW w:w="341" w:type="dxa"/>
            <w:shd w:val="clear" w:color="auto" w:fill="B4C6E7"/>
            <w:vAlign w:val="center"/>
          </w:tcPr>
          <w:p w14:paraId="0425C8E3" w14:textId="77777777" w:rsidR="00232645" w:rsidRPr="000247E1" w:rsidRDefault="00232645" w:rsidP="00C07AFA"/>
        </w:tc>
        <w:tc>
          <w:tcPr>
            <w:tcW w:w="341" w:type="dxa"/>
            <w:vAlign w:val="center"/>
          </w:tcPr>
          <w:p w14:paraId="389862F0" w14:textId="77777777" w:rsidR="00232645" w:rsidRPr="000247E1" w:rsidRDefault="00232645" w:rsidP="00C07AFA"/>
        </w:tc>
        <w:tc>
          <w:tcPr>
            <w:tcW w:w="341" w:type="dxa"/>
            <w:shd w:val="clear" w:color="auto" w:fill="C5E0B3"/>
            <w:vAlign w:val="center"/>
          </w:tcPr>
          <w:p w14:paraId="49186D0D" w14:textId="77777777" w:rsidR="00232645" w:rsidRPr="000247E1" w:rsidRDefault="00232645" w:rsidP="00C07AFA"/>
        </w:tc>
      </w:tr>
      <w:tr w:rsidR="00232645" w:rsidRPr="000247E1" w14:paraId="14525015" w14:textId="77777777" w:rsidTr="00C07AFA">
        <w:trPr>
          <w:trHeight w:val="20"/>
        </w:trPr>
        <w:tc>
          <w:tcPr>
            <w:tcW w:w="723" w:type="dxa"/>
            <w:tcBorders>
              <w:right w:val="nil"/>
            </w:tcBorders>
            <w:vAlign w:val="center"/>
          </w:tcPr>
          <w:p w14:paraId="5FAAEB6B" w14:textId="77777777" w:rsidR="00232645" w:rsidRPr="000247E1" w:rsidRDefault="00232645" w:rsidP="00C07AFA">
            <w:r w:rsidRPr="000247E1">
              <w:t>6.9m</w:t>
            </w:r>
          </w:p>
        </w:tc>
        <w:tc>
          <w:tcPr>
            <w:tcW w:w="8116" w:type="dxa"/>
          </w:tcPr>
          <w:p w14:paraId="3B164036" w14:textId="77777777" w:rsidR="00232645" w:rsidRPr="000247E1" w:rsidRDefault="00232645" w:rsidP="00C07AFA">
            <w:r w:rsidRPr="000247E1">
              <w:t xml:space="preserve">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5FAA3760" w14:textId="77777777" w:rsidR="00232645" w:rsidRPr="000247E1" w:rsidRDefault="00232645" w:rsidP="00C07AFA"/>
        </w:tc>
        <w:tc>
          <w:tcPr>
            <w:tcW w:w="341" w:type="dxa"/>
            <w:vAlign w:val="center"/>
          </w:tcPr>
          <w:p w14:paraId="201B3CF6" w14:textId="77777777" w:rsidR="00232645" w:rsidRPr="000247E1" w:rsidRDefault="00232645" w:rsidP="00C07AFA"/>
        </w:tc>
        <w:tc>
          <w:tcPr>
            <w:tcW w:w="341" w:type="dxa"/>
            <w:shd w:val="clear" w:color="auto" w:fill="B4C6E7"/>
            <w:vAlign w:val="center"/>
          </w:tcPr>
          <w:p w14:paraId="4FFE7019" w14:textId="77777777" w:rsidR="00232645" w:rsidRPr="000247E1" w:rsidRDefault="00232645" w:rsidP="00C07AFA">
            <w:r w:rsidRPr="000247E1">
              <w:t>X</w:t>
            </w:r>
          </w:p>
        </w:tc>
        <w:tc>
          <w:tcPr>
            <w:tcW w:w="341" w:type="dxa"/>
            <w:vAlign w:val="center"/>
          </w:tcPr>
          <w:p w14:paraId="6F1F5AE7" w14:textId="77777777" w:rsidR="00232645" w:rsidRPr="000247E1" w:rsidRDefault="00232645" w:rsidP="00C07AFA">
            <w:r w:rsidRPr="000247E1">
              <w:t>X</w:t>
            </w:r>
          </w:p>
        </w:tc>
        <w:tc>
          <w:tcPr>
            <w:tcW w:w="341" w:type="dxa"/>
            <w:shd w:val="clear" w:color="auto" w:fill="C5E0B3"/>
            <w:vAlign w:val="center"/>
          </w:tcPr>
          <w:p w14:paraId="20EF385F" w14:textId="77777777" w:rsidR="00232645" w:rsidRPr="000247E1" w:rsidRDefault="00232645" w:rsidP="00C07AFA"/>
        </w:tc>
      </w:tr>
      <w:tr w:rsidR="00232645" w:rsidRPr="000247E1" w14:paraId="13AD74B5" w14:textId="77777777" w:rsidTr="00C07AFA">
        <w:trPr>
          <w:trHeight w:val="20"/>
        </w:trPr>
        <w:tc>
          <w:tcPr>
            <w:tcW w:w="723" w:type="dxa"/>
            <w:tcBorders>
              <w:right w:val="nil"/>
            </w:tcBorders>
            <w:vAlign w:val="center"/>
          </w:tcPr>
          <w:p w14:paraId="34D6F89E" w14:textId="77777777" w:rsidR="00232645" w:rsidRPr="000247E1" w:rsidRDefault="00232645" w:rsidP="00C07AFA">
            <w:r w:rsidRPr="000247E1">
              <w:t>6.10</w:t>
            </w:r>
          </w:p>
        </w:tc>
        <w:tc>
          <w:tcPr>
            <w:tcW w:w="8116" w:type="dxa"/>
          </w:tcPr>
          <w:p w14:paraId="360C87B6" w14:textId="77777777" w:rsidR="00232645" w:rsidRPr="000247E1" w:rsidRDefault="00232645" w:rsidP="00C07AFA">
            <w:r w:rsidRPr="000247E1">
              <w:t xml:space="preserve">Základní teoretické studijní předměty profilujícího 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v oboru příbuzném. Přitom základní teoretické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19BF2171" w14:textId="77777777" w:rsidR="00232645" w:rsidRPr="000247E1" w:rsidRDefault="00232645" w:rsidP="00C07AFA"/>
        </w:tc>
        <w:tc>
          <w:tcPr>
            <w:tcW w:w="341" w:type="dxa"/>
            <w:vAlign w:val="center"/>
          </w:tcPr>
          <w:p w14:paraId="5472BB19" w14:textId="77777777" w:rsidR="00232645" w:rsidRPr="000247E1" w:rsidRDefault="00232645" w:rsidP="00C07AFA"/>
        </w:tc>
        <w:tc>
          <w:tcPr>
            <w:tcW w:w="341" w:type="dxa"/>
            <w:shd w:val="clear" w:color="auto" w:fill="B4C6E7"/>
            <w:vAlign w:val="center"/>
          </w:tcPr>
          <w:p w14:paraId="5080A01F" w14:textId="77777777" w:rsidR="00232645" w:rsidRPr="000247E1" w:rsidRDefault="00232645" w:rsidP="00C07AFA">
            <w:r w:rsidRPr="000247E1">
              <w:t>X</w:t>
            </w:r>
          </w:p>
        </w:tc>
        <w:tc>
          <w:tcPr>
            <w:tcW w:w="341" w:type="dxa"/>
            <w:vAlign w:val="center"/>
          </w:tcPr>
          <w:p w14:paraId="718BB0A2" w14:textId="77777777" w:rsidR="00232645" w:rsidRPr="000247E1" w:rsidRDefault="00232645" w:rsidP="00C07AFA">
            <w:r w:rsidRPr="000247E1">
              <w:t>X</w:t>
            </w:r>
          </w:p>
        </w:tc>
        <w:tc>
          <w:tcPr>
            <w:tcW w:w="341" w:type="dxa"/>
            <w:shd w:val="clear" w:color="auto" w:fill="C5E0B3"/>
            <w:vAlign w:val="center"/>
          </w:tcPr>
          <w:p w14:paraId="17041BDC" w14:textId="77777777" w:rsidR="00232645" w:rsidRPr="000247E1" w:rsidRDefault="00232645" w:rsidP="00C07AFA"/>
        </w:tc>
      </w:tr>
      <w:tr w:rsidR="00232645" w:rsidRPr="000247E1" w14:paraId="553A6CFD" w14:textId="77777777" w:rsidTr="00C07AFA">
        <w:trPr>
          <w:trHeight w:val="20"/>
        </w:trPr>
        <w:tc>
          <w:tcPr>
            <w:tcW w:w="723" w:type="dxa"/>
            <w:tcBorders>
              <w:right w:val="nil"/>
            </w:tcBorders>
            <w:vAlign w:val="center"/>
          </w:tcPr>
          <w:p w14:paraId="0062F68F" w14:textId="77777777" w:rsidR="00232645" w:rsidRPr="000247E1" w:rsidRDefault="00232645" w:rsidP="00C07AFA">
            <w:r w:rsidRPr="000247E1">
              <w:t>6.11</w:t>
            </w:r>
          </w:p>
        </w:tc>
        <w:tc>
          <w:tcPr>
            <w:tcW w:w="8116" w:type="dxa"/>
          </w:tcPr>
          <w:p w14:paraId="6F998544" w14:textId="77777777" w:rsidR="00232645" w:rsidRPr="000247E1" w:rsidRDefault="00232645" w:rsidP="00C07AFA">
            <w:r w:rsidRPr="000247E1">
              <w:t>Školiteli studentů doktorského studijního programu mohou být pouze docenti a profesoři a popřípadě další odborníci s vědeckou hodností schválení příslušnou vědeckou nebo uměleckou radou, školiteli studentů doktorských studijních programů z oblasti umění mohou být též odborníci s odpovídající uměleckou erudicí.</w:t>
            </w:r>
          </w:p>
        </w:tc>
        <w:tc>
          <w:tcPr>
            <w:tcW w:w="341" w:type="dxa"/>
            <w:shd w:val="clear" w:color="auto" w:fill="FFE599"/>
            <w:vAlign w:val="center"/>
          </w:tcPr>
          <w:p w14:paraId="6F9A802E" w14:textId="77777777" w:rsidR="00232645" w:rsidRPr="000247E1" w:rsidRDefault="00232645" w:rsidP="00C07AFA"/>
        </w:tc>
        <w:tc>
          <w:tcPr>
            <w:tcW w:w="341" w:type="dxa"/>
            <w:vAlign w:val="center"/>
          </w:tcPr>
          <w:p w14:paraId="15346451" w14:textId="77777777" w:rsidR="00232645" w:rsidRPr="000247E1" w:rsidRDefault="00232645" w:rsidP="00C07AFA"/>
        </w:tc>
        <w:tc>
          <w:tcPr>
            <w:tcW w:w="341" w:type="dxa"/>
            <w:shd w:val="clear" w:color="auto" w:fill="B4C6E7"/>
            <w:vAlign w:val="center"/>
          </w:tcPr>
          <w:p w14:paraId="15F937CB" w14:textId="77777777" w:rsidR="00232645" w:rsidRPr="000247E1" w:rsidRDefault="00232645" w:rsidP="00C07AFA"/>
        </w:tc>
        <w:tc>
          <w:tcPr>
            <w:tcW w:w="341" w:type="dxa"/>
            <w:vAlign w:val="center"/>
          </w:tcPr>
          <w:p w14:paraId="14DE1B59" w14:textId="77777777" w:rsidR="00232645" w:rsidRPr="000247E1" w:rsidRDefault="00232645" w:rsidP="00C07AFA"/>
        </w:tc>
        <w:tc>
          <w:tcPr>
            <w:tcW w:w="341" w:type="dxa"/>
            <w:shd w:val="clear" w:color="auto" w:fill="C5E0B3"/>
            <w:vAlign w:val="center"/>
          </w:tcPr>
          <w:p w14:paraId="27CBEC71" w14:textId="77777777" w:rsidR="00232645" w:rsidRPr="000247E1" w:rsidRDefault="00232645" w:rsidP="00C07AFA">
            <w:r w:rsidRPr="000247E1">
              <w:t>X</w:t>
            </w:r>
          </w:p>
        </w:tc>
      </w:tr>
      <w:tr w:rsidR="00232645" w:rsidRPr="000247E1" w14:paraId="49C0C833" w14:textId="77777777" w:rsidTr="00C07AFA">
        <w:trPr>
          <w:trHeight w:val="20"/>
        </w:trPr>
        <w:tc>
          <w:tcPr>
            <w:tcW w:w="723" w:type="dxa"/>
            <w:tcBorders>
              <w:right w:val="nil"/>
            </w:tcBorders>
            <w:vAlign w:val="center"/>
          </w:tcPr>
          <w:p w14:paraId="3D73F9C1" w14:textId="77777777" w:rsidR="00232645" w:rsidRPr="000247E1" w:rsidRDefault="00232645" w:rsidP="00C07AFA">
            <w:r w:rsidRPr="000247E1">
              <w:t>6.12</w:t>
            </w:r>
          </w:p>
        </w:tc>
        <w:tc>
          <w:tcPr>
            <w:tcW w:w="8116" w:type="dxa"/>
          </w:tcPr>
          <w:p w14:paraId="254144C5" w14:textId="77777777" w:rsidR="00232645" w:rsidRPr="000247E1" w:rsidRDefault="00232645" w:rsidP="00C07AFA">
            <w:r w:rsidRPr="000247E1">
              <w:t>Členy oborové rady doktorského studijního programu mohou být pouze ti, kteří v posledních 5 letech vykonávali tvůrčí činnost, která odpovídá oblasti nebo oblastem vzdělávání, v rámci které nebo v rámci kterých má být uskutečňován doktorský studijní program.</w:t>
            </w:r>
          </w:p>
        </w:tc>
        <w:tc>
          <w:tcPr>
            <w:tcW w:w="341" w:type="dxa"/>
            <w:shd w:val="clear" w:color="auto" w:fill="FFE599"/>
            <w:vAlign w:val="center"/>
          </w:tcPr>
          <w:p w14:paraId="53F8035F" w14:textId="77777777" w:rsidR="00232645" w:rsidRPr="000247E1" w:rsidRDefault="00232645" w:rsidP="00C07AFA"/>
        </w:tc>
        <w:tc>
          <w:tcPr>
            <w:tcW w:w="341" w:type="dxa"/>
            <w:vAlign w:val="center"/>
          </w:tcPr>
          <w:p w14:paraId="6CA62A20" w14:textId="77777777" w:rsidR="00232645" w:rsidRPr="000247E1" w:rsidRDefault="00232645" w:rsidP="00C07AFA"/>
        </w:tc>
        <w:tc>
          <w:tcPr>
            <w:tcW w:w="341" w:type="dxa"/>
            <w:shd w:val="clear" w:color="auto" w:fill="B4C6E7"/>
            <w:vAlign w:val="center"/>
          </w:tcPr>
          <w:p w14:paraId="3DAB0CEE" w14:textId="77777777" w:rsidR="00232645" w:rsidRPr="000247E1" w:rsidRDefault="00232645" w:rsidP="00C07AFA"/>
        </w:tc>
        <w:tc>
          <w:tcPr>
            <w:tcW w:w="341" w:type="dxa"/>
            <w:vAlign w:val="center"/>
          </w:tcPr>
          <w:p w14:paraId="661BD150" w14:textId="77777777" w:rsidR="00232645" w:rsidRPr="000247E1" w:rsidRDefault="00232645" w:rsidP="00C07AFA"/>
        </w:tc>
        <w:tc>
          <w:tcPr>
            <w:tcW w:w="341" w:type="dxa"/>
            <w:shd w:val="clear" w:color="auto" w:fill="C5E0B3"/>
            <w:vAlign w:val="center"/>
          </w:tcPr>
          <w:p w14:paraId="5439D582" w14:textId="77777777" w:rsidR="00232645" w:rsidRPr="000247E1" w:rsidRDefault="00232645" w:rsidP="00C07AFA">
            <w:r w:rsidRPr="000247E1">
              <w:t>X</w:t>
            </w:r>
          </w:p>
        </w:tc>
      </w:tr>
      <w:tr w:rsidR="00232645" w:rsidRPr="000247E1" w14:paraId="59D786ED" w14:textId="77777777" w:rsidTr="00C07AFA">
        <w:trPr>
          <w:trHeight w:val="20"/>
        </w:trPr>
        <w:tc>
          <w:tcPr>
            <w:tcW w:w="723" w:type="dxa"/>
            <w:tcBorders>
              <w:right w:val="nil"/>
            </w:tcBorders>
            <w:vAlign w:val="center"/>
          </w:tcPr>
          <w:p w14:paraId="03CD1C8E" w14:textId="77777777" w:rsidR="00232645" w:rsidRPr="000247E1" w:rsidRDefault="00232645" w:rsidP="00C07AFA">
            <w:r w:rsidRPr="000247E1">
              <w:t>6.13</w:t>
            </w:r>
          </w:p>
        </w:tc>
        <w:tc>
          <w:tcPr>
            <w:tcW w:w="8116" w:type="dxa"/>
          </w:tcPr>
          <w:p w14:paraId="6ECD26C2" w14:textId="77777777" w:rsidR="00232645" w:rsidRPr="000247E1" w:rsidRDefault="00232645" w:rsidP="00C07AFA">
            <w:r w:rsidRPr="000247E1">
              <w:t>Oborovou radu doktorského studijního programu tvoří jak akademičtí pracovníci a popřípadě další odborníci, kteří na dané vysoké škole působí na základě pracovního poměru nebo pracovních poměrů nebo služebních poměrů s celkovým součtem týdenní pracovní doby odpovídajícím alespoň polovině stanovené týdenní pracovní doby podle § 79 zákoníku práce, tak i odborníci mimo danou vysokou školu.</w:t>
            </w:r>
          </w:p>
        </w:tc>
        <w:tc>
          <w:tcPr>
            <w:tcW w:w="341" w:type="dxa"/>
            <w:shd w:val="clear" w:color="auto" w:fill="FFE599"/>
            <w:vAlign w:val="center"/>
          </w:tcPr>
          <w:p w14:paraId="4F54E300" w14:textId="77777777" w:rsidR="00232645" w:rsidRPr="000247E1" w:rsidRDefault="00232645" w:rsidP="00C07AFA"/>
        </w:tc>
        <w:tc>
          <w:tcPr>
            <w:tcW w:w="341" w:type="dxa"/>
            <w:vAlign w:val="center"/>
          </w:tcPr>
          <w:p w14:paraId="06956107" w14:textId="77777777" w:rsidR="00232645" w:rsidRPr="000247E1" w:rsidRDefault="00232645" w:rsidP="00C07AFA"/>
        </w:tc>
        <w:tc>
          <w:tcPr>
            <w:tcW w:w="341" w:type="dxa"/>
            <w:shd w:val="clear" w:color="auto" w:fill="B4C6E7"/>
            <w:vAlign w:val="center"/>
          </w:tcPr>
          <w:p w14:paraId="2BB7FDD8" w14:textId="77777777" w:rsidR="00232645" w:rsidRPr="000247E1" w:rsidRDefault="00232645" w:rsidP="00C07AFA"/>
        </w:tc>
        <w:tc>
          <w:tcPr>
            <w:tcW w:w="341" w:type="dxa"/>
            <w:vAlign w:val="center"/>
          </w:tcPr>
          <w:p w14:paraId="4C921911" w14:textId="77777777" w:rsidR="00232645" w:rsidRPr="000247E1" w:rsidRDefault="00232645" w:rsidP="00C07AFA"/>
        </w:tc>
        <w:tc>
          <w:tcPr>
            <w:tcW w:w="341" w:type="dxa"/>
            <w:shd w:val="clear" w:color="auto" w:fill="C5E0B3"/>
            <w:vAlign w:val="center"/>
          </w:tcPr>
          <w:p w14:paraId="1BD87399" w14:textId="77777777" w:rsidR="00232645" w:rsidRPr="000247E1" w:rsidRDefault="00232645" w:rsidP="00C07AFA">
            <w:r w:rsidRPr="000247E1">
              <w:t>X</w:t>
            </w:r>
          </w:p>
        </w:tc>
      </w:tr>
      <w:tr w:rsidR="00232645" w:rsidRPr="000247E1" w14:paraId="6208B290" w14:textId="77777777" w:rsidTr="00C07AFA">
        <w:trPr>
          <w:trHeight w:val="20"/>
        </w:trPr>
        <w:tc>
          <w:tcPr>
            <w:tcW w:w="723" w:type="dxa"/>
            <w:tcBorders>
              <w:right w:val="nil"/>
            </w:tcBorders>
            <w:vAlign w:val="center"/>
          </w:tcPr>
          <w:p w14:paraId="3C6023D7" w14:textId="77777777" w:rsidR="00232645" w:rsidRPr="000247E1" w:rsidRDefault="00232645" w:rsidP="00C07AFA">
            <w:r w:rsidRPr="000247E1">
              <w:t>7.1</w:t>
            </w:r>
          </w:p>
        </w:tc>
        <w:tc>
          <w:tcPr>
            <w:tcW w:w="8116" w:type="dxa"/>
          </w:tcPr>
          <w:p w14:paraId="4F4BBE9B" w14:textId="77777777" w:rsidR="00232645" w:rsidRPr="000247E1" w:rsidRDefault="00232645" w:rsidP="00C07AFA">
            <w:r w:rsidRPr="000247E1">
              <w:t>Vysoká škola prokáže, že navrhovaný způsob uskutečňování studijního programu v distanční a kombinované formě studia je funkční.</w:t>
            </w:r>
          </w:p>
        </w:tc>
        <w:tc>
          <w:tcPr>
            <w:tcW w:w="341" w:type="dxa"/>
            <w:shd w:val="clear" w:color="auto" w:fill="FFE599"/>
            <w:vAlign w:val="center"/>
          </w:tcPr>
          <w:p w14:paraId="27DC0F6F" w14:textId="77777777" w:rsidR="00232645" w:rsidRPr="000247E1" w:rsidRDefault="00232645" w:rsidP="00C07AFA">
            <w:r w:rsidRPr="000247E1">
              <w:t>X</w:t>
            </w:r>
          </w:p>
        </w:tc>
        <w:tc>
          <w:tcPr>
            <w:tcW w:w="341" w:type="dxa"/>
            <w:vAlign w:val="center"/>
          </w:tcPr>
          <w:p w14:paraId="4048E7F8" w14:textId="77777777" w:rsidR="00232645" w:rsidRPr="000247E1" w:rsidRDefault="00232645" w:rsidP="00C07AFA">
            <w:r w:rsidRPr="000247E1">
              <w:t>X</w:t>
            </w:r>
          </w:p>
        </w:tc>
        <w:tc>
          <w:tcPr>
            <w:tcW w:w="341" w:type="dxa"/>
            <w:shd w:val="clear" w:color="auto" w:fill="B4C6E7"/>
            <w:vAlign w:val="center"/>
          </w:tcPr>
          <w:p w14:paraId="47F7FC58" w14:textId="77777777" w:rsidR="00232645" w:rsidRPr="000247E1" w:rsidRDefault="00232645" w:rsidP="00C07AFA">
            <w:r w:rsidRPr="000247E1">
              <w:t>X</w:t>
            </w:r>
          </w:p>
        </w:tc>
        <w:tc>
          <w:tcPr>
            <w:tcW w:w="341" w:type="dxa"/>
            <w:vAlign w:val="center"/>
          </w:tcPr>
          <w:p w14:paraId="0F98A15A" w14:textId="77777777" w:rsidR="00232645" w:rsidRPr="000247E1" w:rsidRDefault="00232645" w:rsidP="00C07AFA">
            <w:r w:rsidRPr="000247E1">
              <w:t>X</w:t>
            </w:r>
          </w:p>
        </w:tc>
        <w:tc>
          <w:tcPr>
            <w:tcW w:w="341" w:type="dxa"/>
            <w:shd w:val="clear" w:color="auto" w:fill="C5E0B3"/>
            <w:vAlign w:val="center"/>
          </w:tcPr>
          <w:p w14:paraId="6D72A3F4" w14:textId="77777777" w:rsidR="00232645" w:rsidRPr="000247E1" w:rsidRDefault="00232645" w:rsidP="00C07AFA">
            <w:r w:rsidRPr="000247E1">
              <w:t>X</w:t>
            </w:r>
          </w:p>
        </w:tc>
      </w:tr>
      <w:tr w:rsidR="00232645" w:rsidRPr="000247E1" w14:paraId="5A9C302F" w14:textId="77777777" w:rsidTr="00C07AFA">
        <w:trPr>
          <w:trHeight w:val="20"/>
        </w:trPr>
        <w:tc>
          <w:tcPr>
            <w:tcW w:w="723" w:type="dxa"/>
            <w:tcBorders>
              <w:right w:val="nil"/>
            </w:tcBorders>
            <w:shd w:val="clear" w:color="auto" w:fill="FFFFFF"/>
            <w:vAlign w:val="center"/>
          </w:tcPr>
          <w:p w14:paraId="02B71FF3" w14:textId="77777777" w:rsidR="00232645" w:rsidRPr="000247E1" w:rsidRDefault="00232645" w:rsidP="00C07AFA">
            <w:r w:rsidRPr="000247E1">
              <w:t>7.2</w:t>
            </w:r>
          </w:p>
        </w:tc>
        <w:tc>
          <w:tcPr>
            <w:tcW w:w="8116" w:type="dxa"/>
          </w:tcPr>
          <w:p w14:paraId="46515464" w14:textId="77777777" w:rsidR="00232645" w:rsidRPr="000247E1" w:rsidRDefault="00232645" w:rsidP="00C07AFA">
            <w:r w:rsidRPr="000247E1">
              <w:t>Bakalářské a magisterské studijní programy v kombinované formě studia jsou navrženy tak, aby obsahovaly alespoň 80 hodin přímé výuky za semestr, s výjimkou posledního semestru studia, věnovaného především zpracování kvalifikační práce.</w:t>
            </w:r>
          </w:p>
        </w:tc>
        <w:tc>
          <w:tcPr>
            <w:tcW w:w="341" w:type="dxa"/>
            <w:shd w:val="clear" w:color="auto" w:fill="FFE599"/>
            <w:vAlign w:val="center"/>
          </w:tcPr>
          <w:p w14:paraId="391F5321" w14:textId="77777777" w:rsidR="00232645" w:rsidRPr="000247E1" w:rsidRDefault="00232645" w:rsidP="00C07AFA">
            <w:r w:rsidRPr="000247E1">
              <w:t>X</w:t>
            </w:r>
          </w:p>
        </w:tc>
        <w:tc>
          <w:tcPr>
            <w:tcW w:w="341" w:type="dxa"/>
            <w:vAlign w:val="center"/>
          </w:tcPr>
          <w:p w14:paraId="01C4D875" w14:textId="77777777" w:rsidR="00232645" w:rsidRPr="000247E1" w:rsidRDefault="00232645" w:rsidP="00C07AFA">
            <w:r w:rsidRPr="000247E1">
              <w:t>X</w:t>
            </w:r>
          </w:p>
        </w:tc>
        <w:tc>
          <w:tcPr>
            <w:tcW w:w="341" w:type="dxa"/>
            <w:shd w:val="clear" w:color="auto" w:fill="B4C6E7"/>
            <w:vAlign w:val="center"/>
          </w:tcPr>
          <w:p w14:paraId="77B0AE35" w14:textId="77777777" w:rsidR="00232645" w:rsidRPr="000247E1" w:rsidRDefault="00232645" w:rsidP="00C07AFA">
            <w:r w:rsidRPr="000247E1">
              <w:t>X</w:t>
            </w:r>
          </w:p>
        </w:tc>
        <w:tc>
          <w:tcPr>
            <w:tcW w:w="341" w:type="dxa"/>
            <w:vAlign w:val="center"/>
          </w:tcPr>
          <w:p w14:paraId="50181FD1" w14:textId="77777777" w:rsidR="00232645" w:rsidRPr="000247E1" w:rsidRDefault="00232645" w:rsidP="00C07AFA">
            <w:r w:rsidRPr="000247E1">
              <w:t>X</w:t>
            </w:r>
          </w:p>
        </w:tc>
        <w:tc>
          <w:tcPr>
            <w:tcW w:w="341" w:type="dxa"/>
            <w:shd w:val="clear" w:color="auto" w:fill="C5E0B3"/>
            <w:vAlign w:val="center"/>
          </w:tcPr>
          <w:p w14:paraId="4889695F" w14:textId="77777777" w:rsidR="00232645" w:rsidRPr="000247E1" w:rsidRDefault="00232645" w:rsidP="00C07AFA"/>
        </w:tc>
      </w:tr>
      <w:tr w:rsidR="00232645" w:rsidRPr="000247E1" w14:paraId="16984827" w14:textId="77777777" w:rsidTr="00C07AFA">
        <w:trPr>
          <w:trHeight w:val="20"/>
        </w:trPr>
        <w:tc>
          <w:tcPr>
            <w:tcW w:w="723" w:type="dxa"/>
            <w:tcBorders>
              <w:right w:val="nil"/>
            </w:tcBorders>
            <w:shd w:val="clear" w:color="auto" w:fill="FFFFFF"/>
            <w:vAlign w:val="center"/>
          </w:tcPr>
          <w:p w14:paraId="34F170A3" w14:textId="77777777" w:rsidR="00232645" w:rsidRPr="000247E1" w:rsidRDefault="00232645" w:rsidP="00C07AFA">
            <w:r w:rsidRPr="000247E1">
              <w:t>7.3</w:t>
            </w:r>
          </w:p>
        </w:tc>
        <w:tc>
          <w:tcPr>
            <w:tcW w:w="8116" w:type="dxa"/>
          </w:tcPr>
          <w:p w14:paraId="2D7AF6D5" w14:textId="77777777" w:rsidR="00232645" w:rsidRPr="000247E1" w:rsidRDefault="00232645" w:rsidP="00C07AFA">
            <w:r w:rsidRPr="000247E1">
              <w:t>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 navzájem.</w:t>
            </w:r>
          </w:p>
        </w:tc>
        <w:tc>
          <w:tcPr>
            <w:tcW w:w="341" w:type="dxa"/>
            <w:shd w:val="clear" w:color="auto" w:fill="FFE599"/>
            <w:vAlign w:val="center"/>
          </w:tcPr>
          <w:p w14:paraId="615C0625" w14:textId="77777777" w:rsidR="00232645" w:rsidRPr="000247E1" w:rsidRDefault="00232645" w:rsidP="00C07AFA">
            <w:r w:rsidRPr="000247E1">
              <w:t>X</w:t>
            </w:r>
          </w:p>
        </w:tc>
        <w:tc>
          <w:tcPr>
            <w:tcW w:w="341" w:type="dxa"/>
            <w:vAlign w:val="center"/>
          </w:tcPr>
          <w:p w14:paraId="22649F32" w14:textId="77777777" w:rsidR="00232645" w:rsidRPr="000247E1" w:rsidRDefault="00232645" w:rsidP="00C07AFA">
            <w:r w:rsidRPr="000247E1">
              <w:t>X</w:t>
            </w:r>
          </w:p>
        </w:tc>
        <w:tc>
          <w:tcPr>
            <w:tcW w:w="341" w:type="dxa"/>
            <w:shd w:val="clear" w:color="auto" w:fill="B4C6E7"/>
            <w:vAlign w:val="center"/>
          </w:tcPr>
          <w:p w14:paraId="093C0E45" w14:textId="77777777" w:rsidR="00232645" w:rsidRPr="000247E1" w:rsidRDefault="00232645" w:rsidP="00C07AFA">
            <w:r w:rsidRPr="000247E1">
              <w:t>X</w:t>
            </w:r>
          </w:p>
        </w:tc>
        <w:tc>
          <w:tcPr>
            <w:tcW w:w="341" w:type="dxa"/>
            <w:vAlign w:val="center"/>
          </w:tcPr>
          <w:p w14:paraId="5FFC1D05" w14:textId="77777777" w:rsidR="00232645" w:rsidRPr="000247E1" w:rsidRDefault="00232645" w:rsidP="00C07AFA">
            <w:r w:rsidRPr="000247E1">
              <w:t>X</w:t>
            </w:r>
          </w:p>
        </w:tc>
        <w:tc>
          <w:tcPr>
            <w:tcW w:w="341" w:type="dxa"/>
            <w:shd w:val="clear" w:color="auto" w:fill="C5E0B3"/>
            <w:vAlign w:val="center"/>
          </w:tcPr>
          <w:p w14:paraId="65F22C3F" w14:textId="77777777" w:rsidR="00232645" w:rsidRPr="000247E1" w:rsidRDefault="00232645" w:rsidP="00C07AFA"/>
        </w:tc>
      </w:tr>
      <w:tr w:rsidR="00232645" w:rsidRPr="000247E1" w14:paraId="2E211276" w14:textId="77777777" w:rsidTr="00C07AFA">
        <w:trPr>
          <w:trHeight w:val="20"/>
        </w:trPr>
        <w:tc>
          <w:tcPr>
            <w:tcW w:w="723" w:type="dxa"/>
            <w:tcBorders>
              <w:right w:val="nil"/>
            </w:tcBorders>
            <w:shd w:val="clear" w:color="auto" w:fill="FFFFFF"/>
            <w:vAlign w:val="center"/>
          </w:tcPr>
          <w:p w14:paraId="6B14BCC8" w14:textId="77777777" w:rsidR="00232645" w:rsidRPr="000247E1" w:rsidRDefault="00232645" w:rsidP="00C07AFA">
            <w:r w:rsidRPr="000247E1">
              <w:t>7.4</w:t>
            </w:r>
          </w:p>
        </w:tc>
        <w:tc>
          <w:tcPr>
            <w:tcW w:w="8116" w:type="dxa"/>
          </w:tcPr>
          <w:p w14:paraId="159B42D7" w14:textId="77777777" w:rsidR="00232645" w:rsidRPr="000247E1" w:rsidRDefault="00232645" w:rsidP="00C07AFA">
            <w:r w:rsidRPr="000247E1">
              <w:t>Studijní opory pro studium v cizím jazyce jsou zpracovány v příslušném cizím jazyce.</w:t>
            </w:r>
          </w:p>
        </w:tc>
        <w:tc>
          <w:tcPr>
            <w:tcW w:w="341" w:type="dxa"/>
            <w:shd w:val="clear" w:color="auto" w:fill="FFE599"/>
            <w:vAlign w:val="center"/>
          </w:tcPr>
          <w:p w14:paraId="005FE117" w14:textId="77777777" w:rsidR="00232645" w:rsidRPr="000247E1" w:rsidRDefault="00232645" w:rsidP="00C07AFA">
            <w:r w:rsidRPr="000247E1">
              <w:t>X</w:t>
            </w:r>
          </w:p>
        </w:tc>
        <w:tc>
          <w:tcPr>
            <w:tcW w:w="341" w:type="dxa"/>
            <w:vAlign w:val="center"/>
          </w:tcPr>
          <w:p w14:paraId="794ADE8F" w14:textId="77777777" w:rsidR="00232645" w:rsidRPr="000247E1" w:rsidRDefault="00232645" w:rsidP="00C07AFA">
            <w:r w:rsidRPr="000247E1">
              <w:t>X</w:t>
            </w:r>
          </w:p>
        </w:tc>
        <w:tc>
          <w:tcPr>
            <w:tcW w:w="341" w:type="dxa"/>
            <w:shd w:val="clear" w:color="auto" w:fill="B4C6E7"/>
            <w:vAlign w:val="center"/>
          </w:tcPr>
          <w:p w14:paraId="4848FE6C" w14:textId="77777777" w:rsidR="00232645" w:rsidRPr="000247E1" w:rsidRDefault="00232645" w:rsidP="00C07AFA">
            <w:r w:rsidRPr="000247E1">
              <w:t>X</w:t>
            </w:r>
          </w:p>
        </w:tc>
        <w:tc>
          <w:tcPr>
            <w:tcW w:w="341" w:type="dxa"/>
            <w:vAlign w:val="center"/>
          </w:tcPr>
          <w:p w14:paraId="335561CE" w14:textId="77777777" w:rsidR="00232645" w:rsidRPr="000247E1" w:rsidRDefault="00232645" w:rsidP="00C07AFA">
            <w:r w:rsidRPr="000247E1">
              <w:t>X</w:t>
            </w:r>
          </w:p>
        </w:tc>
        <w:tc>
          <w:tcPr>
            <w:tcW w:w="341" w:type="dxa"/>
            <w:shd w:val="clear" w:color="auto" w:fill="C5E0B3"/>
            <w:vAlign w:val="center"/>
          </w:tcPr>
          <w:p w14:paraId="6D95FD3E" w14:textId="77777777" w:rsidR="00232645" w:rsidRPr="000247E1" w:rsidRDefault="00232645" w:rsidP="00C07AFA"/>
        </w:tc>
      </w:tr>
      <w:tr w:rsidR="00232645" w:rsidRPr="000247E1" w14:paraId="6E72C4FA" w14:textId="77777777" w:rsidTr="00C07AFA">
        <w:trPr>
          <w:trHeight w:val="20"/>
        </w:trPr>
        <w:tc>
          <w:tcPr>
            <w:tcW w:w="723" w:type="dxa"/>
            <w:tcBorders>
              <w:right w:val="nil"/>
            </w:tcBorders>
            <w:shd w:val="clear" w:color="auto" w:fill="FFFFFF"/>
            <w:vAlign w:val="center"/>
          </w:tcPr>
          <w:p w14:paraId="45CDF1BD" w14:textId="77777777" w:rsidR="00232645" w:rsidRPr="000247E1" w:rsidRDefault="00232645" w:rsidP="00C07AFA">
            <w:r w:rsidRPr="000247E1">
              <w:t>7.5</w:t>
            </w:r>
          </w:p>
        </w:tc>
        <w:tc>
          <w:tcPr>
            <w:tcW w:w="8116" w:type="dxa"/>
          </w:tcPr>
          <w:p w14:paraId="08BFB455" w14:textId="77777777" w:rsidR="00232645" w:rsidRPr="000247E1" w:rsidRDefault="00232645" w:rsidP="00C07AFA">
            <w:r w:rsidRPr="000247E1">
              <w:t>Pro studium ve studijním programu uskutečňovaném v cizím jazyce je k dispozici překlad příslušných vnitřních předpisů do  příslušného cizího jazyka.</w:t>
            </w:r>
          </w:p>
        </w:tc>
        <w:tc>
          <w:tcPr>
            <w:tcW w:w="341" w:type="dxa"/>
            <w:shd w:val="clear" w:color="auto" w:fill="FFE599"/>
            <w:vAlign w:val="center"/>
          </w:tcPr>
          <w:p w14:paraId="3D75DE19" w14:textId="77777777" w:rsidR="00232645" w:rsidRPr="000247E1" w:rsidRDefault="00232645" w:rsidP="00C07AFA">
            <w:r w:rsidRPr="000247E1">
              <w:t>X</w:t>
            </w:r>
          </w:p>
        </w:tc>
        <w:tc>
          <w:tcPr>
            <w:tcW w:w="341" w:type="dxa"/>
            <w:vAlign w:val="center"/>
          </w:tcPr>
          <w:p w14:paraId="6DD627EA" w14:textId="77777777" w:rsidR="00232645" w:rsidRPr="000247E1" w:rsidRDefault="00232645" w:rsidP="00C07AFA">
            <w:r w:rsidRPr="000247E1">
              <w:t>X</w:t>
            </w:r>
          </w:p>
        </w:tc>
        <w:tc>
          <w:tcPr>
            <w:tcW w:w="341" w:type="dxa"/>
            <w:shd w:val="clear" w:color="auto" w:fill="B4C6E7"/>
            <w:vAlign w:val="center"/>
          </w:tcPr>
          <w:p w14:paraId="4BC63D1C" w14:textId="77777777" w:rsidR="00232645" w:rsidRPr="000247E1" w:rsidRDefault="00232645" w:rsidP="00C07AFA">
            <w:r w:rsidRPr="000247E1">
              <w:t>X</w:t>
            </w:r>
          </w:p>
        </w:tc>
        <w:tc>
          <w:tcPr>
            <w:tcW w:w="341" w:type="dxa"/>
            <w:vAlign w:val="center"/>
          </w:tcPr>
          <w:p w14:paraId="0F2333D1" w14:textId="77777777" w:rsidR="00232645" w:rsidRPr="000247E1" w:rsidRDefault="00232645" w:rsidP="00C07AFA">
            <w:r w:rsidRPr="000247E1">
              <w:t>X</w:t>
            </w:r>
          </w:p>
        </w:tc>
        <w:tc>
          <w:tcPr>
            <w:tcW w:w="341" w:type="dxa"/>
            <w:shd w:val="clear" w:color="auto" w:fill="C5E0B3"/>
            <w:vAlign w:val="center"/>
          </w:tcPr>
          <w:p w14:paraId="548787D4" w14:textId="77777777" w:rsidR="00232645" w:rsidRPr="000247E1" w:rsidRDefault="00232645" w:rsidP="00C07AFA">
            <w:r w:rsidRPr="000247E1">
              <w:t>X</w:t>
            </w:r>
          </w:p>
        </w:tc>
      </w:tr>
      <w:tr w:rsidR="00232645" w:rsidRPr="000247E1" w14:paraId="7F540521" w14:textId="77777777" w:rsidTr="00C07AFA">
        <w:trPr>
          <w:trHeight w:val="20"/>
        </w:trPr>
        <w:tc>
          <w:tcPr>
            <w:tcW w:w="723" w:type="dxa"/>
            <w:tcBorders>
              <w:right w:val="nil"/>
            </w:tcBorders>
            <w:vAlign w:val="center"/>
          </w:tcPr>
          <w:p w14:paraId="43FB996A" w14:textId="77777777" w:rsidR="00232645" w:rsidRPr="000247E1" w:rsidRDefault="00232645" w:rsidP="00C07AFA">
            <w:r w:rsidRPr="000247E1">
              <w:t>7.6</w:t>
            </w:r>
          </w:p>
        </w:tc>
        <w:tc>
          <w:tcPr>
            <w:tcW w:w="8116" w:type="dxa"/>
          </w:tcPr>
          <w:p w14:paraId="2639553F" w14:textId="77777777" w:rsidR="00232645" w:rsidRPr="000247E1" w:rsidRDefault="00232645" w:rsidP="00C07AFA">
            <w:r w:rsidRPr="000247E1">
              <w:t>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 program.</w:t>
            </w:r>
          </w:p>
        </w:tc>
        <w:tc>
          <w:tcPr>
            <w:tcW w:w="341" w:type="dxa"/>
            <w:shd w:val="clear" w:color="auto" w:fill="FFE599"/>
            <w:vAlign w:val="center"/>
          </w:tcPr>
          <w:p w14:paraId="00880E48" w14:textId="77777777" w:rsidR="00232645" w:rsidRPr="000247E1" w:rsidRDefault="00232645" w:rsidP="00C07AFA">
            <w:r w:rsidRPr="000247E1">
              <w:t>X</w:t>
            </w:r>
          </w:p>
        </w:tc>
        <w:tc>
          <w:tcPr>
            <w:tcW w:w="341" w:type="dxa"/>
            <w:vAlign w:val="center"/>
          </w:tcPr>
          <w:p w14:paraId="7E98A310" w14:textId="77777777" w:rsidR="00232645" w:rsidRPr="000247E1" w:rsidRDefault="00232645" w:rsidP="00C07AFA">
            <w:r w:rsidRPr="000247E1">
              <w:t>X</w:t>
            </w:r>
          </w:p>
        </w:tc>
        <w:tc>
          <w:tcPr>
            <w:tcW w:w="341" w:type="dxa"/>
            <w:shd w:val="clear" w:color="auto" w:fill="B4C6E7"/>
            <w:vAlign w:val="center"/>
          </w:tcPr>
          <w:p w14:paraId="40B4A4E2" w14:textId="77777777" w:rsidR="00232645" w:rsidRPr="000247E1" w:rsidRDefault="00232645" w:rsidP="00C07AFA">
            <w:r w:rsidRPr="000247E1">
              <w:t>X</w:t>
            </w:r>
          </w:p>
        </w:tc>
        <w:tc>
          <w:tcPr>
            <w:tcW w:w="341" w:type="dxa"/>
            <w:vAlign w:val="center"/>
          </w:tcPr>
          <w:p w14:paraId="6D265215" w14:textId="77777777" w:rsidR="00232645" w:rsidRPr="000247E1" w:rsidRDefault="00232645" w:rsidP="00C07AFA">
            <w:r w:rsidRPr="000247E1">
              <w:t>X</w:t>
            </w:r>
          </w:p>
        </w:tc>
        <w:tc>
          <w:tcPr>
            <w:tcW w:w="341" w:type="dxa"/>
            <w:shd w:val="clear" w:color="auto" w:fill="C5E0B3"/>
            <w:vAlign w:val="center"/>
          </w:tcPr>
          <w:p w14:paraId="7227E39D" w14:textId="77777777" w:rsidR="00232645" w:rsidRPr="000247E1" w:rsidRDefault="00232645" w:rsidP="00C07AFA">
            <w:r w:rsidRPr="000247E1">
              <w:t>X</w:t>
            </w:r>
          </w:p>
        </w:tc>
      </w:tr>
      <w:tr w:rsidR="00232645" w:rsidRPr="000247E1" w14:paraId="31697378" w14:textId="77777777" w:rsidTr="00C07AFA">
        <w:trPr>
          <w:trHeight w:val="20"/>
        </w:trPr>
        <w:tc>
          <w:tcPr>
            <w:tcW w:w="723" w:type="dxa"/>
            <w:tcBorders>
              <w:right w:val="nil"/>
            </w:tcBorders>
            <w:vAlign w:val="center"/>
          </w:tcPr>
          <w:p w14:paraId="5555B002" w14:textId="77777777" w:rsidR="00232645" w:rsidRPr="000247E1" w:rsidRDefault="00232645" w:rsidP="00C07AFA">
            <w:r w:rsidRPr="000247E1">
              <w:t>7.7</w:t>
            </w:r>
          </w:p>
        </w:tc>
        <w:tc>
          <w:tcPr>
            <w:tcW w:w="8116" w:type="dxa"/>
          </w:tcPr>
          <w:p w14:paraId="534E21A7" w14:textId="77777777" w:rsidR="00232645" w:rsidRPr="000247E1" w:rsidRDefault="00232645" w:rsidP="00C07AFA">
            <w:r w:rsidRPr="000247E1">
              <w:t>Je-li součástí studia ve studijním programu uskutečňovaném v cizím jazyce i odborná praxe, zabezpečuje vysoká škola odborné vedení a další podmínky pro uskutečňování této praxe v příslušném cizím jazyce.</w:t>
            </w:r>
          </w:p>
        </w:tc>
        <w:tc>
          <w:tcPr>
            <w:tcW w:w="341" w:type="dxa"/>
            <w:shd w:val="clear" w:color="auto" w:fill="FFE599"/>
            <w:vAlign w:val="center"/>
          </w:tcPr>
          <w:p w14:paraId="776DF734" w14:textId="77777777" w:rsidR="00232645" w:rsidRPr="000247E1" w:rsidRDefault="00232645" w:rsidP="00C07AFA">
            <w:r w:rsidRPr="000247E1">
              <w:t>X</w:t>
            </w:r>
          </w:p>
        </w:tc>
        <w:tc>
          <w:tcPr>
            <w:tcW w:w="341" w:type="dxa"/>
            <w:vAlign w:val="center"/>
          </w:tcPr>
          <w:p w14:paraId="50B1898A" w14:textId="77777777" w:rsidR="00232645" w:rsidRPr="000247E1" w:rsidRDefault="00232645" w:rsidP="00C07AFA">
            <w:r w:rsidRPr="000247E1">
              <w:t>X</w:t>
            </w:r>
          </w:p>
        </w:tc>
        <w:tc>
          <w:tcPr>
            <w:tcW w:w="341" w:type="dxa"/>
            <w:shd w:val="clear" w:color="auto" w:fill="B4C6E7"/>
            <w:vAlign w:val="center"/>
          </w:tcPr>
          <w:p w14:paraId="45F65284" w14:textId="77777777" w:rsidR="00232645" w:rsidRPr="000247E1" w:rsidRDefault="00232645" w:rsidP="00C07AFA">
            <w:r w:rsidRPr="000247E1">
              <w:t>X</w:t>
            </w:r>
          </w:p>
        </w:tc>
        <w:tc>
          <w:tcPr>
            <w:tcW w:w="341" w:type="dxa"/>
            <w:vAlign w:val="center"/>
          </w:tcPr>
          <w:p w14:paraId="15C87490" w14:textId="77777777" w:rsidR="00232645" w:rsidRPr="000247E1" w:rsidRDefault="00232645" w:rsidP="00C07AFA">
            <w:r w:rsidRPr="000247E1">
              <w:t>X</w:t>
            </w:r>
          </w:p>
        </w:tc>
        <w:tc>
          <w:tcPr>
            <w:tcW w:w="341" w:type="dxa"/>
            <w:shd w:val="clear" w:color="auto" w:fill="C5E0B3"/>
            <w:vAlign w:val="center"/>
          </w:tcPr>
          <w:p w14:paraId="462C6D49" w14:textId="77777777" w:rsidR="00232645" w:rsidRPr="000247E1" w:rsidRDefault="00232645" w:rsidP="00C07AFA">
            <w:r w:rsidRPr="000247E1">
              <w:t>X</w:t>
            </w:r>
          </w:p>
        </w:tc>
      </w:tr>
      <w:tr w:rsidR="00232645" w:rsidRPr="000247E1" w14:paraId="18C9B730" w14:textId="77777777" w:rsidTr="00C07AFA">
        <w:trPr>
          <w:trHeight w:val="20"/>
        </w:trPr>
        <w:tc>
          <w:tcPr>
            <w:tcW w:w="723" w:type="dxa"/>
            <w:tcBorders>
              <w:right w:val="nil"/>
            </w:tcBorders>
            <w:vAlign w:val="center"/>
          </w:tcPr>
          <w:p w14:paraId="357F964A" w14:textId="77777777" w:rsidR="00232645" w:rsidRPr="000247E1" w:rsidRDefault="00232645" w:rsidP="00C07AFA">
            <w:r w:rsidRPr="000247E1">
              <w:t>7.8</w:t>
            </w:r>
          </w:p>
        </w:tc>
        <w:tc>
          <w:tcPr>
            <w:tcW w:w="8116" w:type="dxa"/>
          </w:tcPr>
          <w:p w14:paraId="7AB56A99" w14:textId="77777777" w:rsidR="00232645" w:rsidRPr="000247E1" w:rsidRDefault="00232645" w:rsidP="00C07AFA">
            <w:r w:rsidRPr="000247E1">
              <w:t>Kvalifikační práce ve studijním programu uskutečňovaném v cizím jazyce jsou vypracovávány v cizím jazyce, ve kterém je studijní program uskutečňován. Oponentské posudky jsou zajištěny v příslušném cizím jazyce a dále v anglickém nebo českém jazyce.</w:t>
            </w:r>
          </w:p>
        </w:tc>
        <w:tc>
          <w:tcPr>
            <w:tcW w:w="341" w:type="dxa"/>
            <w:shd w:val="clear" w:color="auto" w:fill="FFE599"/>
            <w:vAlign w:val="center"/>
          </w:tcPr>
          <w:p w14:paraId="1CC767FF" w14:textId="77777777" w:rsidR="00232645" w:rsidRPr="000247E1" w:rsidRDefault="00232645" w:rsidP="00C07AFA">
            <w:r w:rsidRPr="000247E1">
              <w:t>X</w:t>
            </w:r>
          </w:p>
        </w:tc>
        <w:tc>
          <w:tcPr>
            <w:tcW w:w="341" w:type="dxa"/>
            <w:vAlign w:val="center"/>
          </w:tcPr>
          <w:p w14:paraId="28ED5138" w14:textId="77777777" w:rsidR="00232645" w:rsidRPr="000247E1" w:rsidRDefault="00232645" w:rsidP="00C07AFA">
            <w:r w:rsidRPr="000247E1">
              <w:t>X</w:t>
            </w:r>
          </w:p>
        </w:tc>
        <w:tc>
          <w:tcPr>
            <w:tcW w:w="341" w:type="dxa"/>
            <w:shd w:val="clear" w:color="auto" w:fill="B4C6E7"/>
            <w:vAlign w:val="center"/>
          </w:tcPr>
          <w:p w14:paraId="335191EF" w14:textId="77777777" w:rsidR="00232645" w:rsidRPr="000247E1" w:rsidRDefault="00232645" w:rsidP="00C07AFA">
            <w:r w:rsidRPr="000247E1">
              <w:t>X</w:t>
            </w:r>
          </w:p>
        </w:tc>
        <w:tc>
          <w:tcPr>
            <w:tcW w:w="341" w:type="dxa"/>
            <w:vAlign w:val="center"/>
          </w:tcPr>
          <w:p w14:paraId="5B584754" w14:textId="77777777" w:rsidR="00232645" w:rsidRPr="000247E1" w:rsidRDefault="00232645" w:rsidP="00C07AFA">
            <w:r w:rsidRPr="000247E1">
              <w:t>X</w:t>
            </w:r>
          </w:p>
        </w:tc>
        <w:tc>
          <w:tcPr>
            <w:tcW w:w="341" w:type="dxa"/>
            <w:shd w:val="clear" w:color="auto" w:fill="C5E0B3"/>
            <w:vAlign w:val="center"/>
          </w:tcPr>
          <w:p w14:paraId="64B5429F" w14:textId="77777777" w:rsidR="00232645" w:rsidRPr="000247E1" w:rsidRDefault="00232645" w:rsidP="00C07AFA">
            <w:r w:rsidRPr="000247E1">
              <w:t>X</w:t>
            </w:r>
          </w:p>
        </w:tc>
      </w:tr>
      <w:tr w:rsidR="00232645" w:rsidRPr="000247E1" w14:paraId="604BD239" w14:textId="77777777" w:rsidTr="00C07AFA">
        <w:trPr>
          <w:trHeight w:val="20"/>
        </w:trPr>
        <w:tc>
          <w:tcPr>
            <w:tcW w:w="723" w:type="dxa"/>
            <w:tcBorders>
              <w:right w:val="nil"/>
            </w:tcBorders>
            <w:vAlign w:val="center"/>
          </w:tcPr>
          <w:p w14:paraId="0D8575B9" w14:textId="77777777" w:rsidR="00232645" w:rsidRPr="000247E1" w:rsidRDefault="00232645" w:rsidP="00C07AFA">
            <w:r w:rsidRPr="000247E1">
              <w:t>7.9</w:t>
            </w:r>
          </w:p>
        </w:tc>
        <w:tc>
          <w:tcPr>
            <w:tcW w:w="8116" w:type="dxa"/>
          </w:tcPr>
          <w:p w14:paraId="5401E00C" w14:textId="77777777" w:rsidR="00232645" w:rsidRPr="000247E1" w:rsidRDefault="00232645" w:rsidP="00C07AFA">
            <w:r w:rsidRPr="000247E1">
              <w:t>Akademičtí pracovníci a další odborníci, kteří se podílejí na zajištění přednášek, seminářů a dalších forem výuky ve studijním programu uskutečňovaném v cizím jazyce, mají dostatečné znalosti daného cizího jazyka.</w:t>
            </w:r>
          </w:p>
        </w:tc>
        <w:tc>
          <w:tcPr>
            <w:tcW w:w="341" w:type="dxa"/>
            <w:shd w:val="clear" w:color="auto" w:fill="FFE599"/>
            <w:vAlign w:val="center"/>
          </w:tcPr>
          <w:p w14:paraId="66FCFBC8" w14:textId="77777777" w:rsidR="00232645" w:rsidRPr="000247E1" w:rsidRDefault="00232645" w:rsidP="00C07AFA">
            <w:r w:rsidRPr="000247E1">
              <w:t>X</w:t>
            </w:r>
          </w:p>
        </w:tc>
        <w:tc>
          <w:tcPr>
            <w:tcW w:w="341" w:type="dxa"/>
            <w:vAlign w:val="center"/>
          </w:tcPr>
          <w:p w14:paraId="1254162E" w14:textId="77777777" w:rsidR="00232645" w:rsidRPr="000247E1" w:rsidRDefault="00232645" w:rsidP="00C07AFA">
            <w:r w:rsidRPr="000247E1">
              <w:t>X</w:t>
            </w:r>
          </w:p>
        </w:tc>
        <w:tc>
          <w:tcPr>
            <w:tcW w:w="341" w:type="dxa"/>
            <w:shd w:val="clear" w:color="auto" w:fill="B4C6E7"/>
            <w:vAlign w:val="center"/>
          </w:tcPr>
          <w:p w14:paraId="3EE3931D" w14:textId="77777777" w:rsidR="00232645" w:rsidRPr="000247E1" w:rsidRDefault="00232645" w:rsidP="00C07AFA">
            <w:r w:rsidRPr="000247E1">
              <w:t>X</w:t>
            </w:r>
          </w:p>
        </w:tc>
        <w:tc>
          <w:tcPr>
            <w:tcW w:w="341" w:type="dxa"/>
            <w:vAlign w:val="center"/>
          </w:tcPr>
          <w:p w14:paraId="3B8FA66A" w14:textId="77777777" w:rsidR="00232645" w:rsidRPr="000247E1" w:rsidRDefault="00232645" w:rsidP="00C07AFA">
            <w:r w:rsidRPr="000247E1">
              <w:t>X</w:t>
            </w:r>
          </w:p>
        </w:tc>
        <w:tc>
          <w:tcPr>
            <w:tcW w:w="341" w:type="dxa"/>
            <w:shd w:val="clear" w:color="auto" w:fill="C5E0B3"/>
            <w:vAlign w:val="center"/>
          </w:tcPr>
          <w:p w14:paraId="10EFF30C" w14:textId="77777777" w:rsidR="00232645" w:rsidRPr="000247E1" w:rsidRDefault="00232645" w:rsidP="00C07AFA">
            <w:r w:rsidRPr="000247E1">
              <w:t>X</w:t>
            </w:r>
          </w:p>
        </w:tc>
      </w:tr>
      <w:tr w:rsidR="00232645" w:rsidRPr="000247E1" w14:paraId="70BF0E6D" w14:textId="77777777" w:rsidTr="00C07AFA">
        <w:trPr>
          <w:trHeight w:val="20"/>
        </w:trPr>
        <w:tc>
          <w:tcPr>
            <w:tcW w:w="723" w:type="dxa"/>
            <w:tcBorders>
              <w:right w:val="nil"/>
            </w:tcBorders>
            <w:vAlign w:val="center"/>
          </w:tcPr>
          <w:p w14:paraId="57CCBDC1" w14:textId="77777777" w:rsidR="00232645" w:rsidRPr="000247E1" w:rsidRDefault="00232645" w:rsidP="00C07AFA">
            <w:r w:rsidRPr="000247E1">
              <w:t>7.10</w:t>
            </w:r>
          </w:p>
        </w:tc>
        <w:tc>
          <w:tcPr>
            <w:tcW w:w="8116" w:type="dxa"/>
          </w:tcPr>
          <w:p w14:paraId="64988847" w14:textId="77777777" w:rsidR="00232645" w:rsidRPr="000247E1" w:rsidRDefault="00232645" w:rsidP="00C07AFA">
            <w:pPr>
              <w:rPr>
                <w:highlight w:val="yellow"/>
              </w:rPr>
            </w:pPr>
            <w:r w:rsidRPr="000247E1">
              <w:t>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 určeny.</w:t>
            </w:r>
          </w:p>
        </w:tc>
        <w:tc>
          <w:tcPr>
            <w:tcW w:w="341" w:type="dxa"/>
            <w:shd w:val="clear" w:color="auto" w:fill="FFE599"/>
            <w:vAlign w:val="center"/>
          </w:tcPr>
          <w:p w14:paraId="4AB0EC9A" w14:textId="77777777" w:rsidR="00232645" w:rsidRPr="000247E1" w:rsidRDefault="00232645" w:rsidP="00C07AFA">
            <w:r w:rsidRPr="000247E1">
              <w:t>X</w:t>
            </w:r>
          </w:p>
        </w:tc>
        <w:tc>
          <w:tcPr>
            <w:tcW w:w="341" w:type="dxa"/>
            <w:vAlign w:val="center"/>
          </w:tcPr>
          <w:p w14:paraId="00719D80" w14:textId="77777777" w:rsidR="00232645" w:rsidRPr="000247E1" w:rsidRDefault="00232645" w:rsidP="00C07AFA">
            <w:r w:rsidRPr="000247E1">
              <w:t>X</w:t>
            </w:r>
          </w:p>
        </w:tc>
        <w:tc>
          <w:tcPr>
            <w:tcW w:w="341" w:type="dxa"/>
            <w:shd w:val="clear" w:color="auto" w:fill="B4C6E7"/>
            <w:vAlign w:val="center"/>
          </w:tcPr>
          <w:p w14:paraId="21B3EAE7" w14:textId="77777777" w:rsidR="00232645" w:rsidRPr="000247E1" w:rsidRDefault="00232645" w:rsidP="00C07AFA">
            <w:r w:rsidRPr="000247E1">
              <w:t>X</w:t>
            </w:r>
          </w:p>
        </w:tc>
        <w:tc>
          <w:tcPr>
            <w:tcW w:w="341" w:type="dxa"/>
            <w:vAlign w:val="center"/>
          </w:tcPr>
          <w:p w14:paraId="0E476AA0" w14:textId="77777777" w:rsidR="00232645" w:rsidRPr="000247E1" w:rsidRDefault="00232645" w:rsidP="00C07AFA">
            <w:r w:rsidRPr="000247E1">
              <w:t>X</w:t>
            </w:r>
          </w:p>
        </w:tc>
        <w:tc>
          <w:tcPr>
            <w:tcW w:w="341" w:type="dxa"/>
            <w:shd w:val="clear" w:color="auto" w:fill="C5E0B3"/>
            <w:vAlign w:val="center"/>
          </w:tcPr>
          <w:p w14:paraId="64D23EC6" w14:textId="77777777" w:rsidR="00232645" w:rsidRPr="000247E1" w:rsidRDefault="00232645" w:rsidP="00C07AFA">
            <w:r w:rsidRPr="000247E1">
              <w:t>X</w:t>
            </w:r>
          </w:p>
        </w:tc>
      </w:tr>
      <w:tr w:rsidR="00232645" w:rsidRPr="000247E1" w14:paraId="096C5A83" w14:textId="77777777" w:rsidTr="00C07AFA">
        <w:trPr>
          <w:trHeight w:val="20"/>
        </w:trPr>
        <w:tc>
          <w:tcPr>
            <w:tcW w:w="723" w:type="dxa"/>
            <w:tcBorders>
              <w:right w:val="nil"/>
            </w:tcBorders>
            <w:vAlign w:val="center"/>
          </w:tcPr>
          <w:p w14:paraId="6C9961AF" w14:textId="77777777" w:rsidR="00232645" w:rsidRPr="000247E1" w:rsidRDefault="00232645" w:rsidP="00C07AFA">
            <w:r w:rsidRPr="000247E1">
              <w:t>7.11</w:t>
            </w:r>
          </w:p>
        </w:tc>
        <w:tc>
          <w:tcPr>
            <w:tcW w:w="8116" w:type="dxa"/>
          </w:tcPr>
          <w:p w14:paraId="53455A9A" w14:textId="77777777" w:rsidR="00232645" w:rsidRPr="000247E1" w:rsidRDefault="00232645" w:rsidP="00C07AFA">
            <w:r w:rsidRPr="000247E1">
              <w:t>V případě studijních programů, které mají být uskutečňovány ve spolupráci s další právnickou osobou podle § 81 zákona o vysokých školách, je doložena dohoda o vzájemné spolupráci na uskutečňování studijního programu. V případě studijních programů, které mají být u vojenských/policejních vysokých škol uskutečňovány ve spolupráci s veřejnou vysokou školou podle § 95 odst. 4 zákona o vysokých školách, je doložena   smlouva vymezující vzájemné závazky mezi vojenskou/policejní vysokou školou a veřejnou vysokou školou včetně souhlasu Ministerstva školství, mládeže a tělovýchovy a Ministerstva obrany/Ministerstva vnitra s uzavřením této smlouvy.</w:t>
            </w:r>
          </w:p>
        </w:tc>
        <w:tc>
          <w:tcPr>
            <w:tcW w:w="341" w:type="dxa"/>
            <w:shd w:val="clear" w:color="auto" w:fill="FFE599"/>
            <w:vAlign w:val="center"/>
          </w:tcPr>
          <w:p w14:paraId="26B1B2AB" w14:textId="77777777" w:rsidR="00232645" w:rsidRPr="000247E1" w:rsidRDefault="00232645" w:rsidP="00C07AFA">
            <w:r w:rsidRPr="000247E1">
              <w:t>X</w:t>
            </w:r>
          </w:p>
        </w:tc>
        <w:tc>
          <w:tcPr>
            <w:tcW w:w="341" w:type="dxa"/>
            <w:vAlign w:val="center"/>
          </w:tcPr>
          <w:p w14:paraId="0A20131B" w14:textId="77777777" w:rsidR="00232645" w:rsidRPr="000247E1" w:rsidRDefault="00232645" w:rsidP="00C07AFA">
            <w:r w:rsidRPr="000247E1">
              <w:t>X</w:t>
            </w:r>
          </w:p>
        </w:tc>
        <w:tc>
          <w:tcPr>
            <w:tcW w:w="341" w:type="dxa"/>
            <w:shd w:val="clear" w:color="auto" w:fill="B4C6E7"/>
            <w:vAlign w:val="center"/>
          </w:tcPr>
          <w:p w14:paraId="0B89A324" w14:textId="77777777" w:rsidR="00232645" w:rsidRPr="000247E1" w:rsidRDefault="00232645" w:rsidP="00C07AFA">
            <w:r w:rsidRPr="000247E1">
              <w:t>X</w:t>
            </w:r>
          </w:p>
        </w:tc>
        <w:tc>
          <w:tcPr>
            <w:tcW w:w="341" w:type="dxa"/>
            <w:vAlign w:val="center"/>
          </w:tcPr>
          <w:p w14:paraId="3A4455A0" w14:textId="77777777" w:rsidR="00232645" w:rsidRPr="000247E1" w:rsidRDefault="00232645" w:rsidP="00C07AFA">
            <w:r w:rsidRPr="000247E1">
              <w:t>X</w:t>
            </w:r>
          </w:p>
        </w:tc>
        <w:tc>
          <w:tcPr>
            <w:tcW w:w="341" w:type="dxa"/>
            <w:shd w:val="clear" w:color="auto" w:fill="C5E0B3"/>
            <w:vAlign w:val="center"/>
          </w:tcPr>
          <w:p w14:paraId="6A95A1C8" w14:textId="77777777" w:rsidR="00232645" w:rsidRPr="000247E1" w:rsidRDefault="00232645" w:rsidP="00C07AFA">
            <w:r w:rsidRPr="000247E1">
              <w:t>X</w:t>
            </w:r>
          </w:p>
        </w:tc>
      </w:tr>
    </w:tbl>
    <w:p w14:paraId="1CD919CD" w14:textId="77777777" w:rsidR="00232645" w:rsidRPr="000247E1" w:rsidRDefault="00232645" w:rsidP="00232645"/>
    <w:p w14:paraId="4FBF8884" w14:textId="77777777" w:rsidR="00232645" w:rsidRPr="000247E1" w:rsidRDefault="00232645" w:rsidP="00232645"/>
    <w:p w14:paraId="0BFA0DE5" w14:textId="14E30FF0" w:rsidR="00232645" w:rsidRDefault="00232645">
      <w:pPr>
        <w:spacing w:after="160" w:line="259" w:lineRule="auto"/>
      </w:pPr>
      <w:r>
        <w:br w:type="page"/>
      </w:r>
    </w:p>
    <w:p w14:paraId="26B25B61" w14:textId="6C80FDBC" w:rsidR="00606536" w:rsidRDefault="00191801" w:rsidP="00606536">
      <w:pPr>
        <w:rPr>
          <w:b/>
          <w:bCs/>
        </w:rPr>
      </w:pPr>
      <w:r>
        <w:rPr>
          <w:b/>
          <w:bCs/>
        </w:rPr>
        <w:fldChar w:fldCharType="begin"/>
      </w:r>
      <w:r>
        <w:rPr>
          <w:b/>
          <w:bCs/>
        </w:rPr>
        <w:instrText xml:space="preserve"> TC  "</w:instrText>
      </w:r>
      <w:bookmarkStart w:id="18" w:name="_Toc126706962"/>
      <w:r>
        <w:rPr>
          <w:b/>
          <w:bCs/>
        </w:rPr>
        <w:instrText>Příloha: Navržené tematické okruhy ke státní závěrečné zkoušce</w:instrText>
      </w:r>
      <w:bookmarkEnd w:id="18"/>
      <w:r>
        <w:rPr>
          <w:b/>
          <w:bCs/>
        </w:rPr>
        <w:instrText xml:space="preserve">" </w:instrText>
      </w:r>
      <w:r>
        <w:rPr>
          <w:b/>
          <w:bCs/>
        </w:rPr>
        <w:fldChar w:fldCharType="end"/>
      </w:r>
      <w:r w:rsidR="00606536">
        <w:rPr>
          <w:b/>
          <w:bCs/>
        </w:rPr>
        <w:t>Příloha č. 1</w:t>
      </w:r>
    </w:p>
    <w:p w14:paraId="6CF13453" w14:textId="77777777" w:rsidR="002E3179" w:rsidRDefault="002E3179" w:rsidP="00606536">
      <w:pPr>
        <w:rPr>
          <w:b/>
        </w:rPr>
      </w:pPr>
    </w:p>
    <w:p w14:paraId="2368536F" w14:textId="4BBB5679" w:rsidR="00606536" w:rsidRDefault="00606536" w:rsidP="00606536">
      <w:pPr>
        <w:rPr>
          <w:b/>
        </w:rPr>
      </w:pPr>
      <w:r>
        <w:rPr>
          <w:b/>
        </w:rPr>
        <w:t>NAVRŽENÉ TEMATICKÉ OKRUHY KE STÁTNÍ ZÁVĚREČNÉ ZKOUŠCE</w:t>
      </w:r>
    </w:p>
    <w:p w14:paraId="74558FD4" w14:textId="77777777" w:rsidR="00606536" w:rsidRDefault="00606536" w:rsidP="00606536">
      <w:pPr>
        <w:rPr>
          <w:b/>
        </w:rPr>
      </w:pPr>
    </w:p>
    <w:p w14:paraId="117BB54D" w14:textId="77777777" w:rsidR="00606536" w:rsidRDefault="00606536" w:rsidP="00606536">
      <w:pPr>
        <w:rPr>
          <w:b/>
          <w:bCs/>
        </w:rPr>
      </w:pPr>
      <w:r>
        <w:rPr>
          <w:b/>
        </w:rPr>
        <w:t>English Philology</w:t>
      </w:r>
    </w:p>
    <w:p w14:paraId="2FDC22B2" w14:textId="77777777" w:rsidR="00606536" w:rsidRDefault="00606536" w:rsidP="00606536">
      <w:pPr>
        <w:spacing w:line="360" w:lineRule="auto"/>
        <w:rPr>
          <w:lang w:val="en-US"/>
        </w:rPr>
      </w:pPr>
    </w:p>
    <w:p w14:paraId="51E6F30F" w14:textId="100F23C6" w:rsidR="00606536" w:rsidRPr="00D44FCE" w:rsidRDefault="00606536" w:rsidP="00D44FCE">
      <w:pPr>
        <w:pStyle w:val="Odstavecseseznamem"/>
        <w:numPr>
          <w:ilvl w:val="0"/>
          <w:numId w:val="134"/>
        </w:numPr>
        <w:spacing w:line="360" w:lineRule="auto"/>
        <w:rPr>
          <w:lang w:val="en-US"/>
        </w:rPr>
      </w:pPr>
      <w:r w:rsidRPr="00D44FCE">
        <w:rPr>
          <w:lang w:val="en-US"/>
        </w:rPr>
        <w:t>Historical Variants of English</w:t>
      </w:r>
    </w:p>
    <w:p w14:paraId="2407671C" w14:textId="77777777" w:rsidR="00606536" w:rsidRPr="00D44FCE" w:rsidRDefault="00606536" w:rsidP="00D44FCE">
      <w:pPr>
        <w:pStyle w:val="Odstavecseseznamem"/>
        <w:numPr>
          <w:ilvl w:val="0"/>
          <w:numId w:val="134"/>
        </w:numPr>
        <w:spacing w:line="360" w:lineRule="auto"/>
        <w:rPr>
          <w:lang w:val="en-US"/>
        </w:rPr>
      </w:pPr>
      <w:r w:rsidRPr="00D44FCE">
        <w:rPr>
          <w:lang w:val="en-US"/>
        </w:rPr>
        <w:t xml:space="preserve">Regional Varieties of British and American English </w:t>
      </w:r>
    </w:p>
    <w:p w14:paraId="4B0B5CC9" w14:textId="77777777" w:rsidR="00606536" w:rsidRPr="00D44FCE" w:rsidRDefault="00606536" w:rsidP="00D44FCE">
      <w:pPr>
        <w:pStyle w:val="Odstavecseseznamem"/>
        <w:numPr>
          <w:ilvl w:val="0"/>
          <w:numId w:val="134"/>
        </w:numPr>
        <w:spacing w:line="360" w:lineRule="auto"/>
        <w:rPr>
          <w:lang w:val="en-US"/>
        </w:rPr>
      </w:pPr>
      <w:r w:rsidRPr="00D44FCE">
        <w:rPr>
          <w:lang w:val="en-US"/>
        </w:rPr>
        <w:t>Standard English, Pidgins, and Creoles</w:t>
      </w:r>
    </w:p>
    <w:p w14:paraId="0DF36D07" w14:textId="77777777" w:rsidR="00606536" w:rsidRPr="00D44FCE" w:rsidRDefault="00606536" w:rsidP="00D44FCE">
      <w:pPr>
        <w:pStyle w:val="Odstavecseseznamem"/>
        <w:numPr>
          <w:ilvl w:val="0"/>
          <w:numId w:val="134"/>
        </w:numPr>
        <w:spacing w:line="360" w:lineRule="auto"/>
        <w:rPr>
          <w:lang w:val="en-US"/>
        </w:rPr>
      </w:pPr>
      <w:r w:rsidRPr="00D44FCE">
        <w:rPr>
          <w:lang w:val="en-US"/>
        </w:rPr>
        <w:t>Methods of Discourse Analysis and Specifics of Their Application</w:t>
      </w:r>
    </w:p>
    <w:p w14:paraId="4EAA6F7F" w14:textId="77777777" w:rsidR="00606536" w:rsidRPr="00D44FCE" w:rsidRDefault="00606536" w:rsidP="00D44FCE">
      <w:pPr>
        <w:pStyle w:val="Odstavecseseznamem"/>
        <w:numPr>
          <w:ilvl w:val="0"/>
          <w:numId w:val="134"/>
        </w:numPr>
        <w:spacing w:line="360" w:lineRule="auto"/>
        <w:rPr>
          <w:lang w:val="en-US"/>
        </w:rPr>
      </w:pPr>
      <w:r w:rsidRPr="00D44FCE">
        <w:rPr>
          <w:lang w:val="en-US"/>
        </w:rPr>
        <w:t>Discourse Variations and the Influencing Factors</w:t>
      </w:r>
    </w:p>
    <w:p w14:paraId="7B843FB0" w14:textId="77777777" w:rsidR="00606536" w:rsidRPr="00D44FCE" w:rsidRDefault="00606536" w:rsidP="00D44FCE">
      <w:pPr>
        <w:pStyle w:val="Odstavecseseznamem"/>
        <w:numPr>
          <w:ilvl w:val="0"/>
          <w:numId w:val="134"/>
        </w:numPr>
        <w:spacing w:line="360" w:lineRule="auto"/>
        <w:rPr>
          <w:lang w:val="en-US"/>
        </w:rPr>
      </w:pPr>
      <w:r w:rsidRPr="00D44FCE">
        <w:rPr>
          <w:lang w:val="en-US"/>
        </w:rPr>
        <w:t>Discourse Influence on the Register, Style, and Text Characterization</w:t>
      </w:r>
    </w:p>
    <w:p w14:paraId="1B8C3A00" w14:textId="77777777" w:rsidR="00606536" w:rsidRPr="00D44FCE" w:rsidRDefault="00606536" w:rsidP="00D44FCE">
      <w:pPr>
        <w:pStyle w:val="Odstavecseseznamem"/>
        <w:numPr>
          <w:ilvl w:val="0"/>
          <w:numId w:val="134"/>
        </w:numPr>
        <w:spacing w:line="360" w:lineRule="auto"/>
        <w:rPr>
          <w:lang w:val="en-US"/>
        </w:rPr>
      </w:pPr>
      <w:r w:rsidRPr="00D44FCE">
        <w:rPr>
          <w:lang w:val="en-US"/>
        </w:rPr>
        <w:t>Translation Theories of the 20th and 21st Centuries</w:t>
      </w:r>
    </w:p>
    <w:p w14:paraId="6D99DD9A" w14:textId="77777777" w:rsidR="00606536" w:rsidRPr="00D44FCE" w:rsidRDefault="00606536" w:rsidP="00D44FCE">
      <w:pPr>
        <w:pStyle w:val="Odstavecseseznamem"/>
        <w:numPr>
          <w:ilvl w:val="0"/>
          <w:numId w:val="134"/>
        </w:numPr>
        <w:spacing w:line="360" w:lineRule="auto"/>
        <w:rPr>
          <w:lang w:val="en-US"/>
        </w:rPr>
      </w:pPr>
      <w:r w:rsidRPr="00D44FCE">
        <w:rPr>
          <w:lang w:val="en-US"/>
        </w:rPr>
        <w:t>Cultural Aspects of Translation</w:t>
      </w:r>
    </w:p>
    <w:p w14:paraId="42D74159" w14:textId="77777777" w:rsidR="00606536" w:rsidRPr="00D44FCE" w:rsidRDefault="00606536" w:rsidP="00D44FCE">
      <w:pPr>
        <w:pStyle w:val="Odstavecseseznamem"/>
        <w:numPr>
          <w:ilvl w:val="0"/>
          <w:numId w:val="134"/>
        </w:numPr>
        <w:spacing w:line="360" w:lineRule="auto"/>
        <w:rPr>
          <w:lang w:val="en-US"/>
        </w:rPr>
      </w:pPr>
      <w:r w:rsidRPr="00D44FCE">
        <w:rPr>
          <w:lang w:val="en-US"/>
        </w:rPr>
        <w:t>Methods of Translation and Their Application</w:t>
      </w:r>
    </w:p>
    <w:p w14:paraId="56F2DC75" w14:textId="77777777" w:rsidR="00606536" w:rsidRPr="00D44FCE" w:rsidRDefault="00606536" w:rsidP="00D44FCE">
      <w:pPr>
        <w:pStyle w:val="Odstavecseseznamem"/>
        <w:numPr>
          <w:ilvl w:val="0"/>
          <w:numId w:val="134"/>
        </w:numPr>
        <w:spacing w:line="360" w:lineRule="auto"/>
        <w:rPr>
          <w:lang w:val="en-US"/>
        </w:rPr>
      </w:pPr>
      <w:r w:rsidRPr="00D44FCE">
        <w:rPr>
          <w:lang w:val="en-US"/>
        </w:rPr>
        <w:t>Politeness Principle and the Notion of Face</w:t>
      </w:r>
    </w:p>
    <w:p w14:paraId="3E004846" w14:textId="77777777" w:rsidR="00606536" w:rsidRPr="00D44FCE" w:rsidRDefault="00606536" w:rsidP="00D44FCE">
      <w:pPr>
        <w:pStyle w:val="Odstavecseseznamem"/>
        <w:numPr>
          <w:ilvl w:val="0"/>
          <w:numId w:val="134"/>
        </w:numPr>
        <w:spacing w:line="360" w:lineRule="auto"/>
        <w:rPr>
          <w:lang w:val="en-US"/>
        </w:rPr>
      </w:pPr>
      <w:r w:rsidRPr="00D44FCE">
        <w:rPr>
          <w:lang w:val="en-US"/>
        </w:rPr>
        <w:t>Cooperative Principle and Implicatures</w:t>
      </w:r>
    </w:p>
    <w:p w14:paraId="2BE1821E" w14:textId="77777777" w:rsidR="00606536" w:rsidRPr="00D44FCE" w:rsidRDefault="00606536" w:rsidP="00D44FCE">
      <w:pPr>
        <w:pStyle w:val="Odstavecseseznamem"/>
        <w:numPr>
          <w:ilvl w:val="0"/>
          <w:numId w:val="134"/>
        </w:numPr>
        <w:spacing w:line="360" w:lineRule="auto"/>
        <w:rPr>
          <w:lang w:val="en-US"/>
        </w:rPr>
      </w:pPr>
      <w:r w:rsidRPr="00D44FCE">
        <w:rPr>
          <w:lang w:val="en-US"/>
        </w:rPr>
        <w:t>Speech Act Theory</w:t>
      </w:r>
    </w:p>
    <w:p w14:paraId="054986D4" w14:textId="77777777" w:rsidR="00606536" w:rsidRPr="00D44FCE" w:rsidRDefault="00606536" w:rsidP="00D44FCE">
      <w:pPr>
        <w:pStyle w:val="Odstavecseseznamem"/>
        <w:numPr>
          <w:ilvl w:val="0"/>
          <w:numId w:val="134"/>
        </w:numPr>
        <w:spacing w:line="360" w:lineRule="auto"/>
        <w:rPr>
          <w:lang w:val="en-US"/>
        </w:rPr>
      </w:pPr>
      <w:r w:rsidRPr="00D44FCE">
        <w:rPr>
          <w:lang w:val="en-US"/>
        </w:rPr>
        <w:t xml:space="preserve">Methods of Sociolinguistic Research </w:t>
      </w:r>
    </w:p>
    <w:p w14:paraId="70C622E4" w14:textId="77777777" w:rsidR="00606536" w:rsidRPr="00D44FCE" w:rsidRDefault="00606536" w:rsidP="00D44FCE">
      <w:pPr>
        <w:pStyle w:val="Odstavecseseznamem"/>
        <w:numPr>
          <w:ilvl w:val="0"/>
          <w:numId w:val="134"/>
        </w:numPr>
        <w:spacing w:line="360" w:lineRule="auto"/>
        <w:rPr>
          <w:lang w:val="en-US"/>
        </w:rPr>
      </w:pPr>
      <w:r w:rsidRPr="00D44FCE">
        <w:rPr>
          <w:lang w:val="en-US"/>
        </w:rPr>
        <w:t>Sociolinguistic Variations</w:t>
      </w:r>
    </w:p>
    <w:p w14:paraId="7C3587A6" w14:textId="77777777" w:rsidR="00606536" w:rsidRPr="00D44FCE" w:rsidRDefault="00606536" w:rsidP="00D44FCE">
      <w:pPr>
        <w:pStyle w:val="Odstavecseseznamem"/>
        <w:numPr>
          <w:ilvl w:val="0"/>
          <w:numId w:val="134"/>
        </w:numPr>
        <w:spacing w:line="360" w:lineRule="auto"/>
        <w:rPr>
          <w:lang w:val="en-US"/>
        </w:rPr>
      </w:pPr>
      <w:r w:rsidRPr="00D44FCE">
        <w:rPr>
          <w:lang w:val="en-US"/>
        </w:rPr>
        <w:t>Sociolinguistic Factors of Linguistic Change</w:t>
      </w:r>
    </w:p>
    <w:p w14:paraId="2CA1F134" w14:textId="77777777" w:rsidR="00606536" w:rsidRPr="00D44FCE" w:rsidRDefault="00606536" w:rsidP="00D44FCE">
      <w:pPr>
        <w:pStyle w:val="Odstavecseseznamem"/>
        <w:numPr>
          <w:ilvl w:val="0"/>
          <w:numId w:val="134"/>
        </w:numPr>
        <w:spacing w:line="360" w:lineRule="auto"/>
        <w:rPr>
          <w:lang w:val="en-US"/>
        </w:rPr>
      </w:pPr>
      <w:r w:rsidRPr="00D44FCE">
        <w:rPr>
          <w:lang w:val="en-US"/>
        </w:rPr>
        <w:t>Genres in Theory and Practice</w:t>
      </w:r>
    </w:p>
    <w:p w14:paraId="5BAF2225" w14:textId="77777777" w:rsidR="00606536" w:rsidRPr="00D44FCE" w:rsidRDefault="00606536" w:rsidP="00D44FCE">
      <w:pPr>
        <w:pStyle w:val="Odstavecseseznamem"/>
        <w:numPr>
          <w:ilvl w:val="0"/>
          <w:numId w:val="134"/>
        </w:numPr>
        <w:spacing w:line="360" w:lineRule="auto"/>
        <w:rPr>
          <w:lang w:val="en-US"/>
        </w:rPr>
      </w:pPr>
      <w:r w:rsidRPr="00D44FCE">
        <w:rPr>
          <w:lang w:val="en-US"/>
        </w:rPr>
        <w:t>Adaptations in Theory and Practice</w:t>
      </w:r>
    </w:p>
    <w:p w14:paraId="68BDBF81" w14:textId="77777777" w:rsidR="00606536" w:rsidRPr="00D44FCE" w:rsidRDefault="00606536" w:rsidP="00D44FCE">
      <w:pPr>
        <w:pStyle w:val="Odstavecseseznamem"/>
        <w:numPr>
          <w:ilvl w:val="0"/>
          <w:numId w:val="134"/>
        </w:numPr>
        <w:spacing w:line="360" w:lineRule="auto"/>
        <w:rPr>
          <w:lang w:val="en-US"/>
        </w:rPr>
      </w:pPr>
      <w:r w:rsidRPr="00D44FCE">
        <w:rPr>
          <w:lang w:val="en-US"/>
        </w:rPr>
        <w:t>Intertextuality in Theory and Practice</w:t>
      </w:r>
    </w:p>
    <w:p w14:paraId="52689E70" w14:textId="77777777" w:rsidR="00606536" w:rsidRPr="00D44FCE" w:rsidRDefault="00606536" w:rsidP="00D44FCE">
      <w:pPr>
        <w:pStyle w:val="Odstavecseseznamem"/>
        <w:numPr>
          <w:ilvl w:val="0"/>
          <w:numId w:val="134"/>
        </w:numPr>
        <w:spacing w:line="360" w:lineRule="auto"/>
        <w:rPr>
          <w:lang w:val="en-US"/>
        </w:rPr>
      </w:pPr>
      <w:r w:rsidRPr="00D44FCE">
        <w:rPr>
          <w:lang w:val="en-US"/>
        </w:rPr>
        <w:t>Approaches to Literature</w:t>
      </w:r>
    </w:p>
    <w:p w14:paraId="12932215" w14:textId="77777777" w:rsidR="00606536" w:rsidRPr="00D44FCE" w:rsidRDefault="00606536" w:rsidP="00D44FCE">
      <w:pPr>
        <w:pStyle w:val="Odstavecseseznamem"/>
        <w:numPr>
          <w:ilvl w:val="0"/>
          <w:numId w:val="134"/>
        </w:numPr>
        <w:spacing w:line="360" w:lineRule="auto"/>
        <w:rPr>
          <w:lang w:val="en-US"/>
        </w:rPr>
      </w:pPr>
      <w:r w:rsidRPr="00D44FCE">
        <w:rPr>
          <w:lang w:val="en-US"/>
        </w:rPr>
        <w:t>Establishing National Literatures across the English-speaking World</w:t>
      </w:r>
    </w:p>
    <w:p w14:paraId="318F289E" w14:textId="77777777" w:rsidR="00606536" w:rsidRPr="00D44FCE" w:rsidRDefault="00606536" w:rsidP="00D44FCE">
      <w:pPr>
        <w:pStyle w:val="Odstavecseseznamem"/>
        <w:numPr>
          <w:ilvl w:val="0"/>
          <w:numId w:val="134"/>
        </w:numPr>
        <w:spacing w:line="360" w:lineRule="auto"/>
        <w:rPr>
          <w:lang w:val="en-US"/>
        </w:rPr>
      </w:pPr>
      <w:r w:rsidRPr="00D44FCE">
        <w:rPr>
          <w:lang w:val="en-US"/>
        </w:rPr>
        <w:t>Post-colonialism in Literature and Culture</w:t>
      </w:r>
    </w:p>
    <w:p w14:paraId="5C15F696" w14:textId="77777777" w:rsidR="00606536" w:rsidRPr="00D44FCE" w:rsidRDefault="00606536" w:rsidP="00D44FCE">
      <w:pPr>
        <w:pStyle w:val="Odstavecseseznamem"/>
        <w:numPr>
          <w:ilvl w:val="0"/>
          <w:numId w:val="134"/>
        </w:numPr>
        <w:spacing w:line="360" w:lineRule="auto"/>
        <w:rPr>
          <w:lang w:val="en-US"/>
        </w:rPr>
      </w:pPr>
      <w:r w:rsidRPr="00D44FCE">
        <w:rPr>
          <w:lang w:val="en-US"/>
        </w:rPr>
        <w:t>Current Issues in Anglophone Literatures</w:t>
      </w:r>
    </w:p>
    <w:p w14:paraId="51A1B361" w14:textId="77777777" w:rsidR="00606536" w:rsidRPr="00D44FCE" w:rsidRDefault="00606536" w:rsidP="00D44FCE">
      <w:pPr>
        <w:pStyle w:val="Odstavecseseznamem"/>
        <w:numPr>
          <w:ilvl w:val="0"/>
          <w:numId w:val="134"/>
        </w:numPr>
        <w:spacing w:line="360" w:lineRule="auto"/>
        <w:rPr>
          <w:lang w:val="en-US"/>
        </w:rPr>
      </w:pPr>
      <w:r w:rsidRPr="00D44FCE">
        <w:rPr>
          <w:lang w:val="en-US"/>
        </w:rPr>
        <w:t>Digital Humanities and Philology</w:t>
      </w:r>
    </w:p>
    <w:p w14:paraId="436B76BE" w14:textId="77777777" w:rsidR="00606536" w:rsidRDefault="00606536" w:rsidP="00606536">
      <w:pPr>
        <w:rPr>
          <w:lang w:val="en-US"/>
        </w:rPr>
      </w:pPr>
    </w:p>
    <w:p w14:paraId="65E72B7C" w14:textId="6787C294" w:rsidR="00D44FCE" w:rsidRDefault="00D44FCE">
      <w:pPr>
        <w:spacing w:after="160" w:line="259" w:lineRule="auto"/>
      </w:pPr>
      <w:r>
        <w:br w:type="page"/>
      </w:r>
    </w:p>
    <w:p w14:paraId="589BD43D" w14:textId="2FDACC46" w:rsidR="002728DE" w:rsidRPr="009F5677" w:rsidRDefault="001528AD" w:rsidP="002728DE">
      <w:pPr>
        <w:pStyle w:val="Bezmezer"/>
        <w:ind w:right="283"/>
        <w:jc w:val="left"/>
        <w:rPr>
          <w:rFonts w:ascii="Times New Roman" w:hAnsi="Times New Roman" w:cs="Times New Roman"/>
          <w:b/>
          <w:color w:val="C45911" w:themeColor="accent2" w:themeShade="BF"/>
          <w:sz w:val="24"/>
          <w:szCs w:val="24"/>
        </w:rPr>
      </w:pPr>
      <w:r>
        <w:rPr>
          <w:rFonts w:ascii="Times New Roman" w:hAnsi="Times New Roman" w:cs="Times New Roman"/>
          <w:b/>
          <w:color w:val="C45911" w:themeColor="accent2" w:themeShade="BF"/>
          <w:sz w:val="24"/>
          <w:szCs w:val="24"/>
        </w:rPr>
        <w:fldChar w:fldCharType="begin"/>
      </w:r>
      <w:r>
        <w:rPr>
          <w:rFonts w:ascii="Times New Roman" w:hAnsi="Times New Roman" w:cs="Times New Roman"/>
          <w:b/>
          <w:color w:val="C45911" w:themeColor="accent2" w:themeShade="BF"/>
          <w:sz w:val="24"/>
          <w:szCs w:val="24"/>
        </w:rPr>
        <w:instrText xml:space="preserve"> TC  "</w:instrText>
      </w:r>
      <w:bookmarkStart w:id="19" w:name="_Toc126706963"/>
      <w:r>
        <w:rPr>
          <w:rFonts w:ascii="Times New Roman" w:hAnsi="Times New Roman" w:cs="Times New Roman"/>
          <w:b/>
          <w:color w:val="C45911" w:themeColor="accent2" w:themeShade="BF"/>
          <w:sz w:val="24"/>
          <w:szCs w:val="24"/>
        </w:rPr>
        <w:instrText>Analýza uplatnitelnosti absolventa SP</w:instrText>
      </w:r>
      <w:bookmarkEnd w:id="19"/>
      <w:r>
        <w:rPr>
          <w:rFonts w:ascii="Times New Roman" w:hAnsi="Times New Roman" w:cs="Times New Roman"/>
          <w:b/>
          <w:color w:val="C45911" w:themeColor="accent2" w:themeShade="BF"/>
          <w:sz w:val="24"/>
          <w:szCs w:val="24"/>
        </w:rPr>
        <w:instrText xml:space="preserve">" </w:instrText>
      </w:r>
      <w:r>
        <w:rPr>
          <w:rFonts w:ascii="Times New Roman" w:hAnsi="Times New Roman" w:cs="Times New Roman"/>
          <w:b/>
          <w:color w:val="C45911" w:themeColor="accent2" w:themeShade="BF"/>
          <w:sz w:val="24"/>
          <w:szCs w:val="24"/>
        </w:rPr>
        <w:fldChar w:fldCharType="end"/>
      </w:r>
      <w:r w:rsidR="002728DE" w:rsidRPr="009F5677">
        <w:rPr>
          <w:rFonts w:ascii="Times New Roman" w:hAnsi="Times New Roman" w:cs="Times New Roman"/>
          <w:b/>
          <w:color w:val="C45911" w:themeColor="accent2" w:themeShade="BF"/>
          <w:sz w:val="24"/>
          <w:szCs w:val="24"/>
        </w:rPr>
        <w:t>Analýza uplatnitelnosti absolventa SP</w:t>
      </w:r>
    </w:p>
    <w:p w14:paraId="6D2A0718" w14:textId="77777777" w:rsidR="002728DE" w:rsidRPr="009F5677" w:rsidRDefault="002728DE" w:rsidP="002728DE">
      <w:pPr>
        <w:ind w:right="454"/>
        <w:rPr>
          <w:b/>
          <w:color w:val="C45911" w:themeColor="accent2" w:themeShade="BF"/>
          <w:sz w:val="24"/>
          <w:szCs w:val="24"/>
        </w:rPr>
      </w:pPr>
    </w:p>
    <w:p w14:paraId="005F02E2" w14:textId="77777777" w:rsidR="002728DE" w:rsidRPr="009F5677" w:rsidRDefault="002728DE" w:rsidP="002728DE">
      <w:pPr>
        <w:ind w:right="454"/>
        <w:rPr>
          <w:b/>
          <w:color w:val="7030A0"/>
          <w:sz w:val="24"/>
          <w:szCs w:val="24"/>
        </w:rPr>
      </w:pPr>
      <w:r w:rsidRPr="009F5677">
        <w:rPr>
          <w:b/>
          <w:color w:val="C45911" w:themeColor="accent2" w:themeShade="BF"/>
          <w:sz w:val="24"/>
          <w:szCs w:val="24"/>
        </w:rPr>
        <w:t xml:space="preserve">Analýza dostupných statistických údajů o uplatnitelnosti absolventů v daném studijním programu na trhu práce </w:t>
      </w:r>
    </w:p>
    <w:tbl>
      <w:tblPr>
        <w:tblStyle w:val="Mkatabulky"/>
        <w:tblW w:w="9042" w:type="dxa"/>
        <w:tblLook w:val="04A0" w:firstRow="1" w:lastRow="0" w:firstColumn="1" w:lastColumn="0" w:noHBand="0" w:noVBand="1"/>
      </w:tblPr>
      <w:tblGrid>
        <w:gridCol w:w="9042"/>
      </w:tblGrid>
      <w:tr w:rsidR="002728DE" w:rsidRPr="009F5677" w14:paraId="4FDA5321" w14:textId="77777777" w:rsidTr="00C07AFA">
        <w:trPr>
          <w:trHeight w:val="376"/>
        </w:trPr>
        <w:tc>
          <w:tcPr>
            <w:tcW w:w="9042" w:type="dxa"/>
            <w:shd w:val="clear" w:color="auto" w:fill="F7CAAC" w:themeFill="accent2" w:themeFillTint="66"/>
          </w:tcPr>
          <w:p w14:paraId="57FE3F96"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themeColor="text1"/>
                <w:sz w:val="24"/>
                <w:szCs w:val="24"/>
              </w:rPr>
              <w:t>Analýza pracovních nabídek na trhu práce</w:t>
            </w:r>
          </w:p>
        </w:tc>
      </w:tr>
      <w:tr w:rsidR="002728DE" w:rsidRPr="009F5677" w14:paraId="793E7E49" w14:textId="77777777" w:rsidTr="00C07AFA">
        <w:trPr>
          <w:trHeight w:val="50"/>
        </w:trPr>
        <w:tc>
          <w:tcPr>
            <w:tcW w:w="9042" w:type="dxa"/>
          </w:tcPr>
          <w:p w14:paraId="05B407F6" w14:textId="231A426F" w:rsidR="002728DE" w:rsidRPr="009F5677" w:rsidRDefault="002728DE" w:rsidP="00C07AFA">
            <w:pPr>
              <w:pStyle w:val="Default"/>
            </w:pPr>
            <w:r w:rsidRPr="009F5677">
              <w:t>Analýza pracovních nabídek na trhu práce je pro oblast anglické filologie velmi obtížná, protože absolventi filologických programů nacházejí extrémně široké uplatnění, což se odráží i v profilu absolventa předkládaného navazujícího magisterského programu Anglická filologie. Profil programu byl sestaven v souladu s Národním kvalifikačním rámcem terciárního vzdělá</w:t>
            </w:r>
            <w:r w:rsidR="00894B05">
              <w:t>vá</w:t>
            </w:r>
            <w:r w:rsidRPr="009F5677">
              <w:t xml:space="preserve">ní a předpokládá uplatnění absolventů v odborně či jazykově orientovaných pracích (např. korektury) v knižních nakladatelstvích, v knihkupectvích a v různých médiích a v neposlední řadě také v diplomacii. Nalezne uplatnění i jako pedagog na vysokých školách, v humanitně orientovaných ústavech Akademie věd, archivech, knihovnách a muzeích. </w:t>
            </w:r>
          </w:p>
          <w:p w14:paraId="66A21C37" w14:textId="77777777" w:rsidR="002728DE" w:rsidRPr="009F5677" w:rsidRDefault="002728DE" w:rsidP="00C07AFA">
            <w:pPr>
              <w:pStyle w:val="Default"/>
            </w:pPr>
          </w:p>
          <w:p w14:paraId="74215E7E" w14:textId="77777777" w:rsidR="002728DE" w:rsidRPr="009F5677" w:rsidRDefault="002728DE" w:rsidP="00C07AFA">
            <w:pPr>
              <w:pStyle w:val="Default"/>
            </w:pPr>
            <w:r w:rsidRPr="009F5677">
              <w:t>O bezproblémovém uplatnění absolventů studijních programů v oblasti anglické filologie svědčí statistiky Ministerstva práce a sociálních věcí, které pravidelně publikuje Pololetní statistiky absolventů škol a mladistvých v evidenci ÚP ČR.</w:t>
            </w:r>
            <w:r w:rsidRPr="009F5677">
              <w:rPr>
                <w:rStyle w:val="Znakapoznpodarou"/>
              </w:rPr>
              <w:footnoteReference w:id="32"/>
            </w:r>
            <w:r w:rsidRPr="009F5677">
              <w:t xml:space="preserve"> Dle nejnovějšího vydání </w:t>
            </w:r>
            <w:r>
              <w:t>k </w:t>
            </w:r>
            <w:r w:rsidRPr="009F5677">
              <w:t>30. září 2022 vyplývá, že v celé České republice bylo 9 nezaměstnaných absolventů anglické filologie (bez ohledu na stupeň vysokoškolského vzdělání), přičemž žádný se nenacházel ve Zlínském kraji.</w:t>
            </w:r>
          </w:p>
          <w:p w14:paraId="3F32F2EC" w14:textId="77777777" w:rsidR="002728DE" w:rsidRPr="009F5677" w:rsidRDefault="002728DE" w:rsidP="00C07AFA">
            <w:pPr>
              <w:pStyle w:val="Default"/>
            </w:pPr>
          </w:p>
          <w:p w14:paraId="209E17FC" w14:textId="77777777" w:rsidR="002728DE" w:rsidRPr="009F5677" w:rsidRDefault="002728DE" w:rsidP="00C07AFA">
            <w:pPr>
              <w:pStyle w:val="Default"/>
            </w:pPr>
            <w:r w:rsidRPr="009F5677">
              <w:t>Důležitým faktorem uplatnění absolventů je skutečnost, že řada absolventů filologických programů působí na trhu práce jako osoby samostatně výdělečně činné a nacházejí tedy uplatnění mimo nabídky zaměstnaneckého poměru.</w:t>
            </w:r>
          </w:p>
          <w:p w14:paraId="6C0AE6A0" w14:textId="77777777" w:rsidR="002728DE" w:rsidRPr="009F5677" w:rsidRDefault="002728DE" w:rsidP="00C07AFA">
            <w:pPr>
              <w:pStyle w:val="Default"/>
            </w:pPr>
          </w:p>
        </w:tc>
      </w:tr>
    </w:tbl>
    <w:p w14:paraId="6D7FA197" w14:textId="77777777" w:rsidR="002728DE" w:rsidRPr="009F5677" w:rsidRDefault="002728DE" w:rsidP="002728DE">
      <w:pPr>
        <w:rPr>
          <w:sz w:val="24"/>
          <w:szCs w:val="24"/>
        </w:rPr>
      </w:pPr>
    </w:p>
    <w:tbl>
      <w:tblPr>
        <w:tblStyle w:val="Mkatabulky"/>
        <w:tblW w:w="9042" w:type="dxa"/>
        <w:tblLook w:val="04A0" w:firstRow="1" w:lastRow="0" w:firstColumn="1" w:lastColumn="0" w:noHBand="0" w:noVBand="1"/>
      </w:tblPr>
      <w:tblGrid>
        <w:gridCol w:w="9042"/>
      </w:tblGrid>
      <w:tr w:rsidR="002728DE" w:rsidRPr="009F5677" w14:paraId="107AD3E9" w14:textId="77777777" w:rsidTr="00C07AFA">
        <w:trPr>
          <w:trHeight w:val="376"/>
        </w:trPr>
        <w:tc>
          <w:tcPr>
            <w:tcW w:w="9042" w:type="dxa"/>
            <w:shd w:val="clear" w:color="auto" w:fill="F7CAAC" w:themeFill="accent2" w:themeFillTint="66"/>
          </w:tcPr>
          <w:p w14:paraId="54670D6C"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themeColor="text1"/>
                <w:sz w:val="24"/>
                <w:szCs w:val="24"/>
              </w:rPr>
              <w:t>Predikce vývoje poptávky po absolventech</w:t>
            </w:r>
          </w:p>
        </w:tc>
      </w:tr>
      <w:tr w:rsidR="002728DE" w:rsidRPr="009F5677" w14:paraId="182266C6" w14:textId="77777777" w:rsidTr="00C07AFA">
        <w:trPr>
          <w:trHeight w:val="3392"/>
        </w:trPr>
        <w:tc>
          <w:tcPr>
            <w:tcW w:w="9042" w:type="dxa"/>
          </w:tcPr>
          <w:p w14:paraId="532045CB" w14:textId="77777777" w:rsidR="002728DE" w:rsidRPr="009F5677" w:rsidRDefault="002728DE" w:rsidP="00C07AFA">
            <w:pPr>
              <w:rPr>
                <w:sz w:val="24"/>
                <w:szCs w:val="24"/>
              </w:rPr>
            </w:pPr>
            <w:r w:rsidRPr="009F5677">
              <w:rPr>
                <w:sz w:val="24"/>
                <w:szCs w:val="24"/>
              </w:rPr>
              <w:t>Dle statistik MPSV se v posledních pěti letech počet nezaměstnaných absolventů programů anglické filologie konstantně pohybuje v jednotkách v celé České republice (viz níže). Vzhledem k tomu, že role anglického jazyka v globalizovaném světě neklesá, ale naopak stoupá, lze vytrvalou poptávku po absolventech očekávat i nadále. Silný tlak na zavedení magisterského studijního programu pociťujeme i u studentů a absolventů dlouhodobě realizovaného bakalářského studijního programu Anglický jazyk pro manažerskou praxi, jehož výstupní úroveň je na úrovni C1 Společného evropského referenčního rámce pro jazyky a jako bakalářský program v některých oblastech (např. překladatelství) neposkytuje dostatečné znalosti a dovednosti pro neomezené uplatnění v oboru. Předkládaný magisterský program nabídne nejvyšší úroveň jazykových kompetencí C2, což absolventům umožní univerzální uplatnění v oblastech požadujících tu nejvyšší znalost anglického jazyka.</w:t>
            </w:r>
          </w:p>
        </w:tc>
      </w:tr>
    </w:tbl>
    <w:p w14:paraId="7ACD6E3A" w14:textId="77777777" w:rsidR="002728DE" w:rsidRPr="009F5677" w:rsidRDefault="002728DE" w:rsidP="002728DE">
      <w:pPr>
        <w:rPr>
          <w:sz w:val="24"/>
          <w:szCs w:val="24"/>
        </w:rPr>
      </w:pPr>
    </w:p>
    <w:p w14:paraId="360A9F08" w14:textId="77777777" w:rsidR="002728DE" w:rsidRPr="009F5677" w:rsidRDefault="002728DE" w:rsidP="002728DE">
      <w:pPr>
        <w:rPr>
          <w:sz w:val="24"/>
          <w:szCs w:val="24"/>
        </w:rPr>
      </w:pPr>
      <w:r w:rsidRPr="009F5677">
        <w:rPr>
          <w:sz w:val="24"/>
          <w:szCs w:val="24"/>
        </w:rPr>
        <w:br w:type="page"/>
      </w:r>
    </w:p>
    <w:p w14:paraId="5083C867" w14:textId="77777777" w:rsidR="002728DE" w:rsidRPr="009F5677" w:rsidRDefault="002728DE" w:rsidP="002728DE">
      <w:pPr>
        <w:rPr>
          <w:sz w:val="24"/>
          <w:szCs w:val="24"/>
        </w:rPr>
      </w:pPr>
    </w:p>
    <w:tbl>
      <w:tblPr>
        <w:tblStyle w:val="Mkatabulky"/>
        <w:tblW w:w="9042" w:type="dxa"/>
        <w:tblLook w:val="04A0" w:firstRow="1" w:lastRow="0" w:firstColumn="1" w:lastColumn="0" w:noHBand="0" w:noVBand="1"/>
      </w:tblPr>
      <w:tblGrid>
        <w:gridCol w:w="9042"/>
      </w:tblGrid>
      <w:tr w:rsidR="002728DE" w:rsidRPr="009F5677" w14:paraId="613F238D" w14:textId="77777777" w:rsidTr="00C07AFA">
        <w:trPr>
          <w:trHeight w:val="376"/>
        </w:trPr>
        <w:tc>
          <w:tcPr>
            <w:tcW w:w="9042" w:type="dxa"/>
            <w:shd w:val="clear" w:color="auto" w:fill="F7CAAC" w:themeFill="accent2" w:themeFillTint="66"/>
          </w:tcPr>
          <w:p w14:paraId="6AABF0BB"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themeColor="text1"/>
                <w:sz w:val="24"/>
                <w:szCs w:val="24"/>
              </w:rPr>
              <w:t>Vývoj nezaměstnanosti absolventů v posledních pěti letech</w:t>
            </w:r>
          </w:p>
        </w:tc>
      </w:tr>
      <w:tr w:rsidR="002728DE" w:rsidRPr="009F5677" w14:paraId="75932A27" w14:textId="77777777" w:rsidTr="00C07AFA">
        <w:trPr>
          <w:trHeight w:val="50"/>
        </w:trPr>
        <w:tc>
          <w:tcPr>
            <w:tcW w:w="9042" w:type="dxa"/>
          </w:tcPr>
          <w:p w14:paraId="4E43CE75" w14:textId="77777777" w:rsidR="002728DE" w:rsidRPr="009F5677" w:rsidRDefault="002728DE" w:rsidP="00C07AFA">
            <w:pPr>
              <w:pStyle w:val="Default"/>
              <w:rPr>
                <w:b/>
              </w:rPr>
            </w:pPr>
            <w:r w:rsidRPr="009F5677">
              <w:rPr>
                <w:b/>
              </w:rPr>
              <w:t>Pololetní statistiky absolventů škol a mladistvých v evidenci ÚP ČR</w:t>
            </w:r>
            <w:r w:rsidRPr="009F5677">
              <w:rPr>
                <w:rStyle w:val="Znakapoznpodarou"/>
                <w:b/>
              </w:rPr>
              <w:footnoteReference w:id="33"/>
            </w:r>
          </w:p>
          <w:p w14:paraId="1A545079" w14:textId="77777777" w:rsidR="002728DE" w:rsidRPr="009F5677" w:rsidRDefault="002728DE" w:rsidP="00C07AFA">
            <w:pPr>
              <w:pStyle w:val="Default"/>
            </w:pPr>
          </w:p>
          <w:tbl>
            <w:tblPr>
              <w:tblStyle w:val="Mkatabulky"/>
              <w:tblW w:w="0" w:type="auto"/>
              <w:tblLook w:val="04A0" w:firstRow="1" w:lastRow="0" w:firstColumn="1" w:lastColumn="0" w:noHBand="0" w:noVBand="1"/>
            </w:tblPr>
            <w:tblGrid>
              <w:gridCol w:w="2204"/>
              <w:gridCol w:w="2204"/>
              <w:gridCol w:w="2204"/>
            </w:tblGrid>
            <w:tr w:rsidR="002728DE" w:rsidRPr="009F5677" w14:paraId="4F109B5C" w14:textId="77777777" w:rsidTr="00C07AFA">
              <w:tc>
                <w:tcPr>
                  <w:tcW w:w="2204" w:type="dxa"/>
                </w:tcPr>
                <w:p w14:paraId="2F9FF000" w14:textId="77777777" w:rsidR="002728DE" w:rsidRPr="009F5677" w:rsidRDefault="002728DE" w:rsidP="00C07AFA">
                  <w:pPr>
                    <w:pStyle w:val="Default"/>
                  </w:pPr>
                  <w:r w:rsidRPr="009F5677">
                    <w:t>Rok (k 31. 9.)</w:t>
                  </w:r>
                </w:p>
              </w:tc>
              <w:tc>
                <w:tcPr>
                  <w:tcW w:w="2204" w:type="dxa"/>
                </w:tcPr>
                <w:p w14:paraId="25C6F2C3" w14:textId="77777777" w:rsidR="002728DE" w:rsidRPr="009F5677" w:rsidRDefault="002728DE" w:rsidP="00C07AFA">
                  <w:pPr>
                    <w:pStyle w:val="Default"/>
                  </w:pPr>
                  <w:r w:rsidRPr="009F5677">
                    <w:t>Nezaměstnaných v ČR</w:t>
                  </w:r>
                </w:p>
              </w:tc>
              <w:tc>
                <w:tcPr>
                  <w:tcW w:w="2204" w:type="dxa"/>
                </w:tcPr>
                <w:p w14:paraId="5C5BF69C" w14:textId="77777777" w:rsidR="002728DE" w:rsidRPr="009F5677" w:rsidRDefault="002728DE" w:rsidP="00C07AFA">
                  <w:pPr>
                    <w:pStyle w:val="Default"/>
                  </w:pPr>
                  <w:r w:rsidRPr="009F5677">
                    <w:t>Nezaměstnaných ve Zlínském kraji</w:t>
                  </w:r>
                </w:p>
              </w:tc>
            </w:tr>
            <w:tr w:rsidR="002728DE" w:rsidRPr="009F5677" w14:paraId="6FFD7EAB" w14:textId="77777777" w:rsidTr="00C07AFA">
              <w:tc>
                <w:tcPr>
                  <w:tcW w:w="2204" w:type="dxa"/>
                </w:tcPr>
                <w:p w14:paraId="4B24E659" w14:textId="77777777" w:rsidR="002728DE" w:rsidRPr="009F5677" w:rsidRDefault="002728DE" w:rsidP="00C07AFA">
                  <w:pPr>
                    <w:pStyle w:val="Default"/>
                  </w:pPr>
                  <w:r w:rsidRPr="009F5677">
                    <w:t>2018</w:t>
                  </w:r>
                </w:p>
              </w:tc>
              <w:tc>
                <w:tcPr>
                  <w:tcW w:w="2204" w:type="dxa"/>
                </w:tcPr>
                <w:p w14:paraId="61A5BA93" w14:textId="77777777" w:rsidR="002728DE" w:rsidRPr="009F5677" w:rsidRDefault="002728DE" w:rsidP="00C07AFA">
                  <w:pPr>
                    <w:pStyle w:val="Default"/>
                  </w:pPr>
                  <w:r w:rsidRPr="009F5677">
                    <w:t>8</w:t>
                  </w:r>
                </w:p>
              </w:tc>
              <w:tc>
                <w:tcPr>
                  <w:tcW w:w="2204" w:type="dxa"/>
                </w:tcPr>
                <w:p w14:paraId="2DF375DE" w14:textId="77777777" w:rsidR="002728DE" w:rsidRPr="009F5677" w:rsidRDefault="002728DE" w:rsidP="00C07AFA">
                  <w:pPr>
                    <w:pStyle w:val="Default"/>
                  </w:pPr>
                  <w:r w:rsidRPr="009F5677">
                    <w:t>2</w:t>
                  </w:r>
                </w:p>
              </w:tc>
            </w:tr>
            <w:tr w:rsidR="002728DE" w:rsidRPr="009F5677" w14:paraId="28813300" w14:textId="77777777" w:rsidTr="00C07AFA">
              <w:tc>
                <w:tcPr>
                  <w:tcW w:w="2204" w:type="dxa"/>
                </w:tcPr>
                <w:p w14:paraId="6AF148B9" w14:textId="77777777" w:rsidR="002728DE" w:rsidRPr="009F5677" w:rsidRDefault="002728DE" w:rsidP="00C07AFA">
                  <w:pPr>
                    <w:pStyle w:val="Default"/>
                  </w:pPr>
                  <w:r w:rsidRPr="009F5677">
                    <w:t>2019</w:t>
                  </w:r>
                </w:p>
              </w:tc>
              <w:tc>
                <w:tcPr>
                  <w:tcW w:w="2204" w:type="dxa"/>
                </w:tcPr>
                <w:p w14:paraId="457FE2E8" w14:textId="77777777" w:rsidR="002728DE" w:rsidRPr="009F5677" w:rsidRDefault="002728DE" w:rsidP="00C07AFA">
                  <w:pPr>
                    <w:pStyle w:val="Default"/>
                  </w:pPr>
                  <w:r w:rsidRPr="009F5677">
                    <w:t>11</w:t>
                  </w:r>
                </w:p>
              </w:tc>
              <w:tc>
                <w:tcPr>
                  <w:tcW w:w="2204" w:type="dxa"/>
                </w:tcPr>
                <w:p w14:paraId="5630C84E" w14:textId="77777777" w:rsidR="002728DE" w:rsidRPr="009F5677" w:rsidRDefault="002728DE" w:rsidP="00C07AFA">
                  <w:pPr>
                    <w:pStyle w:val="Default"/>
                  </w:pPr>
                  <w:r w:rsidRPr="009F5677">
                    <w:t>1</w:t>
                  </w:r>
                </w:p>
              </w:tc>
            </w:tr>
            <w:tr w:rsidR="002728DE" w:rsidRPr="009F5677" w14:paraId="0A07A180" w14:textId="77777777" w:rsidTr="00C07AFA">
              <w:tc>
                <w:tcPr>
                  <w:tcW w:w="2204" w:type="dxa"/>
                </w:tcPr>
                <w:p w14:paraId="7F8E5898" w14:textId="77777777" w:rsidR="002728DE" w:rsidRPr="009F5677" w:rsidRDefault="002728DE" w:rsidP="00C07AFA">
                  <w:pPr>
                    <w:pStyle w:val="Default"/>
                  </w:pPr>
                  <w:r w:rsidRPr="009F5677">
                    <w:t>2020</w:t>
                  </w:r>
                </w:p>
              </w:tc>
              <w:tc>
                <w:tcPr>
                  <w:tcW w:w="2204" w:type="dxa"/>
                </w:tcPr>
                <w:p w14:paraId="12E9B802" w14:textId="77777777" w:rsidR="002728DE" w:rsidRPr="009F5677" w:rsidRDefault="002728DE" w:rsidP="00C07AFA">
                  <w:pPr>
                    <w:pStyle w:val="Default"/>
                  </w:pPr>
                  <w:r w:rsidRPr="009F5677">
                    <w:t>12</w:t>
                  </w:r>
                </w:p>
              </w:tc>
              <w:tc>
                <w:tcPr>
                  <w:tcW w:w="2204" w:type="dxa"/>
                </w:tcPr>
                <w:p w14:paraId="2B44D0B6" w14:textId="77777777" w:rsidR="002728DE" w:rsidRPr="009F5677" w:rsidRDefault="002728DE" w:rsidP="00C07AFA">
                  <w:pPr>
                    <w:pStyle w:val="Default"/>
                  </w:pPr>
                  <w:r w:rsidRPr="009F5677">
                    <w:t>1</w:t>
                  </w:r>
                </w:p>
              </w:tc>
            </w:tr>
            <w:tr w:rsidR="002728DE" w:rsidRPr="009F5677" w14:paraId="5A442A80" w14:textId="77777777" w:rsidTr="00C07AFA">
              <w:tc>
                <w:tcPr>
                  <w:tcW w:w="2204" w:type="dxa"/>
                </w:tcPr>
                <w:p w14:paraId="61CB54A2" w14:textId="77777777" w:rsidR="002728DE" w:rsidRPr="009F5677" w:rsidRDefault="002728DE" w:rsidP="00C07AFA">
                  <w:pPr>
                    <w:pStyle w:val="Default"/>
                  </w:pPr>
                  <w:r w:rsidRPr="009F5677">
                    <w:t>2021</w:t>
                  </w:r>
                </w:p>
              </w:tc>
              <w:tc>
                <w:tcPr>
                  <w:tcW w:w="2204" w:type="dxa"/>
                </w:tcPr>
                <w:p w14:paraId="507AC057" w14:textId="77777777" w:rsidR="002728DE" w:rsidRPr="009F5677" w:rsidRDefault="002728DE" w:rsidP="00C07AFA">
                  <w:pPr>
                    <w:pStyle w:val="Default"/>
                  </w:pPr>
                  <w:r w:rsidRPr="009F5677">
                    <w:t>9</w:t>
                  </w:r>
                </w:p>
              </w:tc>
              <w:tc>
                <w:tcPr>
                  <w:tcW w:w="2204" w:type="dxa"/>
                </w:tcPr>
                <w:p w14:paraId="10319C41" w14:textId="77777777" w:rsidR="002728DE" w:rsidRPr="009F5677" w:rsidRDefault="002728DE" w:rsidP="00C07AFA">
                  <w:pPr>
                    <w:pStyle w:val="Default"/>
                  </w:pPr>
                  <w:r w:rsidRPr="009F5677">
                    <w:t>3</w:t>
                  </w:r>
                </w:p>
              </w:tc>
            </w:tr>
            <w:tr w:rsidR="002728DE" w:rsidRPr="009F5677" w14:paraId="327AE687" w14:textId="77777777" w:rsidTr="00C07AFA">
              <w:tc>
                <w:tcPr>
                  <w:tcW w:w="2204" w:type="dxa"/>
                </w:tcPr>
                <w:p w14:paraId="041F55E2" w14:textId="77777777" w:rsidR="002728DE" w:rsidRPr="009F5677" w:rsidRDefault="002728DE" w:rsidP="00C07AFA">
                  <w:pPr>
                    <w:pStyle w:val="Default"/>
                  </w:pPr>
                  <w:r w:rsidRPr="009F5677">
                    <w:t>2022</w:t>
                  </w:r>
                </w:p>
              </w:tc>
              <w:tc>
                <w:tcPr>
                  <w:tcW w:w="2204" w:type="dxa"/>
                </w:tcPr>
                <w:p w14:paraId="412E695D" w14:textId="77777777" w:rsidR="002728DE" w:rsidRPr="009F5677" w:rsidRDefault="002728DE" w:rsidP="00C07AFA">
                  <w:pPr>
                    <w:pStyle w:val="Default"/>
                  </w:pPr>
                  <w:r w:rsidRPr="009F5677">
                    <w:t>9</w:t>
                  </w:r>
                </w:p>
              </w:tc>
              <w:tc>
                <w:tcPr>
                  <w:tcW w:w="2204" w:type="dxa"/>
                </w:tcPr>
                <w:p w14:paraId="2C8CD959" w14:textId="77777777" w:rsidR="002728DE" w:rsidRPr="009F5677" w:rsidRDefault="002728DE" w:rsidP="00C07AFA">
                  <w:pPr>
                    <w:pStyle w:val="Default"/>
                  </w:pPr>
                  <w:r w:rsidRPr="009F5677">
                    <w:t>0</w:t>
                  </w:r>
                </w:p>
              </w:tc>
            </w:tr>
          </w:tbl>
          <w:p w14:paraId="2FEA8F8D" w14:textId="77777777" w:rsidR="002728DE" w:rsidRPr="009F5677" w:rsidRDefault="002728DE" w:rsidP="00C07AFA">
            <w:pPr>
              <w:pStyle w:val="Default"/>
            </w:pPr>
          </w:p>
          <w:p w14:paraId="5491EB23" w14:textId="77777777" w:rsidR="002728DE" w:rsidRPr="009F5677" w:rsidRDefault="002728DE" w:rsidP="00C07AFA">
            <w:pPr>
              <w:pStyle w:val="Default"/>
            </w:pPr>
            <w:r w:rsidRPr="009F5677">
              <w:t xml:space="preserve">Vzhledem k rozmanitosti názvů studijních oborů byly identifikovány </w:t>
            </w:r>
          </w:p>
          <w:p w14:paraId="7CF69286" w14:textId="77777777" w:rsidR="002728DE" w:rsidRPr="009F5677" w:rsidRDefault="002728DE" w:rsidP="00C07AFA">
            <w:pPr>
              <w:pStyle w:val="Default"/>
            </w:pPr>
            <w:r w:rsidRPr="009F5677">
              <w:t>položky KKOV 73-10 s řetězcem "angl" v názvu oboru.</w:t>
            </w:r>
          </w:p>
          <w:p w14:paraId="1A6025B4" w14:textId="77777777" w:rsidR="002728DE" w:rsidRPr="009F5677" w:rsidRDefault="002728DE" w:rsidP="00C07AFA">
            <w:pPr>
              <w:pStyle w:val="Default"/>
            </w:pPr>
          </w:p>
        </w:tc>
      </w:tr>
    </w:tbl>
    <w:p w14:paraId="29C50A1D" w14:textId="77777777" w:rsidR="002728DE" w:rsidRPr="009F5677" w:rsidRDefault="002728DE" w:rsidP="002728DE">
      <w:pPr>
        <w:rPr>
          <w:color w:val="000000"/>
          <w:sz w:val="24"/>
          <w:szCs w:val="24"/>
        </w:rPr>
      </w:pPr>
    </w:p>
    <w:p w14:paraId="0721BC67" w14:textId="77777777" w:rsidR="002728DE" w:rsidRPr="009F5677" w:rsidRDefault="002728DE" w:rsidP="002728DE">
      <w:pPr>
        <w:ind w:right="454"/>
        <w:rPr>
          <w:b/>
          <w:color w:val="7030A0"/>
          <w:sz w:val="24"/>
          <w:szCs w:val="24"/>
        </w:rPr>
      </w:pPr>
      <w:r w:rsidRPr="009F5677">
        <w:rPr>
          <w:b/>
          <w:color w:val="C45911" w:themeColor="accent2" w:themeShade="BF"/>
          <w:sz w:val="24"/>
          <w:szCs w:val="24"/>
        </w:rPr>
        <w:t xml:space="preserve">Klíčová opatření pro zajištění vysoké míry relevance absolventů pro trh práce </w:t>
      </w:r>
    </w:p>
    <w:tbl>
      <w:tblPr>
        <w:tblStyle w:val="Mkatabulky"/>
        <w:tblW w:w="9042" w:type="dxa"/>
        <w:tblLook w:val="04A0" w:firstRow="1" w:lastRow="0" w:firstColumn="1" w:lastColumn="0" w:noHBand="0" w:noVBand="1"/>
      </w:tblPr>
      <w:tblGrid>
        <w:gridCol w:w="9042"/>
      </w:tblGrid>
      <w:tr w:rsidR="002728DE" w:rsidRPr="009F5677" w14:paraId="64CACF3C" w14:textId="77777777" w:rsidTr="00C07AFA">
        <w:trPr>
          <w:trHeight w:val="376"/>
        </w:trPr>
        <w:tc>
          <w:tcPr>
            <w:tcW w:w="9042" w:type="dxa"/>
            <w:shd w:val="clear" w:color="auto" w:fill="F7CAAC" w:themeFill="accent2" w:themeFillTint="66"/>
          </w:tcPr>
          <w:p w14:paraId="344561EF"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themeColor="text1"/>
                <w:sz w:val="24"/>
                <w:szCs w:val="24"/>
              </w:rPr>
              <w:t>Popis klíčových opatření pro SP</w:t>
            </w:r>
          </w:p>
        </w:tc>
      </w:tr>
      <w:tr w:rsidR="002728DE" w:rsidRPr="009F5677" w14:paraId="7A3531C7" w14:textId="77777777" w:rsidTr="00C07AFA">
        <w:trPr>
          <w:trHeight w:val="50"/>
        </w:trPr>
        <w:tc>
          <w:tcPr>
            <w:tcW w:w="9042" w:type="dxa"/>
          </w:tcPr>
          <w:p w14:paraId="537D2097" w14:textId="72E0E224" w:rsidR="002728DE" w:rsidRPr="009F5677" w:rsidRDefault="002728DE" w:rsidP="00C07AFA">
            <w:pPr>
              <w:rPr>
                <w:sz w:val="24"/>
                <w:szCs w:val="24"/>
              </w:rPr>
            </w:pPr>
            <w:r w:rsidRPr="009F5677">
              <w:rPr>
                <w:sz w:val="24"/>
                <w:szCs w:val="24"/>
              </w:rPr>
              <w:t>Relevance studijního programu pro trh práce je zajištěna konstrukcí studijního plánu, kdy vedle předmětů, jejichž cílem je získání znalostí a dovedností požadovaných Národním kvalifikačním rámcem terciárního vzdělá</w:t>
            </w:r>
            <w:r w:rsidR="00EF6BE4">
              <w:rPr>
                <w:sz w:val="24"/>
                <w:szCs w:val="24"/>
              </w:rPr>
              <w:t>vá</w:t>
            </w:r>
            <w:r w:rsidRPr="009F5677">
              <w:rPr>
                <w:sz w:val="24"/>
                <w:szCs w:val="24"/>
              </w:rPr>
              <w:t xml:space="preserve">ní pro magisterské filologické programy, je zařazeno i množství obvykle povinně volitelných předmětů, které studentům umožňují specializaci (např. řada překladatelských a tlumočnických předmětů). Silné zastoupení ve studijním plánu mají předměty zabývající se variantami angličtiny a pozicí angličtiny jako </w:t>
            </w:r>
            <w:r w:rsidRPr="009F5677">
              <w:rPr>
                <w:i/>
                <w:sz w:val="24"/>
                <w:szCs w:val="24"/>
              </w:rPr>
              <w:t>lingua franca</w:t>
            </w:r>
            <w:r w:rsidRPr="009F5677">
              <w:rPr>
                <w:sz w:val="24"/>
                <w:szCs w:val="24"/>
              </w:rPr>
              <w:t>, které usnadní komunikaci i s nerodilými mluvčími z celého světa. Významnými předměty jsou i Ideologie a propaganda v textech nebo Etika pro filology, které se věnují velmi aktuální problematice manipulace, dezinformací a zneužití jazyka.</w:t>
            </w:r>
          </w:p>
          <w:p w14:paraId="02581B00" w14:textId="77777777" w:rsidR="002728DE" w:rsidRPr="009F5677" w:rsidRDefault="002728DE" w:rsidP="00C07AFA">
            <w:pPr>
              <w:rPr>
                <w:sz w:val="24"/>
                <w:szCs w:val="24"/>
              </w:rPr>
            </w:pPr>
          </w:p>
          <w:p w14:paraId="09106FD3" w14:textId="2C8EFD80" w:rsidR="002728DE" w:rsidRPr="009F5677" w:rsidRDefault="0099541D" w:rsidP="00C07AFA">
            <w:pPr>
              <w:rPr>
                <w:sz w:val="24"/>
                <w:szCs w:val="24"/>
              </w:rPr>
            </w:pPr>
            <w:r>
              <w:rPr>
                <w:sz w:val="24"/>
                <w:szCs w:val="24"/>
              </w:rPr>
              <w:t xml:space="preserve">Významné </w:t>
            </w:r>
            <w:r w:rsidR="002728DE" w:rsidRPr="009F5677">
              <w:rPr>
                <w:sz w:val="24"/>
                <w:szCs w:val="24"/>
              </w:rPr>
              <w:t xml:space="preserve">zastoupení mají i předměty využívající moderních informačních technologií, zejména Digital Humanities, </w:t>
            </w:r>
            <w:r w:rsidR="002728DE">
              <w:rPr>
                <w:sz w:val="24"/>
                <w:szCs w:val="24"/>
              </w:rPr>
              <w:t>tedy</w:t>
            </w:r>
            <w:r w:rsidR="002728DE" w:rsidRPr="009F5677">
              <w:rPr>
                <w:sz w:val="24"/>
                <w:szCs w:val="24"/>
              </w:rPr>
              <w:t xml:space="preserve"> předmět, v němž se studenti dozví o styčných bodech informačních technologií a filologie, což jim usnadní uplatnění v týmech v rámci technologických firem. Zájemci si mohou zvolit i související předměty Korpusová lingvistika nebo Počítačem podporovaný překlad.</w:t>
            </w:r>
          </w:p>
          <w:p w14:paraId="569E9432" w14:textId="77777777" w:rsidR="002728DE" w:rsidRPr="009F5677" w:rsidRDefault="002728DE" w:rsidP="00C07AFA">
            <w:pPr>
              <w:rPr>
                <w:sz w:val="24"/>
                <w:szCs w:val="24"/>
              </w:rPr>
            </w:pPr>
          </w:p>
          <w:p w14:paraId="1CA828E2" w14:textId="77777777" w:rsidR="002728DE" w:rsidRPr="009F5677" w:rsidRDefault="002728DE" w:rsidP="00C07AFA">
            <w:pPr>
              <w:rPr>
                <w:sz w:val="24"/>
                <w:szCs w:val="24"/>
              </w:rPr>
            </w:pPr>
            <w:r w:rsidRPr="009F5677">
              <w:rPr>
                <w:sz w:val="24"/>
                <w:szCs w:val="24"/>
              </w:rPr>
              <w:t>Uplatnění na trhu práce je přímo podpořeno povinně volitelnými předměty skupiny 2, kdy studenti volí dva ze tří nabízených předmětů Základy podnikání, Úvod do knihovnictví a Úvod do didaktiky angličtiny. Cílem předmětu Základy podnikání je usnadnit absolventům působení jako osoby samostatně výdělečně činné, což představuje pro filology častou formu existence. Předmět Úvod do knihovnictví v souladu s častým uplatněním absolventů v knihovnách různého typu (na pracovních pozicích knihovník – lektor, referenční knihovník či knihovník v přímých službách) poskytuje konkurenční výhodu oproti ostatním absolventům humanitních a společenskovědních oborů. Přestože předkládaný studijní program je filologický, nikoliv učitelský, nabízíme i předmět Úvod do didaktiky angličtiny, který reflektuje skutečnost, že na soukromých jazykových školách se reálně věnují výuce angličtiny i absolventi filologických studijních programů bez didaktické a pedagogické průpravy. Absolvováním tohoto předmětu získají studenti alespoň minimální znalosti a dovednosti z této oblasti.</w:t>
            </w:r>
          </w:p>
        </w:tc>
      </w:tr>
    </w:tbl>
    <w:p w14:paraId="65C38AAA" w14:textId="77777777" w:rsidR="002728DE" w:rsidRPr="009F5677" w:rsidRDefault="002728DE" w:rsidP="002728DE">
      <w:pPr>
        <w:ind w:right="454"/>
        <w:rPr>
          <w:b/>
          <w:color w:val="7030A0"/>
          <w:sz w:val="24"/>
          <w:szCs w:val="24"/>
        </w:rPr>
      </w:pPr>
      <w:r w:rsidRPr="009F5677">
        <w:rPr>
          <w:b/>
          <w:color w:val="C45911" w:themeColor="accent2" w:themeShade="BF"/>
          <w:sz w:val="24"/>
          <w:szCs w:val="24"/>
        </w:rPr>
        <w:t>2) Vyjádření</w:t>
      </w:r>
      <w:r w:rsidRPr="009F5677">
        <w:rPr>
          <w:rStyle w:val="Ukotvenpoznmkypodarou"/>
          <w:b/>
          <w:color w:val="C45911" w:themeColor="accent2" w:themeShade="BF"/>
          <w:sz w:val="24"/>
          <w:szCs w:val="24"/>
        </w:rPr>
        <w:footnoteReference w:id="34"/>
      </w:r>
      <w:r w:rsidRPr="009F5677">
        <w:rPr>
          <w:b/>
          <w:color w:val="C45911" w:themeColor="accent2" w:themeShade="BF"/>
          <w:sz w:val="24"/>
          <w:szCs w:val="24"/>
        </w:rPr>
        <w:t xml:space="preserve"> k perspektivě a struktuře studijního programu, výstupním dovednostem absolventů a jejich uplatnitelnosti na trhu práce </w:t>
      </w:r>
    </w:p>
    <w:p w14:paraId="19AB80D7" w14:textId="77777777" w:rsidR="002728DE" w:rsidRPr="009F5677" w:rsidRDefault="002728DE" w:rsidP="002728DE">
      <w:pPr>
        <w:rPr>
          <w:sz w:val="24"/>
          <w:szCs w:val="24"/>
        </w:rPr>
      </w:pPr>
    </w:p>
    <w:p w14:paraId="637A6CDA" w14:textId="77777777" w:rsidR="002728DE" w:rsidRPr="009F5677" w:rsidRDefault="002728DE" w:rsidP="002728DE">
      <w:pPr>
        <w:rPr>
          <w:sz w:val="24"/>
          <w:szCs w:val="24"/>
        </w:rPr>
      </w:pPr>
    </w:p>
    <w:p w14:paraId="6AAEE29A" w14:textId="77777777" w:rsidR="002728DE" w:rsidRPr="009F5677" w:rsidRDefault="002728DE" w:rsidP="002728DE">
      <w:pPr>
        <w:rPr>
          <w:sz w:val="24"/>
          <w:szCs w:val="24"/>
        </w:rPr>
      </w:pPr>
      <w:r w:rsidRPr="009F5677">
        <w:rPr>
          <w:sz w:val="24"/>
          <w:szCs w:val="24"/>
        </w:rPr>
        <w:t xml:space="preserve">Hodnotící vyjádření organizace/zástupce z praxe k těmto položkám (scan dopisu s názvem organizace, razítkem, podpisem příslušné osoby), případně </w:t>
      </w:r>
      <w:r>
        <w:rPr>
          <w:sz w:val="24"/>
          <w:szCs w:val="24"/>
        </w:rPr>
        <w:t>v</w:t>
      </w:r>
      <w:r w:rsidRPr="009F5677">
        <w:rPr>
          <w:sz w:val="24"/>
          <w:szCs w:val="24"/>
        </w:rPr>
        <w:t xml:space="preserve"> podobném duchu,</w:t>
      </w:r>
    </w:p>
    <w:p w14:paraId="52380E01" w14:textId="77777777" w:rsidR="002728DE" w:rsidRPr="009F5677" w:rsidRDefault="002728DE" w:rsidP="002728DE">
      <w:pPr>
        <w:pStyle w:val="Odstavecseseznamem"/>
        <w:numPr>
          <w:ilvl w:val="0"/>
          <w:numId w:val="135"/>
        </w:numPr>
        <w:rPr>
          <w:sz w:val="24"/>
          <w:szCs w:val="24"/>
        </w:rPr>
      </w:pPr>
      <w:r w:rsidRPr="009F5677">
        <w:rPr>
          <w:sz w:val="24"/>
          <w:szCs w:val="24"/>
        </w:rPr>
        <w:t>Struktura SP</w:t>
      </w:r>
    </w:p>
    <w:p w14:paraId="4B7E10F5" w14:textId="77777777" w:rsidR="002728DE" w:rsidRPr="009F5677" w:rsidRDefault="002728DE" w:rsidP="002728DE">
      <w:pPr>
        <w:pStyle w:val="Odstavecseseznamem"/>
        <w:numPr>
          <w:ilvl w:val="0"/>
          <w:numId w:val="135"/>
        </w:numPr>
        <w:rPr>
          <w:sz w:val="24"/>
          <w:szCs w:val="24"/>
        </w:rPr>
      </w:pPr>
      <w:r w:rsidRPr="009F5677">
        <w:rPr>
          <w:sz w:val="24"/>
          <w:szCs w:val="24"/>
        </w:rPr>
        <w:t>Výstupní dovednosti absolventů</w:t>
      </w:r>
    </w:p>
    <w:p w14:paraId="3E5D639E" w14:textId="77777777" w:rsidR="002728DE" w:rsidRPr="009F5677" w:rsidRDefault="002728DE" w:rsidP="002728DE">
      <w:pPr>
        <w:pStyle w:val="Odstavecseseznamem"/>
        <w:numPr>
          <w:ilvl w:val="0"/>
          <w:numId w:val="135"/>
        </w:numPr>
        <w:rPr>
          <w:sz w:val="24"/>
          <w:szCs w:val="24"/>
        </w:rPr>
      </w:pPr>
      <w:r w:rsidRPr="009F5677">
        <w:rPr>
          <w:sz w:val="24"/>
          <w:szCs w:val="24"/>
        </w:rPr>
        <w:t xml:space="preserve">Uplatnitelnost absolventů </w:t>
      </w:r>
    </w:p>
    <w:p w14:paraId="1FC36B5C" w14:textId="77777777" w:rsidR="002728DE" w:rsidRPr="009F5677" w:rsidRDefault="002728DE" w:rsidP="002728DE">
      <w:pPr>
        <w:rPr>
          <w:sz w:val="24"/>
          <w:szCs w:val="24"/>
        </w:rPr>
      </w:pPr>
    </w:p>
    <w:p w14:paraId="26FA5C6D" w14:textId="77777777" w:rsidR="002728DE" w:rsidRPr="009F5677" w:rsidRDefault="002728DE" w:rsidP="002728DE">
      <w:pPr>
        <w:rPr>
          <w:sz w:val="24"/>
          <w:szCs w:val="24"/>
        </w:rPr>
      </w:pPr>
    </w:p>
    <w:p w14:paraId="6DB87752" w14:textId="77777777" w:rsidR="002728DE" w:rsidRPr="009F5677" w:rsidRDefault="002728DE" w:rsidP="002728DE">
      <w:pPr>
        <w:rPr>
          <w:sz w:val="24"/>
          <w:szCs w:val="24"/>
        </w:rPr>
      </w:pPr>
      <w:r w:rsidRPr="009F5677">
        <w:rPr>
          <w:sz w:val="24"/>
          <w:szCs w:val="24"/>
        </w:rPr>
        <w:t>Pozn: Soubor je opatřen digitálním podpisem.</w:t>
      </w:r>
    </w:p>
    <w:p w14:paraId="58C667B1" w14:textId="77777777" w:rsidR="002728DE" w:rsidRPr="009F5677" w:rsidRDefault="002728DE" w:rsidP="002728DE">
      <w:pPr>
        <w:rPr>
          <w:sz w:val="24"/>
          <w:szCs w:val="24"/>
        </w:rPr>
      </w:pPr>
    </w:p>
    <w:p w14:paraId="4E84E883" w14:textId="77777777" w:rsidR="002728DE" w:rsidRPr="009F5677" w:rsidRDefault="002728DE" w:rsidP="002728DE">
      <w:pPr>
        <w:rPr>
          <w:sz w:val="24"/>
          <w:szCs w:val="24"/>
        </w:rPr>
      </w:pPr>
    </w:p>
    <w:p w14:paraId="5BD8C30E" w14:textId="77777777" w:rsidR="002728DE" w:rsidRPr="009F5677" w:rsidRDefault="002728DE" w:rsidP="002728DE">
      <w:pPr>
        <w:rPr>
          <w:b/>
          <w:color w:val="C45911" w:themeColor="accent2" w:themeShade="BF"/>
          <w:sz w:val="24"/>
          <w:szCs w:val="24"/>
        </w:rPr>
      </w:pPr>
      <w:r w:rsidRPr="009F5677">
        <w:rPr>
          <w:sz w:val="24"/>
          <w:szCs w:val="24"/>
        </w:rPr>
        <w:object w:dxaOrig="8924" w:dyaOrig="12629" w14:anchorId="4DA546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25pt;height:651pt" o:ole="">
            <v:imagedata r:id="rId26" o:title=""/>
          </v:shape>
          <o:OLEObject Type="Embed" ProgID="AcroExch.Document.11" ShapeID="_x0000_i1025" DrawAspect="Content" ObjectID="_1747477077" r:id="rId27"/>
        </w:object>
      </w:r>
      <w:r w:rsidRPr="009F5677">
        <w:rPr>
          <w:sz w:val="24"/>
          <w:szCs w:val="24"/>
        </w:rPr>
        <w:br w:type="page"/>
      </w:r>
    </w:p>
    <w:p w14:paraId="25BFC548" w14:textId="77777777" w:rsidR="002728DE" w:rsidRPr="009F5677" w:rsidRDefault="002728DE" w:rsidP="002728DE">
      <w:pPr>
        <w:pStyle w:val="Bezmezer"/>
        <w:ind w:right="283"/>
        <w:jc w:val="left"/>
        <w:rPr>
          <w:rFonts w:ascii="Times New Roman" w:hAnsi="Times New Roman" w:cs="Times New Roman"/>
          <w:b/>
          <w:color w:val="C45911" w:themeColor="accent2" w:themeShade="BF"/>
          <w:sz w:val="24"/>
          <w:szCs w:val="24"/>
        </w:rPr>
      </w:pPr>
      <w:r w:rsidRPr="009F5677">
        <w:rPr>
          <w:rFonts w:ascii="Times New Roman" w:hAnsi="Times New Roman" w:cs="Times New Roman"/>
          <w:b/>
          <w:color w:val="C45911" w:themeColor="accent2" w:themeShade="BF"/>
          <w:sz w:val="24"/>
          <w:szCs w:val="24"/>
        </w:rPr>
        <w:t>Srovnání profilu absolventa (výsledků učení) a studijního plánu s obdobně uskutečňovaným studijním programem realizovaným na zahraniční univerzitě</w:t>
      </w:r>
      <w:r w:rsidRPr="009F5677">
        <w:rPr>
          <w:rStyle w:val="Ukotvenpoznmkypodarou"/>
          <w:rFonts w:ascii="Times New Roman" w:hAnsi="Times New Roman" w:cs="Times New Roman"/>
          <w:b/>
          <w:color w:val="C45911" w:themeColor="accent2" w:themeShade="BF"/>
          <w:sz w:val="24"/>
          <w:szCs w:val="24"/>
        </w:rPr>
        <w:footnoteReference w:id="35"/>
      </w:r>
      <w:r w:rsidRPr="009F5677">
        <w:rPr>
          <w:rFonts w:ascii="Times New Roman" w:hAnsi="Times New Roman" w:cs="Times New Roman"/>
          <w:b/>
          <w:color w:val="C45911" w:themeColor="accent2" w:themeShade="BF"/>
          <w:sz w:val="24"/>
          <w:szCs w:val="24"/>
        </w:rPr>
        <w:t xml:space="preserve"> </w:t>
      </w:r>
    </w:p>
    <w:p w14:paraId="490022CA" w14:textId="77777777" w:rsidR="002728DE" w:rsidRPr="009F5677" w:rsidRDefault="002728DE" w:rsidP="002728DE">
      <w:pPr>
        <w:pStyle w:val="Bezmezer"/>
        <w:ind w:right="283"/>
        <w:jc w:val="left"/>
        <w:rPr>
          <w:rFonts w:ascii="Times New Roman" w:hAnsi="Times New Roman" w:cs="Times New Roman"/>
          <w:sz w:val="24"/>
          <w:szCs w:val="24"/>
        </w:rPr>
      </w:pPr>
    </w:p>
    <w:p w14:paraId="25436BBD" w14:textId="77777777" w:rsidR="002728DE" w:rsidRPr="009F5677" w:rsidRDefault="002728DE" w:rsidP="002728DE">
      <w:pPr>
        <w:rPr>
          <w:sz w:val="24"/>
          <w:szCs w:val="24"/>
        </w:rPr>
      </w:pPr>
      <w:r w:rsidRPr="009F5677">
        <w:rPr>
          <w:sz w:val="24"/>
          <w:szCs w:val="24"/>
        </w:rPr>
        <w:t>Název zahraniční univerzity v rámci WUR 2023</w:t>
      </w:r>
      <w:r w:rsidRPr="009F5677">
        <w:rPr>
          <w:b/>
          <w:sz w:val="24"/>
          <w:szCs w:val="24"/>
        </w:rPr>
        <w:t xml:space="preserve">: </w:t>
      </w:r>
      <w:r w:rsidRPr="009F5677">
        <w:rPr>
          <w:sz w:val="24"/>
          <w:szCs w:val="24"/>
        </w:rPr>
        <w:t>33 (32. místo v roce 2022, 32. místo 2021)</w:t>
      </w:r>
    </w:p>
    <w:p w14:paraId="2688E8A9" w14:textId="77777777" w:rsidR="002728DE" w:rsidRPr="009F5677" w:rsidRDefault="002728DE" w:rsidP="002728DE">
      <w:pPr>
        <w:rPr>
          <w:sz w:val="24"/>
          <w:szCs w:val="24"/>
        </w:rPr>
      </w:pPr>
      <w:r w:rsidRPr="009F5677">
        <w:rPr>
          <w:sz w:val="24"/>
          <w:szCs w:val="24"/>
        </w:rPr>
        <w:t>Ludwig-Maximilians-Universität München</w:t>
      </w:r>
    </w:p>
    <w:p w14:paraId="6D525B4E" w14:textId="77777777" w:rsidR="002728DE" w:rsidRPr="009F5677" w:rsidRDefault="002728DE" w:rsidP="002728DE">
      <w:pPr>
        <w:pStyle w:val="Bezmezer"/>
        <w:ind w:right="283"/>
        <w:jc w:val="left"/>
        <w:rPr>
          <w:rStyle w:val="q4iawc"/>
          <w:rFonts w:ascii="Times New Roman" w:hAnsi="Times New Roman" w:cs="Times New Roman"/>
          <w:sz w:val="24"/>
          <w:szCs w:val="24"/>
        </w:rPr>
      </w:pPr>
      <w:r w:rsidRPr="009F5677">
        <w:rPr>
          <w:rFonts w:ascii="Times New Roman" w:hAnsi="Times New Roman" w:cs="Times New Roman"/>
          <w:sz w:val="24"/>
          <w:szCs w:val="24"/>
        </w:rPr>
        <w:t>https://www.anglistik.uni-muenchen.de/studium_neu/downloads/master1eng/index.html</w:t>
      </w:r>
    </w:p>
    <w:p w14:paraId="0B85BD38" w14:textId="77777777" w:rsidR="002728DE" w:rsidRPr="009F5677" w:rsidRDefault="002728DE" w:rsidP="002728DE">
      <w:pPr>
        <w:pStyle w:val="Bezmezer"/>
        <w:ind w:right="283"/>
        <w:jc w:val="left"/>
        <w:rPr>
          <w:rFonts w:ascii="Times New Roman" w:hAnsi="Times New Roman" w:cs="Times New Roman"/>
          <w:i/>
          <w:sz w:val="24"/>
          <w:szCs w:val="24"/>
        </w:rPr>
      </w:pPr>
    </w:p>
    <w:tbl>
      <w:tblPr>
        <w:tblW w:w="9042" w:type="dxa"/>
        <w:tblLook w:val="04A0" w:firstRow="1" w:lastRow="0" w:firstColumn="1" w:lastColumn="0" w:noHBand="0" w:noVBand="1"/>
      </w:tblPr>
      <w:tblGrid>
        <w:gridCol w:w="9042"/>
      </w:tblGrid>
      <w:tr w:rsidR="002728DE" w:rsidRPr="009F5677" w14:paraId="5FAFFF9D" w14:textId="77777777" w:rsidTr="00C07AFA">
        <w:trPr>
          <w:trHeight w:val="376"/>
        </w:trPr>
        <w:tc>
          <w:tcPr>
            <w:tcW w:w="9042" w:type="dxa"/>
            <w:tcBorders>
              <w:top w:val="single" w:sz="4" w:space="0" w:color="000000"/>
              <w:left w:val="single" w:sz="4" w:space="0" w:color="000000"/>
              <w:bottom w:val="single" w:sz="4" w:space="0" w:color="000000"/>
              <w:right w:val="single" w:sz="4" w:space="0" w:color="000000"/>
            </w:tcBorders>
            <w:shd w:val="clear" w:color="auto" w:fill="F7CAAC"/>
          </w:tcPr>
          <w:p w14:paraId="24B8C6D1"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sz w:val="24"/>
                <w:szCs w:val="24"/>
              </w:rPr>
              <w:t>Komparace profilu absolventa</w:t>
            </w:r>
          </w:p>
        </w:tc>
      </w:tr>
      <w:tr w:rsidR="002728DE" w:rsidRPr="009F5677" w14:paraId="305BFA28" w14:textId="77777777" w:rsidTr="00C07AFA">
        <w:trPr>
          <w:trHeight w:val="841"/>
        </w:trPr>
        <w:tc>
          <w:tcPr>
            <w:tcW w:w="9042" w:type="dxa"/>
            <w:tcBorders>
              <w:top w:val="single" w:sz="4" w:space="0" w:color="000000"/>
              <w:left w:val="single" w:sz="4" w:space="0" w:color="000000"/>
              <w:bottom w:val="single" w:sz="4" w:space="0" w:color="000000"/>
              <w:right w:val="single" w:sz="4" w:space="0" w:color="000000"/>
            </w:tcBorders>
            <w:shd w:val="clear" w:color="auto" w:fill="auto"/>
          </w:tcPr>
          <w:p w14:paraId="7DEE1302" w14:textId="77777777" w:rsidR="002728DE" w:rsidRDefault="002728DE" w:rsidP="00C07AFA">
            <w:pPr>
              <w:rPr>
                <w:iCs/>
                <w:color w:val="232323"/>
                <w:sz w:val="24"/>
                <w:szCs w:val="24"/>
              </w:rPr>
            </w:pPr>
            <w:r w:rsidRPr="009F5677">
              <w:rPr>
                <w:iCs/>
                <w:color w:val="232323"/>
                <w:sz w:val="24"/>
                <w:szCs w:val="24"/>
              </w:rPr>
              <w:t>Profil absolventa filologického programu je úzce svázán s jazykovým a kulturním prostředím určité země, protože důležitou součástí takového programu je komparace jazykových i kulturních fenoménů mezi dvěma zeměmi / areály. Dále je očekávaný profil absolventa ovlivněn požadavky (různě legislativně zakotvenými) v jednotlivých zemích; u nás se jedná především o aspekty vymezené v Oblastech vzdělávání v Národním kvalifikačním rámci terciárního vzdělávání.</w:t>
            </w:r>
          </w:p>
          <w:p w14:paraId="315C1FED" w14:textId="77777777" w:rsidR="002728DE" w:rsidRPr="009F5677" w:rsidRDefault="002728DE" w:rsidP="00C07AFA">
            <w:pPr>
              <w:rPr>
                <w:iCs/>
                <w:color w:val="232323"/>
                <w:sz w:val="24"/>
                <w:szCs w:val="24"/>
              </w:rPr>
            </w:pPr>
          </w:p>
          <w:p w14:paraId="364185AA" w14:textId="77777777" w:rsidR="002728DE" w:rsidRDefault="002728DE" w:rsidP="00C07AFA">
            <w:pPr>
              <w:rPr>
                <w:iCs/>
                <w:color w:val="232323"/>
                <w:sz w:val="24"/>
                <w:szCs w:val="24"/>
              </w:rPr>
            </w:pPr>
            <w:r w:rsidRPr="009F5677">
              <w:rPr>
                <w:iCs/>
                <w:color w:val="232323"/>
                <w:sz w:val="24"/>
                <w:szCs w:val="24"/>
              </w:rPr>
              <w:t>Protože z tohoto důvodu nemá smysl volit země anglofonního areálu, u nichž by studium angličtiny odpovídalo spíše bohemistice v naší zemi, zvolili jsme nejvýše postavenou evropskou vysokou školu s magisterským programem anglické filologie, Ludwig-Maximilians-Universität München, a její program English Studies s udělovaným titulem Master of Arts.</w:t>
            </w:r>
          </w:p>
          <w:p w14:paraId="0AB197F0" w14:textId="77777777" w:rsidR="002728DE" w:rsidRPr="009F5677" w:rsidRDefault="002728DE" w:rsidP="00C07AFA">
            <w:pPr>
              <w:rPr>
                <w:iCs/>
                <w:color w:val="232323"/>
                <w:sz w:val="24"/>
                <w:szCs w:val="24"/>
              </w:rPr>
            </w:pPr>
          </w:p>
          <w:p w14:paraId="5A1E891C" w14:textId="77777777" w:rsidR="002728DE" w:rsidRDefault="002728DE" w:rsidP="00C07AFA">
            <w:pPr>
              <w:rPr>
                <w:iCs/>
                <w:color w:val="232323"/>
                <w:sz w:val="24"/>
                <w:szCs w:val="24"/>
              </w:rPr>
            </w:pPr>
            <w:r w:rsidRPr="009F5677">
              <w:rPr>
                <w:iCs/>
                <w:color w:val="232323"/>
                <w:sz w:val="24"/>
                <w:szCs w:val="24"/>
              </w:rPr>
              <w:t>V obou případech se jedná o čtyřsemestrální program vyučovaný v anglickém jazyce (byť náš program je legislativně vyučován v češtině a německý program vyžaduje alespoň minimální znalost němčiny pro administrativní úkony). Oba programy vyžadující získání 120 kreditů v systému ECTS.</w:t>
            </w:r>
          </w:p>
          <w:p w14:paraId="607ED67B" w14:textId="77777777" w:rsidR="002728DE" w:rsidRPr="009F5677" w:rsidRDefault="002728DE" w:rsidP="00C07AFA">
            <w:pPr>
              <w:rPr>
                <w:iCs/>
                <w:color w:val="232323"/>
                <w:sz w:val="24"/>
                <w:szCs w:val="24"/>
              </w:rPr>
            </w:pPr>
          </w:p>
          <w:p w14:paraId="7CF70851" w14:textId="77777777" w:rsidR="002728DE" w:rsidRDefault="002728DE" w:rsidP="00C07AFA">
            <w:pPr>
              <w:rPr>
                <w:iCs/>
                <w:color w:val="232323"/>
                <w:sz w:val="24"/>
                <w:szCs w:val="24"/>
              </w:rPr>
            </w:pPr>
            <w:r w:rsidRPr="009F5677">
              <w:rPr>
                <w:iCs/>
                <w:color w:val="232323"/>
                <w:sz w:val="24"/>
                <w:szCs w:val="24"/>
              </w:rPr>
              <w:t xml:space="preserve">LMU nenabízí podobně definovaný profil, jako je požadováno v České republice, jejich popis programu se blíží spíše našemu popisu studijního plánu. Navíc se nezabývá uplatnitelností absolventů na trhu práce, což však vzhledem k velmi širokému uplatnění filologů není zásadní závadou. </w:t>
            </w:r>
          </w:p>
          <w:p w14:paraId="2C071140" w14:textId="77777777" w:rsidR="002728DE" w:rsidRPr="009F5677" w:rsidRDefault="002728DE" w:rsidP="00C07AFA">
            <w:pPr>
              <w:rPr>
                <w:iCs/>
                <w:color w:val="232323"/>
                <w:sz w:val="24"/>
                <w:szCs w:val="24"/>
              </w:rPr>
            </w:pPr>
          </w:p>
          <w:p w14:paraId="262D879D" w14:textId="77777777" w:rsidR="002728DE" w:rsidRDefault="002728DE" w:rsidP="00C07AFA">
            <w:pPr>
              <w:rPr>
                <w:iCs/>
                <w:color w:val="232323"/>
                <w:sz w:val="24"/>
                <w:szCs w:val="24"/>
              </w:rPr>
            </w:pPr>
            <w:r w:rsidRPr="009F5677">
              <w:rPr>
                <w:iCs/>
                <w:color w:val="232323"/>
                <w:sz w:val="24"/>
                <w:szCs w:val="24"/>
              </w:rPr>
              <w:t>Oba dva programy pokrývají zhruba adekvátní oblasti praktické angličtiny, lingvistiky a literatury a kultury, ovšem náš program se v souladu s legislativou platnou v České republice, resp. s členěním na studijní programy, systematicky nezabývá problematikou výuky anglického jazyka (ovšem ani německý program neumožňuje plnou pedagogickou specializaci). Naopak náš program nabízí řadu volitelných předmětů v oblasti translatologie, což je oblast, které se německý program nevěnuje.</w:t>
            </w:r>
          </w:p>
          <w:p w14:paraId="3BB850D3" w14:textId="77777777" w:rsidR="002728DE" w:rsidRPr="009F5677" w:rsidRDefault="002728DE" w:rsidP="00C07AFA">
            <w:pPr>
              <w:rPr>
                <w:iCs/>
                <w:color w:val="232323"/>
                <w:sz w:val="24"/>
                <w:szCs w:val="24"/>
              </w:rPr>
            </w:pPr>
          </w:p>
          <w:p w14:paraId="290190BC" w14:textId="77777777" w:rsidR="002728DE" w:rsidRPr="009F5677" w:rsidRDefault="002728DE" w:rsidP="00C07AFA">
            <w:pPr>
              <w:rPr>
                <w:iCs/>
                <w:color w:val="232323"/>
                <w:sz w:val="24"/>
                <w:szCs w:val="24"/>
              </w:rPr>
            </w:pPr>
            <w:r w:rsidRPr="009F5677">
              <w:rPr>
                <w:iCs/>
                <w:color w:val="232323"/>
                <w:sz w:val="24"/>
                <w:szCs w:val="24"/>
              </w:rPr>
              <w:t xml:space="preserve">Šíře zkoumaných aspektů v rámci jednotlivých </w:t>
            </w:r>
            <w:r>
              <w:rPr>
                <w:iCs/>
                <w:color w:val="232323"/>
                <w:sz w:val="24"/>
                <w:szCs w:val="24"/>
              </w:rPr>
              <w:t>oblastí</w:t>
            </w:r>
            <w:r w:rsidRPr="009F5677">
              <w:rPr>
                <w:iCs/>
                <w:color w:val="232323"/>
                <w:sz w:val="24"/>
                <w:szCs w:val="24"/>
              </w:rPr>
              <w:t xml:space="preserve"> hovoří pro LMU, nicméně to odpovídá asi desetinásobné velikosti katedry oproti Ústavu moderních jazyků a literatur na UTB, včetně odpovídajícího personálního zabezpečení (více než dvacet profesorů).</w:t>
            </w:r>
          </w:p>
          <w:p w14:paraId="3C1A4D38" w14:textId="77777777" w:rsidR="002728DE" w:rsidRPr="009F5677" w:rsidRDefault="002728DE" w:rsidP="00C07AFA">
            <w:pPr>
              <w:rPr>
                <w:iCs/>
                <w:color w:val="232323"/>
                <w:sz w:val="24"/>
                <w:szCs w:val="24"/>
              </w:rPr>
            </w:pPr>
            <w:r w:rsidRPr="009F5677">
              <w:rPr>
                <w:iCs/>
                <w:color w:val="232323"/>
                <w:sz w:val="24"/>
                <w:szCs w:val="24"/>
              </w:rPr>
              <w:t>Deklarovaná výstupní úroveň obou programů je C2.</w:t>
            </w:r>
          </w:p>
          <w:p w14:paraId="58113DC6" w14:textId="77777777" w:rsidR="002728DE" w:rsidRPr="009F5677" w:rsidRDefault="002728DE" w:rsidP="00C07AFA">
            <w:pPr>
              <w:rPr>
                <w:iCs/>
                <w:color w:val="232323"/>
                <w:sz w:val="24"/>
                <w:szCs w:val="24"/>
              </w:rPr>
            </w:pPr>
          </w:p>
          <w:p w14:paraId="287BCC5E" w14:textId="77777777" w:rsidR="002728DE" w:rsidRPr="009F5677" w:rsidRDefault="002728DE" w:rsidP="00C07AFA">
            <w:pPr>
              <w:rPr>
                <w:iCs/>
                <w:color w:val="232323"/>
                <w:sz w:val="24"/>
                <w:szCs w:val="24"/>
              </w:rPr>
            </w:pPr>
          </w:p>
        </w:tc>
      </w:tr>
    </w:tbl>
    <w:p w14:paraId="5398995C" w14:textId="74278494" w:rsidR="002728DE" w:rsidRDefault="002728DE" w:rsidP="002728DE">
      <w:pPr>
        <w:rPr>
          <w:sz w:val="24"/>
          <w:szCs w:val="24"/>
        </w:rPr>
      </w:pPr>
    </w:p>
    <w:p w14:paraId="2B162890" w14:textId="77777777" w:rsidR="001C3250" w:rsidRPr="009F5677" w:rsidRDefault="001C3250" w:rsidP="002728DE">
      <w:pPr>
        <w:rPr>
          <w:sz w:val="24"/>
          <w:szCs w:val="24"/>
        </w:rPr>
      </w:pPr>
    </w:p>
    <w:tbl>
      <w:tblPr>
        <w:tblW w:w="9042" w:type="dxa"/>
        <w:tblLook w:val="04A0" w:firstRow="1" w:lastRow="0" w:firstColumn="1" w:lastColumn="0" w:noHBand="0" w:noVBand="1"/>
      </w:tblPr>
      <w:tblGrid>
        <w:gridCol w:w="9042"/>
      </w:tblGrid>
      <w:tr w:rsidR="002728DE" w:rsidRPr="009F5677" w14:paraId="5DEB8F48" w14:textId="77777777" w:rsidTr="00C07AFA">
        <w:trPr>
          <w:trHeight w:val="376"/>
        </w:trPr>
        <w:tc>
          <w:tcPr>
            <w:tcW w:w="9042" w:type="dxa"/>
            <w:tcBorders>
              <w:top w:val="single" w:sz="4" w:space="0" w:color="000000"/>
              <w:left w:val="single" w:sz="4" w:space="0" w:color="000000"/>
              <w:bottom w:val="single" w:sz="4" w:space="0" w:color="000000"/>
              <w:right w:val="single" w:sz="4" w:space="0" w:color="000000"/>
            </w:tcBorders>
            <w:shd w:val="clear" w:color="auto" w:fill="F7CAAC"/>
          </w:tcPr>
          <w:p w14:paraId="20404D8B" w14:textId="77777777" w:rsidR="002728DE" w:rsidRPr="009F5677" w:rsidRDefault="002728DE" w:rsidP="00C07AFA">
            <w:pPr>
              <w:pStyle w:val="Bezmezer"/>
              <w:ind w:right="284"/>
              <w:jc w:val="left"/>
              <w:rPr>
                <w:rFonts w:ascii="Times New Roman" w:hAnsi="Times New Roman" w:cs="Times New Roman"/>
                <w:b/>
                <w:sz w:val="24"/>
                <w:szCs w:val="24"/>
              </w:rPr>
            </w:pPr>
            <w:r w:rsidRPr="009F5677">
              <w:rPr>
                <w:rFonts w:ascii="Times New Roman" w:hAnsi="Times New Roman" w:cs="Times New Roman"/>
                <w:b/>
                <w:color w:val="000000"/>
                <w:sz w:val="24"/>
                <w:szCs w:val="24"/>
              </w:rPr>
              <w:t>Komparace studijního plánu</w:t>
            </w:r>
          </w:p>
        </w:tc>
      </w:tr>
      <w:tr w:rsidR="002728DE" w:rsidRPr="009F5677" w14:paraId="466FCB82" w14:textId="77777777" w:rsidTr="00C07AFA">
        <w:trPr>
          <w:trHeight w:val="6140"/>
        </w:trPr>
        <w:tc>
          <w:tcPr>
            <w:tcW w:w="9042" w:type="dxa"/>
            <w:tcBorders>
              <w:top w:val="single" w:sz="4" w:space="0" w:color="000000"/>
              <w:left w:val="single" w:sz="4" w:space="0" w:color="000000"/>
              <w:bottom w:val="single" w:sz="4" w:space="0" w:color="000000"/>
              <w:right w:val="single" w:sz="4" w:space="0" w:color="000000"/>
            </w:tcBorders>
            <w:shd w:val="clear" w:color="auto" w:fill="auto"/>
          </w:tcPr>
          <w:p w14:paraId="30E4A96E" w14:textId="77777777" w:rsidR="002728DE" w:rsidRPr="009F5677" w:rsidRDefault="002728DE" w:rsidP="00C07AFA">
            <w:pPr>
              <w:pStyle w:val="Normlnweb"/>
              <w:shd w:val="clear" w:color="auto" w:fill="FFFFFF"/>
              <w:spacing w:beforeAutospacing="0" w:after="0" w:afterAutospacing="0"/>
              <w:rPr>
                <w:lang w:val="cs-CZ"/>
              </w:rPr>
            </w:pPr>
          </w:p>
          <w:p w14:paraId="4F44A67E" w14:textId="77777777" w:rsidR="002728DE" w:rsidRPr="001A3B40" w:rsidRDefault="002728DE" w:rsidP="00C07AFA">
            <w:pPr>
              <w:rPr>
                <w:sz w:val="24"/>
                <w:szCs w:val="24"/>
              </w:rPr>
            </w:pPr>
            <w:r w:rsidRPr="001A3B40">
              <w:rPr>
                <w:sz w:val="24"/>
                <w:szCs w:val="24"/>
              </w:rPr>
              <w:t xml:space="preserve">Studijní plán navrhovaného studijního programu Anglická filologie je sestaven tak, aby naplňoval všechny požadavky stanovené </w:t>
            </w:r>
            <w:r w:rsidRPr="001A3B40">
              <w:rPr>
                <w:iCs/>
                <w:color w:val="232323"/>
                <w:sz w:val="24"/>
                <w:szCs w:val="24"/>
              </w:rPr>
              <w:t xml:space="preserve">v Národním kvalifikačním rámci terciárního vzdělávání pro magisterské studijní programy v oblasti filologie. </w:t>
            </w:r>
            <w:r w:rsidRPr="001A3B40">
              <w:rPr>
                <w:sz w:val="24"/>
                <w:szCs w:val="24"/>
              </w:rPr>
              <w:t>Studijní plán se skládá z povinných a povinně volitelných předmětů. Povinné předměty se dělí na základní teoretické předměty, předměty profilujícího základu a ostatní.</w:t>
            </w:r>
          </w:p>
          <w:p w14:paraId="17B41F32" w14:textId="77777777" w:rsidR="002728DE" w:rsidRDefault="002728DE" w:rsidP="00C07AFA">
            <w:pPr>
              <w:pStyle w:val="Normlnweb"/>
              <w:shd w:val="clear" w:color="auto" w:fill="FFFFFF"/>
              <w:spacing w:beforeAutospacing="0" w:after="0" w:afterAutospacing="0"/>
              <w:rPr>
                <w:lang w:val="cs-CZ"/>
              </w:rPr>
            </w:pPr>
          </w:p>
          <w:p w14:paraId="741D7875" w14:textId="77777777" w:rsidR="002728DE" w:rsidRPr="001A3B40" w:rsidRDefault="002728DE" w:rsidP="00C07AFA">
            <w:pPr>
              <w:pStyle w:val="Normlnweb"/>
              <w:shd w:val="clear" w:color="auto" w:fill="FFFFFF"/>
              <w:spacing w:beforeAutospacing="0" w:after="0" w:afterAutospacing="0"/>
              <w:rPr>
                <w:lang w:val="cs-CZ"/>
              </w:rPr>
            </w:pPr>
            <w:r w:rsidRPr="001A3B40">
              <w:rPr>
                <w:lang w:val="cs-CZ"/>
              </w:rPr>
              <w:t>Student si zapisuje předměty v pořadí dle tabulky B-IIa. V prvním semestru studia (1/ZS) si student zapisuje pouze povinné předměty, které společně vytvářejí teoretický a metodologický rámec pro další studium. Ve druhém (1/LS) a třetím (2/ZS) semestru si student vedle povinných předmětů z nabídky ústavu vybírá a zapisuje celkem sedm povinně volitelných předmětů skupiny 1, tzn. filologických předmětů, v libovolné skladbě. Tímto způsobem se může student profilovat dle svého plánovaného uplatnění v budoucnu buď jako univerzalista, nebo se specializovat, např. na překladatelské předměty, nebo na lingvistické či literární předměty jako přípravu na doktorské studium. Ve čtvrtém semestru (2/LS) vypracovává student diplomovou práci, tj. zapisuje si předmět Teze diplomové práce, a vybírá dva povinně volitelné předměty skupiny 2, které mají za cíl posílit a rozšířit možnosti uplatnění absolventa v praxi.</w:t>
            </w:r>
          </w:p>
          <w:p w14:paraId="29A322A8" w14:textId="77777777" w:rsidR="002728DE" w:rsidRPr="001A3B40" w:rsidRDefault="002728DE" w:rsidP="00C07AFA">
            <w:pPr>
              <w:pStyle w:val="Normlnweb"/>
              <w:shd w:val="clear" w:color="auto" w:fill="FFFFFF"/>
              <w:spacing w:beforeAutospacing="0" w:after="0" w:afterAutospacing="0"/>
              <w:rPr>
                <w:lang w:val="cs-CZ"/>
              </w:rPr>
            </w:pPr>
          </w:p>
          <w:p w14:paraId="72754E23" w14:textId="77777777" w:rsidR="002728DE" w:rsidRPr="001A3B40" w:rsidRDefault="002728DE" w:rsidP="00C07AFA">
            <w:pPr>
              <w:pStyle w:val="Normlnweb"/>
              <w:shd w:val="clear" w:color="auto" w:fill="FFFFFF"/>
              <w:spacing w:beforeAutospacing="0" w:after="0" w:afterAutospacing="0"/>
              <w:rPr>
                <w:lang w:val="cs-CZ"/>
              </w:rPr>
            </w:pPr>
            <w:r w:rsidRPr="00F44903">
              <w:rPr>
                <w:lang w:val="pl-PL"/>
              </w:rPr>
              <w:t>Na LMU je studium rozčleněno do soustavy modulů, které si studenti zapisují dle své specializace. První tři semestry si zapisují základní (společný) modul rozvíjející jazykové a kulturní dovednosti a dle svého uvážení vždy základní a profilující modul zaměřený na lingvistiku, literaturu, nebo výuku jazyků. Ve čtvrtém semestru si studenti volí profilující modul zaměřený na vypracování a obhajobu diplomové práce.</w:t>
            </w:r>
          </w:p>
          <w:p w14:paraId="19437D05" w14:textId="77777777" w:rsidR="002728DE" w:rsidRPr="001A3B40" w:rsidRDefault="002728DE" w:rsidP="00C07AFA">
            <w:pPr>
              <w:rPr>
                <w:sz w:val="24"/>
                <w:szCs w:val="24"/>
              </w:rPr>
            </w:pPr>
          </w:p>
          <w:p w14:paraId="4D1FD64C" w14:textId="77777777" w:rsidR="002728DE" w:rsidRPr="001A3B40" w:rsidRDefault="002728DE" w:rsidP="00C07AFA">
            <w:pPr>
              <w:rPr>
                <w:sz w:val="24"/>
                <w:szCs w:val="24"/>
              </w:rPr>
            </w:pPr>
            <w:r w:rsidRPr="001A3B40">
              <w:rPr>
                <w:sz w:val="24"/>
                <w:szCs w:val="24"/>
              </w:rPr>
              <w:t>Zatímco na LMU je studium přísně modulární, toto uspořádání v našem případě není možné, protože je nezbytné, aby studijní plán pokryl všechny znalosti a dovednosti požadované Národním kvalifikačním rámcem terciárního vzdělávání. Navíc program na LMU umožňuje již na magisterské úrovni specializaci na lingvistiku nebo literaturu v rozsahu, který je v českém prostředí obvyklý až v doktorských studijních programech. Náš program specializaci umožňuje v sedmi povinně volitelných předmětech skupiny 1 také, ale na rozdíl od LMU ji nevynucuje.</w:t>
            </w:r>
          </w:p>
          <w:p w14:paraId="596D0543" w14:textId="77777777" w:rsidR="002728DE" w:rsidRPr="009F5677" w:rsidRDefault="002728DE" w:rsidP="00C07AFA">
            <w:pPr>
              <w:pStyle w:val="Normlnweb"/>
              <w:shd w:val="clear" w:color="auto" w:fill="FFFFFF"/>
              <w:spacing w:beforeAutospacing="0" w:after="0" w:afterAutospacing="0"/>
              <w:rPr>
                <w:lang w:val="cs-CZ"/>
              </w:rPr>
            </w:pPr>
          </w:p>
        </w:tc>
      </w:tr>
    </w:tbl>
    <w:p w14:paraId="49DF10D8" w14:textId="77777777" w:rsidR="002728DE" w:rsidRPr="009F5677" w:rsidRDefault="002728DE" w:rsidP="002728DE">
      <w:pPr>
        <w:rPr>
          <w:sz w:val="24"/>
          <w:szCs w:val="24"/>
        </w:rPr>
      </w:pPr>
    </w:p>
    <w:p w14:paraId="0D960769" w14:textId="77777777" w:rsidR="002728DE" w:rsidRPr="009F5677" w:rsidRDefault="002728DE" w:rsidP="002728DE">
      <w:pPr>
        <w:rPr>
          <w:sz w:val="24"/>
          <w:szCs w:val="24"/>
        </w:rPr>
      </w:pPr>
    </w:p>
    <w:p w14:paraId="4FA711EC" w14:textId="77777777" w:rsidR="002728DE" w:rsidRDefault="002728DE" w:rsidP="002728DE"/>
    <w:p w14:paraId="5E40A75E" w14:textId="77777777" w:rsidR="00232645" w:rsidRDefault="00232645" w:rsidP="004A4D2C"/>
    <w:sectPr w:rsidR="002326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A798E" w14:textId="77777777" w:rsidR="0097123F" w:rsidRDefault="0097123F" w:rsidP="001610E4">
      <w:r>
        <w:separator/>
      </w:r>
    </w:p>
  </w:endnote>
  <w:endnote w:type="continuationSeparator" w:id="0">
    <w:p w14:paraId="1855F69A" w14:textId="77777777" w:rsidR="0097123F" w:rsidRDefault="0097123F" w:rsidP="0016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oto Serif CJK SC">
    <w:altName w:val="Times New Roman"/>
    <w:panose1 w:val="00000000000000000000"/>
    <w:charset w:val="00"/>
    <w:family w:val="roman"/>
    <w:notTrueType/>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396656"/>
      <w:docPartObj>
        <w:docPartGallery w:val="Page Numbers (Bottom of Page)"/>
        <w:docPartUnique/>
      </w:docPartObj>
    </w:sdtPr>
    <w:sdtEndPr/>
    <w:sdtContent>
      <w:p w14:paraId="6FAD218C" w14:textId="77777777" w:rsidR="00016FF8" w:rsidRDefault="00016FF8" w:rsidP="007D63F5">
        <w:pPr>
          <w:pStyle w:val="Zpat"/>
        </w:pPr>
      </w:p>
      <w:p w14:paraId="76FB84A1" w14:textId="402B679A" w:rsidR="00016FF8" w:rsidRPr="007D63F5" w:rsidRDefault="00016FF8" w:rsidP="007D63F5">
        <w:pPr>
          <w:pStyle w:val="Zpat"/>
          <w:rPr>
            <w:i/>
          </w:rPr>
        </w:pPr>
        <w:r>
          <w:rPr>
            <w:i/>
          </w:rPr>
          <w:t>Verze pro zasedání RVH 19</w:t>
        </w:r>
        <w:r w:rsidRPr="007D63F5">
          <w:rPr>
            <w:i/>
          </w:rPr>
          <w:t xml:space="preserve">. </w:t>
        </w:r>
        <w:r>
          <w:rPr>
            <w:i/>
          </w:rPr>
          <w:t>6</w:t>
        </w:r>
        <w:r w:rsidRPr="007D63F5">
          <w:rPr>
            <w:i/>
          </w:rPr>
          <w:t xml:space="preserve">. 2023  </w:t>
        </w:r>
      </w:p>
      <w:p w14:paraId="65A4C6DA" w14:textId="04A8CDBC" w:rsidR="00016FF8" w:rsidRDefault="00016FF8">
        <w:pPr>
          <w:pStyle w:val="Zpat"/>
          <w:jc w:val="center"/>
        </w:pPr>
        <w:r>
          <w:fldChar w:fldCharType="begin"/>
        </w:r>
        <w:r>
          <w:instrText>PAGE   \* MERGEFORMAT</w:instrText>
        </w:r>
        <w:r>
          <w:fldChar w:fldCharType="separate"/>
        </w:r>
        <w:r w:rsidR="0097123F">
          <w:rPr>
            <w:noProof/>
          </w:rPr>
          <w:t>1</w:t>
        </w:r>
        <w:r>
          <w:fldChar w:fldCharType="end"/>
        </w:r>
      </w:p>
    </w:sdtContent>
  </w:sdt>
  <w:p w14:paraId="7D6D89CF" w14:textId="77777777" w:rsidR="00016FF8" w:rsidRDefault="00016F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85381" w14:textId="77777777" w:rsidR="0097123F" w:rsidRDefault="0097123F" w:rsidP="001610E4">
      <w:r>
        <w:separator/>
      </w:r>
    </w:p>
  </w:footnote>
  <w:footnote w:type="continuationSeparator" w:id="0">
    <w:p w14:paraId="5763E0F0" w14:textId="77777777" w:rsidR="0097123F" w:rsidRDefault="0097123F" w:rsidP="001610E4">
      <w:r>
        <w:continuationSeparator/>
      </w:r>
    </w:p>
  </w:footnote>
  <w:footnote w:id="1">
    <w:p w14:paraId="01E50EE4"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 w:history="1">
        <w:r w:rsidRPr="00405144">
          <w:rPr>
            <w:rStyle w:val="Hypertextovodkaz"/>
            <w:rFonts w:ascii="Times New Roman" w:hAnsi="Times New Roman" w:cs="Times New Roman"/>
            <w:sz w:val="16"/>
            <w:szCs w:val="16"/>
          </w:rPr>
          <w:t>https://www.utb.cz/univerzita/uredni-deska/vnitrni-normy-a-predpisy/vnitrni-predpisy/</w:t>
        </w:r>
      </w:hyperlink>
      <w:r w:rsidRPr="00405144">
        <w:rPr>
          <w:rFonts w:ascii="Times New Roman" w:hAnsi="Times New Roman" w:cs="Times New Roman"/>
          <w:sz w:val="16"/>
          <w:szCs w:val="16"/>
        </w:rPr>
        <w:t xml:space="preserve"> </w:t>
      </w:r>
    </w:p>
  </w:footnote>
  <w:footnote w:id="2">
    <w:p w14:paraId="4B78F9A0" w14:textId="50737411"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 w:history="1">
        <w:r w:rsidR="00D519D1" w:rsidRPr="00D519D1">
          <w:rPr>
            <w:rStyle w:val="Hypertextovodkaz"/>
            <w:rFonts w:ascii="Times New Roman" w:hAnsi="Times New Roman" w:cs="Times New Roman"/>
            <w:sz w:val="16"/>
            <w:szCs w:val="16"/>
          </w:rPr>
          <w:t>https://www.utb.cz/mdocs-posts/smernice-rektora-c-9-2023/</w:t>
        </w:r>
      </w:hyperlink>
      <w:r w:rsidRPr="00405144">
        <w:rPr>
          <w:rFonts w:ascii="Times New Roman" w:hAnsi="Times New Roman" w:cs="Times New Roman"/>
          <w:sz w:val="16"/>
          <w:szCs w:val="16"/>
        </w:rPr>
        <w:t xml:space="preserve"> </w:t>
      </w:r>
    </w:p>
  </w:footnote>
  <w:footnote w:id="3">
    <w:p w14:paraId="7B0D3CD3"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3" w:history="1">
        <w:r w:rsidRPr="00405144">
          <w:rPr>
            <w:rStyle w:val="Hypertextovodkaz"/>
            <w:rFonts w:ascii="Times New Roman" w:hAnsi="Times New Roman" w:cs="Times New Roman"/>
            <w:sz w:val="16"/>
            <w:szCs w:val="16"/>
          </w:rPr>
          <w:t>https://www.utb.cz/univerzita/uredni-deska/vnitrni-normy-a-predpisy/vnitrni-predpisy/</w:t>
        </w:r>
      </w:hyperlink>
      <w:r w:rsidRPr="00405144">
        <w:rPr>
          <w:rFonts w:ascii="Times New Roman" w:hAnsi="Times New Roman" w:cs="Times New Roman"/>
          <w:sz w:val="16"/>
          <w:szCs w:val="16"/>
        </w:rPr>
        <w:t xml:space="preserve"> </w:t>
      </w:r>
    </w:p>
  </w:footnote>
  <w:footnote w:id="4">
    <w:p w14:paraId="45E3695B"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4" w:history="1">
        <w:r w:rsidRPr="00405144">
          <w:rPr>
            <w:rStyle w:val="Hypertextovodkaz"/>
            <w:rFonts w:ascii="Times New Roman" w:hAnsi="Times New Roman" w:cs="Times New Roman"/>
            <w:sz w:val="16"/>
            <w:szCs w:val="16"/>
          </w:rPr>
          <w:t>https://www.utb.cz/mdocs-posts/sr_13_2017/</w:t>
        </w:r>
      </w:hyperlink>
      <w:r w:rsidRPr="00405144">
        <w:rPr>
          <w:rFonts w:ascii="Times New Roman" w:hAnsi="Times New Roman" w:cs="Times New Roman"/>
          <w:sz w:val="16"/>
          <w:szCs w:val="16"/>
        </w:rPr>
        <w:t xml:space="preserve"> </w:t>
      </w:r>
    </w:p>
  </w:footnote>
  <w:footnote w:id="5">
    <w:p w14:paraId="414A7BED" w14:textId="5E929C2E" w:rsidR="005D58D3" w:rsidRPr="00C9509E" w:rsidRDefault="005D58D3">
      <w:pPr>
        <w:pStyle w:val="Textpoznpodarou"/>
        <w:rPr>
          <w:rFonts w:ascii="Times New Roman" w:hAnsi="Times New Roman" w:cs="Times New Roman"/>
          <w:sz w:val="16"/>
          <w:szCs w:val="16"/>
        </w:rPr>
      </w:pPr>
      <w:r w:rsidRPr="00C9509E">
        <w:rPr>
          <w:rStyle w:val="Znakapoznpodarou"/>
          <w:rFonts w:ascii="Times New Roman" w:hAnsi="Times New Roman" w:cs="Times New Roman"/>
          <w:sz w:val="16"/>
          <w:szCs w:val="16"/>
        </w:rPr>
        <w:footnoteRef/>
      </w:r>
      <w:r w:rsidRPr="00C9509E">
        <w:rPr>
          <w:rFonts w:ascii="Times New Roman" w:hAnsi="Times New Roman" w:cs="Times New Roman"/>
          <w:sz w:val="16"/>
          <w:szCs w:val="16"/>
        </w:rPr>
        <w:t xml:space="preserve"> Dostupné z https://www.utb.cz/mdocs-posts/smernice-rektora-c-13-2022/.</w:t>
      </w:r>
    </w:p>
  </w:footnote>
  <w:footnote w:id="6">
    <w:p w14:paraId="404DA7E4"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Oba dostupné z: </w:t>
      </w:r>
      <w:hyperlink r:id="rId5" w:history="1">
        <w:r w:rsidRPr="00405144">
          <w:rPr>
            <w:rStyle w:val="Hypertextovodkaz"/>
            <w:rFonts w:ascii="Times New Roman" w:hAnsi="Times New Roman" w:cs="Times New Roman"/>
            <w:sz w:val="16"/>
            <w:szCs w:val="16"/>
          </w:rPr>
          <w:t>https://www.utb.cz/univerzita/uredni-deska/vnitrni-normy-a-predpisy/vnitrni-predpisy/</w:t>
        </w:r>
      </w:hyperlink>
    </w:p>
  </w:footnote>
  <w:footnote w:id="7">
    <w:p w14:paraId="7E2EBBE1"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6" w:history="1">
        <w:r w:rsidRPr="00405144">
          <w:rPr>
            <w:rStyle w:val="Hypertextovodkaz"/>
            <w:rFonts w:ascii="Times New Roman" w:hAnsi="Times New Roman" w:cs="Times New Roman"/>
            <w:sz w:val="16"/>
            <w:szCs w:val="16"/>
          </w:rPr>
          <w:t>https://www.utb.cz/univerzita/uredni-deska/vnitrni-normy-a-predpisy/smernice-rektora/</w:t>
        </w:r>
      </w:hyperlink>
      <w:r w:rsidRPr="00405144">
        <w:rPr>
          <w:rFonts w:ascii="Times New Roman" w:hAnsi="Times New Roman" w:cs="Times New Roman"/>
          <w:sz w:val="16"/>
          <w:szCs w:val="16"/>
        </w:rPr>
        <w:t xml:space="preserve"> </w:t>
      </w:r>
    </w:p>
  </w:footnote>
  <w:footnote w:id="8">
    <w:p w14:paraId="61EA8FB6"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7" w:history="1">
        <w:r w:rsidRPr="00405144">
          <w:rPr>
            <w:rStyle w:val="Hypertextovodkaz"/>
            <w:rFonts w:ascii="Times New Roman" w:hAnsi="Times New Roman" w:cs="Times New Roman"/>
            <w:sz w:val="16"/>
            <w:szCs w:val="16"/>
          </w:rPr>
          <w:t>https://fhs.utb.cz/o-fakulte/uredni-deska/vnitrni-normy-a-predpisy/vnitrni-normy-fhs/rozhodnuti-dekanky/</w:t>
        </w:r>
      </w:hyperlink>
      <w:r w:rsidRPr="00405144">
        <w:rPr>
          <w:rFonts w:ascii="Times New Roman" w:hAnsi="Times New Roman" w:cs="Times New Roman"/>
          <w:sz w:val="16"/>
          <w:szCs w:val="16"/>
        </w:rPr>
        <w:t xml:space="preserve"> </w:t>
      </w:r>
    </w:p>
  </w:footnote>
  <w:footnote w:id="9">
    <w:p w14:paraId="7E982563"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8" w:history="1">
        <w:r w:rsidRPr="00405144">
          <w:rPr>
            <w:rStyle w:val="Hypertextovodkaz"/>
            <w:rFonts w:ascii="Times New Roman" w:hAnsi="Times New Roman" w:cs="Times New Roman"/>
            <w:sz w:val="16"/>
            <w:szCs w:val="16"/>
            <w:shd w:val="clear" w:color="auto" w:fill="FFFFFF"/>
          </w:rPr>
          <w:t>https://www.utb.cz/univerzita/uredni-deska/ruzne/akreditacni-rizeni/</w:t>
        </w:r>
      </w:hyperlink>
    </w:p>
  </w:footnote>
  <w:footnote w:id="10">
    <w:p w14:paraId="2DDF32DD" w14:textId="55692DBE"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9" w:history="1">
        <w:r w:rsidRPr="00405144">
          <w:rPr>
            <w:rStyle w:val="Hypertextovodkaz"/>
            <w:rFonts w:ascii="Times New Roman" w:hAnsi="Times New Roman" w:cs="Times New Roman"/>
            <w:sz w:val="16"/>
            <w:szCs w:val="16"/>
          </w:rPr>
          <w:t>https://www.utb.cz/mdocs-posts/zprava-o-vnitrnim-hodnoceni-kvality-vzdelavaci-tvurci-a-s-nimi-souvisejicich-cinnosti-utb-ve-zline-2021-2025/</w:t>
        </w:r>
      </w:hyperlink>
      <w:r w:rsidR="00EF2186">
        <w:rPr>
          <w:rStyle w:val="Hypertextovodkaz"/>
          <w:rFonts w:ascii="Times New Roman" w:hAnsi="Times New Roman" w:cs="Times New Roman"/>
          <w:sz w:val="16"/>
          <w:szCs w:val="16"/>
        </w:rPr>
        <w:t xml:space="preserve"> a </w:t>
      </w:r>
      <w:r w:rsidR="00EF2186" w:rsidRPr="00EF2186">
        <w:rPr>
          <w:rStyle w:val="Hypertextovodkaz"/>
          <w:rFonts w:ascii="Times New Roman" w:hAnsi="Times New Roman" w:cs="Times New Roman"/>
          <w:sz w:val="16"/>
          <w:szCs w:val="16"/>
        </w:rPr>
        <w:t>https://www.utb.cz/mdocs-posts/dodatek-zpravy-o-vnitrnim-hodnoceni-za-rok-2022/</w:t>
      </w:r>
      <w:r w:rsidR="00EF2186">
        <w:rPr>
          <w:rStyle w:val="Hypertextovodkaz"/>
          <w:rFonts w:ascii="Times New Roman" w:hAnsi="Times New Roman" w:cs="Times New Roman"/>
          <w:sz w:val="16"/>
          <w:szCs w:val="16"/>
        </w:rPr>
        <w:t>.</w:t>
      </w:r>
    </w:p>
  </w:footnote>
  <w:footnote w:id="11">
    <w:p w14:paraId="66AF1157"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0" w:history="1">
        <w:r w:rsidRPr="00405144">
          <w:rPr>
            <w:rStyle w:val="Hypertextovodkaz"/>
            <w:rFonts w:ascii="Times New Roman" w:hAnsi="Times New Roman" w:cs="Times New Roman"/>
            <w:sz w:val="16"/>
            <w:szCs w:val="16"/>
          </w:rPr>
          <w:t>https://www.utb.cz/mdocs-posts/smernice-rektora-c-10-2021/</w:t>
        </w:r>
      </w:hyperlink>
      <w:r w:rsidRPr="00405144">
        <w:rPr>
          <w:rFonts w:ascii="Times New Roman" w:hAnsi="Times New Roman" w:cs="Times New Roman"/>
          <w:sz w:val="16"/>
          <w:szCs w:val="16"/>
        </w:rPr>
        <w:t xml:space="preserve"> </w:t>
      </w:r>
    </w:p>
  </w:footnote>
  <w:footnote w:id="12">
    <w:p w14:paraId="65391444"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1" w:history="1">
        <w:r w:rsidRPr="00405144">
          <w:rPr>
            <w:rStyle w:val="Hypertextovodkaz"/>
            <w:rFonts w:ascii="Times New Roman" w:hAnsi="Times New Roman" w:cs="Times New Roman"/>
            <w:sz w:val="16"/>
            <w:szCs w:val="16"/>
          </w:rPr>
          <w:t>https://stag.utb.cz/portal/</w:t>
        </w:r>
      </w:hyperlink>
      <w:r w:rsidRPr="00405144">
        <w:rPr>
          <w:rFonts w:ascii="Times New Roman" w:hAnsi="Times New Roman" w:cs="Times New Roman"/>
          <w:sz w:val="16"/>
          <w:szCs w:val="16"/>
        </w:rPr>
        <w:t xml:space="preserve"> </w:t>
      </w:r>
    </w:p>
  </w:footnote>
  <w:footnote w:id="13">
    <w:p w14:paraId="59CB507D"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2" w:history="1">
        <w:r w:rsidRPr="00405144">
          <w:rPr>
            <w:rStyle w:val="Hypertextovodkaz"/>
            <w:rFonts w:ascii="Times New Roman" w:hAnsi="Times New Roman" w:cs="Times New Roman"/>
            <w:sz w:val="16"/>
            <w:szCs w:val="16"/>
          </w:rPr>
          <w:t>https://www.utb.cz/univerzita/uredni-deska/vnitrni-normy-a-predpisy/vnitrni-predpisy/</w:t>
        </w:r>
      </w:hyperlink>
      <w:r w:rsidRPr="00405144">
        <w:rPr>
          <w:rFonts w:ascii="Times New Roman" w:hAnsi="Times New Roman" w:cs="Times New Roman"/>
          <w:sz w:val="16"/>
          <w:szCs w:val="16"/>
        </w:rPr>
        <w:t xml:space="preserve"> </w:t>
      </w:r>
    </w:p>
  </w:footnote>
  <w:footnote w:id="14">
    <w:p w14:paraId="67DBB8CE"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3" w:history="1">
        <w:r w:rsidRPr="00405144">
          <w:rPr>
            <w:rStyle w:val="Hypertextovodkaz"/>
            <w:rFonts w:ascii="Times New Roman" w:hAnsi="Times New Roman" w:cs="Times New Roman"/>
            <w:sz w:val="16"/>
            <w:szCs w:val="16"/>
          </w:rPr>
          <w:t>https://fhs.utb.cz/o-fakulte/uredni-deska/vnitrni-normy-a-predpisy/vnitrni-predpisy-utb-a-fhs/</w:t>
        </w:r>
      </w:hyperlink>
    </w:p>
  </w:footnote>
  <w:footnote w:id="15">
    <w:p w14:paraId="734D982A"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4" w:history="1">
        <w:r w:rsidRPr="00405144">
          <w:rPr>
            <w:rStyle w:val="Hypertextovodkaz"/>
            <w:rFonts w:ascii="Times New Roman" w:hAnsi="Times New Roman" w:cs="Times New Roman"/>
            <w:sz w:val="16"/>
            <w:szCs w:val="16"/>
          </w:rPr>
          <w:t>https://jobcentrum.utb.cz/</w:t>
        </w:r>
      </w:hyperlink>
    </w:p>
  </w:footnote>
  <w:footnote w:id="16">
    <w:p w14:paraId="02D38197"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5" w:history="1">
        <w:r w:rsidRPr="00405144">
          <w:rPr>
            <w:rStyle w:val="Hypertextovodkaz"/>
            <w:rFonts w:ascii="Times New Roman" w:hAnsi="Times New Roman" w:cs="Times New Roman"/>
            <w:sz w:val="16"/>
            <w:szCs w:val="16"/>
          </w:rPr>
          <w:t>https://jobcentrum.utb.cz/</w:t>
        </w:r>
      </w:hyperlink>
    </w:p>
  </w:footnote>
  <w:footnote w:id="17">
    <w:p w14:paraId="071F3AED"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6" w:history="1">
        <w:r w:rsidRPr="00405144">
          <w:rPr>
            <w:rStyle w:val="Hypertextovodkaz"/>
            <w:rFonts w:ascii="Times New Roman" w:hAnsi="Times New Roman" w:cs="Times New Roman"/>
            <w:sz w:val="16"/>
            <w:szCs w:val="16"/>
          </w:rPr>
          <w:t>https://jobcentrum.utb.cz/</w:t>
        </w:r>
      </w:hyperlink>
    </w:p>
  </w:footnote>
  <w:footnote w:id="18">
    <w:p w14:paraId="54244B00"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7" w:history="1">
        <w:r w:rsidRPr="00405144">
          <w:rPr>
            <w:rStyle w:val="Hypertextovodkaz"/>
            <w:rFonts w:ascii="Times New Roman" w:hAnsi="Times New Roman" w:cs="Times New Roman"/>
            <w:sz w:val="16"/>
            <w:szCs w:val="16"/>
          </w:rPr>
          <w:t>https://digilib.k.utb.cz</w:t>
        </w:r>
      </w:hyperlink>
      <w:r w:rsidRPr="00405144">
        <w:rPr>
          <w:rFonts w:ascii="Times New Roman" w:hAnsi="Times New Roman" w:cs="Times New Roman"/>
          <w:sz w:val="16"/>
          <w:szCs w:val="16"/>
        </w:rPr>
        <w:t xml:space="preserve"> </w:t>
      </w:r>
    </w:p>
  </w:footnote>
  <w:footnote w:id="19">
    <w:p w14:paraId="0F5E129D"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18" w:history="1">
        <w:r w:rsidRPr="00405144">
          <w:rPr>
            <w:rStyle w:val="Hypertextovodkaz"/>
            <w:rFonts w:ascii="Times New Roman" w:hAnsi="Times New Roman" w:cs="Times New Roman"/>
            <w:sz w:val="16"/>
            <w:szCs w:val="16"/>
          </w:rPr>
          <w:t>https://publikace.k.utb.cz</w:t>
        </w:r>
      </w:hyperlink>
      <w:r w:rsidRPr="00405144">
        <w:rPr>
          <w:rFonts w:ascii="Times New Roman" w:hAnsi="Times New Roman" w:cs="Times New Roman"/>
          <w:sz w:val="16"/>
          <w:szCs w:val="16"/>
        </w:rPr>
        <w:t xml:space="preserve"> </w:t>
      </w:r>
    </w:p>
  </w:footnote>
  <w:footnote w:id="20">
    <w:p w14:paraId="26FCD080"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Seznam všech databází, které má UTB ve Zlíně je dostupný z: </w:t>
      </w:r>
      <w:hyperlink r:id="rId19" w:history="1">
        <w:r w:rsidRPr="00405144">
          <w:rPr>
            <w:rStyle w:val="Hypertextovodkaz"/>
            <w:rFonts w:ascii="Times New Roman" w:hAnsi="Times New Roman" w:cs="Times New Roman"/>
            <w:sz w:val="16"/>
            <w:szCs w:val="16"/>
          </w:rPr>
          <w:t>http://portal.k.utb.cz/databases/alphabetical</w:t>
        </w:r>
      </w:hyperlink>
      <w:r w:rsidRPr="00405144">
        <w:rPr>
          <w:rFonts w:ascii="Times New Roman" w:hAnsi="Times New Roman" w:cs="Times New Roman"/>
          <w:sz w:val="16"/>
          <w:szCs w:val="16"/>
        </w:rPr>
        <w:t xml:space="preserve"> </w:t>
      </w:r>
    </w:p>
  </w:footnote>
  <w:footnote w:id="21">
    <w:p w14:paraId="4BD79292" w14:textId="281B1E4A" w:rsidR="00016FF8" w:rsidRPr="00405144" w:rsidRDefault="00016FF8" w:rsidP="00232645">
      <w:pPr>
        <w:pStyle w:val="Textpoznpodarou"/>
        <w:rPr>
          <w:rFonts w:ascii="Times New Roman" w:hAnsi="Times New Roman" w:cs="Times New Roman"/>
          <w:sz w:val="16"/>
          <w:szCs w:val="16"/>
        </w:rPr>
      </w:pPr>
      <w:r w:rsidRPr="00C9509E">
        <w:rPr>
          <w:rStyle w:val="Znakapoznpodarou"/>
          <w:rFonts w:ascii="Times New Roman" w:hAnsi="Times New Roman" w:cs="Times New Roman"/>
          <w:sz w:val="16"/>
          <w:szCs w:val="16"/>
        </w:rPr>
        <w:footnoteRef/>
      </w:r>
      <w:r w:rsidR="00F57FA1">
        <w:rPr>
          <w:rStyle w:val="Siln"/>
          <w:rFonts w:ascii="Times New Roman" w:hAnsi="Times New Roman" w:cs="Times New Roman"/>
          <w:sz w:val="16"/>
          <w:szCs w:val="16"/>
        </w:rPr>
        <w:t xml:space="preserve"> </w:t>
      </w:r>
      <w:r w:rsidRPr="00C9509E">
        <w:rPr>
          <w:rStyle w:val="Siln"/>
          <w:rFonts w:ascii="Times New Roman" w:hAnsi="Times New Roman" w:cs="Times New Roman"/>
          <w:b w:val="0"/>
          <w:sz w:val="16"/>
          <w:szCs w:val="16"/>
        </w:rPr>
        <w:t>Dostupné z:</w:t>
      </w:r>
      <w:r w:rsidRPr="00405144">
        <w:rPr>
          <w:rStyle w:val="Siln"/>
          <w:rFonts w:ascii="Times New Roman" w:hAnsi="Times New Roman" w:cs="Times New Roman"/>
          <w:sz w:val="16"/>
          <w:szCs w:val="16"/>
        </w:rPr>
        <w:t xml:space="preserve"> </w:t>
      </w:r>
      <w:hyperlink r:id="rId20" w:history="1">
        <w:r w:rsidR="00F57FA1" w:rsidRPr="00F57FA1">
          <w:rPr>
            <w:rStyle w:val="Hypertextovodkaz"/>
            <w:rFonts w:ascii="Times New Roman" w:hAnsi="Times New Roman" w:cs="Times New Roman"/>
            <w:sz w:val="16"/>
            <w:szCs w:val="16"/>
          </w:rPr>
          <w:t>https://www.utb.cz/mdocs-posts/smernice-rektora-c-16-2021/</w:t>
        </w:r>
      </w:hyperlink>
    </w:p>
  </w:footnote>
  <w:footnote w:id="22">
    <w:p w14:paraId="281EBD3D"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1" w:history="1">
        <w:r w:rsidRPr="00405144">
          <w:rPr>
            <w:rStyle w:val="Hypertextovodkaz"/>
            <w:rFonts w:ascii="Times New Roman" w:hAnsi="Times New Roman" w:cs="Times New Roman"/>
            <w:sz w:val="16"/>
            <w:szCs w:val="16"/>
          </w:rPr>
          <w:t>https://www.utb.cz/univerzita/uredni-deska/vnitrni-normy-a-predpisy/vnitrni-predpisy/</w:t>
        </w:r>
      </w:hyperlink>
    </w:p>
  </w:footnote>
  <w:footnote w:id="23">
    <w:p w14:paraId="3E4E8A9A"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2" w:history="1">
        <w:r w:rsidRPr="00405144">
          <w:rPr>
            <w:rStyle w:val="Hypertextovodkaz"/>
            <w:rFonts w:ascii="Times New Roman" w:hAnsi="Times New Roman" w:cs="Times New Roman"/>
            <w:sz w:val="16"/>
            <w:szCs w:val="16"/>
          </w:rPr>
          <w:t>https://www.utb.cz/univerzita/o-univerzite/struktura/poradni-sbory/eticka-komise/</w:t>
        </w:r>
      </w:hyperlink>
    </w:p>
  </w:footnote>
  <w:footnote w:id="24">
    <w:p w14:paraId="66280DAF"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3" w:history="1">
        <w:r w:rsidRPr="00405144">
          <w:rPr>
            <w:rStyle w:val="Hypertextovodkaz"/>
            <w:rFonts w:ascii="Times New Roman" w:hAnsi="Times New Roman" w:cs="Times New Roman"/>
            <w:sz w:val="16"/>
            <w:szCs w:val="16"/>
          </w:rPr>
          <w:t>https://www.utb.cz/univerzita/uredni-deska/vnitrni-normy-a-predpisy/vnitrni-predpisy/</w:t>
        </w:r>
      </w:hyperlink>
      <w:r w:rsidRPr="00405144">
        <w:rPr>
          <w:rFonts w:ascii="Times New Roman" w:hAnsi="Times New Roman" w:cs="Times New Roman"/>
          <w:sz w:val="16"/>
          <w:szCs w:val="16"/>
        </w:rPr>
        <w:t xml:space="preserve"> </w:t>
      </w:r>
    </w:p>
  </w:footnote>
  <w:footnote w:id="25">
    <w:p w14:paraId="29A1E750"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4" w:history="1">
        <w:r w:rsidRPr="00405144">
          <w:rPr>
            <w:rStyle w:val="Hypertextovodkaz"/>
            <w:rFonts w:ascii="Times New Roman" w:hAnsi="Times New Roman" w:cs="Times New Roman"/>
            <w:sz w:val="16"/>
            <w:szCs w:val="16"/>
          </w:rPr>
          <w:t>https://www.utb.cz/univerzita/uredni-deska/vnitrni-normy-a-predpisy/vnitrni-predpisy/</w:t>
        </w:r>
      </w:hyperlink>
    </w:p>
  </w:footnote>
  <w:footnote w:id="26">
    <w:p w14:paraId="4333C1C0"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5" w:history="1">
        <w:r w:rsidRPr="00405144">
          <w:rPr>
            <w:rStyle w:val="Hypertextovodkaz"/>
            <w:rFonts w:ascii="Times New Roman" w:hAnsi="Times New Roman" w:cs="Times New Roman"/>
            <w:sz w:val="16"/>
            <w:szCs w:val="16"/>
          </w:rPr>
          <w:t>https://moodle.utb.cz</w:t>
        </w:r>
      </w:hyperlink>
      <w:r w:rsidRPr="00405144">
        <w:rPr>
          <w:rFonts w:ascii="Times New Roman" w:hAnsi="Times New Roman" w:cs="Times New Roman"/>
          <w:sz w:val="16"/>
          <w:szCs w:val="16"/>
        </w:rPr>
        <w:t xml:space="preserve"> </w:t>
      </w:r>
    </w:p>
  </w:footnote>
  <w:footnote w:id="27">
    <w:p w14:paraId="339CCCD9"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6" w:history="1">
        <w:r w:rsidRPr="00405144">
          <w:rPr>
            <w:rStyle w:val="Hypertextovodkaz"/>
            <w:rFonts w:ascii="Times New Roman" w:hAnsi="Times New Roman" w:cs="Times New Roman"/>
            <w:sz w:val="16"/>
            <w:szCs w:val="16"/>
          </w:rPr>
          <w:t>https://uni.utb.cz/</w:t>
        </w:r>
      </w:hyperlink>
      <w:r w:rsidRPr="00405144">
        <w:rPr>
          <w:rFonts w:ascii="Times New Roman" w:hAnsi="Times New Roman" w:cs="Times New Roman"/>
          <w:sz w:val="16"/>
          <w:szCs w:val="16"/>
        </w:rPr>
        <w:t xml:space="preserve"> </w:t>
      </w:r>
    </w:p>
  </w:footnote>
  <w:footnote w:id="28">
    <w:p w14:paraId="216B8277"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7" w:history="1">
        <w:r w:rsidRPr="00405144">
          <w:rPr>
            <w:rStyle w:val="Hypertextovodkaz"/>
            <w:rFonts w:ascii="Times New Roman" w:hAnsi="Times New Roman" w:cs="Times New Roman"/>
            <w:sz w:val="16"/>
            <w:szCs w:val="16"/>
          </w:rPr>
          <w:t>https://fhs.utb.cz/o-fakulte/uredni-deska/strategicky-zamer-fakulty/</w:t>
        </w:r>
      </w:hyperlink>
    </w:p>
  </w:footnote>
  <w:footnote w:id="29">
    <w:p w14:paraId="3478DCB5" w14:textId="23A1C7A8"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w:t>
      </w:r>
      <w:hyperlink r:id="rId28" w:history="1">
        <w:r w:rsidRPr="00641113">
          <w:rPr>
            <w:rStyle w:val="Hypertextovodkaz"/>
            <w:rFonts w:ascii="Times New Roman" w:hAnsi="Times New Roman" w:cs="Times New Roman"/>
            <w:sz w:val="16"/>
            <w:szCs w:val="16"/>
          </w:rPr>
          <w:t>https://fhs.utb.cz/mdocs-posts/pravidla-prubehu-studia/</w:t>
        </w:r>
      </w:hyperlink>
      <w:r>
        <w:rPr>
          <w:rFonts w:ascii="Times New Roman" w:hAnsi="Times New Roman" w:cs="Times New Roman"/>
          <w:sz w:val="16"/>
          <w:szCs w:val="16"/>
        </w:rPr>
        <w:t xml:space="preserve"> </w:t>
      </w:r>
    </w:p>
  </w:footnote>
  <w:footnote w:id="30">
    <w:p w14:paraId="1BB7DE8D"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29" w:history="1">
        <w:r w:rsidRPr="00405144">
          <w:rPr>
            <w:rStyle w:val="Hypertextovodkaz"/>
            <w:rFonts w:ascii="Times New Roman" w:hAnsi="Times New Roman" w:cs="Times New Roman"/>
            <w:sz w:val="16"/>
            <w:szCs w:val="16"/>
          </w:rPr>
          <w:t>https://www.utb.cz/univerzita/uredni-deska/vnitrni-normy-a-predpisy/vnitrni-predpisy/</w:t>
        </w:r>
      </w:hyperlink>
      <w:r w:rsidRPr="00405144">
        <w:rPr>
          <w:rFonts w:ascii="Times New Roman" w:hAnsi="Times New Roman" w:cs="Times New Roman"/>
          <w:sz w:val="16"/>
          <w:szCs w:val="16"/>
        </w:rPr>
        <w:t xml:space="preserve"> </w:t>
      </w:r>
    </w:p>
  </w:footnote>
  <w:footnote w:id="31">
    <w:p w14:paraId="77E1960B" w14:textId="77777777" w:rsidR="00016FF8" w:rsidRPr="00405144" w:rsidRDefault="00016FF8" w:rsidP="00232645">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Dostupné z: </w:t>
      </w:r>
      <w:hyperlink r:id="rId30" w:history="1">
        <w:r w:rsidRPr="00405144">
          <w:rPr>
            <w:rStyle w:val="Hypertextovodkaz"/>
            <w:rFonts w:ascii="Times New Roman" w:hAnsi="Times New Roman" w:cs="Times New Roman"/>
            <w:sz w:val="16"/>
            <w:szCs w:val="16"/>
          </w:rPr>
          <w:t>https://www.utb.cz/univerzita/uredni-deska/vnitrni-normy-a-predpisy/vnitrni-predpisy/</w:t>
        </w:r>
      </w:hyperlink>
    </w:p>
  </w:footnote>
  <w:footnote w:id="32">
    <w:p w14:paraId="57676F36" w14:textId="77777777" w:rsidR="00016FF8" w:rsidRPr="00405144" w:rsidRDefault="00016FF8" w:rsidP="002728DE">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https://www.mpsv.cz/web/cz/pololetni-statistiky-absolventu</w:t>
      </w:r>
    </w:p>
  </w:footnote>
  <w:footnote w:id="33">
    <w:p w14:paraId="36225AB6" w14:textId="77777777" w:rsidR="00016FF8" w:rsidRPr="00405144" w:rsidRDefault="00016FF8" w:rsidP="002728DE">
      <w:pPr>
        <w:pStyle w:val="Textpoznpodarou"/>
        <w:rPr>
          <w:rFonts w:ascii="Times New Roman" w:hAnsi="Times New Roman" w:cs="Times New Roman"/>
          <w:sz w:val="16"/>
          <w:szCs w:val="16"/>
        </w:rPr>
      </w:pPr>
      <w:r w:rsidRPr="00405144">
        <w:rPr>
          <w:rStyle w:val="Znakapoznpodarou"/>
          <w:rFonts w:ascii="Times New Roman" w:hAnsi="Times New Roman" w:cs="Times New Roman"/>
          <w:sz w:val="16"/>
          <w:szCs w:val="16"/>
        </w:rPr>
        <w:footnoteRef/>
      </w:r>
      <w:r w:rsidRPr="00405144">
        <w:rPr>
          <w:rFonts w:ascii="Times New Roman" w:hAnsi="Times New Roman" w:cs="Times New Roman"/>
          <w:sz w:val="16"/>
          <w:szCs w:val="16"/>
        </w:rPr>
        <w:t xml:space="preserve"> https://www.mpsv.cz/web/cz/pololetni-statistiky-absolventu</w:t>
      </w:r>
    </w:p>
  </w:footnote>
  <w:footnote w:id="34">
    <w:p w14:paraId="5EFEC7C4" w14:textId="77777777" w:rsidR="00016FF8" w:rsidRPr="00405144" w:rsidRDefault="00016FF8" w:rsidP="002728DE">
      <w:pPr>
        <w:pStyle w:val="Textpoznpodarou"/>
        <w:jc w:val="both"/>
        <w:rPr>
          <w:rFonts w:ascii="Times New Roman" w:hAnsi="Times New Roman" w:cs="Times New Roman"/>
          <w:sz w:val="16"/>
          <w:szCs w:val="16"/>
        </w:rPr>
      </w:pPr>
      <w:r w:rsidRPr="00405144">
        <w:rPr>
          <w:rStyle w:val="Znakypropoznmkupodarou"/>
          <w:rFonts w:ascii="Times New Roman" w:hAnsi="Times New Roman" w:cs="Times New Roman"/>
          <w:sz w:val="16"/>
          <w:szCs w:val="16"/>
        </w:rPr>
        <w:footnoteRef/>
      </w:r>
      <w:r w:rsidRPr="00405144">
        <w:rPr>
          <w:rFonts w:ascii="Times New Roman" w:hAnsi="Times New Roman" w:cs="Times New Roman"/>
          <w:sz w:val="16"/>
          <w:szCs w:val="16"/>
        </w:rPr>
        <w:t xml:space="preserve">  Vyjádření potenciálních zaměstnavatelů, případně představitelů profesních komor, oborových sdružení, územní samosprávy a státní správy.</w:t>
      </w:r>
    </w:p>
  </w:footnote>
  <w:footnote w:id="35">
    <w:p w14:paraId="6F428743" w14:textId="77777777" w:rsidR="00016FF8" w:rsidRPr="00405144" w:rsidRDefault="00016FF8" w:rsidP="002728DE">
      <w:pPr>
        <w:pStyle w:val="Textpoznpodarou"/>
        <w:jc w:val="both"/>
        <w:rPr>
          <w:rFonts w:ascii="Times New Roman" w:hAnsi="Times New Roman" w:cs="Times New Roman"/>
          <w:sz w:val="16"/>
          <w:szCs w:val="16"/>
        </w:rPr>
      </w:pPr>
      <w:r w:rsidRPr="00405144">
        <w:rPr>
          <w:rStyle w:val="Znakypropoznmkupodarou"/>
          <w:rFonts w:ascii="Times New Roman" w:hAnsi="Times New Roman" w:cs="Times New Roman"/>
          <w:sz w:val="16"/>
          <w:szCs w:val="16"/>
        </w:rPr>
        <w:footnoteRef/>
      </w:r>
      <w:r w:rsidRPr="00405144">
        <w:rPr>
          <w:rFonts w:ascii="Times New Roman" w:hAnsi="Times New Roman" w:cs="Times New Roman"/>
          <w:sz w:val="16"/>
          <w:szCs w:val="16"/>
        </w:rPr>
        <w:t xml:space="preserve"> Zaujímá v žebříčku hodnocení dle Times of Higher Education (World University Ranking) pozici do 100 místa, zdroj: </w:t>
      </w:r>
      <w:hyperlink r:id="rId31" w:anchor="!/page/0/length/25/sort_by/rank/sort_order/asc/cols/stats" w:history="1">
        <w:r w:rsidRPr="00405144">
          <w:rPr>
            <w:rStyle w:val="Internetovodkaz"/>
            <w:rFonts w:ascii="Times New Roman" w:hAnsi="Times New Roman" w:cs="Times New Roman"/>
            <w:sz w:val="16"/>
            <w:szCs w:val="16"/>
          </w:rPr>
          <w:t>https://www.timeshighereducation.com/world-university-rankings/2022/world-ranking#!/page/0/length/25/sort_by/rank/sort_order/asc/cols/stats</w:t>
        </w:r>
      </w:hyperlink>
    </w:p>
    <w:p w14:paraId="664C061B" w14:textId="77777777" w:rsidR="00016FF8" w:rsidRPr="00405144" w:rsidRDefault="00016FF8" w:rsidP="002728DE">
      <w:pPr>
        <w:pStyle w:val="Textpoznpodarou"/>
        <w:jc w:val="both"/>
        <w:rPr>
          <w:rFonts w:ascii="Times New Roman" w:hAnsi="Times New Roman" w:cs="Times New Roman"/>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6014"/>
    <w:multiLevelType w:val="hybridMultilevel"/>
    <w:tmpl w:val="7618F4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9A41CB"/>
    <w:multiLevelType w:val="hybridMultilevel"/>
    <w:tmpl w:val="75D85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43C83"/>
    <w:multiLevelType w:val="hybridMultilevel"/>
    <w:tmpl w:val="36109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D291D"/>
    <w:multiLevelType w:val="hybridMultilevel"/>
    <w:tmpl w:val="CC989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10CC4"/>
    <w:multiLevelType w:val="hybridMultilevel"/>
    <w:tmpl w:val="D196F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5E0866"/>
    <w:multiLevelType w:val="hybridMultilevel"/>
    <w:tmpl w:val="E7E01F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7B7EF6"/>
    <w:multiLevelType w:val="hybridMultilevel"/>
    <w:tmpl w:val="FEB28D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6C60BDD"/>
    <w:multiLevelType w:val="hybridMultilevel"/>
    <w:tmpl w:val="C3FAC5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7643325"/>
    <w:multiLevelType w:val="hybridMultilevel"/>
    <w:tmpl w:val="C12C6E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7C66BF0"/>
    <w:multiLevelType w:val="hybridMultilevel"/>
    <w:tmpl w:val="6B3E93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8986A23"/>
    <w:multiLevelType w:val="hybridMultilevel"/>
    <w:tmpl w:val="1048D5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AC85998"/>
    <w:multiLevelType w:val="hybridMultilevel"/>
    <w:tmpl w:val="BA700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BF446ED"/>
    <w:multiLevelType w:val="hybridMultilevel"/>
    <w:tmpl w:val="7A4C5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C3F7C55"/>
    <w:multiLevelType w:val="hybridMultilevel"/>
    <w:tmpl w:val="33B894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D0D6E11"/>
    <w:multiLevelType w:val="hybridMultilevel"/>
    <w:tmpl w:val="B65684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F555B23"/>
    <w:multiLevelType w:val="hybridMultilevel"/>
    <w:tmpl w:val="0B4831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06357D2"/>
    <w:multiLevelType w:val="hybridMultilevel"/>
    <w:tmpl w:val="AF32A8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20507DD"/>
    <w:multiLevelType w:val="hybridMultilevel"/>
    <w:tmpl w:val="D3A62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27C4D8E"/>
    <w:multiLevelType w:val="hybridMultilevel"/>
    <w:tmpl w:val="EE445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27E0D72"/>
    <w:multiLevelType w:val="hybridMultilevel"/>
    <w:tmpl w:val="1AAEC9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44F5C93"/>
    <w:multiLevelType w:val="hybridMultilevel"/>
    <w:tmpl w:val="924C07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555146C"/>
    <w:multiLevelType w:val="hybridMultilevel"/>
    <w:tmpl w:val="50E6F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9370A98"/>
    <w:multiLevelType w:val="hybridMultilevel"/>
    <w:tmpl w:val="11288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A846865"/>
    <w:multiLevelType w:val="hybridMultilevel"/>
    <w:tmpl w:val="53043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F0A75CD"/>
    <w:multiLevelType w:val="hybridMultilevel"/>
    <w:tmpl w:val="19D8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F6B74A0"/>
    <w:multiLevelType w:val="hybridMultilevel"/>
    <w:tmpl w:val="BCD278AA"/>
    <w:lvl w:ilvl="0" w:tplc="5C86F454">
      <w:numFmt w:val="bullet"/>
      <w:lvlText w:val="•"/>
      <w:lvlJc w:val="left"/>
      <w:pPr>
        <w:ind w:left="1065" w:hanging="70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2555093"/>
    <w:multiLevelType w:val="hybridMultilevel"/>
    <w:tmpl w:val="D64EF1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2C04CF9"/>
    <w:multiLevelType w:val="hybridMultilevel"/>
    <w:tmpl w:val="7032CB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37A427A"/>
    <w:multiLevelType w:val="hybridMultilevel"/>
    <w:tmpl w:val="090C4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4D07139"/>
    <w:multiLevelType w:val="hybridMultilevel"/>
    <w:tmpl w:val="DE528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5A32171"/>
    <w:multiLevelType w:val="hybridMultilevel"/>
    <w:tmpl w:val="2D4E60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63C77F4"/>
    <w:multiLevelType w:val="hybridMultilevel"/>
    <w:tmpl w:val="4642B8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6D75001"/>
    <w:multiLevelType w:val="hybridMultilevel"/>
    <w:tmpl w:val="8CB802A8"/>
    <w:lvl w:ilvl="0" w:tplc="210C2C6A">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272C0CF1"/>
    <w:multiLevelType w:val="hybridMultilevel"/>
    <w:tmpl w:val="32880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9B708FF"/>
    <w:multiLevelType w:val="hybridMultilevel"/>
    <w:tmpl w:val="BC34A9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B256852"/>
    <w:multiLevelType w:val="hybridMultilevel"/>
    <w:tmpl w:val="CC72D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BC8405F"/>
    <w:multiLevelType w:val="hybridMultilevel"/>
    <w:tmpl w:val="5A2472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E4967A5"/>
    <w:multiLevelType w:val="hybridMultilevel"/>
    <w:tmpl w:val="E35E47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EBF0555"/>
    <w:multiLevelType w:val="hybridMultilevel"/>
    <w:tmpl w:val="6E16E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2EBF0789"/>
    <w:multiLevelType w:val="hybridMultilevel"/>
    <w:tmpl w:val="6E565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0700162"/>
    <w:multiLevelType w:val="hybridMultilevel"/>
    <w:tmpl w:val="5030B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31A3A33"/>
    <w:multiLevelType w:val="hybridMultilevel"/>
    <w:tmpl w:val="DF0460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3284F21"/>
    <w:multiLevelType w:val="hybridMultilevel"/>
    <w:tmpl w:val="CB18FE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4820CAD"/>
    <w:multiLevelType w:val="hybridMultilevel"/>
    <w:tmpl w:val="F4A86A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C52755"/>
    <w:multiLevelType w:val="hybridMultilevel"/>
    <w:tmpl w:val="6930D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52870C7"/>
    <w:multiLevelType w:val="hybridMultilevel"/>
    <w:tmpl w:val="94667DB2"/>
    <w:lvl w:ilvl="0" w:tplc="04050001">
      <w:start w:val="1"/>
      <w:numFmt w:val="bullet"/>
      <w:lvlText w:val=""/>
      <w:lvlJc w:val="left"/>
      <w:pPr>
        <w:ind w:left="720" w:hanging="360"/>
      </w:pPr>
      <w:rPr>
        <w:rFonts w:ascii="Symbol" w:hAnsi="Symbol" w:hint="default"/>
      </w:rPr>
    </w:lvl>
    <w:lvl w:ilvl="1" w:tplc="8D962CAA">
      <w:numFmt w:val="bullet"/>
      <w:lvlText w:val="-"/>
      <w:lvlJc w:val="left"/>
      <w:pPr>
        <w:ind w:left="1785" w:hanging="705"/>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6161A72"/>
    <w:multiLevelType w:val="hybridMultilevel"/>
    <w:tmpl w:val="875668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6E93E91"/>
    <w:multiLevelType w:val="hybridMultilevel"/>
    <w:tmpl w:val="F5D445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76D0C27"/>
    <w:multiLevelType w:val="hybridMultilevel"/>
    <w:tmpl w:val="E828EB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90074F4"/>
    <w:multiLevelType w:val="hybridMultilevel"/>
    <w:tmpl w:val="2B165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AC0289C"/>
    <w:multiLevelType w:val="hybridMultilevel"/>
    <w:tmpl w:val="86002014"/>
    <w:lvl w:ilvl="0" w:tplc="ED00A42A">
      <w:start w:val="200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3AF45EFD"/>
    <w:multiLevelType w:val="hybridMultilevel"/>
    <w:tmpl w:val="A1163B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B8E67B7"/>
    <w:multiLevelType w:val="hybridMultilevel"/>
    <w:tmpl w:val="672EE49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BA90344"/>
    <w:multiLevelType w:val="hybridMultilevel"/>
    <w:tmpl w:val="F0DCD6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BC36347"/>
    <w:multiLevelType w:val="hybridMultilevel"/>
    <w:tmpl w:val="BFF6E8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C1C4C61"/>
    <w:multiLevelType w:val="hybridMultilevel"/>
    <w:tmpl w:val="D52CB1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D9E2635"/>
    <w:multiLevelType w:val="hybridMultilevel"/>
    <w:tmpl w:val="ECE82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3EFC0A87"/>
    <w:multiLevelType w:val="hybridMultilevel"/>
    <w:tmpl w:val="25A243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3F043C47"/>
    <w:multiLevelType w:val="hybridMultilevel"/>
    <w:tmpl w:val="4A086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0E557A5"/>
    <w:multiLevelType w:val="hybridMultilevel"/>
    <w:tmpl w:val="389ABB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0F24D17"/>
    <w:multiLevelType w:val="hybridMultilevel"/>
    <w:tmpl w:val="7CF4FB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1825718"/>
    <w:multiLevelType w:val="hybridMultilevel"/>
    <w:tmpl w:val="04021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274296C"/>
    <w:multiLevelType w:val="hybridMultilevel"/>
    <w:tmpl w:val="B18488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3636E25"/>
    <w:multiLevelType w:val="hybridMultilevel"/>
    <w:tmpl w:val="A5B488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43E3BCF"/>
    <w:multiLevelType w:val="hybridMultilevel"/>
    <w:tmpl w:val="5A0860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52F6F8E"/>
    <w:multiLevelType w:val="hybridMultilevel"/>
    <w:tmpl w:val="F24CF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67C3A1C"/>
    <w:multiLevelType w:val="hybridMultilevel"/>
    <w:tmpl w:val="1722F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7194CEB"/>
    <w:multiLevelType w:val="hybridMultilevel"/>
    <w:tmpl w:val="41E67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75D10CD"/>
    <w:multiLevelType w:val="hybridMultilevel"/>
    <w:tmpl w:val="821040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4874434C"/>
    <w:multiLevelType w:val="hybridMultilevel"/>
    <w:tmpl w:val="F7C00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9FE52F7"/>
    <w:multiLevelType w:val="hybridMultilevel"/>
    <w:tmpl w:val="28AA60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4A253DAC"/>
    <w:multiLevelType w:val="hybridMultilevel"/>
    <w:tmpl w:val="5BE262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4A8C2EBE"/>
    <w:multiLevelType w:val="hybridMultilevel"/>
    <w:tmpl w:val="DD84C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4B2E7743"/>
    <w:multiLevelType w:val="hybridMultilevel"/>
    <w:tmpl w:val="4F6E8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4BD14CAF"/>
    <w:multiLevelType w:val="hybridMultilevel"/>
    <w:tmpl w:val="4F3C3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4C3B482B"/>
    <w:multiLevelType w:val="hybridMultilevel"/>
    <w:tmpl w:val="CD7A5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4DEC2002"/>
    <w:multiLevelType w:val="hybridMultilevel"/>
    <w:tmpl w:val="68CA6B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4E6E2776"/>
    <w:multiLevelType w:val="hybridMultilevel"/>
    <w:tmpl w:val="2F0ADB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4EBE0CC0"/>
    <w:multiLevelType w:val="hybridMultilevel"/>
    <w:tmpl w:val="88905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4FEF3978"/>
    <w:multiLevelType w:val="hybridMultilevel"/>
    <w:tmpl w:val="D7904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05E73FF"/>
    <w:multiLevelType w:val="multilevel"/>
    <w:tmpl w:val="9192F29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51317C0B"/>
    <w:multiLevelType w:val="hybridMultilevel"/>
    <w:tmpl w:val="F490CA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1457E7B"/>
    <w:multiLevelType w:val="hybridMultilevel"/>
    <w:tmpl w:val="368AD4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29D086D"/>
    <w:multiLevelType w:val="hybridMultilevel"/>
    <w:tmpl w:val="E79C0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538A2635"/>
    <w:multiLevelType w:val="hybridMultilevel"/>
    <w:tmpl w:val="DF44C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3A06871"/>
    <w:multiLevelType w:val="hybridMultilevel"/>
    <w:tmpl w:val="203E3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47F45B8"/>
    <w:multiLevelType w:val="multilevel"/>
    <w:tmpl w:val="DE2CD8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7" w15:restartNumberingAfterBreak="0">
    <w:nsid w:val="55A84C40"/>
    <w:multiLevelType w:val="hybridMultilevel"/>
    <w:tmpl w:val="F06ACC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593F1B29"/>
    <w:multiLevelType w:val="hybridMultilevel"/>
    <w:tmpl w:val="5D0CF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59A67C5B"/>
    <w:multiLevelType w:val="hybridMultilevel"/>
    <w:tmpl w:val="B2D05248"/>
    <w:lvl w:ilvl="0" w:tplc="04050001">
      <w:start w:val="1"/>
      <w:numFmt w:val="bullet"/>
      <w:lvlText w:val=""/>
      <w:lvlJc w:val="left"/>
      <w:pPr>
        <w:ind w:left="720" w:hanging="360"/>
      </w:pPr>
      <w:rPr>
        <w:rFonts w:ascii="Symbol" w:hAnsi="Symbol" w:hint="default"/>
      </w:rPr>
    </w:lvl>
    <w:lvl w:ilvl="1" w:tplc="1D6ACF4A">
      <w:numFmt w:val="bullet"/>
      <w:lvlText w:val="•"/>
      <w:lvlJc w:val="left"/>
      <w:pPr>
        <w:ind w:left="1788" w:hanging="708"/>
      </w:pPr>
      <w:rPr>
        <w:rFonts w:ascii="Liberation Serif" w:eastAsia="Noto Serif CJK SC" w:hAnsi="Liberation Serif" w:cs="Arial Unicode M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5A261DE8"/>
    <w:multiLevelType w:val="hybridMultilevel"/>
    <w:tmpl w:val="243C68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AC0322A"/>
    <w:multiLevelType w:val="hybridMultilevel"/>
    <w:tmpl w:val="673A8C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5B3125EF"/>
    <w:multiLevelType w:val="hybridMultilevel"/>
    <w:tmpl w:val="F7E23E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5BA45F38"/>
    <w:multiLevelType w:val="hybridMultilevel"/>
    <w:tmpl w:val="5F34A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5C9C27CB"/>
    <w:multiLevelType w:val="hybridMultilevel"/>
    <w:tmpl w:val="BB3A4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D875950"/>
    <w:multiLevelType w:val="hybridMultilevel"/>
    <w:tmpl w:val="3D88D5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5EA810C5"/>
    <w:multiLevelType w:val="hybridMultilevel"/>
    <w:tmpl w:val="F19C7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5EC45F05"/>
    <w:multiLevelType w:val="hybridMultilevel"/>
    <w:tmpl w:val="35DC87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0F67A00"/>
    <w:multiLevelType w:val="hybridMultilevel"/>
    <w:tmpl w:val="44EA1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1176F88"/>
    <w:multiLevelType w:val="hybridMultilevel"/>
    <w:tmpl w:val="EB0E11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62440531"/>
    <w:multiLevelType w:val="hybridMultilevel"/>
    <w:tmpl w:val="C3808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25358FC"/>
    <w:multiLevelType w:val="hybridMultilevel"/>
    <w:tmpl w:val="2A6014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64572E68"/>
    <w:multiLevelType w:val="hybridMultilevel"/>
    <w:tmpl w:val="1226B5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6524526F"/>
    <w:multiLevelType w:val="hybridMultilevel"/>
    <w:tmpl w:val="983003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65387472"/>
    <w:multiLevelType w:val="hybridMultilevel"/>
    <w:tmpl w:val="0756C4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657E6EA4"/>
    <w:multiLevelType w:val="hybridMultilevel"/>
    <w:tmpl w:val="D56E57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678B057D"/>
    <w:multiLevelType w:val="hybridMultilevel"/>
    <w:tmpl w:val="945AC8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681651C6"/>
    <w:multiLevelType w:val="hybridMultilevel"/>
    <w:tmpl w:val="B37AC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68183F9D"/>
    <w:multiLevelType w:val="hybridMultilevel"/>
    <w:tmpl w:val="74123E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6897486B"/>
    <w:multiLevelType w:val="hybridMultilevel"/>
    <w:tmpl w:val="C3A66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68A14393"/>
    <w:multiLevelType w:val="hybridMultilevel"/>
    <w:tmpl w:val="30E2D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699A12E2"/>
    <w:multiLevelType w:val="hybridMultilevel"/>
    <w:tmpl w:val="23DE6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6A1A3EB1"/>
    <w:multiLevelType w:val="hybridMultilevel"/>
    <w:tmpl w:val="77BCC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3" w15:restartNumberingAfterBreak="0">
    <w:nsid w:val="6A3F42EA"/>
    <w:multiLevelType w:val="hybridMultilevel"/>
    <w:tmpl w:val="8850D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6AB9164A"/>
    <w:multiLevelType w:val="hybridMultilevel"/>
    <w:tmpl w:val="B336C5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6BDC27C5"/>
    <w:multiLevelType w:val="hybridMultilevel"/>
    <w:tmpl w:val="D63C37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6BF0193F"/>
    <w:multiLevelType w:val="multilevel"/>
    <w:tmpl w:val="839220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7" w15:restartNumberingAfterBreak="0">
    <w:nsid w:val="6C954D4D"/>
    <w:multiLevelType w:val="hybridMultilevel"/>
    <w:tmpl w:val="8DE89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6E3F3DB3"/>
    <w:multiLevelType w:val="hybridMultilevel"/>
    <w:tmpl w:val="937EEE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6E575A3F"/>
    <w:multiLevelType w:val="hybridMultilevel"/>
    <w:tmpl w:val="DAE419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70217E75"/>
    <w:multiLevelType w:val="hybridMultilevel"/>
    <w:tmpl w:val="2E2E19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7155202B"/>
    <w:multiLevelType w:val="hybridMultilevel"/>
    <w:tmpl w:val="A51490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2" w15:restartNumberingAfterBreak="0">
    <w:nsid w:val="75A337BA"/>
    <w:multiLevelType w:val="hybridMultilevel"/>
    <w:tmpl w:val="25A6C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3" w15:restartNumberingAfterBreak="0">
    <w:nsid w:val="766C5C49"/>
    <w:multiLevelType w:val="hybridMultilevel"/>
    <w:tmpl w:val="4FDAE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773614F5"/>
    <w:multiLevelType w:val="hybridMultilevel"/>
    <w:tmpl w:val="4E50CE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15:restartNumberingAfterBreak="0">
    <w:nsid w:val="77664A4C"/>
    <w:multiLevelType w:val="hybridMultilevel"/>
    <w:tmpl w:val="11424F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77D57232"/>
    <w:multiLevelType w:val="hybridMultilevel"/>
    <w:tmpl w:val="95B616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28" w15:restartNumberingAfterBreak="0">
    <w:nsid w:val="799C233C"/>
    <w:multiLevelType w:val="hybridMultilevel"/>
    <w:tmpl w:val="D5D26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7A1C58A0"/>
    <w:multiLevelType w:val="hybridMultilevel"/>
    <w:tmpl w:val="7F0EB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7A4E4B3B"/>
    <w:multiLevelType w:val="hybridMultilevel"/>
    <w:tmpl w:val="D24C66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1" w15:restartNumberingAfterBreak="0">
    <w:nsid w:val="7A8E71A0"/>
    <w:multiLevelType w:val="hybridMultilevel"/>
    <w:tmpl w:val="8C28475A"/>
    <w:lvl w:ilvl="0" w:tplc="D542FEE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7C843792"/>
    <w:multiLevelType w:val="hybridMultilevel"/>
    <w:tmpl w:val="282808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7D737559"/>
    <w:multiLevelType w:val="hybridMultilevel"/>
    <w:tmpl w:val="49D864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7EA00FE3"/>
    <w:multiLevelType w:val="hybridMultilevel"/>
    <w:tmpl w:val="6CCAEA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5" w15:restartNumberingAfterBreak="0">
    <w:nsid w:val="7F7C13C1"/>
    <w:multiLevelType w:val="hybridMultilevel"/>
    <w:tmpl w:val="1B9A4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6"/>
  </w:num>
  <w:num w:numId="2">
    <w:abstractNumId w:val="80"/>
  </w:num>
  <w:num w:numId="3">
    <w:abstractNumId w:val="60"/>
  </w:num>
  <w:num w:numId="4">
    <w:abstractNumId w:val="119"/>
  </w:num>
  <w:num w:numId="5">
    <w:abstractNumId w:val="56"/>
  </w:num>
  <w:num w:numId="6">
    <w:abstractNumId w:val="113"/>
  </w:num>
  <w:num w:numId="7">
    <w:abstractNumId w:val="3"/>
  </w:num>
  <w:num w:numId="8">
    <w:abstractNumId w:val="66"/>
  </w:num>
  <w:num w:numId="9">
    <w:abstractNumId w:val="17"/>
  </w:num>
  <w:num w:numId="10">
    <w:abstractNumId w:val="41"/>
  </w:num>
  <w:num w:numId="11">
    <w:abstractNumId w:val="97"/>
  </w:num>
  <w:num w:numId="12">
    <w:abstractNumId w:val="109"/>
  </w:num>
  <w:num w:numId="13">
    <w:abstractNumId w:val="110"/>
  </w:num>
  <w:num w:numId="14">
    <w:abstractNumId w:val="130"/>
  </w:num>
  <w:num w:numId="15">
    <w:abstractNumId w:val="129"/>
  </w:num>
  <w:num w:numId="16">
    <w:abstractNumId w:val="23"/>
  </w:num>
  <w:num w:numId="17">
    <w:abstractNumId w:val="125"/>
  </w:num>
  <w:num w:numId="18">
    <w:abstractNumId w:val="126"/>
  </w:num>
  <w:num w:numId="19">
    <w:abstractNumId w:val="94"/>
  </w:num>
  <w:num w:numId="20">
    <w:abstractNumId w:val="4"/>
  </w:num>
  <w:num w:numId="21">
    <w:abstractNumId w:val="0"/>
  </w:num>
  <w:num w:numId="22">
    <w:abstractNumId w:val="37"/>
  </w:num>
  <w:num w:numId="23">
    <w:abstractNumId w:val="124"/>
  </w:num>
  <w:num w:numId="24">
    <w:abstractNumId w:val="39"/>
  </w:num>
  <w:num w:numId="25">
    <w:abstractNumId w:val="45"/>
  </w:num>
  <w:num w:numId="26">
    <w:abstractNumId w:val="81"/>
  </w:num>
  <w:num w:numId="27">
    <w:abstractNumId w:val="121"/>
  </w:num>
  <w:num w:numId="28">
    <w:abstractNumId w:val="75"/>
  </w:num>
  <w:num w:numId="29">
    <w:abstractNumId w:val="31"/>
  </w:num>
  <w:num w:numId="30">
    <w:abstractNumId w:val="54"/>
  </w:num>
  <w:num w:numId="31">
    <w:abstractNumId w:val="27"/>
  </w:num>
  <w:num w:numId="32">
    <w:abstractNumId w:val="69"/>
  </w:num>
  <w:num w:numId="33">
    <w:abstractNumId w:val="11"/>
  </w:num>
  <w:num w:numId="34">
    <w:abstractNumId w:val="111"/>
  </w:num>
  <w:num w:numId="35">
    <w:abstractNumId w:val="93"/>
  </w:num>
  <w:num w:numId="36">
    <w:abstractNumId w:val="133"/>
  </w:num>
  <w:num w:numId="37">
    <w:abstractNumId w:val="59"/>
  </w:num>
  <w:num w:numId="38">
    <w:abstractNumId w:val="36"/>
  </w:num>
  <w:num w:numId="39">
    <w:abstractNumId w:val="5"/>
  </w:num>
  <w:num w:numId="40">
    <w:abstractNumId w:val="106"/>
  </w:num>
  <w:num w:numId="41">
    <w:abstractNumId w:val="51"/>
  </w:num>
  <w:num w:numId="42">
    <w:abstractNumId w:val="1"/>
  </w:num>
  <w:num w:numId="43">
    <w:abstractNumId w:val="91"/>
  </w:num>
  <w:num w:numId="44">
    <w:abstractNumId w:val="135"/>
  </w:num>
  <w:num w:numId="45">
    <w:abstractNumId w:val="26"/>
  </w:num>
  <w:num w:numId="46">
    <w:abstractNumId w:val="65"/>
  </w:num>
  <w:num w:numId="47">
    <w:abstractNumId w:val="6"/>
  </w:num>
  <w:num w:numId="48">
    <w:abstractNumId w:val="120"/>
  </w:num>
  <w:num w:numId="49">
    <w:abstractNumId w:val="89"/>
  </w:num>
  <w:num w:numId="50">
    <w:abstractNumId w:val="67"/>
  </w:num>
  <w:num w:numId="51">
    <w:abstractNumId w:val="87"/>
  </w:num>
  <w:num w:numId="52">
    <w:abstractNumId w:val="107"/>
  </w:num>
  <w:num w:numId="53">
    <w:abstractNumId w:val="85"/>
  </w:num>
  <w:num w:numId="54">
    <w:abstractNumId w:val="13"/>
  </w:num>
  <w:num w:numId="55">
    <w:abstractNumId w:val="61"/>
  </w:num>
  <w:num w:numId="56">
    <w:abstractNumId w:val="114"/>
  </w:num>
  <w:num w:numId="57">
    <w:abstractNumId w:val="108"/>
  </w:num>
  <w:num w:numId="58">
    <w:abstractNumId w:val="15"/>
  </w:num>
  <w:num w:numId="59">
    <w:abstractNumId w:val="83"/>
  </w:num>
  <w:num w:numId="60">
    <w:abstractNumId w:val="63"/>
  </w:num>
  <w:num w:numId="61">
    <w:abstractNumId w:val="72"/>
  </w:num>
  <w:num w:numId="62">
    <w:abstractNumId w:val="16"/>
  </w:num>
  <w:num w:numId="63">
    <w:abstractNumId w:val="76"/>
  </w:num>
  <w:num w:numId="64">
    <w:abstractNumId w:val="71"/>
  </w:num>
  <w:num w:numId="65">
    <w:abstractNumId w:val="74"/>
  </w:num>
  <w:num w:numId="66">
    <w:abstractNumId w:val="42"/>
  </w:num>
  <w:num w:numId="67">
    <w:abstractNumId w:val="101"/>
  </w:num>
  <w:num w:numId="68">
    <w:abstractNumId w:val="48"/>
  </w:num>
  <w:num w:numId="69">
    <w:abstractNumId w:val="21"/>
  </w:num>
  <w:num w:numId="70">
    <w:abstractNumId w:val="22"/>
  </w:num>
  <w:num w:numId="71">
    <w:abstractNumId w:val="33"/>
  </w:num>
  <w:num w:numId="72">
    <w:abstractNumId w:val="84"/>
  </w:num>
  <w:num w:numId="73">
    <w:abstractNumId w:val="73"/>
  </w:num>
  <w:num w:numId="74">
    <w:abstractNumId w:val="96"/>
  </w:num>
  <w:num w:numId="75">
    <w:abstractNumId w:val="30"/>
  </w:num>
  <w:num w:numId="76">
    <w:abstractNumId w:val="19"/>
  </w:num>
  <w:num w:numId="77">
    <w:abstractNumId w:val="90"/>
  </w:num>
  <w:num w:numId="78">
    <w:abstractNumId w:val="46"/>
  </w:num>
  <w:num w:numId="79">
    <w:abstractNumId w:val="98"/>
  </w:num>
  <w:num w:numId="80">
    <w:abstractNumId w:val="79"/>
  </w:num>
  <w:num w:numId="81">
    <w:abstractNumId w:val="10"/>
  </w:num>
  <w:num w:numId="82">
    <w:abstractNumId w:val="77"/>
  </w:num>
  <w:num w:numId="83">
    <w:abstractNumId w:val="134"/>
  </w:num>
  <w:num w:numId="84">
    <w:abstractNumId w:val="9"/>
  </w:num>
  <w:num w:numId="85">
    <w:abstractNumId w:val="38"/>
  </w:num>
  <w:num w:numId="86">
    <w:abstractNumId w:val="57"/>
  </w:num>
  <w:num w:numId="87">
    <w:abstractNumId w:val="35"/>
  </w:num>
  <w:num w:numId="88">
    <w:abstractNumId w:val="78"/>
  </w:num>
  <w:num w:numId="89">
    <w:abstractNumId w:val="64"/>
  </w:num>
  <w:num w:numId="90">
    <w:abstractNumId w:val="104"/>
  </w:num>
  <w:num w:numId="91">
    <w:abstractNumId w:val="100"/>
  </w:num>
  <w:num w:numId="92">
    <w:abstractNumId w:val="29"/>
  </w:num>
  <w:num w:numId="93">
    <w:abstractNumId w:val="12"/>
  </w:num>
  <w:num w:numId="94">
    <w:abstractNumId w:val="43"/>
  </w:num>
  <w:num w:numId="95">
    <w:abstractNumId w:val="123"/>
  </w:num>
  <w:num w:numId="96">
    <w:abstractNumId w:val="24"/>
  </w:num>
  <w:num w:numId="97">
    <w:abstractNumId w:val="7"/>
  </w:num>
  <w:num w:numId="98">
    <w:abstractNumId w:val="99"/>
  </w:num>
  <w:num w:numId="99">
    <w:abstractNumId w:val="105"/>
  </w:num>
  <w:num w:numId="100">
    <w:abstractNumId w:val="70"/>
  </w:num>
  <w:num w:numId="101">
    <w:abstractNumId w:val="88"/>
  </w:num>
  <w:num w:numId="102">
    <w:abstractNumId w:val="103"/>
  </w:num>
  <w:num w:numId="103">
    <w:abstractNumId w:val="68"/>
  </w:num>
  <w:num w:numId="104">
    <w:abstractNumId w:val="115"/>
  </w:num>
  <w:num w:numId="105">
    <w:abstractNumId w:val="58"/>
  </w:num>
  <w:num w:numId="106">
    <w:abstractNumId w:val="2"/>
  </w:num>
  <w:num w:numId="107">
    <w:abstractNumId w:val="52"/>
  </w:num>
  <w:num w:numId="108">
    <w:abstractNumId w:val="40"/>
  </w:num>
  <w:num w:numId="109">
    <w:abstractNumId w:val="49"/>
  </w:num>
  <w:num w:numId="110">
    <w:abstractNumId w:val="44"/>
  </w:num>
  <w:num w:numId="111">
    <w:abstractNumId w:val="82"/>
  </w:num>
  <w:num w:numId="112">
    <w:abstractNumId w:val="28"/>
  </w:num>
  <w:num w:numId="113">
    <w:abstractNumId w:val="20"/>
  </w:num>
  <w:num w:numId="114">
    <w:abstractNumId w:val="8"/>
  </w:num>
  <w:num w:numId="115">
    <w:abstractNumId w:val="117"/>
  </w:num>
  <w:num w:numId="116">
    <w:abstractNumId w:val="132"/>
  </w:num>
  <w:num w:numId="117">
    <w:abstractNumId w:val="62"/>
  </w:num>
  <w:num w:numId="118">
    <w:abstractNumId w:val="122"/>
  </w:num>
  <w:num w:numId="119">
    <w:abstractNumId w:val="53"/>
  </w:num>
  <w:num w:numId="120">
    <w:abstractNumId w:val="14"/>
  </w:num>
  <w:num w:numId="121">
    <w:abstractNumId w:val="112"/>
  </w:num>
  <w:num w:numId="122">
    <w:abstractNumId w:val="102"/>
  </w:num>
  <w:num w:numId="123">
    <w:abstractNumId w:val="47"/>
  </w:num>
  <w:num w:numId="124">
    <w:abstractNumId w:val="128"/>
  </w:num>
  <w:num w:numId="125">
    <w:abstractNumId w:val="34"/>
  </w:num>
  <w:num w:numId="126">
    <w:abstractNumId w:val="18"/>
  </w:num>
  <w:num w:numId="127">
    <w:abstractNumId w:val="25"/>
  </w:num>
  <w:num w:numId="128">
    <w:abstractNumId w:val="92"/>
  </w:num>
  <w:num w:numId="129">
    <w:abstractNumId w:val="55"/>
  </w:num>
  <w:num w:numId="130">
    <w:abstractNumId w:val="32"/>
  </w:num>
  <w:num w:numId="131">
    <w:abstractNumId w:val="127"/>
  </w:num>
  <w:num w:numId="132">
    <w:abstractNumId w:val="50"/>
  </w:num>
  <w:num w:numId="133">
    <w:abstractNumId w:val="131"/>
  </w:num>
  <w:num w:numId="134">
    <w:abstractNumId w:val="95"/>
  </w:num>
  <w:num w:numId="135">
    <w:abstractNumId w:val="116"/>
  </w:num>
  <w:num w:numId="136">
    <w:abstractNumId w:val="118"/>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DE" w:vendorID="64" w:dllVersion="131078" w:nlCheck="1" w:checkStyle="0"/>
  <w:activeWritingStyle w:appName="MSWord" w:lang="en-US" w:vendorID="64" w:dllVersion="131078" w:nlCheck="1" w:checkStyle="0"/>
  <w:activeWritingStyle w:appName="MSWord" w:lang="en-GB" w:vendorID="64" w:dllVersion="131078" w:nlCheck="1" w:checkStyle="0"/>
  <w:defaultTabStop w:val="1134"/>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740"/>
    <w:rsid w:val="00000179"/>
    <w:rsid w:val="000013C6"/>
    <w:rsid w:val="00001E45"/>
    <w:rsid w:val="00007AB4"/>
    <w:rsid w:val="00012802"/>
    <w:rsid w:val="000128D1"/>
    <w:rsid w:val="00016FF8"/>
    <w:rsid w:val="00017A1B"/>
    <w:rsid w:val="00017C37"/>
    <w:rsid w:val="000200B2"/>
    <w:rsid w:val="00030779"/>
    <w:rsid w:val="00030C86"/>
    <w:rsid w:val="00031965"/>
    <w:rsid w:val="000359D6"/>
    <w:rsid w:val="00041958"/>
    <w:rsid w:val="00041C76"/>
    <w:rsid w:val="00043CE8"/>
    <w:rsid w:val="00044C08"/>
    <w:rsid w:val="00050A32"/>
    <w:rsid w:val="00052DFA"/>
    <w:rsid w:val="00053599"/>
    <w:rsid w:val="00060558"/>
    <w:rsid w:val="00062BED"/>
    <w:rsid w:val="0006563C"/>
    <w:rsid w:val="00066093"/>
    <w:rsid w:val="00071898"/>
    <w:rsid w:val="000721F2"/>
    <w:rsid w:val="0007459A"/>
    <w:rsid w:val="00077D76"/>
    <w:rsid w:val="000806F2"/>
    <w:rsid w:val="00081D9D"/>
    <w:rsid w:val="0009278C"/>
    <w:rsid w:val="000962FB"/>
    <w:rsid w:val="000B21A6"/>
    <w:rsid w:val="000B4D92"/>
    <w:rsid w:val="000B6517"/>
    <w:rsid w:val="000D4B28"/>
    <w:rsid w:val="000D55A4"/>
    <w:rsid w:val="000D5B5C"/>
    <w:rsid w:val="000E14B7"/>
    <w:rsid w:val="000E2F22"/>
    <w:rsid w:val="000E399E"/>
    <w:rsid w:val="000F0381"/>
    <w:rsid w:val="000F140A"/>
    <w:rsid w:val="000F182D"/>
    <w:rsid w:val="00104128"/>
    <w:rsid w:val="00104A91"/>
    <w:rsid w:val="00104E07"/>
    <w:rsid w:val="001178F1"/>
    <w:rsid w:val="00130586"/>
    <w:rsid w:val="00133B75"/>
    <w:rsid w:val="00133F14"/>
    <w:rsid w:val="0013435C"/>
    <w:rsid w:val="0013571D"/>
    <w:rsid w:val="00141AE1"/>
    <w:rsid w:val="00141DEF"/>
    <w:rsid w:val="00145207"/>
    <w:rsid w:val="001528AD"/>
    <w:rsid w:val="00154483"/>
    <w:rsid w:val="00155446"/>
    <w:rsid w:val="00160792"/>
    <w:rsid w:val="001610E4"/>
    <w:rsid w:val="001655FC"/>
    <w:rsid w:val="00166C8F"/>
    <w:rsid w:val="00167996"/>
    <w:rsid w:val="00170CA1"/>
    <w:rsid w:val="00172420"/>
    <w:rsid w:val="0017375F"/>
    <w:rsid w:val="00176E70"/>
    <w:rsid w:val="0018091F"/>
    <w:rsid w:val="00183C0A"/>
    <w:rsid w:val="00185EFD"/>
    <w:rsid w:val="00191801"/>
    <w:rsid w:val="00193A4E"/>
    <w:rsid w:val="001945DE"/>
    <w:rsid w:val="00194BC6"/>
    <w:rsid w:val="00194E85"/>
    <w:rsid w:val="001A1B84"/>
    <w:rsid w:val="001A54C0"/>
    <w:rsid w:val="001B058B"/>
    <w:rsid w:val="001B1E4D"/>
    <w:rsid w:val="001B35B9"/>
    <w:rsid w:val="001B38BD"/>
    <w:rsid w:val="001B3DDA"/>
    <w:rsid w:val="001B3EDA"/>
    <w:rsid w:val="001B4A5B"/>
    <w:rsid w:val="001B7394"/>
    <w:rsid w:val="001C1532"/>
    <w:rsid w:val="001C1B1F"/>
    <w:rsid w:val="001C3250"/>
    <w:rsid w:val="001D14BA"/>
    <w:rsid w:val="001D23DC"/>
    <w:rsid w:val="001D68DE"/>
    <w:rsid w:val="001D6D70"/>
    <w:rsid w:val="001D7677"/>
    <w:rsid w:val="001E168E"/>
    <w:rsid w:val="001E72AB"/>
    <w:rsid w:val="001E7F8C"/>
    <w:rsid w:val="001F268F"/>
    <w:rsid w:val="00200E43"/>
    <w:rsid w:val="00207DDE"/>
    <w:rsid w:val="00210BB0"/>
    <w:rsid w:val="00210C56"/>
    <w:rsid w:val="00213606"/>
    <w:rsid w:val="00217EE5"/>
    <w:rsid w:val="002234B6"/>
    <w:rsid w:val="002250D5"/>
    <w:rsid w:val="0023262D"/>
    <w:rsid w:val="00232645"/>
    <w:rsid w:val="0023391A"/>
    <w:rsid w:val="00233AF7"/>
    <w:rsid w:val="002343DE"/>
    <w:rsid w:val="0023450B"/>
    <w:rsid w:val="00241F40"/>
    <w:rsid w:val="0024304A"/>
    <w:rsid w:val="00245FC5"/>
    <w:rsid w:val="00246944"/>
    <w:rsid w:val="00246E1C"/>
    <w:rsid w:val="002502A6"/>
    <w:rsid w:val="00250397"/>
    <w:rsid w:val="0025318B"/>
    <w:rsid w:val="0026158A"/>
    <w:rsid w:val="00265878"/>
    <w:rsid w:val="002728DE"/>
    <w:rsid w:val="00274534"/>
    <w:rsid w:val="00274B4B"/>
    <w:rsid w:val="002776C9"/>
    <w:rsid w:val="00280C94"/>
    <w:rsid w:val="00281CEC"/>
    <w:rsid w:val="002905DD"/>
    <w:rsid w:val="00293B3E"/>
    <w:rsid w:val="0029483E"/>
    <w:rsid w:val="002A1E03"/>
    <w:rsid w:val="002A2514"/>
    <w:rsid w:val="002A4136"/>
    <w:rsid w:val="002B0065"/>
    <w:rsid w:val="002B0069"/>
    <w:rsid w:val="002B396A"/>
    <w:rsid w:val="002B3E3C"/>
    <w:rsid w:val="002B516F"/>
    <w:rsid w:val="002B6BB3"/>
    <w:rsid w:val="002B6C35"/>
    <w:rsid w:val="002D5688"/>
    <w:rsid w:val="002E0AC0"/>
    <w:rsid w:val="002E0BBA"/>
    <w:rsid w:val="002E3179"/>
    <w:rsid w:val="002E4006"/>
    <w:rsid w:val="002E455B"/>
    <w:rsid w:val="002F09C6"/>
    <w:rsid w:val="002F3694"/>
    <w:rsid w:val="002F7A15"/>
    <w:rsid w:val="003104FC"/>
    <w:rsid w:val="0031105B"/>
    <w:rsid w:val="00312E71"/>
    <w:rsid w:val="003154DC"/>
    <w:rsid w:val="00317107"/>
    <w:rsid w:val="003215CB"/>
    <w:rsid w:val="00333A2A"/>
    <w:rsid w:val="00341B63"/>
    <w:rsid w:val="00342BCE"/>
    <w:rsid w:val="003459EC"/>
    <w:rsid w:val="003503C0"/>
    <w:rsid w:val="00350721"/>
    <w:rsid w:val="00367260"/>
    <w:rsid w:val="00370765"/>
    <w:rsid w:val="00371119"/>
    <w:rsid w:val="00377A13"/>
    <w:rsid w:val="0038489F"/>
    <w:rsid w:val="00386AC0"/>
    <w:rsid w:val="00386FC6"/>
    <w:rsid w:val="00387653"/>
    <w:rsid w:val="003930F0"/>
    <w:rsid w:val="0039625C"/>
    <w:rsid w:val="003964BB"/>
    <w:rsid w:val="0039790E"/>
    <w:rsid w:val="003A18C5"/>
    <w:rsid w:val="003A673E"/>
    <w:rsid w:val="003A6A62"/>
    <w:rsid w:val="003B6E3D"/>
    <w:rsid w:val="003C6E95"/>
    <w:rsid w:val="003D39DD"/>
    <w:rsid w:val="003E28AD"/>
    <w:rsid w:val="003E410D"/>
    <w:rsid w:val="003E501D"/>
    <w:rsid w:val="003E6C97"/>
    <w:rsid w:val="003F02E3"/>
    <w:rsid w:val="003F0D6A"/>
    <w:rsid w:val="003F14A7"/>
    <w:rsid w:val="003F198E"/>
    <w:rsid w:val="003F6F4A"/>
    <w:rsid w:val="003F7399"/>
    <w:rsid w:val="00405144"/>
    <w:rsid w:val="00412E3C"/>
    <w:rsid w:val="00432FE3"/>
    <w:rsid w:val="004349B8"/>
    <w:rsid w:val="00440165"/>
    <w:rsid w:val="0044147A"/>
    <w:rsid w:val="004421A6"/>
    <w:rsid w:val="00450501"/>
    <w:rsid w:val="00451024"/>
    <w:rsid w:val="00454332"/>
    <w:rsid w:val="00462566"/>
    <w:rsid w:val="00463851"/>
    <w:rsid w:val="00471719"/>
    <w:rsid w:val="00476FFE"/>
    <w:rsid w:val="00492791"/>
    <w:rsid w:val="0049339F"/>
    <w:rsid w:val="00493D73"/>
    <w:rsid w:val="0049432F"/>
    <w:rsid w:val="00495FE4"/>
    <w:rsid w:val="004A08E4"/>
    <w:rsid w:val="004A2F0E"/>
    <w:rsid w:val="004A3202"/>
    <w:rsid w:val="004A4D2C"/>
    <w:rsid w:val="004A5222"/>
    <w:rsid w:val="004A5B19"/>
    <w:rsid w:val="004B2E23"/>
    <w:rsid w:val="004B3D0D"/>
    <w:rsid w:val="004B478F"/>
    <w:rsid w:val="004C0635"/>
    <w:rsid w:val="004C7442"/>
    <w:rsid w:val="004D4370"/>
    <w:rsid w:val="004D7443"/>
    <w:rsid w:val="004E0D81"/>
    <w:rsid w:val="004F69C8"/>
    <w:rsid w:val="0050757A"/>
    <w:rsid w:val="00510F32"/>
    <w:rsid w:val="005205C5"/>
    <w:rsid w:val="005216DE"/>
    <w:rsid w:val="00522648"/>
    <w:rsid w:val="0052471F"/>
    <w:rsid w:val="00527187"/>
    <w:rsid w:val="005305A7"/>
    <w:rsid w:val="00533959"/>
    <w:rsid w:val="005352C0"/>
    <w:rsid w:val="005404CF"/>
    <w:rsid w:val="00540AE5"/>
    <w:rsid w:val="00540DD3"/>
    <w:rsid w:val="00543430"/>
    <w:rsid w:val="00552BD8"/>
    <w:rsid w:val="00556BCA"/>
    <w:rsid w:val="00561686"/>
    <w:rsid w:val="005621F1"/>
    <w:rsid w:val="00562FDD"/>
    <w:rsid w:val="00566239"/>
    <w:rsid w:val="005714A1"/>
    <w:rsid w:val="00571A75"/>
    <w:rsid w:val="005721EF"/>
    <w:rsid w:val="00573802"/>
    <w:rsid w:val="00576E83"/>
    <w:rsid w:val="00593447"/>
    <w:rsid w:val="00593452"/>
    <w:rsid w:val="00595F11"/>
    <w:rsid w:val="00596427"/>
    <w:rsid w:val="005A3233"/>
    <w:rsid w:val="005A5009"/>
    <w:rsid w:val="005B1EE1"/>
    <w:rsid w:val="005C2C7D"/>
    <w:rsid w:val="005C7DBD"/>
    <w:rsid w:val="005D58D3"/>
    <w:rsid w:val="005D715E"/>
    <w:rsid w:val="005E069A"/>
    <w:rsid w:val="005E0C7B"/>
    <w:rsid w:val="005F29C5"/>
    <w:rsid w:val="005F3D87"/>
    <w:rsid w:val="00606536"/>
    <w:rsid w:val="00607FFC"/>
    <w:rsid w:val="00610330"/>
    <w:rsid w:val="00612D3C"/>
    <w:rsid w:val="00615D3A"/>
    <w:rsid w:val="00616ABF"/>
    <w:rsid w:val="00620367"/>
    <w:rsid w:val="006225F1"/>
    <w:rsid w:val="00626652"/>
    <w:rsid w:val="00630FBD"/>
    <w:rsid w:val="00631DC5"/>
    <w:rsid w:val="006366FD"/>
    <w:rsid w:val="006375BC"/>
    <w:rsid w:val="0064141F"/>
    <w:rsid w:val="006448A7"/>
    <w:rsid w:val="006449CF"/>
    <w:rsid w:val="00647787"/>
    <w:rsid w:val="006559CF"/>
    <w:rsid w:val="00656084"/>
    <w:rsid w:val="0066076D"/>
    <w:rsid w:val="00664344"/>
    <w:rsid w:val="00671E88"/>
    <w:rsid w:val="00671F27"/>
    <w:rsid w:val="00676EF9"/>
    <w:rsid w:val="006852E8"/>
    <w:rsid w:val="00687E21"/>
    <w:rsid w:val="00687EF9"/>
    <w:rsid w:val="006A00FF"/>
    <w:rsid w:val="006A5AE5"/>
    <w:rsid w:val="006A7015"/>
    <w:rsid w:val="006B3B44"/>
    <w:rsid w:val="006B3C33"/>
    <w:rsid w:val="006B7E21"/>
    <w:rsid w:val="006C2FE3"/>
    <w:rsid w:val="006D324C"/>
    <w:rsid w:val="006D7DA9"/>
    <w:rsid w:val="006E686F"/>
    <w:rsid w:val="006F0FC0"/>
    <w:rsid w:val="006F11C3"/>
    <w:rsid w:val="006F1709"/>
    <w:rsid w:val="006F2B47"/>
    <w:rsid w:val="006F3554"/>
    <w:rsid w:val="006F5331"/>
    <w:rsid w:val="007025A8"/>
    <w:rsid w:val="007026A0"/>
    <w:rsid w:val="00704630"/>
    <w:rsid w:val="00704A48"/>
    <w:rsid w:val="007104A5"/>
    <w:rsid w:val="00714372"/>
    <w:rsid w:val="00722869"/>
    <w:rsid w:val="007242C5"/>
    <w:rsid w:val="00731D93"/>
    <w:rsid w:val="00732B2D"/>
    <w:rsid w:val="00736534"/>
    <w:rsid w:val="007408A1"/>
    <w:rsid w:val="007430D7"/>
    <w:rsid w:val="00743E1C"/>
    <w:rsid w:val="007442DA"/>
    <w:rsid w:val="007447C5"/>
    <w:rsid w:val="00752F92"/>
    <w:rsid w:val="0075368B"/>
    <w:rsid w:val="00762B10"/>
    <w:rsid w:val="00762F13"/>
    <w:rsid w:val="00766FE6"/>
    <w:rsid w:val="007674A9"/>
    <w:rsid w:val="00771232"/>
    <w:rsid w:val="0077140B"/>
    <w:rsid w:val="007719AE"/>
    <w:rsid w:val="00772F4A"/>
    <w:rsid w:val="0077705B"/>
    <w:rsid w:val="00795DC0"/>
    <w:rsid w:val="00796C3C"/>
    <w:rsid w:val="007A2EF6"/>
    <w:rsid w:val="007A7701"/>
    <w:rsid w:val="007B6A70"/>
    <w:rsid w:val="007D63F5"/>
    <w:rsid w:val="007D7B5A"/>
    <w:rsid w:val="007E0E54"/>
    <w:rsid w:val="007E0E92"/>
    <w:rsid w:val="007E4A32"/>
    <w:rsid w:val="007E6D16"/>
    <w:rsid w:val="007F0F67"/>
    <w:rsid w:val="007F128D"/>
    <w:rsid w:val="007F3322"/>
    <w:rsid w:val="007F4688"/>
    <w:rsid w:val="0080523D"/>
    <w:rsid w:val="008063FB"/>
    <w:rsid w:val="00812504"/>
    <w:rsid w:val="008246A4"/>
    <w:rsid w:val="008273AB"/>
    <w:rsid w:val="008318DC"/>
    <w:rsid w:val="00831EF9"/>
    <w:rsid w:val="00833B51"/>
    <w:rsid w:val="00834205"/>
    <w:rsid w:val="0084259C"/>
    <w:rsid w:val="00847543"/>
    <w:rsid w:val="00850473"/>
    <w:rsid w:val="008517F4"/>
    <w:rsid w:val="00852408"/>
    <w:rsid w:val="0085638A"/>
    <w:rsid w:val="00873689"/>
    <w:rsid w:val="00874503"/>
    <w:rsid w:val="00881C76"/>
    <w:rsid w:val="00884D26"/>
    <w:rsid w:val="00886360"/>
    <w:rsid w:val="00886A37"/>
    <w:rsid w:val="00887137"/>
    <w:rsid w:val="008871A8"/>
    <w:rsid w:val="00893E07"/>
    <w:rsid w:val="00894B05"/>
    <w:rsid w:val="008A09C5"/>
    <w:rsid w:val="008A7DD9"/>
    <w:rsid w:val="008B32CA"/>
    <w:rsid w:val="008B76F5"/>
    <w:rsid w:val="008C4397"/>
    <w:rsid w:val="008D1241"/>
    <w:rsid w:val="008D2B4C"/>
    <w:rsid w:val="008E02BA"/>
    <w:rsid w:val="008F0701"/>
    <w:rsid w:val="0090062F"/>
    <w:rsid w:val="00901D6D"/>
    <w:rsid w:val="009027EC"/>
    <w:rsid w:val="00907D23"/>
    <w:rsid w:val="00907DCD"/>
    <w:rsid w:val="0091349B"/>
    <w:rsid w:val="00914A3F"/>
    <w:rsid w:val="009178CC"/>
    <w:rsid w:val="009202D8"/>
    <w:rsid w:val="00921E4B"/>
    <w:rsid w:val="009264AD"/>
    <w:rsid w:val="00927CD8"/>
    <w:rsid w:val="00930960"/>
    <w:rsid w:val="0093755D"/>
    <w:rsid w:val="00937EA2"/>
    <w:rsid w:val="009400E6"/>
    <w:rsid w:val="00945798"/>
    <w:rsid w:val="00945BD9"/>
    <w:rsid w:val="009462D0"/>
    <w:rsid w:val="0094789A"/>
    <w:rsid w:val="0095488F"/>
    <w:rsid w:val="00954C47"/>
    <w:rsid w:val="00961663"/>
    <w:rsid w:val="00965C0D"/>
    <w:rsid w:val="009674E6"/>
    <w:rsid w:val="0097123F"/>
    <w:rsid w:val="009747F8"/>
    <w:rsid w:val="00977756"/>
    <w:rsid w:val="00977B08"/>
    <w:rsid w:val="0098198E"/>
    <w:rsid w:val="00981C7E"/>
    <w:rsid w:val="009826B1"/>
    <w:rsid w:val="00985873"/>
    <w:rsid w:val="00990E13"/>
    <w:rsid w:val="009915D8"/>
    <w:rsid w:val="0099541D"/>
    <w:rsid w:val="00996FA7"/>
    <w:rsid w:val="009976C8"/>
    <w:rsid w:val="009A0401"/>
    <w:rsid w:val="009A0426"/>
    <w:rsid w:val="009A29F6"/>
    <w:rsid w:val="009A71A6"/>
    <w:rsid w:val="009A7234"/>
    <w:rsid w:val="009B5716"/>
    <w:rsid w:val="009B6E75"/>
    <w:rsid w:val="009C18CD"/>
    <w:rsid w:val="009C7E74"/>
    <w:rsid w:val="009D6175"/>
    <w:rsid w:val="009D6D55"/>
    <w:rsid w:val="009D7E8F"/>
    <w:rsid w:val="009F3BF5"/>
    <w:rsid w:val="009F3E6F"/>
    <w:rsid w:val="009F5C3A"/>
    <w:rsid w:val="00A05AB7"/>
    <w:rsid w:val="00A071C7"/>
    <w:rsid w:val="00A10510"/>
    <w:rsid w:val="00A1265C"/>
    <w:rsid w:val="00A13C98"/>
    <w:rsid w:val="00A20603"/>
    <w:rsid w:val="00A20F32"/>
    <w:rsid w:val="00A220D7"/>
    <w:rsid w:val="00A22B5E"/>
    <w:rsid w:val="00A231E9"/>
    <w:rsid w:val="00A256F8"/>
    <w:rsid w:val="00A25DC2"/>
    <w:rsid w:val="00A27F04"/>
    <w:rsid w:val="00A31B2F"/>
    <w:rsid w:val="00A33BBF"/>
    <w:rsid w:val="00A3502E"/>
    <w:rsid w:val="00A36A73"/>
    <w:rsid w:val="00A4067C"/>
    <w:rsid w:val="00A430B5"/>
    <w:rsid w:val="00A51865"/>
    <w:rsid w:val="00A523F1"/>
    <w:rsid w:val="00A554C5"/>
    <w:rsid w:val="00A56F16"/>
    <w:rsid w:val="00A57900"/>
    <w:rsid w:val="00A6143F"/>
    <w:rsid w:val="00A6381D"/>
    <w:rsid w:val="00A64513"/>
    <w:rsid w:val="00A64892"/>
    <w:rsid w:val="00A65179"/>
    <w:rsid w:val="00A65403"/>
    <w:rsid w:val="00A67944"/>
    <w:rsid w:val="00A77271"/>
    <w:rsid w:val="00A7760A"/>
    <w:rsid w:val="00A80F5D"/>
    <w:rsid w:val="00A82B9E"/>
    <w:rsid w:val="00A90783"/>
    <w:rsid w:val="00A94A8C"/>
    <w:rsid w:val="00A97929"/>
    <w:rsid w:val="00AA18A7"/>
    <w:rsid w:val="00AA476C"/>
    <w:rsid w:val="00AB6FA4"/>
    <w:rsid w:val="00AB711A"/>
    <w:rsid w:val="00AC13DC"/>
    <w:rsid w:val="00AC178F"/>
    <w:rsid w:val="00AC1ABE"/>
    <w:rsid w:val="00AC2E35"/>
    <w:rsid w:val="00AC4940"/>
    <w:rsid w:val="00AD49FC"/>
    <w:rsid w:val="00AD4F84"/>
    <w:rsid w:val="00AE0C60"/>
    <w:rsid w:val="00AE1029"/>
    <w:rsid w:val="00AF2FDE"/>
    <w:rsid w:val="00B00B87"/>
    <w:rsid w:val="00B04E62"/>
    <w:rsid w:val="00B05272"/>
    <w:rsid w:val="00B13764"/>
    <w:rsid w:val="00B14113"/>
    <w:rsid w:val="00B26B2B"/>
    <w:rsid w:val="00B2701B"/>
    <w:rsid w:val="00B30CB6"/>
    <w:rsid w:val="00B31E64"/>
    <w:rsid w:val="00B357C7"/>
    <w:rsid w:val="00B37B3A"/>
    <w:rsid w:val="00B40978"/>
    <w:rsid w:val="00B42194"/>
    <w:rsid w:val="00B4296E"/>
    <w:rsid w:val="00B55C4C"/>
    <w:rsid w:val="00B56DA1"/>
    <w:rsid w:val="00B61266"/>
    <w:rsid w:val="00B6761D"/>
    <w:rsid w:val="00B709BF"/>
    <w:rsid w:val="00B76062"/>
    <w:rsid w:val="00B769DC"/>
    <w:rsid w:val="00B97358"/>
    <w:rsid w:val="00B9773C"/>
    <w:rsid w:val="00BA06A6"/>
    <w:rsid w:val="00BA2092"/>
    <w:rsid w:val="00BA6382"/>
    <w:rsid w:val="00BB0056"/>
    <w:rsid w:val="00BB24CA"/>
    <w:rsid w:val="00BC6E64"/>
    <w:rsid w:val="00BD1086"/>
    <w:rsid w:val="00BD152B"/>
    <w:rsid w:val="00BD4417"/>
    <w:rsid w:val="00BE4AA4"/>
    <w:rsid w:val="00BE5491"/>
    <w:rsid w:val="00BF036A"/>
    <w:rsid w:val="00BF2BD9"/>
    <w:rsid w:val="00BF4267"/>
    <w:rsid w:val="00BF505F"/>
    <w:rsid w:val="00BF5BFF"/>
    <w:rsid w:val="00BF65C9"/>
    <w:rsid w:val="00BF6EE7"/>
    <w:rsid w:val="00C037C5"/>
    <w:rsid w:val="00C06EA5"/>
    <w:rsid w:val="00C07AFA"/>
    <w:rsid w:val="00C12454"/>
    <w:rsid w:val="00C14746"/>
    <w:rsid w:val="00C1517C"/>
    <w:rsid w:val="00C22F67"/>
    <w:rsid w:val="00C23C54"/>
    <w:rsid w:val="00C2764D"/>
    <w:rsid w:val="00C3615C"/>
    <w:rsid w:val="00C40850"/>
    <w:rsid w:val="00C41B1C"/>
    <w:rsid w:val="00C44041"/>
    <w:rsid w:val="00C45FA7"/>
    <w:rsid w:val="00C55079"/>
    <w:rsid w:val="00C56C3A"/>
    <w:rsid w:val="00C608AE"/>
    <w:rsid w:val="00C6122A"/>
    <w:rsid w:val="00C651C7"/>
    <w:rsid w:val="00C70CC1"/>
    <w:rsid w:val="00C74DB5"/>
    <w:rsid w:val="00C82408"/>
    <w:rsid w:val="00C84CA6"/>
    <w:rsid w:val="00C86E22"/>
    <w:rsid w:val="00C902A4"/>
    <w:rsid w:val="00C90DF0"/>
    <w:rsid w:val="00C9509E"/>
    <w:rsid w:val="00C95258"/>
    <w:rsid w:val="00CA1C0F"/>
    <w:rsid w:val="00CB4355"/>
    <w:rsid w:val="00CC0373"/>
    <w:rsid w:val="00CC05F1"/>
    <w:rsid w:val="00CD3420"/>
    <w:rsid w:val="00CD7A65"/>
    <w:rsid w:val="00CE037D"/>
    <w:rsid w:val="00CF01B7"/>
    <w:rsid w:val="00CF0676"/>
    <w:rsid w:val="00CF2D40"/>
    <w:rsid w:val="00CF42A0"/>
    <w:rsid w:val="00CF4BFB"/>
    <w:rsid w:val="00CF4CDF"/>
    <w:rsid w:val="00D01710"/>
    <w:rsid w:val="00D02443"/>
    <w:rsid w:val="00D04C01"/>
    <w:rsid w:val="00D04CF0"/>
    <w:rsid w:val="00D13924"/>
    <w:rsid w:val="00D1733C"/>
    <w:rsid w:val="00D20E5D"/>
    <w:rsid w:val="00D228A4"/>
    <w:rsid w:val="00D2387E"/>
    <w:rsid w:val="00D30714"/>
    <w:rsid w:val="00D409E8"/>
    <w:rsid w:val="00D44FCE"/>
    <w:rsid w:val="00D451D6"/>
    <w:rsid w:val="00D50BE2"/>
    <w:rsid w:val="00D519D1"/>
    <w:rsid w:val="00D51A0A"/>
    <w:rsid w:val="00D52A8D"/>
    <w:rsid w:val="00D57D00"/>
    <w:rsid w:val="00D606C7"/>
    <w:rsid w:val="00D65EBE"/>
    <w:rsid w:val="00D67D3F"/>
    <w:rsid w:val="00D73FC4"/>
    <w:rsid w:val="00D77877"/>
    <w:rsid w:val="00D81AE1"/>
    <w:rsid w:val="00D8300F"/>
    <w:rsid w:val="00DA4974"/>
    <w:rsid w:val="00DA62B1"/>
    <w:rsid w:val="00DB15E0"/>
    <w:rsid w:val="00DB3F8F"/>
    <w:rsid w:val="00DB73CF"/>
    <w:rsid w:val="00DC3789"/>
    <w:rsid w:val="00DC5A26"/>
    <w:rsid w:val="00DD2E1C"/>
    <w:rsid w:val="00DD3865"/>
    <w:rsid w:val="00DD48BF"/>
    <w:rsid w:val="00DE24D0"/>
    <w:rsid w:val="00DE7B41"/>
    <w:rsid w:val="00DF17DD"/>
    <w:rsid w:val="00DF1BE3"/>
    <w:rsid w:val="00DF1D88"/>
    <w:rsid w:val="00DF3922"/>
    <w:rsid w:val="00DF7F19"/>
    <w:rsid w:val="00E16C6F"/>
    <w:rsid w:val="00E25D6D"/>
    <w:rsid w:val="00E31D31"/>
    <w:rsid w:val="00E31DA0"/>
    <w:rsid w:val="00E3550B"/>
    <w:rsid w:val="00E434C9"/>
    <w:rsid w:val="00E5157F"/>
    <w:rsid w:val="00E54502"/>
    <w:rsid w:val="00E56524"/>
    <w:rsid w:val="00E60310"/>
    <w:rsid w:val="00E66B2F"/>
    <w:rsid w:val="00E728B2"/>
    <w:rsid w:val="00E76451"/>
    <w:rsid w:val="00E767F6"/>
    <w:rsid w:val="00E83A85"/>
    <w:rsid w:val="00E84EAD"/>
    <w:rsid w:val="00E92812"/>
    <w:rsid w:val="00E96293"/>
    <w:rsid w:val="00EA0931"/>
    <w:rsid w:val="00EA1414"/>
    <w:rsid w:val="00EA224A"/>
    <w:rsid w:val="00EA27B0"/>
    <w:rsid w:val="00EA391F"/>
    <w:rsid w:val="00EA77C0"/>
    <w:rsid w:val="00EA7C26"/>
    <w:rsid w:val="00EB2B17"/>
    <w:rsid w:val="00EB73BD"/>
    <w:rsid w:val="00EC00C6"/>
    <w:rsid w:val="00EC1312"/>
    <w:rsid w:val="00EC171D"/>
    <w:rsid w:val="00EC4740"/>
    <w:rsid w:val="00EC6F81"/>
    <w:rsid w:val="00ED1FFC"/>
    <w:rsid w:val="00ED51FC"/>
    <w:rsid w:val="00EE13E1"/>
    <w:rsid w:val="00EE5C67"/>
    <w:rsid w:val="00EF059F"/>
    <w:rsid w:val="00EF1172"/>
    <w:rsid w:val="00EF2186"/>
    <w:rsid w:val="00EF6BE4"/>
    <w:rsid w:val="00F0755E"/>
    <w:rsid w:val="00F12D55"/>
    <w:rsid w:val="00F13BD8"/>
    <w:rsid w:val="00F14063"/>
    <w:rsid w:val="00F14527"/>
    <w:rsid w:val="00F15669"/>
    <w:rsid w:val="00F16CF6"/>
    <w:rsid w:val="00F16DC3"/>
    <w:rsid w:val="00F17A3E"/>
    <w:rsid w:val="00F2582E"/>
    <w:rsid w:val="00F25CE6"/>
    <w:rsid w:val="00F35BC4"/>
    <w:rsid w:val="00F35E23"/>
    <w:rsid w:val="00F42107"/>
    <w:rsid w:val="00F44903"/>
    <w:rsid w:val="00F44DB1"/>
    <w:rsid w:val="00F5283A"/>
    <w:rsid w:val="00F52E9D"/>
    <w:rsid w:val="00F551BD"/>
    <w:rsid w:val="00F560F1"/>
    <w:rsid w:val="00F57FA1"/>
    <w:rsid w:val="00F61137"/>
    <w:rsid w:val="00F61731"/>
    <w:rsid w:val="00F64D5A"/>
    <w:rsid w:val="00F7260F"/>
    <w:rsid w:val="00F726F1"/>
    <w:rsid w:val="00F72AF0"/>
    <w:rsid w:val="00F73628"/>
    <w:rsid w:val="00F73EB6"/>
    <w:rsid w:val="00F75362"/>
    <w:rsid w:val="00F77705"/>
    <w:rsid w:val="00F80C19"/>
    <w:rsid w:val="00F81184"/>
    <w:rsid w:val="00F842E6"/>
    <w:rsid w:val="00F85980"/>
    <w:rsid w:val="00F86D86"/>
    <w:rsid w:val="00F8770D"/>
    <w:rsid w:val="00F916FA"/>
    <w:rsid w:val="00F91F13"/>
    <w:rsid w:val="00F93AB2"/>
    <w:rsid w:val="00F9643E"/>
    <w:rsid w:val="00FA210B"/>
    <w:rsid w:val="00FA32FF"/>
    <w:rsid w:val="00FA49D1"/>
    <w:rsid w:val="00FA6356"/>
    <w:rsid w:val="00FB0843"/>
    <w:rsid w:val="00FB4679"/>
    <w:rsid w:val="00FC73D9"/>
    <w:rsid w:val="00FE0858"/>
    <w:rsid w:val="00FE2899"/>
    <w:rsid w:val="00FE35C6"/>
    <w:rsid w:val="00FE3899"/>
    <w:rsid w:val="00FE5415"/>
    <w:rsid w:val="00FE6479"/>
    <w:rsid w:val="00FF05FF"/>
    <w:rsid w:val="00FF2D6C"/>
    <w:rsid w:val="00FF3FC7"/>
    <w:rsid w:val="00FF54A2"/>
    <w:rsid w:val="00FF61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74BE0"/>
  <w15:chartTrackingRefBased/>
  <w15:docId w15:val="{CB2F356A-6B42-4356-A8F7-95811B45E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474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EC474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9"/>
    <w:unhideWhenUsed/>
    <w:qFormat/>
    <w:rsid w:val="00C56C3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3264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C56C3A"/>
    <w:pPr>
      <w:keepNext/>
      <w:keepLines/>
      <w:suppressAutoHyphens/>
      <w:spacing w:before="40"/>
      <w:textAlignment w:val="baseline"/>
      <w:outlineLvl w:val="3"/>
    </w:pPr>
    <w:rPr>
      <w:rFonts w:asciiTheme="majorHAnsi" w:eastAsiaTheme="majorEastAsia" w:hAnsiTheme="majorHAnsi" w:cs="Mangal"/>
      <w:i/>
      <w:iCs/>
      <w:color w:val="2E74B5" w:themeColor="accent1" w:themeShade="BF"/>
      <w:kern w:val="2"/>
      <w:sz w:val="24"/>
      <w:szCs w:val="21"/>
      <w:lang w:eastAsia="zh-CN" w:bidi="hi-IN"/>
    </w:rPr>
  </w:style>
  <w:style w:type="paragraph" w:styleId="Nadpis5">
    <w:name w:val="heading 5"/>
    <w:basedOn w:val="Normln"/>
    <w:next w:val="Normln"/>
    <w:link w:val="Nadpis5Char"/>
    <w:uiPriority w:val="9"/>
    <w:unhideWhenUsed/>
    <w:qFormat/>
    <w:rsid w:val="00A20F32"/>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C4740"/>
    <w:rPr>
      <w:color w:val="0563C1" w:themeColor="hyperlink"/>
      <w:u w:val="single"/>
    </w:rPr>
  </w:style>
  <w:style w:type="paragraph" w:styleId="Obsah1">
    <w:name w:val="toc 1"/>
    <w:basedOn w:val="Normln"/>
    <w:next w:val="Normln"/>
    <w:autoRedefine/>
    <w:uiPriority w:val="39"/>
    <w:unhideWhenUsed/>
    <w:rsid w:val="00EC4740"/>
    <w:pPr>
      <w:tabs>
        <w:tab w:val="left" w:pos="1276"/>
        <w:tab w:val="right" w:leader="dot" w:pos="9062"/>
      </w:tabs>
      <w:spacing w:after="100"/>
    </w:pPr>
    <w:rPr>
      <w:rFonts w:ascii="Arial Narrow" w:hAnsi="Arial Narrow"/>
    </w:rPr>
  </w:style>
  <w:style w:type="character" w:customStyle="1" w:styleId="Nadpis1Char">
    <w:name w:val="Nadpis 1 Char"/>
    <w:basedOn w:val="Standardnpsmoodstavce"/>
    <w:link w:val="Nadpis1"/>
    <w:uiPriority w:val="99"/>
    <w:rsid w:val="00EC4740"/>
    <w:rPr>
      <w:rFonts w:asciiTheme="majorHAnsi" w:eastAsiaTheme="majorEastAsia" w:hAnsiTheme="majorHAnsi" w:cstheme="majorBidi"/>
      <w:color w:val="2E74B5" w:themeColor="accent1" w:themeShade="BF"/>
      <w:sz w:val="32"/>
      <w:szCs w:val="32"/>
      <w:lang w:eastAsia="cs-CZ"/>
    </w:rPr>
  </w:style>
  <w:style w:type="paragraph" w:styleId="Nadpisobsahu">
    <w:name w:val="TOC Heading"/>
    <w:basedOn w:val="Nadpis1"/>
    <w:next w:val="Normln"/>
    <w:uiPriority w:val="39"/>
    <w:unhideWhenUsed/>
    <w:qFormat/>
    <w:rsid w:val="00EC4740"/>
    <w:pPr>
      <w:spacing w:line="259" w:lineRule="auto"/>
      <w:outlineLvl w:val="9"/>
    </w:pPr>
  </w:style>
  <w:style w:type="paragraph" w:styleId="Odstavecseseznamem">
    <w:name w:val="List Paragraph"/>
    <w:basedOn w:val="Normln"/>
    <w:uiPriority w:val="34"/>
    <w:qFormat/>
    <w:rsid w:val="004A4D2C"/>
    <w:pPr>
      <w:suppressAutoHyphens/>
      <w:ind w:left="720"/>
      <w:contextualSpacing/>
    </w:pPr>
  </w:style>
  <w:style w:type="paragraph" w:customStyle="1" w:styleId="Default">
    <w:name w:val="Default"/>
    <w:qFormat/>
    <w:rsid w:val="004A4D2C"/>
    <w:pPr>
      <w:suppressAutoHyphens/>
      <w:spacing w:after="0" w:line="240" w:lineRule="auto"/>
    </w:pPr>
    <w:rPr>
      <w:rFonts w:ascii="Times New Roman" w:eastAsia="Calibri" w:hAnsi="Times New Roman" w:cs="Times New Roman"/>
      <w:color w:val="000000"/>
      <w:sz w:val="24"/>
      <w:szCs w:val="24"/>
      <w:lang w:eastAsia="cs-CZ"/>
    </w:rPr>
  </w:style>
  <w:style w:type="table" w:styleId="Mkatabulky">
    <w:name w:val="Table Grid"/>
    <w:basedOn w:val="Normlntabulka"/>
    <w:uiPriority w:val="39"/>
    <w:rsid w:val="004A4D2C"/>
    <w:pPr>
      <w:suppressAutoHyphens/>
      <w:spacing w:after="0" w:line="240" w:lineRule="auto"/>
    </w:pPr>
    <w:rPr>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d">
    <w:name w:val="Dd"/>
    <w:basedOn w:val="Normln"/>
    <w:uiPriority w:val="99"/>
    <w:qFormat/>
    <w:rsid w:val="004A4D2C"/>
    <w:pPr>
      <w:suppressAutoHyphens/>
      <w:ind w:left="1134" w:hanging="1134"/>
    </w:pPr>
    <w:rPr>
      <w:color w:val="00000A"/>
    </w:rPr>
  </w:style>
  <w:style w:type="paragraph" w:customStyle="1" w:styleId="bb">
    <w:name w:val="bb"/>
    <w:basedOn w:val="Normln"/>
    <w:qFormat/>
    <w:rsid w:val="004A4D2C"/>
    <w:pPr>
      <w:suppressAutoHyphens/>
      <w:ind w:left="283" w:hanging="283"/>
    </w:pPr>
    <w:rPr>
      <w:color w:val="00000A"/>
    </w:rPr>
  </w:style>
  <w:style w:type="paragraph" w:customStyle="1" w:styleId="bib">
    <w:name w:val="bib"/>
    <w:uiPriority w:val="99"/>
    <w:rsid w:val="004A4D2C"/>
    <w:pPr>
      <w:suppressAutoHyphens/>
      <w:autoSpaceDE w:val="0"/>
      <w:autoSpaceDN w:val="0"/>
      <w:adjustRightInd w:val="0"/>
      <w:spacing w:after="0" w:line="240" w:lineRule="auto"/>
      <w:ind w:left="540" w:hanging="540"/>
    </w:pPr>
    <w:rPr>
      <w:rFonts w:ascii="Liberation Serif" w:eastAsiaTheme="minorEastAsia" w:hAnsi="Liberation Serif" w:cs="Liberation Serif"/>
      <w:color w:val="000000"/>
      <w:kern w:val="1"/>
      <w:sz w:val="24"/>
      <w:szCs w:val="24"/>
      <w:lang w:eastAsia="cs-CZ" w:bidi="hi-IN"/>
    </w:rPr>
  </w:style>
  <w:style w:type="paragraph" w:styleId="Zhlav">
    <w:name w:val="header"/>
    <w:basedOn w:val="Normln"/>
    <w:link w:val="ZhlavChar"/>
    <w:uiPriority w:val="99"/>
    <w:unhideWhenUsed/>
    <w:rsid w:val="001610E4"/>
    <w:pPr>
      <w:tabs>
        <w:tab w:val="center" w:pos="4536"/>
        <w:tab w:val="right" w:pos="9072"/>
      </w:tabs>
    </w:pPr>
  </w:style>
  <w:style w:type="character" w:customStyle="1" w:styleId="ZhlavChar">
    <w:name w:val="Záhlaví Char"/>
    <w:basedOn w:val="Standardnpsmoodstavce"/>
    <w:link w:val="Zhlav"/>
    <w:uiPriority w:val="99"/>
    <w:qFormat/>
    <w:rsid w:val="001610E4"/>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610E4"/>
    <w:pPr>
      <w:tabs>
        <w:tab w:val="center" w:pos="4536"/>
        <w:tab w:val="right" w:pos="9072"/>
      </w:tabs>
    </w:pPr>
  </w:style>
  <w:style w:type="character" w:customStyle="1" w:styleId="ZpatChar">
    <w:name w:val="Zápatí Char"/>
    <w:basedOn w:val="Standardnpsmoodstavce"/>
    <w:link w:val="Zpat"/>
    <w:uiPriority w:val="99"/>
    <w:qFormat/>
    <w:rsid w:val="001610E4"/>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qFormat/>
    <w:rsid w:val="00183C0A"/>
    <w:rPr>
      <w:sz w:val="16"/>
      <w:szCs w:val="16"/>
    </w:rPr>
  </w:style>
  <w:style w:type="paragraph" w:styleId="Textkomente">
    <w:name w:val="annotation text"/>
    <w:basedOn w:val="Normln"/>
    <w:link w:val="TextkomenteChar"/>
    <w:uiPriority w:val="99"/>
    <w:unhideWhenUsed/>
    <w:qFormat/>
    <w:rsid w:val="00183C0A"/>
  </w:style>
  <w:style w:type="character" w:customStyle="1" w:styleId="TextkomenteChar">
    <w:name w:val="Text komentáře Char"/>
    <w:basedOn w:val="Standardnpsmoodstavce"/>
    <w:link w:val="Textkomente"/>
    <w:uiPriority w:val="99"/>
    <w:qFormat/>
    <w:rsid w:val="00183C0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qFormat/>
    <w:rsid w:val="00183C0A"/>
    <w:rPr>
      <w:b/>
      <w:bCs/>
    </w:rPr>
  </w:style>
  <w:style w:type="character" w:customStyle="1" w:styleId="PedmtkomenteChar">
    <w:name w:val="Předmět komentáře Char"/>
    <w:basedOn w:val="TextkomenteChar"/>
    <w:link w:val="Pedmtkomente"/>
    <w:uiPriority w:val="99"/>
    <w:semiHidden/>
    <w:qFormat/>
    <w:rsid w:val="00183C0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qFormat/>
    <w:rsid w:val="00183C0A"/>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183C0A"/>
    <w:rPr>
      <w:rFonts w:ascii="Segoe UI" w:eastAsia="Times New Roman" w:hAnsi="Segoe UI" w:cs="Segoe UI"/>
      <w:sz w:val="18"/>
      <w:szCs w:val="18"/>
      <w:lang w:eastAsia="cs-CZ"/>
    </w:rPr>
  </w:style>
  <w:style w:type="character" w:styleId="Sledovanodkaz">
    <w:name w:val="FollowedHyperlink"/>
    <w:basedOn w:val="Standardnpsmoodstavce"/>
    <w:uiPriority w:val="99"/>
    <w:semiHidden/>
    <w:unhideWhenUsed/>
    <w:rsid w:val="00183C0A"/>
    <w:rPr>
      <w:color w:val="954F72" w:themeColor="followedHyperlink"/>
      <w:u w:val="single"/>
    </w:rPr>
  </w:style>
  <w:style w:type="paragraph" w:styleId="Revize">
    <w:name w:val="Revision"/>
    <w:hidden/>
    <w:uiPriority w:val="99"/>
    <w:semiHidden/>
    <w:qFormat/>
    <w:rsid w:val="00FF3FC7"/>
    <w:pPr>
      <w:spacing w:after="0" w:line="240" w:lineRule="auto"/>
    </w:pPr>
    <w:rPr>
      <w:rFonts w:ascii="Times New Roman" w:eastAsia="Times New Roman" w:hAnsi="Times New Roman" w:cs="Times New Roman"/>
      <w:sz w:val="20"/>
      <w:szCs w:val="20"/>
      <w:lang w:eastAsia="cs-CZ"/>
    </w:rPr>
  </w:style>
  <w:style w:type="character" w:customStyle="1" w:styleId="rynqvb">
    <w:name w:val="rynqvb"/>
    <w:basedOn w:val="Standardnpsmoodstavce"/>
    <w:rsid w:val="000E399E"/>
  </w:style>
  <w:style w:type="character" w:customStyle="1" w:styleId="markedcontent">
    <w:name w:val="markedcontent"/>
    <w:basedOn w:val="Standardnpsmoodstavce"/>
    <w:rsid w:val="000E399E"/>
  </w:style>
  <w:style w:type="character" w:styleId="Siln">
    <w:name w:val="Strong"/>
    <w:basedOn w:val="Standardnpsmoodstavce"/>
    <w:uiPriority w:val="22"/>
    <w:qFormat/>
    <w:rsid w:val="00D02443"/>
    <w:rPr>
      <w:b/>
      <w:bCs/>
    </w:rPr>
  </w:style>
  <w:style w:type="character" w:customStyle="1" w:styleId="TextpoznpodarouChar">
    <w:name w:val="Text pozn. pod čarou Char"/>
    <w:basedOn w:val="Standardnpsmoodstavce"/>
    <w:link w:val="Textpoznpodarou"/>
    <w:uiPriority w:val="99"/>
    <w:qFormat/>
    <w:rsid w:val="00F72AF0"/>
    <w:rPr>
      <w:sz w:val="20"/>
      <w:szCs w:val="20"/>
    </w:rPr>
  </w:style>
  <w:style w:type="character" w:customStyle="1" w:styleId="Ukotvenpoznmkypodarou">
    <w:name w:val="Ukotvení poznámky pod čarou"/>
    <w:rsid w:val="00F72AF0"/>
    <w:rPr>
      <w:vertAlign w:val="superscript"/>
    </w:rPr>
  </w:style>
  <w:style w:type="character" w:customStyle="1" w:styleId="Internetovodkaz">
    <w:name w:val="Internetový odkaz"/>
    <w:basedOn w:val="Standardnpsmoodstavce"/>
    <w:uiPriority w:val="99"/>
    <w:unhideWhenUsed/>
    <w:rsid w:val="00F72AF0"/>
    <w:rPr>
      <w:color w:val="0563C1" w:themeColor="hyperlink"/>
      <w:u w:val="single"/>
    </w:rPr>
  </w:style>
  <w:style w:type="character" w:customStyle="1" w:styleId="q4iawc">
    <w:name w:val="q4iawc"/>
    <w:qFormat/>
    <w:rsid w:val="00F72AF0"/>
  </w:style>
  <w:style w:type="character" w:customStyle="1" w:styleId="Znakypropoznmkupodarou">
    <w:name w:val="Znaky pro poznámku pod čarou"/>
    <w:qFormat/>
    <w:rsid w:val="00F72AF0"/>
  </w:style>
  <w:style w:type="paragraph" w:styleId="Textpoznpodarou">
    <w:name w:val="footnote text"/>
    <w:basedOn w:val="Normln"/>
    <w:link w:val="TextpoznpodarouChar"/>
    <w:uiPriority w:val="99"/>
    <w:unhideWhenUsed/>
    <w:rsid w:val="00F72AF0"/>
    <w:pPr>
      <w:suppressAutoHyphens/>
    </w:pPr>
    <w:rPr>
      <w:rFonts w:asciiTheme="minorHAnsi" w:eastAsiaTheme="minorHAnsi" w:hAnsiTheme="minorHAnsi" w:cstheme="minorBidi"/>
      <w:lang w:eastAsia="en-US"/>
    </w:rPr>
  </w:style>
  <w:style w:type="character" w:customStyle="1" w:styleId="TextpoznpodarouChar1">
    <w:name w:val="Text pozn. pod čarou Char1"/>
    <w:basedOn w:val="Standardnpsmoodstavce"/>
    <w:uiPriority w:val="99"/>
    <w:semiHidden/>
    <w:rsid w:val="00F72AF0"/>
    <w:rPr>
      <w:rFonts w:ascii="Times New Roman" w:eastAsia="Times New Roman" w:hAnsi="Times New Roman" w:cs="Times New Roman"/>
      <w:sz w:val="20"/>
      <w:szCs w:val="20"/>
      <w:lang w:eastAsia="cs-CZ"/>
    </w:rPr>
  </w:style>
  <w:style w:type="paragraph" w:styleId="Bezmezer">
    <w:name w:val="No Spacing"/>
    <w:uiPriority w:val="1"/>
    <w:qFormat/>
    <w:rsid w:val="00F72AF0"/>
    <w:pPr>
      <w:widowControl w:val="0"/>
      <w:suppressAutoHyphens/>
      <w:spacing w:after="0" w:line="240" w:lineRule="auto"/>
      <w:jc w:val="both"/>
    </w:pPr>
    <w:rPr>
      <w:rFonts w:ascii="Arial Narrow" w:hAnsi="Arial Narrow"/>
      <w:szCs w:val="20"/>
    </w:rPr>
  </w:style>
  <w:style w:type="paragraph" w:styleId="Normlnweb">
    <w:name w:val="Normal (Web)"/>
    <w:basedOn w:val="Normln"/>
    <w:uiPriority w:val="99"/>
    <w:unhideWhenUsed/>
    <w:qFormat/>
    <w:rsid w:val="00F72AF0"/>
    <w:pPr>
      <w:suppressAutoHyphens/>
      <w:spacing w:beforeAutospacing="1" w:after="160" w:afterAutospacing="1"/>
    </w:pPr>
    <w:rPr>
      <w:sz w:val="24"/>
      <w:szCs w:val="24"/>
      <w:lang w:val="en-US" w:eastAsia="en-US"/>
    </w:rPr>
  </w:style>
  <w:style w:type="character" w:styleId="Znakapoznpodarou">
    <w:name w:val="footnote reference"/>
    <w:basedOn w:val="Standardnpsmoodstavce"/>
    <w:uiPriority w:val="99"/>
    <w:semiHidden/>
    <w:unhideWhenUsed/>
    <w:rsid w:val="00F72AF0"/>
    <w:rPr>
      <w:vertAlign w:val="superscript"/>
    </w:rPr>
  </w:style>
  <w:style w:type="character" w:customStyle="1" w:styleId="Nadpis2Char">
    <w:name w:val="Nadpis 2 Char"/>
    <w:basedOn w:val="Standardnpsmoodstavce"/>
    <w:link w:val="Nadpis2"/>
    <w:uiPriority w:val="99"/>
    <w:rsid w:val="00C56C3A"/>
    <w:rPr>
      <w:rFonts w:asciiTheme="majorHAnsi" w:eastAsiaTheme="majorEastAsia" w:hAnsiTheme="majorHAnsi" w:cstheme="majorBidi"/>
      <w:color w:val="2E74B5" w:themeColor="accent1" w:themeShade="BF"/>
      <w:sz w:val="26"/>
      <w:szCs w:val="26"/>
      <w:lang w:eastAsia="cs-CZ"/>
    </w:rPr>
  </w:style>
  <w:style w:type="character" w:customStyle="1" w:styleId="Nadpis4Char">
    <w:name w:val="Nadpis 4 Char"/>
    <w:basedOn w:val="Standardnpsmoodstavce"/>
    <w:link w:val="Nadpis4"/>
    <w:uiPriority w:val="9"/>
    <w:qFormat/>
    <w:rsid w:val="00C56C3A"/>
    <w:rPr>
      <w:rFonts w:asciiTheme="majorHAnsi" w:eastAsiaTheme="majorEastAsia" w:hAnsiTheme="majorHAnsi" w:cs="Mangal"/>
      <w:i/>
      <w:iCs/>
      <w:color w:val="2E74B5" w:themeColor="accent1" w:themeShade="BF"/>
      <w:kern w:val="2"/>
      <w:sz w:val="24"/>
      <w:szCs w:val="21"/>
      <w:lang w:eastAsia="zh-CN" w:bidi="hi-IN"/>
    </w:rPr>
  </w:style>
  <w:style w:type="character" w:styleId="slostrnky">
    <w:name w:val="page number"/>
    <w:uiPriority w:val="99"/>
    <w:qFormat/>
    <w:rsid w:val="00C56C3A"/>
    <w:rPr>
      <w:rFonts w:cs="Times New Roman"/>
    </w:rPr>
  </w:style>
  <w:style w:type="paragraph" w:customStyle="1" w:styleId="EndNoteBibliography">
    <w:name w:val="EndNote Bibliography"/>
    <w:basedOn w:val="Normln"/>
    <w:link w:val="EndNoteBibliographyChar"/>
    <w:rsid w:val="00C56C3A"/>
    <w:pPr>
      <w:spacing w:after="160"/>
    </w:pPr>
    <w:rPr>
      <w:rFonts w:eastAsiaTheme="minorHAnsi"/>
      <w:noProof/>
      <w:sz w:val="24"/>
      <w:szCs w:val="22"/>
      <w:lang w:val="en-US" w:eastAsia="en-US"/>
    </w:rPr>
  </w:style>
  <w:style w:type="character" w:customStyle="1" w:styleId="EndNoteBibliographyChar">
    <w:name w:val="EndNote Bibliography Char"/>
    <w:basedOn w:val="Standardnpsmoodstavce"/>
    <w:link w:val="EndNoteBibliography"/>
    <w:rsid w:val="00C56C3A"/>
    <w:rPr>
      <w:rFonts w:ascii="Times New Roman" w:hAnsi="Times New Roman" w:cs="Times New Roman"/>
      <w:noProof/>
      <w:sz w:val="24"/>
      <w:lang w:val="en-US"/>
    </w:rPr>
  </w:style>
  <w:style w:type="paragraph" w:customStyle="1" w:styleId="Bibl">
    <w:name w:val="Bibl"/>
    <w:basedOn w:val="Normln"/>
    <w:link w:val="BiblChar"/>
    <w:rsid w:val="00C56C3A"/>
    <w:pPr>
      <w:ind w:left="578" w:hanging="578"/>
    </w:pPr>
  </w:style>
  <w:style w:type="character" w:customStyle="1" w:styleId="BiblChar">
    <w:name w:val="Bibl Char"/>
    <w:link w:val="Bibl"/>
    <w:rsid w:val="00C56C3A"/>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uiPriority w:val="99"/>
    <w:rsid w:val="00232645"/>
    <w:rPr>
      <w:rFonts w:asciiTheme="majorHAnsi" w:eastAsiaTheme="majorEastAsia" w:hAnsiTheme="majorHAnsi" w:cstheme="majorBidi"/>
      <w:color w:val="1F4D78" w:themeColor="accent1" w:themeShade="7F"/>
      <w:sz w:val="24"/>
      <w:szCs w:val="24"/>
      <w:lang w:eastAsia="cs-CZ"/>
    </w:rPr>
  </w:style>
  <w:style w:type="character" w:styleId="PromnnHTML">
    <w:name w:val="HTML Variable"/>
    <w:uiPriority w:val="99"/>
    <w:semiHidden/>
    <w:unhideWhenUsed/>
    <w:rsid w:val="00232645"/>
    <w:rPr>
      <w:i/>
      <w:iCs/>
    </w:rPr>
  </w:style>
  <w:style w:type="paragraph" w:styleId="Textvysvtlivek">
    <w:name w:val="endnote text"/>
    <w:basedOn w:val="Normln"/>
    <w:link w:val="TextvysvtlivekChar"/>
    <w:uiPriority w:val="99"/>
    <w:semiHidden/>
    <w:unhideWhenUsed/>
    <w:rsid w:val="00232645"/>
    <w:pPr>
      <w:tabs>
        <w:tab w:val="left" w:pos="2835"/>
      </w:tabs>
      <w:spacing w:before="120"/>
    </w:pPr>
    <w:rPr>
      <w:rFonts w:eastAsia="Calibri"/>
      <w:lang w:eastAsia="en-US"/>
    </w:rPr>
  </w:style>
  <w:style w:type="character" w:customStyle="1" w:styleId="TextvysvtlivekChar">
    <w:name w:val="Text vysvětlivek Char"/>
    <w:basedOn w:val="Standardnpsmoodstavce"/>
    <w:link w:val="Textvysvtlivek"/>
    <w:uiPriority w:val="99"/>
    <w:semiHidden/>
    <w:rsid w:val="00232645"/>
    <w:rPr>
      <w:rFonts w:ascii="Times New Roman" w:eastAsia="Calibri" w:hAnsi="Times New Roman" w:cs="Times New Roman"/>
      <w:sz w:val="20"/>
      <w:szCs w:val="20"/>
    </w:rPr>
  </w:style>
  <w:style w:type="character" w:styleId="Odkaznavysvtlivky">
    <w:name w:val="endnote reference"/>
    <w:basedOn w:val="Standardnpsmoodstavce"/>
    <w:uiPriority w:val="99"/>
    <w:semiHidden/>
    <w:unhideWhenUsed/>
    <w:rsid w:val="00232645"/>
    <w:rPr>
      <w:vertAlign w:val="superscript"/>
    </w:rPr>
  </w:style>
  <w:style w:type="character" w:customStyle="1" w:styleId="st">
    <w:name w:val="st"/>
    <w:basedOn w:val="Standardnpsmoodstavce"/>
    <w:qFormat/>
    <w:rsid w:val="00232645"/>
  </w:style>
  <w:style w:type="paragraph" w:customStyle="1" w:styleId="Nadpis">
    <w:name w:val="Nadpis"/>
    <w:basedOn w:val="Normln"/>
    <w:next w:val="Zkladntext"/>
    <w:qFormat/>
    <w:rsid w:val="006375BC"/>
    <w:pPr>
      <w:keepNext/>
      <w:suppressAutoHyphens/>
      <w:spacing w:before="240" w:after="120"/>
    </w:pPr>
    <w:rPr>
      <w:rFonts w:ascii="Liberation Sans" w:eastAsia="Noto Sans CJK SC" w:hAnsi="Liberation Sans" w:cs="Arial Unicode MS"/>
      <w:sz w:val="28"/>
      <w:szCs w:val="28"/>
    </w:rPr>
  </w:style>
  <w:style w:type="paragraph" w:styleId="Zkladntext">
    <w:name w:val="Body Text"/>
    <w:basedOn w:val="Normln"/>
    <w:link w:val="ZkladntextChar"/>
    <w:rsid w:val="006375BC"/>
    <w:pPr>
      <w:suppressAutoHyphens/>
      <w:spacing w:after="140" w:line="276" w:lineRule="auto"/>
    </w:pPr>
  </w:style>
  <w:style w:type="character" w:customStyle="1" w:styleId="ZkladntextChar">
    <w:name w:val="Základní text Char"/>
    <w:basedOn w:val="Standardnpsmoodstavce"/>
    <w:link w:val="Zkladntext"/>
    <w:rsid w:val="006375BC"/>
    <w:rPr>
      <w:rFonts w:ascii="Times New Roman" w:eastAsia="Times New Roman" w:hAnsi="Times New Roman" w:cs="Times New Roman"/>
      <w:sz w:val="20"/>
      <w:szCs w:val="20"/>
      <w:lang w:eastAsia="cs-CZ"/>
    </w:rPr>
  </w:style>
  <w:style w:type="paragraph" w:styleId="Seznam">
    <w:name w:val="List"/>
    <w:basedOn w:val="Zkladntext"/>
    <w:rsid w:val="006375BC"/>
    <w:rPr>
      <w:rFonts w:cs="Arial Unicode MS"/>
    </w:rPr>
  </w:style>
  <w:style w:type="paragraph" w:styleId="Titulek">
    <w:name w:val="caption"/>
    <w:basedOn w:val="Normln"/>
    <w:qFormat/>
    <w:rsid w:val="006375BC"/>
    <w:pPr>
      <w:suppressLineNumbers/>
      <w:suppressAutoHyphens/>
      <w:spacing w:before="120" w:after="120"/>
    </w:pPr>
    <w:rPr>
      <w:rFonts w:cs="Arial Unicode MS"/>
      <w:i/>
      <w:iCs/>
      <w:sz w:val="24"/>
      <w:szCs w:val="24"/>
    </w:rPr>
  </w:style>
  <w:style w:type="paragraph" w:customStyle="1" w:styleId="Rejstk">
    <w:name w:val="Rejstřík"/>
    <w:basedOn w:val="Normln"/>
    <w:qFormat/>
    <w:rsid w:val="006375BC"/>
    <w:pPr>
      <w:suppressLineNumbers/>
      <w:suppressAutoHyphens/>
    </w:pPr>
    <w:rPr>
      <w:rFonts w:cs="Arial Unicode MS"/>
    </w:rPr>
  </w:style>
  <w:style w:type="paragraph" w:customStyle="1" w:styleId="Zhlavazpat">
    <w:name w:val="Záhlaví a zápatí"/>
    <w:basedOn w:val="Normln"/>
    <w:qFormat/>
    <w:rsid w:val="006375BC"/>
    <w:pPr>
      <w:suppressAutoHyphens/>
    </w:pPr>
  </w:style>
  <w:style w:type="paragraph" w:customStyle="1" w:styleId="Obsahrmce">
    <w:name w:val="Obsah rámce"/>
    <w:basedOn w:val="Normln"/>
    <w:qFormat/>
    <w:rsid w:val="006375BC"/>
    <w:pPr>
      <w:suppressAutoHyphens/>
    </w:pPr>
  </w:style>
  <w:style w:type="paragraph" w:customStyle="1" w:styleId="DefaultStyle">
    <w:name w:val="Default Style"/>
    <w:uiPriority w:val="99"/>
    <w:qFormat/>
    <w:rsid w:val="006375BC"/>
    <w:pPr>
      <w:suppressAutoHyphens/>
      <w:spacing w:after="0" w:line="100" w:lineRule="atLeast"/>
    </w:pPr>
    <w:rPr>
      <w:rFonts w:ascii="Times New Roman" w:eastAsia="Times New Roman" w:hAnsi="Times New Roman" w:cs="Times New Roman"/>
      <w:color w:val="00000A"/>
      <w:sz w:val="20"/>
      <w:szCs w:val="20"/>
      <w:lang w:eastAsia="cs-CZ"/>
    </w:rPr>
  </w:style>
  <w:style w:type="character" w:customStyle="1" w:styleId="uc">
    <w:name w:val="uc"/>
    <w:basedOn w:val="Standardnpsmoodstavce"/>
    <w:uiPriority w:val="99"/>
    <w:qFormat/>
    <w:rsid w:val="006375BC"/>
  </w:style>
  <w:style w:type="character" w:customStyle="1" w:styleId="Ohne">
    <w:name w:val="Ohne"/>
    <w:uiPriority w:val="99"/>
    <w:rsid w:val="006375BC"/>
  </w:style>
  <w:style w:type="character" w:customStyle="1" w:styleId="Nadpis5Char">
    <w:name w:val="Nadpis 5 Char"/>
    <w:basedOn w:val="Standardnpsmoodstavce"/>
    <w:link w:val="Nadpis5"/>
    <w:uiPriority w:val="9"/>
    <w:rsid w:val="00A20F32"/>
    <w:rPr>
      <w:rFonts w:asciiTheme="majorHAnsi" w:eastAsiaTheme="majorEastAsia" w:hAnsiTheme="majorHAnsi" w:cstheme="majorBidi"/>
      <w:color w:val="2E74B5" w:themeColor="accent1" w:themeShade="BF"/>
      <w:sz w:val="20"/>
      <w:szCs w:val="20"/>
      <w:lang w:eastAsia="cs-CZ"/>
    </w:rPr>
  </w:style>
  <w:style w:type="paragraph" w:styleId="Nzev">
    <w:name w:val="Title"/>
    <w:basedOn w:val="Normln"/>
    <w:next w:val="Normln"/>
    <w:link w:val="NzevChar"/>
    <w:uiPriority w:val="10"/>
    <w:qFormat/>
    <w:rsid w:val="005F29C5"/>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F29C5"/>
    <w:rPr>
      <w:rFonts w:asciiTheme="majorHAnsi" w:eastAsiaTheme="majorEastAsia" w:hAnsiTheme="majorHAnsi" w:cstheme="majorBidi"/>
      <w:spacing w:val="-10"/>
      <w:kern w:val="28"/>
      <w:sz w:val="56"/>
      <w:szCs w:val="56"/>
      <w:lang w:eastAsia="cs-CZ"/>
    </w:rPr>
  </w:style>
  <w:style w:type="paragraph" w:styleId="Obsah2">
    <w:name w:val="toc 2"/>
    <w:basedOn w:val="Normln"/>
    <w:next w:val="Normln"/>
    <w:autoRedefine/>
    <w:uiPriority w:val="39"/>
    <w:unhideWhenUsed/>
    <w:rsid w:val="00D67D3F"/>
    <w:pPr>
      <w:spacing w:after="100" w:line="259" w:lineRule="auto"/>
      <w:ind w:left="220"/>
    </w:pPr>
    <w:rPr>
      <w:rFonts w:asciiTheme="minorHAnsi" w:eastAsiaTheme="minorEastAsia" w:hAnsiTheme="minorHAnsi"/>
      <w:sz w:val="22"/>
      <w:szCs w:val="22"/>
    </w:rPr>
  </w:style>
  <w:style w:type="paragraph" w:styleId="Obsah3">
    <w:name w:val="toc 3"/>
    <w:basedOn w:val="Normln"/>
    <w:next w:val="Normln"/>
    <w:autoRedefine/>
    <w:uiPriority w:val="39"/>
    <w:unhideWhenUsed/>
    <w:rsid w:val="00D67D3F"/>
    <w:pPr>
      <w:spacing w:after="100" w:line="259" w:lineRule="auto"/>
      <w:ind w:left="440"/>
    </w:pPr>
    <w:rPr>
      <w:rFonts w:asciiTheme="minorHAnsi" w:eastAsiaTheme="minorEastAsia" w:hAnsiTheme="minorHAnsi"/>
      <w:sz w:val="22"/>
      <w:szCs w:val="22"/>
    </w:rPr>
  </w:style>
  <w:style w:type="character" w:customStyle="1" w:styleId="value">
    <w:name w:val="value"/>
    <w:basedOn w:val="Standardnpsmoodstavce"/>
    <w:rsid w:val="0039790E"/>
  </w:style>
  <w:style w:type="table" w:customStyle="1" w:styleId="Mkatabulky1">
    <w:name w:val="Mřížka tabulky1"/>
    <w:basedOn w:val="Normlntabulka"/>
    <w:next w:val="Mkatabulky"/>
    <w:uiPriority w:val="39"/>
    <w:locked/>
    <w:rsid w:val="0080523D"/>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427956">
      <w:bodyDiv w:val="1"/>
      <w:marLeft w:val="0"/>
      <w:marRight w:val="0"/>
      <w:marTop w:val="0"/>
      <w:marBottom w:val="0"/>
      <w:divBdr>
        <w:top w:val="none" w:sz="0" w:space="0" w:color="auto"/>
        <w:left w:val="none" w:sz="0" w:space="0" w:color="auto"/>
        <w:bottom w:val="none" w:sz="0" w:space="0" w:color="auto"/>
        <w:right w:val="none" w:sz="0" w:space="0" w:color="auto"/>
      </w:divBdr>
      <w:divsChild>
        <w:div w:id="1141456535">
          <w:marLeft w:val="0"/>
          <w:marRight w:val="0"/>
          <w:marTop w:val="0"/>
          <w:marBottom w:val="0"/>
          <w:divBdr>
            <w:top w:val="none" w:sz="0" w:space="0" w:color="auto"/>
            <w:left w:val="none" w:sz="0" w:space="0" w:color="auto"/>
            <w:bottom w:val="none" w:sz="0" w:space="0" w:color="auto"/>
            <w:right w:val="none" w:sz="0" w:space="0" w:color="auto"/>
          </w:divBdr>
        </w:div>
      </w:divsChild>
    </w:div>
    <w:div w:id="182565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zso.cz/csu/czso/klasifikace-oboru-vzdelani-cz-isced-f-2013" TargetMode="External"/><Relationship Id="rId18" Type="http://schemas.openxmlformats.org/officeDocument/2006/relationships/hyperlink" Target="http://www.nusl.cz/ntk/nusl-200844"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www.scopus.com/record/display.uri?eid=2-s2.0-85084565870&amp;origin=resultslist" TargetMode="External"/><Relationship Id="rId7" Type="http://schemas.openxmlformats.org/officeDocument/2006/relationships/endnotes" Target="endnotes.xml"/><Relationship Id="rId12" Type="http://schemas.openxmlformats.org/officeDocument/2006/relationships/hyperlink" Target="https://www.utb.cz/mdocs-posts/zprava-o-vnitrnim-hodnoceni-kvality-vzdelavaci-tvurci-a-s-nimi-souvisejicich-cinnosti-utb-ve-zline-2021-2025/" TargetMode="External"/><Relationship Id="rId17" Type="http://schemas.openxmlformats.org/officeDocument/2006/relationships/hyperlink" Target="http://texty.jinonice.cuni.cz/studijni-texty" TargetMode="External"/><Relationship Id="rId25" Type="http://schemas.openxmlformats.org/officeDocument/2006/relationships/hyperlink" Target="https://vufind.katalog.k.utb.cz/Content/list-of-databases" TargetMode="External"/><Relationship Id="rId2" Type="http://schemas.openxmlformats.org/officeDocument/2006/relationships/numbering" Target="numbering.xml"/><Relationship Id="rId16" Type="http://schemas.openxmlformats.org/officeDocument/2006/relationships/hyperlink" Target="http://eknihy.knihovna.cz/kniha/elektronicke-informacni-zdroje" TargetMode="External"/><Relationship Id="rId20" Type="http://schemas.openxmlformats.org/officeDocument/2006/relationships/hyperlink" Target="https://doi.org/10.2478/topling-2021-000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hs.utb.cz/o-fakulte/uredni-deska/vnitrni-normy-a-predpisy/vnitrni-predpisy-utb-a-fhs/" TargetMode="External"/><Relationship Id="rId24" Type="http://schemas.openxmlformats.org/officeDocument/2006/relationships/hyperlink" Target="https://vufind.katalog.k.utb.cz/EDS" TargetMode="External"/><Relationship Id="rId5" Type="http://schemas.openxmlformats.org/officeDocument/2006/relationships/webSettings" Target="webSettings.xml"/><Relationship Id="rId15" Type="http://schemas.openxmlformats.org/officeDocument/2006/relationships/hyperlink" Target="https://stag.utb.cz" TargetMode="External"/><Relationship Id="rId23" Type="http://schemas.openxmlformats.org/officeDocument/2006/relationships/hyperlink" Target="https://www.degruyter.com/document/doi/10.1515/les-2021-0011/html" TargetMode="External"/><Relationship Id="rId28" Type="http://schemas.openxmlformats.org/officeDocument/2006/relationships/fontTable" Target="fontTable.xm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www.inforum.cz/sbornik/2016/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fhs.utb.cz/studium/prijimaci-rizeni/smernice-k-prijimacimu-rizeni/" TargetMode="External"/><Relationship Id="rId22" Type="http://schemas.openxmlformats.org/officeDocument/2006/relationships/hyperlink" Target="https://www.scopus.com/sourceid/19700170105?origin=resultslist" TargetMode="External"/><Relationship Id="rId27"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ruzne/akreditacni-rizeni/" TargetMode="External"/><Relationship Id="rId13" Type="http://schemas.openxmlformats.org/officeDocument/2006/relationships/hyperlink" Target="https://fhs.utb.cz/o-fakulte/uredni-deska/vnitrni-normy-a-predpisy/vnitrni-predpisy-utb-a-fhs/?afterLogin=1" TargetMode="External"/><Relationship Id="rId18" Type="http://schemas.openxmlformats.org/officeDocument/2006/relationships/hyperlink" Target="https://publikace.k.utb.cz" TargetMode="External"/><Relationship Id="rId26" Type="http://schemas.openxmlformats.org/officeDocument/2006/relationships/hyperlink" Target="https://uni.utb.cz/" TargetMode="External"/><Relationship Id="rId3" Type="http://schemas.openxmlformats.org/officeDocument/2006/relationships/hyperlink" Target="https://www.utb.cz/univerzita/uredni-deska/vnitrni-normy-a-predpisy/vnitrni-predpisy/" TargetMode="External"/><Relationship Id="rId21" Type="http://schemas.openxmlformats.org/officeDocument/2006/relationships/hyperlink" Target="https://www.utb.cz/univerzita/uredni-deska/vnitrni-normy-a-predpisy/vnitrni-predpisy/" TargetMode="External"/><Relationship Id="rId7" Type="http://schemas.openxmlformats.org/officeDocument/2006/relationships/hyperlink" Target="https://fhs.utb.cz/o-fakulte/uredni-deska/vnitrni-normy-a-predpisy/vnitrni-normy-fhs/rozhodnuti-dekanky/"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s://digilib.k.utb.cz" TargetMode="External"/><Relationship Id="rId25" Type="http://schemas.openxmlformats.org/officeDocument/2006/relationships/hyperlink" Target="https://moodle.utb.cz" TargetMode="External"/><Relationship Id="rId2" Type="http://schemas.openxmlformats.org/officeDocument/2006/relationships/hyperlink" Target="https://www.utb.cz/mdocs-posts/smernice-rektora-c-9-2023/" TargetMode="External"/><Relationship Id="rId16" Type="http://schemas.openxmlformats.org/officeDocument/2006/relationships/hyperlink" Target="https://jobcentrum.utb.cz/" TargetMode="External"/><Relationship Id="rId20" Type="http://schemas.openxmlformats.org/officeDocument/2006/relationships/hyperlink" Target="https://www.utb.cz/mdocs-posts/smernice-rektora-c-16-2021/" TargetMode="External"/><Relationship Id="rId29"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smernice-rektora/" TargetMode="External"/><Relationship Id="rId11" Type="http://schemas.openxmlformats.org/officeDocument/2006/relationships/hyperlink" Target="https://stag.utb.cz/portal/" TargetMode="External"/><Relationship Id="rId24" Type="http://schemas.openxmlformats.org/officeDocument/2006/relationships/hyperlink" Target="https://www.utb.cz/univerzita/uredni-deska/vnitrni-normy-a-predpisy/vnitrni-predpisy/" TargetMode="External"/><Relationship Id="rId5" Type="http://schemas.openxmlformats.org/officeDocument/2006/relationships/hyperlink" Target="https://www.utb.cz/univerzita/uredni-deska/vnitrni-normy-a-predpisy/vnitrni-predpisy/" TargetMode="External"/><Relationship Id="rId15" Type="http://schemas.openxmlformats.org/officeDocument/2006/relationships/hyperlink" Target="https://jobcentrum.utb.cz/" TargetMode="External"/><Relationship Id="rId23" Type="http://schemas.openxmlformats.org/officeDocument/2006/relationships/hyperlink" Target="https://www.utb.cz/univerzita/uredni-deska/vnitrni-normy-a-predpisy/vnitrni-predpisy/" TargetMode="External"/><Relationship Id="rId28" Type="http://schemas.openxmlformats.org/officeDocument/2006/relationships/hyperlink" Target="https://fhs.utb.cz/mdocs-posts/pravidla-prubehu-studia/" TargetMode="External"/><Relationship Id="rId10" Type="http://schemas.openxmlformats.org/officeDocument/2006/relationships/hyperlink" Target="https://www.utb.cz/mdocs-posts/smernice-rektora-c-10-2021/" TargetMode="External"/><Relationship Id="rId19" Type="http://schemas.openxmlformats.org/officeDocument/2006/relationships/hyperlink" Target="http://portal.k.utb.cz/databases/alphabetical" TargetMode="External"/><Relationship Id="rId31" Type="http://schemas.openxmlformats.org/officeDocument/2006/relationships/hyperlink" Target="https://www.timeshighereducation.com/world-university-rankings/2022/world-ranking" TargetMode="External"/><Relationship Id="rId4" Type="http://schemas.openxmlformats.org/officeDocument/2006/relationships/hyperlink" Target="https://www.utb.cz/mdocs-posts/sr_13_2017/" TargetMode="External"/><Relationship Id="rId9" Type="http://schemas.openxmlformats.org/officeDocument/2006/relationships/hyperlink" Target="https://www.utb.cz/mdocs-posts/zprava-o-vnitrnim-hodnoceni-kvality-vzdelavaci-tvurci-a-s-nimi-souvisejicich-cinnosti-utb-ve-zline-2021-2025/" TargetMode="External"/><Relationship Id="rId14" Type="http://schemas.openxmlformats.org/officeDocument/2006/relationships/hyperlink" Target="https://jobcentrum.utb.cz/" TargetMode="External"/><Relationship Id="rId22" Type="http://schemas.openxmlformats.org/officeDocument/2006/relationships/hyperlink" Target="https://www.utb.cz/univerzita/o-univerzite/struktura/poradni-sbory/eticka-komise/" TargetMode="External"/><Relationship Id="rId27" Type="http://schemas.openxmlformats.org/officeDocument/2006/relationships/hyperlink" Target="https://fhs.utb.cz/o-fakulte/uredni-deska/strategicky-zamer-fakulty/" TargetMode="External"/><Relationship Id="rId30"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66036-1600-4262-A9E9-6493217D3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162</Pages>
  <Words>52245</Words>
  <Characters>308246</Characters>
  <Application>Microsoft Office Word</Application>
  <DocSecurity>0</DocSecurity>
  <Lines>2568</Lines>
  <Paragraphs>719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Trušník</dc:creator>
  <cp:keywords/>
  <dc:description/>
  <cp:lastModifiedBy>Jana Martincová</cp:lastModifiedBy>
  <cp:revision>3</cp:revision>
  <cp:lastPrinted>2023-06-02T09:17:00Z</cp:lastPrinted>
  <dcterms:created xsi:type="dcterms:W3CDTF">2023-06-05T11:29:00Z</dcterms:created>
  <dcterms:modified xsi:type="dcterms:W3CDTF">2023-06-05T11:31:00Z</dcterms:modified>
</cp:coreProperties>
</file>