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smkou3zvraznn2"/>
        <w:tblW w:w="0" w:type="auto"/>
        <w:tblLook w:val="04A0" w:firstRow="1" w:lastRow="0" w:firstColumn="1" w:lastColumn="0" w:noHBand="0" w:noVBand="1"/>
      </w:tblPr>
      <w:tblGrid>
        <w:gridCol w:w="527"/>
        <w:gridCol w:w="4718"/>
        <w:gridCol w:w="8686"/>
      </w:tblGrid>
      <w:tr w:rsidR="00F073FA" w:rsidRPr="00F073FA" w:rsidTr="00F073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931" w:type="dxa"/>
            <w:gridSpan w:val="3"/>
          </w:tcPr>
          <w:p w:rsidR="00B26C89" w:rsidRPr="00F073FA" w:rsidRDefault="00B26C89" w:rsidP="00F073F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73FA">
              <w:rPr>
                <w:rFonts w:ascii="Times New Roman" w:hAnsi="Times New Roman" w:cs="Times New Roman"/>
                <w:i w:val="0"/>
                <w:sz w:val="28"/>
                <w:szCs w:val="28"/>
              </w:rPr>
              <w:t>Vypořádání připomínek přijatých usnesením 29. korespondenčního hlasování Rady pro vnitřní hodnocení UTB ve Zlíně pro Fakultu humanitních studií UTB ve Zlíně</w:t>
            </w:r>
          </w:p>
          <w:p w:rsidR="00B26C89" w:rsidRPr="00F073FA" w:rsidRDefault="00B26C89" w:rsidP="00F073F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26C89" w:rsidRPr="00F073FA" w:rsidRDefault="00A4205B" w:rsidP="00F073F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Usnesení č.5</w:t>
            </w:r>
            <w:r w:rsidR="00F073FA" w:rsidRPr="00F073FA"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/kh29 k doktorskému</w:t>
            </w:r>
            <w:r w:rsidR="00B26C89" w:rsidRPr="00F073FA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="00B26C89" w:rsidRPr="00A4205B"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studijnímu programu</w:t>
            </w:r>
            <w:r w:rsidR="00B26C89" w:rsidRPr="00F073FA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Pr="00A4205B">
              <w:rPr>
                <w:rFonts w:ascii="Times New Roman" w:hAnsi="Times New Roman" w:cs="Times New Roman"/>
                <w:i w:val="0"/>
                <w:sz w:val="28"/>
                <w:szCs w:val="28"/>
              </w:rPr>
              <w:t>Sociá</w:t>
            </w:r>
            <w:bookmarkStart w:id="0" w:name="_GoBack"/>
            <w:bookmarkEnd w:id="0"/>
            <w:r w:rsidRPr="00A4205B">
              <w:rPr>
                <w:rFonts w:ascii="Times New Roman" w:hAnsi="Times New Roman" w:cs="Times New Roman"/>
                <w:i w:val="0"/>
                <w:sz w:val="28"/>
                <w:szCs w:val="28"/>
              </w:rPr>
              <w:t>lní p</w:t>
            </w:r>
            <w:r w:rsidR="00F073FA" w:rsidRPr="00A4205B">
              <w:rPr>
                <w:rFonts w:ascii="Times New Roman" w:hAnsi="Times New Roman" w:cs="Times New Roman"/>
                <w:i w:val="0"/>
                <w:sz w:val="28"/>
                <w:szCs w:val="28"/>
              </w:rPr>
              <w:t>edagogika</w:t>
            </w:r>
          </w:p>
        </w:tc>
      </w:tr>
      <w:tr w:rsidR="00F073FA" w:rsidRPr="00F073FA" w:rsidTr="00F07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7C6F5D" w:rsidRPr="00F073FA" w:rsidRDefault="007C6F5D" w:rsidP="00F073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</w:tcPr>
          <w:p w:rsidR="007C6F5D" w:rsidRPr="00F073FA" w:rsidRDefault="00B72438" w:rsidP="00F073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Připomínky </w:t>
            </w:r>
          </w:p>
        </w:tc>
        <w:tc>
          <w:tcPr>
            <w:tcW w:w="8686" w:type="dxa"/>
          </w:tcPr>
          <w:p w:rsidR="00B72438" w:rsidRPr="00F073FA" w:rsidRDefault="00B72438" w:rsidP="00F073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Vypořádání připomínek </w:t>
            </w:r>
          </w:p>
          <w:p w:rsidR="007C6F5D" w:rsidRPr="00F073FA" w:rsidRDefault="00FC7002" w:rsidP="00F073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(ve spisu jsou úpravy vyznačeny </w:t>
            </w:r>
            <w:r w:rsidR="00B72438" w:rsidRPr="00F073FA">
              <w:rPr>
                <w:rFonts w:ascii="Times New Roman" w:hAnsi="Times New Roman" w:cs="Times New Roman"/>
                <w:b/>
                <w:sz w:val="24"/>
                <w:szCs w:val="24"/>
              </w:rPr>
              <w:t>v režimu změn</w:t>
            </w:r>
            <w:r w:rsidRPr="00F073F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4205B" w:rsidRPr="00F073FA" w:rsidTr="00F073FA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A4205B" w:rsidRPr="00F073FA" w:rsidRDefault="00A4205B" w:rsidP="00A4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18" w:type="dxa"/>
          </w:tcPr>
          <w:p w:rsidR="00A4205B" w:rsidRDefault="00A4205B" w:rsidP="00A42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61948">
              <w:rPr>
                <w:rFonts w:ascii="Times New Roman" w:hAnsi="Times New Roman" w:cs="Times New Roman"/>
              </w:rPr>
              <w:t>Upravit v části A-I odkaz na Zprávu o vnitřním hodnocení kvality (včetně dodatků).</w:t>
            </w:r>
          </w:p>
        </w:tc>
        <w:tc>
          <w:tcPr>
            <w:tcW w:w="8686" w:type="dxa"/>
          </w:tcPr>
          <w:p w:rsidR="00A4205B" w:rsidRDefault="00A4205B" w:rsidP="00A42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Upraveno tak, aby byl v odkazu i dodatek ke zprávě.</w:t>
            </w:r>
          </w:p>
        </w:tc>
      </w:tr>
      <w:tr w:rsidR="00A4205B" w:rsidRPr="00F073FA" w:rsidTr="00F07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A4205B" w:rsidRPr="00F073FA" w:rsidRDefault="00A4205B" w:rsidP="00A4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718" w:type="dxa"/>
          </w:tcPr>
          <w:p w:rsidR="00A4205B" w:rsidRDefault="00A4205B" w:rsidP="00A42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61948">
              <w:rPr>
                <w:rFonts w:ascii="Times New Roman" w:hAnsi="Times New Roman" w:cs="Times New Roman"/>
              </w:rPr>
              <w:t>V části B-IIa Součásti SZZ a jejich obsah zkontrolovat a okomentovat vazbu na všechny uvedené předměty ZT a PZ.</w:t>
            </w:r>
          </w:p>
        </w:tc>
        <w:tc>
          <w:tcPr>
            <w:tcW w:w="8686" w:type="dxa"/>
          </w:tcPr>
          <w:p w:rsidR="00A4205B" w:rsidRDefault="00A4205B" w:rsidP="00A42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obsahu SZZ byly doplněny předměty. Údaje k SZZ nyní obsahují jak jednotlivé otázky k SZZ, tak předměty, jejichž obsah je pro obsah SZZ klíčový.</w:t>
            </w:r>
          </w:p>
        </w:tc>
      </w:tr>
      <w:tr w:rsidR="00A4205B" w:rsidRPr="00F073FA" w:rsidTr="00F073FA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A4205B" w:rsidRPr="00F073FA" w:rsidRDefault="00A4205B" w:rsidP="00A4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18" w:type="dxa"/>
          </w:tcPr>
          <w:p w:rsidR="00A4205B" w:rsidRDefault="00A4205B" w:rsidP="00A42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61948">
              <w:rPr>
                <w:rFonts w:ascii="Times New Roman" w:hAnsi="Times New Roman" w:cs="Times New Roman"/>
              </w:rPr>
              <w:t>V části B-III prověřit dostupnost a aktuálnost literatury vzniklé před rokem 2000.</w:t>
            </w:r>
          </w:p>
        </w:tc>
        <w:tc>
          <w:tcPr>
            <w:tcW w:w="8686" w:type="dxa"/>
          </w:tcPr>
          <w:p w:rsidR="00A4205B" w:rsidRDefault="00A4205B" w:rsidP="00A42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Byla zkontrolovaná dostupnost literatury vydané před rokem 2000. Tituly, které nejsou snadno dostupné, byly odstraněny.</w:t>
            </w:r>
          </w:p>
        </w:tc>
      </w:tr>
      <w:tr w:rsidR="00A4205B" w:rsidRPr="00F073FA" w:rsidTr="00F07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A4205B" w:rsidRPr="00F073FA" w:rsidRDefault="00A4205B" w:rsidP="00A4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18" w:type="dxa"/>
          </w:tcPr>
          <w:p w:rsidR="00A4205B" w:rsidRDefault="00A4205B" w:rsidP="00A42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61948">
              <w:rPr>
                <w:rFonts w:ascii="Times New Roman" w:hAnsi="Times New Roman" w:cs="Times New Roman"/>
              </w:rPr>
              <w:t>Prověřit, zda předměty profilového základu a teoretického základu tvoří pro obě specializace společné východisko v 60 ECTS (50%) a že každá ze specializací je více než 25%.</w:t>
            </w:r>
          </w:p>
        </w:tc>
        <w:tc>
          <w:tcPr>
            <w:tcW w:w="8686" w:type="dxa"/>
          </w:tcPr>
          <w:p w:rsidR="00A4205B" w:rsidRDefault="00A4205B" w:rsidP="00A420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Rozložení kreditů mezi společnou část studia </w:t>
            </w:r>
            <w:r>
              <w:rPr>
                <w:rFonts w:ascii="Times New Roman" w:hAnsi="Times New Roman" w:cs="Times New Roman"/>
              </w:rPr>
              <w:br/>
              <w:t>a specializační část je v souladu s </w:t>
            </w:r>
            <w:r w:rsidRPr="00C06677">
              <w:rPr>
                <w:rFonts w:ascii="Times New Roman" w:hAnsi="Times New Roman" w:cs="Times New Roman"/>
              </w:rPr>
              <w:t>Doporučeným postupem pro přípravu studijních programů 8/2017 vydaného NAÚ.</w:t>
            </w:r>
          </w:p>
          <w:p w:rsidR="00A4205B" w:rsidRPr="0003508E" w:rsidRDefault="00A4205B" w:rsidP="00A420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 dokumentu se uvádí, že „</w:t>
            </w:r>
            <w:r w:rsidRPr="00E1561F">
              <w:rPr>
                <w:rFonts w:ascii="Times New Roman" w:hAnsi="Times New Roman" w:cs="Times New Roman"/>
              </w:rPr>
              <w:t xml:space="preserve">součet počtu kreditů za </w:t>
            </w:r>
            <w:r w:rsidRPr="00E1561F">
              <w:rPr>
                <w:rFonts w:ascii="Times New Roman" w:hAnsi="Times New Roman" w:cs="Times New Roman"/>
                <w:b/>
              </w:rPr>
              <w:t>povinné předměty</w:t>
            </w:r>
            <w:r w:rsidRPr="00E1561F">
              <w:rPr>
                <w:rFonts w:ascii="Times New Roman" w:hAnsi="Times New Roman" w:cs="Times New Roman"/>
              </w:rPr>
              <w:t xml:space="preserve"> </w:t>
            </w:r>
            <w:r w:rsidRPr="0003508E">
              <w:rPr>
                <w:rFonts w:ascii="Times New Roman" w:hAnsi="Times New Roman" w:cs="Times New Roman"/>
              </w:rPr>
              <w:t>společné všem studijním</w:t>
            </w:r>
          </w:p>
          <w:p w:rsidR="00A4205B" w:rsidRPr="00E1561F" w:rsidRDefault="00A4205B" w:rsidP="00A420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3508E">
              <w:rPr>
                <w:rFonts w:ascii="Times New Roman" w:hAnsi="Times New Roman" w:cs="Times New Roman"/>
              </w:rPr>
              <w:t>plánům</w:t>
            </w:r>
            <w:r w:rsidRPr="00E1561F">
              <w:rPr>
                <w:rFonts w:ascii="Times New Roman" w:hAnsi="Times New Roman" w:cs="Times New Roman"/>
              </w:rPr>
              <w:t xml:space="preserve"> a minimálního počtu kreditů za povinně volitelné předměty typu A společné všem</w:t>
            </w:r>
          </w:p>
          <w:p w:rsidR="00A4205B" w:rsidRDefault="00A4205B" w:rsidP="00A420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1561F">
              <w:rPr>
                <w:rFonts w:ascii="Times New Roman" w:hAnsi="Times New Roman" w:cs="Times New Roman"/>
              </w:rPr>
              <w:t>studijním plánům by měl činit více než 50% ze standardního počtu kreditů</w:t>
            </w:r>
            <w:r>
              <w:rPr>
                <w:rFonts w:ascii="Times New Roman" w:hAnsi="Times New Roman" w:cs="Times New Roman"/>
              </w:rPr>
              <w:t xml:space="preserve">“. </w:t>
            </w:r>
          </w:p>
          <w:p w:rsidR="00A4205B" w:rsidRDefault="00A4205B" w:rsidP="00A420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 žádosti jsou povinné předměty (tzn. předměty ZT, PZ a ostatní povinné předměty) ve společné části v rozsahu 70 kreditů, což je 58,5 % celkového počtu kreditů za studium. Předměty typu A (povinně volitelné předměty profilujícího základu) jsou jen specializační a tvoří 50 kreditů, tj. 41,5 % celkového počtu kreditů.</w:t>
            </w:r>
          </w:p>
        </w:tc>
      </w:tr>
      <w:tr w:rsidR="00A4205B" w:rsidRPr="00F073FA" w:rsidTr="00F073FA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A4205B" w:rsidRPr="00F073FA" w:rsidRDefault="00A4205B" w:rsidP="00A4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18" w:type="dxa"/>
          </w:tcPr>
          <w:p w:rsidR="00A4205B" w:rsidRDefault="00A4205B" w:rsidP="00A42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61948">
              <w:rPr>
                <w:rFonts w:ascii="Times New Roman" w:hAnsi="Times New Roman" w:cs="Times New Roman"/>
              </w:rPr>
              <w:t>Posílit personální zabezpečení SP o další profesory a docenty, popřípadě okomentovat v sebehodnotící zprávě absenci profesorů a nízký počet docentů, kteří se podílejí na realizaci SP.</w:t>
            </w:r>
          </w:p>
        </w:tc>
        <w:tc>
          <w:tcPr>
            <w:tcW w:w="8686" w:type="dxa"/>
          </w:tcPr>
          <w:p w:rsidR="00A4205B" w:rsidRDefault="00A4205B" w:rsidP="00A42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Okomentováno v sebehodnotící zprávě.</w:t>
            </w:r>
          </w:p>
        </w:tc>
      </w:tr>
      <w:tr w:rsidR="00A4205B" w:rsidRPr="00F073FA" w:rsidTr="00F07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A4205B" w:rsidRPr="00F073FA" w:rsidRDefault="00A4205B" w:rsidP="00A4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718" w:type="dxa"/>
          </w:tcPr>
          <w:p w:rsidR="00A4205B" w:rsidRDefault="00A4205B" w:rsidP="00A42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61948">
              <w:rPr>
                <w:rFonts w:ascii="Times New Roman" w:hAnsi="Times New Roman" w:cs="Times New Roman"/>
              </w:rPr>
              <w:t>Doplnit karty C-I o publikace za posledních 5 let, neuvádět starší publikace.</w:t>
            </w:r>
          </w:p>
        </w:tc>
        <w:tc>
          <w:tcPr>
            <w:tcW w:w="8686" w:type="dxa"/>
          </w:tcPr>
          <w:p w:rsidR="00A4205B" w:rsidRDefault="00A4205B" w:rsidP="00A420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 w:rsidRPr="00517819">
              <w:rPr>
                <w:rFonts w:ascii="Times New Roman" w:hAnsi="Times New Roman" w:cs="Times New Roman"/>
              </w:rPr>
              <w:t> kartách C-I je max. 5 nejvýznamnějších publikací za posledních 5 let (tj. období 2017 – 2022, kdy žádost procházela většinou schvalovacích etap, starší výstupy byly odstraněny). Výjimku tvoří akad</w:t>
            </w:r>
            <w:r>
              <w:rPr>
                <w:rFonts w:ascii="Times New Roman" w:hAnsi="Times New Roman" w:cs="Times New Roman"/>
              </w:rPr>
              <w:t xml:space="preserve">emické pracovnice, které byly v </w:t>
            </w:r>
            <w:r w:rsidRPr="00517819">
              <w:rPr>
                <w:rFonts w:ascii="Times New Roman" w:hAnsi="Times New Roman" w:cs="Times New Roman"/>
              </w:rPr>
              <w:t xml:space="preserve">posledních letech </w:t>
            </w:r>
            <w:r>
              <w:rPr>
                <w:rFonts w:ascii="Times New Roman" w:hAnsi="Times New Roman" w:cs="Times New Roman"/>
              </w:rPr>
              <w:br/>
            </w:r>
            <w:r w:rsidRPr="00517819">
              <w:rPr>
                <w:rFonts w:ascii="Times New Roman" w:hAnsi="Times New Roman" w:cs="Times New Roman"/>
              </w:rPr>
              <w:t>na mateřské a rodičovské dovolené, u nich jsou uvedeny i starší publikační výstupy.</w:t>
            </w:r>
          </w:p>
        </w:tc>
      </w:tr>
      <w:tr w:rsidR="00A4205B" w:rsidRPr="00F073FA" w:rsidTr="00F073FA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A4205B" w:rsidRPr="00F073FA" w:rsidRDefault="00A4205B" w:rsidP="00A4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718" w:type="dxa"/>
          </w:tcPr>
          <w:p w:rsidR="00A4205B" w:rsidRDefault="00A4205B" w:rsidP="00A42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61948">
              <w:rPr>
                <w:rFonts w:ascii="Times New Roman" w:hAnsi="Times New Roman" w:cs="Times New Roman"/>
              </w:rPr>
              <w:t>Okomentovat v sebehodnotící zprávě slabší tvůrčí činnost akademických pracovníků.</w:t>
            </w:r>
          </w:p>
        </w:tc>
        <w:tc>
          <w:tcPr>
            <w:tcW w:w="8686" w:type="dxa"/>
          </w:tcPr>
          <w:p w:rsidR="00A4205B" w:rsidRDefault="00A4205B" w:rsidP="00A42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Okomentováno v sebehodnotící zprávě.</w:t>
            </w:r>
          </w:p>
        </w:tc>
      </w:tr>
      <w:tr w:rsidR="00A4205B" w:rsidRPr="00F073FA" w:rsidTr="00F07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A4205B" w:rsidRPr="00F073FA" w:rsidRDefault="00A4205B" w:rsidP="00A4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18" w:type="dxa"/>
          </w:tcPr>
          <w:p w:rsidR="00A4205B" w:rsidRDefault="00A4205B" w:rsidP="00A42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61948">
              <w:rPr>
                <w:rFonts w:ascii="Times New Roman" w:hAnsi="Times New Roman" w:cs="Times New Roman"/>
              </w:rPr>
              <w:t>Prověřit formální zpracování akreditačního materiálu v souladu s aktuálními standardy NAÚ (karty C-I, max. 5 nejvýznamnějších publikací za posledních 5 let, studijní literatura ne starší 20 let, počty kvalifikačních prací za posledních 5 let, správnost jmen jednotlivých pracovníků).</w:t>
            </w:r>
          </w:p>
        </w:tc>
        <w:tc>
          <w:tcPr>
            <w:tcW w:w="8686" w:type="dxa"/>
          </w:tcPr>
          <w:p w:rsidR="00A4205B" w:rsidRDefault="00A4205B" w:rsidP="00A420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17819">
              <w:rPr>
                <w:rFonts w:ascii="Times New Roman" w:hAnsi="Times New Roman" w:cs="Times New Roman"/>
              </w:rPr>
              <w:t xml:space="preserve">Zkontrolováno: </w:t>
            </w:r>
          </w:p>
          <w:p w:rsidR="00A4205B" w:rsidRPr="00A4205B" w:rsidRDefault="00A4205B" w:rsidP="00A4205B">
            <w:pPr>
              <w:pStyle w:val="Odstavecseseznamem"/>
              <w:numPr>
                <w:ilvl w:val="0"/>
                <w:numId w:val="1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4205B">
              <w:rPr>
                <w:rFonts w:ascii="Times New Roman" w:hAnsi="Times New Roman" w:cs="Times New Roman"/>
              </w:rPr>
              <w:t xml:space="preserve">studijní literatura (včetně starších titulů) je relevantní pro obor; </w:t>
            </w:r>
          </w:p>
          <w:p w:rsidR="00A4205B" w:rsidRPr="00A4205B" w:rsidRDefault="00A4205B" w:rsidP="00A4205B">
            <w:pPr>
              <w:pStyle w:val="Odstavecseseznamem"/>
              <w:numPr>
                <w:ilvl w:val="0"/>
                <w:numId w:val="1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4205B">
              <w:rPr>
                <w:rFonts w:ascii="Times New Roman" w:hAnsi="Times New Roman" w:cs="Times New Roman"/>
              </w:rPr>
              <w:t xml:space="preserve">počty kvalifikačních prací jsou za posledních 5 let; </w:t>
            </w:r>
          </w:p>
          <w:p w:rsidR="00A4205B" w:rsidRPr="00A4205B" w:rsidRDefault="00A4205B" w:rsidP="00A4205B">
            <w:pPr>
              <w:pStyle w:val="Odstavecseseznamem"/>
              <w:numPr>
                <w:ilvl w:val="0"/>
                <w:numId w:val="1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4205B">
              <w:rPr>
                <w:rFonts w:ascii="Times New Roman" w:hAnsi="Times New Roman" w:cs="Times New Roman"/>
              </w:rPr>
              <w:t xml:space="preserve">jména jednotlivých pracovníků jsou správná; </w:t>
            </w:r>
          </w:p>
          <w:p w:rsidR="00A4205B" w:rsidRPr="00A4205B" w:rsidRDefault="00A4205B" w:rsidP="00A4205B">
            <w:pPr>
              <w:pStyle w:val="Odstavecseseznamem"/>
              <w:numPr>
                <w:ilvl w:val="0"/>
                <w:numId w:val="1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4205B">
              <w:rPr>
                <w:rFonts w:ascii="Times New Roman" w:hAnsi="Times New Roman" w:cs="Times New Roman"/>
              </w:rPr>
              <w:t>v kartách C-I je max. 5 nejvýznamnějších publikací za posledních 5 let (tj. období 2017 – 2022, kdy žádost procházela většinou schvalovacích etap, starší výstupy byly odstraněny). Výjimku tvoří akademické pracovnice, které byly v posledních letech na mateřské a rodičovské dovolené, u nich jsou uvedeny i starší publikační výstupy.</w:t>
            </w:r>
          </w:p>
        </w:tc>
      </w:tr>
      <w:tr w:rsidR="00A4205B" w:rsidRPr="00F073FA" w:rsidTr="00F073FA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A4205B" w:rsidRPr="00F073FA" w:rsidRDefault="00A4205B" w:rsidP="00A4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18" w:type="dxa"/>
          </w:tcPr>
          <w:p w:rsidR="00A4205B" w:rsidRDefault="00A4205B" w:rsidP="00A42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61948">
              <w:rPr>
                <w:rFonts w:ascii="Times New Roman" w:hAnsi="Times New Roman" w:cs="Times New Roman"/>
              </w:rPr>
              <w:t>V části C-II aktualizovat u jednoho konkrétního pracovníka chybějící habilitační řízení.</w:t>
            </w:r>
          </w:p>
        </w:tc>
        <w:tc>
          <w:tcPr>
            <w:tcW w:w="8686" w:type="dxa"/>
          </w:tcPr>
          <w:p w:rsidR="00A4205B" w:rsidRDefault="00A4205B" w:rsidP="00A42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Opraveno.</w:t>
            </w:r>
          </w:p>
        </w:tc>
      </w:tr>
      <w:tr w:rsidR="00A4205B" w:rsidRPr="00F073FA" w:rsidTr="00F07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A4205B" w:rsidRPr="00F073FA" w:rsidRDefault="00A4205B" w:rsidP="00A4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18" w:type="dxa"/>
          </w:tcPr>
          <w:p w:rsidR="00A4205B" w:rsidRDefault="00A4205B" w:rsidP="00A42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61948">
              <w:rPr>
                <w:rFonts w:ascii="Times New Roman" w:hAnsi="Times New Roman" w:cs="Times New Roman"/>
              </w:rPr>
              <w:t>V části E u standardu 1.5 doplnit SR 13/2022, u standardu 1.14 zaktualizovat SR 16/2021, u standardu 3.5 - 3.6 aktualizovat titul „doc.“ u jednoho konkrétního pracovníka.</w:t>
            </w:r>
          </w:p>
        </w:tc>
        <w:tc>
          <w:tcPr>
            <w:tcW w:w="8686" w:type="dxa"/>
          </w:tcPr>
          <w:p w:rsidR="00A4205B" w:rsidRDefault="00A4205B" w:rsidP="00A42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Doplněno.</w:t>
            </w:r>
          </w:p>
        </w:tc>
      </w:tr>
      <w:tr w:rsidR="00A4205B" w:rsidRPr="00F073FA" w:rsidTr="00F073FA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A4205B" w:rsidRPr="00F073FA" w:rsidRDefault="00A4205B" w:rsidP="00A4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718" w:type="dxa"/>
          </w:tcPr>
          <w:p w:rsidR="00A4205B" w:rsidRDefault="00A4205B" w:rsidP="00A42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61948">
              <w:rPr>
                <w:rFonts w:ascii="Times New Roman" w:hAnsi="Times New Roman" w:cs="Times New Roman"/>
              </w:rPr>
              <w:t>U pracovníků s PP uzavřeným na dobu určitou deklarovat v sebehodnotící zprávě záměr děkana fakulty pracovní poměr prodloužit na dobu neurčitou v souladu s personální politikou fakulty.</w:t>
            </w:r>
          </w:p>
        </w:tc>
        <w:tc>
          <w:tcPr>
            <w:tcW w:w="8686" w:type="dxa"/>
          </w:tcPr>
          <w:p w:rsidR="00A4205B" w:rsidRDefault="00A4205B" w:rsidP="00A42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Toto je deklarováno v části </w:t>
            </w:r>
            <w:r w:rsidRPr="002F24B4">
              <w:rPr>
                <w:rFonts w:ascii="Times New Roman" w:hAnsi="Times New Roman" w:cs="Times New Roman"/>
              </w:rPr>
              <w:t>Přehled personálního zabezpečení</w:t>
            </w:r>
            <w:r>
              <w:rPr>
                <w:rFonts w:ascii="Times New Roman" w:hAnsi="Times New Roman" w:cs="Times New Roman"/>
              </w:rPr>
              <w:t xml:space="preserve"> a v Sebehodnotící zprávě ve Standardu 6.1.</w:t>
            </w:r>
          </w:p>
        </w:tc>
      </w:tr>
    </w:tbl>
    <w:p w:rsidR="00AD0A8B" w:rsidRDefault="00AD0A8B"/>
    <w:sectPr w:rsidR="00AD0A8B" w:rsidSect="0060285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9BF" w:rsidRDefault="000579BF" w:rsidP="00602856">
      <w:pPr>
        <w:spacing w:after="0" w:line="240" w:lineRule="auto"/>
      </w:pPr>
      <w:r>
        <w:separator/>
      </w:r>
    </w:p>
  </w:endnote>
  <w:endnote w:type="continuationSeparator" w:id="0">
    <w:p w:rsidR="000579BF" w:rsidRDefault="000579BF" w:rsidP="00602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9BF" w:rsidRDefault="000579BF" w:rsidP="00602856">
      <w:pPr>
        <w:spacing w:after="0" w:line="240" w:lineRule="auto"/>
      </w:pPr>
      <w:r>
        <w:separator/>
      </w:r>
    </w:p>
  </w:footnote>
  <w:footnote w:type="continuationSeparator" w:id="0">
    <w:p w:rsidR="000579BF" w:rsidRDefault="000579BF" w:rsidP="00602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45039"/>
    <w:multiLevelType w:val="hybridMultilevel"/>
    <w:tmpl w:val="97AC4A22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2695631F"/>
    <w:multiLevelType w:val="hybridMultilevel"/>
    <w:tmpl w:val="C9B00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C91D3C"/>
    <w:multiLevelType w:val="hybridMultilevel"/>
    <w:tmpl w:val="138894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FE2000"/>
    <w:multiLevelType w:val="multilevel"/>
    <w:tmpl w:val="9050E456"/>
    <w:styleLink w:val="WWNum7"/>
    <w:lvl w:ilvl="0"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/>
      </w:rPr>
    </w:lvl>
  </w:abstractNum>
  <w:abstractNum w:abstractNumId="4" w15:restartNumberingAfterBreak="0">
    <w:nsid w:val="5B453988"/>
    <w:multiLevelType w:val="hybridMultilevel"/>
    <w:tmpl w:val="CCA45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6A61E7"/>
    <w:multiLevelType w:val="multilevel"/>
    <w:tmpl w:val="3A345522"/>
    <w:styleLink w:val="WWNum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760F007D"/>
    <w:multiLevelType w:val="hybridMultilevel"/>
    <w:tmpl w:val="31F630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706D2E"/>
    <w:multiLevelType w:val="hybridMultilevel"/>
    <w:tmpl w:val="5A561FDC"/>
    <w:lvl w:ilvl="0" w:tplc="2A7088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DBA"/>
    <w:rsid w:val="000579BF"/>
    <w:rsid w:val="00063E48"/>
    <w:rsid w:val="001227EE"/>
    <w:rsid w:val="00242E7F"/>
    <w:rsid w:val="00296B5A"/>
    <w:rsid w:val="002C2DBA"/>
    <w:rsid w:val="00354A3D"/>
    <w:rsid w:val="0047242F"/>
    <w:rsid w:val="0048506A"/>
    <w:rsid w:val="00485875"/>
    <w:rsid w:val="00494508"/>
    <w:rsid w:val="00602856"/>
    <w:rsid w:val="006252DD"/>
    <w:rsid w:val="007C6F5D"/>
    <w:rsid w:val="00943DDD"/>
    <w:rsid w:val="00977C7C"/>
    <w:rsid w:val="00A4205B"/>
    <w:rsid w:val="00A43A8F"/>
    <w:rsid w:val="00A965E2"/>
    <w:rsid w:val="00AD0A8B"/>
    <w:rsid w:val="00B26C89"/>
    <w:rsid w:val="00B72438"/>
    <w:rsid w:val="00C64D23"/>
    <w:rsid w:val="00D17092"/>
    <w:rsid w:val="00D942BF"/>
    <w:rsid w:val="00D949DD"/>
    <w:rsid w:val="00DA42E0"/>
    <w:rsid w:val="00E67C9E"/>
    <w:rsid w:val="00E80900"/>
    <w:rsid w:val="00F073FA"/>
    <w:rsid w:val="00F15FDC"/>
    <w:rsid w:val="00FC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2C712"/>
  <w15:chartTrackingRefBased/>
  <w15:docId w15:val="{C09621CC-1A70-4143-8BD6-FDA045AF5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C2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2C2DBA"/>
    <w:pPr>
      <w:ind w:left="720"/>
      <w:contextualSpacing/>
    </w:pPr>
  </w:style>
  <w:style w:type="paragraph" w:styleId="Textpoznpodarou">
    <w:name w:val="footnote text"/>
    <w:aliases w:val="Footnote Text Char"/>
    <w:basedOn w:val="Normln"/>
    <w:link w:val="TextpoznpodarouChar"/>
    <w:uiPriority w:val="99"/>
    <w:unhideWhenUsed/>
    <w:rsid w:val="00602856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TextpoznpodarouChar">
    <w:name w:val="Text pozn. pod čarou Char"/>
    <w:aliases w:val="Footnote Text Char Char"/>
    <w:basedOn w:val="Standardnpsmoodstavce"/>
    <w:link w:val="Textpoznpodarou"/>
    <w:uiPriority w:val="99"/>
    <w:rsid w:val="00602856"/>
    <w:rPr>
      <w:rFonts w:ascii="Calibri" w:eastAsia="Calibri" w:hAnsi="Calibri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02856"/>
    <w:rPr>
      <w:vertAlign w:val="superscript"/>
    </w:rPr>
  </w:style>
  <w:style w:type="paragraph" w:customStyle="1" w:styleId="Standard">
    <w:name w:val="Standard"/>
    <w:rsid w:val="0060285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lang w:eastAsia="cs-CZ"/>
    </w:rPr>
  </w:style>
  <w:style w:type="numbering" w:customStyle="1" w:styleId="WWNum7">
    <w:name w:val="WWNum7"/>
    <w:basedOn w:val="Bezseznamu"/>
    <w:rsid w:val="00602856"/>
    <w:pPr>
      <w:numPr>
        <w:numId w:val="2"/>
      </w:numPr>
    </w:pPr>
  </w:style>
  <w:style w:type="numbering" w:customStyle="1" w:styleId="WWNum16">
    <w:name w:val="WWNum16"/>
    <w:basedOn w:val="Bezseznamu"/>
    <w:rsid w:val="00602856"/>
    <w:pPr>
      <w:numPr>
        <w:numId w:val="3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64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4D23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link w:val="Odstavecseseznamem"/>
    <w:uiPriority w:val="34"/>
    <w:rsid w:val="00063E48"/>
  </w:style>
  <w:style w:type="table" w:styleId="Prosttabulka4">
    <w:name w:val="Plain Table 4"/>
    <w:basedOn w:val="Normlntabulka"/>
    <w:uiPriority w:val="44"/>
    <w:rsid w:val="00F073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ulkasmkou2zvraznn2">
    <w:name w:val="Grid Table 2 Accent 2"/>
    <w:basedOn w:val="Normlntabulka"/>
    <w:uiPriority w:val="47"/>
    <w:rsid w:val="00F073FA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mkou3zvraznn2">
    <w:name w:val="Grid Table 3 Accent 2"/>
    <w:basedOn w:val="Normlntabulka"/>
    <w:uiPriority w:val="48"/>
    <w:rsid w:val="00F073FA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Jana Martincová, Ph.D.</dc:creator>
  <cp:keywords/>
  <dc:description/>
  <cp:lastModifiedBy>Jana Martincová</cp:lastModifiedBy>
  <cp:revision>2</cp:revision>
  <cp:lastPrinted>2019-05-22T16:02:00Z</cp:lastPrinted>
  <dcterms:created xsi:type="dcterms:W3CDTF">2023-03-25T11:53:00Z</dcterms:created>
  <dcterms:modified xsi:type="dcterms:W3CDTF">2023-03-25T11:53:00Z</dcterms:modified>
</cp:coreProperties>
</file>