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B4A" w:rsidRPr="003324BB" w:rsidRDefault="00A73B4A" w:rsidP="00A73B4A">
      <w:pPr>
        <w:pStyle w:val="Default"/>
        <w:rPr>
          <w:bCs/>
          <w:sz w:val="22"/>
          <w:szCs w:val="22"/>
        </w:rPr>
      </w:pPr>
      <w:r w:rsidRPr="003324BB">
        <w:rPr>
          <w:bCs/>
          <w:sz w:val="22"/>
          <w:szCs w:val="22"/>
        </w:rPr>
        <w:t>Vážený pan</w:t>
      </w:r>
    </w:p>
    <w:p w:rsidR="00A73B4A" w:rsidRPr="003324BB" w:rsidRDefault="00A73B4A" w:rsidP="00A73B4A">
      <w:pPr>
        <w:pStyle w:val="Default"/>
        <w:rPr>
          <w:bCs/>
          <w:sz w:val="22"/>
          <w:szCs w:val="22"/>
        </w:rPr>
      </w:pPr>
      <w:r w:rsidRPr="003324BB">
        <w:rPr>
          <w:bCs/>
          <w:sz w:val="22"/>
          <w:szCs w:val="22"/>
        </w:rPr>
        <w:t xml:space="preserve">prof. Ing. Vladimír </w:t>
      </w:r>
      <w:proofErr w:type="spellStart"/>
      <w:r w:rsidRPr="003324BB">
        <w:rPr>
          <w:bCs/>
          <w:sz w:val="22"/>
          <w:szCs w:val="22"/>
        </w:rPr>
        <w:t>Sedlařík</w:t>
      </w:r>
      <w:proofErr w:type="spellEnd"/>
      <w:r w:rsidRPr="003324BB">
        <w:rPr>
          <w:bCs/>
          <w:sz w:val="22"/>
          <w:szCs w:val="22"/>
        </w:rPr>
        <w:t>, Ph.D.</w:t>
      </w:r>
    </w:p>
    <w:p w:rsidR="00A73B4A" w:rsidRPr="003324BB" w:rsidRDefault="00A73B4A" w:rsidP="00A73B4A">
      <w:pPr>
        <w:pStyle w:val="Default"/>
        <w:rPr>
          <w:bCs/>
          <w:sz w:val="22"/>
          <w:szCs w:val="22"/>
        </w:rPr>
      </w:pPr>
      <w:r w:rsidRPr="003324BB">
        <w:rPr>
          <w:bCs/>
          <w:sz w:val="22"/>
          <w:szCs w:val="22"/>
        </w:rPr>
        <w:t>rektor Univerzity Tomáše Bati ve Zlíně</w:t>
      </w:r>
    </w:p>
    <w:p w:rsidR="00A73B4A" w:rsidRPr="003324BB" w:rsidRDefault="00A73B4A" w:rsidP="00A73B4A">
      <w:pPr>
        <w:pStyle w:val="Default"/>
        <w:rPr>
          <w:b/>
          <w:bCs/>
          <w:sz w:val="22"/>
          <w:szCs w:val="22"/>
        </w:rPr>
      </w:pPr>
      <w:r w:rsidRPr="003324BB">
        <w:rPr>
          <w:bCs/>
          <w:sz w:val="22"/>
          <w:szCs w:val="22"/>
        </w:rPr>
        <w:t>předseda RVH UTB</w:t>
      </w:r>
    </w:p>
    <w:p w:rsidR="00A73B4A" w:rsidRPr="003324BB" w:rsidRDefault="00A73B4A" w:rsidP="00A73B4A">
      <w:pPr>
        <w:pStyle w:val="Default"/>
        <w:rPr>
          <w:b/>
          <w:bCs/>
          <w:sz w:val="22"/>
          <w:szCs w:val="22"/>
        </w:rPr>
      </w:pPr>
    </w:p>
    <w:p w:rsidR="00A73B4A" w:rsidRPr="003324BB" w:rsidRDefault="00A73B4A" w:rsidP="00A73B4A">
      <w:pPr>
        <w:pStyle w:val="Default"/>
        <w:rPr>
          <w:bCs/>
          <w:sz w:val="22"/>
          <w:szCs w:val="22"/>
        </w:rPr>
      </w:pPr>
      <w:r w:rsidRPr="003324BB">
        <w:rPr>
          <w:bCs/>
          <w:sz w:val="22"/>
          <w:szCs w:val="22"/>
        </w:rPr>
        <w:t xml:space="preserve">Zlín, </w:t>
      </w:r>
      <w:r w:rsidR="00A26818">
        <w:rPr>
          <w:bCs/>
          <w:sz w:val="22"/>
          <w:szCs w:val="22"/>
        </w:rPr>
        <w:t>1</w:t>
      </w:r>
      <w:r w:rsidR="000E742A">
        <w:rPr>
          <w:bCs/>
          <w:sz w:val="22"/>
          <w:szCs w:val="22"/>
        </w:rPr>
        <w:t>2</w:t>
      </w:r>
      <w:r w:rsidRPr="003324BB">
        <w:rPr>
          <w:bCs/>
          <w:sz w:val="22"/>
          <w:szCs w:val="22"/>
        </w:rPr>
        <w:t xml:space="preserve">. </w:t>
      </w:r>
      <w:r w:rsidR="00AF5797" w:rsidRPr="003324BB">
        <w:rPr>
          <w:bCs/>
          <w:sz w:val="22"/>
          <w:szCs w:val="22"/>
        </w:rPr>
        <w:t>5</w:t>
      </w:r>
      <w:r w:rsidRPr="003324BB">
        <w:rPr>
          <w:bCs/>
          <w:sz w:val="22"/>
          <w:szCs w:val="22"/>
        </w:rPr>
        <w:t>. 2020</w:t>
      </w:r>
    </w:p>
    <w:p w:rsidR="00A73B4A" w:rsidRDefault="00A73B4A" w:rsidP="00A73B4A">
      <w:pPr>
        <w:pStyle w:val="Default"/>
        <w:rPr>
          <w:b/>
          <w:bCs/>
          <w:sz w:val="22"/>
          <w:szCs w:val="22"/>
        </w:rPr>
      </w:pPr>
    </w:p>
    <w:p w:rsidR="00802612" w:rsidRDefault="00802612" w:rsidP="00A73B4A">
      <w:pPr>
        <w:pStyle w:val="Default"/>
        <w:rPr>
          <w:b/>
          <w:bCs/>
          <w:sz w:val="22"/>
          <w:szCs w:val="22"/>
        </w:rPr>
      </w:pPr>
    </w:p>
    <w:p w:rsidR="00802612" w:rsidRPr="003324BB" w:rsidRDefault="00802612" w:rsidP="00A73B4A">
      <w:pPr>
        <w:pStyle w:val="Default"/>
        <w:rPr>
          <w:b/>
          <w:bCs/>
          <w:sz w:val="22"/>
          <w:szCs w:val="22"/>
        </w:rPr>
      </w:pPr>
    </w:p>
    <w:p w:rsidR="00A73B4A" w:rsidRPr="003324BB" w:rsidRDefault="00A73B4A" w:rsidP="00AF5797">
      <w:pPr>
        <w:pStyle w:val="Default"/>
        <w:jc w:val="both"/>
        <w:rPr>
          <w:bCs/>
          <w:sz w:val="22"/>
          <w:szCs w:val="22"/>
        </w:rPr>
      </w:pPr>
      <w:r w:rsidRPr="003324BB">
        <w:rPr>
          <w:bCs/>
          <w:sz w:val="22"/>
          <w:szCs w:val="22"/>
        </w:rPr>
        <w:t xml:space="preserve">Vážený pane rektore, předsedo RVH UTB, </w:t>
      </w:r>
    </w:p>
    <w:p w:rsidR="00A73B4A" w:rsidRPr="003324BB" w:rsidRDefault="00A73B4A" w:rsidP="00AF5797">
      <w:pPr>
        <w:pStyle w:val="Default"/>
        <w:jc w:val="both"/>
        <w:rPr>
          <w:bCs/>
          <w:sz w:val="22"/>
          <w:szCs w:val="22"/>
        </w:rPr>
      </w:pPr>
      <w:r w:rsidRPr="003324BB">
        <w:rPr>
          <w:bCs/>
          <w:sz w:val="22"/>
          <w:szCs w:val="22"/>
        </w:rPr>
        <w:t xml:space="preserve">zasíláme Vám komentář, který připojujeme k vypořádání vybraných usnesení, která byla přijata na </w:t>
      </w:r>
      <w:r w:rsidR="00AF5797" w:rsidRPr="003324BB">
        <w:rPr>
          <w:bCs/>
          <w:sz w:val="22"/>
          <w:szCs w:val="22"/>
        </w:rPr>
        <w:t xml:space="preserve">       </w:t>
      </w:r>
      <w:r w:rsidRPr="003324BB">
        <w:rPr>
          <w:bCs/>
          <w:sz w:val="22"/>
          <w:szCs w:val="22"/>
        </w:rPr>
        <w:t>1</w:t>
      </w:r>
      <w:r w:rsidR="00AF5797" w:rsidRPr="003324BB">
        <w:rPr>
          <w:bCs/>
          <w:sz w:val="22"/>
          <w:szCs w:val="22"/>
        </w:rPr>
        <w:t>4</w:t>
      </w:r>
      <w:r w:rsidRPr="003324BB">
        <w:rPr>
          <w:bCs/>
          <w:sz w:val="22"/>
          <w:szCs w:val="22"/>
        </w:rPr>
        <w:t>. korespondenčním hlasování Rady pro vnitřní hodnocení Univerzity Tomáše Bati ve Zlíně pro Fakultu multimediálních komunikací.</w:t>
      </w:r>
    </w:p>
    <w:p w:rsidR="00A73B4A" w:rsidRPr="003324BB" w:rsidRDefault="00A73B4A" w:rsidP="00A73B4A">
      <w:pPr>
        <w:pStyle w:val="Default"/>
        <w:rPr>
          <w:b/>
          <w:bCs/>
          <w:sz w:val="22"/>
          <w:szCs w:val="22"/>
        </w:rPr>
      </w:pPr>
    </w:p>
    <w:p w:rsidR="00A73B4A" w:rsidRPr="003324BB" w:rsidRDefault="00A73B4A" w:rsidP="00735953">
      <w:pPr>
        <w:pStyle w:val="Default"/>
        <w:rPr>
          <w:b/>
          <w:bCs/>
          <w:sz w:val="22"/>
          <w:szCs w:val="22"/>
        </w:rPr>
      </w:pPr>
    </w:p>
    <w:p w:rsidR="00AF5797" w:rsidRPr="003324BB" w:rsidRDefault="00AF5797" w:rsidP="00AF5797">
      <w:pPr>
        <w:pStyle w:val="Default"/>
        <w:jc w:val="both"/>
        <w:rPr>
          <w:b/>
          <w:bCs/>
          <w:sz w:val="22"/>
          <w:szCs w:val="22"/>
        </w:rPr>
      </w:pPr>
      <w:r w:rsidRPr="003324BB">
        <w:rPr>
          <w:b/>
          <w:bCs/>
          <w:sz w:val="22"/>
          <w:szCs w:val="22"/>
        </w:rPr>
        <w:t>Usnesení č. 1/kh14:</w:t>
      </w:r>
    </w:p>
    <w:p w:rsidR="00735953" w:rsidRPr="003324BB" w:rsidRDefault="00AF5797" w:rsidP="00AF5797">
      <w:pPr>
        <w:pStyle w:val="Default"/>
        <w:jc w:val="both"/>
        <w:rPr>
          <w:sz w:val="22"/>
          <w:szCs w:val="22"/>
        </w:rPr>
      </w:pPr>
      <w:r w:rsidRPr="003324BB">
        <w:rPr>
          <w:bCs/>
          <w:sz w:val="22"/>
          <w:szCs w:val="22"/>
        </w:rPr>
        <w:t>RVH UTB dle článku 24, odstavce 2 Řádu pro tvorbu, schvalování, uskutečňování a změny studijních programů UTB ve Zlíně ze dne 25. července 2019, přerušila projednávání návrhu Fakulty multimediálních komunikací UTB ve Zlíně na udělení oprávnění uskutečňovat bakalářský studijní program „Multimédia a design“ v rámci institucionální akreditace a žádá předkladatele o vypořádání následujících připomínek:</w:t>
      </w:r>
      <w:r w:rsidR="00735953" w:rsidRPr="003324BB">
        <w:rPr>
          <w:sz w:val="22"/>
          <w:szCs w:val="22"/>
        </w:rPr>
        <w:t xml:space="preserve"> </w:t>
      </w:r>
    </w:p>
    <w:p w:rsidR="00B836C9" w:rsidRPr="003324BB" w:rsidRDefault="00B836C9" w:rsidP="0073595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6C9" w:rsidRPr="003324BB" w:rsidTr="00B836C9">
        <w:tc>
          <w:tcPr>
            <w:tcW w:w="9062" w:type="dxa"/>
          </w:tcPr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AF5797" w:rsidRPr="003324BB" w:rsidRDefault="00AF5797" w:rsidP="00AF5797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akreditačního spisu seznam smluvních partnerů pro výkon praxe, včetně doložení smluv o výkonu praxe (jako přílohu akreditačního spisu).</w:t>
            </w:r>
          </w:p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3324BB" w:rsidTr="0091648E">
        <w:tc>
          <w:tcPr>
            <w:tcW w:w="9062" w:type="dxa"/>
            <w:shd w:val="clear" w:color="auto" w:fill="FFC000"/>
          </w:tcPr>
          <w:p w:rsidR="000D2CBD" w:rsidRDefault="000D2CBD" w:rsidP="007A22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B836C9" w:rsidRPr="003324BB" w:rsidRDefault="007A2224" w:rsidP="00D369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Partneři pro praxi jsou </w:t>
            </w:r>
            <w:r w:rsidR="00802612">
              <w:rPr>
                <w:sz w:val="22"/>
                <w:szCs w:val="22"/>
              </w:rPr>
              <w:t xml:space="preserve">ve spisu </w:t>
            </w:r>
            <w:r>
              <w:rPr>
                <w:sz w:val="22"/>
                <w:szCs w:val="22"/>
              </w:rPr>
              <w:t>uvedeni, n</w:t>
            </w:r>
            <w:r w:rsidR="00802612">
              <w:rPr>
                <w:sz w:val="22"/>
                <w:szCs w:val="22"/>
              </w:rPr>
              <w:t>a uložišti není zatím doložena jedna smlouva</w:t>
            </w:r>
            <w:r w:rsidR="006412F2">
              <w:rPr>
                <w:sz w:val="22"/>
                <w:szCs w:val="22"/>
              </w:rPr>
              <w:t>,</w:t>
            </w:r>
            <w:r w:rsidR="00802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neboť zástupci z firemního sektoru řeší za této situace přežití vlastních firem a nedokáží odhadnout, jak se bude situace vyvíjet dál. </w:t>
            </w:r>
            <w:r w:rsidR="006412F2">
              <w:rPr>
                <w:sz w:val="22"/>
                <w:szCs w:val="22"/>
              </w:rPr>
              <w:t>S</w:t>
            </w:r>
            <w:r w:rsidR="00700C54">
              <w:rPr>
                <w:sz w:val="22"/>
                <w:szCs w:val="22"/>
              </w:rPr>
              <w:t>e</w:t>
            </w:r>
            <w:r w:rsidR="006412F2">
              <w:rPr>
                <w:sz w:val="22"/>
                <w:szCs w:val="22"/>
              </w:rPr>
              <w:t xml:space="preserve"> zástupci partnerských firem </w:t>
            </w:r>
            <w:r w:rsidR="00700C54">
              <w:rPr>
                <w:sz w:val="22"/>
                <w:szCs w:val="22"/>
              </w:rPr>
              <w:t>jsme v kontaktu.</w:t>
            </w:r>
          </w:p>
        </w:tc>
      </w:tr>
      <w:tr w:rsidR="00B836C9" w:rsidRPr="003324BB" w:rsidTr="00B836C9">
        <w:tc>
          <w:tcPr>
            <w:tcW w:w="9062" w:type="dxa"/>
          </w:tcPr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AF5797" w:rsidRPr="003324BB" w:rsidRDefault="00AF5797" w:rsidP="00612C6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 xml:space="preserve">Revidovat karty jednotlivých předmětů a sjednotit způsob vyplnění těchto karet (zejména se jedná o sjednocení anotací, studijní literatury a pomůcek). Zvláštní pozornost je třeba v kartách předmětů věnovat povinné a doporučené studijní literatuře (uvést adekvátní počet titulů, zvýšit míru jejich diverzity. Tam, kde jsou uvedeny tituly starší 10 let, uvést novější tituly). Sjednotit v kartách předmětů způsob vykazování </w:t>
            </w:r>
            <w:proofErr w:type="spellStart"/>
            <w:r w:rsidRPr="003324BB">
              <w:rPr>
                <w:sz w:val="22"/>
                <w:szCs w:val="22"/>
              </w:rPr>
              <w:t>prerekvizit</w:t>
            </w:r>
            <w:proofErr w:type="spellEnd"/>
            <w:r w:rsidRPr="003324BB">
              <w:rPr>
                <w:sz w:val="22"/>
                <w:szCs w:val="22"/>
              </w:rPr>
              <w:t xml:space="preserve"> u navazujících předmětů.</w:t>
            </w:r>
          </w:p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3324BB" w:rsidTr="0091648E">
        <w:tc>
          <w:tcPr>
            <w:tcW w:w="9062" w:type="dxa"/>
            <w:shd w:val="clear" w:color="auto" w:fill="FFC000"/>
          </w:tcPr>
          <w:p w:rsidR="000D2CBD" w:rsidRPr="004D7C11" w:rsidRDefault="007A2224" w:rsidP="007A2224">
            <w:pPr>
              <w:pStyle w:val="Default"/>
              <w:rPr>
                <w:sz w:val="22"/>
                <w:szCs w:val="22"/>
              </w:rPr>
            </w:pPr>
            <w:r w:rsidRPr="004D7C11">
              <w:rPr>
                <w:sz w:val="22"/>
                <w:szCs w:val="22"/>
              </w:rPr>
              <w:t>OPRAVENO</w:t>
            </w:r>
          </w:p>
          <w:p w:rsidR="00B836C9" w:rsidRPr="004D7C11" w:rsidRDefault="007A2224" w:rsidP="00D369C1">
            <w:pPr>
              <w:pStyle w:val="Default"/>
              <w:jc w:val="both"/>
              <w:rPr>
                <w:sz w:val="22"/>
                <w:szCs w:val="22"/>
              </w:rPr>
            </w:pPr>
            <w:r w:rsidRPr="004D7C11">
              <w:rPr>
                <w:sz w:val="22"/>
                <w:szCs w:val="22"/>
              </w:rPr>
              <w:t>Došlo ke sjednocení anotací, studijní literatury a pomůcek. Karty</w:t>
            </w:r>
            <w:r w:rsidR="0014196B" w:rsidRPr="004D7C11">
              <w:rPr>
                <w:sz w:val="22"/>
                <w:szCs w:val="22"/>
              </w:rPr>
              <w:t xml:space="preserve"> předmětů</w:t>
            </w:r>
            <w:r w:rsidRPr="004D7C11">
              <w:rPr>
                <w:sz w:val="22"/>
                <w:szCs w:val="22"/>
              </w:rPr>
              <w:t xml:space="preserve"> byly znovu zaslány pedagogům s pokynem aktualizovat literaturu, zvýšit diverzitu a počet titulů</w:t>
            </w:r>
            <w:r w:rsidR="00B9214C" w:rsidRPr="004D7C11">
              <w:rPr>
                <w:sz w:val="22"/>
                <w:szCs w:val="22"/>
              </w:rPr>
              <w:t>.</w:t>
            </w:r>
            <w:r w:rsidRPr="004D7C11">
              <w:rPr>
                <w:sz w:val="22"/>
                <w:szCs w:val="22"/>
              </w:rPr>
              <w:t xml:space="preserve"> </w:t>
            </w:r>
            <w:r w:rsidR="004D7C11" w:rsidRPr="004D7C11">
              <w:rPr>
                <w:sz w:val="22"/>
                <w:szCs w:val="22"/>
              </w:rPr>
              <w:t>Do seznamu literatury jsou zařazeny</w:t>
            </w:r>
            <w:r w:rsidR="004D7C11" w:rsidRPr="007A0B1C">
              <w:rPr>
                <w:sz w:val="22"/>
                <w:szCs w:val="22"/>
              </w:rPr>
              <w:t xml:space="preserve"> i tituly starší 10 let, protože patří k literatuře, se kterou se studenti musí seznámit, anebo nová literatura ke specifickému tématu nevyšla. </w:t>
            </w:r>
            <w:r w:rsidR="004D7C11" w:rsidRPr="00B3159D">
              <w:rPr>
                <w:sz w:val="22"/>
                <w:szCs w:val="22"/>
              </w:rPr>
              <w:t>Anotace jsou v</w:t>
            </w:r>
            <w:r w:rsidR="00B9214C" w:rsidRPr="00B3159D">
              <w:rPr>
                <w:sz w:val="22"/>
                <w:szCs w:val="22"/>
              </w:rPr>
              <w:t>zhledem k požadavku sjednocení v</w:t>
            </w:r>
            <w:r w:rsidR="00440495" w:rsidRPr="00B3159D">
              <w:rPr>
                <w:sz w:val="22"/>
                <w:szCs w:val="22"/>
              </w:rPr>
              <w:t> uceleném textu</w:t>
            </w:r>
            <w:r w:rsidR="00B9214C" w:rsidRPr="00B3159D">
              <w:rPr>
                <w:sz w:val="22"/>
                <w:szCs w:val="22"/>
              </w:rPr>
              <w:t xml:space="preserve">, </w:t>
            </w:r>
            <w:r w:rsidR="007A0B1C">
              <w:rPr>
                <w:sz w:val="22"/>
                <w:szCs w:val="22"/>
              </w:rPr>
              <w:t>neboť</w:t>
            </w:r>
            <w:r w:rsidR="00B9214C" w:rsidRPr="007A0B1C">
              <w:rPr>
                <w:sz w:val="22"/>
                <w:szCs w:val="22"/>
              </w:rPr>
              <w:t xml:space="preserve"> </w:t>
            </w:r>
            <w:r w:rsidR="00B3159D">
              <w:rPr>
                <w:sz w:val="22"/>
                <w:szCs w:val="22"/>
              </w:rPr>
              <w:t>o</w:t>
            </w:r>
            <w:r w:rsidR="00F57874" w:rsidRPr="00D369C1">
              <w:rPr>
                <w:sz w:val="22"/>
                <w:szCs w:val="22"/>
              </w:rPr>
              <w:t xml:space="preserve">snovy </w:t>
            </w:r>
            <w:r w:rsidR="004D7C11">
              <w:rPr>
                <w:sz w:val="22"/>
                <w:szCs w:val="22"/>
              </w:rPr>
              <w:t xml:space="preserve">předmětů </w:t>
            </w:r>
            <w:r w:rsidR="00F57874" w:rsidRPr="00D369C1">
              <w:rPr>
                <w:sz w:val="22"/>
                <w:szCs w:val="22"/>
              </w:rPr>
              <w:t>se v mnoha případech přizpůsobují aktuálním událostem, sledují konstantně širší témata jako globalizace, regionální identita, umění a trh, participace, přechod k udržitelné společnosti</w:t>
            </w:r>
            <w:r w:rsidR="00440495" w:rsidRPr="00D369C1">
              <w:rPr>
                <w:sz w:val="22"/>
                <w:szCs w:val="22"/>
              </w:rPr>
              <w:t>.</w:t>
            </w:r>
            <w:r w:rsidR="00D90309" w:rsidRPr="004D7C11">
              <w:rPr>
                <w:sz w:val="22"/>
                <w:szCs w:val="22"/>
              </w:rPr>
              <w:t xml:space="preserve"> </w:t>
            </w:r>
            <w:r w:rsidR="004D7C11">
              <w:rPr>
                <w:sz w:val="22"/>
                <w:szCs w:val="22"/>
              </w:rPr>
              <w:t xml:space="preserve">Zároveň reflektují možnosti spolupráce s firemním sektorem. </w:t>
            </w:r>
            <w:proofErr w:type="spellStart"/>
            <w:r w:rsidR="00B9214C" w:rsidRPr="004D7C11">
              <w:rPr>
                <w:sz w:val="22"/>
                <w:szCs w:val="22"/>
              </w:rPr>
              <w:t>Prerekvizity</w:t>
            </w:r>
            <w:proofErr w:type="spellEnd"/>
            <w:r w:rsidR="00B9214C" w:rsidRPr="004D7C11">
              <w:rPr>
                <w:sz w:val="22"/>
                <w:szCs w:val="22"/>
              </w:rPr>
              <w:t xml:space="preserve"> byly </w:t>
            </w:r>
            <w:r w:rsidR="00657EAC">
              <w:rPr>
                <w:sz w:val="22"/>
                <w:szCs w:val="22"/>
              </w:rPr>
              <w:t xml:space="preserve">jednotně </w:t>
            </w:r>
            <w:r w:rsidR="00B9214C" w:rsidRPr="004D7C11">
              <w:rPr>
                <w:sz w:val="22"/>
                <w:szCs w:val="22"/>
              </w:rPr>
              <w:t>nastaveny u předmět</w:t>
            </w:r>
            <w:r w:rsidR="00657EAC">
              <w:rPr>
                <w:sz w:val="22"/>
                <w:szCs w:val="22"/>
              </w:rPr>
              <w:t>ů</w:t>
            </w:r>
            <w:r w:rsidR="00B9214C" w:rsidRPr="004D7C11">
              <w:rPr>
                <w:sz w:val="22"/>
                <w:szCs w:val="22"/>
              </w:rPr>
              <w:t xml:space="preserve"> Ateliér</w:t>
            </w:r>
            <w:r w:rsidR="00B3159D">
              <w:rPr>
                <w:sz w:val="22"/>
                <w:szCs w:val="22"/>
              </w:rPr>
              <w:t xml:space="preserve"> a Semestrální práce</w:t>
            </w:r>
            <w:r w:rsidR="00B9214C" w:rsidRPr="004D7C11">
              <w:rPr>
                <w:sz w:val="22"/>
                <w:szCs w:val="22"/>
              </w:rPr>
              <w:t>.</w:t>
            </w:r>
          </w:p>
        </w:tc>
      </w:tr>
      <w:tr w:rsidR="00B836C9" w:rsidRPr="003324BB" w:rsidTr="00B836C9">
        <w:tc>
          <w:tcPr>
            <w:tcW w:w="9062" w:type="dxa"/>
          </w:tcPr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AF5797" w:rsidRPr="003324BB" w:rsidRDefault="00AF5797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Objasnit, případně doplnit, proč v akreditačním spisu chybí karty předmětů „Anglický jazyk 1“ až „Anglický jazyk 4“ a „Pohybové aktivity 1“ až „Pohybové aktivity 4“.</w:t>
            </w:r>
          </w:p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3324BB" w:rsidTr="0091648E">
        <w:tc>
          <w:tcPr>
            <w:tcW w:w="9062" w:type="dxa"/>
            <w:shd w:val="clear" w:color="auto" w:fill="FFC000"/>
          </w:tcPr>
          <w:p w:rsidR="00D60205" w:rsidRDefault="00D90309" w:rsidP="00D90309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DOPLNĚNO </w:t>
            </w:r>
          </w:p>
          <w:p w:rsidR="00D90309" w:rsidRPr="003324BB" w:rsidRDefault="00D90309" w:rsidP="00D90309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Karty </w:t>
            </w:r>
            <w:r w:rsidR="00B3159D">
              <w:rPr>
                <w:sz w:val="22"/>
                <w:szCs w:val="22"/>
              </w:rPr>
              <w:t xml:space="preserve">předmětů </w:t>
            </w:r>
            <w:r w:rsidRPr="003324BB">
              <w:rPr>
                <w:sz w:val="22"/>
                <w:szCs w:val="22"/>
              </w:rPr>
              <w:t>Anglický jazyk</w:t>
            </w:r>
            <w:r w:rsidR="00B713E3">
              <w:rPr>
                <w:sz w:val="22"/>
                <w:szCs w:val="22"/>
              </w:rPr>
              <w:t xml:space="preserve"> </w:t>
            </w:r>
            <w:r w:rsidR="00B9214C">
              <w:rPr>
                <w:sz w:val="22"/>
                <w:szCs w:val="22"/>
              </w:rPr>
              <w:t>5</w:t>
            </w:r>
            <w:r w:rsidRPr="003324BB">
              <w:rPr>
                <w:sz w:val="22"/>
                <w:szCs w:val="22"/>
              </w:rPr>
              <w:t xml:space="preserve">“ až „Anglický jazyk </w:t>
            </w:r>
            <w:r w:rsidR="00B9214C">
              <w:rPr>
                <w:sz w:val="22"/>
                <w:szCs w:val="22"/>
              </w:rPr>
              <w:t>13</w:t>
            </w:r>
            <w:r w:rsidRPr="003324BB">
              <w:rPr>
                <w:sz w:val="22"/>
                <w:szCs w:val="22"/>
              </w:rPr>
              <w:t xml:space="preserve">“ </w:t>
            </w:r>
            <w:r w:rsidR="00B3159D">
              <w:rPr>
                <w:sz w:val="22"/>
                <w:szCs w:val="22"/>
              </w:rPr>
              <w:t xml:space="preserve">jsou doplněny a </w:t>
            </w:r>
            <w:r w:rsidR="00B713E3">
              <w:rPr>
                <w:sz w:val="22"/>
                <w:szCs w:val="22"/>
              </w:rPr>
              <w:t>číslovány dle</w:t>
            </w:r>
            <w:r w:rsidR="00B3159D">
              <w:rPr>
                <w:sz w:val="22"/>
                <w:szCs w:val="22"/>
              </w:rPr>
              <w:t xml:space="preserve"> jednotlivých úrovní definovaných FHS.</w:t>
            </w:r>
            <w:r w:rsidR="00B713E3">
              <w:rPr>
                <w:sz w:val="22"/>
                <w:szCs w:val="22"/>
              </w:rPr>
              <w:t xml:space="preserve"> </w:t>
            </w:r>
            <w:r w:rsidRPr="003324BB">
              <w:rPr>
                <w:sz w:val="22"/>
                <w:szCs w:val="22"/>
              </w:rPr>
              <w:t>„Pohybové aktiv</w:t>
            </w:r>
            <w:r>
              <w:rPr>
                <w:sz w:val="22"/>
                <w:szCs w:val="22"/>
              </w:rPr>
              <w:t>ity 1“ až „Pohybové aktivity 4“ jsou doplněny.</w:t>
            </w:r>
          </w:p>
          <w:p w:rsidR="00B836C9" w:rsidRPr="003324BB" w:rsidRDefault="00B836C9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3324BB" w:rsidTr="00B836C9">
        <w:tc>
          <w:tcPr>
            <w:tcW w:w="9062" w:type="dxa"/>
          </w:tcPr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657EAC" w:rsidRDefault="00657EAC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AF5797" w:rsidRPr="003324BB" w:rsidRDefault="00AF5797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 xml:space="preserve">V sebehodnotící zprávě popsat strategii rozvoje lidských zdrojů pro zabezpečení kvalitního personálního obsazení studijního programu: tj. systém zapojení, </w:t>
            </w:r>
            <w:proofErr w:type="spellStart"/>
            <w:r w:rsidRPr="003324BB">
              <w:rPr>
                <w:sz w:val="22"/>
                <w:szCs w:val="22"/>
              </w:rPr>
              <w:t>mentoringu</w:t>
            </w:r>
            <w:proofErr w:type="spellEnd"/>
            <w:r w:rsidRPr="003324BB">
              <w:rPr>
                <w:sz w:val="22"/>
                <w:szCs w:val="22"/>
              </w:rPr>
              <w:t xml:space="preserve"> a talent managementu mladých pracovníků a nástupnictví pracovníků s vyšším věkem.</w:t>
            </w:r>
          </w:p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3324BB" w:rsidTr="0091648E">
        <w:tc>
          <w:tcPr>
            <w:tcW w:w="9062" w:type="dxa"/>
            <w:shd w:val="clear" w:color="auto" w:fill="FFC000"/>
          </w:tcPr>
          <w:p w:rsidR="00D60205" w:rsidRDefault="00D60205" w:rsidP="00D60205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DOPLNĚNO </w:t>
            </w:r>
          </w:p>
          <w:p w:rsidR="004E79A5" w:rsidRPr="003324BB" w:rsidRDefault="00B713E3" w:rsidP="00D369C1">
            <w:r w:rsidRPr="00B713E3">
              <w:rPr>
                <w:sz w:val="22"/>
                <w:szCs w:val="22"/>
              </w:rPr>
              <w:t xml:space="preserve">Strategie rozvoje lidských zdrojů </w:t>
            </w:r>
            <w:r w:rsidR="00B3159D">
              <w:rPr>
                <w:sz w:val="22"/>
                <w:szCs w:val="22"/>
              </w:rPr>
              <w:t xml:space="preserve">doplněna </w:t>
            </w:r>
            <w:r w:rsidR="00B3159D" w:rsidRPr="00B3159D">
              <w:rPr>
                <w:sz w:val="22"/>
                <w:szCs w:val="22"/>
              </w:rPr>
              <w:t xml:space="preserve">do </w:t>
            </w:r>
            <w:r w:rsidR="00B3159D" w:rsidRPr="00D369C1">
              <w:rPr>
                <w:sz w:val="22"/>
                <w:szCs w:val="22"/>
              </w:rPr>
              <w:t>Standard</w:t>
            </w:r>
            <w:r w:rsidR="00B3159D">
              <w:rPr>
                <w:sz w:val="22"/>
                <w:szCs w:val="22"/>
              </w:rPr>
              <w:t>u</w:t>
            </w:r>
            <w:r w:rsidR="00B3159D" w:rsidRPr="00D369C1">
              <w:rPr>
                <w:sz w:val="22"/>
                <w:szCs w:val="22"/>
              </w:rPr>
              <w:t xml:space="preserve"> 6.1-6.2, 6.7-6.8</w:t>
            </w:r>
            <w:r w:rsidR="00B3159D">
              <w:rPr>
                <w:sz w:val="22"/>
                <w:szCs w:val="22"/>
              </w:rPr>
              <w:t>.</w:t>
            </w:r>
          </w:p>
        </w:tc>
      </w:tr>
      <w:tr w:rsidR="00B836C9" w:rsidRPr="003324BB" w:rsidTr="00B836C9">
        <w:tc>
          <w:tcPr>
            <w:tcW w:w="9062" w:type="dxa"/>
          </w:tcPr>
          <w:p w:rsidR="00AF5797" w:rsidRPr="003324BB" w:rsidRDefault="00AF5797" w:rsidP="00AF5797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</w:rPr>
            </w:pPr>
          </w:p>
          <w:p w:rsidR="00AF5797" w:rsidRPr="003324BB" w:rsidRDefault="00AF5797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 xml:space="preserve">Doplnit do sebehodnotící zprávy </w:t>
            </w:r>
            <w:bookmarkStart w:id="0" w:name="_Hlk40082651"/>
            <w:r w:rsidRPr="003324BB">
              <w:rPr>
                <w:sz w:val="22"/>
                <w:szCs w:val="22"/>
              </w:rPr>
              <w:t>strategii rozvoje tvůrčí činnosti</w:t>
            </w:r>
            <w:bookmarkEnd w:id="0"/>
            <w:r w:rsidRPr="003324BB">
              <w:rPr>
                <w:sz w:val="22"/>
                <w:szCs w:val="22"/>
              </w:rPr>
              <w:t xml:space="preserve"> fakulty s ohledem </w:t>
            </w:r>
            <w:r w:rsidRPr="003324BB">
              <w:rPr>
                <w:sz w:val="22"/>
                <w:szCs w:val="22"/>
              </w:rPr>
              <w:br/>
              <w:t>na daný studijní program a zapojení jednotlivých pracovníků.</w:t>
            </w:r>
          </w:p>
          <w:p w:rsidR="00463560" w:rsidRPr="003324BB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3324BB" w:rsidTr="0091648E">
        <w:tc>
          <w:tcPr>
            <w:tcW w:w="9062" w:type="dxa"/>
            <w:shd w:val="clear" w:color="auto" w:fill="FFC000"/>
          </w:tcPr>
          <w:p w:rsidR="00D60205" w:rsidRDefault="00D60205" w:rsidP="00D602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716E94" w:rsidRPr="003324BB" w:rsidRDefault="004207AB" w:rsidP="004207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3324BB">
              <w:rPr>
                <w:sz w:val="22"/>
                <w:szCs w:val="22"/>
              </w:rPr>
              <w:t>trategi</w:t>
            </w:r>
            <w:r>
              <w:rPr>
                <w:sz w:val="22"/>
                <w:szCs w:val="22"/>
              </w:rPr>
              <w:t>e</w:t>
            </w:r>
            <w:r w:rsidRPr="003324BB">
              <w:rPr>
                <w:sz w:val="22"/>
                <w:szCs w:val="22"/>
              </w:rPr>
              <w:t xml:space="preserve"> rozvoje tvůrčí činnosti</w:t>
            </w:r>
            <w:r>
              <w:rPr>
                <w:sz w:val="22"/>
                <w:szCs w:val="22"/>
              </w:rPr>
              <w:t xml:space="preserve"> doplněna do Standardu 3.5-3.7.</w:t>
            </w:r>
          </w:p>
        </w:tc>
      </w:tr>
      <w:tr w:rsidR="00B836C9" w:rsidRPr="003324BB" w:rsidTr="00B836C9">
        <w:tc>
          <w:tcPr>
            <w:tcW w:w="9062" w:type="dxa"/>
          </w:tcPr>
          <w:p w:rsidR="00463560" w:rsidRPr="003324BB" w:rsidRDefault="00463560" w:rsidP="00D61A5F">
            <w:pPr>
              <w:pStyle w:val="Default"/>
              <w:spacing w:after="27"/>
              <w:rPr>
                <w:sz w:val="22"/>
                <w:szCs w:val="22"/>
              </w:rPr>
            </w:pPr>
          </w:p>
          <w:p w:rsidR="00AF5797" w:rsidRPr="003324BB" w:rsidRDefault="00AF5797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sebehodnotící zprávy a profilu absolventů klíčové dovednosti, které budou mít absolventi jak vzhledem k očekávanému vývoji tržního prostředí, tak vzhledem k vymezení vůči konkurenčním studijním programům.</w:t>
            </w:r>
          </w:p>
          <w:p w:rsidR="00463560" w:rsidRPr="003324BB" w:rsidRDefault="00463560" w:rsidP="00D61A5F">
            <w:pPr>
              <w:pStyle w:val="Default"/>
              <w:spacing w:after="27"/>
              <w:rPr>
                <w:sz w:val="22"/>
                <w:szCs w:val="22"/>
              </w:rPr>
            </w:pPr>
          </w:p>
        </w:tc>
      </w:tr>
      <w:tr w:rsidR="00B836C9" w:rsidRPr="003324BB" w:rsidTr="0091648E">
        <w:tc>
          <w:tcPr>
            <w:tcW w:w="9062" w:type="dxa"/>
            <w:shd w:val="clear" w:color="auto" w:fill="FFC000"/>
          </w:tcPr>
          <w:p w:rsidR="00485121" w:rsidRDefault="00485121" w:rsidP="004851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F55FB3" w:rsidRPr="003324BB" w:rsidRDefault="00F55FB3" w:rsidP="004851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Klíčové dovednosti absolventů doplněny do Standardu 2.7.</w:t>
            </w:r>
          </w:p>
        </w:tc>
      </w:tr>
      <w:tr w:rsidR="00AF5797" w:rsidRPr="003324BB" w:rsidTr="00BC3F62">
        <w:tc>
          <w:tcPr>
            <w:tcW w:w="9062" w:type="dxa"/>
            <w:shd w:val="clear" w:color="auto" w:fill="auto"/>
          </w:tcPr>
          <w:p w:rsidR="00FF7741" w:rsidRDefault="00FF7741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C3F62" w:rsidRPr="003324BB" w:rsidRDefault="00BC3F62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karet C-I chybějící přehled nejvýznamnější publikační a další tvůrčí a umělecké činnosti, nebo další profesní činnosti u odborníků z praxe a některých akademických pracovníků, vztahující se k zabezpečovaným předmětům.</w:t>
            </w:r>
          </w:p>
          <w:p w:rsidR="00AF5797" w:rsidRPr="003324BB" w:rsidRDefault="00AF5797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AF5797" w:rsidRPr="003324BB" w:rsidTr="0091648E">
        <w:tc>
          <w:tcPr>
            <w:tcW w:w="9062" w:type="dxa"/>
            <w:shd w:val="clear" w:color="auto" w:fill="FFC000"/>
          </w:tcPr>
          <w:p w:rsidR="00485121" w:rsidRDefault="00485121" w:rsidP="0048512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F55FB3" w:rsidRPr="003324BB" w:rsidRDefault="00485121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Karty byly opětovně zaslány </w:t>
            </w:r>
            <w:r w:rsidR="00657EAC">
              <w:rPr>
                <w:sz w:val="22"/>
                <w:szCs w:val="22"/>
              </w:rPr>
              <w:t>pedagogům</w:t>
            </w:r>
            <w:r>
              <w:rPr>
                <w:sz w:val="22"/>
                <w:szCs w:val="22"/>
              </w:rPr>
              <w:t xml:space="preserve"> k</w:t>
            </w:r>
            <w:r w:rsidR="00700C54">
              <w:rPr>
                <w:sz w:val="22"/>
                <w:szCs w:val="22"/>
              </w:rPr>
              <w:t> </w:t>
            </w:r>
            <w:r w:rsidR="00F55FB3">
              <w:rPr>
                <w:sz w:val="22"/>
                <w:szCs w:val="22"/>
              </w:rPr>
              <w:t>revidování</w:t>
            </w:r>
            <w:r w:rsidR="00700C54">
              <w:rPr>
                <w:sz w:val="22"/>
                <w:szCs w:val="22"/>
              </w:rPr>
              <w:t xml:space="preserve"> a doplnění.</w:t>
            </w:r>
          </w:p>
        </w:tc>
      </w:tr>
      <w:tr w:rsidR="00AF5797" w:rsidRPr="003324BB" w:rsidTr="00BC3F62">
        <w:tc>
          <w:tcPr>
            <w:tcW w:w="9062" w:type="dxa"/>
            <w:shd w:val="clear" w:color="auto" w:fill="auto"/>
          </w:tcPr>
          <w:p w:rsidR="0085271B" w:rsidRDefault="0085271B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C3F62" w:rsidRPr="003324BB" w:rsidRDefault="00BC3F62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Sjednotit v akreditačním materiálu uvedení oblasti vzdělávání Umění (v textu se na jednom místě na str. 5 objevuje i další oblast vzdělávání Umění a kultura).</w:t>
            </w:r>
          </w:p>
          <w:p w:rsidR="00AF5797" w:rsidRPr="003324BB" w:rsidRDefault="00AF5797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AF5797" w:rsidRPr="003324BB" w:rsidTr="0091648E">
        <w:tc>
          <w:tcPr>
            <w:tcW w:w="9062" w:type="dxa"/>
            <w:shd w:val="clear" w:color="auto" w:fill="FFC000"/>
          </w:tcPr>
          <w:p w:rsidR="00AF5797" w:rsidRPr="003324BB" w:rsidRDefault="000D2CBD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SJEDNOCENO</w:t>
            </w:r>
          </w:p>
        </w:tc>
      </w:tr>
      <w:tr w:rsidR="00AF5797" w:rsidRPr="003324BB" w:rsidTr="00BC3F62">
        <w:tc>
          <w:tcPr>
            <w:tcW w:w="9062" w:type="dxa"/>
            <w:shd w:val="clear" w:color="auto" w:fill="auto"/>
          </w:tcPr>
          <w:p w:rsidR="00F5095E" w:rsidRDefault="00F5095E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C3F62" w:rsidRPr="003324BB" w:rsidRDefault="00BC3F62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Nahradit termín Klauzurní projekty jiným vhodným názvem.</w:t>
            </w:r>
          </w:p>
          <w:p w:rsidR="00AF5797" w:rsidRPr="003324BB" w:rsidRDefault="00AF5797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AF5797" w:rsidRPr="003324BB" w:rsidTr="0091648E">
        <w:tc>
          <w:tcPr>
            <w:tcW w:w="9062" w:type="dxa"/>
            <w:shd w:val="clear" w:color="auto" w:fill="FFC000"/>
          </w:tcPr>
          <w:p w:rsidR="00AF5797" w:rsidRDefault="000D2CBD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NAHRAZENO</w:t>
            </w:r>
          </w:p>
          <w:p w:rsidR="00F5095E" w:rsidRPr="003324BB" w:rsidRDefault="00F5095E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„klauzurní“ nahrazen termínem „semestrální“.</w:t>
            </w:r>
          </w:p>
        </w:tc>
      </w:tr>
      <w:tr w:rsidR="00AF5797" w:rsidRPr="003324BB" w:rsidTr="00BC3F62">
        <w:tc>
          <w:tcPr>
            <w:tcW w:w="9062" w:type="dxa"/>
            <w:shd w:val="clear" w:color="auto" w:fill="auto"/>
          </w:tcPr>
          <w:p w:rsidR="00F5095E" w:rsidRDefault="00F5095E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C3F62" w:rsidRPr="003324BB" w:rsidRDefault="00BC3F62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Sjednotit názvy předmětů věnovaných přednáškám odborníků z praxe u jednotlivých atelierů (specializací), používá se název Workshop…, Spolupráce s praxí, anebo Odborník z praxe…</w:t>
            </w:r>
            <w:r w:rsidRPr="003324BB" w:rsidDel="00556172">
              <w:rPr>
                <w:sz w:val="22"/>
                <w:szCs w:val="22"/>
              </w:rPr>
              <w:t xml:space="preserve"> </w:t>
            </w:r>
          </w:p>
          <w:p w:rsidR="00AF5797" w:rsidRPr="003324BB" w:rsidRDefault="00AF5797" w:rsidP="00BC3F62">
            <w:pPr>
              <w:pStyle w:val="Default"/>
              <w:tabs>
                <w:tab w:val="left" w:pos="1050"/>
              </w:tabs>
              <w:rPr>
                <w:sz w:val="22"/>
                <w:szCs w:val="22"/>
              </w:rPr>
            </w:pPr>
          </w:p>
        </w:tc>
      </w:tr>
      <w:tr w:rsidR="00AF5797" w:rsidRPr="003324BB" w:rsidTr="0091648E">
        <w:tc>
          <w:tcPr>
            <w:tcW w:w="9062" w:type="dxa"/>
            <w:shd w:val="clear" w:color="auto" w:fill="FFC000"/>
          </w:tcPr>
          <w:p w:rsidR="00485121" w:rsidRDefault="000D2CBD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SJEDNOCENO</w:t>
            </w:r>
          </w:p>
          <w:p w:rsidR="00AF5797" w:rsidRPr="003324BB" w:rsidRDefault="00485121" w:rsidP="00D369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Zůstává předmět Workshop</w:t>
            </w:r>
            <w:r w:rsidR="00F55FB3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, jenž </w:t>
            </w:r>
            <w:r w:rsidR="000D2CBD">
              <w:rPr>
                <w:sz w:val="22"/>
                <w:szCs w:val="22"/>
              </w:rPr>
              <w:t>nahrazuje i předmět Odborníci z praxe. Workshop</w:t>
            </w:r>
            <w:r w:rsidR="00657EAC">
              <w:rPr>
                <w:sz w:val="22"/>
                <w:szCs w:val="22"/>
              </w:rPr>
              <w:t>y</w:t>
            </w:r>
            <w:r w:rsidR="000D2C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 náplní výrazně odlišuj</w:t>
            </w:r>
            <w:r w:rsidR="00657EAC">
              <w:rPr>
                <w:sz w:val="22"/>
                <w:szCs w:val="22"/>
              </w:rPr>
              <w:t>í</w:t>
            </w:r>
            <w:r>
              <w:rPr>
                <w:sz w:val="22"/>
                <w:szCs w:val="22"/>
              </w:rPr>
              <w:t xml:space="preserve"> od předmětu Spolupráce s </w:t>
            </w:r>
            <w:proofErr w:type="gramStart"/>
            <w:r>
              <w:rPr>
                <w:sz w:val="22"/>
                <w:szCs w:val="22"/>
              </w:rPr>
              <w:t>praxí - ten</w:t>
            </w:r>
            <w:proofErr w:type="gramEnd"/>
            <w:r>
              <w:rPr>
                <w:sz w:val="22"/>
                <w:szCs w:val="22"/>
              </w:rPr>
              <w:t xml:space="preserve"> má pouze uveden ateliér Průmyslový design. </w:t>
            </w:r>
            <w:r w:rsidR="000D2CBD">
              <w:rPr>
                <w:sz w:val="22"/>
                <w:szCs w:val="22"/>
              </w:rPr>
              <w:t>Tento předmět je tedy ponechán.</w:t>
            </w:r>
          </w:p>
        </w:tc>
      </w:tr>
      <w:tr w:rsidR="00BC3F62" w:rsidRPr="003324BB" w:rsidTr="00BC3F62">
        <w:tc>
          <w:tcPr>
            <w:tcW w:w="9062" w:type="dxa"/>
            <w:shd w:val="clear" w:color="auto" w:fill="auto"/>
          </w:tcPr>
          <w:p w:rsidR="00472301" w:rsidRDefault="00472301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C3F62" w:rsidRPr="003324BB" w:rsidRDefault="00BC3F62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Zvážit diferenciaci sebehodnotící zprávy zvlášť pro bakalářský a magisterský studijní program.</w:t>
            </w:r>
          </w:p>
          <w:p w:rsidR="00BC3F62" w:rsidRPr="003324BB" w:rsidRDefault="00BC3F62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C3F62" w:rsidRPr="003324BB" w:rsidTr="0091648E">
        <w:tc>
          <w:tcPr>
            <w:tcW w:w="9062" w:type="dxa"/>
            <w:shd w:val="clear" w:color="auto" w:fill="FFC000"/>
          </w:tcPr>
          <w:p w:rsidR="00472301" w:rsidRDefault="00472301" w:rsidP="0047230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UPRAVENO</w:t>
            </w:r>
            <w:r w:rsidR="0020573A">
              <w:rPr>
                <w:color w:val="auto"/>
                <w:sz w:val="22"/>
                <w:szCs w:val="22"/>
              </w:rPr>
              <w:t>.</w:t>
            </w:r>
          </w:p>
          <w:p w:rsidR="00BC3F62" w:rsidRPr="003324BB" w:rsidRDefault="00472301" w:rsidP="00472301">
            <w:pPr>
              <w:pStyle w:val="Default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Sebehodnotící zpráva upravena zvlášť pro </w:t>
            </w:r>
            <w:r w:rsidR="00563032">
              <w:rPr>
                <w:color w:val="auto"/>
                <w:sz w:val="22"/>
                <w:szCs w:val="22"/>
              </w:rPr>
              <w:t>B</w:t>
            </w:r>
            <w:r>
              <w:rPr>
                <w:color w:val="auto"/>
                <w:sz w:val="22"/>
                <w:szCs w:val="22"/>
              </w:rPr>
              <w:t>SP.</w:t>
            </w:r>
          </w:p>
        </w:tc>
      </w:tr>
      <w:tr w:rsidR="00BC3F62" w:rsidRPr="003324BB" w:rsidTr="00BC3F62">
        <w:tc>
          <w:tcPr>
            <w:tcW w:w="9062" w:type="dxa"/>
            <w:shd w:val="clear" w:color="auto" w:fill="auto"/>
          </w:tcPr>
          <w:p w:rsidR="00472301" w:rsidRDefault="00472301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C3F62" w:rsidRPr="003324BB" w:rsidRDefault="00BC3F62" w:rsidP="00533D12">
            <w:pPr>
              <w:pStyle w:val="Normlnweb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přílohy E. Sebehodnotící zpráva studijního programu standard 3.2 (Forma studia) a standard 3.3 (Studijní literatura a studijní opory). V rámci obou standardů detailněji popsat stávající připravenost na realizací online/distančních forem výuky</w:t>
            </w:r>
            <w:r w:rsidR="00F55FB3">
              <w:rPr>
                <w:sz w:val="22"/>
                <w:szCs w:val="22"/>
              </w:rPr>
              <w:t xml:space="preserve"> </w:t>
            </w:r>
            <w:r w:rsidRPr="003324BB">
              <w:rPr>
                <w:sz w:val="22"/>
                <w:szCs w:val="22"/>
              </w:rPr>
              <w:t xml:space="preserve">i v rámci prezenčního studia v případě </w:t>
            </w:r>
            <w:r w:rsidRPr="003324BB">
              <w:rPr>
                <w:sz w:val="22"/>
                <w:szCs w:val="22"/>
              </w:rPr>
              <w:lastRenderedPageBreak/>
              <w:t>mimořádných událostí, jakými je např. onemocnění COVID-19 (způsob náhrady prezenční výuky, dostupnost online zdrojů, studijních opor a vybavení pro studenty). Zároveň ve standardu 3.3 popsat plán tvorby online přednášek/výuky, který bude obsahovat závazný postup digitalizace všech přednášek a seminářů ve SP v nadcházejících dvou letech, včetně uvedení konkrétních předmětů a termínů, do kdy bude realizována jejich digitalizace (převedení na online výukové platformy).</w:t>
            </w:r>
          </w:p>
          <w:p w:rsidR="00BC3F62" w:rsidRPr="003324BB" w:rsidRDefault="00BC3F62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C3F62" w:rsidRPr="003324BB" w:rsidTr="0091648E">
        <w:tc>
          <w:tcPr>
            <w:tcW w:w="9062" w:type="dxa"/>
            <w:shd w:val="clear" w:color="auto" w:fill="FFC000"/>
          </w:tcPr>
          <w:p w:rsidR="00BC3F62" w:rsidRDefault="00F55FB3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DOPLNĚNO</w:t>
            </w:r>
          </w:p>
          <w:p w:rsidR="00F55FB3" w:rsidRPr="003324BB" w:rsidRDefault="00F55FB3" w:rsidP="007359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Připravenost na realizaci online/distančních forem výuky doplněna do Standardu 3.1-3.4.</w:t>
            </w:r>
          </w:p>
        </w:tc>
      </w:tr>
    </w:tbl>
    <w:p w:rsidR="00CC6926" w:rsidRPr="003324BB" w:rsidRDefault="00CC6926">
      <w:pPr>
        <w:rPr>
          <w:sz w:val="22"/>
          <w:szCs w:val="22"/>
        </w:rPr>
      </w:pPr>
      <w:r w:rsidRPr="003324BB">
        <w:rPr>
          <w:sz w:val="22"/>
          <w:szCs w:val="22"/>
        </w:rPr>
        <w:br w:type="page"/>
      </w:r>
    </w:p>
    <w:p w:rsidR="00BC3F62" w:rsidRPr="003324BB" w:rsidRDefault="00BC3F62" w:rsidP="00BC3F62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b/>
          <w:sz w:val="22"/>
          <w:szCs w:val="22"/>
        </w:rPr>
      </w:pPr>
      <w:r w:rsidRPr="003324BB">
        <w:rPr>
          <w:b/>
          <w:sz w:val="22"/>
          <w:szCs w:val="22"/>
        </w:rPr>
        <w:lastRenderedPageBreak/>
        <w:t>Usnesení č. 2/kh14:</w:t>
      </w:r>
    </w:p>
    <w:p w:rsidR="00BC3F62" w:rsidRPr="003324BB" w:rsidRDefault="00BC3F62" w:rsidP="00BC3F62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sz w:val="22"/>
          <w:szCs w:val="22"/>
        </w:rPr>
      </w:pPr>
      <w:r w:rsidRPr="003324BB">
        <w:rPr>
          <w:sz w:val="22"/>
          <w:szCs w:val="22"/>
        </w:rPr>
        <w:t>RVH UTB dle článku 24, odstavce 2 Řádu pro tvorbu, schvalování, uskutečňování a změny studijních programů UTB ve Zlíně ze dne 25. července 2019, přerušila projednávání návrhu Fakulty multimediálních komunikací UTB ve Zlíně na udělení oprávnění uskutečňovat navazující magisterský studijní program „Multimédia a design“ v rámci institucionální akreditace a žádá předkladatele o vypořádání následujících připomínek:</w:t>
      </w:r>
    </w:p>
    <w:p w:rsidR="00D515FF" w:rsidRPr="003324BB" w:rsidRDefault="00D515FF" w:rsidP="0073595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15FF" w:rsidRPr="003324BB" w:rsidTr="001F60F6">
        <w:tc>
          <w:tcPr>
            <w:tcW w:w="9062" w:type="dxa"/>
          </w:tcPr>
          <w:p w:rsidR="00463560" w:rsidRPr="003324BB" w:rsidRDefault="00463560" w:rsidP="00FA0F5F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463560" w:rsidRDefault="00533D12" w:rsidP="00FA0F5F">
            <w:pPr>
              <w:pStyle w:val="Default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akreditačního spisu seznam smluvních partnerů pro výkon praxe, včetně doložení smluv o výkonu praxe (jako přílohu akreditačního spisu).</w:t>
            </w:r>
          </w:p>
          <w:p w:rsidR="00FF7741" w:rsidRPr="003324BB" w:rsidRDefault="00FF7741" w:rsidP="00FA0F5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577DED" w:rsidRDefault="00577DED" w:rsidP="00577DE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OPRAVENO.</w:t>
            </w:r>
          </w:p>
          <w:p w:rsidR="00F55FB3" w:rsidRPr="003324BB" w:rsidRDefault="00F55FB3" w:rsidP="00657EA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Partneři pro praxi jsou uvedeni, nejsou však doloženy všechny smlouvy na uložišti, neboť zástupci z firemního sektoru řeší za této situace přežití vlastních firem a nedokáží odhadnout, jak se bude situace vyvíjet dál. Dva ateliéry, kterých se praxe týká, povedou po zklidnění situace dál jednání tak, aby byl požadavek co nejdříve naplněn. Vzhledem k dlouhodobé spolupráci těchto firem s oběma ateliéry se dá předpokládat, že spolupráce potrvá i nadále.</w:t>
            </w:r>
          </w:p>
        </w:tc>
      </w:tr>
      <w:tr w:rsidR="00D515FF" w:rsidRPr="003324BB" w:rsidTr="001F60F6">
        <w:tc>
          <w:tcPr>
            <w:tcW w:w="9062" w:type="dxa"/>
          </w:tcPr>
          <w:p w:rsidR="00463560" w:rsidRPr="003324BB" w:rsidRDefault="00463560" w:rsidP="001F60F6">
            <w:pPr>
              <w:pStyle w:val="Default"/>
              <w:rPr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 xml:space="preserve">Revidovat karty jednotlivých předmětů a sjednotit způsob vyplnění těchto karet (zejména se jedná o sjednocení anotací, studijní literatury a pomůcek). Zvláštní pozornost je třeba v kartách předmětů věnovat povinné a doporučené studijní literatuře (uvést adekvátní počet titulů, zvýšit míru jejich diverzity. Tam, kde jsou uvedeny tituly starší 10 let, uvést novější tituly). Sjednotit v kartách předmětů způsob vykazování </w:t>
            </w:r>
            <w:proofErr w:type="spellStart"/>
            <w:r w:rsidRPr="003324BB">
              <w:rPr>
                <w:sz w:val="22"/>
                <w:szCs w:val="22"/>
              </w:rPr>
              <w:t>prerekvizit</w:t>
            </w:r>
            <w:proofErr w:type="spellEnd"/>
            <w:r w:rsidRPr="003324BB">
              <w:rPr>
                <w:sz w:val="22"/>
                <w:szCs w:val="22"/>
              </w:rPr>
              <w:t xml:space="preserve"> u navazujících předmětů.</w:t>
            </w:r>
          </w:p>
          <w:p w:rsidR="00463560" w:rsidRPr="003324BB" w:rsidRDefault="00463560" w:rsidP="001F60F6">
            <w:pPr>
              <w:pStyle w:val="Default"/>
              <w:rPr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577DED" w:rsidRDefault="00577DED" w:rsidP="00577DE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OPRAVENO.</w:t>
            </w:r>
          </w:p>
          <w:p w:rsidR="00D515FF" w:rsidRPr="003324BB" w:rsidRDefault="00F55FB3" w:rsidP="00D369C1">
            <w:pPr>
              <w:pStyle w:val="Default"/>
              <w:jc w:val="both"/>
              <w:rPr>
                <w:sz w:val="22"/>
                <w:szCs w:val="22"/>
              </w:rPr>
            </w:pPr>
            <w:r w:rsidRPr="004D7C11">
              <w:rPr>
                <w:sz w:val="22"/>
                <w:szCs w:val="22"/>
              </w:rPr>
              <w:t>Došlo ke sjednocení anotací, studijní literatury a pomůcek. Karty předmětů byly znovu zaslány pedagogům s pokynem aktualizovat literaturu, zvýšit diverzitu a počet titulů. Do seznamu literatury jsou zařazeny</w:t>
            </w:r>
            <w:r w:rsidRPr="007A0B1C">
              <w:rPr>
                <w:sz w:val="22"/>
                <w:szCs w:val="22"/>
              </w:rPr>
              <w:t xml:space="preserve"> i tituly starší 10 let, protože patří k literatuře, se kterou se studenti musí seznámit, anebo nová literatura ke specifickému tématu nevyšla. </w:t>
            </w:r>
            <w:r w:rsidRPr="00B3159D">
              <w:rPr>
                <w:sz w:val="22"/>
                <w:szCs w:val="22"/>
              </w:rPr>
              <w:t xml:space="preserve">Anotace jsou vzhledem k požadavku sjednocení v uceleném textu, </w:t>
            </w:r>
            <w:r>
              <w:rPr>
                <w:sz w:val="22"/>
                <w:szCs w:val="22"/>
              </w:rPr>
              <w:t>neboť</w:t>
            </w:r>
            <w:r w:rsidRPr="007A0B1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 w:rsidRPr="00236F90">
              <w:rPr>
                <w:sz w:val="22"/>
                <w:szCs w:val="22"/>
              </w:rPr>
              <w:t xml:space="preserve">snovy </w:t>
            </w:r>
            <w:r>
              <w:rPr>
                <w:sz w:val="22"/>
                <w:szCs w:val="22"/>
              </w:rPr>
              <w:t xml:space="preserve">předmětů </w:t>
            </w:r>
            <w:r w:rsidRPr="00236F90">
              <w:rPr>
                <w:sz w:val="22"/>
                <w:szCs w:val="22"/>
              </w:rPr>
              <w:t>se v mnoha případech přizpůsobují aktuálním událostem, sledují konstantně širší témata jako globalizace, regionální identita, umění a trh, participace, přechod k udržitelné společnosti.</w:t>
            </w:r>
            <w:r w:rsidRPr="004D7C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Zároveň reflektují možnosti spolupráce s firemním sektorem. </w:t>
            </w:r>
            <w:proofErr w:type="spellStart"/>
            <w:r w:rsidRPr="004D7C11">
              <w:rPr>
                <w:sz w:val="22"/>
                <w:szCs w:val="22"/>
              </w:rPr>
              <w:t>Prerekvizity</w:t>
            </w:r>
            <w:proofErr w:type="spellEnd"/>
            <w:r w:rsidRPr="004D7C11">
              <w:rPr>
                <w:sz w:val="22"/>
                <w:szCs w:val="22"/>
              </w:rPr>
              <w:t xml:space="preserve"> byly </w:t>
            </w:r>
            <w:r w:rsidR="00657EAC">
              <w:rPr>
                <w:sz w:val="22"/>
                <w:szCs w:val="22"/>
              </w:rPr>
              <w:t xml:space="preserve">jednotně </w:t>
            </w:r>
            <w:r w:rsidRPr="004D7C11">
              <w:rPr>
                <w:sz w:val="22"/>
                <w:szCs w:val="22"/>
              </w:rPr>
              <w:t>nastaveny u předmět</w:t>
            </w:r>
            <w:r w:rsidR="00657EAC">
              <w:rPr>
                <w:sz w:val="22"/>
                <w:szCs w:val="22"/>
              </w:rPr>
              <w:t>ů</w:t>
            </w:r>
            <w:r w:rsidRPr="004D7C11">
              <w:rPr>
                <w:sz w:val="22"/>
                <w:szCs w:val="22"/>
              </w:rPr>
              <w:t xml:space="preserve"> Ateliér</w:t>
            </w:r>
            <w:r>
              <w:rPr>
                <w:sz w:val="22"/>
                <w:szCs w:val="22"/>
              </w:rPr>
              <w:t xml:space="preserve"> a Semestrální práce</w:t>
            </w:r>
            <w:r w:rsidRPr="004D7C11">
              <w:rPr>
                <w:sz w:val="22"/>
                <w:szCs w:val="22"/>
              </w:rPr>
              <w:t>.</w:t>
            </w:r>
          </w:p>
        </w:tc>
      </w:tr>
      <w:tr w:rsidR="00D515FF" w:rsidRPr="003324BB" w:rsidTr="001F60F6">
        <w:tc>
          <w:tcPr>
            <w:tcW w:w="9062" w:type="dxa"/>
          </w:tcPr>
          <w:p w:rsidR="00463560" w:rsidRPr="003324BB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Nahradit termín „Klauzurní projekty“ jiným vhodným názvem.</w:t>
            </w:r>
          </w:p>
          <w:p w:rsidR="00463560" w:rsidRPr="003324BB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472301" w:rsidRDefault="00472301" w:rsidP="0047230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OPRAVENO</w:t>
            </w:r>
            <w:r w:rsidR="009D2DC7">
              <w:rPr>
                <w:sz w:val="22"/>
                <w:szCs w:val="22"/>
              </w:rPr>
              <w:t>.</w:t>
            </w:r>
          </w:p>
          <w:p w:rsidR="00D515FF" w:rsidRPr="003324BB" w:rsidRDefault="00472301" w:rsidP="0047230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„klauzurní“ nahrazen termínem „semestrální“.</w:t>
            </w:r>
          </w:p>
        </w:tc>
      </w:tr>
      <w:tr w:rsidR="00D515FF" w:rsidRPr="003324BB" w:rsidTr="001F60F6">
        <w:tc>
          <w:tcPr>
            <w:tcW w:w="9062" w:type="dxa"/>
          </w:tcPr>
          <w:p w:rsidR="00472301" w:rsidRDefault="00472301" w:rsidP="00533D12">
            <w:pPr>
              <w:jc w:val="both"/>
              <w:rPr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Prověřit ve studijním plánu specializace „Design obuvi“ předmět „Zboží obuvi 1“, neboť uvedený předmět postrádá kartu předmětu a není uveden ani na kartě C-I uvedeného akademického pracovníka.</w:t>
            </w:r>
          </w:p>
          <w:p w:rsidR="00463560" w:rsidRPr="003324BB" w:rsidRDefault="00463560" w:rsidP="001F60F6">
            <w:pPr>
              <w:pStyle w:val="Default"/>
              <w:rPr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D515FF" w:rsidRPr="003324BB" w:rsidRDefault="000D2CBD" w:rsidP="001F60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PROVĚŘENO, U</w:t>
            </w:r>
            <w:r w:rsidR="00577DED">
              <w:rPr>
                <w:sz w:val="22"/>
                <w:szCs w:val="22"/>
              </w:rPr>
              <w:t>PRAVENO.</w:t>
            </w:r>
          </w:p>
        </w:tc>
      </w:tr>
      <w:tr w:rsidR="00D515FF" w:rsidRPr="003324BB" w:rsidTr="001F60F6">
        <w:tc>
          <w:tcPr>
            <w:tcW w:w="9062" w:type="dxa"/>
          </w:tcPr>
          <w:p w:rsidR="00463560" w:rsidRPr="003324BB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Okomentovat nízký počet titulů povinné či doporučené literatury, na kterém by se autorsky podíleli pracovníci podílející se na uskutečňování studijního programu.</w:t>
            </w:r>
          </w:p>
          <w:p w:rsidR="00463560" w:rsidRPr="003324BB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542FF8" w:rsidRPr="003324BB" w:rsidRDefault="00577DED" w:rsidP="00D369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Akademičtí pracovníci </w:t>
            </w:r>
            <w:r w:rsidR="00984DA1">
              <w:rPr>
                <w:sz w:val="22"/>
                <w:szCs w:val="22"/>
              </w:rPr>
              <w:t xml:space="preserve">studijního </w:t>
            </w:r>
            <w:r>
              <w:rPr>
                <w:sz w:val="22"/>
                <w:szCs w:val="22"/>
              </w:rPr>
              <w:t xml:space="preserve">programu Multimédia a design jsou umělecky činní a nevyjadřují se </w:t>
            </w:r>
            <w:r w:rsidR="00542FF8">
              <w:rPr>
                <w:sz w:val="22"/>
                <w:szCs w:val="22"/>
              </w:rPr>
              <w:t xml:space="preserve">vždy </w:t>
            </w:r>
            <w:r>
              <w:rPr>
                <w:sz w:val="22"/>
                <w:szCs w:val="22"/>
              </w:rPr>
              <w:t>odborným textem. Jejich přínos spočívá</w:t>
            </w:r>
            <w:r w:rsidR="00542F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 verbálním a praktickém sdílení svých tvůrčích zkušeností, schopností přizvat studenty k procesu vlastního tvůrčího počinu, zprostředkovávat vazby na dílny i významné tvůrce doma či v zahraničí.</w:t>
            </w:r>
            <w:r w:rsidR="00402423">
              <w:rPr>
                <w:sz w:val="22"/>
                <w:szCs w:val="22"/>
              </w:rPr>
              <w:t xml:space="preserve"> </w:t>
            </w:r>
            <w:r w:rsidR="00542FF8">
              <w:rPr>
                <w:sz w:val="22"/>
                <w:szCs w:val="22"/>
              </w:rPr>
              <w:t>Nicméně v akreditačním spisu jsou doloženy</w:t>
            </w:r>
            <w:r w:rsidR="00402423">
              <w:rPr>
                <w:sz w:val="22"/>
                <w:szCs w:val="22"/>
              </w:rPr>
              <w:t xml:space="preserve"> odborné publikace, které slouží jako studijní materiál </w:t>
            </w:r>
            <w:r w:rsidR="00542FF8">
              <w:rPr>
                <w:sz w:val="22"/>
                <w:szCs w:val="22"/>
              </w:rPr>
              <w:t xml:space="preserve">u pedagogů: </w:t>
            </w:r>
            <w:proofErr w:type="spellStart"/>
            <w:r w:rsidR="00542FF8">
              <w:rPr>
                <w:sz w:val="22"/>
                <w:szCs w:val="22"/>
              </w:rPr>
              <w:t>Stanický</w:t>
            </w:r>
            <w:proofErr w:type="spellEnd"/>
            <w:r w:rsidR="00542FF8">
              <w:rPr>
                <w:sz w:val="22"/>
                <w:szCs w:val="22"/>
              </w:rPr>
              <w:t xml:space="preserve">, </w:t>
            </w:r>
            <w:proofErr w:type="spellStart"/>
            <w:r w:rsidR="00542FF8">
              <w:rPr>
                <w:sz w:val="22"/>
                <w:szCs w:val="22"/>
              </w:rPr>
              <w:t>Surman</w:t>
            </w:r>
            <w:proofErr w:type="spellEnd"/>
            <w:r w:rsidR="00542FF8">
              <w:rPr>
                <w:sz w:val="22"/>
                <w:szCs w:val="22"/>
              </w:rPr>
              <w:t xml:space="preserve">, Noga, Petříčková, </w:t>
            </w:r>
            <w:proofErr w:type="spellStart"/>
            <w:r w:rsidR="00542FF8">
              <w:rPr>
                <w:sz w:val="22"/>
                <w:szCs w:val="22"/>
              </w:rPr>
              <w:t>Klang</w:t>
            </w:r>
            <w:proofErr w:type="spellEnd"/>
            <w:r w:rsidR="00542FF8">
              <w:rPr>
                <w:sz w:val="22"/>
                <w:szCs w:val="22"/>
              </w:rPr>
              <w:t xml:space="preserve">, Petříček, Fišerová, </w:t>
            </w:r>
            <w:r w:rsidR="00402423">
              <w:rPr>
                <w:sz w:val="22"/>
                <w:szCs w:val="22"/>
              </w:rPr>
              <w:t xml:space="preserve">Jakubíček, </w:t>
            </w:r>
            <w:proofErr w:type="spellStart"/>
            <w:r w:rsidR="00402423">
              <w:rPr>
                <w:sz w:val="22"/>
                <w:szCs w:val="22"/>
              </w:rPr>
              <w:t>Kolesár</w:t>
            </w:r>
            <w:proofErr w:type="spellEnd"/>
            <w:r w:rsidR="00402423">
              <w:rPr>
                <w:sz w:val="22"/>
                <w:szCs w:val="22"/>
              </w:rPr>
              <w:t xml:space="preserve">, </w:t>
            </w:r>
            <w:proofErr w:type="spellStart"/>
            <w:r w:rsidR="00402423">
              <w:rPr>
                <w:sz w:val="22"/>
                <w:szCs w:val="22"/>
              </w:rPr>
              <w:t>Zelinský</w:t>
            </w:r>
            <w:proofErr w:type="spellEnd"/>
            <w:r w:rsidR="00402423">
              <w:rPr>
                <w:sz w:val="22"/>
                <w:szCs w:val="22"/>
              </w:rPr>
              <w:t xml:space="preserve">, Maňasová, </w:t>
            </w:r>
            <w:proofErr w:type="spellStart"/>
            <w:r w:rsidR="00402423">
              <w:rPr>
                <w:sz w:val="22"/>
                <w:szCs w:val="22"/>
              </w:rPr>
              <w:t>Šviráková</w:t>
            </w:r>
            <w:proofErr w:type="spellEnd"/>
            <w:r w:rsidR="00542FF8">
              <w:rPr>
                <w:sz w:val="22"/>
                <w:szCs w:val="22"/>
              </w:rPr>
              <w:t xml:space="preserve">, </w:t>
            </w:r>
            <w:proofErr w:type="spellStart"/>
            <w:r w:rsidR="00542FF8">
              <w:rPr>
                <w:sz w:val="22"/>
                <w:szCs w:val="22"/>
              </w:rPr>
              <w:t>Lapšanská</w:t>
            </w:r>
            <w:proofErr w:type="spellEnd"/>
            <w:r w:rsidR="00402423">
              <w:rPr>
                <w:sz w:val="22"/>
                <w:szCs w:val="22"/>
              </w:rPr>
              <w:t xml:space="preserve">. </w:t>
            </w:r>
          </w:p>
        </w:tc>
      </w:tr>
      <w:tr w:rsidR="00D515FF" w:rsidRPr="003324BB" w:rsidTr="001F60F6">
        <w:tc>
          <w:tcPr>
            <w:tcW w:w="9062" w:type="dxa"/>
          </w:tcPr>
          <w:p w:rsidR="00984DA1" w:rsidRDefault="00984DA1" w:rsidP="00533D12">
            <w:pPr>
              <w:jc w:val="both"/>
              <w:rPr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Provést revizi karet C-I tak, aby byly všechny zpracovány na požadované kvalitativní úrovni.</w:t>
            </w:r>
          </w:p>
          <w:p w:rsidR="00373E0E" w:rsidRPr="003324BB" w:rsidRDefault="00373E0E" w:rsidP="001F60F6">
            <w:pPr>
              <w:pStyle w:val="Default"/>
              <w:rPr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0D2CBD" w:rsidRDefault="000D2CBD" w:rsidP="000D2CB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D515FF" w:rsidRPr="003324BB" w:rsidRDefault="000D2CBD" w:rsidP="000D2CB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Karty byly opětovně zaslány akademickým pracovníkům k</w:t>
            </w:r>
            <w:r w:rsidR="008A0FB8">
              <w:rPr>
                <w:sz w:val="22"/>
                <w:szCs w:val="22"/>
              </w:rPr>
              <w:t> </w:t>
            </w:r>
            <w:r w:rsidR="00984DA1">
              <w:rPr>
                <w:sz w:val="22"/>
                <w:szCs w:val="22"/>
              </w:rPr>
              <w:t>revidování</w:t>
            </w:r>
            <w:r w:rsidR="008A0FB8">
              <w:rPr>
                <w:sz w:val="22"/>
                <w:szCs w:val="22"/>
              </w:rPr>
              <w:t xml:space="preserve"> a doplnění</w:t>
            </w:r>
            <w:r w:rsidR="00984DA1">
              <w:rPr>
                <w:sz w:val="22"/>
                <w:szCs w:val="22"/>
              </w:rPr>
              <w:t>.</w:t>
            </w:r>
          </w:p>
        </w:tc>
      </w:tr>
      <w:tr w:rsidR="00D515FF" w:rsidRPr="003324BB" w:rsidTr="001F60F6">
        <w:tc>
          <w:tcPr>
            <w:tcW w:w="9062" w:type="dxa"/>
          </w:tcPr>
          <w:p w:rsidR="00463560" w:rsidRPr="003324BB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V kartách C-I doplnit u všech odborníků z praxe informace o odpovídajícím působení v oboru za posledních 5 let.</w:t>
            </w:r>
          </w:p>
          <w:p w:rsidR="00463560" w:rsidRPr="003324BB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</w:tc>
      </w:tr>
      <w:tr w:rsidR="00D515FF" w:rsidRPr="003324BB" w:rsidTr="001F60F6">
        <w:tc>
          <w:tcPr>
            <w:tcW w:w="9062" w:type="dxa"/>
            <w:shd w:val="clear" w:color="auto" w:fill="FFC000"/>
          </w:tcPr>
          <w:p w:rsidR="000D2CBD" w:rsidRDefault="000D2CBD" w:rsidP="000D2CB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D515FF" w:rsidRPr="003324BB" w:rsidRDefault="000D2CBD" w:rsidP="000D2CB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Karty byly opětovně zaslány k </w:t>
            </w:r>
            <w:r w:rsidR="00984DA1">
              <w:rPr>
                <w:sz w:val="22"/>
                <w:szCs w:val="22"/>
              </w:rPr>
              <w:t>revidování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D515FF" w:rsidRPr="003324BB" w:rsidTr="001F60F6">
        <w:tc>
          <w:tcPr>
            <w:tcW w:w="9062" w:type="dxa"/>
          </w:tcPr>
          <w:p w:rsidR="00463560" w:rsidRPr="003324BB" w:rsidRDefault="00463560" w:rsidP="001F60F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33D12" w:rsidRPr="003324BB" w:rsidRDefault="00533D12" w:rsidP="00533D12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 xml:space="preserve">V sebehodnotící zprávě popsat strategii rozvoje lidských zdrojů pro zabezpečení kvalitního personálního obsazení studijního programu: tj. systém zapojení, </w:t>
            </w:r>
            <w:proofErr w:type="spellStart"/>
            <w:r w:rsidRPr="003324BB">
              <w:rPr>
                <w:sz w:val="22"/>
                <w:szCs w:val="22"/>
              </w:rPr>
              <w:t>mentoringu</w:t>
            </w:r>
            <w:proofErr w:type="spellEnd"/>
            <w:r w:rsidRPr="003324BB">
              <w:rPr>
                <w:sz w:val="22"/>
                <w:szCs w:val="22"/>
              </w:rPr>
              <w:t xml:space="preserve"> a talent managementu mladých pracovníků a nástupnictví pracovníků s vyšším věkem.</w:t>
            </w:r>
          </w:p>
          <w:p w:rsidR="00463560" w:rsidRPr="003324BB" w:rsidRDefault="00463560" w:rsidP="001F60F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402423" w:rsidRDefault="00402423" w:rsidP="004024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EE2749" w:rsidRPr="003324BB" w:rsidRDefault="00984DA1" w:rsidP="00D60205">
            <w:pPr>
              <w:pStyle w:val="Default"/>
              <w:rPr>
                <w:sz w:val="22"/>
                <w:szCs w:val="22"/>
              </w:rPr>
            </w:pPr>
            <w:r w:rsidRPr="00B713E3">
              <w:rPr>
                <w:sz w:val="22"/>
                <w:szCs w:val="22"/>
              </w:rPr>
              <w:t xml:space="preserve">Strategie rozvoje lidských zdrojů </w:t>
            </w:r>
            <w:r>
              <w:rPr>
                <w:sz w:val="22"/>
                <w:szCs w:val="22"/>
              </w:rPr>
              <w:t xml:space="preserve">doplněna </w:t>
            </w:r>
            <w:r w:rsidRPr="00B3159D">
              <w:rPr>
                <w:sz w:val="22"/>
                <w:szCs w:val="22"/>
              </w:rPr>
              <w:t xml:space="preserve">do </w:t>
            </w:r>
            <w:r w:rsidRPr="00236F90">
              <w:rPr>
                <w:sz w:val="22"/>
                <w:szCs w:val="22"/>
              </w:rPr>
              <w:t>Standard</w:t>
            </w:r>
            <w:r>
              <w:rPr>
                <w:sz w:val="22"/>
                <w:szCs w:val="22"/>
              </w:rPr>
              <w:t>u</w:t>
            </w:r>
            <w:r w:rsidRPr="00236F90">
              <w:rPr>
                <w:sz w:val="22"/>
                <w:szCs w:val="22"/>
              </w:rPr>
              <w:t xml:space="preserve"> 6.1-6.2, 6.7-6.8</w:t>
            </w:r>
            <w:r>
              <w:rPr>
                <w:sz w:val="22"/>
                <w:szCs w:val="22"/>
              </w:rPr>
              <w:t>.</w:t>
            </w: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Pr="003324BB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sebehodnotící zprávy strategii rozvoje tvůrčí činnosti fakulty s ohledem na daný studijní program a zapojení jednotlivých pracovníků.</w:t>
            </w:r>
          </w:p>
          <w:p w:rsidR="00AF2CBE" w:rsidRPr="003324BB" w:rsidRDefault="00AF2CBE" w:rsidP="00AF2CBE">
            <w:pPr>
              <w:pStyle w:val="Default"/>
              <w:tabs>
                <w:tab w:val="left" w:pos="1095"/>
              </w:tabs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402423" w:rsidRDefault="00402423" w:rsidP="004024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EE2749" w:rsidRPr="003324BB" w:rsidRDefault="00984DA1" w:rsidP="00984DA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3324BB">
              <w:rPr>
                <w:sz w:val="22"/>
                <w:szCs w:val="22"/>
              </w:rPr>
              <w:t>trategi</w:t>
            </w:r>
            <w:r>
              <w:rPr>
                <w:sz w:val="22"/>
                <w:szCs w:val="22"/>
              </w:rPr>
              <w:t>e</w:t>
            </w:r>
            <w:r w:rsidRPr="003324BB">
              <w:rPr>
                <w:sz w:val="22"/>
                <w:szCs w:val="22"/>
              </w:rPr>
              <w:t xml:space="preserve"> rozvoje tvůrčí činnosti</w:t>
            </w:r>
            <w:r>
              <w:rPr>
                <w:sz w:val="22"/>
                <w:szCs w:val="22"/>
              </w:rPr>
              <w:t xml:space="preserve"> doplněna do Standardu 3.5-3.7.</w:t>
            </w: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Pr="003324BB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sebehodnotící zprávy a profilu absolventů klíčové dovednosti, které budou mít absolventi jak vzhledem k očekávanému vývoji tržního prostředí, tak vzhledem k vymezení vůči konkurenčním studijním programům.</w:t>
            </w:r>
          </w:p>
          <w:p w:rsidR="00AF2CBE" w:rsidRPr="003324BB" w:rsidRDefault="00AF2CBE" w:rsidP="00AF2CB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402423" w:rsidRDefault="00402423" w:rsidP="004024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AF2CBE" w:rsidRPr="003324BB" w:rsidRDefault="00984DA1" w:rsidP="0040242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Klíčové dovednosti absolventů doplněny do Standardu 2.7.</w:t>
            </w: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sebehodnotící zprávu o detailnější plán tvůrčí činnosti v dané oblasti vzdělávání</w:t>
            </w:r>
            <w:r w:rsidR="00984DA1">
              <w:rPr>
                <w:sz w:val="22"/>
                <w:szCs w:val="22"/>
              </w:rPr>
              <w:t>.</w:t>
            </w:r>
          </w:p>
          <w:p w:rsidR="00AF2CBE" w:rsidRPr="003324BB" w:rsidRDefault="00AF2CBE" w:rsidP="00D369C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402423" w:rsidRDefault="00402423" w:rsidP="0040242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76009C" w:rsidRPr="003324BB" w:rsidRDefault="00984DA1" w:rsidP="00402423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Viz text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výše - </w:t>
            </w:r>
            <w:r>
              <w:rPr>
                <w:sz w:val="22"/>
                <w:szCs w:val="22"/>
              </w:rPr>
              <w:t>doplněno</w:t>
            </w:r>
            <w:proofErr w:type="gramEnd"/>
            <w:r>
              <w:rPr>
                <w:sz w:val="22"/>
                <w:szCs w:val="22"/>
              </w:rPr>
              <w:t xml:space="preserve"> do Standardu 3.5-3.7.</w:t>
            </w: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Pr="003324BB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karet C-I přehled nejvýznamnější publikační a další tvůrčí činnosti, nebo další profesní činnosti u odborníků z praxe, vztahující se k zabezpečovaným předmětům.</w:t>
            </w:r>
          </w:p>
          <w:p w:rsidR="00AF2CBE" w:rsidRPr="003324BB" w:rsidRDefault="00AF2CBE" w:rsidP="00AF2CBE">
            <w:pPr>
              <w:pStyle w:val="Default"/>
              <w:ind w:firstLine="708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0D2CBD" w:rsidRDefault="000D2CBD" w:rsidP="000D2CB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AF2CBE" w:rsidRPr="003324BB" w:rsidRDefault="00984DA1" w:rsidP="000D2CB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Viz text </w:t>
            </w:r>
            <w:proofErr w:type="gramStart"/>
            <w:r>
              <w:rPr>
                <w:sz w:val="22"/>
                <w:szCs w:val="22"/>
              </w:rPr>
              <w:t>výše - k</w:t>
            </w:r>
            <w:r w:rsidR="000D2CBD">
              <w:rPr>
                <w:sz w:val="22"/>
                <w:szCs w:val="22"/>
              </w:rPr>
              <w:t>arty</w:t>
            </w:r>
            <w:proofErr w:type="gramEnd"/>
            <w:r w:rsidR="000D2CBD">
              <w:rPr>
                <w:sz w:val="22"/>
                <w:szCs w:val="22"/>
              </w:rPr>
              <w:t xml:space="preserve"> byly opětovně zaslány k </w:t>
            </w:r>
            <w:r>
              <w:rPr>
                <w:sz w:val="22"/>
                <w:szCs w:val="22"/>
              </w:rPr>
              <w:t>revidování</w:t>
            </w:r>
            <w:r w:rsidR="000D2CBD">
              <w:rPr>
                <w:sz w:val="22"/>
                <w:szCs w:val="22"/>
              </w:rPr>
              <w:t>.</w:t>
            </w: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Pr="003324BB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 xml:space="preserve">Doplnit do studijního plánu předmět, který by u studentů rozvíjel kompetence k podnikání. </w:t>
            </w:r>
          </w:p>
          <w:p w:rsidR="00AF2CBE" w:rsidRPr="003324BB" w:rsidRDefault="00AF2CBE" w:rsidP="00AF2CB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AF2CBE" w:rsidRDefault="00402423" w:rsidP="00657EA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Kompetence v podnikání zabezpečuje </w:t>
            </w:r>
            <w:proofErr w:type="spellStart"/>
            <w:r>
              <w:rPr>
                <w:color w:val="auto"/>
                <w:sz w:val="22"/>
                <w:szCs w:val="22"/>
              </w:rPr>
              <w:t>FaME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v bakalářském stupni studia předmětem Základy podnikatelství. Studenti, kteří začnou rozvíjet své podnikatelské aktivity v magisterském stupni, mají k dispozici </w:t>
            </w:r>
            <w:proofErr w:type="spellStart"/>
            <w:r>
              <w:rPr>
                <w:color w:val="auto"/>
                <w:sz w:val="22"/>
                <w:szCs w:val="22"/>
              </w:rPr>
              <w:t>mentoring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odborník</w:t>
            </w:r>
            <w:r w:rsidR="00657EAC">
              <w:rPr>
                <w:color w:val="auto"/>
                <w:sz w:val="22"/>
                <w:szCs w:val="22"/>
              </w:rPr>
              <w:t>ů</w:t>
            </w:r>
            <w:r>
              <w:rPr>
                <w:color w:val="auto"/>
                <w:sz w:val="22"/>
                <w:szCs w:val="22"/>
              </w:rPr>
              <w:t xml:space="preserve"> z </w:t>
            </w:r>
            <w:proofErr w:type="spellStart"/>
            <w:r>
              <w:rPr>
                <w:color w:val="auto"/>
                <w:sz w:val="22"/>
                <w:szCs w:val="22"/>
              </w:rPr>
              <w:t>FaME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v Centru kreativních průmyslů a podnikání</w:t>
            </w:r>
            <w:r w:rsidR="00E7793D">
              <w:rPr>
                <w:color w:val="auto"/>
                <w:sz w:val="22"/>
                <w:szCs w:val="22"/>
              </w:rPr>
              <w:t xml:space="preserve"> UPPER</w:t>
            </w:r>
            <w:r>
              <w:rPr>
                <w:color w:val="auto"/>
                <w:sz w:val="22"/>
                <w:szCs w:val="22"/>
              </w:rPr>
              <w:t>, kteří jsou připraveni reagovat na individuální potřeby.</w:t>
            </w:r>
            <w:r w:rsidR="002B2D15">
              <w:rPr>
                <w:color w:val="auto"/>
                <w:sz w:val="22"/>
                <w:szCs w:val="22"/>
              </w:rPr>
              <w:t xml:space="preserve"> </w:t>
            </w:r>
          </w:p>
          <w:p w:rsidR="009C028B" w:rsidRDefault="009C028B" w:rsidP="00657EA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Pro další rozvoj kompetencí studentů v oblasti podnikání </w:t>
            </w:r>
            <w:r w:rsidRPr="009C028B">
              <w:rPr>
                <w:color w:val="auto"/>
                <w:sz w:val="22"/>
                <w:szCs w:val="22"/>
              </w:rPr>
              <w:t xml:space="preserve">navštívila manažerka </w:t>
            </w:r>
            <w:proofErr w:type="spellStart"/>
            <w:r w:rsidR="00800046">
              <w:rPr>
                <w:color w:val="auto"/>
                <w:sz w:val="22"/>
                <w:szCs w:val="22"/>
              </w:rPr>
              <w:t>UPPER</w:t>
            </w:r>
            <w:r w:rsidR="00E7793D">
              <w:rPr>
                <w:color w:val="auto"/>
                <w:sz w:val="22"/>
                <w:szCs w:val="22"/>
              </w:rPr>
              <w:t>u</w:t>
            </w:r>
            <w:proofErr w:type="spellEnd"/>
            <w:r w:rsidR="00800046">
              <w:rPr>
                <w:color w:val="auto"/>
                <w:sz w:val="22"/>
                <w:szCs w:val="22"/>
              </w:rPr>
              <w:t xml:space="preserve"> </w:t>
            </w:r>
            <w:r w:rsidRPr="009C028B">
              <w:rPr>
                <w:color w:val="auto"/>
                <w:sz w:val="22"/>
                <w:szCs w:val="22"/>
              </w:rPr>
              <w:t>během roku</w:t>
            </w:r>
            <w:r>
              <w:rPr>
                <w:color w:val="auto"/>
                <w:sz w:val="22"/>
                <w:szCs w:val="22"/>
              </w:rPr>
              <w:t xml:space="preserve"> 2019</w:t>
            </w:r>
            <w:r w:rsidRPr="009C028B">
              <w:rPr>
                <w:color w:val="auto"/>
                <w:sz w:val="22"/>
                <w:szCs w:val="22"/>
              </w:rPr>
              <w:t xml:space="preserve"> několik akcí</w:t>
            </w:r>
            <w:r w:rsidR="00800046">
              <w:rPr>
                <w:color w:val="auto"/>
                <w:sz w:val="22"/>
                <w:szCs w:val="22"/>
              </w:rPr>
              <w:t xml:space="preserve"> z toho důvodu, aby mohla nabídnout studentům širší vzdělávání v oblastech, </w:t>
            </w:r>
            <w:r w:rsidR="009C0D3B">
              <w:rPr>
                <w:color w:val="auto"/>
                <w:sz w:val="22"/>
                <w:szCs w:val="22"/>
              </w:rPr>
              <w:t>kt</w:t>
            </w:r>
            <w:r w:rsidR="00800046">
              <w:rPr>
                <w:color w:val="auto"/>
                <w:sz w:val="22"/>
                <w:szCs w:val="22"/>
              </w:rPr>
              <w:t>eré rozšiřují jejich kompetence k podnikání. Zejména se jednalo o d</w:t>
            </w:r>
            <w:r w:rsidRPr="009C028B">
              <w:rPr>
                <w:color w:val="auto"/>
                <w:sz w:val="22"/>
                <w:szCs w:val="22"/>
              </w:rPr>
              <w:t>voudenní seminář Podnikavost pro univerzity v</w:t>
            </w:r>
            <w:r w:rsidR="00800046">
              <w:rPr>
                <w:color w:val="auto"/>
                <w:sz w:val="22"/>
                <w:szCs w:val="22"/>
              </w:rPr>
              <w:t> </w:t>
            </w:r>
            <w:r w:rsidRPr="009C028B">
              <w:rPr>
                <w:color w:val="auto"/>
                <w:sz w:val="22"/>
                <w:szCs w:val="22"/>
              </w:rPr>
              <w:t>Ostravě</w:t>
            </w:r>
            <w:r w:rsidR="00800046">
              <w:rPr>
                <w:color w:val="auto"/>
                <w:sz w:val="22"/>
                <w:szCs w:val="22"/>
              </w:rPr>
              <w:t>, který</w:t>
            </w:r>
            <w:r w:rsidRPr="009C028B">
              <w:rPr>
                <w:color w:val="auto"/>
                <w:sz w:val="22"/>
                <w:szCs w:val="22"/>
              </w:rPr>
              <w:t xml:space="preserve"> přinesl poznatky o možnostech</w:t>
            </w:r>
            <w:r>
              <w:rPr>
                <w:color w:val="auto"/>
                <w:sz w:val="22"/>
                <w:szCs w:val="22"/>
              </w:rPr>
              <w:t>,</w:t>
            </w:r>
            <w:r w:rsidRPr="009C028B">
              <w:rPr>
                <w:color w:val="auto"/>
                <w:sz w:val="22"/>
                <w:szCs w:val="22"/>
              </w:rPr>
              <w:t xml:space="preserve"> jakými prostředky a metodami je možno rozvíjet podnikavost u studentů, dále byly navázány kontakty s lidmi z obdobných institucí z univerzit </w:t>
            </w:r>
            <w:r w:rsidRPr="009C028B">
              <w:rPr>
                <w:color w:val="auto"/>
                <w:sz w:val="22"/>
                <w:szCs w:val="22"/>
              </w:rPr>
              <w:lastRenderedPageBreak/>
              <w:t xml:space="preserve">napříč ČR, vznikla tak síť </w:t>
            </w:r>
            <w:r w:rsidR="009C0D3B" w:rsidRPr="009C028B">
              <w:rPr>
                <w:color w:val="auto"/>
                <w:sz w:val="22"/>
                <w:szCs w:val="22"/>
              </w:rPr>
              <w:t>kontaktů,</w:t>
            </w:r>
            <w:r w:rsidRPr="009C028B">
              <w:rPr>
                <w:color w:val="auto"/>
                <w:sz w:val="22"/>
                <w:szCs w:val="22"/>
              </w:rPr>
              <w:t xml:space="preserve"> a i nadále jsou sdíleny zkušenosti a </w:t>
            </w:r>
            <w:proofErr w:type="spellStart"/>
            <w:r w:rsidRPr="009C028B">
              <w:rPr>
                <w:color w:val="auto"/>
                <w:sz w:val="22"/>
                <w:szCs w:val="22"/>
              </w:rPr>
              <w:t>best</w:t>
            </w:r>
            <w:proofErr w:type="spellEnd"/>
            <w:r w:rsidRPr="009C028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C028B">
              <w:rPr>
                <w:color w:val="auto"/>
                <w:sz w:val="22"/>
                <w:szCs w:val="22"/>
              </w:rPr>
              <w:t>prac</w:t>
            </w:r>
            <w:r>
              <w:rPr>
                <w:color w:val="auto"/>
                <w:sz w:val="22"/>
                <w:szCs w:val="22"/>
              </w:rPr>
              <w:t>tices</w:t>
            </w:r>
            <w:proofErr w:type="spellEnd"/>
            <w:r w:rsidRPr="009C028B">
              <w:rPr>
                <w:color w:val="auto"/>
                <w:sz w:val="22"/>
                <w:szCs w:val="22"/>
              </w:rPr>
              <w:t xml:space="preserve"> jednotlivců. Inspirativní byla návštěva business </w:t>
            </w:r>
            <w:proofErr w:type="spellStart"/>
            <w:r w:rsidRPr="009C028B">
              <w:rPr>
                <w:color w:val="auto"/>
                <w:sz w:val="22"/>
                <w:szCs w:val="22"/>
              </w:rPr>
              <w:t>accelerátoru</w:t>
            </w:r>
            <w:proofErr w:type="spellEnd"/>
            <w:r w:rsidRPr="009C028B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C028B">
              <w:rPr>
                <w:color w:val="auto"/>
                <w:sz w:val="22"/>
                <w:szCs w:val="22"/>
              </w:rPr>
              <w:t>xPORT</w:t>
            </w:r>
            <w:proofErr w:type="spellEnd"/>
            <w:r w:rsidRPr="009C028B">
              <w:rPr>
                <w:color w:val="auto"/>
                <w:sz w:val="22"/>
                <w:szCs w:val="22"/>
              </w:rPr>
              <w:t xml:space="preserve"> při VŠE v Praze, jež je nejlépe fungujícím inkubátorem pro začínající podnikatele patřící pod univerzitu v České republice.</w:t>
            </w:r>
            <w:r w:rsidR="002B2D15">
              <w:rPr>
                <w:color w:val="auto"/>
                <w:sz w:val="22"/>
                <w:szCs w:val="22"/>
              </w:rPr>
              <w:t xml:space="preserve"> </w:t>
            </w:r>
          </w:p>
          <w:p w:rsidR="002B2D15" w:rsidRDefault="002B2D15" w:rsidP="00657EA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Kompetence </w:t>
            </w:r>
            <w:r w:rsidR="009C028B">
              <w:rPr>
                <w:color w:val="auto"/>
                <w:sz w:val="22"/>
                <w:szCs w:val="22"/>
              </w:rPr>
              <w:t xml:space="preserve">studentů </w:t>
            </w:r>
            <w:r>
              <w:rPr>
                <w:color w:val="auto"/>
                <w:sz w:val="22"/>
                <w:szCs w:val="22"/>
              </w:rPr>
              <w:t xml:space="preserve">k podnikání jsou </w:t>
            </w:r>
            <w:r w:rsidR="009C0D3B">
              <w:rPr>
                <w:color w:val="auto"/>
                <w:sz w:val="22"/>
                <w:szCs w:val="22"/>
              </w:rPr>
              <w:t xml:space="preserve">od vzniku centra </w:t>
            </w:r>
            <w:r>
              <w:rPr>
                <w:color w:val="auto"/>
                <w:sz w:val="22"/>
                <w:szCs w:val="22"/>
              </w:rPr>
              <w:t xml:space="preserve">rozvíjeny </w:t>
            </w:r>
            <w:r w:rsidR="00DB28EC">
              <w:rPr>
                <w:color w:val="auto"/>
                <w:sz w:val="22"/>
                <w:szCs w:val="22"/>
              </w:rPr>
              <w:t xml:space="preserve">prostřednictvím samostatných aktivit Centra kreativních průmyslů a podnikání UPPER, které jsou zaměřeny na podnikání a jsou otevřeny všem studentům, kteří se o danou problematiku zajímají. </w:t>
            </w:r>
            <w:r w:rsidR="009C0D3B">
              <w:rPr>
                <w:color w:val="auto"/>
                <w:sz w:val="22"/>
                <w:szCs w:val="22"/>
              </w:rPr>
              <w:t>V roce 2019 se jednalo n</w:t>
            </w:r>
            <w:r w:rsidR="00DB28EC">
              <w:rPr>
                <w:color w:val="auto"/>
                <w:sz w:val="22"/>
                <w:szCs w:val="22"/>
              </w:rPr>
              <w:t>apříklad</w:t>
            </w:r>
            <w:r w:rsidR="009C0D3B">
              <w:rPr>
                <w:color w:val="auto"/>
                <w:sz w:val="22"/>
                <w:szCs w:val="22"/>
              </w:rPr>
              <w:t xml:space="preserve"> o tyto workshopy:</w:t>
            </w:r>
            <w:r w:rsidR="00DB28EC">
              <w:rPr>
                <w:color w:val="auto"/>
                <w:sz w:val="22"/>
                <w:szCs w:val="22"/>
              </w:rPr>
              <w:t xml:space="preserve"> přednáška Roberta Vlacha: Realita podnikání na volné noze, Jan Pantůček: Podnikatelský seminář, Patrik Zaoral: Pravá tvář Start-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upu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(ve spolupráci s 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FaME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), Kateřina Kolbová: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Ladybaker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– od účetnictví k tomu, co mě baví a živí (ve spolupráci s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FaME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>). Všechny tyto vzdělávací akce mají vysokou kvalitu</w:t>
            </w:r>
            <w:r w:rsidR="009C028B">
              <w:rPr>
                <w:color w:val="auto"/>
                <w:sz w:val="22"/>
                <w:szCs w:val="22"/>
              </w:rPr>
              <w:t>,</w:t>
            </w:r>
            <w:r w:rsidR="00DB28EC">
              <w:rPr>
                <w:color w:val="auto"/>
                <w:sz w:val="22"/>
                <w:szCs w:val="22"/>
              </w:rPr>
              <w:t xml:space="preserve"> a i když </w:t>
            </w:r>
            <w:r w:rsidR="009C028B">
              <w:rPr>
                <w:color w:val="auto"/>
                <w:sz w:val="22"/>
                <w:szCs w:val="22"/>
              </w:rPr>
              <w:t>nejsou zařazeny do výuky a jejich absolvování je dobrovolné</w:t>
            </w:r>
            <w:r w:rsidR="00DB28EC">
              <w:rPr>
                <w:color w:val="auto"/>
                <w:sz w:val="22"/>
                <w:szCs w:val="22"/>
              </w:rPr>
              <w:t>, doplňují velmi kvalitně vzdělání studentů, kte</w:t>
            </w:r>
            <w:r w:rsidR="009C028B">
              <w:rPr>
                <w:color w:val="auto"/>
                <w:sz w:val="22"/>
                <w:szCs w:val="22"/>
              </w:rPr>
              <w:t>ří se zajímají o rozvoj svých</w:t>
            </w:r>
            <w:r w:rsidR="00DB28EC">
              <w:rPr>
                <w:color w:val="auto"/>
                <w:sz w:val="22"/>
                <w:szCs w:val="22"/>
              </w:rPr>
              <w:t xml:space="preserve"> kompetencí v oblasti podnikání. Na rok 2020 byly plánovány další velmi významné aktivity, které mohly přispět ke zvýšení kompetencí studentů v oblasti podnikání</w:t>
            </w:r>
            <w:r w:rsidR="009C028B">
              <w:rPr>
                <w:color w:val="auto"/>
                <w:sz w:val="22"/>
                <w:szCs w:val="22"/>
              </w:rPr>
              <w:t>. Jedná se například o akce</w:t>
            </w:r>
            <w:r w:rsidR="00DB28EC">
              <w:rPr>
                <w:color w:val="auto"/>
                <w:sz w:val="22"/>
                <w:szCs w:val="22"/>
              </w:rPr>
              <w:t xml:space="preserve">: Business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for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Breakfast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Meet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and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Greet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: diskusní panely, New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Generation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of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founders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(ve spolupráci s Google) a </w:t>
            </w:r>
            <w:r w:rsidR="009C0D3B">
              <w:rPr>
                <w:color w:val="auto"/>
                <w:sz w:val="22"/>
                <w:szCs w:val="22"/>
              </w:rPr>
              <w:t xml:space="preserve">zejména </w:t>
            </w:r>
            <w:proofErr w:type="spellStart"/>
            <w:r w:rsidR="00DB28EC">
              <w:rPr>
                <w:color w:val="auto"/>
                <w:sz w:val="22"/>
                <w:szCs w:val="22"/>
              </w:rPr>
              <w:t>Startup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9C0D3B">
              <w:rPr>
                <w:color w:val="auto"/>
                <w:sz w:val="22"/>
                <w:szCs w:val="22"/>
              </w:rPr>
              <w:t>W</w:t>
            </w:r>
            <w:r w:rsidR="00DB28EC">
              <w:rPr>
                <w:color w:val="auto"/>
                <w:sz w:val="22"/>
                <w:szCs w:val="22"/>
              </w:rPr>
              <w:t>eekend</w:t>
            </w:r>
            <w:proofErr w:type="spellEnd"/>
            <w:r w:rsidR="00DB28EC">
              <w:rPr>
                <w:color w:val="auto"/>
                <w:sz w:val="22"/>
                <w:szCs w:val="22"/>
              </w:rPr>
              <w:t xml:space="preserve"> Zlín. </w:t>
            </w:r>
            <w:r w:rsidR="009C028B">
              <w:rPr>
                <w:color w:val="auto"/>
                <w:sz w:val="22"/>
                <w:szCs w:val="22"/>
              </w:rPr>
              <w:t>Organizaci v</w:t>
            </w:r>
            <w:r w:rsidR="00DB28EC">
              <w:rPr>
                <w:color w:val="auto"/>
                <w:sz w:val="22"/>
                <w:szCs w:val="22"/>
              </w:rPr>
              <w:t>šech t</w:t>
            </w:r>
            <w:r w:rsidR="009C028B">
              <w:rPr>
                <w:color w:val="auto"/>
                <w:sz w:val="22"/>
                <w:szCs w:val="22"/>
              </w:rPr>
              <w:t>ěchto</w:t>
            </w:r>
            <w:r w:rsidR="00DB28EC">
              <w:rPr>
                <w:color w:val="auto"/>
                <w:sz w:val="22"/>
                <w:szCs w:val="22"/>
              </w:rPr>
              <w:t xml:space="preserve"> aktivit však přerušila pandemie nemoci Covid-19.</w:t>
            </w:r>
            <w:r w:rsidR="00716E94">
              <w:rPr>
                <w:color w:val="auto"/>
                <w:sz w:val="22"/>
                <w:szCs w:val="22"/>
              </w:rPr>
              <w:t xml:space="preserve"> Vedení fakulty bude tyto aktivity nadále podporovat poté, kdy budou opět umožněno organizování workshopů a dalších akcí na UTB.</w:t>
            </w:r>
          </w:p>
          <w:p w:rsidR="009C028B" w:rsidRPr="003324BB" w:rsidRDefault="009C028B" w:rsidP="00657EA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Pr="003324BB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Zvážit diferenciaci sebehodnotící zprávy zvláš</w:t>
            </w:r>
            <w:r>
              <w:rPr>
                <w:sz w:val="22"/>
                <w:szCs w:val="22"/>
              </w:rPr>
              <w:t>ť</w:t>
            </w:r>
            <w:r w:rsidRPr="003324BB">
              <w:rPr>
                <w:sz w:val="22"/>
                <w:szCs w:val="22"/>
              </w:rPr>
              <w:t xml:space="preserve"> pro bakalářský a magisterský studijní program.</w:t>
            </w:r>
          </w:p>
          <w:p w:rsidR="00AF2CBE" w:rsidRPr="003324BB" w:rsidRDefault="00AF2CBE" w:rsidP="00AF2CBE">
            <w:pPr>
              <w:pStyle w:val="Default"/>
              <w:ind w:firstLine="708"/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AF2CBE" w:rsidRDefault="00AF2CBE" w:rsidP="00AF2CBE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UPRAVENO</w:t>
            </w:r>
          </w:p>
          <w:p w:rsidR="00AF2CBE" w:rsidRPr="003324BB" w:rsidRDefault="00AF2CBE" w:rsidP="00AF2CBE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Sebehodnotící zpráva upravena zvlášť pro MSP.</w:t>
            </w:r>
          </w:p>
        </w:tc>
      </w:tr>
      <w:tr w:rsidR="00AF2CBE" w:rsidRPr="003324BB" w:rsidTr="00533D12">
        <w:tc>
          <w:tcPr>
            <w:tcW w:w="9062" w:type="dxa"/>
            <w:shd w:val="clear" w:color="auto" w:fill="auto"/>
          </w:tcPr>
          <w:p w:rsidR="00AF2CBE" w:rsidRDefault="00AF2CBE" w:rsidP="00AF2CBE">
            <w:pPr>
              <w:jc w:val="both"/>
              <w:rPr>
                <w:sz w:val="22"/>
                <w:szCs w:val="22"/>
              </w:rPr>
            </w:pPr>
          </w:p>
          <w:p w:rsidR="00AF2CBE" w:rsidRPr="003324BB" w:rsidRDefault="00AF2CBE" w:rsidP="00AF2CBE">
            <w:pPr>
              <w:jc w:val="both"/>
              <w:rPr>
                <w:sz w:val="22"/>
                <w:szCs w:val="22"/>
              </w:rPr>
            </w:pPr>
            <w:r w:rsidRPr="003324BB">
              <w:rPr>
                <w:sz w:val="22"/>
                <w:szCs w:val="22"/>
              </w:rPr>
              <w:t>Doplnit do přílohy E. Sebehodnotící zpráva studijního programu standard 3.2 (Forma studia) a standard 3.3 (Studijní literatura a studijní opory). V rámci obou standardů detailněji popsat stávající připravenost na realizací online/distančních forem výuky i v rámci prezenčního studia v případě mimořádných událostí, jakými je např. onemocnění COVID-19 (způsob náhrady prezenční výuky, dostupnost online zdrojů, studijních opor a vybavení pro studenty). Zároveň ve standardu 3.3 popsat plán tvorby online přednášek/výuky, který bude obsahovat závazný postup digitalizace všech přednášek a seminářů ve SP v nadcházejících dvou letech, včetně uvedení konkrétních předmětů a termínů, do kdy bude realizována jejich digitalizace (převedení na online výukové platformy).</w:t>
            </w:r>
          </w:p>
          <w:p w:rsidR="00AF2CBE" w:rsidRPr="003324BB" w:rsidRDefault="00AF2CBE" w:rsidP="00AF2CBE">
            <w:pPr>
              <w:pStyle w:val="Default"/>
              <w:tabs>
                <w:tab w:val="left" w:pos="1155"/>
              </w:tabs>
              <w:rPr>
                <w:color w:val="auto"/>
                <w:sz w:val="22"/>
                <w:szCs w:val="22"/>
              </w:rPr>
            </w:pPr>
          </w:p>
        </w:tc>
      </w:tr>
      <w:tr w:rsidR="00AF2CBE" w:rsidRPr="003324BB" w:rsidTr="001F60F6">
        <w:tc>
          <w:tcPr>
            <w:tcW w:w="9062" w:type="dxa"/>
            <w:shd w:val="clear" w:color="auto" w:fill="FFC000"/>
          </w:tcPr>
          <w:p w:rsidR="00AF2CBE" w:rsidRDefault="000735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DOPLNĚNO</w:t>
            </w:r>
          </w:p>
          <w:p w:rsidR="007E4814" w:rsidRPr="003324BB" w:rsidRDefault="007E4814" w:rsidP="00D369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Připravenost na realizaci online/distančních forem výuky doplněna do Standardu 3.1-3.4.</w:t>
            </w:r>
          </w:p>
        </w:tc>
      </w:tr>
    </w:tbl>
    <w:p w:rsidR="00D515FF" w:rsidRDefault="00D515FF" w:rsidP="00735953">
      <w:pPr>
        <w:pStyle w:val="Default"/>
        <w:rPr>
          <w:sz w:val="22"/>
          <w:szCs w:val="22"/>
        </w:rPr>
      </w:pPr>
    </w:p>
    <w:p w:rsidR="00D369C1" w:rsidRDefault="00D369C1" w:rsidP="00735953">
      <w:pPr>
        <w:pStyle w:val="Default"/>
        <w:rPr>
          <w:sz w:val="22"/>
          <w:szCs w:val="22"/>
        </w:rPr>
      </w:pPr>
    </w:p>
    <w:p w:rsidR="0098680E" w:rsidRDefault="0098680E" w:rsidP="00735953">
      <w:pPr>
        <w:pStyle w:val="Default"/>
        <w:rPr>
          <w:sz w:val="22"/>
          <w:szCs w:val="22"/>
        </w:rPr>
      </w:pPr>
    </w:p>
    <w:p w:rsidR="0098680E" w:rsidRDefault="0098680E" w:rsidP="007359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Děkuji za spolupráci.</w:t>
      </w:r>
    </w:p>
    <w:p w:rsidR="00D369C1" w:rsidRDefault="0098680E" w:rsidP="007359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 pozdravem</w:t>
      </w:r>
    </w:p>
    <w:p w:rsidR="00D369C1" w:rsidRDefault="00D369C1" w:rsidP="00735953">
      <w:pPr>
        <w:pStyle w:val="Default"/>
        <w:rPr>
          <w:sz w:val="22"/>
          <w:szCs w:val="22"/>
        </w:rPr>
      </w:pPr>
    </w:p>
    <w:p w:rsidR="00877569" w:rsidRDefault="00877569" w:rsidP="00735953">
      <w:pPr>
        <w:pStyle w:val="Default"/>
        <w:rPr>
          <w:sz w:val="22"/>
          <w:szCs w:val="22"/>
        </w:rPr>
      </w:pPr>
      <w:bookmarkStart w:id="1" w:name="_GoBack"/>
      <w:bookmarkEnd w:id="1"/>
    </w:p>
    <w:p w:rsidR="0098680E" w:rsidRDefault="0098680E" w:rsidP="00735953">
      <w:pPr>
        <w:pStyle w:val="Default"/>
        <w:rPr>
          <w:sz w:val="22"/>
          <w:szCs w:val="22"/>
        </w:rPr>
      </w:pPr>
    </w:p>
    <w:p w:rsidR="00D369C1" w:rsidRDefault="00D369C1" w:rsidP="007359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doc. Mgr. Irena </w:t>
      </w:r>
      <w:proofErr w:type="spellStart"/>
      <w:r>
        <w:rPr>
          <w:sz w:val="22"/>
          <w:szCs w:val="22"/>
        </w:rPr>
        <w:t>Armutidisová</w:t>
      </w:r>
      <w:proofErr w:type="spellEnd"/>
    </w:p>
    <w:p w:rsidR="00D369C1" w:rsidRPr="003324BB" w:rsidRDefault="00D369C1" w:rsidP="007359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děkanka FMK</w:t>
      </w:r>
    </w:p>
    <w:sectPr w:rsidR="00D369C1" w:rsidRPr="0033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783"/>
    <w:multiLevelType w:val="hybridMultilevel"/>
    <w:tmpl w:val="D78A4C9E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92C6A"/>
    <w:multiLevelType w:val="hybridMultilevel"/>
    <w:tmpl w:val="25884F02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271DE"/>
    <w:multiLevelType w:val="hybridMultilevel"/>
    <w:tmpl w:val="BC90567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C5931"/>
    <w:multiLevelType w:val="hybridMultilevel"/>
    <w:tmpl w:val="F7760DB4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07A3B"/>
    <w:multiLevelType w:val="hybridMultilevel"/>
    <w:tmpl w:val="A6466EDC"/>
    <w:lvl w:ilvl="0" w:tplc="97BA64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53"/>
    <w:rsid w:val="00055FBB"/>
    <w:rsid w:val="00073542"/>
    <w:rsid w:val="00084BA5"/>
    <w:rsid w:val="000979E4"/>
    <w:rsid w:val="000D2CBD"/>
    <w:rsid w:val="000E64F1"/>
    <w:rsid w:val="000E742A"/>
    <w:rsid w:val="0014196B"/>
    <w:rsid w:val="00190F30"/>
    <w:rsid w:val="00197AD7"/>
    <w:rsid w:val="001D3F73"/>
    <w:rsid w:val="001D570B"/>
    <w:rsid w:val="001F3CB6"/>
    <w:rsid w:val="0020573A"/>
    <w:rsid w:val="002A6ADC"/>
    <w:rsid w:val="002B2D15"/>
    <w:rsid w:val="002B3AF5"/>
    <w:rsid w:val="002C5A12"/>
    <w:rsid w:val="002E4255"/>
    <w:rsid w:val="003324BB"/>
    <w:rsid w:val="00354977"/>
    <w:rsid w:val="003719FA"/>
    <w:rsid w:val="00373E0E"/>
    <w:rsid w:val="003A4FD7"/>
    <w:rsid w:val="003B0CF9"/>
    <w:rsid w:val="003B412B"/>
    <w:rsid w:val="003D3F61"/>
    <w:rsid w:val="003D61AB"/>
    <w:rsid w:val="003D6595"/>
    <w:rsid w:val="00402423"/>
    <w:rsid w:val="00402A5E"/>
    <w:rsid w:val="004207AB"/>
    <w:rsid w:val="00440495"/>
    <w:rsid w:val="00444FD9"/>
    <w:rsid w:val="00463560"/>
    <w:rsid w:val="00472301"/>
    <w:rsid w:val="00482DC1"/>
    <w:rsid w:val="00485121"/>
    <w:rsid w:val="004D7C11"/>
    <w:rsid w:val="004E79A5"/>
    <w:rsid w:val="005279FF"/>
    <w:rsid w:val="00533D12"/>
    <w:rsid w:val="00542FF8"/>
    <w:rsid w:val="00563032"/>
    <w:rsid w:val="00577DED"/>
    <w:rsid w:val="005B69B8"/>
    <w:rsid w:val="005C42D7"/>
    <w:rsid w:val="005C6E91"/>
    <w:rsid w:val="00612C62"/>
    <w:rsid w:val="006357A3"/>
    <w:rsid w:val="006412F2"/>
    <w:rsid w:val="00657EAC"/>
    <w:rsid w:val="0068705E"/>
    <w:rsid w:val="00692E66"/>
    <w:rsid w:val="006B4BE4"/>
    <w:rsid w:val="006B6D93"/>
    <w:rsid w:val="006C79AA"/>
    <w:rsid w:val="006F2859"/>
    <w:rsid w:val="00700C54"/>
    <w:rsid w:val="00716E94"/>
    <w:rsid w:val="00735845"/>
    <w:rsid w:val="00735953"/>
    <w:rsid w:val="0076009C"/>
    <w:rsid w:val="00770E85"/>
    <w:rsid w:val="007A0B1C"/>
    <w:rsid w:val="007A2224"/>
    <w:rsid w:val="007E4814"/>
    <w:rsid w:val="00800046"/>
    <w:rsid w:val="00802612"/>
    <w:rsid w:val="00827EB9"/>
    <w:rsid w:val="00831F1F"/>
    <w:rsid w:val="0085271B"/>
    <w:rsid w:val="00853704"/>
    <w:rsid w:val="00877569"/>
    <w:rsid w:val="008A0FB8"/>
    <w:rsid w:val="008F1A10"/>
    <w:rsid w:val="0091648E"/>
    <w:rsid w:val="00934073"/>
    <w:rsid w:val="00984DA1"/>
    <w:rsid w:val="0098680E"/>
    <w:rsid w:val="009C028B"/>
    <w:rsid w:val="009C0D3B"/>
    <w:rsid w:val="009C16BB"/>
    <w:rsid w:val="009D2DC7"/>
    <w:rsid w:val="009E33DD"/>
    <w:rsid w:val="00A127A1"/>
    <w:rsid w:val="00A26226"/>
    <w:rsid w:val="00A26818"/>
    <w:rsid w:val="00A46248"/>
    <w:rsid w:val="00A54E30"/>
    <w:rsid w:val="00A73B4A"/>
    <w:rsid w:val="00AB1B01"/>
    <w:rsid w:val="00AF2CBE"/>
    <w:rsid w:val="00AF5797"/>
    <w:rsid w:val="00AF5B06"/>
    <w:rsid w:val="00B1386D"/>
    <w:rsid w:val="00B27FAF"/>
    <w:rsid w:val="00B3159D"/>
    <w:rsid w:val="00B46F78"/>
    <w:rsid w:val="00B53441"/>
    <w:rsid w:val="00B57623"/>
    <w:rsid w:val="00B713E3"/>
    <w:rsid w:val="00B836C9"/>
    <w:rsid w:val="00B9214C"/>
    <w:rsid w:val="00BC3F62"/>
    <w:rsid w:val="00C17D7E"/>
    <w:rsid w:val="00C85768"/>
    <w:rsid w:val="00CC6926"/>
    <w:rsid w:val="00D369C1"/>
    <w:rsid w:val="00D515FF"/>
    <w:rsid w:val="00D57FDB"/>
    <w:rsid w:val="00D60205"/>
    <w:rsid w:val="00D61A5F"/>
    <w:rsid w:val="00D90309"/>
    <w:rsid w:val="00DB28EC"/>
    <w:rsid w:val="00DB4482"/>
    <w:rsid w:val="00DD34D5"/>
    <w:rsid w:val="00DF3686"/>
    <w:rsid w:val="00E13AB0"/>
    <w:rsid w:val="00E20D78"/>
    <w:rsid w:val="00E54CE4"/>
    <w:rsid w:val="00E7793D"/>
    <w:rsid w:val="00EB58D1"/>
    <w:rsid w:val="00EE2749"/>
    <w:rsid w:val="00EE4498"/>
    <w:rsid w:val="00EF32B8"/>
    <w:rsid w:val="00F25E89"/>
    <w:rsid w:val="00F32C13"/>
    <w:rsid w:val="00F504F5"/>
    <w:rsid w:val="00F5095E"/>
    <w:rsid w:val="00F55FB3"/>
    <w:rsid w:val="00F57874"/>
    <w:rsid w:val="00FA0F5F"/>
    <w:rsid w:val="00FF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CDAC"/>
  <w15:chartTrackingRefBased/>
  <w15:docId w15:val="{4614FA56-AB62-45E5-B525-A9A25DB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3B4A"/>
    <w:pPr>
      <w:keepNext/>
      <w:outlineLvl w:val="0"/>
    </w:pPr>
    <w:rPr>
      <w:b/>
      <w:bCs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19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5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73B4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73B4A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2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28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19F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2069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Ponížilová Hana</cp:lastModifiedBy>
  <cp:revision>12</cp:revision>
  <dcterms:created xsi:type="dcterms:W3CDTF">2020-05-11T08:08:00Z</dcterms:created>
  <dcterms:modified xsi:type="dcterms:W3CDTF">2020-05-12T12:57:00Z</dcterms:modified>
</cp:coreProperties>
</file>