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C0B3"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EA352A5" w14:textId="77777777" w:rsidR="00001E3D" w:rsidRDefault="00001E3D" w:rsidP="00CB41FC">
      <w:pPr>
        <w:rPr>
          <w:b/>
          <w:sz w:val="28"/>
        </w:rPr>
      </w:pPr>
    </w:p>
    <w:p w14:paraId="67C77394" w14:textId="77777777" w:rsidR="00395A7E" w:rsidRDefault="00395A7E" w:rsidP="00C50458">
      <w:pPr>
        <w:spacing w:after="240"/>
        <w:rPr>
          <w:b/>
          <w:sz w:val="28"/>
        </w:rPr>
      </w:pPr>
    </w:p>
    <w:p w14:paraId="46E22772" w14:textId="77777777" w:rsidR="00001E3D" w:rsidRDefault="00001E3D" w:rsidP="00C50458">
      <w:pPr>
        <w:spacing w:after="240"/>
        <w:rPr>
          <w:b/>
          <w:sz w:val="28"/>
        </w:rPr>
      </w:pPr>
      <w:r>
        <w:rPr>
          <w:b/>
          <w:sz w:val="28"/>
        </w:rPr>
        <w:t>Název vysoké školy:</w:t>
      </w:r>
      <w:r w:rsidR="003D10AC">
        <w:rPr>
          <w:b/>
          <w:sz w:val="28"/>
        </w:rPr>
        <w:t xml:space="preserve">   Univerzita Tomáše Bati ve Zlíně</w:t>
      </w:r>
    </w:p>
    <w:p w14:paraId="6D1024F7" w14:textId="77777777" w:rsidR="00001E3D" w:rsidRPr="00AE30E4" w:rsidRDefault="00001E3D" w:rsidP="00C50458">
      <w:pPr>
        <w:spacing w:after="240"/>
        <w:ind w:left="3686" w:hanging="3686"/>
        <w:rPr>
          <w:b/>
        </w:rPr>
      </w:pPr>
    </w:p>
    <w:p w14:paraId="1F670ECB" w14:textId="6F465DE3" w:rsidR="00001E3D" w:rsidRDefault="003D10AC" w:rsidP="00C50458">
      <w:pPr>
        <w:spacing w:after="240"/>
        <w:rPr>
          <w:b/>
          <w:sz w:val="28"/>
        </w:rPr>
      </w:pPr>
      <w:r>
        <w:rPr>
          <w:b/>
          <w:sz w:val="28"/>
        </w:rPr>
        <w:t>Název součásti vysoké školy:</w:t>
      </w:r>
      <w:r w:rsidR="00FF35A6">
        <w:rPr>
          <w:b/>
          <w:sz w:val="28"/>
        </w:rPr>
        <w:t xml:space="preserve">   </w:t>
      </w:r>
    </w:p>
    <w:p w14:paraId="4FAF4D59" w14:textId="77777777" w:rsidR="00001E3D" w:rsidRPr="00AE30E4" w:rsidRDefault="00001E3D" w:rsidP="00C50458">
      <w:pPr>
        <w:spacing w:after="240"/>
        <w:ind w:left="3544" w:hanging="3544"/>
        <w:rPr>
          <w:b/>
        </w:rPr>
      </w:pPr>
    </w:p>
    <w:p w14:paraId="133733BD" w14:textId="77777777" w:rsidR="00001E3D" w:rsidRDefault="00001E3D" w:rsidP="00C50458">
      <w:pPr>
        <w:spacing w:after="240"/>
        <w:rPr>
          <w:b/>
          <w:sz w:val="28"/>
        </w:rPr>
      </w:pPr>
      <w:r>
        <w:rPr>
          <w:b/>
          <w:sz w:val="28"/>
        </w:rPr>
        <w:t>Název spolupracující instituce:</w:t>
      </w:r>
    </w:p>
    <w:p w14:paraId="47C89C6C" w14:textId="77777777" w:rsidR="00001E3D" w:rsidRPr="00AE30E4" w:rsidRDefault="00001E3D" w:rsidP="00C50458">
      <w:pPr>
        <w:spacing w:after="240"/>
        <w:rPr>
          <w:b/>
        </w:rPr>
      </w:pPr>
    </w:p>
    <w:p w14:paraId="7625AF00" w14:textId="77777777" w:rsidR="00001E3D" w:rsidRDefault="00DD5993" w:rsidP="00C50458">
      <w:pPr>
        <w:spacing w:after="240"/>
        <w:rPr>
          <w:b/>
          <w:sz w:val="28"/>
        </w:rPr>
      </w:pPr>
      <w:r>
        <w:rPr>
          <w:b/>
          <w:sz w:val="28"/>
        </w:rPr>
        <w:t xml:space="preserve">Název studijního programu:   </w:t>
      </w:r>
      <w:r w:rsidR="003D10AC">
        <w:rPr>
          <w:b/>
          <w:sz w:val="28"/>
        </w:rPr>
        <w:t>Nanotechnologie a pokročilé materiály</w:t>
      </w:r>
    </w:p>
    <w:p w14:paraId="1EB7960D" w14:textId="77777777" w:rsidR="00001E3D" w:rsidRPr="00AE30E4" w:rsidRDefault="00001E3D" w:rsidP="00C50458">
      <w:pPr>
        <w:spacing w:after="240"/>
        <w:rPr>
          <w:b/>
        </w:rPr>
      </w:pPr>
    </w:p>
    <w:p w14:paraId="04043EBA" w14:textId="2520862C" w:rsidR="00001E3D" w:rsidRDefault="00001E3D" w:rsidP="008F099C">
      <w:pPr>
        <w:spacing w:after="240"/>
        <w:ind w:left="3544" w:hanging="3544"/>
        <w:rPr>
          <w:sz w:val="28"/>
        </w:rPr>
      </w:pPr>
      <w:r>
        <w:rPr>
          <w:b/>
          <w:sz w:val="28"/>
        </w:rPr>
        <w:t>Typ žádosti o akreditaci:</w:t>
      </w:r>
      <w:r w:rsidR="005D5EC9">
        <w:rPr>
          <w:b/>
          <w:sz w:val="28"/>
        </w:rPr>
        <w:t xml:space="preserve">   </w:t>
      </w:r>
      <w:r w:rsidRPr="00FF35A6">
        <w:rPr>
          <w:b/>
          <w:sz w:val="28"/>
          <w:szCs w:val="28"/>
        </w:rPr>
        <w:t>udělení akreditace</w:t>
      </w:r>
      <w:r>
        <w:rPr>
          <w:sz w:val="24"/>
        </w:rPr>
        <w:t xml:space="preserve"> </w:t>
      </w:r>
    </w:p>
    <w:p w14:paraId="31E71C6B" w14:textId="77777777" w:rsidR="00001E3D" w:rsidRPr="00AE30E4" w:rsidRDefault="00001E3D" w:rsidP="00C50458">
      <w:pPr>
        <w:spacing w:after="240"/>
        <w:rPr>
          <w:b/>
        </w:rPr>
      </w:pPr>
    </w:p>
    <w:p w14:paraId="0A3A0D37" w14:textId="77777777" w:rsidR="00001E3D" w:rsidRDefault="00001E3D" w:rsidP="00C74FA3">
      <w:pPr>
        <w:spacing w:after="240"/>
        <w:rPr>
          <w:b/>
          <w:sz w:val="28"/>
        </w:rPr>
      </w:pPr>
      <w:r>
        <w:rPr>
          <w:b/>
          <w:sz w:val="28"/>
        </w:rPr>
        <w:t>Schvalující orgán:</w:t>
      </w:r>
      <w:r w:rsidR="003D10AC">
        <w:rPr>
          <w:b/>
          <w:sz w:val="28"/>
        </w:rPr>
        <w:t xml:space="preserve">   Rada pro vnitřní hodnocení UTB ve Zlíně</w:t>
      </w:r>
    </w:p>
    <w:p w14:paraId="7019B05F" w14:textId="77777777" w:rsidR="00001E3D" w:rsidRPr="00AE30E4" w:rsidRDefault="00001E3D" w:rsidP="00C74FA3">
      <w:pPr>
        <w:spacing w:after="240"/>
        <w:rPr>
          <w:b/>
        </w:rPr>
      </w:pPr>
    </w:p>
    <w:p w14:paraId="249031F6" w14:textId="76DD2234" w:rsidR="00001E3D" w:rsidRDefault="00001E3D" w:rsidP="00C50458">
      <w:pPr>
        <w:spacing w:after="240"/>
        <w:rPr>
          <w:b/>
          <w:sz w:val="28"/>
        </w:rPr>
      </w:pPr>
      <w:r>
        <w:rPr>
          <w:b/>
          <w:sz w:val="28"/>
        </w:rPr>
        <w:t>Datum schválení žádosti:</w:t>
      </w:r>
      <w:r w:rsidR="0026781E">
        <w:rPr>
          <w:b/>
          <w:sz w:val="28"/>
        </w:rPr>
        <w:t xml:space="preserve"> </w:t>
      </w:r>
      <w:r w:rsidR="00A84A68">
        <w:rPr>
          <w:b/>
          <w:sz w:val="28"/>
        </w:rPr>
        <w:t>....................</w:t>
      </w:r>
    </w:p>
    <w:p w14:paraId="4AD9712D" w14:textId="77777777" w:rsidR="00001E3D" w:rsidRPr="00AE30E4" w:rsidRDefault="00001E3D" w:rsidP="00C50458">
      <w:pPr>
        <w:spacing w:after="240"/>
        <w:rPr>
          <w:b/>
        </w:rPr>
      </w:pPr>
    </w:p>
    <w:p w14:paraId="12D797C7" w14:textId="77777777" w:rsidR="00001E3D" w:rsidRDefault="00001E3D" w:rsidP="00AE30E4">
      <w:pPr>
        <w:spacing w:after="120"/>
        <w:rPr>
          <w:b/>
          <w:sz w:val="28"/>
        </w:rPr>
      </w:pPr>
      <w:r>
        <w:rPr>
          <w:b/>
          <w:sz w:val="28"/>
        </w:rPr>
        <w:t>Odkaz na elektronickou podobu žádosti:</w:t>
      </w:r>
    </w:p>
    <w:p w14:paraId="15FCA618" w14:textId="77777777" w:rsidR="00140CA8" w:rsidRPr="002C2BBF" w:rsidRDefault="00224DE2" w:rsidP="00140CA8">
      <w:pPr>
        <w:pStyle w:val="TableParagraph"/>
        <w:spacing w:after="60"/>
        <w:ind w:left="0"/>
        <w:jc w:val="both"/>
        <w:rPr>
          <w:sz w:val="26"/>
          <w:szCs w:val="26"/>
          <w:lang w:val="cs-CZ"/>
        </w:rPr>
      </w:pPr>
      <w:hyperlink r:id="rId8" w:history="1">
        <w:r w:rsidR="00140CA8" w:rsidRPr="002C2BBF">
          <w:rPr>
            <w:rStyle w:val="Hypertextovodkaz"/>
            <w:sz w:val="26"/>
            <w:szCs w:val="26"/>
            <w:lang w:val="cs-CZ"/>
          </w:rPr>
          <w:t>https://uni.utb.cz/o-institutu/akreditace-nanotechnologie-a-pokrocile-materialy/</w:t>
        </w:r>
      </w:hyperlink>
      <w:r w:rsidR="00140CA8" w:rsidRPr="002C2BBF">
        <w:rPr>
          <w:sz w:val="26"/>
          <w:szCs w:val="26"/>
          <w:lang w:val="cs-CZ"/>
        </w:rPr>
        <w:t xml:space="preserve"> </w:t>
      </w:r>
    </w:p>
    <w:p w14:paraId="59023829" w14:textId="187C9746" w:rsidR="00AE30E4" w:rsidRPr="002C2BBF" w:rsidRDefault="00AE30E4" w:rsidP="00AE30E4">
      <w:pPr>
        <w:pStyle w:val="TableParagraph"/>
        <w:spacing w:after="240"/>
        <w:ind w:left="0"/>
        <w:rPr>
          <w:sz w:val="26"/>
          <w:szCs w:val="26"/>
          <w:lang w:val="cs-CZ"/>
        </w:rPr>
      </w:pPr>
      <w:r w:rsidRPr="002C2BBF">
        <w:rPr>
          <w:sz w:val="26"/>
          <w:szCs w:val="26"/>
          <w:lang w:val="cs-CZ"/>
        </w:rPr>
        <w:t>(Heslo: „Nano</w:t>
      </w:r>
      <w:r w:rsidR="008213C0" w:rsidRPr="002C2BBF">
        <w:rPr>
          <w:sz w:val="26"/>
          <w:szCs w:val="26"/>
          <w:lang w:val="cs-CZ"/>
        </w:rPr>
        <w:t>materialy</w:t>
      </w:r>
      <w:r w:rsidRPr="002C2BBF">
        <w:rPr>
          <w:sz w:val="26"/>
          <w:szCs w:val="26"/>
          <w:lang w:val="cs-CZ"/>
        </w:rPr>
        <w:t>“)</w:t>
      </w:r>
    </w:p>
    <w:p w14:paraId="357DAF93" w14:textId="77777777" w:rsidR="00AE30E4" w:rsidRPr="002C2BBF" w:rsidRDefault="00AE30E4" w:rsidP="00AE30E4">
      <w:pPr>
        <w:pStyle w:val="TableParagraph"/>
        <w:spacing w:after="240"/>
        <w:ind w:left="0"/>
        <w:rPr>
          <w:b/>
          <w:sz w:val="20"/>
          <w:szCs w:val="20"/>
          <w:lang w:val="cs-CZ"/>
        </w:rPr>
      </w:pPr>
    </w:p>
    <w:p w14:paraId="45A4E164" w14:textId="77777777" w:rsidR="00001E3D" w:rsidRDefault="00001E3D" w:rsidP="00AE30E4">
      <w:pPr>
        <w:spacing w:after="120"/>
        <w:rPr>
          <w:b/>
          <w:sz w:val="28"/>
        </w:rPr>
      </w:pPr>
      <w:r>
        <w:rPr>
          <w:b/>
          <w:sz w:val="28"/>
        </w:rPr>
        <w:t>Odkazy na relevantní vnitřní předpisy:</w:t>
      </w:r>
    </w:p>
    <w:p w14:paraId="6AC4F4FA" w14:textId="77777777" w:rsidR="008A5154" w:rsidRPr="00D86F7F" w:rsidRDefault="00224DE2" w:rsidP="00C10B9E">
      <w:pPr>
        <w:spacing w:after="240"/>
        <w:jc w:val="both"/>
        <w:rPr>
          <w:rStyle w:val="Hypertextovodkaz"/>
          <w:sz w:val="26"/>
          <w:szCs w:val="26"/>
        </w:rPr>
      </w:pPr>
      <w:hyperlink r:id="rId9" w:history="1">
        <w:r w:rsidR="008A5154" w:rsidRPr="00D86F7F">
          <w:rPr>
            <w:rStyle w:val="Hypertextovodkaz"/>
            <w:sz w:val="26"/>
            <w:szCs w:val="26"/>
          </w:rPr>
          <w:t>https://www.utb.cz/univerzita/uredni-deska/vnitrni-normy-a-predpisy/vnitrni-predpisy/</w:t>
        </w:r>
      </w:hyperlink>
    </w:p>
    <w:p w14:paraId="6167A393" w14:textId="77777777" w:rsidR="00001E3D" w:rsidRPr="00AE30E4" w:rsidRDefault="00001E3D" w:rsidP="00C50458">
      <w:pPr>
        <w:spacing w:after="240"/>
        <w:rPr>
          <w:b/>
        </w:rPr>
      </w:pPr>
    </w:p>
    <w:p w14:paraId="5FFB2DF8" w14:textId="428F0A97" w:rsidR="00001E3D" w:rsidRDefault="00001E3D" w:rsidP="00AE30E4">
      <w:pPr>
        <w:spacing w:after="120"/>
        <w:rPr>
          <w:b/>
          <w:sz w:val="28"/>
        </w:rPr>
      </w:pPr>
      <w:r w:rsidRPr="00666458">
        <w:rPr>
          <w:b/>
          <w:sz w:val="28"/>
        </w:rPr>
        <w:t>ISCED F</w:t>
      </w:r>
      <w:r w:rsidR="00906379" w:rsidRPr="00666458">
        <w:rPr>
          <w:b/>
          <w:sz w:val="28"/>
        </w:rPr>
        <w:t xml:space="preserve"> a stručné zdůvodnění</w:t>
      </w:r>
      <w:r w:rsidRPr="00666458">
        <w:rPr>
          <w:b/>
          <w:sz w:val="28"/>
        </w:rPr>
        <w:t>:</w:t>
      </w:r>
      <w:r w:rsidR="00C210D1">
        <w:rPr>
          <w:b/>
          <w:sz w:val="28"/>
        </w:rPr>
        <w:t xml:space="preserve"> </w:t>
      </w:r>
      <w:r w:rsidR="00C210D1" w:rsidRPr="00C210D1">
        <w:rPr>
          <w:b/>
          <w:sz w:val="28"/>
        </w:rPr>
        <w:t>0531 – Chemie</w:t>
      </w:r>
    </w:p>
    <w:p w14:paraId="421F6EB1" w14:textId="5C6200D9" w:rsidR="00512866" w:rsidRPr="00D86F7F" w:rsidRDefault="00940796" w:rsidP="0001109D">
      <w:pPr>
        <w:jc w:val="both"/>
        <w:rPr>
          <w:sz w:val="26"/>
          <w:szCs w:val="26"/>
        </w:rPr>
      </w:pPr>
      <w:r w:rsidRPr="00D86F7F">
        <w:rPr>
          <w:sz w:val="26"/>
          <w:szCs w:val="26"/>
        </w:rPr>
        <w:t>Základním</w:t>
      </w:r>
      <w:r w:rsidR="00395A7E" w:rsidRPr="00D86F7F">
        <w:rPr>
          <w:sz w:val="26"/>
          <w:szCs w:val="26"/>
        </w:rPr>
        <w:t xml:space="preserve"> </w:t>
      </w:r>
      <w:r w:rsidRPr="00D86F7F">
        <w:rPr>
          <w:sz w:val="26"/>
          <w:szCs w:val="26"/>
        </w:rPr>
        <w:t>tematickým</w:t>
      </w:r>
      <w:r w:rsidR="00395A7E" w:rsidRPr="00D86F7F">
        <w:rPr>
          <w:sz w:val="26"/>
          <w:szCs w:val="26"/>
        </w:rPr>
        <w:t xml:space="preserve"> </w:t>
      </w:r>
      <w:r w:rsidRPr="00D86F7F">
        <w:rPr>
          <w:sz w:val="26"/>
          <w:szCs w:val="26"/>
        </w:rPr>
        <w:t>okruhem programu Nanotechnologie a pokročilé materiály je Chemie materiálů (</w:t>
      </w:r>
      <w:r w:rsidR="00C210D1" w:rsidRPr="00D86F7F">
        <w:rPr>
          <w:sz w:val="26"/>
          <w:szCs w:val="26"/>
        </w:rPr>
        <w:t xml:space="preserve">který dle Nařízení </w:t>
      </w:r>
      <w:r w:rsidR="00395A7E" w:rsidRPr="00D86F7F">
        <w:rPr>
          <w:sz w:val="26"/>
          <w:szCs w:val="26"/>
        </w:rPr>
        <w:t>v</w:t>
      </w:r>
      <w:r w:rsidR="00C210D1" w:rsidRPr="00D86F7F">
        <w:rPr>
          <w:sz w:val="26"/>
          <w:szCs w:val="26"/>
        </w:rPr>
        <w:t>lády č.</w:t>
      </w:r>
      <w:r w:rsidR="00395A7E" w:rsidRPr="00D86F7F">
        <w:rPr>
          <w:sz w:val="26"/>
          <w:szCs w:val="26"/>
        </w:rPr>
        <w:t xml:space="preserve"> </w:t>
      </w:r>
      <w:r w:rsidR="00C210D1" w:rsidRPr="00D86F7F">
        <w:rPr>
          <w:sz w:val="26"/>
          <w:szCs w:val="26"/>
        </w:rPr>
        <w:t>275/2016 Sb. (Část třináctá A h) spadá do oblasti vzdělávání Chemie</w:t>
      </w:r>
      <w:r w:rsidRPr="00D86F7F">
        <w:rPr>
          <w:sz w:val="26"/>
          <w:szCs w:val="26"/>
        </w:rPr>
        <w:t>)</w:t>
      </w:r>
      <w:r w:rsidR="0001109D" w:rsidRPr="00D86F7F">
        <w:rPr>
          <w:sz w:val="26"/>
          <w:szCs w:val="26"/>
        </w:rPr>
        <w:t>,</w:t>
      </w:r>
      <w:r w:rsidRPr="00D86F7F">
        <w:rPr>
          <w:sz w:val="26"/>
          <w:szCs w:val="26"/>
        </w:rPr>
        <w:t xml:space="preserve"> se specifickým důrazem na chemickou a fyzikální přípravu, modifikace, technologie výroby, vlastnosti a aplikace materiálů a struktur, při kterých se uplatňují jevy spojené s projevy charakteristické délky v oblasti nano</w:t>
      </w:r>
      <w:r w:rsidR="0000496A" w:rsidRPr="00D86F7F">
        <w:rPr>
          <w:sz w:val="26"/>
          <w:szCs w:val="26"/>
        </w:rPr>
        <w:t>rozměrů</w:t>
      </w:r>
      <w:r w:rsidRPr="00D86F7F">
        <w:rPr>
          <w:sz w:val="26"/>
          <w:szCs w:val="26"/>
        </w:rPr>
        <w:t xml:space="preserve">. </w:t>
      </w:r>
      <w:r w:rsidR="00512866" w:rsidRPr="00D86F7F">
        <w:rPr>
          <w:sz w:val="26"/>
          <w:szCs w:val="26"/>
        </w:rPr>
        <w:br w:type="page"/>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791"/>
        <w:gridCol w:w="42"/>
        <w:gridCol w:w="253"/>
        <w:gridCol w:w="33"/>
        <w:gridCol w:w="49"/>
        <w:gridCol w:w="195"/>
        <w:gridCol w:w="147"/>
        <w:gridCol w:w="143"/>
        <w:gridCol w:w="45"/>
        <w:gridCol w:w="808"/>
        <w:gridCol w:w="205"/>
        <w:gridCol w:w="76"/>
        <w:gridCol w:w="69"/>
        <w:gridCol w:w="546"/>
        <w:gridCol w:w="274"/>
        <w:gridCol w:w="88"/>
        <w:gridCol w:w="46"/>
        <w:gridCol w:w="415"/>
        <w:gridCol w:w="267"/>
        <w:gridCol w:w="105"/>
        <w:gridCol w:w="949"/>
        <w:gridCol w:w="854"/>
        <w:gridCol w:w="248"/>
        <w:gridCol w:w="151"/>
        <w:gridCol w:w="142"/>
        <w:gridCol w:w="246"/>
        <w:gridCol w:w="162"/>
        <w:gridCol w:w="398"/>
        <w:gridCol w:w="108"/>
        <w:gridCol w:w="34"/>
        <w:gridCol w:w="142"/>
        <w:gridCol w:w="142"/>
      </w:tblGrid>
      <w:tr w:rsidR="00512866" w14:paraId="0091FF9E" w14:textId="77777777" w:rsidTr="00140CA8">
        <w:trPr>
          <w:gridBefore w:val="1"/>
          <w:gridAfter w:val="2"/>
          <w:wBefore w:w="34" w:type="dxa"/>
          <w:wAfter w:w="284" w:type="dxa"/>
        </w:trPr>
        <w:tc>
          <w:tcPr>
            <w:tcW w:w="9889" w:type="dxa"/>
            <w:gridSpan w:val="30"/>
            <w:tcBorders>
              <w:bottom w:val="double" w:sz="4" w:space="0" w:color="auto"/>
            </w:tcBorders>
            <w:shd w:val="clear" w:color="auto" w:fill="BDD6EE"/>
          </w:tcPr>
          <w:p w14:paraId="4AE64FD8" w14:textId="77777777" w:rsidR="00512866" w:rsidRDefault="00512866" w:rsidP="00FF35A6">
            <w:pPr>
              <w:jc w:val="both"/>
              <w:rPr>
                <w:b/>
                <w:sz w:val="28"/>
              </w:rPr>
            </w:pPr>
            <w:r>
              <w:rPr>
                <w:b/>
                <w:sz w:val="28"/>
              </w:rPr>
              <w:lastRenderedPageBreak/>
              <w:t xml:space="preserve">B-I – </w:t>
            </w:r>
            <w:r>
              <w:rPr>
                <w:b/>
                <w:sz w:val="26"/>
                <w:szCs w:val="26"/>
              </w:rPr>
              <w:t>Charakteristika studijního programu</w:t>
            </w:r>
          </w:p>
        </w:tc>
      </w:tr>
      <w:tr w:rsidR="00512866" w14:paraId="7CC27EA1"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7C080452" w14:textId="77777777" w:rsidR="00512866" w:rsidRDefault="00512866" w:rsidP="00FF35A6">
            <w:pPr>
              <w:jc w:val="both"/>
              <w:rPr>
                <w:b/>
              </w:rPr>
            </w:pPr>
            <w:r>
              <w:rPr>
                <w:b/>
              </w:rPr>
              <w:t>Název studijního programu</w:t>
            </w:r>
          </w:p>
        </w:tc>
        <w:tc>
          <w:tcPr>
            <w:tcW w:w="6721" w:type="dxa"/>
            <w:gridSpan w:val="25"/>
            <w:tcBorders>
              <w:bottom w:val="single" w:sz="2" w:space="0" w:color="auto"/>
            </w:tcBorders>
          </w:tcPr>
          <w:p w14:paraId="5A9AB945" w14:textId="77777777" w:rsidR="00512866" w:rsidRPr="002A5F8A" w:rsidRDefault="002A5F8A" w:rsidP="00FF35A6">
            <w:pPr>
              <w:rPr>
                <w:b/>
              </w:rPr>
            </w:pPr>
            <w:r w:rsidRPr="002A5F8A">
              <w:rPr>
                <w:b/>
              </w:rPr>
              <w:t>Nanotechnologie a pokročilé materiály</w:t>
            </w:r>
          </w:p>
        </w:tc>
      </w:tr>
      <w:tr w:rsidR="00512866" w14:paraId="442DDC0B"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4C80DC46" w14:textId="77777777" w:rsidR="00512866" w:rsidRDefault="00512866" w:rsidP="00FF35A6">
            <w:pPr>
              <w:jc w:val="both"/>
              <w:rPr>
                <w:b/>
              </w:rPr>
            </w:pPr>
            <w:r>
              <w:rPr>
                <w:b/>
              </w:rPr>
              <w:t>Typ studijního programu</w:t>
            </w:r>
          </w:p>
        </w:tc>
        <w:tc>
          <w:tcPr>
            <w:tcW w:w="6721" w:type="dxa"/>
            <w:gridSpan w:val="25"/>
            <w:tcBorders>
              <w:bottom w:val="single" w:sz="2" w:space="0" w:color="auto"/>
            </w:tcBorders>
          </w:tcPr>
          <w:p w14:paraId="068F57F4" w14:textId="77777777" w:rsidR="00512866" w:rsidRDefault="00512866" w:rsidP="00FF35A6">
            <w:r>
              <w:t xml:space="preserve">doktorský </w:t>
            </w:r>
          </w:p>
        </w:tc>
      </w:tr>
      <w:tr w:rsidR="00512866" w14:paraId="47E32EDF"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2E5F78E0" w14:textId="77777777" w:rsidR="00512866" w:rsidRDefault="00512866" w:rsidP="00FF35A6">
            <w:pPr>
              <w:jc w:val="both"/>
              <w:rPr>
                <w:b/>
              </w:rPr>
            </w:pPr>
            <w:r>
              <w:rPr>
                <w:b/>
              </w:rPr>
              <w:t>Profil studijního programu</w:t>
            </w:r>
          </w:p>
        </w:tc>
        <w:tc>
          <w:tcPr>
            <w:tcW w:w="6721" w:type="dxa"/>
            <w:gridSpan w:val="25"/>
            <w:tcBorders>
              <w:bottom w:val="single" w:sz="2" w:space="0" w:color="auto"/>
            </w:tcBorders>
          </w:tcPr>
          <w:p w14:paraId="1FACEBEA" w14:textId="77777777" w:rsidR="00512866" w:rsidRDefault="00512866" w:rsidP="00FF35A6"/>
        </w:tc>
      </w:tr>
      <w:tr w:rsidR="00512866" w14:paraId="35D96BEB"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718A0A0F" w14:textId="77777777" w:rsidR="00512866" w:rsidRDefault="00512866" w:rsidP="00FF35A6">
            <w:pPr>
              <w:jc w:val="both"/>
              <w:rPr>
                <w:b/>
              </w:rPr>
            </w:pPr>
            <w:r>
              <w:rPr>
                <w:b/>
              </w:rPr>
              <w:t>Forma studia</w:t>
            </w:r>
          </w:p>
        </w:tc>
        <w:tc>
          <w:tcPr>
            <w:tcW w:w="6721" w:type="dxa"/>
            <w:gridSpan w:val="25"/>
            <w:tcBorders>
              <w:bottom w:val="single" w:sz="2" w:space="0" w:color="auto"/>
            </w:tcBorders>
          </w:tcPr>
          <w:p w14:paraId="57B0D49D" w14:textId="77777777" w:rsidR="00512866" w:rsidRDefault="00512866" w:rsidP="00DD5993">
            <w:r>
              <w:t xml:space="preserve">prezenční – kombinovaná </w:t>
            </w:r>
          </w:p>
        </w:tc>
      </w:tr>
      <w:tr w:rsidR="00512866" w14:paraId="14E0A71D"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710DEAE3" w14:textId="77777777" w:rsidR="00512866" w:rsidRDefault="00512866" w:rsidP="00FF35A6">
            <w:pPr>
              <w:jc w:val="both"/>
              <w:rPr>
                <w:b/>
              </w:rPr>
            </w:pPr>
            <w:r>
              <w:rPr>
                <w:b/>
              </w:rPr>
              <w:t>Standardní doba studia</w:t>
            </w:r>
          </w:p>
        </w:tc>
        <w:tc>
          <w:tcPr>
            <w:tcW w:w="6721" w:type="dxa"/>
            <w:gridSpan w:val="25"/>
            <w:tcBorders>
              <w:bottom w:val="single" w:sz="2" w:space="0" w:color="auto"/>
            </w:tcBorders>
          </w:tcPr>
          <w:p w14:paraId="3DF90279" w14:textId="77777777" w:rsidR="00512866" w:rsidRDefault="002A5F8A" w:rsidP="00FF35A6">
            <w:r>
              <w:t>4 roky</w:t>
            </w:r>
          </w:p>
        </w:tc>
      </w:tr>
      <w:tr w:rsidR="00512866" w14:paraId="2D4EC0D8"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0977BE22" w14:textId="77777777" w:rsidR="00512866" w:rsidRDefault="00512866" w:rsidP="00FF35A6">
            <w:pPr>
              <w:jc w:val="both"/>
              <w:rPr>
                <w:b/>
              </w:rPr>
            </w:pPr>
            <w:r>
              <w:rPr>
                <w:b/>
              </w:rPr>
              <w:t>Jazyk studia</w:t>
            </w:r>
          </w:p>
        </w:tc>
        <w:tc>
          <w:tcPr>
            <w:tcW w:w="6721" w:type="dxa"/>
            <w:gridSpan w:val="25"/>
            <w:tcBorders>
              <w:bottom w:val="single" w:sz="2" w:space="0" w:color="auto"/>
            </w:tcBorders>
          </w:tcPr>
          <w:p w14:paraId="51C5D37A" w14:textId="77777777" w:rsidR="00512866" w:rsidRDefault="002A5F8A" w:rsidP="00FF35A6">
            <w:r>
              <w:t>český</w:t>
            </w:r>
          </w:p>
        </w:tc>
      </w:tr>
      <w:tr w:rsidR="00512866" w14:paraId="10936AE6"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4148E9EC" w14:textId="77777777" w:rsidR="00512866" w:rsidRDefault="00512866" w:rsidP="00FF35A6">
            <w:pPr>
              <w:jc w:val="both"/>
              <w:rPr>
                <w:b/>
              </w:rPr>
            </w:pPr>
            <w:r>
              <w:rPr>
                <w:b/>
              </w:rPr>
              <w:t>Udělovaný akademický titul</w:t>
            </w:r>
          </w:p>
        </w:tc>
        <w:tc>
          <w:tcPr>
            <w:tcW w:w="6721" w:type="dxa"/>
            <w:gridSpan w:val="25"/>
            <w:tcBorders>
              <w:bottom w:val="single" w:sz="2" w:space="0" w:color="auto"/>
            </w:tcBorders>
          </w:tcPr>
          <w:p w14:paraId="2542D934" w14:textId="77777777" w:rsidR="00512866" w:rsidRDefault="002A5F8A" w:rsidP="00FF35A6">
            <w:r>
              <w:t>doktor (Ph.D.)</w:t>
            </w:r>
          </w:p>
        </w:tc>
      </w:tr>
      <w:tr w:rsidR="00512866" w14:paraId="3FBDB3F3"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0278A637" w14:textId="77777777" w:rsidR="00512866" w:rsidRDefault="00512866" w:rsidP="00FF35A6">
            <w:pPr>
              <w:jc w:val="both"/>
              <w:rPr>
                <w:b/>
              </w:rPr>
            </w:pPr>
            <w:r>
              <w:rPr>
                <w:b/>
              </w:rPr>
              <w:t>Rigorózní řízení</w:t>
            </w:r>
          </w:p>
        </w:tc>
        <w:tc>
          <w:tcPr>
            <w:tcW w:w="1543" w:type="dxa"/>
            <w:gridSpan w:val="6"/>
            <w:tcBorders>
              <w:bottom w:val="single" w:sz="2" w:space="0" w:color="auto"/>
            </w:tcBorders>
          </w:tcPr>
          <w:p w14:paraId="698D4958" w14:textId="77777777" w:rsidR="00512866" w:rsidRDefault="00512866" w:rsidP="00FF35A6">
            <w:r>
              <w:t>ne</w:t>
            </w:r>
          </w:p>
        </w:tc>
        <w:tc>
          <w:tcPr>
            <w:tcW w:w="2835" w:type="dxa"/>
            <w:gridSpan w:val="10"/>
            <w:tcBorders>
              <w:bottom w:val="single" w:sz="2" w:space="0" w:color="auto"/>
            </w:tcBorders>
            <w:shd w:val="clear" w:color="auto" w:fill="F7CAAC"/>
          </w:tcPr>
          <w:p w14:paraId="6C43AC1B" w14:textId="77777777" w:rsidR="00512866" w:rsidRPr="005F401C" w:rsidRDefault="00512866" w:rsidP="00FF35A6">
            <w:pPr>
              <w:rPr>
                <w:b/>
                <w:bCs/>
              </w:rPr>
            </w:pPr>
            <w:r w:rsidRPr="005F401C">
              <w:rPr>
                <w:b/>
                <w:bCs/>
              </w:rPr>
              <w:t>Udělovaný akademický titul</w:t>
            </w:r>
          </w:p>
        </w:tc>
        <w:tc>
          <w:tcPr>
            <w:tcW w:w="2343" w:type="dxa"/>
            <w:gridSpan w:val="9"/>
            <w:tcBorders>
              <w:bottom w:val="single" w:sz="2" w:space="0" w:color="auto"/>
            </w:tcBorders>
          </w:tcPr>
          <w:p w14:paraId="7B2E714E" w14:textId="77777777" w:rsidR="00512866" w:rsidRDefault="00DD5993" w:rsidP="00FF35A6">
            <w:r>
              <w:t>---</w:t>
            </w:r>
          </w:p>
        </w:tc>
      </w:tr>
      <w:tr w:rsidR="00512866" w14:paraId="49D20F62" w14:textId="77777777" w:rsidTr="00140CA8">
        <w:trPr>
          <w:gridBefore w:val="1"/>
          <w:gridAfter w:val="2"/>
          <w:wBefore w:w="34" w:type="dxa"/>
          <w:wAfter w:w="284" w:type="dxa"/>
        </w:trPr>
        <w:tc>
          <w:tcPr>
            <w:tcW w:w="3168" w:type="dxa"/>
            <w:gridSpan w:val="5"/>
            <w:tcBorders>
              <w:bottom w:val="single" w:sz="2" w:space="0" w:color="auto"/>
            </w:tcBorders>
            <w:shd w:val="clear" w:color="auto" w:fill="F7CAAC"/>
          </w:tcPr>
          <w:p w14:paraId="6BAD396E" w14:textId="77777777" w:rsidR="00512866" w:rsidRDefault="00512866" w:rsidP="00FF35A6">
            <w:pPr>
              <w:jc w:val="both"/>
              <w:rPr>
                <w:b/>
              </w:rPr>
            </w:pPr>
            <w:r>
              <w:rPr>
                <w:b/>
              </w:rPr>
              <w:t>Garant studijního programu</w:t>
            </w:r>
          </w:p>
        </w:tc>
        <w:tc>
          <w:tcPr>
            <w:tcW w:w="6721" w:type="dxa"/>
            <w:gridSpan w:val="25"/>
            <w:tcBorders>
              <w:bottom w:val="single" w:sz="2" w:space="0" w:color="auto"/>
            </w:tcBorders>
          </w:tcPr>
          <w:p w14:paraId="6F812E17" w14:textId="77777777" w:rsidR="00512866" w:rsidRDefault="002A5F8A" w:rsidP="00FF35A6">
            <w:r>
              <w:t>doc. Ing. et Ing. Ivo Kuřitka, Ph.D. et Ph.D.</w:t>
            </w:r>
          </w:p>
        </w:tc>
      </w:tr>
      <w:tr w:rsidR="00512866" w14:paraId="32F1E428" w14:textId="77777777" w:rsidTr="00140CA8">
        <w:trPr>
          <w:gridBefore w:val="1"/>
          <w:gridAfter w:val="2"/>
          <w:wBefore w:w="34" w:type="dxa"/>
          <w:wAfter w:w="284" w:type="dxa"/>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1AA4F327" w14:textId="77777777" w:rsidR="00512866" w:rsidRDefault="00512866" w:rsidP="00FF35A6">
            <w:pPr>
              <w:jc w:val="both"/>
              <w:rPr>
                <w:b/>
              </w:rPr>
            </w:pPr>
            <w:r>
              <w:rPr>
                <w:b/>
              </w:rPr>
              <w:t>Zaměření na přípravu k výkonu regulovaného povolání</w:t>
            </w:r>
          </w:p>
        </w:tc>
        <w:tc>
          <w:tcPr>
            <w:tcW w:w="6721" w:type="dxa"/>
            <w:gridSpan w:val="25"/>
            <w:tcBorders>
              <w:top w:val="single" w:sz="2" w:space="0" w:color="auto"/>
              <w:left w:val="single" w:sz="2" w:space="0" w:color="auto"/>
              <w:bottom w:val="single" w:sz="2" w:space="0" w:color="auto"/>
              <w:right w:val="single" w:sz="2" w:space="0" w:color="auto"/>
            </w:tcBorders>
          </w:tcPr>
          <w:p w14:paraId="4510DCC2" w14:textId="77777777" w:rsidR="00512866" w:rsidRDefault="00512866" w:rsidP="00FF35A6">
            <w:r>
              <w:t>ne</w:t>
            </w:r>
          </w:p>
        </w:tc>
      </w:tr>
      <w:tr w:rsidR="00512866" w14:paraId="65C23D38" w14:textId="77777777" w:rsidTr="00140CA8">
        <w:trPr>
          <w:gridBefore w:val="1"/>
          <w:gridAfter w:val="2"/>
          <w:wBefore w:w="34" w:type="dxa"/>
          <w:wAfter w:w="284" w:type="dxa"/>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04CA98AB" w14:textId="77777777" w:rsidR="00512866" w:rsidRDefault="00512866" w:rsidP="00FF35A6">
            <w:pPr>
              <w:jc w:val="both"/>
              <w:rPr>
                <w:b/>
              </w:rPr>
            </w:pPr>
            <w:r>
              <w:rPr>
                <w:b/>
              </w:rPr>
              <w:t xml:space="preserve">Zaměření na přípravu odborníků z oblasti bezpečnosti České republiky </w:t>
            </w:r>
          </w:p>
        </w:tc>
        <w:tc>
          <w:tcPr>
            <w:tcW w:w="6721" w:type="dxa"/>
            <w:gridSpan w:val="25"/>
            <w:tcBorders>
              <w:top w:val="single" w:sz="2" w:space="0" w:color="auto"/>
              <w:left w:val="single" w:sz="2" w:space="0" w:color="auto"/>
              <w:bottom w:val="single" w:sz="2" w:space="0" w:color="auto"/>
              <w:right w:val="single" w:sz="2" w:space="0" w:color="auto"/>
            </w:tcBorders>
          </w:tcPr>
          <w:p w14:paraId="6B4F8C32" w14:textId="77777777" w:rsidR="00512866" w:rsidRDefault="00512866" w:rsidP="00FF35A6">
            <w:r>
              <w:t>ne</w:t>
            </w:r>
          </w:p>
        </w:tc>
      </w:tr>
      <w:tr w:rsidR="00512866" w14:paraId="66A36457" w14:textId="77777777" w:rsidTr="00140CA8">
        <w:trPr>
          <w:gridBefore w:val="1"/>
          <w:gridAfter w:val="2"/>
          <w:wBefore w:w="34" w:type="dxa"/>
          <w:wAfter w:w="284" w:type="dxa"/>
          <w:trHeight w:val="438"/>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67B36C47" w14:textId="77777777" w:rsidR="00512866" w:rsidRDefault="00512866" w:rsidP="00FF35A6">
            <w:pPr>
              <w:jc w:val="both"/>
              <w:rPr>
                <w:b/>
              </w:rPr>
            </w:pPr>
            <w:r>
              <w:rPr>
                <w:b/>
              </w:rPr>
              <w:t>Uznávací orgán</w:t>
            </w:r>
          </w:p>
        </w:tc>
        <w:tc>
          <w:tcPr>
            <w:tcW w:w="6721" w:type="dxa"/>
            <w:gridSpan w:val="25"/>
            <w:tcBorders>
              <w:top w:val="single" w:sz="2" w:space="0" w:color="auto"/>
              <w:left w:val="single" w:sz="2" w:space="0" w:color="auto"/>
              <w:bottom w:val="single" w:sz="2" w:space="0" w:color="auto"/>
              <w:right w:val="single" w:sz="2" w:space="0" w:color="auto"/>
            </w:tcBorders>
          </w:tcPr>
          <w:p w14:paraId="694DBEF3" w14:textId="77777777" w:rsidR="00512866" w:rsidRDefault="00DD5993" w:rsidP="00FF35A6">
            <w:r>
              <w:t>ne</w:t>
            </w:r>
          </w:p>
        </w:tc>
      </w:tr>
      <w:tr w:rsidR="00512866" w14:paraId="2068AA2A" w14:textId="77777777" w:rsidTr="00140CA8">
        <w:trPr>
          <w:gridBefore w:val="1"/>
          <w:gridAfter w:val="2"/>
          <w:wBefore w:w="34" w:type="dxa"/>
          <w:wAfter w:w="284" w:type="dxa"/>
        </w:trPr>
        <w:tc>
          <w:tcPr>
            <w:tcW w:w="9889" w:type="dxa"/>
            <w:gridSpan w:val="30"/>
            <w:tcBorders>
              <w:top w:val="single" w:sz="2" w:space="0" w:color="auto"/>
            </w:tcBorders>
            <w:shd w:val="clear" w:color="auto" w:fill="F7CAAC"/>
          </w:tcPr>
          <w:p w14:paraId="254D454F" w14:textId="77777777" w:rsidR="00512866" w:rsidRDefault="00512866" w:rsidP="00FF35A6">
            <w:pPr>
              <w:jc w:val="both"/>
            </w:pPr>
            <w:proofErr w:type="gramStart"/>
            <w:r>
              <w:rPr>
                <w:b/>
              </w:rPr>
              <w:t>Oblast(i) vzdělávání</w:t>
            </w:r>
            <w:proofErr w:type="gramEnd"/>
            <w:r>
              <w:rPr>
                <w:b/>
              </w:rPr>
              <w:t xml:space="preserve"> a u kombinovaného studijního programu podíl jednotlivých oblastí vzdělávání v %</w:t>
            </w:r>
          </w:p>
        </w:tc>
      </w:tr>
      <w:tr w:rsidR="00512866" w14:paraId="0DF25B3D" w14:textId="77777777" w:rsidTr="00140CA8">
        <w:trPr>
          <w:gridBefore w:val="1"/>
          <w:gridAfter w:val="2"/>
          <w:wBefore w:w="34" w:type="dxa"/>
          <w:wAfter w:w="284" w:type="dxa"/>
          <w:trHeight w:val="330"/>
        </w:trPr>
        <w:tc>
          <w:tcPr>
            <w:tcW w:w="9889" w:type="dxa"/>
            <w:gridSpan w:val="30"/>
            <w:shd w:val="clear" w:color="auto" w:fill="FFFFFF"/>
          </w:tcPr>
          <w:p w14:paraId="47291408" w14:textId="42B23D42" w:rsidR="006B4CC1" w:rsidRPr="00395A7E" w:rsidRDefault="00395A7E" w:rsidP="00395A7E">
            <w:pPr>
              <w:spacing w:before="120" w:after="120" w:line="252" w:lineRule="auto"/>
            </w:pPr>
            <w:r>
              <w:t>Chemie 100</w:t>
            </w:r>
            <w:r w:rsidR="00666458" w:rsidRPr="00395A7E">
              <w:t>%</w:t>
            </w:r>
          </w:p>
        </w:tc>
      </w:tr>
      <w:tr w:rsidR="00512866" w14:paraId="76B5DE87" w14:textId="77777777" w:rsidTr="00140CA8">
        <w:trPr>
          <w:gridBefore w:val="1"/>
          <w:gridAfter w:val="2"/>
          <w:wBefore w:w="34" w:type="dxa"/>
          <w:wAfter w:w="284" w:type="dxa"/>
          <w:trHeight w:val="70"/>
        </w:trPr>
        <w:tc>
          <w:tcPr>
            <w:tcW w:w="9889" w:type="dxa"/>
            <w:gridSpan w:val="30"/>
            <w:shd w:val="clear" w:color="auto" w:fill="F7CAAC"/>
          </w:tcPr>
          <w:p w14:paraId="25A2EEF4" w14:textId="77777777" w:rsidR="00512866" w:rsidRDefault="00512866" w:rsidP="00FF35A6">
            <w:r>
              <w:rPr>
                <w:b/>
              </w:rPr>
              <w:t>Cíle studia ve studijním programu</w:t>
            </w:r>
          </w:p>
        </w:tc>
      </w:tr>
      <w:tr w:rsidR="00512866" w14:paraId="1B290A23" w14:textId="77777777" w:rsidTr="00140CA8">
        <w:trPr>
          <w:gridBefore w:val="1"/>
          <w:gridAfter w:val="2"/>
          <w:wBefore w:w="34" w:type="dxa"/>
          <w:wAfter w:w="284" w:type="dxa"/>
          <w:trHeight w:val="708"/>
        </w:trPr>
        <w:tc>
          <w:tcPr>
            <w:tcW w:w="9889" w:type="dxa"/>
            <w:gridSpan w:val="30"/>
            <w:shd w:val="clear" w:color="auto" w:fill="FFFFFF"/>
          </w:tcPr>
          <w:p w14:paraId="7C8932C0" w14:textId="1D97E906" w:rsidR="0084392C" w:rsidRPr="00C43D32" w:rsidRDefault="0084392C" w:rsidP="00C10B9E">
            <w:pPr>
              <w:pStyle w:val="TableParagraph"/>
              <w:spacing w:before="120" w:after="120" w:line="264" w:lineRule="auto"/>
              <w:ind w:left="0"/>
              <w:jc w:val="both"/>
              <w:rPr>
                <w:sz w:val="20"/>
                <w:szCs w:val="20"/>
                <w:lang w:val="cs-CZ"/>
              </w:rPr>
            </w:pPr>
            <w:r w:rsidRPr="00C43D32">
              <w:rPr>
                <w:sz w:val="20"/>
                <w:szCs w:val="20"/>
                <w:lang w:val="cs-CZ"/>
              </w:rPr>
              <w:t>Cílem</w:t>
            </w:r>
            <w:r w:rsidRPr="00C43D32">
              <w:rPr>
                <w:spacing w:val="-18"/>
                <w:sz w:val="20"/>
                <w:szCs w:val="20"/>
                <w:lang w:val="cs-CZ"/>
              </w:rPr>
              <w:t xml:space="preserve"> </w:t>
            </w:r>
            <w:r w:rsidRPr="00C43D32">
              <w:rPr>
                <w:sz w:val="20"/>
                <w:szCs w:val="20"/>
                <w:lang w:val="cs-CZ"/>
              </w:rPr>
              <w:t>doktorského</w:t>
            </w:r>
            <w:r w:rsidRPr="00C43D32">
              <w:rPr>
                <w:spacing w:val="-14"/>
                <w:sz w:val="20"/>
                <w:szCs w:val="20"/>
                <w:lang w:val="cs-CZ"/>
              </w:rPr>
              <w:t xml:space="preserve"> </w:t>
            </w:r>
            <w:r w:rsidRPr="00C43D32">
              <w:rPr>
                <w:sz w:val="20"/>
                <w:szCs w:val="20"/>
                <w:lang w:val="cs-CZ"/>
              </w:rPr>
              <w:t>studia</w:t>
            </w:r>
            <w:r w:rsidRPr="00C43D32">
              <w:rPr>
                <w:spacing w:val="-14"/>
                <w:sz w:val="20"/>
                <w:szCs w:val="20"/>
                <w:lang w:val="cs-CZ"/>
              </w:rPr>
              <w:t xml:space="preserve"> </w:t>
            </w:r>
            <w:r w:rsidRPr="00C43D32">
              <w:rPr>
                <w:sz w:val="20"/>
                <w:szCs w:val="20"/>
                <w:lang w:val="cs-CZ"/>
              </w:rPr>
              <w:t>je</w:t>
            </w:r>
            <w:r w:rsidRPr="00C43D32">
              <w:rPr>
                <w:spacing w:val="-17"/>
                <w:sz w:val="20"/>
                <w:szCs w:val="20"/>
                <w:lang w:val="cs-CZ"/>
              </w:rPr>
              <w:t xml:space="preserve"> </w:t>
            </w:r>
            <w:r w:rsidRPr="00C43D32">
              <w:rPr>
                <w:sz w:val="20"/>
                <w:szCs w:val="20"/>
                <w:lang w:val="cs-CZ"/>
              </w:rPr>
              <w:t>vychovat</w:t>
            </w:r>
            <w:r w:rsidRPr="00C43D32">
              <w:rPr>
                <w:spacing w:val="-15"/>
                <w:sz w:val="20"/>
                <w:szCs w:val="20"/>
                <w:lang w:val="cs-CZ"/>
              </w:rPr>
              <w:t xml:space="preserve"> </w:t>
            </w:r>
            <w:r w:rsidRPr="00C43D32">
              <w:rPr>
                <w:sz w:val="20"/>
                <w:szCs w:val="20"/>
                <w:lang w:val="cs-CZ"/>
              </w:rPr>
              <w:t>absolventa</w:t>
            </w:r>
            <w:r w:rsidRPr="00C43D32">
              <w:rPr>
                <w:spacing w:val="-12"/>
                <w:sz w:val="20"/>
                <w:szCs w:val="20"/>
                <w:lang w:val="cs-CZ"/>
              </w:rPr>
              <w:t xml:space="preserve"> </w:t>
            </w:r>
            <w:r w:rsidRPr="00C43D32">
              <w:rPr>
                <w:sz w:val="20"/>
                <w:szCs w:val="20"/>
                <w:lang w:val="cs-CZ"/>
              </w:rPr>
              <w:t>-</w:t>
            </w:r>
            <w:r w:rsidRPr="00C43D32">
              <w:rPr>
                <w:spacing w:val="-17"/>
                <w:sz w:val="20"/>
                <w:szCs w:val="20"/>
                <w:lang w:val="cs-CZ"/>
              </w:rPr>
              <w:t xml:space="preserve"> </w:t>
            </w:r>
            <w:r w:rsidRPr="00C43D32">
              <w:rPr>
                <w:sz w:val="20"/>
                <w:szCs w:val="20"/>
                <w:lang w:val="cs-CZ"/>
              </w:rPr>
              <w:t>odborníka,</w:t>
            </w:r>
            <w:r w:rsidRPr="00C43D32">
              <w:rPr>
                <w:spacing w:val="-14"/>
                <w:sz w:val="20"/>
                <w:szCs w:val="20"/>
                <w:lang w:val="cs-CZ"/>
              </w:rPr>
              <w:t xml:space="preserve"> </w:t>
            </w:r>
            <w:r w:rsidRPr="00C43D32">
              <w:rPr>
                <w:sz w:val="20"/>
                <w:szCs w:val="20"/>
                <w:lang w:val="cs-CZ"/>
              </w:rPr>
              <w:t>který</w:t>
            </w:r>
            <w:r w:rsidRPr="00C43D32">
              <w:rPr>
                <w:spacing w:val="-14"/>
                <w:sz w:val="20"/>
                <w:szCs w:val="20"/>
                <w:lang w:val="cs-CZ"/>
              </w:rPr>
              <w:t xml:space="preserve"> </w:t>
            </w:r>
            <w:r w:rsidRPr="00C43D32">
              <w:rPr>
                <w:sz w:val="20"/>
                <w:szCs w:val="20"/>
                <w:lang w:val="cs-CZ"/>
              </w:rPr>
              <w:t>bude</w:t>
            </w:r>
            <w:r w:rsidRPr="00C43D32">
              <w:rPr>
                <w:spacing w:val="-14"/>
                <w:sz w:val="20"/>
                <w:szCs w:val="20"/>
                <w:lang w:val="cs-CZ"/>
              </w:rPr>
              <w:t xml:space="preserve"> </w:t>
            </w:r>
            <w:r w:rsidRPr="00C43D32">
              <w:rPr>
                <w:sz w:val="20"/>
                <w:szCs w:val="20"/>
                <w:lang w:val="cs-CZ"/>
              </w:rPr>
              <w:t>schopen</w:t>
            </w:r>
            <w:r w:rsidRPr="00C43D32">
              <w:rPr>
                <w:spacing w:val="-14"/>
                <w:sz w:val="20"/>
                <w:szCs w:val="20"/>
                <w:lang w:val="cs-CZ"/>
              </w:rPr>
              <w:t xml:space="preserve"> </w:t>
            </w:r>
            <w:r w:rsidRPr="00C43D32">
              <w:rPr>
                <w:sz w:val="20"/>
                <w:szCs w:val="20"/>
                <w:lang w:val="cs-CZ"/>
              </w:rPr>
              <w:t>samostatného</w:t>
            </w:r>
            <w:r w:rsidRPr="00C43D32">
              <w:rPr>
                <w:spacing w:val="-14"/>
                <w:sz w:val="20"/>
                <w:szCs w:val="20"/>
                <w:lang w:val="cs-CZ"/>
              </w:rPr>
              <w:t xml:space="preserve"> </w:t>
            </w:r>
            <w:r w:rsidRPr="00C43D32">
              <w:rPr>
                <w:sz w:val="20"/>
                <w:szCs w:val="20"/>
                <w:lang w:val="cs-CZ"/>
              </w:rPr>
              <w:t>vědeckého</w:t>
            </w:r>
            <w:r w:rsidRPr="00C43D32">
              <w:rPr>
                <w:spacing w:val="-17"/>
                <w:sz w:val="20"/>
                <w:szCs w:val="20"/>
                <w:lang w:val="cs-CZ"/>
              </w:rPr>
              <w:t xml:space="preserve"> </w:t>
            </w:r>
            <w:r w:rsidRPr="00C43D32">
              <w:rPr>
                <w:sz w:val="20"/>
                <w:szCs w:val="20"/>
                <w:lang w:val="cs-CZ"/>
              </w:rPr>
              <w:t>bádání a samostatné tvů</w:t>
            </w:r>
            <w:r w:rsidR="00FE3FFD">
              <w:rPr>
                <w:sz w:val="20"/>
                <w:szCs w:val="20"/>
                <w:lang w:val="cs-CZ"/>
              </w:rPr>
              <w:t>rčí činnosti v oblasti výzkumu a</w:t>
            </w:r>
            <w:r w:rsidRPr="00C43D32">
              <w:rPr>
                <w:sz w:val="20"/>
                <w:szCs w:val="20"/>
                <w:lang w:val="cs-CZ"/>
              </w:rPr>
              <w:t xml:space="preserve"> vývoje</w:t>
            </w:r>
            <w:r w:rsidR="00FE3FFD">
              <w:rPr>
                <w:sz w:val="20"/>
                <w:szCs w:val="20"/>
                <w:lang w:val="cs-CZ"/>
              </w:rPr>
              <w:t xml:space="preserve"> i tvůrčí inženýrské praxe</w:t>
            </w:r>
            <w:r w:rsidRPr="00C43D32">
              <w:rPr>
                <w:sz w:val="20"/>
                <w:szCs w:val="20"/>
                <w:lang w:val="cs-CZ"/>
              </w:rPr>
              <w:t xml:space="preserve">, jakož i vysokoškolského pedagogického působení, a to </w:t>
            </w:r>
            <w:r w:rsidRPr="00C43D32">
              <w:rPr>
                <w:spacing w:val="-3"/>
                <w:sz w:val="20"/>
                <w:szCs w:val="20"/>
                <w:lang w:val="cs-CZ"/>
              </w:rPr>
              <w:t xml:space="preserve">ve </w:t>
            </w:r>
            <w:r w:rsidRPr="00C43D32">
              <w:rPr>
                <w:sz w:val="20"/>
                <w:szCs w:val="20"/>
                <w:lang w:val="cs-CZ"/>
              </w:rPr>
              <w:t xml:space="preserve">specializaci </w:t>
            </w:r>
            <w:r w:rsidR="006727A7">
              <w:rPr>
                <w:sz w:val="20"/>
                <w:szCs w:val="20"/>
                <w:lang w:val="cs-CZ"/>
              </w:rPr>
              <w:t xml:space="preserve">chemie materiálů </w:t>
            </w:r>
            <w:r w:rsidRPr="00C43D32">
              <w:rPr>
                <w:sz w:val="20"/>
                <w:szCs w:val="20"/>
                <w:lang w:val="cs-CZ"/>
              </w:rPr>
              <w:t>na nanotechnologie a pokročilé materiály. Bude důkladně obeznámen se současnými poznatky o souvislostech mezi mikrostrukturou, vlastnostmi a funkcí anorganických i organických materiálů a způsoby jejich přípravy se speciálním zřetelem na uplatňující se projevy nanorozměrů. Bude schopen tyto poznatky dále rozvíjet a tvůrčím způsobem aplikovat. Kromě znalosti příslušných nanotechnologií a materiálů bude absolvent vybaven vědomostmi a zkušenostmi v experimentálních metodách charakterizace a analýzy</w:t>
            </w:r>
            <w:r w:rsidRPr="00C43D32">
              <w:rPr>
                <w:spacing w:val="-16"/>
                <w:sz w:val="20"/>
                <w:szCs w:val="20"/>
                <w:lang w:val="cs-CZ"/>
              </w:rPr>
              <w:t xml:space="preserve"> </w:t>
            </w:r>
            <w:r w:rsidRPr="00C43D32">
              <w:rPr>
                <w:sz w:val="20"/>
                <w:szCs w:val="20"/>
                <w:lang w:val="cs-CZ"/>
              </w:rPr>
              <w:t>nanomateriálů.</w:t>
            </w:r>
          </w:p>
          <w:p w14:paraId="00FADB4C" w14:textId="4D53A9A3" w:rsidR="0063090C" w:rsidRPr="00C43D32" w:rsidRDefault="0084392C" w:rsidP="00C10B9E">
            <w:pPr>
              <w:pStyle w:val="TableParagraph"/>
              <w:spacing w:before="120" w:after="120" w:line="264" w:lineRule="auto"/>
              <w:ind w:left="0"/>
              <w:jc w:val="both"/>
              <w:rPr>
                <w:sz w:val="20"/>
                <w:szCs w:val="20"/>
                <w:lang w:val="cs-CZ"/>
              </w:rPr>
            </w:pPr>
            <w:r>
              <w:rPr>
                <w:sz w:val="20"/>
                <w:szCs w:val="20"/>
                <w:lang w:val="cs-CZ"/>
              </w:rPr>
              <w:t>Studium v programu</w:t>
            </w:r>
            <w:r w:rsidR="0063090C" w:rsidRPr="00C43D32">
              <w:rPr>
                <w:sz w:val="20"/>
                <w:szCs w:val="20"/>
                <w:lang w:val="cs-CZ"/>
              </w:rPr>
              <w:t xml:space="preserve"> Nanotechnologie a pokročilé materiály (NPM) je zaměřen</w:t>
            </w:r>
            <w:r w:rsidR="009D2CF4">
              <w:rPr>
                <w:sz w:val="20"/>
                <w:szCs w:val="20"/>
                <w:lang w:val="cs-CZ"/>
              </w:rPr>
              <w:t>o</w:t>
            </w:r>
            <w:r w:rsidR="0063090C" w:rsidRPr="00C43D32">
              <w:rPr>
                <w:sz w:val="20"/>
                <w:szCs w:val="20"/>
                <w:lang w:val="cs-CZ"/>
              </w:rPr>
              <w:t xml:space="preserve"> na chemick</w:t>
            </w:r>
            <w:r w:rsidR="006727A7">
              <w:rPr>
                <w:sz w:val="20"/>
                <w:szCs w:val="20"/>
                <w:lang w:val="cs-CZ"/>
              </w:rPr>
              <w:t>ou a</w:t>
            </w:r>
            <w:r w:rsidR="009D2CF4">
              <w:rPr>
                <w:sz w:val="20"/>
                <w:szCs w:val="20"/>
                <w:lang w:val="cs-CZ"/>
              </w:rPr>
              <w:t xml:space="preserve"> fyzikální přípravu</w:t>
            </w:r>
            <w:r w:rsidR="0063090C" w:rsidRPr="00C43D32">
              <w:rPr>
                <w:sz w:val="20"/>
                <w:szCs w:val="20"/>
                <w:lang w:val="cs-CZ"/>
              </w:rPr>
              <w:t xml:space="preserve"> materiálů a</w:t>
            </w:r>
            <w:r w:rsidR="009D2CF4">
              <w:rPr>
                <w:sz w:val="20"/>
                <w:szCs w:val="20"/>
                <w:lang w:val="cs-CZ"/>
              </w:rPr>
              <w:t xml:space="preserve"> studium</w:t>
            </w:r>
            <w:r w:rsidR="0063090C" w:rsidRPr="00C43D32">
              <w:rPr>
                <w:sz w:val="20"/>
                <w:szCs w:val="20"/>
                <w:lang w:val="cs-CZ"/>
              </w:rPr>
              <w:t xml:space="preserve"> jejich fyzikálních, chemických a biologických vlastností se zvláštním zřetelem na přípravu, charakterizaci a analýzu vlastností nanostruktur, které podmiňují unikátní a speciální vlastnosti materiálů.</w:t>
            </w:r>
            <w:r w:rsidR="001325FA">
              <w:rPr>
                <w:sz w:val="20"/>
                <w:szCs w:val="20"/>
                <w:lang w:val="cs-CZ"/>
              </w:rPr>
              <w:t xml:space="preserve"> Studium zasahuje i do</w:t>
            </w:r>
            <w:r w:rsidR="001325FA" w:rsidRPr="001325FA">
              <w:rPr>
                <w:sz w:val="20"/>
                <w:szCs w:val="20"/>
                <w:lang w:val="cs-CZ"/>
              </w:rPr>
              <w:t xml:space="preserve"> mezioborových oblastí z</w:t>
            </w:r>
            <w:r w:rsidR="001325FA">
              <w:rPr>
                <w:sz w:val="20"/>
                <w:szCs w:val="20"/>
                <w:lang w:val="cs-CZ"/>
              </w:rPr>
              <w:t> tohoto zaměření</w:t>
            </w:r>
            <w:r w:rsidR="001325FA" w:rsidRPr="001325FA">
              <w:rPr>
                <w:sz w:val="20"/>
                <w:szCs w:val="20"/>
                <w:lang w:val="cs-CZ"/>
              </w:rPr>
              <w:t xml:space="preserve"> vycházející</w:t>
            </w:r>
            <w:r w:rsidR="001325FA">
              <w:rPr>
                <w:sz w:val="20"/>
                <w:szCs w:val="20"/>
                <w:lang w:val="cs-CZ"/>
              </w:rPr>
              <w:t>ch a</w:t>
            </w:r>
            <w:r w:rsidR="001325FA" w:rsidRPr="001325FA">
              <w:rPr>
                <w:sz w:val="20"/>
                <w:szCs w:val="20"/>
                <w:lang w:val="cs-CZ"/>
              </w:rPr>
              <w:t>nebo s ní</w:t>
            </w:r>
            <w:r w:rsidR="001325FA">
              <w:rPr>
                <w:sz w:val="20"/>
                <w:szCs w:val="20"/>
                <w:lang w:val="cs-CZ"/>
              </w:rPr>
              <w:t>m</w:t>
            </w:r>
            <w:r w:rsidR="001325FA" w:rsidRPr="001325FA">
              <w:rPr>
                <w:sz w:val="20"/>
                <w:szCs w:val="20"/>
                <w:lang w:val="cs-CZ"/>
              </w:rPr>
              <w:t xml:space="preserve"> úzce související</w:t>
            </w:r>
            <w:r w:rsidR="001325FA">
              <w:rPr>
                <w:sz w:val="20"/>
                <w:szCs w:val="20"/>
                <w:lang w:val="cs-CZ"/>
              </w:rPr>
              <w:t>ch</w:t>
            </w:r>
            <w:r w:rsidR="001325FA" w:rsidRPr="001325FA">
              <w:rPr>
                <w:sz w:val="20"/>
                <w:szCs w:val="20"/>
                <w:lang w:val="cs-CZ"/>
              </w:rPr>
              <w:t>.</w:t>
            </w:r>
          </w:p>
          <w:p w14:paraId="5222C694" w14:textId="434D56AA" w:rsidR="004C24AB" w:rsidRPr="00D039C3" w:rsidRDefault="001325FA" w:rsidP="00E3774C">
            <w:pPr>
              <w:pStyle w:val="TableParagraph"/>
              <w:spacing w:before="120" w:after="120" w:line="264" w:lineRule="auto"/>
              <w:ind w:left="0"/>
              <w:jc w:val="both"/>
              <w:rPr>
                <w:sz w:val="20"/>
                <w:szCs w:val="20"/>
                <w:lang w:val="cs-CZ"/>
              </w:rPr>
            </w:pPr>
            <w:r>
              <w:rPr>
                <w:sz w:val="20"/>
                <w:szCs w:val="20"/>
                <w:lang w:val="cs-CZ"/>
              </w:rPr>
              <w:t>Typickými tematickými okruhy studia jsou</w:t>
            </w:r>
            <w:r w:rsidR="0063090C" w:rsidRPr="00C43D32">
              <w:rPr>
                <w:sz w:val="20"/>
                <w:szCs w:val="20"/>
                <w:lang w:val="cs-CZ"/>
              </w:rPr>
              <w:t xml:space="preserve"> syntéza, příprava, modifikace, technologie výroby a vlastnosti materiálů, při kterých se specificky</w:t>
            </w:r>
            <w:r w:rsidR="0063090C" w:rsidRPr="00C43D32">
              <w:rPr>
                <w:spacing w:val="-17"/>
                <w:sz w:val="20"/>
                <w:szCs w:val="20"/>
                <w:lang w:val="cs-CZ"/>
              </w:rPr>
              <w:t xml:space="preserve"> </w:t>
            </w:r>
            <w:r w:rsidR="0063090C" w:rsidRPr="00C43D32">
              <w:rPr>
                <w:sz w:val="20"/>
                <w:szCs w:val="20"/>
                <w:lang w:val="cs-CZ"/>
              </w:rPr>
              <w:t>uplatňují</w:t>
            </w:r>
            <w:r w:rsidR="0063090C" w:rsidRPr="00C43D32">
              <w:rPr>
                <w:spacing w:val="-12"/>
                <w:sz w:val="20"/>
                <w:szCs w:val="20"/>
                <w:lang w:val="cs-CZ"/>
              </w:rPr>
              <w:t xml:space="preserve"> </w:t>
            </w:r>
            <w:r w:rsidR="0063090C" w:rsidRPr="00C43D32">
              <w:rPr>
                <w:sz w:val="20"/>
                <w:szCs w:val="20"/>
                <w:lang w:val="cs-CZ"/>
              </w:rPr>
              <w:t>jevy</w:t>
            </w:r>
            <w:r w:rsidR="0063090C" w:rsidRPr="00C43D32">
              <w:rPr>
                <w:spacing w:val="-14"/>
                <w:sz w:val="20"/>
                <w:szCs w:val="20"/>
                <w:lang w:val="cs-CZ"/>
              </w:rPr>
              <w:t xml:space="preserve"> </w:t>
            </w:r>
            <w:r w:rsidR="0063090C" w:rsidRPr="00C43D32">
              <w:rPr>
                <w:sz w:val="20"/>
                <w:szCs w:val="20"/>
                <w:lang w:val="cs-CZ"/>
              </w:rPr>
              <w:t>spojené</w:t>
            </w:r>
            <w:r w:rsidR="0063090C" w:rsidRPr="00C43D32">
              <w:rPr>
                <w:spacing w:val="-12"/>
                <w:sz w:val="20"/>
                <w:szCs w:val="20"/>
                <w:lang w:val="cs-CZ"/>
              </w:rPr>
              <w:t xml:space="preserve"> </w:t>
            </w:r>
            <w:r w:rsidR="0063090C" w:rsidRPr="00C43D32">
              <w:rPr>
                <w:sz w:val="20"/>
                <w:szCs w:val="20"/>
                <w:lang w:val="cs-CZ"/>
              </w:rPr>
              <w:t>s</w:t>
            </w:r>
            <w:r w:rsidR="0063090C" w:rsidRPr="00C43D32">
              <w:rPr>
                <w:spacing w:val="-3"/>
                <w:sz w:val="20"/>
                <w:szCs w:val="20"/>
                <w:lang w:val="cs-CZ"/>
              </w:rPr>
              <w:t xml:space="preserve"> </w:t>
            </w:r>
            <w:r w:rsidR="0063090C" w:rsidRPr="00C43D32">
              <w:rPr>
                <w:sz w:val="20"/>
                <w:szCs w:val="20"/>
                <w:lang w:val="cs-CZ"/>
              </w:rPr>
              <w:t>projevy</w:t>
            </w:r>
            <w:r w:rsidR="0063090C" w:rsidRPr="00C43D32">
              <w:rPr>
                <w:spacing w:val="-16"/>
                <w:sz w:val="20"/>
                <w:szCs w:val="20"/>
                <w:lang w:val="cs-CZ"/>
              </w:rPr>
              <w:t xml:space="preserve"> </w:t>
            </w:r>
            <w:r w:rsidR="0063090C" w:rsidRPr="00C43D32">
              <w:rPr>
                <w:sz w:val="20"/>
                <w:szCs w:val="20"/>
                <w:lang w:val="cs-CZ"/>
              </w:rPr>
              <w:t>charakteristické</w:t>
            </w:r>
            <w:r w:rsidR="0063090C" w:rsidRPr="00C43D32">
              <w:rPr>
                <w:spacing w:val="-12"/>
                <w:sz w:val="20"/>
                <w:szCs w:val="20"/>
                <w:lang w:val="cs-CZ"/>
              </w:rPr>
              <w:t xml:space="preserve"> </w:t>
            </w:r>
            <w:r w:rsidR="0063090C" w:rsidRPr="00C43D32">
              <w:rPr>
                <w:sz w:val="20"/>
                <w:szCs w:val="20"/>
                <w:lang w:val="cs-CZ"/>
              </w:rPr>
              <w:t>délky</w:t>
            </w:r>
            <w:r w:rsidR="0063090C" w:rsidRPr="00C43D32">
              <w:rPr>
                <w:spacing w:val="-16"/>
                <w:sz w:val="20"/>
                <w:szCs w:val="20"/>
                <w:lang w:val="cs-CZ"/>
              </w:rPr>
              <w:t xml:space="preserve"> </w:t>
            </w:r>
            <w:r w:rsidR="0063090C" w:rsidRPr="00C43D32">
              <w:rPr>
                <w:sz w:val="20"/>
                <w:szCs w:val="20"/>
                <w:lang w:val="cs-CZ"/>
              </w:rPr>
              <w:t>v</w:t>
            </w:r>
            <w:r w:rsidR="0063090C" w:rsidRPr="00C43D32">
              <w:rPr>
                <w:spacing w:val="-5"/>
                <w:sz w:val="20"/>
                <w:szCs w:val="20"/>
                <w:lang w:val="cs-CZ"/>
              </w:rPr>
              <w:t xml:space="preserve"> </w:t>
            </w:r>
            <w:r w:rsidR="0063090C" w:rsidRPr="00C43D32">
              <w:rPr>
                <w:sz w:val="20"/>
                <w:szCs w:val="20"/>
                <w:lang w:val="cs-CZ"/>
              </w:rPr>
              <w:t>oblasti</w:t>
            </w:r>
            <w:r w:rsidR="0063090C" w:rsidRPr="00C43D32">
              <w:rPr>
                <w:spacing w:val="-12"/>
                <w:sz w:val="20"/>
                <w:szCs w:val="20"/>
                <w:lang w:val="cs-CZ"/>
              </w:rPr>
              <w:t xml:space="preserve"> </w:t>
            </w:r>
            <w:r w:rsidR="0063090C" w:rsidRPr="00C43D32">
              <w:rPr>
                <w:sz w:val="20"/>
                <w:szCs w:val="20"/>
                <w:lang w:val="cs-CZ"/>
              </w:rPr>
              <w:t>nanosvěta.</w:t>
            </w:r>
            <w:r w:rsidR="0063090C" w:rsidRPr="00C43D32">
              <w:rPr>
                <w:spacing w:val="-12"/>
                <w:sz w:val="20"/>
                <w:szCs w:val="20"/>
                <w:lang w:val="cs-CZ"/>
              </w:rPr>
              <w:t xml:space="preserve"> </w:t>
            </w:r>
            <w:r w:rsidR="0063090C" w:rsidRPr="00C43D32">
              <w:rPr>
                <w:sz w:val="20"/>
                <w:szCs w:val="20"/>
                <w:lang w:val="cs-CZ"/>
              </w:rPr>
              <w:t>Z</w:t>
            </w:r>
            <w:r w:rsidR="0063090C" w:rsidRPr="00C43D32">
              <w:rPr>
                <w:spacing w:val="-14"/>
                <w:sz w:val="20"/>
                <w:szCs w:val="20"/>
                <w:lang w:val="cs-CZ"/>
              </w:rPr>
              <w:t xml:space="preserve"> </w:t>
            </w:r>
            <w:r w:rsidR="0063090C" w:rsidRPr="00C43D32">
              <w:rPr>
                <w:sz w:val="20"/>
                <w:szCs w:val="20"/>
                <w:lang w:val="cs-CZ"/>
              </w:rPr>
              <w:t>těchto</w:t>
            </w:r>
            <w:r w:rsidR="0063090C" w:rsidRPr="00C43D32">
              <w:rPr>
                <w:spacing w:val="-11"/>
                <w:sz w:val="20"/>
                <w:szCs w:val="20"/>
                <w:lang w:val="cs-CZ"/>
              </w:rPr>
              <w:t xml:space="preserve"> </w:t>
            </w:r>
            <w:r w:rsidR="0063090C" w:rsidRPr="00C43D32">
              <w:rPr>
                <w:sz w:val="20"/>
                <w:szCs w:val="20"/>
                <w:lang w:val="cs-CZ"/>
              </w:rPr>
              <w:t>elementů</w:t>
            </w:r>
            <w:r w:rsidR="0063090C" w:rsidRPr="00C43D32">
              <w:rPr>
                <w:spacing w:val="-12"/>
                <w:sz w:val="20"/>
                <w:szCs w:val="20"/>
                <w:lang w:val="cs-CZ"/>
              </w:rPr>
              <w:t xml:space="preserve"> </w:t>
            </w:r>
            <w:r w:rsidR="0063090C" w:rsidRPr="00C43D32">
              <w:rPr>
                <w:sz w:val="20"/>
                <w:szCs w:val="20"/>
                <w:lang w:val="cs-CZ"/>
              </w:rPr>
              <w:t>jsou</w:t>
            </w:r>
            <w:r w:rsidR="0063090C" w:rsidRPr="00C43D32">
              <w:rPr>
                <w:spacing w:val="-11"/>
                <w:sz w:val="20"/>
                <w:szCs w:val="20"/>
                <w:lang w:val="cs-CZ"/>
              </w:rPr>
              <w:t xml:space="preserve"> </w:t>
            </w:r>
            <w:r w:rsidR="0063090C" w:rsidRPr="00C43D32">
              <w:rPr>
                <w:sz w:val="20"/>
                <w:szCs w:val="20"/>
                <w:lang w:val="cs-CZ"/>
              </w:rPr>
              <w:t>tvořeny struktury</w:t>
            </w:r>
            <w:r w:rsidR="0063090C" w:rsidRPr="00C43D32">
              <w:rPr>
                <w:spacing w:val="-10"/>
                <w:sz w:val="20"/>
                <w:szCs w:val="20"/>
                <w:lang w:val="cs-CZ"/>
              </w:rPr>
              <w:t xml:space="preserve"> </w:t>
            </w:r>
            <w:r w:rsidR="00FE3FFD">
              <w:rPr>
                <w:sz w:val="20"/>
                <w:szCs w:val="20"/>
                <w:lang w:val="cs-CZ"/>
              </w:rPr>
              <w:t>jako nanočástice, nanostrukturované partikulární i objemové materiály,</w:t>
            </w:r>
            <w:r w:rsidR="00E3774C">
              <w:rPr>
                <w:sz w:val="20"/>
                <w:szCs w:val="20"/>
                <w:lang w:val="cs-CZ"/>
              </w:rPr>
              <w:t xml:space="preserve"> elektror</w:t>
            </w:r>
            <w:r w:rsidR="005641E7">
              <w:rPr>
                <w:sz w:val="20"/>
                <w:szCs w:val="20"/>
                <w:lang w:val="cs-CZ"/>
              </w:rPr>
              <w:t>eologické a magnetoreologické systémy,</w:t>
            </w:r>
            <w:r w:rsidR="00FE3FFD">
              <w:rPr>
                <w:sz w:val="20"/>
                <w:szCs w:val="20"/>
                <w:lang w:val="cs-CZ"/>
              </w:rPr>
              <w:t xml:space="preserve"> </w:t>
            </w:r>
            <w:r w:rsidR="008C53AA">
              <w:rPr>
                <w:sz w:val="20"/>
                <w:szCs w:val="20"/>
                <w:lang w:val="cs-CZ"/>
              </w:rPr>
              <w:t xml:space="preserve">nanokompozity pro magnetickou hypertermii, </w:t>
            </w:r>
            <w:r w:rsidR="005641E7">
              <w:rPr>
                <w:sz w:val="20"/>
                <w:szCs w:val="20"/>
                <w:lang w:val="cs-CZ"/>
              </w:rPr>
              <w:t xml:space="preserve">nanovlákna, </w:t>
            </w:r>
            <w:r w:rsidR="00FE3FFD">
              <w:rPr>
                <w:sz w:val="20"/>
                <w:szCs w:val="20"/>
                <w:lang w:val="cs-CZ"/>
              </w:rPr>
              <w:t>funkcionalizované povrchy a</w:t>
            </w:r>
            <w:r w:rsidR="0063090C" w:rsidRPr="00C43D32">
              <w:rPr>
                <w:spacing w:val="-5"/>
                <w:sz w:val="20"/>
                <w:szCs w:val="20"/>
                <w:lang w:val="cs-CZ"/>
              </w:rPr>
              <w:t xml:space="preserve"> </w:t>
            </w:r>
            <w:r w:rsidR="00FE3FFD">
              <w:rPr>
                <w:spacing w:val="-5"/>
                <w:sz w:val="20"/>
                <w:szCs w:val="20"/>
                <w:lang w:val="cs-CZ"/>
              </w:rPr>
              <w:t xml:space="preserve">tenké vrstvy, </w:t>
            </w:r>
            <w:r w:rsidR="0063090C" w:rsidRPr="00C43D32">
              <w:rPr>
                <w:sz w:val="20"/>
                <w:szCs w:val="20"/>
                <w:lang w:val="cs-CZ"/>
              </w:rPr>
              <w:t>senzory,</w:t>
            </w:r>
            <w:r w:rsidR="0063090C" w:rsidRPr="00C43D32">
              <w:rPr>
                <w:spacing w:val="-6"/>
                <w:sz w:val="20"/>
                <w:szCs w:val="20"/>
                <w:lang w:val="cs-CZ"/>
              </w:rPr>
              <w:t xml:space="preserve"> </w:t>
            </w:r>
            <w:r w:rsidR="0063090C" w:rsidRPr="00C43D32">
              <w:rPr>
                <w:sz w:val="20"/>
                <w:szCs w:val="20"/>
                <w:lang w:val="cs-CZ"/>
              </w:rPr>
              <w:t>elektronické</w:t>
            </w:r>
            <w:r w:rsidR="0063090C" w:rsidRPr="00C43D32">
              <w:rPr>
                <w:spacing w:val="-5"/>
                <w:sz w:val="20"/>
                <w:szCs w:val="20"/>
                <w:lang w:val="cs-CZ"/>
              </w:rPr>
              <w:t xml:space="preserve"> </w:t>
            </w:r>
            <w:r w:rsidR="0063090C" w:rsidRPr="00C43D32">
              <w:rPr>
                <w:sz w:val="20"/>
                <w:szCs w:val="20"/>
                <w:lang w:val="cs-CZ"/>
              </w:rPr>
              <w:t>prvky</w:t>
            </w:r>
            <w:r w:rsidR="005641E7">
              <w:rPr>
                <w:sz w:val="20"/>
                <w:szCs w:val="20"/>
                <w:lang w:val="cs-CZ"/>
              </w:rPr>
              <w:t xml:space="preserve"> -  LED</w:t>
            </w:r>
            <w:r w:rsidR="0063090C" w:rsidRPr="00C43D32">
              <w:rPr>
                <w:sz w:val="20"/>
                <w:szCs w:val="20"/>
                <w:lang w:val="cs-CZ"/>
              </w:rPr>
              <w:t>,</w:t>
            </w:r>
            <w:r>
              <w:rPr>
                <w:sz w:val="20"/>
                <w:szCs w:val="20"/>
                <w:lang w:val="cs-CZ"/>
              </w:rPr>
              <w:t xml:space="preserve"> </w:t>
            </w:r>
            <w:r w:rsidRPr="00C43D32">
              <w:rPr>
                <w:sz w:val="20"/>
                <w:szCs w:val="20"/>
                <w:lang w:val="cs-CZ"/>
              </w:rPr>
              <w:t>funkční</w:t>
            </w:r>
            <w:r>
              <w:rPr>
                <w:sz w:val="20"/>
                <w:szCs w:val="20"/>
                <w:lang w:val="cs-CZ"/>
              </w:rPr>
              <w:t xml:space="preserve"> a</w:t>
            </w:r>
            <w:r w:rsidRPr="00C43D32">
              <w:rPr>
                <w:spacing w:val="-7"/>
                <w:sz w:val="20"/>
                <w:szCs w:val="20"/>
                <w:lang w:val="cs-CZ"/>
              </w:rPr>
              <w:t xml:space="preserve"> </w:t>
            </w:r>
            <w:r>
              <w:rPr>
                <w:sz w:val="20"/>
                <w:szCs w:val="20"/>
                <w:lang w:val="cs-CZ"/>
              </w:rPr>
              <w:t xml:space="preserve">multifunkční </w:t>
            </w:r>
            <w:r w:rsidR="0063090C" w:rsidRPr="00C43D32">
              <w:rPr>
                <w:sz w:val="20"/>
                <w:szCs w:val="20"/>
                <w:lang w:val="cs-CZ"/>
              </w:rPr>
              <w:t>polymerní</w:t>
            </w:r>
            <w:r w:rsidR="0063090C" w:rsidRPr="00C43D32">
              <w:rPr>
                <w:spacing w:val="-6"/>
                <w:sz w:val="20"/>
                <w:szCs w:val="20"/>
                <w:lang w:val="cs-CZ"/>
              </w:rPr>
              <w:t xml:space="preserve"> </w:t>
            </w:r>
            <w:r w:rsidR="0063090C" w:rsidRPr="00C43D32">
              <w:rPr>
                <w:sz w:val="20"/>
                <w:szCs w:val="20"/>
                <w:lang w:val="cs-CZ"/>
              </w:rPr>
              <w:t>systémy</w:t>
            </w:r>
            <w:r w:rsidR="0063090C" w:rsidRPr="00C43D32">
              <w:rPr>
                <w:spacing w:val="-10"/>
                <w:sz w:val="20"/>
                <w:szCs w:val="20"/>
                <w:lang w:val="cs-CZ"/>
              </w:rPr>
              <w:t xml:space="preserve"> </w:t>
            </w:r>
            <w:r w:rsidR="0063090C" w:rsidRPr="00C43D32">
              <w:rPr>
                <w:sz w:val="20"/>
                <w:szCs w:val="20"/>
                <w:lang w:val="cs-CZ"/>
              </w:rPr>
              <w:t>a</w:t>
            </w:r>
            <w:r w:rsidR="0063090C" w:rsidRPr="00C43D32">
              <w:rPr>
                <w:spacing w:val="-5"/>
                <w:sz w:val="20"/>
                <w:szCs w:val="20"/>
                <w:lang w:val="cs-CZ"/>
              </w:rPr>
              <w:t xml:space="preserve"> </w:t>
            </w:r>
            <w:r w:rsidR="0063090C" w:rsidRPr="00C43D32">
              <w:rPr>
                <w:sz w:val="20"/>
                <w:szCs w:val="20"/>
                <w:lang w:val="cs-CZ"/>
              </w:rPr>
              <w:t>kompozity,</w:t>
            </w:r>
            <w:r w:rsidR="0063090C" w:rsidRPr="00C43D32">
              <w:rPr>
                <w:spacing w:val="-5"/>
                <w:sz w:val="20"/>
                <w:szCs w:val="20"/>
                <w:lang w:val="cs-CZ"/>
              </w:rPr>
              <w:t xml:space="preserve"> </w:t>
            </w:r>
            <w:r w:rsidR="0063090C" w:rsidRPr="00C43D32">
              <w:rPr>
                <w:sz w:val="20"/>
                <w:szCs w:val="20"/>
                <w:lang w:val="cs-CZ"/>
              </w:rPr>
              <w:t>kterážto</w:t>
            </w:r>
            <w:r w:rsidR="0063090C" w:rsidRPr="00C43D32">
              <w:rPr>
                <w:spacing w:val="-6"/>
                <w:sz w:val="20"/>
                <w:szCs w:val="20"/>
                <w:lang w:val="cs-CZ"/>
              </w:rPr>
              <w:t xml:space="preserve"> </w:t>
            </w:r>
            <w:r w:rsidR="0063090C" w:rsidRPr="00C43D32">
              <w:rPr>
                <w:sz w:val="20"/>
                <w:szCs w:val="20"/>
                <w:lang w:val="cs-CZ"/>
              </w:rPr>
              <w:t>oblast</w:t>
            </w:r>
            <w:r w:rsidR="0063090C" w:rsidRPr="00C43D32">
              <w:rPr>
                <w:spacing w:val="-6"/>
                <w:sz w:val="20"/>
                <w:szCs w:val="20"/>
                <w:lang w:val="cs-CZ"/>
              </w:rPr>
              <w:t xml:space="preserve"> </w:t>
            </w:r>
            <w:r w:rsidR="0063090C" w:rsidRPr="00C43D32">
              <w:rPr>
                <w:sz w:val="20"/>
                <w:szCs w:val="20"/>
                <w:lang w:val="cs-CZ"/>
              </w:rPr>
              <w:t>je</w:t>
            </w:r>
            <w:r w:rsidR="0063090C" w:rsidRPr="00C43D32">
              <w:rPr>
                <w:spacing w:val="-6"/>
                <w:sz w:val="20"/>
                <w:szCs w:val="20"/>
                <w:lang w:val="cs-CZ"/>
              </w:rPr>
              <w:t xml:space="preserve"> </w:t>
            </w:r>
            <w:r w:rsidR="0063090C" w:rsidRPr="00C43D32">
              <w:rPr>
                <w:sz w:val="20"/>
                <w:szCs w:val="20"/>
                <w:lang w:val="cs-CZ"/>
              </w:rPr>
              <w:t>rozšiřována</w:t>
            </w:r>
            <w:r w:rsidR="0063090C" w:rsidRPr="00C43D32">
              <w:rPr>
                <w:spacing w:val="-5"/>
                <w:sz w:val="20"/>
                <w:szCs w:val="20"/>
                <w:lang w:val="cs-CZ"/>
              </w:rPr>
              <w:t xml:space="preserve"> </w:t>
            </w:r>
            <w:r w:rsidR="0063090C" w:rsidRPr="00C43D32">
              <w:rPr>
                <w:sz w:val="20"/>
                <w:szCs w:val="20"/>
                <w:lang w:val="cs-CZ"/>
              </w:rPr>
              <w:t>o poznatky z oblasti technologického zpracování, optimalizace užitných a ochranných vlastností materiálů a jeji</w:t>
            </w:r>
            <w:r>
              <w:rPr>
                <w:sz w:val="20"/>
                <w:szCs w:val="20"/>
                <w:lang w:val="cs-CZ"/>
              </w:rPr>
              <w:t>ch efektu v konečném produktu. Témata z</w:t>
            </w:r>
            <w:r w:rsidR="0063090C" w:rsidRPr="00C43D32">
              <w:rPr>
                <w:sz w:val="20"/>
                <w:szCs w:val="20"/>
                <w:lang w:val="cs-CZ"/>
              </w:rPr>
              <w:t>ákladní</w:t>
            </w:r>
            <w:r>
              <w:rPr>
                <w:sz w:val="20"/>
                <w:szCs w:val="20"/>
                <w:lang w:val="cs-CZ"/>
              </w:rPr>
              <w:t>ho</w:t>
            </w:r>
            <w:r w:rsidR="0063090C" w:rsidRPr="00C43D32">
              <w:rPr>
                <w:sz w:val="20"/>
                <w:szCs w:val="20"/>
                <w:lang w:val="cs-CZ"/>
              </w:rPr>
              <w:t xml:space="preserve"> výzkum</w:t>
            </w:r>
            <w:r>
              <w:rPr>
                <w:sz w:val="20"/>
                <w:szCs w:val="20"/>
                <w:lang w:val="cs-CZ"/>
              </w:rPr>
              <w:t>u jsou</w:t>
            </w:r>
            <w:r w:rsidR="0063090C" w:rsidRPr="00C43D32">
              <w:rPr>
                <w:sz w:val="20"/>
                <w:szCs w:val="20"/>
                <w:lang w:val="cs-CZ"/>
              </w:rPr>
              <w:t xml:space="preserve"> zaměřen</w:t>
            </w:r>
            <w:r>
              <w:rPr>
                <w:sz w:val="20"/>
                <w:szCs w:val="20"/>
                <w:lang w:val="cs-CZ"/>
              </w:rPr>
              <w:t>a</w:t>
            </w:r>
            <w:r w:rsidR="0063090C" w:rsidRPr="00C43D32">
              <w:rPr>
                <w:sz w:val="20"/>
                <w:szCs w:val="20"/>
                <w:lang w:val="cs-CZ"/>
              </w:rPr>
              <w:t xml:space="preserve"> na pokročilé materiály a multifunkční polymerní systémy a k</w:t>
            </w:r>
            <w:r w:rsidR="006727A7">
              <w:rPr>
                <w:sz w:val="20"/>
                <w:szCs w:val="20"/>
                <w:lang w:val="cs-CZ"/>
              </w:rPr>
              <w:t>ompozity a jejich charakterizaci</w:t>
            </w:r>
            <w:r w:rsidR="0063090C" w:rsidRPr="00C43D32">
              <w:rPr>
                <w:sz w:val="20"/>
                <w:szCs w:val="20"/>
                <w:lang w:val="cs-CZ"/>
              </w:rPr>
              <w:t xml:space="preserve"> na</w:t>
            </w:r>
            <w:r>
              <w:rPr>
                <w:sz w:val="20"/>
                <w:szCs w:val="20"/>
                <w:lang w:val="cs-CZ"/>
              </w:rPr>
              <w:t xml:space="preserve"> víceměřítkových škálách až do</w:t>
            </w:r>
            <w:r w:rsidR="0063090C" w:rsidRPr="00C43D32">
              <w:rPr>
                <w:sz w:val="20"/>
                <w:szCs w:val="20"/>
                <w:lang w:val="cs-CZ"/>
              </w:rPr>
              <w:t xml:space="preserve"> úrovn</w:t>
            </w:r>
            <w:r>
              <w:rPr>
                <w:sz w:val="20"/>
                <w:szCs w:val="20"/>
                <w:lang w:val="cs-CZ"/>
              </w:rPr>
              <w:t>ě</w:t>
            </w:r>
            <w:r w:rsidR="0063090C" w:rsidRPr="00C43D32">
              <w:rPr>
                <w:sz w:val="20"/>
                <w:szCs w:val="20"/>
                <w:lang w:val="cs-CZ"/>
              </w:rPr>
              <w:t xml:space="preserve"> nanorozměrů, tak aby bylo možné pochopit vztah mezi mikrostrukturou, vlastností a funkcí. Nanotechnologie, mikrotechnologie i klasické technologie se tak stávají prostředkem převodu základních poznatků do vývoje nových funkčních pokročilých materiálů pro nejrůznější aplikace. Během studia budou doktorandi detailněji obeznámeni s moderními analytickými metodami zkoumání struktury a vlastností materiálů, nanomateriálů a nanostruktur. Součástí náplně vzdělávání je i získání zkušeností při tvorbě návrhu koncepce experimentů včetně statistického zpracování dat. V neposlední řadě je důraz kladen na jazykovou přípravu</w:t>
            </w:r>
            <w:r w:rsidR="0063090C" w:rsidRPr="00C43D32">
              <w:rPr>
                <w:spacing w:val="-1"/>
                <w:sz w:val="20"/>
                <w:szCs w:val="20"/>
                <w:lang w:val="cs-CZ"/>
              </w:rPr>
              <w:t xml:space="preserve"> </w:t>
            </w:r>
            <w:r w:rsidR="00915980">
              <w:rPr>
                <w:sz w:val="20"/>
                <w:szCs w:val="20"/>
                <w:lang w:val="cs-CZ"/>
              </w:rPr>
              <w:t>doktorand</w:t>
            </w:r>
            <w:r w:rsidR="00D039C3">
              <w:rPr>
                <w:sz w:val="20"/>
                <w:szCs w:val="20"/>
                <w:lang w:val="cs-CZ"/>
              </w:rPr>
              <w:t>ů.</w:t>
            </w:r>
          </w:p>
        </w:tc>
      </w:tr>
      <w:tr w:rsidR="00512866" w14:paraId="3353289E" w14:textId="77777777" w:rsidTr="00140CA8">
        <w:trPr>
          <w:gridBefore w:val="1"/>
          <w:gridAfter w:val="2"/>
          <w:wBefore w:w="34" w:type="dxa"/>
          <w:wAfter w:w="284" w:type="dxa"/>
          <w:trHeight w:val="187"/>
        </w:trPr>
        <w:tc>
          <w:tcPr>
            <w:tcW w:w="9889" w:type="dxa"/>
            <w:gridSpan w:val="30"/>
            <w:shd w:val="clear" w:color="auto" w:fill="F7CAAC"/>
          </w:tcPr>
          <w:p w14:paraId="1076A98C" w14:textId="77777777" w:rsidR="00512866" w:rsidRDefault="00512866" w:rsidP="00FF35A6">
            <w:pPr>
              <w:jc w:val="both"/>
            </w:pPr>
            <w:r>
              <w:rPr>
                <w:b/>
              </w:rPr>
              <w:t>Profil absolventa studijního programu</w:t>
            </w:r>
          </w:p>
        </w:tc>
      </w:tr>
      <w:tr w:rsidR="00512866" w14:paraId="301C5CB3" w14:textId="77777777" w:rsidTr="00140CA8">
        <w:trPr>
          <w:gridBefore w:val="1"/>
          <w:gridAfter w:val="2"/>
          <w:wBefore w:w="34" w:type="dxa"/>
          <w:wAfter w:w="284" w:type="dxa"/>
          <w:trHeight w:val="1064"/>
        </w:trPr>
        <w:tc>
          <w:tcPr>
            <w:tcW w:w="9889" w:type="dxa"/>
            <w:gridSpan w:val="30"/>
            <w:shd w:val="clear" w:color="auto" w:fill="FFFFFF"/>
          </w:tcPr>
          <w:p w14:paraId="12D8BDC9" w14:textId="4D9DBBD3" w:rsidR="0029180A" w:rsidRDefault="0029180A" w:rsidP="00C10B9E">
            <w:pPr>
              <w:spacing w:before="120" w:after="120" w:line="264" w:lineRule="auto"/>
              <w:jc w:val="both"/>
              <w:rPr>
                <w:lang w:eastAsia="en-US"/>
              </w:rPr>
            </w:pPr>
            <w:r>
              <w:rPr>
                <w:lang w:eastAsia="en-US"/>
              </w:rPr>
              <w:t>Absolvent studijního pr</w:t>
            </w:r>
            <w:r w:rsidRPr="0029180A">
              <w:rPr>
                <w:lang w:eastAsia="en-US"/>
              </w:rPr>
              <w:t xml:space="preserve">ogramu Nanotechnologie a pokročilé materiály </w:t>
            </w:r>
            <w:r>
              <w:rPr>
                <w:lang w:eastAsia="en-US"/>
              </w:rPr>
              <w:t xml:space="preserve">získá teoretické znalosti </w:t>
            </w:r>
            <w:r w:rsidR="00483263">
              <w:rPr>
                <w:lang w:eastAsia="en-US"/>
              </w:rPr>
              <w:t>i praktické</w:t>
            </w:r>
            <w:r>
              <w:rPr>
                <w:lang w:eastAsia="en-US"/>
              </w:rPr>
              <w:t xml:space="preserve"> zkušenosti </w:t>
            </w:r>
            <w:r w:rsidR="00483263">
              <w:rPr>
                <w:lang w:eastAsia="en-US"/>
              </w:rPr>
              <w:t>v oblasti</w:t>
            </w:r>
            <w:r w:rsidR="00FC7432">
              <w:rPr>
                <w:lang w:eastAsia="en-US"/>
              </w:rPr>
              <w:t xml:space="preserve"> poznání,</w:t>
            </w:r>
            <w:r w:rsidR="00483263">
              <w:rPr>
                <w:lang w:eastAsia="en-US"/>
              </w:rPr>
              <w:t xml:space="preserve"> </w:t>
            </w:r>
            <w:r w:rsidR="00FC7432">
              <w:rPr>
                <w:lang w:eastAsia="en-US"/>
              </w:rPr>
              <w:t>cíleného ovlivnění a využití vztahu mezi strukturou a vlastnostmi materiálů, a to v souvislostech s</w:t>
            </w:r>
            <w:r w:rsidR="00B54885">
              <w:rPr>
                <w:lang w:eastAsia="en-US"/>
              </w:rPr>
              <w:t> </w:t>
            </w:r>
            <w:r w:rsidR="00FC7432">
              <w:rPr>
                <w:lang w:eastAsia="en-US"/>
              </w:rPr>
              <w:t>charakteristick</w:t>
            </w:r>
            <w:r w:rsidR="00B54885">
              <w:rPr>
                <w:lang w:eastAsia="en-US"/>
              </w:rPr>
              <w:t>ou velikostí</w:t>
            </w:r>
            <w:r w:rsidR="00FC7432">
              <w:rPr>
                <w:lang w:eastAsia="en-US"/>
              </w:rPr>
              <w:t xml:space="preserve"> v oblasti nano</w:t>
            </w:r>
            <w:r w:rsidR="005E1A6D">
              <w:rPr>
                <w:lang w:eastAsia="en-US"/>
              </w:rPr>
              <w:t>met</w:t>
            </w:r>
            <w:r w:rsidR="00FC7432">
              <w:rPr>
                <w:lang w:eastAsia="en-US"/>
              </w:rPr>
              <w:t>rů</w:t>
            </w:r>
            <w:r w:rsidR="00FC7432" w:rsidRPr="0029180A">
              <w:rPr>
                <w:lang w:eastAsia="en-US"/>
              </w:rPr>
              <w:t>, kter</w:t>
            </w:r>
            <w:r w:rsidR="00DA47EF">
              <w:rPr>
                <w:lang w:eastAsia="en-US"/>
              </w:rPr>
              <w:t>á</w:t>
            </w:r>
            <w:r w:rsidR="00FC7432" w:rsidRPr="0029180A">
              <w:rPr>
                <w:lang w:eastAsia="en-US"/>
              </w:rPr>
              <w:t xml:space="preserve"> </w:t>
            </w:r>
            <w:r w:rsidR="00FC7432">
              <w:rPr>
                <w:lang w:eastAsia="en-US"/>
              </w:rPr>
              <w:t xml:space="preserve">tyto </w:t>
            </w:r>
            <w:r w:rsidR="00FC7432" w:rsidRPr="0029180A">
              <w:rPr>
                <w:lang w:eastAsia="en-US"/>
              </w:rPr>
              <w:t>unikátní a speciální vlastnosti</w:t>
            </w:r>
            <w:r w:rsidR="00FC7432">
              <w:rPr>
                <w:lang w:eastAsia="en-US"/>
              </w:rPr>
              <w:t xml:space="preserve"> </w:t>
            </w:r>
            <w:r w:rsidR="00FC7432" w:rsidRPr="0029180A">
              <w:rPr>
                <w:lang w:eastAsia="en-US"/>
              </w:rPr>
              <w:t>podmiňuj</w:t>
            </w:r>
            <w:r w:rsidR="00FC7432">
              <w:rPr>
                <w:lang w:eastAsia="en-US"/>
              </w:rPr>
              <w:t xml:space="preserve">e. Absolvent </w:t>
            </w:r>
            <w:r w:rsidR="00D039C3">
              <w:rPr>
                <w:lang w:eastAsia="en-US"/>
              </w:rPr>
              <w:t>získá průpravu</w:t>
            </w:r>
            <w:r w:rsidR="00694CC2">
              <w:rPr>
                <w:lang w:eastAsia="en-US"/>
              </w:rPr>
              <w:t xml:space="preserve"> v oblasti </w:t>
            </w:r>
            <w:r w:rsidR="00D039C3">
              <w:rPr>
                <w:lang w:eastAsia="en-US"/>
              </w:rPr>
              <w:t>nano</w:t>
            </w:r>
            <w:r w:rsidR="00694CC2">
              <w:rPr>
                <w:lang w:eastAsia="en-US"/>
              </w:rPr>
              <w:t>technologi</w:t>
            </w:r>
            <w:r w:rsidR="00D039C3">
              <w:rPr>
                <w:lang w:eastAsia="en-US"/>
              </w:rPr>
              <w:t>í</w:t>
            </w:r>
            <w:r w:rsidR="00FC7432">
              <w:rPr>
                <w:lang w:eastAsia="en-US"/>
              </w:rPr>
              <w:t xml:space="preserve">, při kterých se tato rozměrová škála uplatňuje, bude </w:t>
            </w:r>
            <w:r w:rsidR="00D039C3">
              <w:rPr>
                <w:lang w:eastAsia="en-US"/>
              </w:rPr>
              <w:t>vybaven znalostmi v</w:t>
            </w:r>
            <w:r w:rsidR="00FC7432">
              <w:rPr>
                <w:lang w:eastAsia="en-US"/>
              </w:rPr>
              <w:t> oblast</w:t>
            </w:r>
            <w:r w:rsidR="00D039C3">
              <w:rPr>
                <w:lang w:eastAsia="en-US"/>
              </w:rPr>
              <w:t>ech</w:t>
            </w:r>
            <w:r w:rsidR="00FC7432">
              <w:rPr>
                <w:lang w:eastAsia="en-US"/>
              </w:rPr>
              <w:t xml:space="preserve"> chemické a fyzikální přípravy těchto pokročilých materiálů,</w:t>
            </w:r>
            <w:r w:rsidR="00FC7432" w:rsidRPr="0029180A">
              <w:rPr>
                <w:lang w:eastAsia="en-US"/>
              </w:rPr>
              <w:t xml:space="preserve"> </w:t>
            </w:r>
            <w:r w:rsidR="00483263">
              <w:rPr>
                <w:lang w:eastAsia="en-US"/>
              </w:rPr>
              <w:t xml:space="preserve">dále </w:t>
            </w:r>
            <w:r w:rsidR="00FC7432">
              <w:rPr>
                <w:lang w:eastAsia="en-US"/>
              </w:rPr>
              <w:t xml:space="preserve">bude jeho odbornost zformována aktivní </w:t>
            </w:r>
            <w:r w:rsidR="00D039C3">
              <w:rPr>
                <w:lang w:eastAsia="en-US"/>
              </w:rPr>
              <w:t>zkušeností</w:t>
            </w:r>
            <w:r w:rsidR="00FC7432">
              <w:rPr>
                <w:lang w:eastAsia="en-US"/>
              </w:rPr>
              <w:t xml:space="preserve"> </w:t>
            </w:r>
            <w:r w:rsidR="00483263">
              <w:rPr>
                <w:lang w:eastAsia="en-US"/>
              </w:rPr>
              <w:t>v oblasti charakterizace</w:t>
            </w:r>
            <w:r w:rsidR="00FC7432">
              <w:rPr>
                <w:lang w:eastAsia="en-US"/>
              </w:rPr>
              <w:t xml:space="preserve"> </w:t>
            </w:r>
            <w:r w:rsidRPr="0029180A">
              <w:rPr>
                <w:lang w:eastAsia="en-US"/>
              </w:rPr>
              <w:t>fyzikálních, chemi</w:t>
            </w:r>
            <w:r w:rsidR="00483263">
              <w:rPr>
                <w:lang w:eastAsia="en-US"/>
              </w:rPr>
              <w:t>ckých a biologických vlastností</w:t>
            </w:r>
            <w:r w:rsidR="00483263" w:rsidRPr="0029180A">
              <w:rPr>
                <w:lang w:eastAsia="en-US"/>
              </w:rPr>
              <w:t xml:space="preserve"> </w:t>
            </w:r>
            <w:r w:rsidR="00483263">
              <w:rPr>
                <w:lang w:eastAsia="en-US"/>
              </w:rPr>
              <w:t xml:space="preserve">těchto </w:t>
            </w:r>
            <w:r w:rsidR="00483263" w:rsidRPr="0029180A">
              <w:rPr>
                <w:lang w:eastAsia="en-US"/>
              </w:rPr>
              <w:t>materiálů</w:t>
            </w:r>
            <w:r w:rsidR="00483263">
              <w:rPr>
                <w:lang w:eastAsia="en-US"/>
              </w:rPr>
              <w:t>. Absolvent získá také znalostní přesah</w:t>
            </w:r>
            <w:r w:rsidRPr="0029180A">
              <w:rPr>
                <w:lang w:eastAsia="en-US"/>
              </w:rPr>
              <w:t xml:space="preserve"> </w:t>
            </w:r>
            <w:r w:rsidR="00483263">
              <w:rPr>
                <w:lang w:eastAsia="en-US"/>
              </w:rPr>
              <w:t xml:space="preserve">do </w:t>
            </w:r>
            <w:r w:rsidRPr="0029180A">
              <w:rPr>
                <w:lang w:eastAsia="en-US"/>
              </w:rPr>
              <w:t>mezioborových oblastí z tohoto zaměření vycházejících anebo s ním úzce souvisejících.</w:t>
            </w:r>
            <w:r w:rsidR="00694CC2">
              <w:rPr>
                <w:lang w:eastAsia="en-US"/>
              </w:rPr>
              <w:t xml:space="preserve"> </w:t>
            </w:r>
          </w:p>
          <w:p w14:paraId="1849F730" w14:textId="06D03667" w:rsidR="00512866" w:rsidRPr="00C43D32" w:rsidRDefault="00D039C3" w:rsidP="00C10B9E">
            <w:pPr>
              <w:spacing w:before="120" w:after="120" w:line="264" w:lineRule="auto"/>
              <w:jc w:val="both"/>
              <w:rPr>
                <w:lang w:eastAsia="en-US"/>
              </w:rPr>
            </w:pPr>
            <w:r w:rsidRPr="00D039C3">
              <w:rPr>
                <w:spacing w:val="-2"/>
              </w:rPr>
              <w:t>V průběhu studia musí doktorand prokázat schopnost tvůrčím způsobem</w:t>
            </w:r>
            <w:r>
              <w:rPr>
                <w:spacing w:val="-2"/>
              </w:rPr>
              <w:t xml:space="preserve"> řešit složité odborné problémy a</w:t>
            </w:r>
            <w:r w:rsidR="0063090C" w:rsidRPr="00C43D32">
              <w:rPr>
                <w:lang w:eastAsia="en-US"/>
              </w:rPr>
              <w:t xml:space="preserve"> získ</w:t>
            </w:r>
            <w:r>
              <w:rPr>
                <w:lang w:eastAsia="en-US"/>
              </w:rPr>
              <w:t>at</w:t>
            </w:r>
            <w:r w:rsidR="0063090C" w:rsidRPr="00C43D32">
              <w:rPr>
                <w:lang w:eastAsia="en-US"/>
              </w:rPr>
              <w:t xml:space="preserve"> aktivní </w:t>
            </w:r>
            <w:r w:rsidR="0063090C" w:rsidRPr="00C43D32">
              <w:rPr>
                <w:lang w:eastAsia="en-US"/>
              </w:rPr>
              <w:lastRenderedPageBreak/>
              <w:t>zkušenosti s prezentací vlastních výsledků</w:t>
            </w:r>
            <w:r>
              <w:rPr>
                <w:lang w:eastAsia="en-US"/>
              </w:rPr>
              <w:t xml:space="preserve"> na mezinárodních konferencích i</w:t>
            </w:r>
            <w:r w:rsidR="0063090C" w:rsidRPr="00C43D32">
              <w:rPr>
                <w:lang w:eastAsia="en-US"/>
              </w:rPr>
              <w:t xml:space="preserve"> s publikací výsledků své práce v impaktovaných časopisech. Absolventi budou ve své specializaci odborně připraveni a jazykově vybaveni pro relevantní uplatnění na trhu práce v tuzemsku i v zahraničí jak ve výzkumu, tak i v průmyslové praxi.</w:t>
            </w:r>
            <w:r w:rsidR="0029180A">
              <w:rPr>
                <w:lang w:eastAsia="en-US"/>
              </w:rPr>
              <w:t xml:space="preserve"> Absolvent bude odborník, </w:t>
            </w:r>
            <w:r w:rsidR="0029180A" w:rsidRPr="0029180A">
              <w:rPr>
                <w:lang w:eastAsia="en-US"/>
              </w:rPr>
              <w:t xml:space="preserve">který bude </w:t>
            </w:r>
            <w:r w:rsidR="0029180A">
              <w:rPr>
                <w:lang w:eastAsia="en-US"/>
              </w:rPr>
              <w:t xml:space="preserve">samostatný a kreativní, a bude schopen pracovat ve výzkumu, vývoji i v průmyslových inovacích. Nedílnou součásti jeho profilu bude i schopnost </w:t>
            </w:r>
            <w:r w:rsidR="0029180A" w:rsidRPr="0029180A">
              <w:rPr>
                <w:lang w:eastAsia="en-US"/>
              </w:rPr>
              <w:t>pedagogick</w:t>
            </w:r>
            <w:r w:rsidR="0029180A">
              <w:rPr>
                <w:lang w:eastAsia="en-US"/>
              </w:rPr>
              <w:t xml:space="preserve">é práce na vysokoškolské úrovni. </w:t>
            </w:r>
          </w:p>
          <w:p w14:paraId="36DC5847" w14:textId="77777777" w:rsidR="000B219A" w:rsidRDefault="00FE3FFD" w:rsidP="00C10B9E">
            <w:pPr>
              <w:spacing w:before="120" w:after="120" w:line="264" w:lineRule="auto"/>
              <w:jc w:val="both"/>
              <w:rPr>
                <w:lang w:eastAsia="en-US"/>
              </w:rPr>
            </w:pPr>
            <w:r w:rsidRPr="00FE3FFD">
              <w:rPr>
                <w:lang w:eastAsia="en-US"/>
              </w:rPr>
              <w:t xml:space="preserve">Absolventi tohoto </w:t>
            </w:r>
            <w:r w:rsidR="00D039C3">
              <w:rPr>
                <w:lang w:eastAsia="en-US"/>
              </w:rPr>
              <w:t xml:space="preserve">studijního </w:t>
            </w:r>
            <w:r w:rsidRPr="00FE3FFD">
              <w:rPr>
                <w:lang w:eastAsia="en-US"/>
              </w:rPr>
              <w:t>programu najdou široké uplatnění v technologických firmách, výzkumných a výv</w:t>
            </w:r>
            <w:r w:rsidR="00D039C3">
              <w:rPr>
                <w:lang w:eastAsia="en-US"/>
              </w:rPr>
              <w:t>ojových organizacích a obdobných jednotkách jako jsou např. u</w:t>
            </w:r>
            <w:r w:rsidRPr="00FE3FFD">
              <w:rPr>
                <w:lang w:eastAsia="en-US"/>
              </w:rPr>
              <w:t xml:space="preserve">niverzity, </w:t>
            </w:r>
            <w:r w:rsidR="00D039C3">
              <w:rPr>
                <w:lang w:eastAsia="en-US"/>
              </w:rPr>
              <w:t>ústavy Akademie věd České republiky, technologické parky, c</w:t>
            </w:r>
            <w:r w:rsidRPr="00FE3FFD">
              <w:rPr>
                <w:lang w:eastAsia="en-US"/>
              </w:rPr>
              <w:t>e</w:t>
            </w:r>
            <w:r w:rsidR="00D039C3">
              <w:rPr>
                <w:lang w:eastAsia="en-US"/>
              </w:rPr>
              <w:t>ntra pro transfer technologií, c</w:t>
            </w:r>
            <w:r w:rsidRPr="00FE3FFD">
              <w:rPr>
                <w:lang w:eastAsia="en-US"/>
              </w:rPr>
              <w:t xml:space="preserve">entra výzkumu a vývoje, </w:t>
            </w:r>
            <w:r w:rsidR="00D039C3">
              <w:rPr>
                <w:lang w:eastAsia="en-US"/>
              </w:rPr>
              <w:t>centra aplikovaného výzkumu, t</w:t>
            </w:r>
            <w:r w:rsidRPr="00FE3FFD">
              <w:rPr>
                <w:lang w:eastAsia="en-US"/>
              </w:rPr>
              <w:t>echnologická centra</w:t>
            </w:r>
            <w:r w:rsidR="00D039C3">
              <w:rPr>
                <w:lang w:eastAsia="en-US"/>
              </w:rPr>
              <w:t xml:space="preserve">, dále </w:t>
            </w:r>
            <w:r w:rsidR="00D039C3" w:rsidRPr="00FE3FFD">
              <w:rPr>
                <w:lang w:eastAsia="en-US"/>
              </w:rPr>
              <w:t xml:space="preserve">v certifikačních ústavech </w:t>
            </w:r>
            <w:r w:rsidR="00D039C3">
              <w:rPr>
                <w:lang w:eastAsia="en-US"/>
              </w:rPr>
              <w:t>atp.</w:t>
            </w:r>
            <w:r w:rsidRPr="00FE3FFD">
              <w:rPr>
                <w:lang w:eastAsia="en-US"/>
              </w:rPr>
              <w:t>, na pozicích vedoucích pracovníků, projektových manažerů a samostatných výzkumných pracovníků, zejména pak ve vedoucích pozicích v odděleních výzkumu a vývoje ve výrobních organizacích zabývajících se problematikou zpracování mat</w:t>
            </w:r>
            <w:r w:rsidR="00D039C3">
              <w:rPr>
                <w:lang w:eastAsia="en-US"/>
              </w:rPr>
              <w:t>eriálů a využívajících nanotechnologie</w:t>
            </w:r>
            <w:r w:rsidRPr="00FE3FFD">
              <w:rPr>
                <w:lang w:eastAsia="en-US"/>
              </w:rPr>
              <w:t xml:space="preserve"> a na ně navazujících segmentech.</w:t>
            </w:r>
          </w:p>
          <w:p w14:paraId="44594798" w14:textId="430BCDA0" w:rsidR="00BF0C7E" w:rsidRPr="009754ED" w:rsidRDefault="00BF0C7E" w:rsidP="00C10B9E">
            <w:pPr>
              <w:spacing w:before="120" w:after="120" w:line="264" w:lineRule="auto"/>
              <w:jc w:val="both"/>
              <w:rPr>
                <w:lang w:eastAsia="en-US"/>
              </w:rPr>
            </w:pPr>
          </w:p>
        </w:tc>
      </w:tr>
      <w:tr w:rsidR="00512866" w14:paraId="33BAAC11" w14:textId="77777777" w:rsidTr="00140CA8">
        <w:trPr>
          <w:gridBefore w:val="1"/>
          <w:gridAfter w:val="2"/>
          <w:wBefore w:w="34" w:type="dxa"/>
          <w:wAfter w:w="284" w:type="dxa"/>
          <w:trHeight w:val="185"/>
        </w:trPr>
        <w:tc>
          <w:tcPr>
            <w:tcW w:w="9889" w:type="dxa"/>
            <w:gridSpan w:val="30"/>
            <w:shd w:val="clear" w:color="auto" w:fill="F7CAAC"/>
          </w:tcPr>
          <w:p w14:paraId="4B1D07A2" w14:textId="77777777" w:rsidR="00512866" w:rsidRPr="00ED322D" w:rsidRDefault="00512866" w:rsidP="00FF35A6">
            <w:r w:rsidRPr="00ED322D">
              <w:rPr>
                <w:b/>
              </w:rPr>
              <w:lastRenderedPageBreak/>
              <w:t>Pravidla a podmínky pro tvorbu studijních plánů</w:t>
            </w:r>
          </w:p>
        </w:tc>
      </w:tr>
      <w:tr w:rsidR="00512866" w14:paraId="36CF6F83" w14:textId="77777777" w:rsidTr="00140CA8">
        <w:trPr>
          <w:gridBefore w:val="1"/>
          <w:gridAfter w:val="2"/>
          <w:wBefore w:w="34" w:type="dxa"/>
          <w:wAfter w:w="284" w:type="dxa"/>
          <w:trHeight w:val="2651"/>
        </w:trPr>
        <w:tc>
          <w:tcPr>
            <w:tcW w:w="9889" w:type="dxa"/>
            <w:gridSpan w:val="30"/>
            <w:shd w:val="clear" w:color="auto" w:fill="FFFFFF"/>
          </w:tcPr>
          <w:p w14:paraId="64931245" w14:textId="5473294C" w:rsidR="003E0620" w:rsidRPr="00437E19" w:rsidRDefault="003E0620" w:rsidP="00C10B9E">
            <w:pPr>
              <w:shd w:val="clear" w:color="auto" w:fill="FFFFFF"/>
              <w:spacing w:before="120" w:after="120" w:line="264" w:lineRule="auto"/>
              <w:jc w:val="both"/>
            </w:pPr>
            <w:r w:rsidRPr="00890FC0">
              <w:t>Ustanovení pro studium v dok</w:t>
            </w:r>
            <w:r w:rsidR="00890FC0">
              <w:t xml:space="preserve">torských studijních programech </w:t>
            </w:r>
            <w:r w:rsidRPr="00890FC0">
              <w:t>týkající se organizace a uskutečňování doktorského studijního programu, státní doktorské zkoušky, disertační práce a jej</w:t>
            </w:r>
            <w:r w:rsidR="001C4E8B">
              <w:t>í obhajoby se řídí Studijním a z</w:t>
            </w:r>
            <w:r w:rsidRPr="00890FC0">
              <w:t xml:space="preserve">kušebním </w:t>
            </w:r>
            <w:r w:rsidR="001C4E8B">
              <w:t>ř</w:t>
            </w:r>
            <w:r w:rsidRPr="00890FC0">
              <w:t>ádem UTB ve Zlíně (SZŘ UTB)</w:t>
            </w:r>
            <w:r w:rsidR="007140D8">
              <w:t xml:space="preserve"> </w:t>
            </w:r>
            <w:hyperlink r:id="rId10" w:history="1">
              <w:r w:rsidR="007140D8">
                <w:rPr>
                  <w:rStyle w:val="Hypertextovodkaz"/>
                </w:rPr>
                <w:t>https://www.utb.cz/mdocs-posts/i-uplne-zneni-studijniho-a-zkusebniho-radu-utb-ve-zline/</w:t>
              </w:r>
            </w:hyperlink>
            <w:r w:rsidR="007140D8">
              <w:t xml:space="preserve"> a doplňující vnitřní normou </w:t>
            </w:r>
            <w:r w:rsidR="005641E7" w:rsidRPr="005641E7">
              <w:t>Pravidla průběhu studia ve studijních programech uskutečňovaných přímo Univerzitou Tomáše Bati ve Zlíně</w:t>
            </w:r>
            <w:r w:rsidR="007140D8">
              <w:t xml:space="preserve"> (P</w:t>
            </w:r>
            <w:r w:rsidR="007140D8" w:rsidRPr="007140D8">
              <w:t>P</w:t>
            </w:r>
            <w:r w:rsidR="005641E7">
              <w:t xml:space="preserve">S </w:t>
            </w:r>
            <w:r w:rsidR="007140D8">
              <w:t>SP</w:t>
            </w:r>
            <w:r w:rsidR="007140D8" w:rsidRPr="007140D8">
              <w:t xml:space="preserve"> </w:t>
            </w:r>
            <w:r w:rsidRPr="007140D8">
              <w:t>UTB)</w:t>
            </w:r>
            <w:r w:rsidR="00512271">
              <w:t xml:space="preserve"> </w:t>
            </w:r>
            <w:hyperlink r:id="rId11" w:history="1">
              <w:r w:rsidR="00512271" w:rsidRPr="00AA63F8">
                <w:rPr>
                  <w:rStyle w:val="Hypertextovodkaz"/>
                </w:rPr>
                <w:t>https://www.utb.cz/mdocs-posts/smernice-rektora-c-15-2019/</w:t>
              </w:r>
            </w:hyperlink>
            <w:r w:rsidR="00512271">
              <w:t xml:space="preserve"> ,</w:t>
            </w:r>
            <w:r w:rsidRPr="007140D8">
              <w:t xml:space="preserve"> které jsou dostupné na www stránkách </w:t>
            </w:r>
            <w:r w:rsidRPr="00437E19">
              <w:t xml:space="preserve">UTB ve Zlíně. </w:t>
            </w:r>
          </w:p>
          <w:p w14:paraId="7930C731" w14:textId="0445E04B" w:rsidR="003E0620" w:rsidRPr="00437E19" w:rsidRDefault="003E0620" w:rsidP="00C10B9E">
            <w:pPr>
              <w:spacing w:before="120" w:after="120" w:line="264" w:lineRule="auto"/>
              <w:jc w:val="both"/>
              <w:rPr>
                <w:spacing w:val="-2"/>
              </w:rPr>
            </w:pPr>
            <w:r w:rsidRPr="00437E19">
              <w:rPr>
                <w:spacing w:val="-2"/>
              </w:rPr>
              <w:t xml:space="preserve">Předměty doktorského studijního programu jsou odborné předměty </w:t>
            </w:r>
            <w:r w:rsidRPr="00195749">
              <w:rPr>
                <w:spacing w:val="-2"/>
              </w:rPr>
              <w:t>a cizí jazyk</w:t>
            </w:r>
            <w:r w:rsidR="00195749" w:rsidRPr="00195749">
              <w:rPr>
                <w:spacing w:val="-2"/>
              </w:rPr>
              <w:t>, tj.</w:t>
            </w:r>
            <w:r w:rsidR="00195749">
              <w:rPr>
                <w:spacing w:val="-2"/>
              </w:rPr>
              <w:t xml:space="preserve"> předmět Odborná komunikace v angličtině</w:t>
            </w:r>
            <w:r w:rsidRPr="00437E19">
              <w:rPr>
                <w:spacing w:val="-2"/>
              </w:rPr>
              <w:t>. Doktorand skládá zkoušky z odborných předmětů vázaných k tématu disertační práce a zkoušku z cizího jazyka</w:t>
            </w:r>
            <w:r w:rsidR="00941F00">
              <w:rPr>
                <w:spacing w:val="-2"/>
              </w:rPr>
              <w:t xml:space="preserve">, </w:t>
            </w:r>
            <w:r w:rsidR="00941F00" w:rsidRPr="00195749">
              <w:rPr>
                <w:spacing w:val="-2"/>
              </w:rPr>
              <w:t>tj.</w:t>
            </w:r>
            <w:r w:rsidR="00941F00">
              <w:rPr>
                <w:spacing w:val="-2"/>
              </w:rPr>
              <w:t xml:space="preserve"> předmětu Odborná komunikace v angličtině</w:t>
            </w:r>
            <w:r w:rsidRPr="00437E19">
              <w:rPr>
                <w:spacing w:val="-2"/>
              </w:rPr>
              <w:t>.</w:t>
            </w:r>
          </w:p>
          <w:p w14:paraId="5F5692BE" w14:textId="1E8D15B4" w:rsidR="003E0620" w:rsidRPr="00437E19" w:rsidRDefault="003E0620" w:rsidP="00C10B9E">
            <w:pPr>
              <w:spacing w:before="120" w:after="120" w:line="264" w:lineRule="auto"/>
              <w:jc w:val="both"/>
              <w:rPr>
                <w:spacing w:val="-2"/>
              </w:rPr>
            </w:pPr>
            <w:r w:rsidRPr="00437E19">
              <w:rPr>
                <w:spacing w:val="-2"/>
              </w:rPr>
              <w:t>Při sestavování Individuálního studijního plánu dok</w:t>
            </w:r>
            <w:r w:rsidR="007330CF" w:rsidRPr="00437E19">
              <w:rPr>
                <w:spacing w:val="-2"/>
              </w:rPr>
              <w:t>toranda si student volí povinně předmět Odborná komunikace v angličtině a</w:t>
            </w:r>
            <w:r w:rsidRPr="00437E19">
              <w:rPr>
                <w:spacing w:val="-2"/>
              </w:rPr>
              <w:t xml:space="preserve"> minimálně </w:t>
            </w:r>
            <w:r w:rsidR="007140D8" w:rsidRPr="00437E19">
              <w:rPr>
                <w:spacing w:val="-2"/>
              </w:rPr>
              <w:t>čtyři odborné předměty, přičemž tři</w:t>
            </w:r>
            <w:r w:rsidRPr="00437E19">
              <w:rPr>
                <w:spacing w:val="-2"/>
              </w:rPr>
              <w:t xml:space="preserve"> z nich musí být ze seznamu </w:t>
            </w:r>
            <w:r w:rsidR="006727A7" w:rsidRPr="00437E19">
              <w:rPr>
                <w:spacing w:val="-2"/>
              </w:rPr>
              <w:t xml:space="preserve">základních </w:t>
            </w:r>
            <w:r w:rsidRPr="00437E19">
              <w:rPr>
                <w:spacing w:val="-2"/>
              </w:rPr>
              <w:t>povinně volitelných.</w:t>
            </w:r>
            <w:r w:rsidR="00887029" w:rsidRPr="00437E19">
              <w:rPr>
                <w:spacing w:val="-2"/>
              </w:rPr>
              <w:t xml:space="preserve"> Ze seznamu ostatních </w:t>
            </w:r>
            <w:r w:rsidR="007330CF" w:rsidRPr="00437E19">
              <w:rPr>
                <w:spacing w:val="-2"/>
              </w:rPr>
              <w:t xml:space="preserve">povinně </w:t>
            </w:r>
            <w:r w:rsidR="00887029" w:rsidRPr="00437E19">
              <w:rPr>
                <w:spacing w:val="-2"/>
              </w:rPr>
              <w:t>volitelných předmětů si student volí minimálně jeden</w:t>
            </w:r>
            <w:r w:rsidR="007330CF" w:rsidRPr="00437E19">
              <w:rPr>
                <w:spacing w:val="-2"/>
              </w:rPr>
              <w:t xml:space="preserve"> předmět</w:t>
            </w:r>
            <w:r w:rsidR="00887029" w:rsidRPr="00437E19">
              <w:rPr>
                <w:spacing w:val="-2"/>
              </w:rPr>
              <w:t>. Volba většího množství předmětů se připouští.</w:t>
            </w:r>
            <w:r w:rsidRPr="00437E19">
              <w:rPr>
                <w:spacing w:val="-2"/>
              </w:rPr>
              <w:t xml:space="preserve"> Seznamy předmětů jsou stanoveny příslušnou oborovou radou.</w:t>
            </w:r>
          </w:p>
          <w:p w14:paraId="17486B40" w14:textId="5D948E0E" w:rsidR="003E0620" w:rsidRPr="007140D8" w:rsidRDefault="003E0620" w:rsidP="00C10B9E">
            <w:pPr>
              <w:shd w:val="clear" w:color="auto" w:fill="FFFFFF"/>
              <w:spacing w:before="120" w:after="120" w:line="264" w:lineRule="auto"/>
              <w:jc w:val="both"/>
            </w:pPr>
            <w:r w:rsidRPr="00437E19">
              <w:t>Tvorba Individuálního studijního plánu vymezující povinnosti studenta v doktorském studijním programu se ří</w:t>
            </w:r>
            <w:r w:rsidR="003A30EF">
              <w:t>dí Článkem 36 platného SZŘ UTB</w:t>
            </w:r>
            <w:r w:rsidR="005B57C5" w:rsidRPr="007140D8">
              <w:t xml:space="preserve"> a </w:t>
            </w:r>
            <w:r w:rsidR="005B57C5">
              <w:t>PPS SP UTB</w:t>
            </w:r>
            <w:r w:rsidR="003A30EF">
              <w:t xml:space="preserve">. </w:t>
            </w:r>
            <w:r w:rsidRPr="00437E19">
              <w:t>Povinnou</w:t>
            </w:r>
            <w:r w:rsidRPr="007140D8">
              <w:t xml:space="preserve">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w:t>
            </w:r>
            <w:r w:rsidR="007140D8">
              <w:t xml:space="preserve">. </w:t>
            </w:r>
            <w:r w:rsidR="007140D8" w:rsidRPr="007140D8">
              <w:t>Místo jedné z povinných publikací může doktorand předložit doklad o uděleném patentu. Dále musí doktorand doložit alespoň jednu aktivní ú</w:t>
            </w:r>
            <w:r w:rsidR="00110DC3">
              <w:t xml:space="preserve">čast na mezinárodní konferenci </w:t>
            </w:r>
            <w:r w:rsidRPr="007140D8">
              <w:t>(</w:t>
            </w:r>
            <w:r w:rsidR="00D0436A" w:rsidRPr="007140D8">
              <w:t>viz</w:t>
            </w:r>
            <w:r w:rsidRPr="007140D8">
              <w:t xml:space="preserve"> Článek 3</w:t>
            </w:r>
            <w:r w:rsidR="007140D8">
              <w:t>6</w:t>
            </w:r>
            <w:r w:rsidRPr="007140D8">
              <w:t xml:space="preserve"> SZŘ UTB a </w:t>
            </w:r>
            <w:r w:rsidR="005641E7">
              <w:t>PPS SP UTB</w:t>
            </w:r>
            <w:r w:rsidRPr="007140D8">
              <w:t xml:space="preserve">). </w:t>
            </w:r>
          </w:p>
          <w:p w14:paraId="50474320" w14:textId="5D993879" w:rsidR="003E0620" w:rsidRPr="00887029" w:rsidRDefault="003E0620" w:rsidP="00C10B9E">
            <w:pPr>
              <w:shd w:val="clear" w:color="auto" w:fill="FFFFFF"/>
              <w:spacing w:before="120" w:after="120" w:line="264" w:lineRule="auto"/>
              <w:jc w:val="both"/>
            </w:pPr>
            <w:r w:rsidRPr="00887029">
              <w:t xml:space="preserve">Pravidla vymezující požadavky na státní závěrečnou doktorskou zkoušku jsou uvedeny v Dílu 2 SZŘ UTB a </w:t>
            </w:r>
            <w:r w:rsidR="005641E7">
              <w:t>PPS SP UTB</w:t>
            </w:r>
            <w:r w:rsidRPr="00887029">
              <w:t>. Ke státní doktorské zkoušce se doktorand může přihlásit pokud:</w:t>
            </w:r>
          </w:p>
          <w:p w14:paraId="58E70A66" w14:textId="77777777" w:rsidR="003E0620" w:rsidRPr="00887029" w:rsidRDefault="003E0620" w:rsidP="00D74974">
            <w:pPr>
              <w:pStyle w:val="Odstavecseseznamem"/>
              <w:numPr>
                <w:ilvl w:val="0"/>
                <w:numId w:val="5"/>
              </w:numPr>
              <w:shd w:val="clear" w:color="auto" w:fill="FFFFFF"/>
              <w:spacing w:before="60" w:after="60" w:line="252" w:lineRule="auto"/>
              <w:ind w:left="714" w:hanging="357"/>
              <w:contextualSpacing w:val="0"/>
              <w:jc w:val="both"/>
            </w:pPr>
            <w:r w:rsidRPr="00887029">
              <w:t>úspěšně vykonal zkoušky ze všech předmětů předepsaných jeho individuálním studijním plánem,</w:t>
            </w:r>
          </w:p>
          <w:p w14:paraId="3286DAD9" w14:textId="77777777" w:rsidR="003E0620" w:rsidRPr="00887029" w:rsidRDefault="003E0620" w:rsidP="00D74974">
            <w:pPr>
              <w:pStyle w:val="Odstavecseseznamem"/>
              <w:numPr>
                <w:ilvl w:val="0"/>
                <w:numId w:val="5"/>
              </w:numPr>
              <w:shd w:val="clear" w:color="auto" w:fill="FFFFFF"/>
              <w:spacing w:before="60" w:after="60" w:line="252" w:lineRule="auto"/>
              <w:ind w:left="714" w:hanging="357"/>
              <w:contextualSpacing w:val="0"/>
              <w:jc w:val="both"/>
            </w:pPr>
            <w:r w:rsidRPr="00887029">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7A8690F8" w14:textId="77777777" w:rsidR="003E0620" w:rsidRPr="00887029" w:rsidRDefault="003E0620" w:rsidP="00D74974">
            <w:pPr>
              <w:pStyle w:val="Odstavecseseznamem"/>
              <w:numPr>
                <w:ilvl w:val="0"/>
                <w:numId w:val="5"/>
              </w:numPr>
              <w:shd w:val="clear" w:color="auto" w:fill="FFFFFF"/>
              <w:spacing w:before="60" w:after="60" w:line="252" w:lineRule="auto"/>
              <w:ind w:left="714" w:hanging="357"/>
              <w:contextualSpacing w:val="0"/>
              <w:jc w:val="both"/>
            </w:pPr>
            <w:r w:rsidRPr="00887029">
              <w:t xml:space="preserve">předložil přehled aktivit vykonaných během svého studia v doktorském studijním programu včetně přehledu uveřejněných prací.  </w:t>
            </w:r>
          </w:p>
          <w:p w14:paraId="177467A4" w14:textId="75F9C0BF" w:rsidR="003E0620" w:rsidRPr="00C43D32" w:rsidRDefault="003E0620" w:rsidP="00C43D32">
            <w:pPr>
              <w:shd w:val="clear" w:color="auto" w:fill="FFFFFF"/>
              <w:spacing w:before="120" w:after="120" w:line="252" w:lineRule="auto"/>
              <w:jc w:val="both"/>
              <w:rPr>
                <w:highlight w:val="cyan"/>
              </w:rPr>
            </w:pPr>
            <w:r w:rsidRPr="00887029">
              <w:t xml:space="preserve">Požadavky na disertační práci a její obhajobu jsou podrobně uvedeny v Dílu 3 SZŘ UTB a </w:t>
            </w:r>
            <w:r w:rsidR="005641E7">
              <w:t>PPS SP UTB</w:t>
            </w:r>
            <w:r w:rsidRPr="00887029">
              <w:t>.</w:t>
            </w:r>
            <w:r w:rsidR="00887029">
              <w:t xml:space="preserve"> </w:t>
            </w:r>
            <w:r w:rsidR="00887029" w:rsidRPr="00887029">
              <w:t>V případě, že disertační práci tvoří tematicky uspořádaný soubor uveřejněných prací s průvodním textem, je</w:t>
            </w:r>
            <w:r w:rsidR="00887029">
              <w:t xml:space="preserve"> požadováno, aby jej</w:t>
            </w:r>
            <w:r w:rsidR="00887029" w:rsidRPr="00887029">
              <w:t xml:space="preserve"> tvoř</w:t>
            </w:r>
            <w:r w:rsidR="00887029">
              <w:t>ily</w:t>
            </w:r>
            <w:r w:rsidR="00887029" w:rsidRPr="00887029">
              <w:t xml:space="preserve"> minimálně tři publikace s příznakem article přijaté v časopisech evidovaných v databázi Web of Science TM Core Collection a jedna práce připravená k odeslání do redakce, případně </w:t>
            </w:r>
            <w:r w:rsidR="00887029">
              <w:t>aby tento soubor tvořily</w:t>
            </w:r>
            <w:r w:rsidR="00887029" w:rsidRPr="00887029">
              <w:t xml:space="preserve"> čtyři nebo více publikací s příznakem article přijaté v časopisech evidovaných v databázi Web of Science TM Core Collection. Alespoň u dvou prací musí být doktorand uveden jako první nebo korespondenční autor. Jestliže je pořadí autorů určeno jinak, například abecedně, musí mít na tomto výstupu doktorand hlavní, tj. největš</w:t>
            </w:r>
            <w:r w:rsidR="00887029">
              <w:t xml:space="preserve">í podíl, který je doložen podle odstavce 6 Článku 48 </w:t>
            </w:r>
            <w:r w:rsidR="00887029" w:rsidRPr="00887029">
              <w:t xml:space="preserve">SZŘ UTB. Konkrétní publikace může být pro tento účel použita jen v jedné disertační práci. </w:t>
            </w:r>
            <w:r w:rsidRPr="00887029">
              <w:t xml:space="preserve"> </w:t>
            </w:r>
          </w:p>
          <w:p w14:paraId="67B8C7A2" w14:textId="5B19C698" w:rsidR="00C10B9E" w:rsidRDefault="003E0620" w:rsidP="00C10B9E">
            <w:pPr>
              <w:spacing w:before="120" w:after="120" w:line="252" w:lineRule="auto"/>
              <w:jc w:val="both"/>
            </w:pPr>
            <w:r w:rsidRPr="00887029">
              <w:t xml:space="preserve">Ochranu duševního vlastnictví ve vztahu k dílu vytvořeného doktorandem (jako např. disertační či jiná odborná práce) upravuje licenční smlouva, jejíž vzor je přílohou č. 6 Směrnice rektora SR/25/2017 – viz </w:t>
            </w:r>
            <w:hyperlink r:id="rId12" w:history="1">
              <w:r w:rsidR="00580843" w:rsidRPr="00BE77C8">
                <w:rPr>
                  <w:rStyle w:val="Hypertextovodkaz"/>
                </w:rPr>
                <w:t>https://www.utb.cz/mdocs-posts/sr_25_2017_p6/</w:t>
              </w:r>
            </w:hyperlink>
            <w:r w:rsidRPr="00887029">
              <w:t>.</w:t>
            </w:r>
          </w:p>
        </w:tc>
      </w:tr>
      <w:tr w:rsidR="00512866" w14:paraId="4747E045" w14:textId="77777777" w:rsidTr="00140CA8">
        <w:trPr>
          <w:gridBefore w:val="1"/>
          <w:gridAfter w:val="2"/>
          <w:wBefore w:w="34" w:type="dxa"/>
          <w:wAfter w:w="284" w:type="dxa"/>
          <w:trHeight w:val="258"/>
        </w:trPr>
        <w:tc>
          <w:tcPr>
            <w:tcW w:w="9889" w:type="dxa"/>
            <w:gridSpan w:val="30"/>
            <w:shd w:val="clear" w:color="auto" w:fill="F7CAAC"/>
          </w:tcPr>
          <w:p w14:paraId="4EF5D060" w14:textId="1868E629" w:rsidR="00512866" w:rsidRDefault="00512866" w:rsidP="00FF35A6">
            <w:r>
              <w:rPr>
                <w:b/>
              </w:rPr>
              <w:lastRenderedPageBreak/>
              <w:t>Podmínky k přijetí ke studiu</w:t>
            </w:r>
          </w:p>
        </w:tc>
      </w:tr>
      <w:tr w:rsidR="00512866" w14:paraId="00CF1502" w14:textId="77777777" w:rsidTr="00140CA8">
        <w:trPr>
          <w:gridBefore w:val="1"/>
          <w:gridAfter w:val="2"/>
          <w:wBefore w:w="34" w:type="dxa"/>
          <w:wAfter w:w="284" w:type="dxa"/>
          <w:trHeight w:val="841"/>
        </w:trPr>
        <w:tc>
          <w:tcPr>
            <w:tcW w:w="9889" w:type="dxa"/>
            <w:gridSpan w:val="30"/>
            <w:shd w:val="clear" w:color="auto" w:fill="FFFFFF"/>
          </w:tcPr>
          <w:p w14:paraId="11ABA469" w14:textId="6FD4B0CA" w:rsidR="003E0620" w:rsidRPr="00D414D1" w:rsidRDefault="007D447F" w:rsidP="006D0BA5">
            <w:pPr>
              <w:spacing w:before="120" w:after="120" w:line="252" w:lineRule="auto"/>
              <w:jc w:val="both"/>
              <w:rPr>
                <w:highlight w:val="cyan"/>
              </w:rPr>
            </w:pPr>
            <w:r w:rsidRPr="00C43D32">
              <w:t>Ke st</w:t>
            </w:r>
            <w:r w:rsidR="00D414D1">
              <w:t>udiu v doktorském studijním program</w:t>
            </w:r>
            <w:r w:rsidRPr="00C43D32">
              <w:t>u mohou být přijati absolventi vysokoškolského studia m</w:t>
            </w:r>
            <w:r w:rsidR="002F4B7F">
              <w:t>agisterských</w:t>
            </w:r>
            <w:r w:rsidRPr="00C43D32">
              <w:t xml:space="preserve"> studijní</w:t>
            </w:r>
            <w:r w:rsidR="00140CA8">
              <w:t>ch</w:t>
            </w:r>
            <w:r w:rsidRPr="00C43D32">
              <w:rPr>
                <w:spacing w:val="-9"/>
              </w:rPr>
              <w:t xml:space="preserve"> </w:t>
            </w:r>
            <w:r w:rsidRPr="00C43D32">
              <w:t>program</w:t>
            </w:r>
            <w:r w:rsidR="00140CA8">
              <w:t>ů</w:t>
            </w:r>
            <w:r w:rsidRPr="00C43D32">
              <w:t>,</w:t>
            </w:r>
            <w:r w:rsidRPr="00C43D32">
              <w:rPr>
                <w:spacing w:val="-8"/>
              </w:rPr>
              <w:t xml:space="preserve"> </w:t>
            </w:r>
            <w:r w:rsidRPr="00C43D32">
              <w:t>kteří</w:t>
            </w:r>
            <w:r w:rsidRPr="00C43D32">
              <w:rPr>
                <w:spacing w:val="-9"/>
              </w:rPr>
              <w:t xml:space="preserve"> </w:t>
            </w:r>
            <w:r w:rsidRPr="00C43D32">
              <w:t>splnili</w:t>
            </w:r>
            <w:r w:rsidRPr="00C43D32">
              <w:rPr>
                <w:spacing w:val="-9"/>
              </w:rPr>
              <w:t xml:space="preserve"> </w:t>
            </w:r>
            <w:r w:rsidRPr="00C43D32">
              <w:t>podmínky</w:t>
            </w:r>
            <w:r w:rsidRPr="00C43D32">
              <w:rPr>
                <w:spacing w:val="-13"/>
              </w:rPr>
              <w:t xml:space="preserve"> </w:t>
            </w:r>
            <w:r w:rsidRPr="00C43D32">
              <w:t>přijímacího</w:t>
            </w:r>
            <w:r w:rsidRPr="00C43D32">
              <w:rPr>
                <w:spacing w:val="-9"/>
              </w:rPr>
              <w:t xml:space="preserve"> </w:t>
            </w:r>
            <w:r w:rsidRPr="00C43D32">
              <w:t>řízení.</w:t>
            </w:r>
            <w:r w:rsidRPr="00C43D32">
              <w:rPr>
                <w:spacing w:val="-8"/>
              </w:rPr>
              <w:t xml:space="preserve"> </w:t>
            </w:r>
            <w:r w:rsidRPr="00C43D32">
              <w:t>Jejich</w:t>
            </w:r>
            <w:r w:rsidRPr="00C43D32">
              <w:rPr>
                <w:spacing w:val="-8"/>
              </w:rPr>
              <w:t xml:space="preserve"> </w:t>
            </w:r>
            <w:r w:rsidRPr="00C43D32">
              <w:t>vzdělání</w:t>
            </w:r>
            <w:r w:rsidRPr="00C43D32">
              <w:rPr>
                <w:spacing w:val="-10"/>
              </w:rPr>
              <w:t xml:space="preserve"> </w:t>
            </w:r>
            <w:r w:rsidRPr="00C43D32">
              <w:t>musí</w:t>
            </w:r>
            <w:r w:rsidRPr="00C43D32">
              <w:rPr>
                <w:spacing w:val="-10"/>
              </w:rPr>
              <w:t xml:space="preserve"> </w:t>
            </w:r>
            <w:r w:rsidRPr="00C43D32">
              <w:t>být</w:t>
            </w:r>
            <w:r w:rsidRPr="00C43D32">
              <w:rPr>
                <w:spacing w:val="-9"/>
              </w:rPr>
              <w:t xml:space="preserve"> </w:t>
            </w:r>
            <w:r w:rsidRPr="00C43D32">
              <w:t>z</w:t>
            </w:r>
            <w:r w:rsidRPr="00C43D32">
              <w:rPr>
                <w:spacing w:val="-9"/>
              </w:rPr>
              <w:t xml:space="preserve"> </w:t>
            </w:r>
            <w:r w:rsidRPr="00C43D32">
              <w:t>hlediska</w:t>
            </w:r>
            <w:r w:rsidRPr="00C43D32">
              <w:rPr>
                <w:spacing w:val="-9"/>
              </w:rPr>
              <w:t xml:space="preserve"> </w:t>
            </w:r>
            <w:r w:rsidRPr="00C43D32">
              <w:t>obsahu</w:t>
            </w:r>
            <w:r w:rsidRPr="00C43D32">
              <w:rPr>
                <w:spacing w:val="-8"/>
              </w:rPr>
              <w:t xml:space="preserve"> </w:t>
            </w:r>
            <w:r w:rsidRPr="00C43D32">
              <w:t xml:space="preserve">prostupné </w:t>
            </w:r>
            <w:r w:rsidR="00D414D1">
              <w:t>s programem</w:t>
            </w:r>
            <w:r w:rsidRPr="00C43D32">
              <w:rPr>
                <w:spacing w:val="-8"/>
              </w:rPr>
              <w:t xml:space="preserve"> </w:t>
            </w:r>
            <w:r w:rsidRPr="00C43D32">
              <w:t>Nanotechnologie</w:t>
            </w:r>
            <w:r w:rsidRPr="00C43D32">
              <w:rPr>
                <w:spacing w:val="-5"/>
              </w:rPr>
              <w:t xml:space="preserve"> </w:t>
            </w:r>
            <w:r w:rsidRPr="00C43D32">
              <w:t>a</w:t>
            </w:r>
            <w:r w:rsidRPr="00C43D32">
              <w:rPr>
                <w:spacing w:val="-7"/>
              </w:rPr>
              <w:t xml:space="preserve"> </w:t>
            </w:r>
            <w:r w:rsidRPr="00C43D32">
              <w:t>pokročilé</w:t>
            </w:r>
            <w:r w:rsidRPr="00C43D32">
              <w:rPr>
                <w:spacing w:val="-5"/>
              </w:rPr>
              <w:t xml:space="preserve"> </w:t>
            </w:r>
            <w:r w:rsidRPr="00C43D32">
              <w:t>materiály.</w:t>
            </w:r>
            <w:r w:rsidRPr="00C43D32">
              <w:rPr>
                <w:spacing w:val="-5"/>
              </w:rPr>
              <w:t xml:space="preserve"> </w:t>
            </w:r>
            <w:r w:rsidRPr="00C43D32">
              <w:t>Očekává</w:t>
            </w:r>
            <w:r w:rsidRPr="00C43D32">
              <w:rPr>
                <w:spacing w:val="-5"/>
              </w:rPr>
              <w:t xml:space="preserve"> </w:t>
            </w:r>
            <w:r w:rsidRPr="00C43D32">
              <w:t>se</w:t>
            </w:r>
            <w:r w:rsidR="00D414D1">
              <w:t xml:space="preserve"> převážně</w:t>
            </w:r>
            <w:r w:rsidRPr="00C43D32">
              <w:rPr>
                <w:spacing w:val="-6"/>
              </w:rPr>
              <w:t xml:space="preserve"> </w:t>
            </w:r>
            <w:r w:rsidRPr="00C43D32">
              <w:t>magisterské</w:t>
            </w:r>
            <w:r w:rsidRPr="00C43D32">
              <w:rPr>
                <w:spacing w:val="-2"/>
              </w:rPr>
              <w:t xml:space="preserve"> </w:t>
            </w:r>
            <w:r w:rsidRPr="00C43D32">
              <w:t>vzdělání</w:t>
            </w:r>
            <w:r w:rsidRPr="00C43D32">
              <w:rPr>
                <w:spacing w:val="-6"/>
              </w:rPr>
              <w:t xml:space="preserve"> </w:t>
            </w:r>
            <w:r w:rsidRPr="00C43D32">
              <w:t>v</w:t>
            </w:r>
            <w:r w:rsidRPr="00C43D32">
              <w:rPr>
                <w:spacing w:val="-7"/>
              </w:rPr>
              <w:t xml:space="preserve"> </w:t>
            </w:r>
            <w:r w:rsidRPr="00C43D32">
              <w:t>oblasti</w:t>
            </w:r>
            <w:r w:rsidRPr="00C43D32">
              <w:rPr>
                <w:spacing w:val="-6"/>
              </w:rPr>
              <w:t xml:space="preserve"> </w:t>
            </w:r>
            <w:r w:rsidRPr="00C43D32">
              <w:t>přírodních</w:t>
            </w:r>
            <w:r w:rsidRPr="00C43D32">
              <w:rPr>
                <w:spacing w:val="-5"/>
              </w:rPr>
              <w:t xml:space="preserve"> </w:t>
            </w:r>
            <w:r w:rsidRPr="00C43D32">
              <w:t>věd</w:t>
            </w:r>
            <w:r w:rsidRPr="00C43D32">
              <w:rPr>
                <w:spacing w:val="-6"/>
              </w:rPr>
              <w:t xml:space="preserve"> </w:t>
            </w:r>
            <w:r w:rsidRPr="00C43D32">
              <w:t xml:space="preserve">(fyzika, chemie, biologie) nebo inženýrské </w:t>
            </w:r>
            <w:r w:rsidR="00D414D1">
              <w:t>vzdělání</w:t>
            </w:r>
            <w:r w:rsidRPr="00C43D32">
              <w:t xml:space="preserve"> se zaměřením na chemii anebo technologii materiálů, přírodovědné inženýrství, nanomateriály apod. U zahraničních žadatelů </w:t>
            </w:r>
            <w:r w:rsidRPr="00C43D32">
              <w:rPr>
                <w:spacing w:val="-3"/>
              </w:rPr>
              <w:t xml:space="preserve">(mimo </w:t>
            </w:r>
            <w:r w:rsidRPr="00C43D32">
              <w:t xml:space="preserve">EU) </w:t>
            </w:r>
            <w:r w:rsidRPr="002F4B7F">
              <w:t xml:space="preserve">předchází přijímacímu řízení nostrifikace </w:t>
            </w:r>
            <w:r w:rsidR="002F4B7F" w:rsidRPr="002F4B7F">
              <w:t xml:space="preserve">jejich </w:t>
            </w:r>
            <w:r w:rsidRPr="002F4B7F">
              <w:t>dosažené</w:t>
            </w:r>
            <w:r w:rsidR="002F4B7F" w:rsidRPr="002F4B7F">
              <w:t xml:space="preserve">ho </w:t>
            </w:r>
            <w:r w:rsidRPr="002F4B7F">
              <w:t>vzdělání.</w:t>
            </w:r>
            <w:r w:rsidRPr="00C43D32">
              <w:t xml:space="preserve"> </w:t>
            </w:r>
            <w:r w:rsidR="00437E19" w:rsidRPr="00437E19">
              <w:t xml:space="preserve">Všichni žadatelé </w:t>
            </w:r>
            <w:r w:rsidR="00437E19" w:rsidRPr="00140CA8">
              <w:t xml:space="preserve">absolvují přijímací řízení, jehož součástí bude také motivační pohovor o důvodech studia, očekávání uchazeče a </w:t>
            </w:r>
            <w:r w:rsidR="002E0C19">
              <w:t>o předpokládaném směru studia. V případě převisu zájmu uchazečů o jedno určité téma,</w:t>
            </w:r>
            <w:r w:rsidR="006D0BA5">
              <w:t xml:space="preserve"> </w:t>
            </w:r>
            <w:r w:rsidR="002E0C19" w:rsidRPr="00140CA8">
              <w:t>může přijímací komise</w:t>
            </w:r>
            <w:r w:rsidR="002E0C19">
              <w:t>,</w:t>
            </w:r>
            <w:r w:rsidR="002E0C19" w:rsidRPr="00140CA8">
              <w:t xml:space="preserve"> </w:t>
            </w:r>
            <w:r w:rsidR="002E0C19">
              <w:t>n</w:t>
            </w:r>
            <w:r w:rsidR="00437E19" w:rsidRPr="00140CA8">
              <w:t>a základě zaměření plánovaného studia a průběhu pohovoru s</w:t>
            </w:r>
            <w:r w:rsidR="002E0C19">
              <w:t> </w:t>
            </w:r>
            <w:r w:rsidR="00437E19" w:rsidRPr="00140CA8">
              <w:t>žadatelem</w:t>
            </w:r>
            <w:r w:rsidR="002E0C19">
              <w:t>,</w:t>
            </w:r>
            <w:r w:rsidR="00437E19" w:rsidRPr="00140CA8">
              <w:t xml:space="preserve"> doporučit odpovídajícího</w:t>
            </w:r>
            <w:r w:rsidR="00437E19" w:rsidRPr="00437E19">
              <w:t xml:space="preserve"> školitele, eventuálně změnu či zpřesnění tématu.</w:t>
            </w:r>
            <w:r w:rsidR="00437E19">
              <w:t xml:space="preserve"> </w:t>
            </w:r>
            <w:r w:rsidR="00437E19" w:rsidRPr="00437E19">
              <w:t xml:space="preserve">Pravidla a podmínky k přijetí ke studiu a pravidla přijímacího řízení jsou definovány vnitřní </w:t>
            </w:r>
            <w:r w:rsidR="00437E19" w:rsidRPr="00140CA8">
              <w:t xml:space="preserve">normou UTB </w:t>
            </w:r>
            <w:r w:rsidR="00D414D1" w:rsidRPr="00140CA8">
              <w:t xml:space="preserve">SR/5/2017 – Směrnice k veřejně vyhlášenému příjímacímu řízení do doktorských studijních programů, uskutečňovaných v českém jazyce na Univerzitě Tomáše Bati ve Zlíně </w:t>
            </w:r>
            <w:r w:rsidR="002C6F72" w:rsidRPr="00140CA8">
              <w:t>(</w:t>
            </w:r>
            <w:r w:rsidR="00D414D1" w:rsidRPr="00140CA8">
              <w:t xml:space="preserve">viz </w:t>
            </w:r>
            <w:hyperlink r:id="rId13" w:history="1">
              <w:r w:rsidR="00D414D1" w:rsidRPr="00140CA8">
                <w:rPr>
                  <w:rStyle w:val="Hypertextovodkaz"/>
                </w:rPr>
                <w:t>https://www.utb.cz/mdocs-posts/sr_5_2017/</w:t>
              </w:r>
            </w:hyperlink>
            <w:r w:rsidR="002C6F72" w:rsidRPr="00140CA8">
              <w:t>)</w:t>
            </w:r>
            <w:r w:rsidR="00D414D1" w:rsidRPr="00140CA8">
              <w:t>.</w:t>
            </w:r>
          </w:p>
        </w:tc>
      </w:tr>
      <w:tr w:rsidR="00512866" w14:paraId="0C7BBE5A" w14:textId="77777777" w:rsidTr="00140CA8">
        <w:trPr>
          <w:gridBefore w:val="1"/>
          <w:gridAfter w:val="2"/>
          <w:wBefore w:w="34" w:type="dxa"/>
          <w:wAfter w:w="284" w:type="dxa"/>
          <w:trHeight w:val="268"/>
        </w:trPr>
        <w:tc>
          <w:tcPr>
            <w:tcW w:w="9889" w:type="dxa"/>
            <w:gridSpan w:val="30"/>
            <w:shd w:val="clear" w:color="auto" w:fill="F7CAAC"/>
          </w:tcPr>
          <w:p w14:paraId="23659E6F" w14:textId="77777777" w:rsidR="00512866" w:rsidRDefault="00512866" w:rsidP="00FF35A6">
            <w:pPr>
              <w:rPr>
                <w:b/>
              </w:rPr>
            </w:pPr>
            <w:r>
              <w:rPr>
                <w:b/>
              </w:rPr>
              <w:t>Návaznost na další typy studijních programů</w:t>
            </w:r>
          </w:p>
        </w:tc>
      </w:tr>
      <w:tr w:rsidR="00512866" w14:paraId="63F17969" w14:textId="77777777" w:rsidTr="00140CA8">
        <w:trPr>
          <w:gridBefore w:val="1"/>
          <w:gridAfter w:val="2"/>
          <w:wBefore w:w="34" w:type="dxa"/>
          <w:wAfter w:w="284" w:type="dxa"/>
          <w:trHeight w:val="64"/>
        </w:trPr>
        <w:tc>
          <w:tcPr>
            <w:tcW w:w="9889" w:type="dxa"/>
            <w:gridSpan w:val="30"/>
            <w:shd w:val="clear" w:color="auto" w:fill="FFFFFF"/>
          </w:tcPr>
          <w:p w14:paraId="6774D2ED" w14:textId="38A9E270" w:rsidR="00EE7354" w:rsidRDefault="00D414D1" w:rsidP="00D414D1">
            <w:pPr>
              <w:spacing w:before="120" w:after="120" w:line="252" w:lineRule="auto"/>
              <w:jc w:val="both"/>
            </w:pPr>
            <w:r w:rsidRPr="00D414D1">
              <w:t xml:space="preserve">Doktorský studijní program Nanotechnologie a pokročilé materiály je následovníkem </w:t>
            </w:r>
            <w:r w:rsidR="002F4B7F" w:rsidRPr="00AB7463">
              <w:t>celoškolského</w:t>
            </w:r>
            <w:r w:rsidR="002F4B7F" w:rsidRPr="00D414D1">
              <w:t xml:space="preserve"> </w:t>
            </w:r>
            <w:r w:rsidRPr="00D414D1">
              <w:t xml:space="preserve">doktorského studijního oboru </w:t>
            </w:r>
            <w:r>
              <w:t xml:space="preserve">3942V006 Nanotechnologie a pokročilé </w:t>
            </w:r>
            <w:r w:rsidRPr="00D414D1">
              <w:t>materiály</w:t>
            </w:r>
            <w:r w:rsidR="00AB16F7">
              <w:t>,</w:t>
            </w:r>
            <w:r w:rsidRPr="00D414D1">
              <w:t xml:space="preserve"> který byl vyučován v rámci </w:t>
            </w:r>
            <w:r>
              <w:t xml:space="preserve">stejnojmenného </w:t>
            </w:r>
            <w:r w:rsidRPr="00D414D1">
              <w:t xml:space="preserve">studijního programu </w:t>
            </w:r>
            <w:r>
              <w:t>P397</w:t>
            </w:r>
            <w:r w:rsidRPr="00D414D1">
              <w:t xml:space="preserve">2 </w:t>
            </w:r>
            <w:r>
              <w:t>Nanotechnologie a pokročilé materiály</w:t>
            </w:r>
            <w:r w:rsidR="00AB16F7">
              <w:t xml:space="preserve"> </w:t>
            </w:r>
            <w:r w:rsidR="00EE7354">
              <w:t xml:space="preserve">a který byl akreditován v </w:t>
            </w:r>
            <w:r w:rsidR="00EE7354" w:rsidRPr="00EE7354">
              <w:t>roce 2016 s platností do 31. 8. 2020</w:t>
            </w:r>
            <w:r w:rsidR="00AB16F7">
              <w:t>.</w:t>
            </w:r>
          </w:p>
          <w:p w14:paraId="396467C5" w14:textId="52C1547D" w:rsidR="004E0AB3" w:rsidRDefault="00EE7354" w:rsidP="007F10C8">
            <w:pPr>
              <w:spacing w:before="120" w:after="120" w:line="252" w:lineRule="auto"/>
              <w:jc w:val="both"/>
            </w:pPr>
            <w:r w:rsidRPr="00AB7463">
              <w:t xml:space="preserve">Studijní program částečně </w:t>
            </w:r>
            <w:r>
              <w:t>navazuje jak na magisterské</w:t>
            </w:r>
            <w:r w:rsidRPr="00AB7463">
              <w:t xml:space="preserve"> studijní obory Materiálové inženýrství</w:t>
            </w:r>
            <w:r>
              <w:t>,</w:t>
            </w:r>
            <w:r w:rsidRPr="00AB7463">
              <w:t xml:space="preserve"> Inženýrství polymerů, Inženýrství ochrany životního prostředí (program: N2808 Chemie a technologie materiálů)</w:t>
            </w:r>
            <w:r w:rsidR="008F2646">
              <w:t>, program Chemistry and Materials Technology, obor Polymer Engineering akreditovaný v angličtině</w:t>
            </w:r>
            <w:r w:rsidRPr="00AB7463">
              <w:t xml:space="preserve"> a </w:t>
            </w:r>
            <w:r>
              <w:t xml:space="preserve">z menší části též </w:t>
            </w:r>
            <w:r w:rsidR="00D670A6">
              <w:t xml:space="preserve">na </w:t>
            </w:r>
            <w:r w:rsidRPr="00AB7463">
              <w:t>obor Technologie tuků detergentů a kosmetiky</w:t>
            </w:r>
            <w:r>
              <w:t xml:space="preserve"> </w:t>
            </w:r>
            <w:r w:rsidRPr="00AB7463">
              <w:t>(</w:t>
            </w:r>
            <w:r w:rsidR="00D670A6" w:rsidRPr="00D670A6">
              <w:t>program: N2901 Chemie a technologie potravin</w:t>
            </w:r>
            <w:r>
              <w:t>)</w:t>
            </w:r>
            <w:r w:rsidR="00ED6BBF">
              <w:t>,</w:t>
            </w:r>
            <w:r>
              <w:t xml:space="preserve"> </w:t>
            </w:r>
            <w:r w:rsidR="00D670A6">
              <w:t>pro jehož náhradu je</w:t>
            </w:r>
            <w:r>
              <w:t xml:space="preserve"> v</w:t>
            </w:r>
            <w:r w:rsidRPr="00AB7463">
              <w:t xml:space="preserve"> současnosti </w:t>
            </w:r>
            <w:r w:rsidR="00D670A6" w:rsidRPr="00D670A6">
              <w:t xml:space="preserve">ve fázi posuzování žádost o další dva související </w:t>
            </w:r>
            <w:r w:rsidR="00D670A6">
              <w:t xml:space="preserve">nástupnické nepotravinářské magisterské </w:t>
            </w:r>
            <w:r w:rsidR="00D670A6" w:rsidRPr="00D670A6">
              <w:t>pro</w:t>
            </w:r>
            <w:r w:rsidR="00D670A6">
              <w:t>gramy (Biomateriály a kosmetika,</w:t>
            </w:r>
            <w:r w:rsidR="00D670A6" w:rsidRPr="00D670A6">
              <w:t xml:space="preserve"> Biotechnologie</w:t>
            </w:r>
            <w:r w:rsidR="00D670A6">
              <w:t>)</w:t>
            </w:r>
            <w:r w:rsidR="00AB16F7">
              <w:t>.</w:t>
            </w:r>
          </w:p>
          <w:p w14:paraId="2B057929" w14:textId="77777777" w:rsidR="00E84594" w:rsidRDefault="00E84594" w:rsidP="005E160D">
            <w:pPr>
              <w:spacing w:before="120" w:after="120" w:line="276" w:lineRule="auto"/>
              <w:jc w:val="both"/>
            </w:pPr>
          </w:p>
          <w:p w14:paraId="0C05F17D" w14:textId="77777777" w:rsidR="00AB16F7" w:rsidRDefault="00AB16F7" w:rsidP="005E160D">
            <w:pPr>
              <w:spacing w:before="120" w:after="120" w:line="276" w:lineRule="auto"/>
              <w:jc w:val="both"/>
            </w:pPr>
          </w:p>
          <w:p w14:paraId="5B0E08D9" w14:textId="77777777" w:rsidR="00AB16F7" w:rsidRDefault="00AB16F7" w:rsidP="005E160D">
            <w:pPr>
              <w:spacing w:before="120" w:after="120" w:line="276" w:lineRule="auto"/>
              <w:jc w:val="both"/>
            </w:pPr>
          </w:p>
          <w:p w14:paraId="44764EC3" w14:textId="77777777" w:rsidR="00AB16F7" w:rsidRDefault="00AB16F7" w:rsidP="005E160D">
            <w:pPr>
              <w:spacing w:before="120" w:after="120" w:line="276" w:lineRule="auto"/>
              <w:jc w:val="both"/>
            </w:pPr>
          </w:p>
          <w:p w14:paraId="09B87831" w14:textId="77777777" w:rsidR="00AB16F7" w:rsidRDefault="00AB16F7" w:rsidP="005E160D">
            <w:pPr>
              <w:spacing w:before="120" w:after="120" w:line="276" w:lineRule="auto"/>
              <w:jc w:val="both"/>
            </w:pPr>
          </w:p>
          <w:p w14:paraId="28E8BFBA" w14:textId="34A819CB" w:rsidR="00AB16F7" w:rsidRDefault="00AB16F7" w:rsidP="005E160D">
            <w:pPr>
              <w:spacing w:before="120" w:after="120" w:line="276" w:lineRule="auto"/>
              <w:jc w:val="both"/>
            </w:pPr>
          </w:p>
          <w:p w14:paraId="2FF255DE" w14:textId="77777777" w:rsidR="0026781E" w:rsidRDefault="0026781E" w:rsidP="005E160D">
            <w:pPr>
              <w:spacing w:before="120" w:after="120" w:line="276" w:lineRule="auto"/>
              <w:jc w:val="both"/>
            </w:pPr>
          </w:p>
          <w:p w14:paraId="72D819B5" w14:textId="77777777" w:rsidR="00017106" w:rsidRDefault="00017106" w:rsidP="005E160D">
            <w:pPr>
              <w:spacing w:before="120" w:after="120" w:line="276" w:lineRule="auto"/>
              <w:jc w:val="both"/>
            </w:pPr>
          </w:p>
          <w:p w14:paraId="04100137" w14:textId="77777777" w:rsidR="00AB16F7" w:rsidRDefault="00AB16F7" w:rsidP="005E160D">
            <w:pPr>
              <w:spacing w:before="120" w:after="120" w:line="276" w:lineRule="auto"/>
              <w:jc w:val="both"/>
            </w:pPr>
          </w:p>
          <w:p w14:paraId="750B48C2" w14:textId="77777777" w:rsidR="00AB16F7" w:rsidRDefault="00AB16F7" w:rsidP="005E160D">
            <w:pPr>
              <w:spacing w:before="120" w:after="120" w:line="276" w:lineRule="auto"/>
              <w:jc w:val="both"/>
            </w:pPr>
          </w:p>
          <w:p w14:paraId="4CF33A01" w14:textId="77777777" w:rsidR="00AB16F7" w:rsidRDefault="00AB16F7" w:rsidP="005E160D">
            <w:pPr>
              <w:spacing w:before="120" w:after="120" w:line="276" w:lineRule="auto"/>
              <w:jc w:val="both"/>
            </w:pPr>
          </w:p>
          <w:p w14:paraId="2A051833" w14:textId="77777777" w:rsidR="00AB16F7" w:rsidRDefault="00AB16F7" w:rsidP="005E160D">
            <w:pPr>
              <w:spacing w:before="120" w:after="120" w:line="276" w:lineRule="auto"/>
              <w:jc w:val="both"/>
            </w:pPr>
          </w:p>
          <w:p w14:paraId="207E1C38" w14:textId="77777777" w:rsidR="00AB16F7" w:rsidRDefault="00AB16F7" w:rsidP="005E160D">
            <w:pPr>
              <w:spacing w:before="120" w:after="120" w:line="276" w:lineRule="auto"/>
              <w:jc w:val="both"/>
            </w:pPr>
          </w:p>
          <w:p w14:paraId="210D52F5" w14:textId="77777777" w:rsidR="00AB16F7" w:rsidRDefault="00AB16F7" w:rsidP="005E160D">
            <w:pPr>
              <w:spacing w:before="120" w:after="120" w:line="276" w:lineRule="auto"/>
              <w:jc w:val="both"/>
            </w:pPr>
          </w:p>
          <w:p w14:paraId="173446D7" w14:textId="77777777" w:rsidR="00AB16F7" w:rsidRDefault="00AB16F7" w:rsidP="005E160D">
            <w:pPr>
              <w:spacing w:before="120" w:after="120" w:line="276" w:lineRule="auto"/>
              <w:jc w:val="both"/>
            </w:pPr>
          </w:p>
          <w:p w14:paraId="23EAEEA8" w14:textId="6ABD56C9" w:rsidR="00AB16F7" w:rsidRDefault="00AB16F7" w:rsidP="005E160D">
            <w:pPr>
              <w:spacing w:before="120" w:after="120" w:line="276" w:lineRule="auto"/>
              <w:jc w:val="both"/>
            </w:pPr>
          </w:p>
          <w:p w14:paraId="06D27A54" w14:textId="77777777" w:rsidR="00AB16F7" w:rsidRDefault="00AB16F7" w:rsidP="005E160D">
            <w:pPr>
              <w:spacing w:before="120" w:after="120" w:line="276" w:lineRule="auto"/>
              <w:jc w:val="both"/>
            </w:pPr>
          </w:p>
          <w:p w14:paraId="53AB8D14" w14:textId="77777777" w:rsidR="00AB16F7" w:rsidRDefault="00AB16F7" w:rsidP="005E160D">
            <w:pPr>
              <w:spacing w:before="120" w:after="120" w:line="276" w:lineRule="auto"/>
              <w:jc w:val="both"/>
            </w:pPr>
          </w:p>
          <w:p w14:paraId="77502AAE" w14:textId="77777777" w:rsidR="00AB16F7" w:rsidRDefault="00AB16F7" w:rsidP="005E160D">
            <w:pPr>
              <w:spacing w:before="120" w:after="120" w:line="276" w:lineRule="auto"/>
              <w:jc w:val="both"/>
            </w:pPr>
          </w:p>
          <w:p w14:paraId="39822E80" w14:textId="77777777" w:rsidR="00ED6BBF" w:rsidRDefault="00ED6BBF" w:rsidP="005E160D">
            <w:pPr>
              <w:spacing w:before="120" w:after="120" w:line="276" w:lineRule="auto"/>
              <w:jc w:val="both"/>
            </w:pPr>
          </w:p>
          <w:p w14:paraId="28F1EBD8" w14:textId="77777777" w:rsidR="00ED6BBF" w:rsidRPr="0069406B" w:rsidRDefault="00ED6BBF" w:rsidP="005E160D">
            <w:pPr>
              <w:spacing w:before="120" w:after="120" w:line="276" w:lineRule="auto"/>
              <w:jc w:val="both"/>
            </w:pPr>
          </w:p>
        </w:tc>
      </w:tr>
      <w:tr w:rsidR="00512866" w14:paraId="3A6BA287" w14:textId="77777777" w:rsidTr="00140CA8">
        <w:trPr>
          <w:gridBefore w:val="1"/>
          <w:gridAfter w:val="2"/>
          <w:wBefore w:w="34" w:type="dxa"/>
          <w:wAfter w:w="284" w:type="dxa"/>
        </w:trPr>
        <w:tc>
          <w:tcPr>
            <w:tcW w:w="9889" w:type="dxa"/>
            <w:gridSpan w:val="30"/>
            <w:tcBorders>
              <w:bottom w:val="double" w:sz="4" w:space="0" w:color="auto"/>
            </w:tcBorders>
            <w:shd w:val="clear" w:color="auto" w:fill="BDD6EE"/>
          </w:tcPr>
          <w:p w14:paraId="41CB96F9" w14:textId="3BF2E0AE" w:rsidR="00512866" w:rsidRDefault="00512866" w:rsidP="00FF35A6">
            <w:pPr>
              <w:jc w:val="both"/>
              <w:rPr>
                <w:b/>
                <w:sz w:val="28"/>
              </w:rPr>
            </w:pPr>
            <w:r>
              <w:rPr>
                <w:b/>
                <w:sz w:val="28"/>
              </w:rPr>
              <w:lastRenderedPageBreak/>
              <w:t>B-IIb – Studijní plány a návrh témat prací (doktorské studijní programy)</w:t>
            </w:r>
          </w:p>
        </w:tc>
      </w:tr>
      <w:tr w:rsidR="00512866" w14:paraId="5E72C578" w14:textId="77777777" w:rsidTr="00140CA8">
        <w:trPr>
          <w:gridBefore w:val="1"/>
          <w:gridAfter w:val="2"/>
          <w:wBefore w:w="34" w:type="dxa"/>
          <w:wAfter w:w="284" w:type="dxa"/>
        </w:trPr>
        <w:tc>
          <w:tcPr>
            <w:tcW w:w="3510" w:type="dxa"/>
            <w:gridSpan w:val="7"/>
            <w:shd w:val="clear" w:color="auto" w:fill="F7CAAC"/>
          </w:tcPr>
          <w:p w14:paraId="4E46E73D" w14:textId="77777777" w:rsidR="00512866" w:rsidRDefault="00512866" w:rsidP="00FF35A6">
            <w:pPr>
              <w:jc w:val="both"/>
              <w:rPr>
                <w:b/>
              </w:rPr>
            </w:pPr>
            <w:r>
              <w:rPr>
                <w:b/>
              </w:rPr>
              <w:t>Studijní povinnosti</w:t>
            </w:r>
          </w:p>
        </w:tc>
        <w:tc>
          <w:tcPr>
            <w:tcW w:w="6379" w:type="dxa"/>
            <w:gridSpan w:val="23"/>
            <w:tcBorders>
              <w:bottom w:val="nil"/>
            </w:tcBorders>
          </w:tcPr>
          <w:p w14:paraId="1121F2F8" w14:textId="77777777" w:rsidR="00512866" w:rsidRDefault="00512866" w:rsidP="00FF35A6">
            <w:pPr>
              <w:jc w:val="both"/>
            </w:pPr>
          </w:p>
        </w:tc>
      </w:tr>
      <w:tr w:rsidR="00512866" w14:paraId="30BF45D1" w14:textId="77777777" w:rsidTr="00140CA8">
        <w:trPr>
          <w:gridBefore w:val="1"/>
          <w:gridAfter w:val="2"/>
          <w:wBefore w:w="34" w:type="dxa"/>
          <w:wAfter w:w="284" w:type="dxa"/>
          <w:trHeight w:val="1559"/>
        </w:trPr>
        <w:tc>
          <w:tcPr>
            <w:tcW w:w="9889" w:type="dxa"/>
            <w:gridSpan w:val="30"/>
            <w:tcBorders>
              <w:top w:val="nil"/>
            </w:tcBorders>
          </w:tcPr>
          <w:p w14:paraId="53526BD9" w14:textId="591EACAF" w:rsidR="00EC7111" w:rsidRDefault="00EC7111" w:rsidP="00297E52">
            <w:pPr>
              <w:spacing w:before="120" w:after="120" w:line="252" w:lineRule="auto"/>
              <w:jc w:val="both"/>
              <w:rPr>
                <w:spacing w:val="-2"/>
              </w:rPr>
            </w:pPr>
            <w:r w:rsidRPr="00D704FB">
              <w:rPr>
                <w:spacing w:val="-2"/>
              </w:rPr>
              <w:t>Seznam př</w:t>
            </w:r>
            <w:r w:rsidR="007F10C8" w:rsidRPr="00D704FB">
              <w:rPr>
                <w:spacing w:val="-2"/>
              </w:rPr>
              <w:t xml:space="preserve">edmětů pro doktorské studium NPM na </w:t>
            </w:r>
            <w:r w:rsidRPr="00D704FB">
              <w:rPr>
                <w:spacing w:val="-2"/>
              </w:rPr>
              <w:t xml:space="preserve">UTB ve Zlíně je zveřejněn na webových stránkách </w:t>
            </w:r>
            <w:r w:rsidR="007F10C8" w:rsidRPr="00D704FB">
              <w:rPr>
                <w:spacing w:val="-2"/>
              </w:rPr>
              <w:t>UTB</w:t>
            </w:r>
            <w:r w:rsidRPr="00D704FB">
              <w:rPr>
                <w:spacing w:val="-2"/>
              </w:rPr>
              <w:t xml:space="preserve">. Při sestavování Individuálního studijního plánu doktoranda si student volí povinně </w:t>
            </w:r>
            <w:r w:rsidR="00D670A6" w:rsidRPr="00D704FB">
              <w:rPr>
                <w:spacing w:val="-2"/>
              </w:rPr>
              <w:t>předmět Odborná komunikace v</w:t>
            </w:r>
            <w:r w:rsidR="00CA1546" w:rsidRPr="00D704FB">
              <w:rPr>
                <w:spacing w:val="-2"/>
              </w:rPr>
              <w:t> </w:t>
            </w:r>
            <w:r w:rsidR="00D670A6" w:rsidRPr="00D704FB">
              <w:rPr>
                <w:spacing w:val="-2"/>
              </w:rPr>
              <w:t>angličtině</w:t>
            </w:r>
            <w:r w:rsidR="00CA1546" w:rsidRPr="00D704FB">
              <w:rPr>
                <w:spacing w:val="-2"/>
              </w:rPr>
              <w:t xml:space="preserve"> </w:t>
            </w:r>
            <w:r w:rsidRPr="00D704FB">
              <w:rPr>
                <w:spacing w:val="-2"/>
              </w:rPr>
              <w:t xml:space="preserve">a minimálně </w:t>
            </w:r>
            <w:r w:rsidR="007F10C8" w:rsidRPr="00D704FB">
              <w:rPr>
                <w:spacing w:val="-2"/>
              </w:rPr>
              <w:t>čty</w:t>
            </w:r>
            <w:r w:rsidRPr="00D704FB">
              <w:rPr>
                <w:spacing w:val="-2"/>
              </w:rPr>
              <w:t xml:space="preserve">ři odborné předměty. </w:t>
            </w:r>
            <w:r w:rsidR="00CA1546" w:rsidRPr="00D704FB">
              <w:rPr>
                <w:spacing w:val="-2"/>
              </w:rPr>
              <w:t>Alespoň t</w:t>
            </w:r>
            <w:r w:rsidR="007F10C8" w:rsidRPr="00D704FB">
              <w:rPr>
                <w:spacing w:val="-2"/>
              </w:rPr>
              <w:t>ři</w:t>
            </w:r>
            <w:r w:rsidRPr="00D704FB">
              <w:rPr>
                <w:spacing w:val="-2"/>
              </w:rPr>
              <w:t xml:space="preserve"> z nich musí být ze seznamu </w:t>
            </w:r>
            <w:r w:rsidR="00CA1546" w:rsidRPr="00D704FB">
              <w:rPr>
                <w:spacing w:val="-2"/>
              </w:rPr>
              <w:t xml:space="preserve">základních </w:t>
            </w:r>
            <w:r w:rsidRPr="00D704FB">
              <w:rPr>
                <w:spacing w:val="-2"/>
              </w:rPr>
              <w:t>povinně volitelných</w:t>
            </w:r>
            <w:r w:rsidR="00CA1546" w:rsidRPr="00D704FB">
              <w:rPr>
                <w:spacing w:val="-2"/>
              </w:rPr>
              <w:t xml:space="preserve"> a alespoň jeden musí být ze seznamu ostatních povinně volitelných předmětů</w:t>
            </w:r>
            <w:r w:rsidRPr="00D704FB">
              <w:rPr>
                <w:spacing w:val="-2"/>
              </w:rPr>
              <w:t xml:space="preserve">. </w:t>
            </w:r>
            <w:r w:rsidR="007F10C8" w:rsidRPr="00D704FB">
              <w:rPr>
                <w:spacing w:val="-2"/>
              </w:rPr>
              <w:t>Seznamy předmětů jsou stanoveny příslušnou oborovou radou a v</w:t>
            </w:r>
            <w:r w:rsidR="007F10C8" w:rsidRPr="00D704FB">
              <w:t xml:space="preserve"> souladu se studijním a zkušebním řádem (SZŘ) UTB ve Zlíně je možné doplnění </w:t>
            </w:r>
            <w:r w:rsidR="00CA1546" w:rsidRPr="00D704FB">
              <w:t xml:space="preserve">ostatních povinně </w:t>
            </w:r>
            <w:r w:rsidR="007F10C8" w:rsidRPr="00D704FB">
              <w:t>volitelných předmětů na žádost školitele po schválení</w:t>
            </w:r>
            <w:r w:rsidR="002F4B7F">
              <w:t xml:space="preserve"> příslušnou</w:t>
            </w:r>
            <w:r w:rsidR="007F10C8" w:rsidRPr="00D704FB">
              <w:t xml:space="preserve"> Oborovou radou.</w:t>
            </w:r>
            <w:r w:rsidR="007F10C8">
              <w:t xml:space="preserve"> </w:t>
            </w:r>
            <w:r w:rsidR="00C52522">
              <w:rPr>
                <w:spacing w:val="-2"/>
              </w:rPr>
              <w:t>Ze zvolených předmětů zapsaných v Individuálním studijním plánu d</w:t>
            </w:r>
            <w:r w:rsidR="00C52522" w:rsidRPr="00D704FB">
              <w:rPr>
                <w:spacing w:val="-2"/>
              </w:rPr>
              <w:t xml:space="preserve">oktorand skládá </w:t>
            </w:r>
            <w:r w:rsidR="00C52522">
              <w:rPr>
                <w:spacing w:val="-2"/>
              </w:rPr>
              <w:t xml:space="preserve">zkoušky. </w:t>
            </w:r>
          </w:p>
          <w:p w14:paraId="0ED86775" w14:textId="2567711A" w:rsidR="00CA1546" w:rsidRPr="00CA1546" w:rsidRDefault="00CA1546" w:rsidP="00297E52">
            <w:pPr>
              <w:spacing w:before="240" w:line="252" w:lineRule="auto"/>
              <w:jc w:val="both"/>
              <w:rPr>
                <w:b/>
                <w:u w:val="single"/>
                <w:lang w:eastAsia="en-US"/>
              </w:rPr>
            </w:pPr>
            <w:r w:rsidRPr="00CA1546">
              <w:rPr>
                <w:b/>
                <w:u w:val="single"/>
                <w:lang w:eastAsia="en-US"/>
              </w:rPr>
              <w:t>Povinný předmět</w:t>
            </w:r>
            <w:r>
              <w:rPr>
                <w:b/>
                <w:u w:val="single"/>
                <w:lang w:eastAsia="en-US"/>
              </w:rPr>
              <w:t>:</w:t>
            </w:r>
            <w:r w:rsidRPr="00CA1546">
              <w:rPr>
                <w:b/>
                <w:u w:val="single"/>
                <w:lang w:eastAsia="en-US"/>
              </w:rPr>
              <w:t xml:space="preserve"> </w:t>
            </w:r>
          </w:p>
          <w:p w14:paraId="2FD38947" w14:textId="77777777" w:rsidR="00CA1546"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Odb_komun_v_AJ" w:history="1">
              <w:r w:rsidR="00CA1546" w:rsidRPr="00701713">
                <w:rPr>
                  <w:rStyle w:val="Hypertextovodkaz"/>
                  <w:sz w:val="20"/>
                  <w:szCs w:val="20"/>
                  <w:lang w:val="cs-CZ"/>
                </w:rPr>
                <w:t>Odborná komunikace v angličtině</w:t>
              </w:r>
            </w:hyperlink>
            <w:r w:rsidR="00CA1546" w:rsidRPr="009754ED">
              <w:rPr>
                <w:sz w:val="20"/>
                <w:szCs w:val="20"/>
                <w:lang w:val="cs-CZ"/>
              </w:rPr>
              <w:t xml:space="preserve"> (doc.</w:t>
            </w:r>
            <w:r w:rsidR="00CA1546" w:rsidRPr="009754ED">
              <w:rPr>
                <w:spacing w:val="-11"/>
                <w:sz w:val="20"/>
                <w:szCs w:val="20"/>
                <w:lang w:val="cs-CZ"/>
              </w:rPr>
              <w:t xml:space="preserve"> </w:t>
            </w:r>
            <w:r w:rsidR="00CA1546" w:rsidRPr="009754ED">
              <w:rPr>
                <w:sz w:val="20"/>
                <w:szCs w:val="20"/>
                <w:lang w:val="cs-CZ"/>
              </w:rPr>
              <w:t>Lengálová)</w:t>
            </w:r>
          </w:p>
          <w:p w14:paraId="25980D12" w14:textId="77777777" w:rsidR="00297E52" w:rsidRPr="00664363" w:rsidRDefault="00297E52" w:rsidP="00297E52">
            <w:pPr>
              <w:pStyle w:val="TableParagraph"/>
              <w:tabs>
                <w:tab w:val="left" w:pos="466"/>
              </w:tabs>
              <w:autoSpaceDE w:val="0"/>
              <w:autoSpaceDN w:val="0"/>
              <w:spacing w:before="60" w:after="60"/>
              <w:ind w:left="737"/>
              <w:jc w:val="both"/>
              <w:rPr>
                <w:sz w:val="20"/>
                <w:szCs w:val="20"/>
                <w:lang w:val="cs-CZ"/>
              </w:rPr>
            </w:pPr>
          </w:p>
          <w:p w14:paraId="6E3EB7CA" w14:textId="456FA48C" w:rsidR="005A1009" w:rsidRPr="007303C8" w:rsidRDefault="00CA1546" w:rsidP="00811C9E">
            <w:pPr>
              <w:pStyle w:val="TableParagraph"/>
              <w:spacing w:before="120" w:after="60"/>
              <w:ind w:left="0"/>
              <w:jc w:val="both"/>
              <w:rPr>
                <w:sz w:val="20"/>
                <w:szCs w:val="20"/>
                <w:lang w:val="cs-CZ"/>
              </w:rPr>
            </w:pPr>
            <w:r>
              <w:rPr>
                <w:b/>
                <w:sz w:val="20"/>
                <w:szCs w:val="20"/>
                <w:u w:val="single"/>
                <w:lang w:val="cs-CZ"/>
              </w:rPr>
              <w:t>Základní po</w:t>
            </w:r>
            <w:r w:rsidR="005A1009" w:rsidRPr="007303C8">
              <w:rPr>
                <w:b/>
                <w:sz w:val="20"/>
                <w:szCs w:val="20"/>
                <w:u w:val="single"/>
                <w:lang w:val="cs-CZ"/>
              </w:rPr>
              <w:t>vinně volitelné předměty:</w:t>
            </w:r>
            <w:r w:rsidR="007F10C8" w:rsidRPr="007303C8">
              <w:rPr>
                <w:sz w:val="20"/>
                <w:szCs w:val="20"/>
                <w:lang w:val="cs-CZ"/>
              </w:rPr>
              <w:t xml:space="preserve"> (</w:t>
            </w:r>
            <w:r w:rsidR="007F10C8" w:rsidRPr="007303C8">
              <w:rPr>
                <w:spacing w:val="-2"/>
                <w:sz w:val="20"/>
                <w:szCs w:val="20"/>
                <w:lang w:val="cs-CZ"/>
              </w:rPr>
              <w:t>student volí min</w:t>
            </w:r>
            <w:r>
              <w:rPr>
                <w:spacing w:val="-2"/>
                <w:sz w:val="20"/>
                <w:szCs w:val="20"/>
                <w:lang w:val="cs-CZ"/>
              </w:rPr>
              <w:t>imálně</w:t>
            </w:r>
            <w:r w:rsidR="007F10C8" w:rsidRPr="007303C8">
              <w:rPr>
                <w:spacing w:val="-2"/>
                <w:sz w:val="20"/>
                <w:szCs w:val="20"/>
                <w:lang w:val="cs-CZ"/>
              </w:rPr>
              <w:t xml:space="preserve"> 3 předměty)</w:t>
            </w:r>
          </w:p>
          <w:p w14:paraId="771DB199" w14:textId="72B5439F" w:rsidR="005A1009" w:rsidRPr="009754ED"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Instr_met_v_anal_a_test_mater" w:history="1">
              <w:r w:rsidR="005A1009" w:rsidRPr="00701713">
                <w:rPr>
                  <w:rStyle w:val="Hypertextovodkaz"/>
                  <w:sz w:val="20"/>
                  <w:szCs w:val="20"/>
                  <w:lang w:val="cs-CZ"/>
                </w:rPr>
                <w:t>Instrumentální metody v analýze a testování materiálů</w:t>
              </w:r>
            </w:hyperlink>
            <w:r w:rsidR="005A1009" w:rsidRPr="009754ED">
              <w:rPr>
                <w:sz w:val="20"/>
                <w:szCs w:val="20"/>
                <w:lang w:val="cs-CZ"/>
              </w:rPr>
              <w:t xml:space="preserve"> (doc.</w:t>
            </w:r>
            <w:r w:rsidR="005A1009" w:rsidRPr="009754ED">
              <w:rPr>
                <w:spacing w:val="-12"/>
                <w:sz w:val="20"/>
                <w:szCs w:val="20"/>
                <w:lang w:val="cs-CZ"/>
              </w:rPr>
              <w:t xml:space="preserve"> </w:t>
            </w:r>
            <w:r w:rsidR="00575991">
              <w:rPr>
                <w:sz w:val="20"/>
                <w:szCs w:val="20"/>
                <w:lang w:val="cs-CZ"/>
              </w:rPr>
              <w:t>Sedlačík</w:t>
            </w:r>
            <w:r w:rsidR="005A1009" w:rsidRPr="009754ED">
              <w:rPr>
                <w:sz w:val="20"/>
                <w:szCs w:val="20"/>
                <w:lang w:val="cs-CZ"/>
              </w:rPr>
              <w:t>)</w:t>
            </w:r>
          </w:p>
          <w:p w14:paraId="66CE515A" w14:textId="6D6AEE85" w:rsidR="003846A7"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Komp_a_nanokomp_mater" w:history="1">
              <w:r w:rsidR="003846A7" w:rsidRPr="00701713">
                <w:rPr>
                  <w:rStyle w:val="Hypertextovodkaz"/>
                  <w:sz w:val="20"/>
                  <w:szCs w:val="20"/>
                  <w:lang w:val="cs-CZ"/>
                </w:rPr>
                <w:t>Kompozitní a nanokompozitní materiály</w:t>
              </w:r>
            </w:hyperlink>
            <w:r w:rsidR="003846A7" w:rsidRPr="007F10C8">
              <w:rPr>
                <w:sz w:val="20"/>
                <w:szCs w:val="20"/>
                <w:lang w:val="cs-CZ"/>
              </w:rPr>
              <w:t xml:space="preserve"> (doc. Vilčáková)</w:t>
            </w:r>
            <w:r w:rsidR="003846A7">
              <w:rPr>
                <w:sz w:val="20"/>
                <w:szCs w:val="20"/>
                <w:lang w:val="cs-CZ"/>
              </w:rPr>
              <w:t xml:space="preserve"> </w:t>
            </w:r>
          </w:p>
          <w:p w14:paraId="749FCB7E" w14:textId="1404ADD5" w:rsidR="003846A7" w:rsidRPr="009754ED"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Nanomat_a_nanotech" w:history="1">
              <w:r w:rsidR="003846A7" w:rsidRPr="00701713">
                <w:rPr>
                  <w:rStyle w:val="Hypertextovodkaz"/>
                  <w:sz w:val="20"/>
                  <w:szCs w:val="20"/>
                  <w:lang w:val="cs-CZ"/>
                </w:rPr>
                <w:t>Nanomateriály a nanotechnologie</w:t>
              </w:r>
            </w:hyperlink>
            <w:r w:rsidR="003846A7" w:rsidRPr="009754ED">
              <w:rPr>
                <w:sz w:val="20"/>
                <w:szCs w:val="20"/>
                <w:lang w:val="cs-CZ"/>
              </w:rPr>
              <w:t xml:space="preserve"> (doc.</w:t>
            </w:r>
            <w:r w:rsidR="003846A7" w:rsidRPr="009754ED">
              <w:rPr>
                <w:spacing w:val="-7"/>
                <w:sz w:val="20"/>
                <w:szCs w:val="20"/>
                <w:lang w:val="cs-CZ"/>
              </w:rPr>
              <w:t xml:space="preserve"> </w:t>
            </w:r>
            <w:r w:rsidR="003846A7" w:rsidRPr="009754ED">
              <w:rPr>
                <w:sz w:val="20"/>
                <w:szCs w:val="20"/>
                <w:lang w:val="cs-CZ"/>
              </w:rPr>
              <w:t>Kuřitka)</w:t>
            </w:r>
          </w:p>
          <w:p w14:paraId="01099369" w14:textId="3DB38646" w:rsidR="003846A7" w:rsidRPr="009754ED"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Pokroč_mater_a_technol" w:history="1">
              <w:r w:rsidR="003846A7" w:rsidRPr="00701713">
                <w:rPr>
                  <w:rStyle w:val="Hypertextovodkaz"/>
                  <w:sz w:val="20"/>
                  <w:szCs w:val="20"/>
                  <w:lang w:val="cs-CZ"/>
                </w:rPr>
                <w:t>Pokročilé materiály a technologie</w:t>
              </w:r>
            </w:hyperlink>
            <w:r w:rsidR="003846A7" w:rsidRPr="009754ED">
              <w:rPr>
                <w:sz w:val="20"/>
                <w:szCs w:val="20"/>
                <w:lang w:val="cs-CZ"/>
              </w:rPr>
              <w:t xml:space="preserve"> (doc.</w:t>
            </w:r>
            <w:r w:rsidR="003846A7" w:rsidRPr="009754ED">
              <w:rPr>
                <w:spacing w:val="-4"/>
                <w:sz w:val="20"/>
                <w:szCs w:val="20"/>
                <w:lang w:val="cs-CZ"/>
              </w:rPr>
              <w:t xml:space="preserve"> </w:t>
            </w:r>
            <w:r w:rsidR="003846A7" w:rsidRPr="009754ED">
              <w:rPr>
                <w:sz w:val="20"/>
                <w:szCs w:val="20"/>
                <w:lang w:val="cs-CZ"/>
              </w:rPr>
              <w:t>Sedláček)</w:t>
            </w:r>
          </w:p>
          <w:p w14:paraId="4933261B" w14:textId="1631C3DF" w:rsidR="005A1009"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r>
              <w:fldChar w:fldCharType="begin"/>
            </w:r>
            <w:r w:rsidRPr="00E039BE">
              <w:rPr>
                <w:lang w:val="de-DE"/>
              </w:rPr>
              <w:instrText xml:space="preserve"> HYPERLINK \l "Pokroky_kol_chem" </w:instrText>
            </w:r>
            <w:r>
              <w:fldChar w:fldCharType="separate"/>
            </w:r>
            <w:r w:rsidR="005A1009" w:rsidRPr="00701713">
              <w:rPr>
                <w:rStyle w:val="Hypertextovodkaz"/>
                <w:sz w:val="20"/>
                <w:szCs w:val="20"/>
                <w:lang w:val="cs-CZ"/>
              </w:rPr>
              <w:t>Pokroky koloidní chemie</w:t>
            </w:r>
            <w:r>
              <w:rPr>
                <w:rStyle w:val="Hypertextovodkaz"/>
                <w:sz w:val="20"/>
                <w:szCs w:val="20"/>
                <w:lang w:val="cs-CZ"/>
              </w:rPr>
              <w:fldChar w:fldCharType="end"/>
            </w:r>
            <w:r w:rsidR="005A1009" w:rsidRPr="009754ED">
              <w:rPr>
                <w:sz w:val="20"/>
                <w:szCs w:val="20"/>
                <w:lang w:val="cs-CZ"/>
              </w:rPr>
              <w:t xml:space="preserve"> (doc.</w:t>
            </w:r>
            <w:r w:rsidR="005A1009" w:rsidRPr="009754ED">
              <w:rPr>
                <w:spacing w:val="-7"/>
                <w:sz w:val="20"/>
                <w:szCs w:val="20"/>
                <w:lang w:val="cs-CZ"/>
              </w:rPr>
              <w:t xml:space="preserve"> </w:t>
            </w:r>
            <w:r w:rsidR="005A1009" w:rsidRPr="009754ED">
              <w:rPr>
                <w:sz w:val="20"/>
                <w:szCs w:val="20"/>
                <w:lang w:val="cs-CZ"/>
              </w:rPr>
              <w:t>Lehocký)</w:t>
            </w:r>
          </w:p>
          <w:p w14:paraId="553A37F7" w14:textId="77777777" w:rsidR="00297E52" w:rsidRPr="009754ED" w:rsidRDefault="00297E52" w:rsidP="00297E52">
            <w:pPr>
              <w:pStyle w:val="TableParagraph"/>
              <w:tabs>
                <w:tab w:val="left" w:pos="466"/>
              </w:tabs>
              <w:autoSpaceDE w:val="0"/>
              <w:autoSpaceDN w:val="0"/>
              <w:spacing w:before="60" w:after="60"/>
              <w:ind w:left="737"/>
              <w:jc w:val="both"/>
              <w:rPr>
                <w:sz w:val="20"/>
                <w:szCs w:val="20"/>
                <w:lang w:val="cs-CZ"/>
              </w:rPr>
            </w:pPr>
          </w:p>
          <w:p w14:paraId="36F3B247" w14:textId="332CA0DD" w:rsidR="005A1009" w:rsidRPr="007303C8" w:rsidRDefault="005A1009" w:rsidP="00811C9E">
            <w:pPr>
              <w:pStyle w:val="TableParagraph"/>
              <w:spacing w:before="120" w:after="60"/>
              <w:ind w:left="0"/>
              <w:jc w:val="both"/>
              <w:rPr>
                <w:b/>
                <w:sz w:val="20"/>
                <w:szCs w:val="20"/>
                <w:lang w:val="cs-CZ"/>
              </w:rPr>
            </w:pPr>
            <w:r w:rsidRPr="007303C8">
              <w:rPr>
                <w:b/>
                <w:sz w:val="20"/>
                <w:szCs w:val="20"/>
                <w:u w:val="single"/>
                <w:lang w:val="cs-CZ"/>
              </w:rPr>
              <w:t xml:space="preserve">Ostatní </w:t>
            </w:r>
            <w:r w:rsidR="00CA1546">
              <w:rPr>
                <w:b/>
                <w:sz w:val="20"/>
                <w:szCs w:val="20"/>
                <w:u w:val="single"/>
                <w:lang w:val="cs-CZ"/>
              </w:rPr>
              <w:t xml:space="preserve"> povinně </w:t>
            </w:r>
            <w:r w:rsidRPr="007303C8">
              <w:rPr>
                <w:b/>
                <w:sz w:val="20"/>
                <w:szCs w:val="20"/>
                <w:u w:val="single"/>
                <w:lang w:val="cs-CZ"/>
              </w:rPr>
              <w:t>volitelné předměty:</w:t>
            </w:r>
            <w:r w:rsidR="00CA1546" w:rsidRPr="00F82D41">
              <w:rPr>
                <w:b/>
                <w:sz w:val="20"/>
                <w:szCs w:val="20"/>
                <w:lang w:val="cs-CZ"/>
              </w:rPr>
              <w:t xml:space="preserve"> </w:t>
            </w:r>
            <w:r w:rsidR="00CA1546" w:rsidRPr="007303C8">
              <w:rPr>
                <w:sz w:val="20"/>
                <w:szCs w:val="20"/>
                <w:lang w:val="cs-CZ"/>
              </w:rPr>
              <w:t>(</w:t>
            </w:r>
            <w:r w:rsidR="00CA1546" w:rsidRPr="007303C8">
              <w:rPr>
                <w:spacing w:val="-2"/>
                <w:sz w:val="20"/>
                <w:szCs w:val="20"/>
                <w:lang w:val="cs-CZ"/>
              </w:rPr>
              <w:t>student volí min</w:t>
            </w:r>
            <w:r w:rsidR="00CA1546">
              <w:rPr>
                <w:spacing w:val="-2"/>
                <w:sz w:val="20"/>
                <w:szCs w:val="20"/>
                <w:lang w:val="cs-CZ"/>
              </w:rPr>
              <w:t>imálně 1 předmět</w:t>
            </w:r>
            <w:r w:rsidR="00CA1546" w:rsidRPr="007303C8">
              <w:rPr>
                <w:spacing w:val="-2"/>
                <w:sz w:val="20"/>
                <w:szCs w:val="20"/>
                <w:lang w:val="cs-CZ"/>
              </w:rPr>
              <w:t>)</w:t>
            </w:r>
          </w:p>
          <w:p w14:paraId="259E67EC" w14:textId="5E0CBF16" w:rsidR="007303C8" w:rsidRPr="007303C8"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Elektr_a_magn_vlast_nanomat" w:history="1">
              <w:r w:rsidR="005A1009" w:rsidRPr="00701713">
                <w:rPr>
                  <w:rStyle w:val="Hypertextovodkaz"/>
                  <w:sz w:val="20"/>
                  <w:szCs w:val="20"/>
                  <w:lang w:val="cs-CZ"/>
                </w:rPr>
                <w:t>Elektrické a magnetické vlastnosti nanomateriálů</w:t>
              </w:r>
            </w:hyperlink>
            <w:r w:rsidR="005A1009" w:rsidRPr="009754ED">
              <w:rPr>
                <w:sz w:val="20"/>
                <w:szCs w:val="20"/>
                <w:lang w:val="cs-CZ"/>
              </w:rPr>
              <w:t xml:space="preserve"> (doc. Kazantseva)</w:t>
            </w:r>
          </w:p>
          <w:p w14:paraId="71074C81" w14:textId="5F83CADA" w:rsidR="003846A7" w:rsidRPr="009754ED"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Fyz_polym" w:history="1">
              <w:r w:rsidR="003846A7" w:rsidRPr="00701713">
                <w:rPr>
                  <w:rStyle w:val="Hypertextovodkaz"/>
                  <w:sz w:val="20"/>
                  <w:szCs w:val="20"/>
                  <w:lang w:val="cs-CZ"/>
                </w:rPr>
                <w:t>Fyzika polymerů</w:t>
              </w:r>
            </w:hyperlink>
            <w:r w:rsidR="003846A7" w:rsidRPr="009754ED">
              <w:rPr>
                <w:sz w:val="20"/>
                <w:szCs w:val="20"/>
                <w:lang w:val="cs-CZ"/>
              </w:rPr>
              <w:t xml:space="preserve"> (prof.</w:t>
            </w:r>
            <w:r w:rsidR="003846A7" w:rsidRPr="0042118E">
              <w:rPr>
                <w:sz w:val="20"/>
                <w:szCs w:val="20"/>
                <w:lang w:val="cs-CZ"/>
              </w:rPr>
              <w:t xml:space="preserve"> </w:t>
            </w:r>
            <w:r w:rsidR="003846A7" w:rsidRPr="009754ED">
              <w:rPr>
                <w:sz w:val="20"/>
                <w:szCs w:val="20"/>
                <w:lang w:val="cs-CZ"/>
              </w:rPr>
              <w:t>Hausnerová)</w:t>
            </w:r>
          </w:p>
          <w:p w14:paraId="6CEBAB72" w14:textId="4977A9F9" w:rsidR="005A1009" w:rsidRPr="009754ED"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Mikrosk_a_anal" w:history="1">
              <w:r w:rsidR="005A3511">
                <w:rPr>
                  <w:rStyle w:val="Hypertextovodkaz"/>
                  <w:sz w:val="20"/>
                  <w:szCs w:val="20"/>
                  <w:lang w:val="cs-CZ"/>
                </w:rPr>
                <w:t>Mikroskopické</w:t>
              </w:r>
              <w:r w:rsidR="005A1009" w:rsidRPr="00701713">
                <w:rPr>
                  <w:rStyle w:val="Hypertextovodkaz"/>
                  <w:sz w:val="20"/>
                  <w:szCs w:val="20"/>
                  <w:lang w:val="cs-CZ"/>
                </w:rPr>
                <w:t xml:space="preserve"> analýzy</w:t>
              </w:r>
            </w:hyperlink>
            <w:r w:rsidR="005A1009" w:rsidRPr="009754ED">
              <w:rPr>
                <w:sz w:val="20"/>
                <w:szCs w:val="20"/>
                <w:lang w:val="cs-CZ"/>
              </w:rPr>
              <w:t xml:space="preserve"> (doc.</w:t>
            </w:r>
            <w:r w:rsidR="005A1009" w:rsidRPr="0042118E">
              <w:rPr>
                <w:sz w:val="20"/>
                <w:szCs w:val="20"/>
                <w:lang w:val="cs-CZ"/>
              </w:rPr>
              <w:t xml:space="preserve"> </w:t>
            </w:r>
            <w:r w:rsidR="005A1009" w:rsidRPr="009754ED">
              <w:rPr>
                <w:sz w:val="20"/>
                <w:szCs w:val="20"/>
                <w:lang w:val="cs-CZ"/>
              </w:rPr>
              <w:t>Kuřitka)</w:t>
            </w:r>
          </w:p>
          <w:p w14:paraId="7EE66B24" w14:textId="6898218D" w:rsidR="00C10B9E" w:rsidRDefault="00224DE2" w:rsidP="00C10B9E">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Nanotech_pro_senz" w:history="1">
              <w:r w:rsidR="00C10B9E" w:rsidRPr="00564C07">
                <w:rPr>
                  <w:rStyle w:val="Hypertextovodkaz"/>
                  <w:sz w:val="20"/>
                  <w:szCs w:val="20"/>
                  <w:lang w:val="cs-CZ"/>
                </w:rPr>
                <w:t>Nanotechnologie pro senzory</w:t>
              </w:r>
            </w:hyperlink>
            <w:r w:rsidR="00C10B9E" w:rsidRPr="009754ED">
              <w:rPr>
                <w:sz w:val="20"/>
                <w:szCs w:val="20"/>
                <w:lang w:val="cs-CZ"/>
              </w:rPr>
              <w:t xml:space="preserve"> (</w:t>
            </w:r>
            <w:r w:rsidR="00C10B9E">
              <w:rPr>
                <w:sz w:val="20"/>
                <w:szCs w:val="20"/>
                <w:lang w:val="cs-CZ"/>
              </w:rPr>
              <w:t>prof</w:t>
            </w:r>
            <w:r w:rsidR="00C10B9E" w:rsidRPr="009754ED">
              <w:rPr>
                <w:sz w:val="20"/>
                <w:szCs w:val="20"/>
                <w:lang w:val="cs-CZ"/>
              </w:rPr>
              <w:t>.</w:t>
            </w:r>
            <w:r w:rsidR="00C10B9E" w:rsidRPr="0042118E">
              <w:rPr>
                <w:sz w:val="20"/>
                <w:szCs w:val="20"/>
                <w:lang w:val="cs-CZ"/>
              </w:rPr>
              <w:t xml:space="preserve"> </w:t>
            </w:r>
            <w:r w:rsidR="00C10B9E" w:rsidRPr="009754ED">
              <w:rPr>
                <w:sz w:val="20"/>
                <w:szCs w:val="20"/>
                <w:lang w:val="cs-CZ"/>
              </w:rPr>
              <w:t>Slobodian)</w:t>
            </w:r>
          </w:p>
          <w:p w14:paraId="0AB49E64" w14:textId="39210A48" w:rsidR="003846A7" w:rsidRPr="00C10B9E"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Nauka_o_kov_mater" w:history="1">
              <w:r w:rsidR="003846A7" w:rsidRPr="00C10B9E">
                <w:rPr>
                  <w:rStyle w:val="Hypertextovodkaz"/>
                  <w:sz w:val="20"/>
                  <w:szCs w:val="20"/>
                  <w:lang w:val="cs-CZ"/>
                </w:rPr>
                <w:t>Nauka o kovových materiálech</w:t>
              </w:r>
            </w:hyperlink>
            <w:r w:rsidR="003846A7" w:rsidRPr="00C10B9E">
              <w:rPr>
                <w:sz w:val="20"/>
                <w:szCs w:val="20"/>
                <w:lang w:val="cs-CZ"/>
              </w:rPr>
              <w:t xml:space="preserve"> (prof. Kocman)</w:t>
            </w:r>
          </w:p>
          <w:p w14:paraId="51AF0C96" w14:textId="5AF625D3" w:rsidR="003846A7" w:rsidRPr="0042118E"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Pokroky_fyz_chem" w:history="1">
              <w:r w:rsidR="003846A7" w:rsidRPr="00701713">
                <w:rPr>
                  <w:rStyle w:val="Hypertextovodkaz"/>
                  <w:sz w:val="20"/>
                  <w:szCs w:val="20"/>
                  <w:lang w:val="cs-CZ"/>
                </w:rPr>
                <w:t>Pokroky fyzikální chemie</w:t>
              </w:r>
            </w:hyperlink>
            <w:r w:rsidR="003846A7" w:rsidRPr="00575991">
              <w:rPr>
                <w:sz w:val="20"/>
                <w:szCs w:val="20"/>
                <w:lang w:val="cs-CZ"/>
              </w:rPr>
              <w:t xml:space="preserve"> (doc.</w:t>
            </w:r>
            <w:r w:rsidR="003846A7" w:rsidRPr="0042118E">
              <w:rPr>
                <w:sz w:val="20"/>
                <w:szCs w:val="20"/>
                <w:lang w:val="cs-CZ"/>
              </w:rPr>
              <w:t xml:space="preserve"> </w:t>
            </w:r>
            <w:r w:rsidR="003846A7" w:rsidRPr="00575991">
              <w:rPr>
                <w:sz w:val="20"/>
                <w:szCs w:val="20"/>
                <w:lang w:val="cs-CZ"/>
              </w:rPr>
              <w:t>Lehocký)</w:t>
            </w:r>
          </w:p>
          <w:p w14:paraId="735D3932" w14:textId="7DFF54A1" w:rsidR="003846A7" w:rsidRPr="009754ED"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Reol_disp_syst" w:history="1">
              <w:r w:rsidR="003846A7" w:rsidRPr="00701713">
                <w:rPr>
                  <w:rStyle w:val="Hypertextovodkaz"/>
                  <w:sz w:val="20"/>
                  <w:szCs w:val="20"/>
                  <w:lang w:val="cs-CZ"/>
                </w:rPr>
                <w:t>Reologie disperzních systémů</w:t>
              </w:r>
            </w:hyperlink>
            <w:r w:rsidR="003846A7" w:rsidRPr="009754ED">
              <w:rPr>
                <w:sz w:val="20"/>
                <w:szCs w:val="20"/>
                <w:lang w:val="cs-CZ"/>
              </w:rPr>
              <w:t xml:space="preserve"> (</w:t>
            </w:r>
            <w:r w:rsidR="003846A7">
              <w:rPr>
                <w:sz w:val="20"/>
                <w:szCs w:val="20"/>
                <w:lang w:val="cs-CZ"/>
              </w:rPr>
              <w:t xml:space="preserve">doc. </w:t>
            </w:r>
            <w:r w:rsidR="003846A7" w:rsidRPr="00575991">
              <w:rPr>
                <w:sz w:val="20"/>
                <w:szCs w:val="20"/>
                <w:lang w:val="cs-CZ"/>
              </w:rPr>
              <w:t>Sedlačík</w:t>
            </w:r>
            <w:r w:rsidR="003846A7">
              <w:rPr>
                <w:sz w:val="20"/>
                <w:szCs w:val="20"/>
                <w:lang w:val="cs-CZ"/>
              </w:rPr>
              <w:t>)</w:t>
            </w:r>
          </w:p>
          <w:p w14:paraId="3807509E" w14:textId="10EA0810" w:rsidR="003846A7"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Spec_techn_synt_nanomater" w:history="1">
              <w:r w:rsidR="003846A7" w:rsidRPr="00701713">
                <w:rPr>
                  <w:rStyle w:val="Hypertextovodkaz"/>
                  <w:sz w:val="20"/>
                  <w:szCs w:val="20"/>
                  <w:lang w:val="cs-CZ"/>
                </w:rPr>
                <w:t>Speciální techniky syntézy nanomateriálů</w:t>
              </w:r>
            </w:hyperlink>
            <w:r w:rsidR="003846A7" w:rsidRPr="009754ED">
              <w:rPr>
                <w:sz w:val="20"/>
                <w:szCs w:val="20"/>
                <w:lang w:val="cs-CZ"/>
              </w:rPr>
              <w:t xml:space="preserve"> (</w:t>
            </w:r>
            <w:r w:rsidR="008905F8">
              <w:rPr>
                <w:sz w:val="20"/>
                <w:szCs w:val="20"/>
                <w:lang w:val="cs-CZ"/>
              </w:rPr>
              <w:t xml:space="preserve">Dr. </w:t>
            </w:r>
            <w:r w:rsidR="003846A7">
              <w:rPr>
                <w:sz w:val="20"/>
                <w:szCs w:val="20"/>
                <w:lang w:val="cs-CZ"/>
              </w:rPr>
              <w:t>Y</w:t>
            </w:r>
            <w:r w:rsidR="003846A7" w:rsidRPr="00575991">
              <w:rPr>
                <w:sz w:val="20"/>
                <w:szCs w:val="20"/>
                <w:lang w:val="cs-CZ"/>
              </w:rPr>
              <w:t>adav</w:t>
            </w:r>
            <w:r w:rsidR="003846A7" w:rsidRPr="009754ED">
              <w:rPr>
                <w:sz w:val="20"/>
                <w:szCs w:val="20"/>
                <w:lang w:val="cs-CZ"/>
              </w:rPr>
              <w:t>)</w:t>
            </w:r>
          </w:p>
          <w:p w14:paraId="3CC6978E" w14:textId="13B49D37" w:rsidR="003846A7" w:rsidRPr="00036290" w:rsidRDefault="00224DE2" w:rsidP="00297E52">
            <w:pPr>
              <w:pStyle w:val="TableParagraph"/>
              <w:numPr>
                <w:ilvl w:val="0"/>
                <w:numId w:val="34"/>
              </w:numPr>
              <w:tabs>
                <w:tab w:val="left" w:pos="466"/>
              </w:tabs>
              <w:autoSpaceDE w:val="0"/>
              <w:autoSpaceDN w:val="0"/>
              <w:spacing w:before="60" w:after="60" w:line="252" w:lineRule="auto"/>
              <w:ind w:left="737" w:hanging="340"/>
              <w:jc w:val="both"/>
              <w:rPr>
                <w:sz w:val="20"/>
                <w:szCs w:val="20"/>
                <w:lang w:val="cs-CZ"/>
              </w:rPr>
            </w:pPr>
            <w:hyperlink w:anchor="Str_a_vlastn_pev_látek" w:history="1">
              <w:r w:rsidR="003846A7" w:rsidRPr="00036290">
                <w:rPr>
                  <w:rStyle w:val="Hypertextovodkaz"/>
                  <w:sz w:val="20"/>
                  <w:szCs w:val="20"/>
                  <w:lang w:val="cs-CZ"/>
                </w:rPr>
                <w:t>Struktura a vlastnosti pevných látek</w:t>
              </w:r>
            </w:hyperlink>
            <w:r w:rsidR="003846A7" w:rsidRPr="00036290">
              <w:rPr>
                <w:sz w:val="20"/>
                <w:szCs w:val="20"/>
                <w:lang w:val="cs-CZ"/>
              </w:rPr>
              <w:t xml:space="preserve"> (doc. Ponížil)</w:t>
            </w:r>
          </w:p>
          <w:p w14:paraId="237DEB79" w14:textId="3581E30F" w:rsidR="008E698D" w:rsidRPr="007303C8" w:rsidRDefault="00224DE2" w:rsidP="00297E52">
            <w:pPr>
              <w:pStyle w:val="TableParagraph"/>
              <w:numPr>
                <w:ilvl w:val="0"/>
                <w:numId w:val="34"/>
              </w:numPr>
              <w:tabs>
                <w:tab w:val="left" w:pos="466"/>
              </w:tabs>
              <w:autoSpaceDE w:val="0"/>
              <w:autoSpaceDN w:val="0"/>
              <w:spacing w:before="60" w:after="60" w:line="252" w:lineRule="auto"/>
              <w:ind w:left="737" w:hanging="340"/>
              <w:jc w:val="both"/>
              <w:rPr>
                <w:lang w:val="cs-CZ"/>
              </w:rPr>
            </w:pPr>
            <w:hyperlink w:anchor="Únava_a_stár_mater" w:history="1">
              <w:r w:rsidR="003846A7" w:rsidRPr="00701713">
                <w:rPr>
                  <w:rStyle w:val="Hypertextovodkaz"/>
                  <w:sz w:val="20"/>
                  <w:szCs w:val="20"/>
                  <w:lang w:val="cs-CZ"/>
                </w:rPr>
                <w:t>Únava a stárnutí materiálů</w:t>
              </w:r>
            </w:hyperlink>
            <w:r w:rsidR="003846A7" w:rsidRPr="007F10C8">
              <w:rPr>
                <w:sz w:val="20"/>
                <w:szCs w:val="20"/>
                <w:lang w:val="cs-CZ"/>
              </w:rPr>
              <w:t xml:space="preserve"> (prof. Slobodian)</w:t>
            </w:r>
          </w:p>
        </w:tc>
      </w:tr>
      <w:tr w:rsidR="00512866" w14:paraId="1385A8D0" w14:textId="77777777" w:rsidTr="00140CA8">
        <w:trPr>
          <w:gridBefore w:val="1"/>
          <w:gridAfter w:val="2"/>
          <w:wBefore w:w="34" w:type="dxa"/>
          <w:wAfter w:w="284" w:type="dxa"/>
          <w:trHeight w:hRule="exact" w:val="284"/>
        </w:trPr>
        <w:tc>
          <w:tcPr>
            <w:tcW w:w="3510" w:type="dxa"/>
            <w:gridSpan w:val="7"/>
            <w:shd w:val="clear" w:color="auto" w:fill="F7CAAC"/>
          </w:tcPr>
          <w:p w14:paraId="34E639FE" w14:textId="77777777" w:rsidR="00512866" w:rsidRPr="00A03FB5" w:rsidRDefault="00512866" w:rsidP="00A03FB5">
            <w:pPr>
              <w:jc w:val="both"/>
              <w:rPr>
                <w:b/>
              </w:rPr>
            </w:pPr>
            <w:r>
              <w:rPr>
                <w:b/>
              </w:rPr>
              <w:t>Požadavky na tvůrčí činnost</w:t>
            </w:r>
          </w:p>
        </w:tc>
        <w:tc>
          <w:tcPr>
            <w:tcW w:w="6379" w:type="dxa"/>
            <w:gridSpan w:val="23"/>
            <w:tcBorders>
              <w:bottom w:val="nil"/>
            </w:tcBorders>
          </w:tcPr>
          <w:p w14:paraId="7F4BA1A8" w14:textId="77777777" w:rsidR="00512866" w:rsidRDefault="00512866" w:rsidP="00C43D32">
            <w:pPr>
              <w:spacing w:before="120" w:after="120" w:line="252" w:lineRule="auto"/>
              <w:jc w:val="both"/>
            </w:pPr>
          </w:p>
        </w:tc>
      </w:tr>
      <w:tr w:rsidR="00512866" w14:paraId="2A4FA755" w14:textId="77777777" w:rsidTr="00140CA8">
        <w:trPr>
          <w:gridBefore w:val="1"/>
          <w:gridAfter w:val="2"/>
          <w:wBefore w:w="34" w:type="dxa"/>
          <w:wAfter w:w="284" w:type="dxa"/>
          <w:trHeight w:val="283"/>
        </w:trPr>
        <w:tc>
          <w:tcPr>
            <w:tcW w:w="9889" w:type="dxa"/>
            <w:gridSpan w:val="30"/>
            <w:tcBorders>
              <w:top w:val="nil"/>
            </w:tcBorders>
          </w:tcPr>
          <w:p w14:paraId="7D2C9BB0" w14:textId="77777777" w:rsidR="00DA276C" w:rsidRPr="002B4358" w:rsidRDefault="00DA276C" w:rsidP="00297E52">
            <w:pPr>
              <w:pStyle w:val="TableParagraph"/>
              <w:numPr>
                <w:ilvl w:val="0"/>
                <w:numId w:val="31"/>
              </w:numPr>
              <w:tabs>
                <w:tab w:val="left" w:pos="777"/>
                <w:tab w:val="left" w:pos="778"/>
              </w:tabs>
              <w:autoSpaceDE w:val="0"/>
              <w:autoSpaceDN w:val="0"/>
              <w:spacing w:before="60" w:after="60" w:line="252" w:lineRule="auto"/>
              <w:ind w:left="714" w:hanging="357"/>
              <w:jc w:val="both"/>
              <w:rPr>
                <w:sz w:val="20"/>
                <w:szCs w:val="20"/>
                <w:lang w:val="cs-CZ"/>
              </w:rPr>
            </w:pPr>
            <w:r w:rsidRPr="002B4358">
              <w:rPr>
                <w:sz w:val="20"/>
                <w:szCs w:val="20"/>
                <w:lang w:val="cs-CZ"/>
              </w:rPr>
              <w:t>Publikační činnost studenta bude zaměřena n</w:t>
            </w:r>
            <w:r>
              <w:rPr>
                <w:sz w:val="20"/>
                <w:szCs w:val="20"/>
                <w:lang w:val="cs-CZ"/>
              </w:rPr>
              <w:t xml:space="preserve">a časopisy s impaktním faktorem indexované v databázi Web of Science. </w:t>
            </w:r>
          </w:p>
          <w:p w14:paraId="335DA001" w14:textId="77777777" w:rsidR="00DA276C" w:rsidRPr="00F74A04" w:rsidRDefault="00DA276C" w:rsidP="00297E52">
            <w:pPr>
              <w:pStyle w:val="TableParagraph"/>
              <w:numPr>
                <w:ilvl w:val="0"/>
                <w:numId w:val="31"/>
              </w:numPr>
              <w:tabs>
                <w:tab w:val="left" w:pos="777"/>
                <w:tab w:val="left" w:pos="778"/>
              </w:tabs>
              <w:autoSpaceDE w:val="0"/>
              <w:autoSpaceDN w:val="0"/>
              <w:spacing w:before="60" w:after="60" w:line="252" w:lineRule="auto"/>
              <w:ind w:left="714" w:hanging="357"/>
              <w:jc w:val="both"/>
              <w:rPr>
                <w:lang w:val="cs-CZ"/>
              </w:rPr>
            </w:pPr>
            <w:r w:rsidRPr="002B4358">
              <w:rPr>
                <w:sz w:val="20"/>
                <w:szCs w:val="20"/>
                <w:lang w:val="cs-CZ"/>
              </w:rPr>
              <w:t>Aktivní účast na odborných konferencíc</w:t>
            </w:r>
            <w:r>
              <w:rPr>
                <w:sz w:val="20"/>
                <w:szCs w:val="20"/>
                <w:lang w:val="cs-CZ"/>
              </w:rPr>
              <w:t>h</w:t>
            </w:r>
            <w:r w:rsidRPr="00F74A04">
              <w:rPr>
                <w:sz w:val="20"/>
                <w:szCs w:val="20"/>
                <w:lang w:val="cs-CZ"/>
              </w:rPr>
              <w:t xml:space="preserve">, z nich alespoň na jedné mezinárodní. </w:t>
            </w:r>
          </w:p>
          <w:p w14:paraId="5F8271AB" w14:textId="29D023F3" w:rsidR="00664363" w:rsidRDefault="00DA276C" w:rsidP="00297E52">
            <w:pPr>
              <w:pStyle w:val="Odstavecseseznamem"/>
              <w:numPr>
                <w:ilvl w:val="0"/>
                <w:numId w:val="31"/>
              </w:numPr>
              <w:spacing w:before="60" w:after="60" w:line="252" w:lineRule="auto"/>
              <w:ind w:left="714" w:hanging="357"/>
              <w:contextualSpacing w:val="0"/>
              <w:jc w:val="both"/>
            </w:pPr>
            <w:r w:rsidRPr="002B4358">
              <w:t>Zapojení do výzkumných činností v rámci Centra polymerních systémů, projektů grantových agentur tuzemských i mezinárodních.</w:t>
            </w:r>
          </w:p>
        </w:tc>
      </w:tr>
      <w:tr w:rsidR="00512866" w14:paraId="20B46601" w14:textId="77777777" w:rsidTr="00140CA8">
        <w:trPr>
          <w:gridBefore w:val="1"/>
          <w:gridAfter w:val="2"/>
          <w:wBefore w:w="34" w:type="dxa"/>
          <w:wAfter w:w="284" w:type="dxa"/>
        </w:trPr>
        <w:tc>
          <w:tcPr>
            <w:tcW w:w="3510" w:type="dxa"/>
            <w:gridSpan w:val="7"/>
            <w:shd w:val="clear" w:color="auto" w:fill="F7CAAC"/>
          </w:tcPr>
          <w:p w14:paraId="4CD3252B" w14:textId="77777777" w:rsidR="00512866" w:rsidRDefault="00512866" w:rsidP="00FF35A6">
            <w:pPr>
              <w:rPr>
                <w:b/>
              </w:rPr>
            </w:pPr>
            <w:r>
              <w:rPr>
                <w:b/>
              </w:rPr>
              <w:t>Požadavky na absolvování stáží</w:t>
            </w:r>
          </w:p>
        </w:tc>
        <w:tc>
          <w:tcPr>
            <w:tcW w:w="6379" w:type="dxa"/>
            <w:gridSpan w:val="23"/>
            <w:tcBorders>
              <w:bottom w:val="nil"/>
            </w:tcBorders>
          </w:tcPr>
          <w:p w14:paraId="5B45D2CA" w14:textId="77777777" w:rsidR="00512866" w:rsidRDefault="00512866" w:rsidP="00FF35A6">
            <w:pPr>
              <w:jc w:val="both"/>
            </w:pPr>
          </w:p>
        </w:tc>
      </w:tr>
      <w:tr w:rsidR="00512866" w14:paraId="7637FDCB" w14:textId="77777777" w:rsidTr="00140CA8">
        <w:trPr>
          <w:gridBefore w:val="1"/>
          <w:gridAfter w:val="2"/>
          <w:wBefore w:w="34" w:type="dxa"/>
          <w:wAfter w:w="284" w:type="dxa"/>
          <w:trHeight w:val="821"/>
        </w:trPr>
        <w:tc>
          <w:tcPr>
            <w:tcW w:w="9889" w:type="dxa"/>
            <w:gridSpan w:val="30"/>
            <w:tcBorders>
              <w:top w:val="nil"/>
            </w:tcBorders>
          </w:tcPr>
          <w:p w14:paraId="688FF85D" w14:textId="52F0989B" w:rsidR="008E698D" w:rsidRDefault="000B4D02" w:rsidP="00297E52">
            <w:pPr>
              <w:spacing w:before="120" w:after="120" w:line="252" w:lineRule="auto"/>
              <w:jc w:val="both"/>
            </w:pPr>
            <w:r w:rsidRPr="00C75F65">
              <w:rPr>
                <w:spacing w:val="-2"/>
              </w:rPr>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512866" w14:paraId="1C852FB6" w14:textId="77777777" w:rsidTr="00140CA8">
        <w:trPr>
          <w:gridBefore w:val="1"/>
          <w:gridAfter w:val="2"/>
          <w:wBefore w:w="34" w:type="dxa"/>
          <w:wAfter w:w="284" w:type="dxa"/>
        </w:trPr>
        <w:tc>
          <w:tcPr>
            <w:tcW w:w="3510" w:type="dxa"/>
            <w:gridSpan w:val="7"/>
            <w:tcBorders>
              <w:bottom w:val="single" w:sz="4" w:space="0" w:color="auto"/>
            </w:tcBorders>
            <w:shd w:val="clear" w:color="auto" w:fill="F7CAAC"/>
          </w:tcPr>
          <w:p w14:paraId="5D10582B" w14:textId="77777777" w:rsidR="00512866" w:rsidRDefault="00512866" w:rsidP="00FF35A6">
            <w:r>
              <w:rPr>
                <w:b/>
              </w:rPr>
              <w:t>Další studijní povinnosti</w:t>
            </w:r>
          </w:p>
        </w:tc>
        <w:tc>
          <w:tcPr>
            <w:tcW w:w="6379" w:type="dxa"/>
            <w:gridSpan w:val="23"/>
            <w:tcBorders>
              <w:bottom w:val="single" w:sz="4" w:space="0" w:color="auto"/>
            </w:tcBorders>
            <w:shd w:val="clear" w:color="auto" w:fill="FFFFFF"/>
          </w:tcPr>
          <w:p w14:paraId="57135A89" w14:textId="77777777" w:rsidR="00512866" w:rsidRDefault="00512866" w:rsidP="00FF35A6">
            <w:pPr>
              <w:jc w:val="center"/>
            </w:pPr>
          </w:p>
        </w:tc>
      </w:tr>
      <w:tr w:rsidR="00512866" w14:paraId="69E3D7C3" w14:textId="77777777" w:rsidTr="00140CA8">
        <w:trPr>
          <w:gridBefore w:val="1"/>
          <w:gridAfter w:val="2"/>
          <w:wBefore w:w="34" w:type="dxa"/>
          <w:wAfter w:w="284" w:type="dxa"/>
          <w:trHeight w:val="1875"/>
        </w:trPr>
        <w:tc>
          <w:tcPr>
            <w:tcW w:w="9889" w:type="dxa"/>
            <w:gridSpan w:val="30"/>
            <w:tcBorders>
              <w:top w:val="single" w:sz="4" w:space="0" w:color="auto"/>
            </w:tcBorders>
          </w:tcPr>
          <w:p w14:paraId="53F4BF9B" w14:textId="77777777" w:rsidR="00F82D41" w:rsidRDefault="00073A50" w:rsidP="00297E52">
            <w:pPr>
              <w:pStyle w:val="TableParagraph"/>
              <w:spacing w:before="120" w:line="252" w:lineRule="auto"/>
              <w:ind w:left="0"/>
              <w:jc w:val="both"/>
              <w:rPr>
                <w:b/>
                <w:sz w:val="20"/>
                <w:szCs w:val="20"/>
                <w:lang w:val="cs-CZ"/>
              </w:rPr>
            </w:pPr>
            <w:r w:rsidRPr="000E6606">
              <w:rPr>
                <w:b/>
                <w:sz w:val="20"/>
                <w:szCs w:val="20"/>
                <w:lang w:val="cs-CZ"/>
              </w:rPr>
              <w:t>P</w:t>
            </w:r>
            <w:r w:rsidR="00C6721D" w:rsidRPr="000E6606">
              <w:rPr>
                <w:b/>
                <w:sz w:val="20"/>
                <w:szCs w:val="20"/>
                <w:lang w:val="cs-CZ"/>
              </w:rPr>
              <w:t>edagogické:</w:t>
            </w:r>
            <w:r w:rsidR="000E614E">
              <w:rPr>
                <w:b/>
                <w:sz w:val="20"/>
                <w:szCs w:val="20"/>
                <w:lang w:val="cs-CZ"/>
              </w:rPr>
              <w:t xml:space="preserve"> </w:t>
            </w:r>
          </w:p>
          <w:p w14:paraId="30543B5C" w14:textId="1C025938" w:rsidR="00073A50" w:rsidRPr="00C43D32" w:rsidRDefault="00C6721D" w:rsidP="00F82D41">
            <w:pPr>
              <w:pStyle w:val="TableParagraph"/>
              <w:spacing w:before="120" w:line="252" w:lineRule="auto"/>
              <w:ind w:left="0"/>
              <w:jc w:val="both"/>
              <w:rPr>
                <w:sz w:val="20"/>
                <w:szCs w:val="20"/>
                <w:lang w:val="cs-CZ"/>
              </w:rPr>
            </w:pPr>
            <w:r w:rsidRPr="00C43D32">
              <w:rPr>
                <w:sz w:val="20"/>
                <w:szCs w:val="20"/>
                <w:lang w:val="cs-CZ"/>
              </w:rPr>
              <w:t>Pedagogická</w:t>
            </w:r>
            <w:r w:rsidR="00073A50" w:rsidRPr="00C43D32">
              <w:rPr>
                <w:sz w:val="20"/>
                <w:szCs w:val="20"/>
                <w:lang w:val="cs-CZ"/>
              </w:rPr>
              <w:t xml:space="preserve"> praxe v rozsahu dle </w:t>
            </w:r>
            <w:r w:rsidR="00C75F65">
              <w:rPr>
                <w:sz w:val="20"/>
                <w:szCs w:val="20"/>
                <w:lang w:val="cs-CZ"/>
              </w:rPr>
              <w:t>SZŘ</w:t>
            </w:r>
            <w:r w:rsidR="00073A50" w:rsidRPr="00C43D32">
              <w:rPr>
                <w:sz w:val="20"/>
                <w:szCs w:val="20"/>
                <w:lang w:val="cs-CZ"/>
              </w:rPr>
              <w:t xml:space="preserve"> UTB </w:t>
            </w:r>
            <w:r w:rsidR="007900B9">
              <w:rPr>
                <w:sz w:val="20"/>
                <w:szCs w:val="20"/>
                <w:lang w:val="cs-CZ"/>
              </w:rPr>
              <w:t xml:space="preserve">a </w:t>
            </w:r>
            <w:r w:rsidR="005641E7">
              <w:rPr>
                <w:sz w:val="20"/>
                <w:szCs w:val="20"/>
                <w:lang w:val="cs-CZ"/>
              </w:rPr>
              <w:t>PPS SP UTB</w:t>
            </w:r>
            <w:r w:rsidR="00C75F65">
              <w:rPr>
                <w:sz w:val="20"/>
                <w:szCs w:val="20"/>
                <w:lang w:val="cs-CZ"/>
              </w:rPr>
              <w:t xml:space="preserve">. </w:t>
            </w:r>
            <w:r w:rsidR="001F6536" w:rsidRPr="001F6536">
              <w:rPr>
                <w:sz w:val="20"/>
                <w:szCs w:val="20"/>
                <w:lang w:val="cs-CZ"/>
              </w:rPr>
              <w:t>Zapojení doktoranda do pedagogické činnosti dle možností příslušného ústavu je součástí jeho vědecké přípravy.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w:t>
            </w:r>
            <w:r w:rsidR="001F6536">
              <w:rPr>
                <w:sz w:val="20"/>
                <w:szCs w:val="20"/>
                <w:lang w:val="cs-CZ"/>
              </w:rPr>
              <w:t xml:space="preserve"> </w:t>
            </w:r>
            <w:r w:rsidR="001F6536" w:rsidRPr="001F6536">
              <w:rPr>
                <w:sz w:val="20"/>
                <w:szCs w:val="20"/>
                <w:lang w:val="cs-CZ"/>
              </w:rPr>
              <w:t>Tento odstavec platí přiměřeně pro doktorandy kombinované formy studia</w:t>
            </w:r>
            <w:r w:rsidR="000E6606">
              <w:rPr>
                <w:sz w:val="20"/>
                <w:szCs w:val="20"/>
                <w:lang w:val="cs-CZ"/>
              </w:rPr>
              <w:t xml:space="preserve"> </w:t>
            </w:r>
            <w:r w:rsidR="000E6606" w:rsidRPr="000E6606">
              <w:rPr>
                <w:sz w:val="20"/>
                <w:szCs w:val="20"/>
                <w:lang w:val="cs-CZ"/>
              </w:rPr>
              <w:t>a studující v programech usk</w:t>
            </w:r>
            <w:r w:rsidR="00E3774C">
              <w:rPr>
                <w:sz w:val="20"/>
                <w:szCs w:val="20"/>
                <w:lang w:val="cs-CZ"/>
              </w:rPr>
              <w:t>utečňovaných v anglickém jazyce</w:t>
            </w:r>
            <w:r w:rsidR="001F6536">
              <w:rPr>
                <w:sz w:val="20"/>
                <w:szCs w:val="20"/>
                <w:lang w:val="cs-CZ"/>
              </w:rPr>
              <w:t>.</w:t>
            </w:r>
          </w:p>
          <w:p w14:paraId="6DE2CF07" w14:textId="77777777" w:rsidR="00F82D41" w:rsidRDefault="00073A50" w:rsidP="000E614E">
            <w:pPr>
              <w:pStyle w:val="TableParagraph"/>
              <w:spacing w:before="120" w:line="252" w:lineRule="auto"/>
              <w:ind w:left="0"/>
              <w:jc w:val="both"/>
              <w:rPr>
                <w:b/>
                <w:spacing w:val="-12"/>
                <w:sz w:val="20"/>
                <w:szCs w:val="20"/>
                <w:lang w:val="cs-CZ"/>
              </w:rPr>
            </w:pPr>
            <w:r w:rsidRPr="00C43D32">
              <w:rPr>
                <w:b/>
                <w:sz w:val="20"/>
                <w:szCs w:val="20"/>
                <w:lang w:val="cs-CZ"/>
              </w:rPr>
              <w:lastRenderedPageBreak/>
              <w:t>Juniorské</w:t>
            </w:r>
            <w:r w:rsidRPr="00C43D32">
              <w:rPr>
                <w:b/>
                <w:spacing w:val="-12"/>
                <w:sz w:val="20"/>
                <w:szCs w:val="20"/>
                <w:lang w:val="cs-CZ"/>
              </w:rPr>
              <w:t xml:space="preserve"> </w:t>
            </w:r>
            <w:r w:rsidRPr="00C43D32">
              <w:rPr>
                <w:b/>
                <w:sz w:val="20"/>
                <w:szCs w:val="20"/>
                <w:lang w:val="cs-CZ"/>
              </w:rPr>
              <w:t>výzkumné</w:t>
            </w:r>
            <w:r w:rsidRPr="00C43D32">
              <w:rPr>
                <w:b/>
                <w:spacing w:val="-12"/>
                <w:sz w:val="20"/>
                <w:szCs w:val="20"/>
                <w:lang w:val="cs-CZ"/>
              </w:rPr>
              <w:t xml:space="preserve"> </w:t>
            </w:r>
            <w:r w:rsidRPr="00C43D32">
              <w:rPr>
                <w:b/>
                <w:sz w:val="20"/>
                <w:szCs w:val="20"/>
                <w:lang w:val="cs-CZ"/>
              </w:rPr>
              <w:t>granty:</w:t>
            </w:r>
            <w:r w:rsidRPr="00C43D32">
              <w:rPr>
                <w:b/>
                <w:spacing w:val="-12"/>
                <w:sz w:val="20"/>
                <w:szCs w:val="20"/>
                <w:lang w:val="cs-CZ"/>
              </w:rPr>
              <w:t xml:space="preserve"> </w:t>
            </w:r>
          </w:p>
          <w:p w14:paraId="0AF8906F" w14:textId="48945B89" w:rsidR="00073A50" w:rsidRDefault="00073A50" w:rsidP="000E614E">
            <w:pPr>
              <w:pStyle w:val="TableParagraph"/>
              <w:spacing w:before="120" w:line="252" w:lineRule="auto"/>
              <w:ind w:left="0"/>
              <w:jc w:val="both"/>
              <w:rPr>
                <w:sz w:val="20"/>
                <w:szCs w:val="20"/>
                <w:lang w:val="cs-CZ"/>
              </w:rPr>
            </w:pPr>
            <w:r w:rsidRPr="00C43D32">
              <w:rPr>
                <w:sz w:val="20"/>
                <w:szCs w:val="20"/>
                <w:lang w:val="cs-CZ"/>
              </w:rPr>
              <w:t>Studenti</w:t>
            </w:r>
            <w:r w:rsidRPr="001F6536">
              <w:rPr>
                <w:sz w:val="20"/>
                <w:szCs w:val="20"/>
                <w:lang w:val="cs-CZ"/>
              </w:rPr>
              <w:t xml:space="preserve"> budou </w:t>
            </w:r>
            <w:r w:rsidR="001F6536" w:rsidRPr="001F6536">
              <w:rPr>
                <w:sz w:val="20"/>
                <w:szCs w:val="20"/>
                <w:lang w:val="cs-CZ"/>
              </w:rPr>
              <w:t xml:space="preserve">dle možností </w:t>
            </w:r>
            <w:r w:rsidRPr="001F6536">
              <w:rPr>
                <w:sz w:val="20"/>
                <w:szCs w:val="20"/>
                <w:lang w:val="cs-CZ"/>
              </w:rPr>
              <w:t xml:space="preserve">zapojeni </w:t>
            </w:r>
            <w:r w:rsidRPr="00C43D32">
              <w:rPr>
                <w:sz w:val="20"/>
                <w:szCs w:val="20"/>
                <w:lang w:val="cs-CZ"/>
              </w:rPr>
              <w:t>do</w:t>
            </w:r>
            <w:r w:rsidRPr="001F6536">
              <w:rPr>
                <w:sz w:val="20"/>
                <w:szCs w:val="20"/>
                <w:lang w:val="cs-CZ"/>
              </w:rPr>
              <w:t xml:space="preserve"> </w:t>
            </w:r>
            <w:r w:rsidRPr="00C43D32">
              <w:rPr>
                <w:sz w:val="20"/>
                <w:szCs w:val="20"/>
                <w:lang w:val="cs-CZ"/>
              </w:rPr>
              <w:t>projektů</w:t>
            </w:r>
            <w:r w:rsidRPr="001F6536">
              <w:rPr>
                <w:sz w:val="20"/>
                <w:szCs w:val="20"/>
                <w:lang w:val="cs-CZ"/>
              </w:rPr>
              <w:t xml:space="preserve"> </w:t>
            </w:r>
            <w:r w:rsidRPr="00C43D32">
              <w:rPr>
                <w:sz w:val="20"/>
                <w:szCs w:val="20"/>
                <w:lang w:val="cs-CZ"/>
              </w:rPr>
              <w:t>interní</w:t>
            </w:r>
            <w:r w:rsidRPr="001F6536">
              <w:rPr>
                <w:sz w:val="20"/>
                <w:szCs w:val="20"/>
                <w:lang w:val="cs-CZ"/>
              </w:rPr>
              <w:t xml:space="preserve"> </w:t>
            </w:r>
            <w:r w:rsidRPr="00C43D32">
              <w:rPr>
                <w:sz w:val="20"/>
                <w:szCs w:val="20"/>
                <w:lang w:val="cs-CZ"/>
              </w:rPr>
              <w:t>grantové</w:t>
            </w:r>
            <w:r w:rsidRPr="001F6536">
              <w:rPr>
                <w:sz w:val="20"/>
                <w:szCs w:val="20"/>
                <w:lang w:val="cs-CZ"/>
              </w:rPr>
              <w:t xml:space="preserve"> </w:t>
            </w:r>
            <w:r w:rsidRPr="00C43D32">
              <w:rPr>
                <w:sz w:val="20"/>
                <w:szCs w:val="20"/>
                <w:lang w:val="cs-CZ"/>
              </w:rPr>
              <w:t>agentury</w:t>
            </w:r>
            <w:r w:rsidRPr="001F6536">
              <w:rPr>
                <w:sz w:val="20"/>
                <w:szCs w:val="20"/>
                <w:lang w:val="cs-CZ"/>
              </w:rPr>
              <w:t xml:space="preserve"> </w:t>
            </w:r>
            <w:r w:rsidR="0026781E">
              <w:rPr>
                <w:sz w:val="20"/>
                <w:szCs w:val="20"/>
                <w:lang w:val="cs-CZ"/>
              </w:rPr>
              <w:t>(</w:t>
            </w:r>
            <w:r w:rsidRPr="00C43D32">
              <w:rPr>
                <w:sz w:val="20"/>
                <w:szCs w:val="20"/>
                <w:lang w:val="cs-CZ"/>
              </w:rPr>
              <w:t>IGA</w:t>
            </w:r>
            <w:r w:rsidR="0026781E">
              <w:rPr>
                <w:sz w:val="20"/>
                <w:szCs w:val="20"/>
                <w:lang w:val="cs-CZ"/>
              </w:rPr>
              <w:t>)</w:t>
            </w:r>
            <w:r w:rsidR="001C4E8B">
              <w:rPr>
                <w:sz w:val="20"/>
                <w:szCs w:val="20"/>
                <w:lang w:val="cs-CZ"/>
              </w:rPr>
              <w:t xml:space="preserve"> UTB</w:t>
            </w:r>
            <w:r w:rsidRPr="00C43D32">
              <w:rPr>
                <w:sz w:val="20"/>
                <w:szCs w:val="20"/>
                <w:lang w:val="cs-CZ"/>
              </w:rPr>
              <w:t>.</w:t>
            </w:r>
            <w:r w:rsidRPr="001F6536">
              <w:rPr>
                <w:sz w:val="20"/>
                <w:szCs w:val="20"/>
                <w:lang w:val="cs-CZ"/>
              </w:rPr>
              <w:t xml:space="preserve"> </w:t>
            </w:r>
            <w:r w:rsidR="001F6536">
              <w:rPr>
                <w:sz w:val="20"/>
                <w:szCs w:val="20"/>
                <w:lang w:val="cs-CZ"/>
              </w:rPr>
              <w:t xml:space="preserve">Za žádoucí se považuje, aby </w:t>
            </w:r>
            <w:r w:rsidR="00811C9E">
              <w:rPr>
                <w:sz w:val="20"/>
                <w:szCs w:val="20"/>
                <w:lang w:val="cs-CZ"/>
              </w:rPr>
              <w:t xml:space="preserve">doktorand </w:t>
            </w:r>
            <w:r w:rsidR="001F6536">
              <w:rPr>
                <w:sz w:val="20"/>
                <w:szCs w:val="20"/>
                <w:lang w:val="cs-CZ"/>
              </w:rPr>
              <w:t>byl alesp</w:t>
            </w:r>
            <w:r w:rsidRPr="00C43D32">
              <w:rPr>
                <w:sz w:val="20"/>
                <w:szCs w:val="20"/>
                <w:lang w:val="cs-CZ"/>
              </w:rPr>
              <w:t>oň</w:t>
            </w:r>
            <w:r w:rsidRPr="001F6536">
              <w:rPr>
                <w:sz w:val="20"/>
                <w:szCs w:val="20"/>
                <w:lang w:val="cs-CZ"/>
              </w:rPr>
              <w:t xml:space="preserve"> </w:t>
            </w:r>
            <w:r w:rsidRPr="00C43D32">
              <w:rPr>
                <w:sz w:val="20"/>
                <w:szCs w:val="20"/>
                <w:lang w:val="cs-CZ"/>
              </w:rPr>
              <w:t>jednou</w:t>
            </w:r>
            <w:r w:rsidRPr="001F6536">
              <w:rPr>
                <w:sz w:val="20"/>
                <w:szCs w:val="20"/>
                <w:lang w:val="cs-CZ"/>
              </w:rPr>
              <w:t xml:space="preserve"> </w:t>
            </w:r>
            <w:r w:rsidRPr="00C43D32">
              <w:rPr>
                <w:sz w:val="20"/>
                <w:szCs w:val="20"/>
                <w:lang w:val="cs-CZ"/>
              </w:rPr>
              <w:t>řešitelem</w:t>
            </w:r>
            <w:r w:rsidR="001F6536">
              <w:rPr>
                <w:sz w:val="20"/>
                <w:szCs w:val="20"/>
                <w:lang w:val="cs-CZ"/>
              </w:rPr>
              <w:t xml:space="preserve"> projektu</w:t>
            </w:r>
            <w:r w:rsidRPr="00C43D32">
              <w:rPr>
                <w:sz w:val="20"/>
                <w:szCs w:val="20"/>
                <w:lang w:val="cs-CZ"/>
              </w:rPr>
              <w:t>.</w:t>
            </w:r>
          </w:p>
          <w:p w14:paraId="2E77E535" w14:textId="77777777" w:rsidR="00F82D41" w:rsidRDefault="00C75F65" w:rsidP="00361C49">
            <w:pPr>
              <w:spacing w:before="120" w:after="120" w:line="252" w:lineRule="auto"/>
              <w:jc w:val="both"/>
              <w:rPr>
                <w:b/>
              </w:rPr>
            </w:pPr>
            <w:r w:rsidRPr="00C43D32">
              <w:rPr>
                <w:b/>
              </w:rPr>
              <w:t>Požadavky na státní doktorskou zkoušku:</w:t>
            </w:r>
          </w:p>
          <w:p w14:paraId="33BF3089" w14:textId="06A31D63" w:rsidR="001F6536" w:rsidRDefault="00C75F65" w:rsidP="00C56F1E">
            <w:pPr>
              <w:spacing w:before="120" w:line="252" w:lineRule="auto"/>
              <w:jc w:val="both"/>
            </w:pPr>
            <w:r w:rsidRPr="00C43D32">
              <w:t xml:space="preserve">Žadatelé o státní doktorskou </w:t>
            </w:r>
            <w:r w:rsidRPr="001F6536">
              <w:t>zkoušku</w:t>
            </w:r>
            <w:r w:rsidR="000F1587">
              <w:t xml:space="preserve"> (SDZ)</w:t>
            </w:r>
            <w:r w:rsidRPr="001F6536">
              <w:t xml:space="preserve"> musí mít</w:t>
            </w:r>
            <w:r w:rsidR="001F6536" w:rsidRPr="001F6536">
              <w:t xml:space="preserve"> vykonány všech</w:t>
            </w:r>
            <w:r w:rsidR="001F6536" w:rsidRPr="000E6606">
              <w:t>ny předepsané zkoušky</w:t>
            </w:r>
            <w:r w:rsidR="000E6606" w:rsidRPr="000E6606">
              <w:t xml:space="preserve"> z předmětů definovaných ve schváleném individuálním studijním plánu</w:t>
            </w:r>
            <w:r w:rsidR="001F6536" w:rsidRPr="000E6606">
              <w:t xml:space="preserve">. </w:t>
            </w:r>
            <w:r w:rsidRPr="000E6606">
              <w:t>Žadatel vypracuje</w:t>
            </w:r>
            <w:r w:rsidR="001F6536" w:rsidRPr="001F6536">
              <w:t xml:space="preserve"> </w:t>
            </w:r>
            <w:r w:rsidR="001863B6">
              <w:rPr>
                <w:spacing w:val="-2"/>
              </w:rPr>
              <w:t>p</w:t>
            </w:r>
            <w:r w:rsidRPr="001F6536">
              <w:t>ojednání</w:t>
            </w:r>
            <w:r w:rsidRPr="00C43D32">
              <w:t xml:space="preserve"> k disertační práci na téma své práce. Toto pojednání obsahuje zejména kriticky zhodnocený stav poznání v oblasti tématu disertační práce, vymezení předpokládaných cílů disertační práce, charakteristiky zvolených metod řešení a doposud dosažené výsledky. Předseda zkušební komise pro</w:t>
            </w:r>
            <w:r w:rsidRPr="00C43D32">
              <w:rPr>
                <w:spacing w:val="-11"/>
              </w:rPr>
              <w:t xml:space="preserve"> </w:t>
            </w:r>
            <w:r w:rsidRPr="00C43D32">
              <w:t>SDZ</w:t>
            </w:r>
            <w:r w:rsidRPr="00C43D32">
              <w:rPr>
                <w:spacing w:val="-13"/>
              </w:rPr>
              <w:t xml:space="preserve"> </w:t>
            </w:r>
            <w:r w:rsidRPr="00C43D32">
              <w:t>pověří</w:t>
            </w:r>
            <w:r w:rsidRPr="00C43D32">
              <w:rPr>
                <w:spacing w:val="-12"/>
              </w:rPr>
              <w:t xml:space="preserve"> </w:t>
            </w:r>
            <w:r w:rsidRPr="00C43D32">
              <w:t>jednoho</w:t>
            </w:r>
            <w:r w:rsidRPr="00C43D32">
              <w:rPr>
                <w:spacing w:val="-12"/>
              </w:rPr>
              <w:t xml:space="preserve"> </w:t>
            </w:r>
            <w:r w:rsidRPr="00C43D32">
              <w:t>z</w:t>
            </w:r>
            <w:r w:rsidRPr="00C43D32">
              <w:rPr>
                <w:spacing w:val="-11"/>
              </w:rPr>
              <w:t xml:space="preserve"> </w:t>
            </w:r>
            <w:r w:rsidRPr="00C43D32">
              <w:t>jejích</w:t>
            </w:r>
            <w:r w:rsidRPr="00C43D32">
              <w:rPr>
                <w:spacing w:val="-11"/>
              </w:rPr>
              <w:t xml:space="preserve"> </w:t>
            </w:r>
            <w:r w:rsidRPr="00C43D32">
              <w:t>členů,</w:t>
            </w:r>
            <w:r w:rsidRPr="00C43D32">
              <w:rPr>
                <w:spacing w:val="-11"/>
              </w:rPr>
              <w:t xml:space="preserve"> </w:t>
            </w:r>
            <w:r w:rsidRPr="00C43D32">
              <w:t>aby</w:t>
            </w:r>
            <w:r w:rsidRPr="00C43D32">
              <w:rPr>
                <w:spacing w:val="-16"/>
              </w:rPr>
              <w:t xml:space="preserve"> </w:t>
            </w:r>
            <w:r w:rsidRPr="00C43D32">
              <w:t>připravil</w:t>
            </w:r>
            <w:r w:rsidRPr="00C43D32">
              <w:rPr>
                <w:spacing w:val="-11"/>
              </w:rPr>
              <w:t xml:space="preserve"> </w:t>
            </w:r>
            <w:r w:rsidRPr="00C43D32">
              <w:t>a</w:t>
            </w:r>
            <w:r w:rsidRPr="00C43D32">
              <w:rPr>
                <w:spacing w:val="-11"/>
              </w:rPr>
              <w:t xml:space="preserve"> </w:t>
            </w:r>
            <w:r w:rsidRPr="00C43D32">
              <w:t>přednesl</w:t>
            </w:r>
            <w:r w:rsidRPr="00C43D32">
              <w:rPr>
                <w:spacing w:val="-12"/>
              </w:rPr>
              <w:t xml:space="preserve"> </w:t>
            </w:r>
            <w:r w:rsidRPr="00C43D32">
              <w:t>jako</w:t>
            </w:r>
            <w:r w:rsidRPr="00C43D32">
              <w:rPr>
                <w:spacing w:val="-11"/>
              </w:rPr>
              <w:t xml:space="preserve"> </w:t>
            </w:r>
            <w:r w:rsidRPr="00C43D32">
              <w:t>podklad</w:t>
            </w:r>
            <w:r w:rsidRPr="00C43D32">
              <w:rPr>
                <w:spacing w:val="-10"/>
              </w:rPr>
              <w:t xml:space="preserve"> </w:t>
            </w:r>
            <w:r w:rsidRPr="00C43D32">
              <w:t>pro</w:t>
            </w:r>
            <w:r w:rsidRPr="00C43D32">
              <w:rPr>
                <w:spacing w:val="-11"/>
              </w:rPr>
              <w:t xml:space="preserve"> </w:t>
            </w:r>
            <w:r w:rsidRPr="00C43D32">
              <w:t>jednání</w:t>
            </w:r>
            <w:r w:rsidRPr="00C43D32">
              <w:rPr>
                <w:spacing w:val="-12"/>
              </w:rPr>
              <w:t xml:space="preserve"> </w:t>
            </w:r>
            <w:r w:rsidRPr="00C43D32">
              <w:t>zkušební</w:t>
            </w:r>
            <w:r w:rsidRPr="00C43D32">
              <w:rPr>
                <w:spacing w:val="-12"/>
              </w:rPr>
              <w:t xml:space="preserve"> </w:t>
            </w:r>
            <w:r w:rsidRPr="00C43D32">
              <w:t>komise</w:t>
            </w:r>
            <w:r w:rsidRPr="00C43D32">
              <w:rPr>
                <w:spacing w:val="-10"/>
              </w:rPr>
              <w:t xml:space="preserve"> </w:t>
            </w:r>
            <w:r w:rsidRPr="00C43D32">
              <w:t xml:space="preserve">stanovisko k </w:t>
            </w:r>
            <w:r w:rsidRPr="000E6606">
              <w:t xml:space="preserve">doktorandem předloženému pojednání. </w:t>
            </w:r>
            <w:del w:id="0" w:author="Ivo Kuřitka" w:date="2019-11-27T22:43:00Z">
              <w:r w:rsidRPr="000E6606">
                <w:delText xml:space="preserve">Při státní doktorské zkoušce, jejíž </w:delText>
              </w:r>
            </w:del>
            <w:r w:rsidR="00C56F1E" w:rsidRPr="00C56F1E">
              <w:rPr>
                <w:highlight w:val="yellow"/>
              </w:rPr>
              <w:t xml:space="preserve">Průběh a vyhlášení výsledků </w:t>
            </w:r>
            <w:ins w:id="1" w:author="Ivo Kuřitka" w:date="2019-11-27T22:43:00Z">
              <w:r w:rsidR="00C56F1E" w:rsidRPr="00C56F1E">
                <w:rPr>
                  <w:highlight w:val="yellow"/>
                </w:rPr>
                <w:t xml:space="preserve">SDZ </w:t>
              </w:r>
            </w:ins>
            <w:r w:rsidR="00C56F1E" w:rsidRPr="00C56F1E">
              <w:rPr>
                <w:highlight w:val="yellow"/>
              </w:rPr>
              <w:t>jsou veřejné</w:t>
            </w:r>
            <w:del w:id="2" w:author="Ivo Kuřitka" w:date="2019-11-27T22:43:00Z">
              <w:r w:rsidRPr="000E6606">
                <w:delText>, má</w:delText>
              </w:r>
            </w:del>
            <w:ins w:id="3" w:author="Ivo Kuřitka" w:date="2019-11-27T22:43:00Z">
              <w:r w:rsidR="00C56F1E" w:rsidRPr="00C56F1E">
                <w:rPr>
                  <w:highlight w:val="yellow"/>
                </w:rPr>
                <w:t>. Obsah SDZ tvoří jednak diskuse, která vychází ze studentovy prezentace pojednání k disertační práci, a dále</w:t>
              </w:r>
            </w:ins>
            <w:r w:rsidR="00C56F1E" w:rsidRPr="00C56F1E">
              <w:rPr>
                <w:highlight w:val="yellow"/>
              </w:rPr>
              <w:t xml:space="preserve"> student </w:t>
            </w:r>
            <w:del w:id="4" w:author="Ivo Kuřitka" w:date="2019-11-27T22:43:00Z">
              <w:r w:rsidRPr="000E6606">
                <w:delText>prokázat</w:delText>
              </w:r>
            </w:del>
            <w:ins w:id="5" w:author="Ivo Kuřitka" w:date="2019-11-27T22:43:00Z">
              <w:r w:rsidR="00C56F1E" w:rsidRPr="00C56F1E">
                <w:rPr>
                  <w:highlight w:val="yellow"/>
                </w:rPr>
                <w:t>prokáže</w:t>
              </w:r>
            </w:ins>
            <w:r w:rsidR="00C56F1E" w:rsidRPr="00C56F1E">
              <w:rPr>
                <w:highlight w:val="yellow"/>
              </w:rPr>
              <w:t xml:space="preserve"> získání požadovaných </w:t>
            </w:r>
            <w:ins w:id="6" w:author="Ivo Kuřitka" w:date="2019-11-27T22:43:00Z">
              <w:r w:rsidR="00C56F1E" w:rsidRPr="00C56F1E">
                <w:rPr>
                  <w:highlight w:val="yellow"/>
                </w:rPr>
                <w:t xml:space="preserve">teoretických </w:t>
              </w:r>
            </w:ins>
            <w:r w:rsidR="00C56F1E" w:rsidRPr="00C56F1E">
              <w:rPr>
                <w:highlight w:val="yellow"/>
              </w:rPr>
              <w:t xml:space="preserve">vědomostí a znalostí </w:t>
            </w:r>
            <w:ins w:id="7" w:author="Ivo Kuřitka" w:date="2019-11-27T22:43:00Z">
              <w:r w:rsidR="00C56F1E" w:rsidRPr="00C56F1E">
                <w:rPr>
                  <w:highlight w:val="yellow"/>
                </w:rPr>
                <w:t xml:space="preserve">odpověďmi na otázky členů zkušební komise </w:t>
              </w:r>
            </w:ins>
            <w:r w:rsidR="00C56F1E" w:rsidRPr="00C56F1E">
              <w:rPr>
                <w:highlight w:val="yellow"/>
              </w:rPr>
              <w:t xml:space="preserve">z oblasti studia, </w:t>
            </w:r>
            <w:del w:id="8" w:author="Ivo Kuřitka" w:date="2019-11-27T22:43:00Z">
              <w:r w:rsidRPr="000E6606">
                <w:delText>včetně metodolog</w:delText>
              </w:r>
              <w:r w:rsidR="000E6606" w:rsidRPr="000E6606">
                <w:delText>ických východisek vědecké práce</w:delText>
              </w:r>
            </w:del>
            <w:ins w:id="9" w:author="Ivo Kuřitka" w:date="2019-11-27T22:43:00Z">
              <w:r w:rsidR="00C56F1E" w:rsidRPr="00C56F1E">
                <w:rPr>
                  <w:highlight w:val="yellow"/>
                </w:rPr>
                <w:t>která je stanovena v jeho individuálním studijním plánu</w:t>
              </w:r>
            </w:ins>
            <w:r w:rsidR="00C56F1E" w:rsidRPr="00C56F1E">
              <w:rPr>
                <w:highlight w:val="yellow"/>
              </w:rPr>
              <w:t>.</w:t>
            </w:r>
            <w:r w:rsidR="00C56F1E">
              <w:t xml:space="preserve"> </w:t>
            </w:r>
            <w:r w:rsidRPr="000E6606">
              <w:t>Státní</w:t>
            </w:r>
            <w:r w:rsidRPr="000E6606">
              <w:rPr>
                <w:spacing w:val="-6"/>
              </w:rPr>
              <w:t xml:space="preserve"> </w:t>
            </w:r>
            <w:r w:rsidRPr="000E6606">
              <w:t>doktorská</w:t>
            </w:r>
            <w:r w:rsidRPr="000E6606">
              <w:rPr>
                <w:spacing w:val="-6"/>
              </w:rPr>
              <w:t xml:space="preserve"> </w:t>
            </w:r>
            <w:r w:rsidRPr="000E6606">
              <w:t>zkouška</w:t>
            </w:r>
            <w:r w:rsidRPr="000E6606">
              <w:rPr>
                <w:spacing w:val="-11"/>
              </w:rPr>
              <w:t xml:space="preserve"> </w:t>
            </w:r>
            <w:r w:rsidRPr="000E6606">
              <w:t>je</w:t>
            </w:r>
            <w:r w:rsidRPr="000E6606">
              <w:rPr>
                <w:spacing w:val="-5"/>
              </w:rPr>
              <w:t xml:space="preserve"> </w:t>
            </w:r>
            <w:r w:rsidRPr="000E6606">
              <w:t>vedena</w:t>
            </w:r>
            <w:r w:rsidRPr="000E6606">
              <w:rPr>
                <w:spacing w:val="-6"/>
              </w:rPr>
              <w:t xml:space="preserve"> </w:t>
            </w:r>
            <w:r w:rsidRPr="000E6606">
              <w:t>v</w:t>
            </w:r>
            <w:r w:rsidRPr="000E6606">
              <w:rPr>
                <w:spacing w:val="-8"/>
              </w:rPr>
              <w:t xml:space="preserve"> </w:t>
            </w:r>
            <w:r w:rsidRPr="000E6606">
              <w:t>jazyce,</w:t>
            </w:r>
            <w:r w:rsidRPr="000E6606">
              <w:rPr>
                <w:spacing w:val="-5"/>
              </w:rPr>
              <w:t xml:space="preserve"> </w:t>
            </w:r>
            <w:r w:rsidRPr="000E6606">
              <w:t>ve</w:t>
            </w:r>
            <w:r w:rsidRPr="000E6606">
              <w:rPr>
                <w:spacing w:val="-6"/>
              </w:rPr>
              <w:t xml:space="preserve"> </w:t>
            </w:r>
            <w:r w:rsidRPr="000E6606">
              <w:t xml:space="preserve">kterém </w:t>
            </w:r>
            <w:r w:rsidR="001F6536" w:rsidRPr="000E6606">
              <w:t>je studijní program akreditován</w:t>
            </w:r>
            <w:r w:rsidR="00811C9E" w:rsidRPr="000E6606">
              <w:t xml:space="preserve">, nebo v angličtině. </w:t>
            </w:r>
            <w:r w:rsidRPr="000E6606">
              <w:t>Vedle češtiny se připouští</w:t>
            </w:r>
            <w:r w:rsidRPr="00C43D32">
              <w:rPr>
                <w:spacing w:val="-27"/>
              </w:rPr>
              <w:t xml:space="preserve"> </w:t>
            </w:r>
            <w:r w:rsidR="00DB6D8C">
              <w:rPr>
                <w:spacing w:val="-27"/>
              </w:rPr>
              <w:t xml:space="preserve">i  </w:t>
            </w:r>
            <w:r w:rsidRPr="00C43D32">
              <w:t>slovenština</w:t>
            </w:r>
            <w:r w:rsidR="00811C9E">
              <w:t>.</w:t>
            </w:r>
          </w:p>
          <w:p w14:paraId="7D717238" w14:textId="09BAAEC6" w:rsidR="00C75F65" w:rsidRPr="00C43D32" w:rsidRDefault="001F6536" w:rsidP="00C56F1E">
            <w:pPr>
              <w:shd w:val="clear" w:color="auto" w:fill="FFFFFF"/>
              <w:spacing w:after="120" w:line="252" w:lineRule="auto"/>
              <w:jc w:val="both"/>
            </w:pPr>
            <w:r w:rsidRPr="001F6536">
              <w:t xml:space="preserve">Všechny požadavky, okolnosti i průběh SDZ jsou uvedeny ve </w:t>
            </w:r>
            <w:r>
              <w:t xml:space="preserve">Studijním a </w:t>
            </w:r>
            <w:r w:rsidR="00FC7515">
              <w:t>z</w:t>
            </w:r>
            <w:r>
              <w:t xml:space="preserve">kušebním </w:t>
            </w:r>
            <w:r w:rsidR="00FC7515">
              <w:t>ř</w:t>
            </w:r>
            <w:r>
              <w:t>ádu</w:t>
            </w:r>
            <w:r w:rsidRPr="00890FC0">
              <w:t xml:space="preserve"> UTB ve Zlíně (SZŘ UTB)</w:t>
            </w:r>
            <w:r>
              <w:t xml:space="preserve"> </w:t>
            </w:r>
            <w:hyperlink r:id="rId14" w:history="1">
              <w:r>
                <w:rPr>
                  <w:rStyle w:val="Hypertextovodkaz"/>
                </w:rPr>
                <w:t>https://www.utb.cz/mdocs-posts/i-uplne-zneni-studijniho-a-zkusebniho-radu-utb-ve-zline/</w:t>
              </w:r>
            </w:hyperlink>
            <w:r>
              <w:t xml:space="preserve"> a v doplňující vnitřní normě </w:t>
            </w:r>
            <w:r w:rsidR="005641E7" w:rsidRPr="005641E7">
              <w:t xml:space="preserve">Pravidla průběhu studia ve studijních programech uskutečňovaných přímo Univerzitou Tomáše Bati ve Zlíně </w:t>
            </w:r>
            <w:r>
              <w:t>(</w:t>
            </w:r>
            <w:r w:rsidR="005641E7">
              <w:t>PPS SP UTB</w:t>
            </w:r>
            <w:r w:rsidRPr="007140D8">
              <w:t>)</w:t>
            </w:r>
            <w:r w:rsidR="00512271">
              <w:t xml:space="preserve"> </w:t>
            </w:r>
            <w:hyperlink r:id="rId15" w:history="1">
              <w:r w:rsidR="00512271" w:rsidRPr="00AA63F8">
                <w:rPr>
                  <w:rStyle w:val="Hypertextovodkaz"/>
                </w:rPr>
                <w:t>https://www.utb.cz/mdocs-posts/smernice-rektora-c-15-2019/</w:t>
              </w:r>
            </w:hyperlink>
            <w:r w:rsidR="00512271">
              <w:t xml:space="preserve"> </w:t>
            </w:r>
            <w:r w:rsidRPr="007140D8">
              <w:t xml:space="preserve">, které jsou dostupné </w:t>
            </w:r>
            <w:r w:rsidR="000E614E">
              <w:t xml:space="preserve">na www stránkách UTB ve Zlíně. </w:t>
            </w:r>
          </w:p>
          <w:p w14:paraId="52A87620" w14:textId="77777777" w:rsidR="00F82D41" w:rsidRDefault="00073A50" w:rsidP="00361C49">
            <w:pPr>
              <w:pStyle w:val="TableParagraph"/>
              <w:spacing w:before="120" w:after="120" w:line="252" w:lineRule="auto"/>
              <w:ind w:left="0"/>
              <w:jc w:val="both"/>
              <w:rPr>
                <w:b/>
                <w:sz w:val="20"/>
                <w:szCs w:val="20"/>
                <w:lang w:val="cs-CZ"/>
              </w:rPr>
            </w:pPr>
            <w:r w:rsidRPr="00C43D32">
              <w:rPr>
                <w:b/>
                <w:sz w:val="20"/>
                <w:szCs w:val="20"/>
                <w:lang w:val="cs-CZ"/>
              </w:rPr>
              <w:t>Požadavky k obhajobě disertační práce:</w:t>
            </w:r>
            <w:r w:rsidR="000E614E">
              <w:rPr>
                <w:b/>
                <w:sz w:val="20"/>
                <w:szCs w:val="20"/>
                <w:lang w:val="cs-CZ"/>
              </w:rPr>
              <w:t xml:space="preserve"> </w:t>
            </w:r>
          </w:p>
          <w:p w14:paraId="60322C66" w14:textId="23C8948D" w:rsidR="00073A50" w:rsidRPr="00C43D32" w:rsidRDefault="00073A50" w:rsidP="00C56F1E">
            <w:pPr>
              <w:pStyle w:val="TableParagraph"/>
              <w:spacing w:before="120" w:line="252" w:lineRule="auto"/>
              <w:ind w:left="0"/>
              <w:jc w:val="both"/>
              <w:rPr>
                <w:sz w:val="20"/>
                <w:szCs w:val="20"/>
                <w:lang w:val="cs-CZ"/>
              </w:rPr>
            </w:pPr>
            <w:r w:rsidRPr="00C43D32">
              <w:rPr>
                <w:sz w:val="20"/>
                <w:szCs w:val="20"/>
                <w:lang w:val="cs-CZ"/>
              </w:rPr>
              <w:t xml:space="preserve">Doktorand doloží nejméně dvě publikace v časopisech s IF (podmínkou je přijetí k tisku). Místo </w:t>
            </w:r>
            <w:r w:rsidR="00DA276C">
              <w:rPr>
                <w:sz w:val="20"/>
                <w:szCs w:val="20"/>
                <w:lang w:val="cs-CZ"/>
              </w:rPr>
              <w:t xml:space="preserve">jedné </w:t>
            </w:r>
            <w:r w:rsidRPr="00C43D32">
              <w:rPr>
                <w:sz w:val="20"/>
                <w:szCs w:val="20"/>
                <w:lang w:val="cs-CZ"/>
              </w:rPr>
              <w:t xml:space="preserve">publikace může doktorand doložit doklad o </w:t>
            </w:r>
            <w:r w:rsidR="009512BF">
              <w:rPr>
                <w:sz w:val="20"/>
                <w:szCs w:val="20"/>
                <w:lang w:val="cs-CZ"/>
              </w:rPr>
              <w:t>uděleném patentu</w:t>
            </w:r>
            <w:r w:rsidRPr="00C43D32">
              <w:rPr>
                <w:sz w:val="20"/>
                <w:szCs w:val="20"/>
                <w:lang w:val="cs-CZ"/>
              </w:rPr>
              <w:t xml:space="preserve">. Doktorand bude minimálně u jednoho výstupu prvním nebo korespondenčním </w:t>
            </w:r>
            <w:r w:rsidRPr="00C43D32">
              <w:rPr>
                <w:sz w:val="20"/>
                <w:szCs w:val="20"/>
                <w:lang w:val="cs-CZ" w:eastAsia="cs-CZ"/>
              </w:rPr>
              <w:t xml:space="preserve">autorem. Jestliže je pořadí autorů článku určeno jinak, např. abecedně, musí mít na tomto jednom výstupu </w:t>
            </w:r>
            <w:r w:rsidR="009512BF" w:rsidRPr="009512BF">
              <w:rPr>
                <w:sz w:val="20"/>
                <w:szCs w:val="20"/>
                <w:lang w:val="cs-CZ" w:eastAsia="cs-CZ"/>
              </w:rPr>
              <w:t>doktorand hlavní, tj. největší podíl, který je doložen pod</w:t>
            </w:r>
            <w:r w:rsidR="00E40D5F">
              <w:rPr>
                <w:sz w:val="20"/>
                <w:szCs w:val="20"/>
                <w:lang w:val="cs-CZ" w:eastAsia="cs-CZ"/>
              </w:rPr>
              <w:t>le odstavce 6 Článku 48 SZŘ UTB</w:t>
            </w:r>
            <w:r w:rsidR="009512BF">
              <w:rPr>
                <w:sz w:val="20"/>
                <w:szCs w:val="20"/>
                <w:lang w:val="cs-CZ" w:eastAsia="cs-CZ"/>
              </w:rPr>
              <w:t>.</w:t>
            </w:r>
            <w:r w:rsidRPr="00C43D32">
              <w:rPr>
                <w:sz w:val="20"/>
                <w:szCs w:val="20"/>
                <w:lang w:val="cs-CZ" w:eastAsia="cs-CZ"/>
              </w:rPr>
              <w:t xml:space="preserve"> Dále musí doložit alespoň jednu aktivní účast formou přednášky na mezinárodní konferenci.</w:t>
            </w:r>
          </w:p>
          <w:p w14:paraId="7FDE3B5D" w14:textId="7E5F29C0" w:rsidR="00073A50" w:rsidRPr="00C43D32" w:rsidRDefault="00073A50" w:rsidP="00C56F1E">
            <w:pPr>
              <w:spacing w:line="252" w:lineRule="auto"/>
              <w:jc w:val="both"/>
            </w:pPr>
            <w:r w:rsidRPr="00C43D32">
              <w:t>Disertační práce bude předlo</w:t>
            </w:r>
            <w:r w:rsidR="003C3CE2">
              <w:t>žena buďto</w:t>
            </w:r>
            <w:r w:rsidRPr="00C43D32">
              <w:t xml:space="preserve"> formou monografie, jejímž výhradním autorem je doktorand, nebo formou komentovaného</w:t>
            </w:r>
            <w:r w:rsidRPr="00C43D32">
              <w:rPr>
                <w:spacing w:val="-2"/>
              </w:rPr>
              <w:t xml:space="preserve"> </w:t>
            </w:r>
            <w:r w:rsidRPr="00C43D32">
              <w:t>souboru</w:t>
            </w:r>
            <w:r w:rsidRPr="00C43D32">
              <w:rPr>
                <w:spacing w:val="-2"/>
              </w:rPr>
              <w:t xml:space="preserve"> </w:t>
            </w:r>
            <w:r w:rsidRPr="00C43D32">
              <w:t>alespoň</w:t>
            </w:r>
            <w:r w:rsidRPr="00C43D32">
              <w:rPr>
                <w:spacing w:val="-4"/>
              </w:rPr>
              <w:t xml:space="preserve"> </w:t>
            </w:r>
            <w:r w:rsidRPr="00C43D32">
              <w:t>čtyř</w:t>
            </w:r>
            <w:r w:rsidRPr="00C43D32">
              <w:rPr>
                <w:spacing w:val="-3"/>
              </w:rPr>
              <w:t xml:space="preserve"> </w:t>
            </w:r>
            <w:r w:rsidRPr="00C43D32">
              <w:t>prací,</w:t>
            </w:r>
            <w:r w:rsidRPr="00C43D32">
              <w:rPr>
                <w:spacing w:val="-1"/>
              </w:rPr>
              <w:t xml:space="preserve"> </w:t>
            </w:r>
            <w:r w:rsidRPr="00C43D32">
              <w:t>kdy</w:t>
            </w:r>
            <w:r w:rsidRPr="00C43D32">
              <w:rPr>
                <w:spacing w:val="-7"/>
              </w:rPr>
              <w:t xml:space="preserve"> </w:t>
            </w:r>
            <w:r w:rsidRPr="00C43D32">
              <w:t>minimálně</w:t>
            </w:r>
            <w:r w:rsidRPr="00C43D32">
              <w:rPr>
                <w:spacing w:val="-1"/>
              </w:rPr>
              <w:t xml:space="preserve"> </w:t>
            </w:r>
            <w:r w:rsidRPr="00C43D32">
              <w:t>u</w:t>
            </w:r>
            <w:r w:rsidRPr="00C43D32">
              <w:rPr>
                <w:spacing w:val="-5"/>
              </w:rPr>
              <w:t xml:space="preserve"> </w:t>
            </w:r>
            <w:r w:rsidR="009512BF">
              <w:t>dvou</w:t>
            </w:r>
            <w:r w:rsidRPr="00C43D32">
              <w:rPr>
                <w:spacing w:val="-4"/>
              </w:rPr>
              <w:t xml:space="preserve"> </w:t>
            </w:r>
            <w:r w:rsidRPr="00C43D32">
              <w:t>z</w:t>
            </w:r>
            <w:r w:rsidRPr="00C43D32">
              <w:rPr>
                <w:spacing w:val="-2"/>
              </w:rPr>
              <w:t xml:space="preserve"> </w:t>
            </w:r>
            <w:r w:rsidRPr="00C43D32">
              <w:t>nich</w:t>
            </w:r>
            <w:r w:rsidRPr="00C43D32">
              <w:rPr>
                <w:spacing w:val="-4"/>
              </w:rPr>
              <w:t xml:space="preserve"> </w:t>
            </w:r>
            <w:r w:rsidRPr="00C43D32">
              <w:t>je</w:t>
            </w:r>
            <w:r w:rsidRPr="00C43D32">
              <w:rPr>
                <w:spacing w:val="-5"/>
              </w:rPr>
              <w:t xml:space="preserve"> </w:t>
            </w:r>
            <w:r w:rsidRPr="00C43D32">
              <w:t>doktorand</w:t>
            </w:r>
            <w:r w:rsidRPr="00C43D32">
              <w:rPr>
                <w:spacing w:val="-4"/>
              </w:rPr>
              <w:t xml:space="preserve"> </w:t>
            </w:r>
            <w:r w:rsidRPr="00C43D32">
              <w:t>prvním</w:t>
            </w:r>
            <w:r w:rsidRPr="00C43D32">
              <w:rPr>
                <w:spacing w:val="-6"/>
              </w:rPr>
              <w:t xml:space="preserve"> </w:t>
            </w:r>
            <w:r w:rsidRPr="00C43D32">
              <w:t>či</w:t>
            </w:r>
            <w:r w:rsidRPr="00C43D32">
              <w:rPr>
                <w:spacing w:val="-2"/>
              </w:rPr>
              <w:t xml:space="preserve"> </w:t>
            </w:r>
            <w:r w:rsidRPr="00C43D32">
              <w:t>korespondenčním autorem, nebo hlavním autorem dle předchozího odstavce. Žádná publikace (ani jiný výstup) nesmí být použita</w:t>
            </w:r>
            <w:r w:rsidR="009512BF">
              <w:t xml:space="preserve"> </w:t>
            </w:r>
            <w:r w:rsidRPr="00C43D32">
              <w:t xml:space="preserve">k získání </w:t>
            </w:r>
            <w:r w:rsidR="000A6741">
              <w:t xml:space="preserve">titulu </w:t>
            </w:r>
            <w:r w:rsidRPr="00C43D32">
              <w:t>Ph.D. vícekrát, tedy může být předložena v souboru komentovaných prací pouze jedenkrát (s výjimkou opakování obhajoby). U publikací je podm</w:t>
            </w:r>
            <w:r w:rsidR="009512BF">
              <w:t xml:space="preserve">ínkou přijetí k tisku, u patentů je </w:t>
            </w:r>
            <w:r w:rsidRPr="00C43D32">
              <w:t xml:space="preserve">podmínkou udělení. </w:t>
            </w:r>
            <w:r w:rsidRPr="000E6606">
              <w:t xml:space="preserve">Lze připustit zařazení manuscriptu, pokud jsou splněna všechna prahová kvalitativní a kvantitativní publikační kritéria kladená na </w:t>
            </w:r>
            <w:r w:rsidR="009512BF" w:rsidRPr="000E6606">
              <w:t>připuštění studenta k obhajobě (tj. alespoň tři publikace jsou již přijaté)</w:t>
            </w:r>
            <w:r w:rsidRPr="000E6606">
              <w:t>.</w:t>
            </w:r>
            <w:r w:rsidRPr="00C43D32">
              <w:t xml:space="preserve"> Jsou-li v souboru uveřejněných</w:t>
            </w:r>
            <w:r w:rsidRPr="00C43D32">
              <w:rPr>
                <w:spacing w:val="-8"/>
              </w:rPr>
              <w:t xml:space="preserve"> </w:t>
            </w:r>
            <w:r w:rsidRPr="00C43D32">
              <w:t>prací</w:t>
            </w:r>
            <w:r w:rsidRPr="00C43D32">
              <w:rPr>
                <w:spacing w:val="-10"/>
              </w:rPr>
              <w:t xml:space="preserve"> </w:t>
            </w:r>
            <w:r w:rsidRPr="00C43D32">
              <w:t>práce,</w:t>
            </w:r>
            <w:r w:rsidRPr="00C43D32">
              <w:rPr>
                <w:spacing w:val="-7"/>
              </w:rPr>
              <w:t xml:space="preserve"> </w:t>
            </w:r>
            <w:r w:rsidRPr="00C43D32">
              <w:t>jejichž</w:t>
            </w:r>
            <w:r w:rsidRPr="00C43D32">
              <w:rPr>
                <w:spacing w:val="-7"/>
              </w:rPr>
              <w:t xml:space="preserve"> </w:t>
            </w:r>
            <w:r w:rsidRPr="00C43D32">
              <w:t>doktorand</w:t>
            </w:r>
            <w:r w:rsidRPr="00C43D32">
              <w:rPr>
                <w:spacing w:val="-8"/>
              </w:rPr>
              <w:t xml:space="preserve"> </w:t>
            </w:r>
            <w:r w:rsidRPr="00C43D32">
              <w:t>není</w:t>
            </w:r>
            <w:r w:rsidRPr="00C43D32">
              <w:rPr>
                <w:spacing w:val="-8"/>
              </w:rPr>
              <w:t xml:space="preserve"> </w:t>
            </w:r>
            <w:r w:rsidRPr="00C43D32">
              <w:t>výhradním</w:t>
            </w:r>
            <w:r w:rsidRPr="00C43D32">
              <w:rPr>
                <w:spacing w:val="-10"/>
              </w:rPr>
              <w:t xml:space="preserve"> </w:t>
            </w:r>
            <w:r w:rsidRPr="00C43D32">
              <w:t>autorem,</w:t>
            </w:r>
            <w:r w:rsidRPr="00C43D32">
              <w:rPr>
                <w:spacing w:val="-5"/>
              </w:rPr>
              <w:t xml:space="preserve"> </w:t>
            </w:r>
            <w:r w:rsidRPr="00C43D32">
              <w:t>musí</w:t>
            </w:r>
            <w:r w:rsidRPr="00C43D32">
              <w:rPr>
                <w:spacing w:val="-9"/>
              </w:rPr>
              <w:t xml:space="preserve"> </w:t>
            </w:r>
            <w:r w:rsidRPr="00C43D32">
              <w:t>být</w:t>
            </w:r>
            <w:r w:rsidRPr="00C43D32">
              <w:rPr>
                <w:spacing w:val="-8"/>
              </w:rPr>
              <w:t xml:space="preserve"> </w:t>
            </w:r>
            <w:r w:rsidRPr="00C43D32">
              <w:t>podíl</w:t>
            </w:r>
            <w:r w:rsidRPr="00C43D32">
              <w:rPr>
                <w:spacing w:val="-8"/>
              </w:rPr>
              <w:t xml:space="preserve"> </w:t>
            </w:r>
            <w:r w:rsidRPr="00C43D32">
              <w:t>doktoranda</w:t>
            </w:r>
            <w:r w:rsidRPr="00C43D32">
              <w:rPr>
                <w:spacing w:val="-7"/>
              </w:rPr>
              <w:t xml:space="preserve"> </w:t>
            </w:r>
            <w:r w:rsidRPr="00C43D32">
              <w:t>vymezen</w:t>
            </w:r>
            <w:r w:rsidRPr="00C43D32">
              <w:rPr>
                <w:spacing w:val="-7"/>
              </w:rPr>
              <w:t xml:space="preserve"> </w:t>
            </w:r>
            <w:r w:rsidRPr="00C43D32">
              <w:t>a</w:t>
            </w:r>
            <w:r w:rsidRPr="00C43D32">
              <w:rPr>
                <w:spacing w:val="-8"/>
              </w:rPr>
              <w:t xml:space="preserve"> </w:t>
            </w:r>
            <w:r w:rsidRPr="00C43D32">
              <w:t xml:space="preserve">doložen prohlášením spoluautorů o jeho přínosu k jednotlivým pracím. </w:t>
            </w:r>
            <w:r w:rsidR="00E40D5F" w:rsidRPr="00E40D5F">
              <w:t xml:space="preserve">Jazykem práce </w:t>
            </w:r>
            <w:r w:rsidR="00E40D5F">
              <w:t xml:space="preserve">i obhajoby </w:t>
            </w:r>
            <w:r w:rsidR="00E40D5F" w:rsidRPr="00E40D5F">
              <w:t>bude jazyk, ve kterém je studijní program akreditován, nebo angličtina. Vedle češtiny se samozřejmě připouští i práce psaná ve slovenštině.</w:t>
            </w:r>
          </w:p>
          <w:p w14:paraId="35C88D5C" w14:textId="4A950972" w:rsidR="001505F5" w:rsidRDefault="001F6536" w:rsidP="00C56F1E">
            <w:pPr>
              <w:shd w:val="clear" w:color="auto" w:fill="FFFFFF"/>
              <w:spacing w:after="120" w:line="252" w:lineRule="auto"/>
              <w:jc w:val="both"/>
            </w:pPr>
            <w:r w:rsidRPr="001F6536">
              <w:t>Všechny požadavky</w:t>
            </w:r>
            <w:r w:rsidR="009512BF">
              <w:t xml:space="preserve"> na disertaci a všechny požadavky</w:t>
            </w:r>
            <w:r>
              <w:t>, okolnosti i průběh obhajoby</w:t>
            </w:r>
            <w:r w:rsidRPr="001F6536">
              <w:t xml:space="preserve"> jsou uvedeny ve </w:t>
            </w:r>
            <w:r>
              <w:t>Studijním a Zkušebním Řádu</w:t>
            </w:r>
            <w:r w:rsidRPr="00890FC0">
              <w:t xml:space="preserve"> UTB ve Zlíně (SZŘ UTB)</w:t>
            </w:r>
            <w:r>
              <w:t xml:space="preserve"> </w:t>
            </w:r>
            <w:hyperlink r:id="rId16" w:history="1">
              <w:r>
                <w:rPr>
                  <w:rStyle w:val="Hypertextovodkaz"/>
                </w:rPr>
                <w:t>https://www.utb.cz/mdocs-posts/i-uplne-zneni-studijniho-a-zkusebniho-radu-utb-ve-zline/</w:t>
              </w:r>
            </w:hyperlink>
            <w:r w:rsidR="00A94646">
              <w:t xml:space="preserve"> </w:t>
            </w:r>
            <w:r>
              <w:t xml:space="preserve">a v doplňující vnitřní normě </w:t>
            </w:r>
            <w:r w:rsidR="005641E7" w:rsidRPr="005641E7">
              <w:t>Pravidla průběhu studia ve studijních programech uskutečňovaných přímo Univerzitou Tomáše Bati ve Zlíně</w:t>
            </w:r>
            <w:r w:rsidR="005641E7">
              <w:t xml:space="preserve"> </w:t>
            </w:r>
            <w:r>
              <w:t>(</w:t>
            </w:r>
            <w:r w:rsidR="005641E7">
              <w:t>PPS SP UTB</w:t>
            </w:r>
            <w:r w:rsidRPr="007140D8">
              <w:t>)</w:t>
            </w:r>
            <w:r w:rsidR="00512271">
              <w:t xml:space="preserve"> </w:t>
            </w:r>
            <w:hyperlink r:id="rId17" w:history="1">
              <w:r w:rsidR="00512271" w:rsidRPr="00AA63F8">
                <w:rPr>
                  <w:rStyle w:val="Hypertextovodkaz"/>
                </w:rPr>
                <w:t>https://www.utb.cz/mdocs-posts/smernice-rektora-c-15-2019/</w:t>
              </w:r>
            </w:hyperlink>
            <w:r w:rsidR="00512271">
              <w:t xml:space="preserve"> </w:t>
            </w:r>
            <w:r w:rsidRPr="007140D8">
              <w:t xml:space="preserve">, které jsou dostupné </w:t>
            </w:r>
            <w:r w:rsidR="009512BF">
              <w:t>na www stránkách UTB ve Zlíně.</w:t>
            </w:r>
          </w:p>
        </w:tc>
      </w:tr>
      <w:tr w:rsidR="00512866" w14:paraId="550B14BE" w14:textId="77777777" w:rsidTr="00140CA8">
        <w:trPr>
          <w:gridBefore w:val="1"/>
          <w:gridAfter w:val="2"/>
          <w:wBefore w:w="34" w:type="dxa"/>
          <w:wAfter w:w="284" w:type="dxa"/>
        </w:trPr>
        <w:tc>
          <w:tcPr>
            <w:tcW w:w="3510" w:type="dxa"/>
            <w:gridSpan w:val="7"/>
            <w:tcBorders>
              <w:bottom w:val="single" w:sz="4" w:space="0" w:color="auto"/>
            </w:tcBorders>
            <w:shd w:val="clear" w:color="auto" w:fill="F7CAAC"/>
          </w:tcPr>
          <w:p w14:paraId="64D94FC5" w14:textId="77777777" w:rsidR="00512866" w:rsidRDefault="00512866" w:rsidP="00FF35A6">
            <w:r>
              <w:rPr>
                <w:b/>
              </w:rPr>
              <w:lastRenderedPageBreak/>
              <w:t>Návrh témat disertačních prací a témata obhájených prací</w:t>
            </w:r>
          </w:p>
        </w:tc>
        <w:tc>
          <w:tcPr>
            <w:tcW w:w="6379" w:type="dxa"/>
            <w:gridSpan w:val="23"/>
            <w:tcBorders>
              <w:bottom w:val="single" w:sz="4" w:space="0" w:color="auto"/>
            </w:tcBorders>
            <w:shd w:val="clear" w:color="auto" w:fill="FFFFFF"/>
          </w:tcPr>
          <w:p w14:paraId="7FD62309" w14:textId="77777777" w:rsidR="00512866" w:rsidRDefault="00512866" w:rsidP="00FF35A6">
            <w:pPr>
              <w:jc w:val="center"/>
            </w:pPr>
          </w:p>
        </w:tc>
      </w:tr>
      <w:tr w:rsidR="00512866" w14:paraId="0B9A1840" w14:textId="77777777" w:rsidTr="00140CA8">
        <w:trPr>
          <w:gridBefore w:val="1"/>
          <w:gridAfter w:val="2"/>
          <w:wBefore w:w="34" w:type="dxa"/>
          <w:wAfter w:w="284" w:type="dxa"/>
          <w:trHeight w:val="3087"/>
        </w:trPr>
        <w:tc>
          <w:tcPr>
            <w:tcW w:w="9889" w:type="dxa"/>
            <w:gridSpan w:val="30"/>
            <w:tcBorders>
              <w:top w:val="single" w:sz="4" w:space="0" w:color="auto"/>
            </w:tcBorders>
          </w:tcPr>
          <w:p w14:paraId="7F4FFCEE" w14:textId="77777777" w:rsidR="00073A50" w:rsidRPr="00061A3A" w:rsidRDefault="00073A50" w:rsidP="00B25449">
            <w:pPr>
              <w:spacing w:before="120" w:after="60" w:line="252" w:lineRule="auto"/>
              <w:jc w:val="both"/>
              <w:rPr>
                <w:u w:val="single"/>
              </w:rPr>
            </w:pPr>
            <w:r w:rsidRPr="00061A3A">
              <w:rPr>
                <w:u w:val="single"/>
              </w:rPr>
              <w:t>Návrh témat disertačních prací:</w:t>
            </w:r>
          </w:p>
          <w:p w14:paraId="3B1011AE" w14:textId="77777777" w:rsidR="001F52B7" w:rsidRDefault="001F52B7" w:rsidP="00140CA8">
            <w:pPr>
              <w:spacing w:before="60" w:after="80"/>
              <w:jc w:val="both"/>
              <w:rPr>
                <w:spacing w:val="-2"/>
              </w:rPr>
            </w:pPr>
            <w:r w:rsidRPr="001F52B7">
              <w:rPr>
                <w:spacing w:val="-2"/>
              </w:rPr>
              <w:t>Příprava a charakterizace nanokompozitních tenkých vrstev pro polymerní elektroniku</w:t>
            </w:r>
          </w:p>
          <w:p w14:paraId="70A72043" w14:textId="471B0A8C" w:rsidR="0082275D" w:rsidRDefault="0082275D" w:rsidP="00140CA8">
            <w:pPr>
              <w:spacing w:before="60" w:after="80"/>
              <w:jc w:val="both"/>
            </w:pPr>
            <w:r>
              <w:t>Příprava a charakterizace funkčních nanostrukturovaných plniv pro pokročilé polymerní systémy</w:t>
            </w:r>
            <w:r>
              <w:tab/>
            </w:r>
          </w:p>
          <w:p w14:paraId="62AA2EF5" w14:textId="670DE09A" w:rsidR="0082275D" w:rsidRDefault="0082275D" w:rsidP="00140CA8">
            <w:pPr>
              <w:spacing w:before="60" w:after="80"/>
              <w:jc w:val="both"/>
            </w:pPr>
            <w:r w:rsidRPr="0082275D">
              <w:t>Polymery s</w:t>
            </w:r>
            <w:r w:rsidR="000E614E">
              <w:t xml:space="preserve"> vysoce </w:t>
            </w:r>
            <w:r w:rsidRPr="0082275D">
              <w:t>dispergovanou fází</w:t>
            </w:r>
          </w:p>
          <w:p w14:paraId="12395AAA" w14:textId="2CD42C09" w:rsidR="0082275D" w:rsidRDefault="0082275D" w:rsidP="00140CA8">
            <w:pPr>
              <w:spacing w:before="60" w:after="80"/>
              <w:jc w:val="both"/>
            </w:pPr>
            <w:r>
              <w:t>Modifikace a využití anorganických nanotrubic pro polymerní elektroniku</w:t>
            </w:r>
            <w:r>
              <w:tab/>
            </w:r>
          </w:p>
          <w:p w14:paraId="0AC9499B" w14:textId="77777777" w:rsidR="00AB03BA" w:rsidRDefault="0082275D" w:rsidP="00140CA8">
            <w:pPr>
              <w:spacing w:before="60" w:after="80"/>
              <w:jc w:val="both"/>
            </w:pPr>
            <w:r>
              <w:t xml:space="preserve">Stereolitografický tisk polymerními nanokompozitními materiály </w:t>
            </w:r>
          </w:p>
          <w:p w14:paraId="4C1B8C11" w14:textId="3FAFF648" w:rsidR="0082275D" w:rsidRDefault="00AB03BA" w:rsidP="00140CA8">
            <w:pPr>
              <w:spacing w:before="60" w:after="80"/>
              <w:jc w:val="both"/>
            </w:pPr>
            <w:r w:rsidRPr="00AB03BA">
              <w:t>Příprava polymerních nanostruktur vláknotvorným procesem v elektrostatickém poli</w:t>
            </w:r>
            <w:r w:rsidR="0082275D">
              <w:tab/>
            </w:r>
          </w:p>
          <w:p w14:paraId="35FEEA90" w14:textId="7621B563" w:rsidR="0082275D" w:rsidRDefault="0082275D" w:rsidP="00140CA8">
            <w:pPr>
              <w:spacing w:before="60" w:after="80"/>
              <w:jc w:val="both"/>
            </w:pPr>
            <w:r>
              <w:t>Příprava a charakterizace pokročilých spinel-ferritových nanokompozitů pro elektromagnetické aplikace</w:t>
            </w:r>
          </w:p>
          <w:p w14:paraId="3AA73324" w14:textId="0F7976F9" w:rsidR="000706E1" w:rsidRPr="00061A3A" w:rsidRDefault="0082275D" w:rsidP="00140CA8">
            <w:pPr>
              <w:spacing w:before="60" w:after="80"/>
              <w:jc w:val="both"/>
            </w:pPr>
            <w:r>
              <w:t>Příprava potahovaných magnetických nanočástic pro cílenou distribuci léčiv</w:t>
            </w:r>
          </w:p>
          <w:p w14:paraId="22426454" w14:textId="1BA5A979" w:rsidR="0082275D" w:rsidRDefault="0082275D" w:rsidP="00140CA8">
            <w:pPr>
              <w:spacing w:before="60" w:after="80"/>
              <w:jc w:val="both"/>
            </w:pPr>
            <w:r>
              <w:t>Elektroreologické elastomery</w:t>
            </w:r>
          </w:p>
          <w:p w14:paraId="3D633770" w14:textId="77777777" w:rsidR="00C56F1E" w:rsidRDefault="00C56F1E" w:rsidP="00140CA8">
            <w:pPr>
              <w:spacing w:before="60" w:after="80"/>
              <w:jc w:val="both"/>
              <w:rPr>
                <w:ins w:id="10" w:author="Ivo Kuřitka" w:date="2019-11-27T22:43:00Z"/>
              </w:rPr>
            </w:pPr>
          </w:p>
          <w:p w14:paraId="3262897E" w14:textId="77777777" w:rsidR="00073A50" w:rsidRPr="00061A3A" w:rsidRDefault="00073A50" w:rsidP="00140CA8">
            <w:pPr>
              <w:spacing w:before="120" w:after="60" w:line="21" w:lineRule="atLeast"/>
              <w:jc w:val="both"/>
              <w:rPr>
                <w:u w:val="single"/>
              </w:rPr>
            </w:pPr>
            <w:r w:rsidRPr="00061A3A">
              <w:rPr>
                <w:u w:val="single"/>
              </w:rPr>
              <w:lastRenderedPageBreak/>
              <w:t>Obhájené práce:</w:t>
            </w:r>
          </w:p>
          <w:p w14:paraId="1A17FEFB" w14:textId="0D0A71EE" w:rsidR="006D1D1C" w:rsidRDefault="006D1D1C" w:rsidP="00B25449">
            <w:pPr>
              <w:spacing w:before="60" w:after="60" w:line="252" w:lineRule="auto"/>
              <w:jc w:val="both"/>
            </w:pPr>
            <w:r w:rsidRPr="00061A3A">
              <w:t>Doktorský studijní</w:t>
            </w:r>
            <w:r w:rsidRPr="00D414D1">
              <w:t xml:space="preserve"> program Nanotechnologie a pokročilé materiály je následovníkem </w:t>
            </w:r>
            <w:r w:rsidR="000E6606">
              <w:t xml:space="preserve">celoškolského </w:t>
            </w:r>
            <w:r w:rsidRPr="00D414D1">
              <w:t xml:space="preserve">doktorského studijního oboru </w:t>
            </w:r>
            <w:r>
              <w:t xml:space="preserve">3942V006 Nanotechnologie a pokročilé </w:t>
            </w:r>
            <w:r w:rsidRPr="00D414D1">
              <w:t>materiály</w:t>
            </w:r>
            <w:r w:rsidR="00D905B2">
              <w:t>,</w:t>
            </w:r>
            <w:r w:rsidRPr="00D414D1">
              <w:t xml:space="preserve"> který byl vyučován v rámci </w:t>
            </w:r>
            <w:r>
              <w:t xml:space="preserve">stejnojmenného </w:t>
            </w:r>
            <w:r w:rsidRPr="00D414D1">
              <w:t xml:space="preserve">studijního programu </w:t>
            </w:r>
            <w:r>
              <w:t>P397</w:t>
            </w:r>
            <w:r w:rsidRPr="00D414D1">
              <w:t xml:space="preserve">2 </w:t>
            </w:r>
            <w:r>
              <w:t xml:space="preserve">Nanotechnologie a pokročilé materiály a který byl akreditován v </w:t>
            </w:r>
            <w:r w:rsidRPr="00EE7354">
              <w:t>roce 2016 s platností do 31. 8. 2020</w:t>
            </w:r>
            <w:r>
              <w:t>. Ješ</w:t>
            </w:r>
            <w:r w:rsidR="005B74B1">
              <w:t xml:space="preserve">tě tedy neexistují absolventi. </w:t>
            </w:r>
          </w:p>
          <w:p w14:paraId="637C37C7" w14:textId="77777777" w:rsidR="00E857B6" w:rsidRDefault="00E857B6" w:rsidP="00E857B6">
            <w:pPr>
              <w:spacing w:before="60" w:after="60" w:line="21" w:lineRule="atLeast"/>
              <w:jc w:val="both"/>
            </w:pPr>
          </w:p>
          <w:p w14:paraId="2C8ECB25" w14:textId="61144BB4" w:rsidR="00073A50" w:rsidRPr="00640ECC" w:rsidRDefault="006D1D1C" w:rsidP="00E857B6">
            <w:pPr>
              <w:spacing w:before="60" w:after="60" w:line="252" w:lineRule="auto"/>
              <w:jc w:val="both"/>
            </w:pPr>
            <w:r w:rsidRPr="0082275D">
              <w:rPr>
                <w:u w:val="single"/>
              </w:rPr>
              <w:t>St</w:t>
            </w:r>
            <w:r w:rsidR="00061A3A" w:rsidRPr="0082275D">
              <w:rPr>
                <w:u w:val="single"/>
              </w:rPr>
              <w:t>av</w:t>
            </w:r>
            <w:r w:rsidRPr="0082275D">
              <w:rPr>
                <w:u w:val="single"/>
              </w:rPr>
              <w:t xml:space="preserve"> doktorandů v roce 2019 následující</w:t>
            </w:r>
            <w:r w:rsidRPr="00640ECC">
              <w:t xml:space="preserve">:  </w:t>
            </w:r>
          </w:p>
          <w:p w14:paraId="72F5EFB4" w14:textId="03DB70B3" w:rsidR="00390BBE" w:rsidRPr="00640ECC" w:rsidRDefault="00640ECC" w:rsidP="00E857B6">
            <w:pPr>
              <w:spacing w:before="60" w:after="60"/>
              <w:jc w:val="both"/>
              <w:rPr>
                <w:spacing w:val="-2"/>
              </w:rPr>
            </w:pPr>
            <w:r w:rsidRPr="00640ECC">
              <w:rPr>
                <w:spacing w:val="-2"/>
              </w:rPr>
              <w:t>Studující v českém jazyce</w:t>
            </w:r>
          </w:p>
          <w:p w14:paraId="565FAE89" w14:textId="76C364C6" w:rsidR="00640ECC" w:rsidRPr="00640ECC" w:rsidRDefault="00640ECC" w:rsidP="00E857B6">
            <w:pPr>
              <w:spacing w:before="60" w:after="60"/>
              <w:jc w:val="both"/>
              <w:rPr>
                <w:spacing w:val="-2"/>
              </w:rPr>
            </w:pPr>
            <w:r w:rsidRPr="00640ECC">
              <w:rPr>
                <w:spacing w:val="-2"/>
              </w:rPr>
              <w:t>1. ročník:</w:t>
            </w:r>
            <w:r w:rsidR="0096708D">
              <w:rPr>
                <w:spacing w:val="-2"/>
              </w:rPr>
              <w:t xml:space="preserve"> 2</w:t>
            </w:r>
            <w:r w:rsidRPr="00640ECC">
              <w:rPr>
                <w:spacing w:val="-2"/>
              </w:rPr>
              <w:t xml:space="preserve"> </w:t>
            </w:r>
            <w:r w:rsidR="0096708D">
              <w:rPr>
                <w:spacing w:val="-2"/>
              </w:rPr>
              <w:t>studenti</w:t>
            </w:r>
            <w:r>
              <w:rPr>
                <w:spacing w:val="-2"/>
              </w:rPr>
              <w:t xml:space="preserve"> (</w:t>
            </w:r>
            <w:r w:rsidR="0003269A">
              <w:rPr>
                <w:spacing w:val="-2"/>
              </w:rPr>
              <w:t>prezenční</w:t>
            </w:r>
            <w:r>
              <w:rPr>
                <w:spacing w:val="-2"/>
              </w:rPr>
              <w:t xml:space="preserve"> forma:</w:t>
            </w:r>
            <w:r w:rsidR="0096708D">
              <w:rPr>
                <w:spacing w:val="-2"/>
              </w:rPr>
              <w:t xml:space="preserve"> 2,</w:t>
            </w:r>
            <w:r>
              <w:rPr>
                <w:spacing w:val="-2"/>
              </w:rPr>
              <w:t xml:space="preserve"> kombinovaná forma: </w:t>
            </w:r>
            <w:r w:rsidR="0096708D">
              <w:rPr>
                <w:spacing w:val="-2"/>
              </w:rPr>
              <w:t>0</w:t>
            </w:r>
            <w:r>
              <w:rPr>
                <w:spacing w:val="-2"/>
              </w:rPr>
              <w:t>)</w:t>
            </w:r>
          </w:p>
          <w:p w14:paraId="2FB790A4" w14:textId="69AE7D3D" w:rsidR="00640ECC" w:rsidRPr="00640ECC" w:rsidRDefault="00640ECC" w:rsidP="00E857B6">
            <w:pPr>
              <w:spacing w:before="60" w:after="60"/>
              <w:jc w:val="both"/>
              <w:rPr>
                <w:spacing w:val="-2"/>
              </w:rPr>
            </w:pPr>
            <w:r>
              <w:rPr>
                <w:spacing w:val="-2"/>
              </w:rPr>
              <w:t>2. ročník:</w:t>
            </w:r>
            <w:r w:rsidR="0096708D">
              <w:rPr>
                <w:spacing w:val="-2"/>
              </w:rPr>
              <w:t xml:space="preserve"> 4</w:t>
            </w:r>
            <w:r>
              <w:rPr>
                <w:spacing w:val="-2"/>
              </w:rPr>
              <w:t xml:space="preserve"> </w:t>
            </w:r>
            <w:r w:rsidR="0096708D">
              <w:rPr>
                <w:spacing w:val="-2"/>
              </w:rPr>
              <w:t>studenti</w:t>
            </w:r>
            <w:r>
              <w:rPr>
                <w:spacing w:val="-2"/>
              </w:rPr>
              <w:t xml:space="preserve"> (</w:t>
            </w:r>
            <w:r w:rsidR="0003269A">
              <w:rPr>
                <w:spacing w:val="-2"/>
              </w:rPr>
              <w:t>prezenční</w:t>
            </w:r>
            <w:r>
              <w:rPr>
                <w:spacing w:val="-2"/>
              </w:rPr>
              <w:t xml:space="preserve"> forma: </w:t>
            </w:r>
            <w:r w:rsidR="0096708D">
              <w:rPr>
                <w:spacing w:val="-2"/>
              </w:rPr>
              <w:t xml:space="preserve">3, </w:t>
            </w:r>
            <w:r>
              <w:rPr>
                <w:spacing w:val="-2"/>
              </w:rPr>
              <w:t xml:space="preserve">kombinovaná forma: </w:t>
            </w:r>
            <w:r w:rsidR="0096708D">
              <w:rPr>
                <w:spacing w:val="-2"/>
              </w:rPr>
              <w:t>1</w:t>
            </w:r>
            <w:r>
              <w:rPr>
                <w:spacing w:val="-2"/>
              </w:rPr>
              <w:t>)</w:t>
            </w:r>
          </w:p>
          <w:p w14:paraId="2693EA4C" w14:textId="456BD825" w:rsidR="00640ECC" w:rsidRPr="00640ECC" w:rsidRDefault="00640ECC" w:rsidP="00E857B6">
            <w:pPr>
              <w:spacing w:before="60" w:after="60"/>
              <w:jc w:val="both"/>
              <w:rPr>
                <w:spacing w:val="-2"/>
              </w:rPr>
            </w:pPr>
            <w:r w:rsidRPr="00640ECC">
              <w:rPr>
                <w:spacing w:val="-2"/>
              </w:rPr>
              <w:t xml:space="preserve">3. ročník: </w:t>
            </w:r>
            <w:r w:rsidR="0096708D">
              <w:rPr>
                <w:spacing w:val="-2"/>
              </w:rPr>
              <w:t xml:space="preserve">1 student </w:t>
            </w:r>
            <w:r>
              <w:rPr>
                <w:spacing w:val="-2"/>
              </w:rPr>
              <w:t xml:space="preserve"> (</w:t>
            </w:r>
            <w:r w:rsidR="0003269A">
              <w:rPr>
                <w:spacing w:val="-2"/>
              </w:rPr>
              <w:t>prezenční</w:t>
            </w:r>
            <w:r>
              <w:rPr>
                <w:spacing w:val="-2"/>
              </w:rPr>
              <w:t xml:space="preserve"> forma: </w:t>
            </w:r>
            <w:r w:rsidR="0096708D">
              <w:rPr>
                <w:spacing w:val="-2"/>
              </w:rPr>
              <w:t xml:space="preserve">0, </w:t>
            </w:r>
            <w:r>
              <w:rPr>
                <w:spacing w:val="-2"/>
              </w:rPr>
              <w:t>kombinovaná forma:</w:t>
            </w:r>
            <w:r w:rsidR="0096708D">
              <w:rPr>
                <w:spacing w:val="-2"/>
              </w:rPr>
              <w:t xml:space="preserve"> 1</w:t>
            </w:r>
            <w:r>
              <w:rPr>
                <w:spacing w:val="-2"/>
              </w:rPr>
              <w:t>)</w:t>
            </w:r>
          </w:p>
          <w:p w14:paraId="26DB5518" w14:textId="77777777" w:rsidR="00640ECC" w:rsidRPr="00640ECC" w:rsidRDefault="00640ECC" w:rsidP="00E857B6">
            <w:pPr>
              <w:spacing w:before="60" w:after="60"/>
              <w:jc w:val="both"/>
              <w:rPr>
                <w:spacing w:val="-2"/>
              </w:rPr>
            </w:pPr>
          </w:p>
          <w:p w14:paraId="0544E829" w14:textId="2227191A" w:rsidR="00640ECC" w:rsidRPr="00640ECC" w:rsidRDefault="00640ECC" w:rsidP="00E857B6">
            <w:pPr>
              <w:spacing w:before="60" w:after="60"/>
              <w:jc w:val="both"/>
              <w:rPr>
                <w:spacing w:val="-2"/>
              </w:rPr>
            </w:pPr>
            <w:r w:rsidRPr="00640ECC">
              <w:rPr>
                <w:spacing w:val="-2"/>
              </w:rPr>
              <w:t>Studující v anglickém jazyce</w:t>
            </w:r>
          </w:p>
          <w:p w14:paraId="43EF9CE7" w14:textId="753935B2" w:rsidR="00640ECC" w:rsidRPr="00640ECC" w:rsidRDefault="00640ECC" w:rsidP="00E857B6">
            <w:pPr>
              <w:spacing w:before="60" w:after="60"/>
              <w:jc w:val="both"/>
              <w:rPr>
                <w:spacing w:val="-2"/>
              </w:rPr>
            </w:pPr>
            <w:r w:rsidRPr="00640ECC">
              <w:rPr>
                <w:spacing w:val="-2"/>
              </w:rPr>
              <w:t xml:space="preserve">1. ročník: </w:t>
            </w:r>
            <w:r w:rsidR="0096708D">
              <w:rPr>
                <w:spacing w:val="-2"/>
              </w:rPr>
              <w:t xml:space="preserve">2 </w:t>
            </w:r>
            <w:r w:rsidRPr="00640ECC">
              <w:rPr>
                <w:spacing w:val="-2"/>
              </w:rPr>
              <w:t>student</w:t>
            </w:r>
            <w:r w:rsidR="0096708D">
              <w:rPr>
                <w:spacing w:val="-2"/>
              </w:rPr>
              <w:t>i</w:t>
            </w:r>
            <w:r w:rsidR="00B25449">
              <w:rPr>
                <w:spacing w:val="-2"/>
              </w:rPr>
              <w:t xml:space="preserve"> (</w:t>
            </w:r>
            <w:r w:rsidR="0003269A">
              <w:rPr>
                <w:spacing w:val="-2"/>
              </w:rPr>
              <w:t>prezenční</w:t>
            </w:r>
            <w:r>
              <w:rPr>
                <w:spacing w:val="-2"/>
              </w:rPr>
              <w:t xml:space="preserve"> forma: </w:t>
            </w:r>
            <w:r w:rsidR="0096708D">
              <w:rPr>
                <w:spacing w:val="-2"/>
              </w:rPr>
              <w:t xml:space="preserve">2, </w:t>
            </w:r>
            <w:r>
              <w:rPr>
                <w:spacing w:val="-2"/>
              </w:rPr>
              <w:t xml:space="preserve">kombinovaná forma: </w:t>
            </w:r>
            <w:r w:rsidR="0096708D">
              <w:rPr>
                <w:spacing w:val="-2"/>
              </w:rPr>
              <w:t>0</w:t>
            </w:r>
            <w:r>
              <w:rPr>
                <w:spacing w:val="-2"/>
              </w:rPr>
              <w:t>)</w:t>
            </w:r>
          </w:p>
          <w:p w14:paraId="5A6315F8" w14:textId="29D575E2" w:rsidR="00640ECC" w:rsidRPr="00640ECC" w:rsidRDefault="00640ECC" w:rsidP="00E857B6">
            <w:pPr>
              <w:spacing w:before="60" w:after="60"/>
              <w:jc w:val="both"/>
              <w:rPr>
                <w:spacing w:val="-2"/>
              </w:rPr>
            </w:pPr>
            <w:r w:rsidRPr="00640ECC">
              <w:rPr>
                <w:spacing w:val="-2"/>
              </w:rPr>
              <w:t xml:space="preserve">2. ročník: </w:t>
            </w:r>
            <w:r w:rsidR="00B25449">
              <w:rPr>
                <w:spacing w:val="-2"/>
              </w:rPr>
              <w:t xml:space="preserve">1 student </w:t>
            </w:r>
            <w:r>
              <w:rPr>
                <w:spacing w:val="-2"/>
              </w:rPr>
              <w:t>(</w:t>
            </w:r>
            <w:r w:rsidR="0003269A">
              <w:rPr>
                <w:spacing w:val="-2"/>
              </w:rPr>
              <w:t>prezenční</w:t>
            </w:r>
            <w:r>
              <w:rPr>
                <w:spacing w:val="-2"/>
              </w:rPr>
              <w:t xml:space="preserve"> forma: </w:t>
            </w:r>
            <w:r w:rsidR="0096708D">
              <w:rPr>
                <w:spacing w:val="-2"/>
              </w:rPr>
              <w:t xml:space="preserve">1, </w:t>
            </w:r>
            <w:r>
              <w:rPr>
                <w:spacing w:val="-2"/>
              </w:rPr>
              <w:t xml:space="preserve">kombinovaná forma: </w:t>
            </w:r>
            <w:r w:rsidR="0096708D">
              <w:rPr>
                <w:spacing w:val="-2"/>
              </w:rPr>
              <w:t>0</w:t>
            </w:r>
            <w:r>
              <w:rPr>
                <w:spacing w:val="-2"/>
              </w:rPr>
              <w:t>)</w:t>
            </w:r>
          </w:p>
          <w:p w14:paraId="2284BA3B" w14:textId="77777777" w:rsidR="00640ECC" w:rsidRPr="00640ECC" w:rsidRDefault="00640ECC" w:rsidP="00E857B6">
            <w:pPr>
              <w:spacing w:before="60" w:after="60" w:line="252" w:lineRule="auto"/>
              <w:jc w:val="both"/>
              <w:rPr>
                <w:spacing w:val="-2"/>
              </w:rPr>
            </w:pPr>
          </w:p>
          <w:p w14:paraId="15547F73" w14:textId="60B6CCE1" w:rsidR="00640ECC" w:rsidRDefault="0096708D" w:rsidP="00E857B6">
            <w:pPr>
              <w:spacing w:before="60" w:after="60" w:line="252" w:lineRule="auto"/>
              <w:jc w:val="both"/>
              <w:rPr>
                <w:spacing w:val="-2"/>
                <w:highlight w:val="cyan"/>
              </w:rPr>
            </w:pPr>
            <w:r>
              <w:rPr>
                <w:spacing w:val="-2"/>
              </w:rPr>
              <w:t>Z celkového počtu 10</w:t>
            </w:r>
            <w:r w:rsidR="00640ECC" w:rsidRPr="00640ECC">
              <w:rPr>
                <w:spacing w:val="-2"/>
              </w:rPr>
              <w:t xml:space="preserve"> studentů jsou 2 zařazeni v kombinované formě a 3 v anglické verzi SP</w:t>
            </w:r>
            <w:r w:rsidR="00B43C10">
              <w:rPr>
                <w:spacing w:val="-2"/>
              </w:rPr>
              <w:t>.</w:t>
            </w:r>
          </w:p>
          <w:p w14:paraId="61C04A65" w14:textId="77777777" w:rsidR="00640ECC" w:rsidRDefault="00640ECC" w:rsidP="00073A50">
            <w:pPr>
              <w:jc w:val="both"/>
              <w:rPr>
                <w:spacing w:val="-2"/>
                <w:highlight w:val="cyan"/>
              </w:rPr>
            </w:pPr>
          </w:p>
          <w:p w14:paraId="0DD44D6A" w14:textId="56364E23" w:rsidR="00390BBE" w:rsidRPr="0082275D" w:rsidRDefault="00390BBE" w:rsidP="00811AD7">
            <w:pPr>
              <w:spacing w:before="60" w:after="60"/>
              <w:jc w:val="both"/>
              <w:rPr>
                <w:spacing w:val="-2"/>
                <w:u w:val="single"/>
              </w:rPr>
            </w:pPr>
            <w:r w:rsidRPr="0082275D">
              <w:rPr>
                <w:spacing w:val="-2"/>
                <w:u w:val="single"/>
              </w:rPr>
              <w:t>Aktuální témata disertačních prací:</w:t>
            </w:r>
          </w:p>
          <w:p w14:paraId="53BB07BC" w14:textId="798A0711" w:rsidR="00640ECC" w:rsidRDefault="001F52B7" w:rsidP="00811AD7">
            <w:pPr>
              <w:spacing w:before="60" w:after="60"/>
              <w:jc w:val="both"/>
              <w:rPr>
                <w:spacing w:val="-2"/>
              </w:rPr>
            </w:pPr>
            <w:r w:rsidRPr="001F52B7">
              <w:rPr>
                <w:spacing w:val="-2"/>
              </w:rPr>
              <w:t xml:space="preserve">Preparation and </w:t>
            </w:r>
            <w:r w:rsidR="00811AD7">
              <w:rPr>
                <w:spacing w:val="-2"/>
              </w:rPr>
              <w:t>C</w:t>
            </w:r>
            <w:r w:rsidRPr="001F52B7">
              <w:rPr>
                <w:spacing w:val="-2"/>
              </w:rPr>
              <w:t xml:space="preserve">haracterization of </w:t>
            </w:r>
            <w:r w:rsidR="00811AD7">
              <w:rPr>
                <w:spacing w:val="-2"/>
              </w:rPr>
              <w:t>N</w:t>
            </w:r>
            <w:r w:rsidRPr="001F52B7">
              <w:rPr>
                <w:spacing w:val="-2"/>
              </w:rPr>
              <w:t xml:space="preserve">anocomposite </w:t>
            </w:r>
            <w:r w:rsidR="00811AD7">
              <w:rPr>
                <w:spacing w:val="-2"/>
              </w:rPr>
              <w:t>T</w:t>
            </w:r>
            <w:r w:rsidRPr="001F52B7">
              <w:rPr>
                <w:spacing w:val="-2"/>
              </w:rPr>
              <w:t xml:space="preserve">hin </w:t>
            </w:r>
            <w:r w:rsidR="00811AD7">
              <w:rPr>
                <w:spacing w:val="-2"/>
              </w:rPr>
              <w:t>F</w:t>
            </w:r>
            <w:r w:rsidRPr="001F52B7">
              <w:rPr>
                <w:spacing w:val="-2"/>
              </w:rPr>
              <w:t xml:space="preserve">ilms for </w:t>
            </w:r>
            <w:r w:rsidR="00811AD7">
              <w:rPr>
                <w:spacing w:val="-2"/>
              </w:rPr>
              <w:t>P</w:t>
            </w:r>
            <w:r w:rsidRPr="001F52B7">
              <w:rPr>
                <w:spacing w:val="-2"/>
              </w:rPr>
              <w:t xml:space="preserve">olymer </w:t>
            </w:r>
            <w:r w:rsidR="00811AD7">
              <w:rPr>
                <w:spacing w:val="-2"/>
              </w:rPr>
              <w:t>El</w:t>
            </w:r>
            <w:r w:rsidRPr="001F52B7">
              <w:rPr>
                <w:spacing w:val="-2"/>
              </w:rPr>
              <w:t>ectronics</w:t>
            </w:r>
          </w:p>
          <w:p w14:paraId="1B289A28" w14:textId="6EEF043C" w:rsidR="00640ECC" w:rsidRDefault="001F52B7" w:rsidP="00811AD7">
            <w:pPr>
              <w:spacing w:before="60" w:after="60"/>
              <w:jc w:val="both"/>
              <w:rPr>
                <w:spacing w:val="-2"/>
              </w:rPr>
            </w:pPr>
            <w:r w:rsidRPr="001F52B7">
              <w:rPr>
                <w:spacing w:val="-2"/>
              </w:rPr>
              <w:t>Polymerní kompozitní materiály pro nositelnou elektroniku</w:t>
            </w:r>
          </w:p>
          <w:p w14:paraId="628259F2" w14:textId="3697D57C" w:rsidR="001F52B7" w:rsidRDefault="001F52B7" w:rsidP="00811AD7">
            <w:pPr>
              <w:spacing w:before="60" w:after="60"/>
              <w:jc w:val="both"/>
              <w:rPr>
                <w:spacing w:val="-2"/>
              </w:rPr>
            </w:pPr>
            <w:r w:rsidRPr="001F52B7">
              <w:rPr>
                <w:spacing w:val="-2"/>
              </w:rPr>
              <w:t xml:space="preserve">Preparation and </w:t>
            </w:r>
            <w:r w:rsidR="00811AD7">
              <w:rPr>
                <w:spacing w:val="-2"/>
              </w:rPr>
              <w:t>C</w:t>
            </w:r>
            <w:r w:rsidRPr="001F52B7">
              <w:rPr>
                <w:spacing w:val="-2"/>
              </w:rPr>
              <w:t xml:space="preserve">haracterization of </w:t>
            </w:r>
            <w:r w:rsidR="00811AD7">
              <w:rPr>
                <w:spacing w:val="-2"/>
              </w:rPr>
              <w:t>F</w:t>
            </w:r>
            <w:r w:rsidRPr="001F52B7">
              <w:rPr>
                <w:spacing w:val="-2"/>
              </w:rPr>
              <w:t xml:space="preserve">unctional </w:t>
            </w:r>
            <w:r w:rsidR="00811AD7">
              <w:rPr>
                <w:spacing w:val="-2"/>
              </w:rPr>
              <w:t>N</w:t>
            </w:r>
            <w:r w:rsidRPr="001F52B7">
              <w:rPr>
                <w:spacing w:val="-2"/>
              </w:rPr>
              <w:t xml:space="preserve">anostructured </w:t>
            </w:r>
            <w:r w:rsidR="00811AD7">
              <w:rPr>
                <w:spacing w:val="-2"/>
              </w:rPr>
              <w:t>F</w:t>
            </w:r>
            <w:r w:rsidRPr="001F52B7">
              <w:rPr>
                <w:spacing w:val="-2"/>
              </w:rPr>
              <w:t xml:space="preserve">illers for </w:t>
            </w:r>
            <w:r w:rsidR="00811AD7">
              <w:rPr>
                <w:spacing w:val="-2"/>
              </w:rPr>
              <w:t>A</w:t>
            </w:r>
            <w:r w:rsidRPr="001F52B7">
              <w:rPr>
                <w:spacing w:val="-2"/>
              </w:rPr>
              <w:t xml:space="preserve">dvanced </w:t>
            </w:r>
            <w:r w:rsidR="00811AD7">
              <w:rPr>
                <w:spacing w:val="-2"/>
              </w:rPr>
              <w:t>P</w:t>
            </w:r>
            <w:r w:rsidRPr="001F52B7">
              <w:rPr>
                <w:spacing w:val="-2"/>
              </w:rPr>
              <w:t xml:space="preserve">olymer </w:t>
            </w:r>
            <w:r w:rsidR="00811AD7">
              <w:rPr>
                <w:spacing w:val="-2"/>
              </w:rPr>
              <w:t>S</w:t>
            </w:r>
            <w:r w:rsidRPr="001F52B7">
              <w:rPr>
                <w:spacing w:val="-2"/>
              </w:rPr>
              <w:t>ystems</w:t>
            </w:r>
          </w:p>
          <w:p w14:paraId="6B943E5A" w14:textId="0F47A788" w:rsidR="00640ECC" w:rsidRDefault="001F52B7" w:rsidP="00811AD7">
            <w:pPr>
              <w:spacing w:before="60" w:after="60"/>
              <w:jc w:val="both"/>
              <w:rPr>
                <w:spacing w:val="-2"/>
              </w:rPr>
            </w:pPr>
            <w:r w:rsidRPr="001F52B7">
              <w:rPr>
                <w:spacing w:val="-2"/>
              </w:rPr>
              <w:t>Kinetika vulkanizace na mezifázi pryž-kov</w:t>
            </w:r>
          </w:p>
          <w:p w14:paraId="4AF2CCEB" w14:textId="7DEF8575" w:rsidR="001F52B7" w:rsidRDefault="001F52B7" w:rsidP="00811AD7">
            <w:pPr>
              <w:spacing w:before="60" w:after="60"/>
              <w:jc w:val="both"/>
              <w:rPr>
                <w:spacing w:val="-2"/>
              </w:rPr>
            </w:pPr>
            <w:r w:rsidRPr="001F52B7">
              <w:rPr>
                <w:spacing w:val="-2"/>
              </w:rPr>
              <w:t>Polyester-elastomerní matrice plněná vodivým plnivem: Studium elektro-mechan</w:t>
            </w:r>
            <w:r w:rsidR="00811AD7">
              <w:rPr>
                <w:spacing w:val="-2"/>
              </w:rPr>
              <w:t>ických vlastností nanokompozitů</w:t>
            </w:r>
          </w:p>
          <w:p w14:paraId="2E82EBA7" w14:textId="30AD1246" w:rsidR="001F52B7" w:rsidRDefault="001F52B7" w:rsidP="00811AD7">
            <w:pPr>
              <w:spacing w:before="60" w:after="60"/>
              <w:jc w:val="both"/>
              <w:rPr>
                <w:spacing w:val="-2"/>
              </w:rPr>
            </w:pPr>
            <w:r w:rsidRPr="001F52B7">
              <w:rPr>
                <w:spacing w:val="-2"/>
              </w:rPr>
              <w:t>Thermoelectric Materials Based on Nanostructured Polymer Composites</w:t>
            </w:r>
          </w:p>
          <w:p w14:paraId="7AA2D760" w14:textId="40E0A00A" w:rsidR="001F52B7" w:rsidRDefault="00E3774C" w:rsidP="00811AD7">
            <w:pPr>
              <w:spacing w:before="60" w:after="60"/>
              <w:jc w:val="both"/>
              <w:rPr>
                <w:spacing w:val="-2"/>
              </w:rPr>
            </w:pPr>
            <w:r>
              <w:rPr>
                <w:spacing w:val="-2"/>
              </w:rPr>
              <w:t>Inteligentní elektror</w:t>
            </w:r>
            <w:r w:rsidR="001F52B7" w:rsidRPr="001F52B7">
              <w:rPr>
                <w:spacing w:val="-2"/>
              </w:rPr>
              <w:t>eologické tekutiny</w:t>
            </w:r>
          </w:p>
          <w:p w14:paraId="18B238FC" w14:textId="77777777" w:rsidR="001F52B7" w:rsidRPr="001F52B7" w:rsidRDefault="001F52B7" w:rsidP="00811AD7">
            <w:pPr>
              <w:spacing w:before="60" w:after="60"/>
              <w:rPr>
                <w:spacing w:val="-2"/>
              </w:rPr>
            </w:pPr>
            <w:r w:rsidRPr="001F52B7">
              <w:rPr>
                <w:spacing w:val="-2"/>
              </w:rPr>
              <w:t>Hodnocení zdravotních rizik vybraných těžkých kovů produkovaných dopravou ve formě nanočástic</w:t>
            </w:r>
          </w:p>
          <w:p w14:paraId="337618E7" w14:textId="07E0AED3" w:rsidR="001F52B7" w:rsidRDefault="001F52B7" w:rsidP="00811AD7">
            <w:pPr>
              <w:spacing w:before="60" w:after="60"/>
              <w:jc w:val="both"/>
              <w:rPr>
                <w:spacing w:val="-2"/>
              </w:rPr>
            </w:pPr>
            <w:r w:rsidRPr="001F52B7">
              <w:rPr>
                <w:spacing w:val="-2"/>
              </w:rPr>
              <w:t>Mechanismy adheze na rozhraní pryž-kov</w:t>
            </w:r>
          </w:p>
          <w:p w14:paraId="3DE0CD9E" w14:textId="77777777" w:rsidR="005B74B1" w:rsidRDefault="001F52B7" w:rsidP="00811AD7">
            <w:pPr>
              <w:spacing w:before="60" w:after="60"/>
              <w:jc w:val="both"/>
              <w:rPr>
                <w:spacing w:val="-2"/>
              </w:rPr>
            </w:pPr>
            <w:r w:rsidRPr="001F52B7">
              <w:rPr>
                <w:spacing w:val="-2"/>
              </w:rPr>
              <w:t>Příprava a charakterizace nanokompozitních tenkých vrstev pro senzory par organických rozpouštědel</w:t>
            </w:r>
          </w:p>
          <w:p w14:paraId="61C946A5" w14:textId="77777777" w:rsidR="005B74B1" w:rsidRDefault="005B74B1" w:rsidP="00811AD7">
            <w:pPr>
              <w:spacing w:before="60" w:after="60"/>
              <w:jc w:val="both"/>
              <w:rPr>
                <w:spacing w:val="-2"/>
              </w:rPr>
            </w:pPr>
          </w:p>
          <w:p w14:paraId="7D141FC8" w14:textId="24EE2B68" w:rsidR="00290194" w:rsidRDefault="00073A50" w:rsidP="00B25449">
            <w:pPr>
              <w:spacing w:before="60" w:after="60" w:line="252" w:lineRule="auto"/>
              <w:jc w:val="both"/>
              <w:rPr>
                <w:spacing w:val="-2"/>
              </w:rPr>
            </w:pPr>
            <w:r w:rsidRPr="00390BBE">
              <w:rPr>
                <w:spacing w:val="-2"/>
              </w:rPr>
              <w:t>Adresa www stránky pro přístup k obhájeným disertačním pracím</w:t>
            </w:r>
            <w:r w:rsidR="00390BBE" w:rsidRPr="00390BBE">
              <w:rPr>
                <w:spacing w:val="-2"/>
              </w:rPr>
              <w:t xml:space="preserve"> </w:t>
            </w:r>
            <w:r w:rsidR="008E698D">
              <w:rPr>
                <w:spacing w:val="-2"/>
              </w:rPr>
              <w:t>není uvedena, protože od akreditace programu v roce 2016 ještě žádná práce nebyla obhájena.</w:t>
            </w:r>
          </w:p>
          <w:p w14:paraId="3D4B12B8" w14:textId="77777777" w:rsidR="000B219A" w:rsidRDefault="000B219A" w:rsidP="00073A50">
            <w:pPr>
              <w:jc w:val="both"/>
            </w:pPr>
          </w:p>
          <w:p w14:paraId="041A012D" w14:textId="77777777" w:rsidR="00E857B6" w:rsidRDefault="00E857B6" w:rsidP="00073A50">
            <w:pPr>
              <w:jc w:val="both"/>
            </w:pPr>
          </w:p>
          <w:p w14:paraId="74ABD723" w14:textId="77777777" w:rsidR="00E857B6" w:rsidRDefault="00E857B6" w:rsidP="00073A50">
            <w:pPr>
              <w:jc w:val="both"/>
            </w:pPr>
          </w:p>
          <w:p w14:paraId="7F6957F7" w14:textId="77777777" w:rsidR="00E857B6" w:rsidRDefault="00E857B6" w:rsidP="00073A50">
            <w:pPr>
              <w:jc w:val="both"/>
            </w:pPr>
          </w:p>
          <w:p w14:paraId="0760A17C" w14:textId="77777777" w:rsidR="00E857B6" w:rsidRDefault="00E857B6" w:rsidP="00073A50">
            <w:pPr>
              <w:jc w:val="both"/>
            </w:pPr>
          </w:p>
          <w:p w14:paraId="211FC42D" w14:textId="77777777" w:rsidR="00E857B6" w:rsidRDefault="00E857B6" w:rsidP="00073A50">
            <w:pPr>
              <w:jc w:val="both"/>
            </w:pPr>
          </w:p>
          <w:p w14:paraId="027E60E9" w14:textId="45587235" w:rsidR="00D0644C" w:rsidRDefault="00D0644C" w:rsidP="00073A50">
            <w:pPr>
              <w:jc w:val="both"/>
            </w:pPr>
          </w:p>
          <w:p w14:paraId="26EDD95A" w14:textId="77777777" w:rsidR="00140CA8" w:rsidRDefault="00140CA8" w:rsidP="00073A50">
            <w:pPr>
              <w:jc w:val="both"/>
            </w:pPr>
          </w:p>
          <w:p w14:paraId="0DB806F9" w14:textId="77777777" w:rsidR="00140CA8" w:rsidRDefault="00140CA8" w:rsidP="00073A50">
            <w:pPr>
              <w:jc w:val="both"/>
            </w:pPr>
          </w:p>
          <w:p w14:paraId="67F0378D" w14:textId="77777777" w:rsidR="00140CA8" w:rsidRDefault="00140CA8" w:rsidP="00073A50">
            <w:pPr>
              <w:jc w:val="both"/>
            </w:pPr>
          </w:p>
          <w:p w14:paraId="059005CD" w14:textId="77777777" w:rsidR="00140CA8" w:rsidRDefault="00140CA8" w:rsidP="00073A50">
            <w:pPr>
              <w:jc w:val="both"/>
            </w:pPr>
          </w:p>
          <w:p w14:paraId="013B3A54" w14:textId="77777777" w:rsidR="00140CA8" w:rsidRDefault="00140CA8" w:rsidP="00073A50">
            <w:pPr>
              <w:jc w:val="both"/>
            </w:pPr>
          </w:p>
          <w:p w14:paraId="58396C79" w14:textId="77777777" w:rsidR="00140CA8" w:rsidRDefault="00140CA8" w:rsidP="00073A50">
            <w:pPr>
              <w:jc w:val="both"/>
            </w:pPr>
          </w:p>
          <w:p w14:paraId="2E03547F" w14:textId="77777777" w:rsidR="00140CA8" w:rsidRDefault="00140CA8" w:rsidP="00073A50">
            <w:pPr>
              <w:jc w:val="both"/>
            </w:pPr>
          </w:p>
          <w:p w14:paraId="50CD58B6" w14:textId="77777777" w:rsidR="00140CA8" w:rsidRDefault="00140CA8" w:rsidP="00073A50">
            <w:pPr>
              <w:jc w:val="both"/>
            </w:pPr>
          </w:p>
          <w:p w14:paraId="2439F984" w14:textId="77777777" w:rsidR="00140CA8" w:rsidRDefault="00140CA8" w:rsidP="00073A50">
            <w:pPr>
              <w:jc w:val="both"/>
            </w:pPr>
          </w:p>
          <w:p w14:paraId="5F261597" w14:textId="77777777" w:rsidR="00140CA8" w:rsidRDefault="00140CA8" w:rsidP="00073A50">
            <w:pPr>
              <w:jc w:val="both"/>
            </w:pPr>
          </w:p>
          <w:p w14:paraId="53173D7C" w14:textId="77777777" w:rsidR="00140CA8" w:rsidRDefault="00140CA8" w:rsidP="00073A50">
            <w:pPr>
              <w:jc w:val="both"/>
            </w:pPr>
          </w:p>
          <w:p w14:paraId="3D9EB303" w14:textId="77777777" w:rsidR="00140CA8" w:rsidRDefault="00140CA8" w:rsidP="00073A50">
            <w:pPr>
              <w:jc w:val="both"/>
            </w:pPr>
          </w:p>
          <w:p w14:paraId="0C464253" w14:textId="77777777" w:rsidR="00140CA8" w:rsidRDefault="00140CA8" w:rsidP="00073A50">
            <w:pPr>
              <w:jc w:val="both"/>
            </w:pPr>
          </w:p>
          <w:p w14:paraId="6EF1F46F" w14:textId="77777777" w:rsidR="00140CA8" w:rsidRDefault="00140CA8" w:rsidP="00C10B9E">
            <w:pPr>
              <w:jc w:val="both"/>
            </w:pPr>
          </w:p>
          <w:p w14:paraId="7F3ABE0E" w14:textId="5AF3D658" w:rsidR="00C10B9E" w:rsidRDefault="00C10B9E" w:rsidP="00C10B9E">
            <w:pPr>
              <w:jc w:val="both"/>
            </w:pPr>
          </w:p>
        </w:tc>
      </w:tr>
      <w:tr w:rsidR="005040BE" w14:paraId="72E09EE0" w14:textId="77777777" w:rsidTr="00140CA8">
        <w:trPr>
          <w:gridAfter w:val="1"/>
          <w:wAfter w:w="142" w:type="dxa"/>
        </w:trPr>
        <w:tc>
          <w:tcPr>
            <w:tcW w:w="10065" w:type="dxa"/>
            <w:gridSpan w:val="32"/>
            <w:tcBorders>
              <w:bottom w:val="double" w:sz="4" w:space="0" w:color="auto"/>
            </w:tcBorders>
            <w:shd w:val="clear" w:color="auto" w:fill="BDD6EE"/>
          </w:tcPr>
          <w:p w14:paraId="074EBE21" w14:textId="085A9ADE" w:rsidR="005040BE" w:rsidRDefault="005040BE" w:rsidP="00184F19">
            <w:pPr>
              <w:jc w:val="both"/>
              <w:rPr>
                <w:b/>
                <w:sz w:val="28"/>
              </w:rPr>
            </w:pPr>
            <w:r>
              <w:lastRenderedPageBreak/>
              <w:br w:type="page"/>
            </w:r>
            <w:r>
              <w:rPr>
                <w:b/>
                <w:sz w:val="28"/>
              </w:rPr>
              <w:t>B-III – Charakteristika studijního předmětu</w:t>
            </w:r>
          </w:p>
        </w:tc>
      </w:tr>
      <w:tr w:rsidR="005040BE" w14:paraId="578BAA9A" w14:textId="77777777" w:rsidTr="00140CA8">
        <w:trPr>
          <w:gridAfter w:val="1"/>
          <w:wAfter w:w="142" w:type="dxa"/>
        </w:trPr>
        <w:tc>
          <w:tcPr>
            <w:tcW w:w="3120" w:type="dxa"/>
            <w:gridSpan w:val="4"/>
            <w:tcBorders>
              <w:top w:val="double" w:sz="4" w:space="0" w:color="auto"/>
            </w:tcBorders>
            <w:shd w:val="clear" w:color="auto" w:fill="F7CAAC"/>
          </w:tcPr>
          <w:p w14:paraId="2E3BDBA1" w14:textId="77777777" w:rsidR="005040BE" w:rsidRPr="00866204" w:rsidRDefault="005040BE" w:rsidP="00184F19">
            <w:pPr>
              <w:jc w:val="both"/>
              <w:rPr>
                <w:b/>
              </w:rPr>
            </w:pPr>
            <w:r w:rsidRPr="00866204">
              <w:rPr>
                <w:b/>
              </w:rPr>
              <w:t>Název studijního předmětu</w:t>
            </w:r>
          </w:p>
        </w:tc>
        <w:tc>
          <w:tcPr>
            <w:tcW w:w="6945" w:type="dxa"/>
            <w:gridSpan w:val="28"/>
            <w:tcBorders>
              <w:top w:val="double" w:sz="4" w:space="0" w:color="auto"/>
            </w:tcBorders>
          </w:tcPr>
          <w:p w14:paraId="49658AD3" w14:textId="77777777" w:rsidR="005040BE" w:rsidRPr="00866204" w:rsidRDefault="00866204" w:rsidP="00184F19">
            <w:pPr>
              <w:jc w:val="both"/>
            </w:pPr>
            <w:bookmarkStart w:id="11" w:name="Elektr_a_magn_vlast_nanomat"/>
            <w:bookmarkEnd w:id="11"/>
            <w:r w:rsidRPr="00866204">
              <w:rPr>
                <w:b/>
              </w:rPr>
              <w:t>Elektrické a magnetické vlastnosti nanomateriálů</w:t>
            </w:r>
          </w:p>
        </w:tc>
      </w:tr>
      <w:tr w:rsidR="005040BE" w14:paraId="3C979469" w14:textId="77777777" w:rsidTr="00140CA8">
        <w:trPr>
          <w:gridAfter w:val="1"/>
          <w:wAfter w:w="142" w:type="dxa"/>
        </w:trPr>
        <w:tc>
          <w:tcPr>
            <w:tcW w:w="3120" w:type="dxa"/>
            <w:gridSpan w:val="4"/>
            <w:shd w:val="clear" w:color="auto" w:fill="F7CAAC"/>
          </w:tcPr>
          <w:p w14:paraId="241CA9A4" w14:textId="77777777" w:rsidR="005040BE" w:rsidRPr="00866204" w:rsidRDefault="005040BE" w:rsidP="00184F19">
            <w:pPr>
              <w:jc w:val="both"/>
              <w:rPr>
                <w:b/>
              </w:rPr>
            </w:pPr>
            <w:r w:rsidRPr="00866204">
              <w:rPr>
                <w:b/>
              </w:rPr>
              <w:t>Typ předmětu</w:t>
            </w:r>
          </w:p>
        </w:tc>
        <w:tc>
          <w:tcPr>
            <w:tcW w:w="3406" w:type="dxa"/>
            <w:gridSpan w:val="16"/>
          </w:tcPr>
          <w:p w14:paraId="7AA4CE4B" w14:textId="77777777" w:rsidR="005040BE" w:rsidRPr="00866204" w:rsidRDefault="005040BE" w:rsidP="00184F19">
            <w:pPr>
              <w:jc w:val="both"/>
            </w:pPr>
          </w:p>
        </w:tc>
        <w:tc>
          <w:tcPr>
            <w:tcW w:w="2695" w:type="dxa"/>
            <w:gridSpan w:val="7"/>
            <w:shd w:val="clear" w:color="auto" w:fill="F7CAAC"/>
          </w:tcPr>
          <w:p w14:paraId="1F8B0BA8" w14:textId="77777777" w:rsidR="005040BE" w:rsidRPr="00866204" w:rsidRDefault="005040BE" w:rsidP="00184F19">
            <w:pPr>
              <w:jc w:val="both"/>
            </w:pPr>
            <w:r w:rsidRPr="00866204">
              <w:rPr>
                <w:b/>
              </w:rPr>
              <w:t>doporučený ročník / semestr</w:t>
            </w:r>
          </w:p>
        </w:tc>
        <w:tc>
          <w:tcPr>
            <w:tcW w:w="844" w:type="dxa"/>
            <w:gridSpan w:val="5"/>
          </w:tcPr>
          <w:p w14:paraId="344B01FA" w14:textId="77777777" w:rsidR="005040BE" w:rsidRPr="00866204" w:rsidRDefault="005040BE" w:rsidP="00184F19">
            <w:pPr>
              <w:jc w:val="both"/>
            </w:pPr>
          </w:p>
        </w:tc>
      </w:tr>
      <w:tr w:rsidR="005040BE" w14:paraId="36D5F02F" w14:textId="77777777" w:rsidTr="00140CA8">
        <w:trPr>
          <w:gridAfter w:val="1"/>
          <w:wAfter w:w="142" w:type="dxa"/>
        </w:trPr>
        <w:tc>
          <w:tcPr>
            <w:tcW w:w="3120" w:type="dxa"/>
            <w:gridSpan w:val="4"/>
            <w:shd w:val="clear" w:color="auto" w:fill="F7CAAC"/>
          </w:tcPr>
          <w:p w14:paraId="1E2549A7" w14:textId="77777777" w:rsidR="005040BE" w:rsidRPr="00866204" w:rsidRDefault="005040BE" w:rsidP="00184F19">
            <w:pPr>
              <w:jc w:val="both"/>
              <w:rPr>
                <w:b/>
              </w:rPr>
            </w:pPr>
            <w:r w:rsidRPr="00866204">
              <w:rPr>
                <w:b/>
              </w:rPr>
              <w:t>Rozsah studijního předmětu</w:t>
            </w:r>
          </w:p>
        </w:tc>
        <w:tc>
          <w:tcPr>
            <w:tcW w:w="1701" w:type="dxa"/>
            <w:gridSpan w:val="9"/>
          </w:tcPr>
          <w:p w14:paraId="1787466A" w14:textId="77777777" w:rsidR="005040BE" w:rsidRPr="00866204" w:rsidRDefault="005040BE" w:rsidP="00184F19">
            <w:pPr>
              <w:jc w:val="both"/>
            </w:pPr>
          </w:p>
        </w:tc>
        <w:tc>
          <w:tcPr>
            <w:tcW w:w="889" w:type="dxa"/>
            <w:gridSpan w:val="3"/>
            <w:shd w:val="clear" w:color="auto" w:fill="F7CAAC"/>
          </w:tcPr>
          <w:p w14:paraId="3BA51392" w14:textId="77777777" w:rsidR="005040BE" w:rsidRPr="00866204" w:rsidRDefault="005040BE" w:rsidP="00184F19">
            <w:pPr>
              <w:jc w:val="both"/>
              <w:rPr>
                <w:b/>
              </w:rPr>
            </w:pPr>
            <w:r w:rsidRPr="00866204">
              <w:rPr>
                <w:b/>
              </w:rPr>
              <w:t xml:space="preserve">hod. </w:t>
            </w:r>
          </w:p>
        </w:tc>
        <w:tc>
          <w:tcPr>
            <w:tcW w:w="816" w:type="dxa"/>
            <w:gridSpan w:val="4"/>
          </w:tcPr>
          <w:p w14:paraId="46EC9152" w14:textId="77777777" w:rsidR="005040BE" w:rsidRPr="00866204" w:rsidRDefault="005040BE" w:rsidP="00184F19">
            <w:pPr>
              <w:jc w:val="both"/>
            </w:pPr>
          </w:p>
        </w:tc>
        <w:tc>
          <w:tcPr>
            <w:tcW w:w="2156" w:type="dxa"/>
            <w:gridSpan w:val="4"/>
            <w:shd w:val="clear" w:color="auto" w:fill="F7CAAC"/>
          </w:tcPr>
          <w:p w14:paraId="7C8FC2FD" w14:textId="77777777" w:rsidR="005040BE" w:rsidRPr="00866204" w:rsidRDefault="005040BE" w:rsidP="00184F19">
            <w:pPr>
              <w:jc w:val="both"/>
              <w:rPr>
                <w:b/>
              </w:rPr>
            </w:pPr>
            <w:r w:rsidRPr="00866204">
              <w:rPr>
                <w:b/>
              </w:rPr>
              <w:t>kreditů</w:t>
            </w:r>
          </w:p>
        </w:tc>
        <w:tc>
          <w:tcPr>
            <w:tcW w:w="1383" w:type="dxa"/>
            <w:gridSpan w:val="8"/>
          </w:tcPr>
          <w:p w14:paraId="323859B3" w14:textId="77777777" w:rsidR="005040BE" w:rsidRPr="00866204" w:rsidRDefault="005040BE" w:rsidP="00184F19">
            <w:pPr>
              <w:jc w:val="both"/>
            </w:pPr>
          </w:p>
        </w:tc>
      </w:tr>
      <w:tr w:rsidR="005040BE" w14:paraId="0170C516" w14:textId="77777777" w:rsidTr="00140CA8">
        <w:trPr>
          <w:gridAfter w:val="1"/>
          <w:wAfter w:w="142" w:type="dxa"/>
        </w:trPr>
        <w:tc>
          <w:tcPr>
            <w:tcW w:w="3120" w:type="dxa"/>
            <w:gridSpan w:val="4"/>
            <w:shd w:val="clear" w:color="auto" w:fill="F7CAAC"/>
          </w:tcPr>
          <w:p w14:paraId="486C11D7" w14:textId="77777777" w:rsidR="005040BE" w:rsidRPr="00866204" w:rsidRDefault="005040BE" w:rsidP="00184F19">
            <w:pPr>
              <w:jc w:val="both"/>
              <w:rPr>
                <w:b/>
              </w:rPr>
            </w:pPr>
            <w:r w:rsidRPr="00866204">
              <w:rPr>
                <w:b/>
              </w:rPr>
              <w:t>Prerekvizity, korekvizity, ekvivalence</w:t>
            </w:r>
          </w:p>
        </w:tc>
        <w:tc>
          <w:tcPr>
            <w:tcW w:w="6945" w:type="dxa"/>
            <w:gridSpan w:val="28"/>
          </w:tcPr>
          <w:p w14:paraId="74F54BFB" w14:textId="77777777" w:rsidR="005040BE" w:rsidRPr="00866204" w:rsidRDefault="005040BE" w:rsidP="00184F19">
            <w:pPr>
              <w:jc w:val="both"/>
            </w:pPr>
          </w:p>
        </w:tc>
      </w:tr>
      <w:tr w:rsidR="005040BE" w14:paraId="76D4B206" w14:textId="77777777" w:rsidTr="00140CA8">
        <w:trPr>
          <w:gridAfter w:val="1"/>
          <w:wAfter w:w="142" w:type="dxa"/>
        </w:trPr>
        <w:tc>
          <w:tcPr>
            <w:tcW w:w="3120" w:type="dxa"/>
            <w:gridSpan w:val="4"/>
            <w:shd w:val="clear" w:color="auto" w:fill="F7CAAC"/>
          </w:tcPr>
          <w:p w14:paraId="5E459BDB" w14:textId="77777777" w:rsidR="005040BE" w:rsidRPr="00866204" w:rsidRDefault="005040BE" w:rsidP="00184F19">
            <w:pPr>
              <w:jc w:val="both"/>
              <w:rPr>
                <w:b/>
              </w:rPr>
            </w:pPr>
            <w:r w:rsidRPr="00866204">
              <w:rPr>
                <w:b/>
              </w:rPr>
              <w:t>Způsob ověření studijních výsledků</w:t>
            </w:r>
          </w:p>
        </w:tc>
        <w:tc>
          <w:tcPr>
            <w:tcW w:w="3406" w:type="dxa"/>
            <w:gridSpan w:val="16"/>
          </w:tcPr>
          <w:p w14:paraId="2F79099C" w14:textId="77777777" w:rsidR="005040BE" w:rsidRPr="00866204" w:rsidRDefault="005040BE" w:rsidP="00184F19">
            <w:pPr>
              <w:jc w:val="both"/>
            </w:pPr>
            <w:r w:rsidRPr="00866204">
              <w:t>zkouška</w:t>
            </w:r>
          </w:p>
        </w:tc>
        <w:tc>
          <w:tcPr>
            <w:tcW w:w="2156" w:type="dxa"/>
            <w:gridSpan w:val="4"/>
            <w:shd w:val="clear" w:color="auto" w:fill="F7CAAC"/>
          </w:tcPr>
          <w:p w14:paraId="51727DF0" w14:textId="77777777" w:rsidR="005040BE" w:rsidRPr="00866204" w:rsidRDefault="005040BE" w:rsidP="00184F19">
            <w:pPr>
              <w:jc w:val="both"/>
              <w:rPr>
                <w:b/>
              </w:rPr>
            </w:pPr>
            <w:r w:rsidRPr="00866204">
              <w:rPr>
                <w:b/>
              </w:rPr>
              <w:t>Forma výuky</w:t>
            </w:r>
          </w:p>
        </w:tc>
        <w:tc>
          <w:tcPr>
            <w:tcW w:w="1383" w:type="dxa"/>
            <w:gridSpan w:val="8"/>
          </w:tcPr>
          <w:p w14:paraId="305638FB" w14:textId="77777777" w:rsidR="005040BE" w:rsidRPr="00866204" w:rsidRDefault="005040BE" w:rsidP="00184F19">
            <w:pPr>
              <w:jc w:val="both"/>
            </w:pPr>
          </w:p>
        </w:tc>
      </w:tr>
      <w:tr w:rsidR="005040BE" w14:paraId="57A9981E" w14:textId="77777777" w:rsidTr="00140CA8">
        <w:trPr>
          <w:gridAfter w:val="1"/>
          <w:wAfter w:w="142" w:type="dxa"/>
        </w:trPr>
        <w:tc>
          <w:tcPr>
            <w:tcW w:w="3120" w:type="dxa"/>
            <w:gridSpan w:val="4"/>
            <w:shd w:val="clear" w:color="auto" w:fill="F7CAAC"/>
          </w:tcPr>
          <w:p w14:paraId="58BE7CE6" w14:textId="77777777" w:rsidR="005040BE" w:rsidRPr="00866204" w:rsidRDefault="005040BE" w:rsidP="00184F19">
            <w:pPr>
              <w:jc w:val="both"/>
              <w:rPr>
                <w:b/>
              </w:rPr>
            </w:pPr>
            <w:r w:rsidRPr="00866204">
              <w:rPr>
                <w:b/>
              </w:rPr>
              <w:t>Forma způsobu ověření studijních výsledků a další požadavky na studenta</w:t>
            </w:r>
          </w:p>
        </w:tc>
        <w:tc>
          <w:tcPr>
            <w:tcW w:w="6945" w:type="dxa"/>
            <w:gridSpan w:val="28"/>
            <w:tcBorders>
              <w:bottom w:val="single" w:sz="4" w:space="0" w:color="auto"/>
            </w:tcBorders>
          </w:tcPr>
          <w:p w14:paraId="1ECA72FA" w14:textId="38CB8FFC" w:rsidR="005040BE" w:rsidRPr="00866204" w:rsidRDefault="0036270D" w:rsidP="0036270D">
            <w:pPr>
              <w:jc w:val="both"/>
            </w:pPr>
            <w:r w:rsidRPr="004E391E">
              <w:t>Vstupní znalost relevantních pasáží obecných předmětů,</w:t>
            </w:r>
            <w:r>
              <w:t xml:space="preserve"> zejména fyziky</w:t>
            </w:r>
            <w:r w:rsidRPr="004E391E">
              <w:t>. Schopnost propojovat poznatky z jednotlivých základních disciplín a předpoklad rozvoje tvůrčího potenciálu vědeckou prací</w:t>
            </w:r>
            <w:r>
              <w:t xml:space="preserve"> </w:t>
            </w:r>
            <w:r w:rsidRPr="004A64AD">
              <w:t>vedoucí k řešení definovaného problému.</w:t>
            </w:r>
          </w:p>
        </w:tc>
      </w:tr>
      <w:tr w:rsidR="005040BE" w14:paraId="7B307B6C" w14:textId="77777777" w:rsidTr="00140CA8">
        <w:trPr>
          <w:gridAfter w:val="1"/>
          <w:wAfter w:w="142" w:type="dxa"/>
          <w:trHeight w:val="197"/>
        </w:trPr>
        <w:tc>
          <w:tcPr>
            <w:tcW w:w="3120" w:type="dxa"/>
            <w:gridSpan w:val="4"/>
            <w:tcBorders>
              <w:top w:val="nil"/>
            </w:tcBorders>
            <w:shd w:val="clear" w:color="auto" w:fill="F7CAAC"/>
          </w:tcPr>
          <w:p w14:paraId="203D92B0" w14:textId="77777777" w:rsidR="005040BE" w:rsidRPr="00866204" w:rsidRDefault="005040BE" w:rsidP="00184F19">
            <w:pPr>
              <w:jc w:val="both"/>
              <w:rPr>
                <w:b/>
              </w:rPr>
            </w:pPr>
            <w:r w:rsidRPr="00866204">
              <w:rPr>
                <w:b/>
              </w:rPr>
              <w:t>Garant předmětu</w:t>
            </w:r>
          </w:p>
        </w:tc>
        <w:tc>
          <w:tcPr>
            <w:tcW w:w="6945" w:type="dxa"/>
            <w:gridSpan w:val="28"/>
            <w:tcBorders>
              <w:top w:val="single" w:sz="4" w:space="0" w:color="auto"/>
            </w:tcBorders>
          </w:tcPr>
          <w:p w14:paraId="753130F7" w14:textId="77777777" w:rsidR="005040BE" w:rsidRPr="00866204" w:rsidRDefault="00DF721C" w:rsidP="00184F19">
            <w:pPr>
              <w:jc w:val="both"/>
            </w:pPr>
            <w:r w:rsidRPr="00866204">
              <w:t xml:space="preserve">doc. </w:t>
            </w:r>
            <w:r>
              <w:t xml:space="preserve">Ing. </w:t>
            </w:r>
            <w:r w:rsidRPr="00866204">
              <w:t xml:space="preserve">Natalia Kazantseva, </w:t>
            </w:r>
            <w:r>
              <w:t>CSc.</w:t>
            </w:r>
          </w:p>
        </w:tc>
      </w:tr>
      <w:tr w:rsidR="005040BE" w14:paraId="12C7D54F" w14:textId="77777777" w:rsidTr="00140CA8">
        <w:trPr>
          <w:gridAfter w:val="1"/>
          <w:wAfter w:w="142" w:type="dxa"/>
          <w:trHeight w:val="243"/>
        </w:trPr>
        <w:tc>
          <w:tcPr>
            <w:tcW w:w="3120" w:type="dxa"/>
            <w:gridSpan w:val="4"/>
            <w:tcBorders>
              <w:top w:val="nil"/>
            </w:tcBorders>
            <w:shd w:val="clear" w:color="auto" w:fill="F7CAAC"/>
          </w:tcPr>
          <w:p w14:paraId="0DFBDCA4" w14:textId="77777777" w:rsidR="005040BE" w:rsidRPr="00866204" w:rsidRDefault="005040BE" w:rsidP="00184F19">
            <w:pPr>
              <w:jc w:val="both"/>
              <w:rPr>
                <w:b/>
              </w:rPr>
            </w:pPr>
            <w:r w:rsidRPr="00866204">
              <w:rPr>
                <w:b/>
              </w:rPr>
              <w:t>Zapojení garanta do výuky předmětu</w:t>
            </w:r>
          </w:p>
        </w:tc>
        <w:tc>
          <w:tcPr>
            <w:tcW w:w="6945" w:type="dxa"/>
            <w:gridSpan w:val="28"/>
            <w:tcBorders>
              <w:top w:val="nil"/>
            </w:tcBorders>
          </w:tcPr>
          <w:p w14:paraId="124C438B" w14:textId="77777777" w:rsidR="005040BE" w:rsidRPr="00866204" w:rsidRDefault="005040BE" w:rsidP="00184F19">
            <w:pPr>
              <w:jc w:val="both"/>
            </w:pPr>
            <w:r w:rsidRPr="00866204">
              <w:t>100%</w:t>
            </w:r>
          </w:p>
        </w:tc>
      </w:tr>
      <w:tr w:rsidR="005040BE" w14:paraId="240DB44F" w14:textId="77777777" w:rsidTr="00140CA8">
        <w:trPr>
          <w:gridAfter w:val="1"/>
          <w:wAfter w:w="142" w:type="dxa"/>
        </w:trPr>
        <w:tc>
          <w:tcPr>
            <w:tcW w:w="3120" w:type="dxa"/>
            <w:gridSpan w:val="4"/>
            <w:shd w:val="clear" w:color="auto" w:fill="F7CAAC"/>
          </w:tcPr>
          <w:p w14:paraId="174EF8D1" w14:textId="77777777" w:rsidR="005040BE" w:rsidRPr="00866204" w:rsidRDefault="005040BE" w:rsidP="00184F19">
            <w:pPr>
              <w:jc w:val="both"/>
              <w:rPr>
                <w:b/>
              </w:rPr>
            </w:pPr>
            <w:r w:rsidRPr="00866204">
              <w:rPr>
                <w:b/>
              </w:rPr>
              <w:t>Vyučující</w:t>
            </w:r>
          </w:p>
        </w:tc>
        <w:tc>
          <w:tcPr>
            <w:tcW w:w="6945" w:type="dxa"/>
            <w:gridSpan w:val="28"/>
            <w:tcBorders>
              <w:bottom w:val="nil"/>
            </w:tcBorders>
          </w:tcPr>
          <w:p w14:paraId="4BAC177B" w14:textId="77777777" w:rsidR="005040BE" w:rsidRPr="00866204" w:rsidRDefault="005040BE" w:rsidP="00184F19">
            <w:pPr>
              <w:jc w:val="both"/>
            </w:pPr>
          </w:p>
        </w:tc>
      </w:tr>
      <w:tr w:rsidR="005040BE" w14:paraId="52DA8698" w14:textId="77777777" w:rsidTr="00140CA8">
        <w:trPr>
          <w:gridAfter w:val="1"/>
          <w:wAfter w:w="142" w:type="dxa"/>
          <w:trHeight w:val="220"/>
        </w:trPr>
        <w:tc>
          <w:tcPr>
            <w:tcW w:w="10065" w:type="dxa"/>
            <w:gridSpan w:val="32"/>
            <w:tcBorders>
              <w:top w:val="nil"/>
            </w:tcBorders>
          </w:tcPr>
          <w:p w14:paraId="3CCB0062" w14:textId="77777777" w:rsidR="005040BE" w:rsidRPr="00866204" w:rsidRDefault="00866204" w:rsidP="00DF721C">
            <w:pPr>
              <w:jc w:val="both"/>
            </w:pPr>
            <w:r w:rsidRPr="00866204">
              <w:t xml:space="preserve">doc. </w:t>
            </w:r>
            <w:r w:rsidR="00DF721C">
              <w:t xml:space="preserve">Ing. </w:t>
            </w:r>
            <w:r w:rsidRPr="00866204">
              <w:t xml:space="preserve">Natalia Kazantseva, </w:t>
            </w:r>
            <w:r w:rsidR="00DF721C">
              <w:t>CSc</w:t>
            </w:r>
            <w:r w:rsidRPr="00866204">
              <w:t>.</w:t>
            </w:r>
          </w:p>
        </w:tc>
      </w:tr>
      <w:tr w:rsidR="005040BE" w14:paraId="46A14B1A" w14:textId="77777777" w:rsidTr="00140CA8">
        <w:trPr>
          <w:gridAfter w:val="1"/>
          <w:wAfter w:w="142" w:type="dxa"/>
        </w:trPr>
        <w:tc>
          <w:tcPr>
            <w:tcW w:w="3120" w:type="dxa"/>
            <w:gridSpan w:val="4"/>
            <w:shd w:val="clear" w:color="auto" w:fill="F7CAAC"/>
          </w:tcPr>
          <w:p w14:paraId="246A4AA4" w14:textId="77777777" w:rsidR="005040BE" w:rsidRPr="00866204" w:rsidRDefault="005040BE" w:rsidP="00184F19">
            <w:pPr>
              <w:jc w:val="both"/>
              <w:rPr>
                <w:b/>
              </w:rPr>
            </w:pPr>
            <w:r w:rsidRPr="00866204">
              <w:rPr>
                <w:b/>
              </w:rPr>
              <w:t>Stručná anotace předmětu</w:t>
            </w:r>
          </w:p>
        </w:tc>
        <w:tc>
          <w:tcPr>
            <w:tcW w:w="6945" w:type="dxa"/>
            <w:gridSpan w:val="28"/>
            <w:tcBorders>
              <w:bottom w:val="nil"/>
            </w:tcBorders>
          </w:tcPr>
          <w:p w14:paraId="1CBE2BC1" w14:textId="77777777" w:rsidR="005040BE" w:rsidRPr="00866204" w:rsidRDefault="005040BE" w:rsidP="00184F19">
            <w:pPr>
              <w:jc w:val="both"/>
            </w:pPr>
          </w:p>
        </w:tc>
      </w:tr>
      <w:tr w:rsidR="005040BE" w14:paraId="46F4500C" w14:textId="77777777" w:rsidTr="00140CA8">
        <w:trPr>
          <w:gridAfter w:val="1"/>
          <w:wAfter w:w="142" w:type="dxa"/>
          <w:trHeight w:val="1149"/>
        </w:trPr>
        <w:tc>
          <w:tcPr>
            <w:tcW w:w="10065" w:type="dxa"/>
            <w:gridSpan w:val="32"/>
            <w:tcBorders>
              <w:top w:val="nil"/>
              <w:bottom w:val="single" w:sz="12" w:space="0" w:color="auto"/>
            </w:tcBorders>
          </w:tcPr>
          <w:p w14:paraId="34CB02EE" w14:textId="4D4734C4" w:rsidR="005040BE" w:rsidRPr="00394A7B" w:rsidRDefault="00866204" w:rsidP="00184F19">
            <w:pPr>
              <w:jc w:val="both"/>
              <w:rPr>
                <w:sz w:val="19"/>
                <w:szCs w:val="19"/>
              </w:rPr>
            </w:pPr>
            <w:r w:rsidRPr="00394A7B">
              <w:rPr>
                <w:sz w:val="19"/>
                <w:szCs w:val="19"/>
              </w:rPr>
              <w:t xml:space="preserve">Cílem předmětu je rozšířit a prohloubit znalosti studentů z oblasti elektrických a magnetických vlastností materiálů a nanomateriálů, přednostně zaměřené na problematiku disertačních prací studentů. </w:t>
            </w:r>
          </w:p>
          <w:p w14:paraId="6B3C402C" w14:textId="77777777" w:rsidR="00242B49" w:rsidRPr="00394A7B" w:rsidRDefault="00242B49" w:rsidP="00184F19">
            <w:pPr>
              <w:jc w:val="both"/>
              <w:rPr>
                <w:sz w:val="19"/>
                <w:szCs w:val="19"/>
                <w:u w:val="single"/>
              </w:rPr>
            </w:pPr>
          </w:p>
          <w:p w14:paraId="62711971" w14:textId="77777777" w:rsidR="00DA3300" w:rsidRPr="00394A7B" w:rsidRDefault="00242B49" w:rsidP="00184F19">
            <w:pPr>
              <w:jc w:val="both"/>
              <w:rPr>
                <w:sz w:val="19"/>
                <w:szCs w:val="19"/>
              </w:rPr>
            </w:pPr>
            <w:r w:rsidRPr="00394A7B">
              <w:rPr>
                <w:sz w:val="19"/>
                <w:szCs w:val="19"/>
                <w:u w:val="single"/>
              </w:rPr>
              <w:t>Základní témata:</w:t>
            </w:r>
            <w:r w:rsidR="00DA3300" w:rsidRPr="00394A7B">
              <w:rPr>
                <w:sz w:val="19"/>
                <w:szCs w:val="19"/>
              </w:rPr>
              <w:t xml:space="preserve"> </w:t>
            </w:r>
          </w:p>
          <w:p w14:paraId="61987BA7" w14:textId="62926C5E" w:rsidR="002F2AC0" w:rsidRPr="00394A7B" w:rsidRDefault="002F2AC0" w:rsidP="00E8196B">
            <w:pPr>
              <w:pStyle w:val="Odstavecseseznamem"/>
              <w:numPr>
                <w:ilvl w:val="0"/>
                <w:numId w:val="20"/>
              </w:numPr>
              <w:ind w:left="113" w:hanging="113"/>
              <w:jc w:val="both"/>
              <w:rPr>
                <w:sz w:val="19"/>
                <w:szCs w:val="19"/>
                <w:lang w:eastAsia="en-US"/>
              </w:rPr>
            </w:pPr>
            <w:r w:rsidRPr="00394A7B">
              <w:rPr>
                <w:sz w:val="19"/>
                <w:szCs w:val="19"/>
                <w:lang w:eastAsia="en-US"/>
              </w:rPr>
              <w:t xml:space="preserve">Obecné fyzikální základy: </w:t>
            </w:r>
            <w:r w:rsidR="00811C9E" w:rsidRPr="00394A7B">
              <w:rPr>
                <w:sz w:val="19"/>
                <w:szCs w:val="19"/>
                <w:lang w:eastAsia="en-US"/>
              </w:rPr>
              <w:t>Elektromagnetické</w:t>
            </w:r>
            <w:r w:rsidR="00DA3300" w:rsidRPr="00394A7B">
              <w:rPr>
                <w:sz w:val="19"/>
                <w:szCs w:val="19"/>
                <w:lang w:eastAsia="en-US"/>
              </w:rPr>
              <w:t xml:space="preserve"> záření (spektrum, záření černého tělesa), fyzika mikrosvěta (korpuskulárně vlnový dualismus, kvantová teorie) a matematické</w:t>
            </w:r>
            <w:r w:rsidR="00811C9E" w:rsidRPr="00394A7B">
              <w:rPr>
                <w:sz w:val="19"/>
                <w:szCs w:val="19"/>
                <w:lang w:eastAsia="en-US"/>
              </w:rPr>
              <w:t xml:space="preserve"> základy</w:t>
            </w:r>
            <w:r w:rsidR="00DA3300" w:rsidRPr="00394A7B">
              <w:rPr>
                <w:sz w:val="19"/>
                <w:szCs w:val="19"/>
                <w:lang w:eastAsia="en-US"/>
              </w:rPr>
              <w:t xml:space="preserve"> vektorových polí po Maxwellovy rovnice (aplikace matematického aparátu na statický a dynamický případ). </w:t>
            </w:r>
          </w:p>
          <w:p w14:paraId="71B7894B" w14:textId="0492CAC1" w:rsidR="002F2AC0" w:rsidRPr="00394A7B" w:rsidRDefault="002F2AC0" w:rsidP="00E8196B">
            <w:pPr>
              <w:pStyle w:val="Odstavecseseznamem"/>
              <w:numPr>
                <w:ilvl w:val="0"/>
                <w:numId w:val="20"/>
              </w:numPr>
              <w:ind w:left="113" w:hanging="113"/>
              <w:jc w:val="both"/>
              <w:rPr>
                <w:sz w:val="19"/>
                <w:szCs w:val="19"/>
                <w:lang w:eastAsia="en-US"/>
              </w:rPr>
            </w:pPr>
            <w:r w:rsidRPr="00394A7B">
              <w:rPr>
                <w:sz w:val="19"/>
                <w:szCs w:val="19"/>
                <w:lang w:eastAsia="en-US"/>
              </w:rPr>
              <w:t xml:space="preserve">Materiály a nanomateriály: </w:t>
            </w:r>
            <w:r w:rsidR="00811C9E" w:rsidRPr="00394A7B">
              <w:rPr>
                <w:sz w:val="19"/>
                <w:szCs w:val="19"/>
                <w:lang w:eastAsia="en-US"/>
              </w:rPr>
              <w:t>Přechod</w:t>
            </w:r>
            <w:r w:rsidR="00DA3300" w:rsidRPr="00394A7B">
              <w:rPr>
                <w:sz w:val="19"/>
                <w:szCs w:val="19"/>
                <w:lang w:eastAsia="en-US"/>
              </w:rPr>
              <w:t xml:space="preserve"> od klasických dielektrických a mag</w:t>
            </w:r>
            <w:r w:rsidR="00440420" w:rsidRPr="00394A7B">
              <w:rPr>
                <w:sz w:val="19"/>
                <w:szCs w:val="19"/>
                <w:lang w:eastAsia="en-US"/>
              </w:rPr>
              <w:t xml:space="preserve">netických materiálů a jevů </w:t>
            </w:r>
            <w:r w:rsidR="00DA3300" w:rsidRPr="00394A7B">
              <w:rPr>
                <w:sz w:val="19"/>
                <w:szCs w:val="19"/>
                <w:lang w:eastAsia="en-US"/>
              </w:rPr>
              <w:t xml:space="preserve">ke speciálním případům vyvstávajícím s přechodem charakteristické délky (rozměru) materiálu do nanosvěta, a které v makroskopických materiálech nenalézáme. </w:t>
            </w:r>
            <w:r w:rsidR="00811C9E" w:rsidRPr="00394A7B">
              <w:rPr>
                <w:sz w:val="19"/>
                <w:szCs w:val="19"/>
                <w:lang w:eastAsia="en-US"/>
              </w:rPr>
              <w:t>Příprava</w:t>
            </w:r>
            <w:r w:rsidR="00DA3300" w:rsidRPr="00394A7B">
              <w:rPr>
                <w:sz w:val="19"/>
                <w:szCs w:val="19"/>
                <w:lang w:eastAsia="en-US"/>
              </w:rPr>
              <w:t xml:space="preserve"> a </w:t>
            </w:r>
            <w:r w:rsidR="00811C9E" w:rsidRPr="00394A7B">
              <w:rPr>
                <w:sz w:val="19"/>
                <w:szCs w:val="19"/>
                <w:lang w:eastAsia="en-US"/>
              </w:rPr>
              <w:t>metody</w:t>
            </w:r>
            <w:r w:rsidR="00DA3300" w:rsidRPr="00394A7B">
              <w:rPr>
                <w:sz w:val="19"/>
                <w:szCs w:val="19"/>
                <w:lang w:eastAsia="en-US"/>
              </w:rPr>
              <w:t xml:space="preserve"> charakterizace těchto materiálů. </w:t>
            </w:r>
          </w:p>
          <w:p w14:paraId="4373A7AC" w14:textId="76B43ADB" w:rsidR="00242B49" w:rsidRPr="00866204" w:rsidRDefault="00FD230C" w:rsidP="000F1C99">
            <w:pPr>
              <w:pStyle w:val="Odstavecseseznamem"/>
              <w:numPr>
                <w:ilvl w:val="0"/>
                <w:numId w:val="20"/>
              </w:numPr>
              <w:ind w:left="113" w:hanging="113"/>
              <w:jc w:val="both"/>
              <w:rPr>
                <w:lang w:eastAsia="en-US"/>
              </w:rPr>
            </w:pPr>
            <w:r w:rsidRPr="00394A7B">
              <w:rPr>
                <w:sz w:val="19"/>
                <w:szCs w:val="19"/>
                <w:lang w:eastAsia="en-US"/>
              </w:rPr>
              <w:t xml:space="preserve">Elektricky vodivé a magnetické </w:t>
            </w:r>
            <w:r w:rsidR="002F2AC0" w:rsidRPr="00394A7B">
              <w:rPr>
                <w:sz w:val="19"/>
                <w:szCs w:val="19"/>
                <w:lang w:eastAsia="en-US"/>
              </w:rPr>
              <w:t>materiály a jejich aplikace založené na elektromagnetismu: V</w:t>
            </w:r>
            <w:r w:rsidR="00DA3300" w:rsidRPr="00394A7B">
              <w:rPr>
                <w:sz w:val="19"/>
                <w:szCs w:val="19"/>
                <w:lang w:eastAsia="en-US"/>
              </w:rPr>
              <w:t>odivé materiály, zejména polymery (elektrická vodivost, pásová teorie vodivosti, PANI) a jejich uplatnění v nanokompozitních elektrických/magnetických materiál</w:t>
            </w:r>
            <w:r w:rsidR="000F1C99" w:rsidRPr="00394A7B">
              <w:rPr>
                <w:sz w:val="19"/>
                <w:szCs w:val="19"/>
                <w:lang w:eastAsia="en-US"/>
              </w:rPr>
              <w:t>ech</w:t>
            </w:r>
            <w:r w:rsidR="00DA3300" w:rsidRPr="00394A7B">
              <w:rPr>
                <w:sz w:val="19"/>
                <w:szCs w:val="19"/>
                <w:lang w:eastAsia="en-US"/>
              </w:rPr>
              <w:t xml:space="preserve"> (perkolační teorie, kritické plnění, lokální pole, efektivní hodnoty, elektroreologické a magnetoreologické systémy, elektromagnetická kompatibilita - stínění, absorpce elektromagnetického záření).</w:t>
            </w:r>
          </w:p>
        </w:tc>
      </w:tr>
      <w:tr w:rsidR="005040BE" w14:paraId="45119244" w14:textId="77777777" w:rsidTr="00140CA8">
        <w:trPr>
          <w:gridAfter w:val="1"/>
          <w:wAfter w:w="142" w:type="dxa"/>
          <w:trHeight w:val="265"/>
        </w:trPr>
        <w:tc>
          <w:tcPr>
            <w:tcW w:w="3687" w:type="dxa"/>
            <w:gridSpan w:val="9"/>
            <w:tcBorders>
              <w:top w:val="nil"/>
            </w:tcBorders>
            <w:shd w:val="clear" w:color="auto" w:fill="F7CAAC"/>
          </w:tcPr>
          <w:p w14:paraId="25AFA425" w14:textId="77777777" w:rsidR="005040BE" w:rsidRPr="00866204" w:rsidRDefault="005040BE" w:rsidP="00184F19">
            <w:pPr>
              <w:jc w:val="both"/>
            </w:pPr>
            <w:r w:rsidRPr="00866204">
              <w:rPr>
                <w:b/>
              </w:rPr>
              <w:t>Studijní literatura a studijní pomůcky</w:t>
            </w:r>
          </w:p>
        </w:tc>
        <w:tc>
          <w:tcPr>
            <w:tcW w:w="6378" w:type="dxa"/>
            <w:gridSpan w:val="23"/>
            <w:tcBorders>
              <w:top w:val="nil"/>
              <w:bottom w:val="nil"/>
            </w:tcBorders>
          </w:tcPr>
          <w:p w14:paraId="5E38D35D" w14:textId="77777777" w:rsidR="005040BE" w:rsidRPr="00866204" w:rsidRDefault="005040BE" w:rsidP="00184F19">
            <w:pPr>
              <w:jc w:val="both"/>
            </w:pPr>
          </w:p>
        </w:tc>
      </w:tr>
      <w:tr w:rsidR="005040BE" w14:paraId="3A8C21B4" w14:textId="77777777" w:rsidTr="00140CA8">
        <w:trPr>
          <w:gridAfter w:val="1"/>
          <w:wAfter w:w="142" w:type="dxa"/>
          <w:trHeight w:val="1497"/>
        </w:trPr>
        <w:tc>
          <w:tcPr>
            <w:tcW w:w="10065" w:type="dxa"/>
            <w:gridSpan w:val="32"/>
            <w:tcBorders>
              <w:top w:val="nil"/>
            </w:tcBorders>
          </w:tcPr>
          <w:p w14:paraId="4E2521BB" w14:textId="77777777" w:rsidR="005040BE" w:rsidRPr="00394A7B" w:rsidRDefault="005040BE" w:rsidP="00866204">
            <w:pPr>
              <w:jc w:val="both"/>
              <w:rPr>
                <w:sz w:val="19"/>
                <w:szCs w:val="19"/>
                <w:u w:val="single"/>
              </w:rPr>
            </w:pPr>
            <w:r w:rsidRPr="00394A7B">
              <w:rPr>
                <w:sz w:val="19"/>
                <w:szCs w:val="19"/>
                <w:u w:val="single"/>
              </w:rPr>
              <w:t>Povinná literatura:</w:t>
            </w:r>
          </w:p>
          <w:p w14:paraId="018BD369" w14:textId="6FB64754" w:rsidR="00866204" w:rsidRPr="00394A7B" w:rsidRDefault="00866204" w:rsidP="00866204">
            <w:pPr>
              <w:pStyle w:val="TableParagraph"/>
              <w:ind w:left="0"/>
              <w:jc w:val="both"/>
              <w:rPr>
                <w:sz w:val="19"/>
                <w:szCs w:val="19"/>
                <w:lang w:val="en-GB"/>
              </w:rPr>
            </w:pPr>
            <w:r w:rsidRPr="00394A7B">
              <w:rPr>
                <w:sz w:val="19"/>
                <w:szCs w:val="19"/>
                <w:lang w:val="cs-CZ"/>
              </w:rPr>
              <w:t xml:space="preserve">FEYNMAN, </w:t>
            </w:r>
            <w:proofErr w:type="gramStart"/>
            <w:r w:rsidR="00121BE2" w:rsidRPr="00394A7B">
              <w:rPr>
                <w:sz w:val="19"/>
                <w:szCs w:val="19"/>
                <w:lang w:val="cs-CZ"/>
              </w:rPr>
              <w:t>R.P.</w:t>
            </w:r>
            <w:proofErr w:type="gramEnd"/>
            <w:r w:rsidRPr="00394A7B">
              <w:rPr>
                <w:sz w:val="19"/>
                <w:szCs w:val="19"/>
                <w:lang w:val="cs-CZ"/>
              </w:rPr>
              <w:t>, LEIGHTON</w:t>
            </w:r>
            <w:r w:rsidR="00121BE2" w:rsidRPr="00394A7B">
              <w:rPr>
                <w:sz w:val="19"/>
                <w:szCs w:val="19"/>
                <w:lang w:val="cs-CZ"/>
              </w:rPr>
              <w:t>, R.B., S</w:t>
            </w:r>
            <w:r w:rsidRPr="00394A7B">
              <w:rPr>
                <w:sz w:val="19"/>
                <w:szCs w:val="19"/>
                <w:lang w:val="cs-CZ"/>
              </w:rPr>
              <w:t>ANDS</w:t>
            </w:r>
            <w:r w:rsidR="00121BE2" w:rsidRPr="00394A7B">
              <w:rPr>
                <w:sz w:val="19"/>
                <w:szCs w:val="19"/>
                <w:lang w:val="cs-CZ"/>
              </w:rPr>
              <w:t>, M</w:t>
            </w:r>
            <w:r w:rsidRPr="00394A7B">
              <w:rPr>
                <w:sz w:val="19"/>
                <w:szCs w:val="19"/>
                <w:lang w:val="cs-CZ"/>
              </w:rPr>
              <w:t xml:space="preserve">. </w:t>
            </w:r>
            <w:r w:rsidRPr="00394A7B">
              <w:rPr>
                <w:i/>
                <w:sz w:val="19"/>
                <w:szCs w:val="19"/>
                <w:lang w:val="cs-CZ"/>
              </w:rPr>
              <w:t>Feynmanovy přednášky z fyziky: revidované vydání s řešenými příklady.</w:t>
            </w:r>
            <w:r w:rsidRPr="00394A7B">
              <w:rPr>
                <w:sz w:val="19"/>
                <w:szCs w:val="19"/>
                <w:lang w:val="cs-CZ"/>
              </w:rPr>
              <w:t xml:space="preserve"> </w:t>
            </w:r>
            <w:r w:rsidRPr="00394A7B">
              <w:rPr>
                <w:sz w:val="19"/>
                <w:szCs w:val="19"/>
                <w:lang w:val="en-GB"/>
              </w:rPr>
              <w:t>2</w:t>
            </w:r>
            <w:r w:rsidR="001E58F7" w:rsidRPr="00394A7B">
              <w:rPr>
                <w:sz w:val="19"/>
                <w:szCs w:val="19"/>
                <w:lang w:val="en-GB"/>
              </w:rPr>
              <w:t>nd Ed.</w:t>
            </w:r>
            <w:r w:rsidRPr="00394A7B">
              <w:rPr>
                <w:sz w:val="19"/>
                <w:szCs w:val="19"/>
                <w:lang w:val="en-GB"/>
              </w:rPr>
              <w:t xml:space="preserve"> Praha: Fragment, 2013. ISBN 978-80-253- 1642-9.</w:t>
            </w:r>
          </w:p>
          <w:p w14:paraId="0856FCB1" w14:textId="58E6CE69" w:rsidR="00680A56" w:rsidRPr="00394A7B" w:rsidRDefault="00680A56" w:rsidP="00866204">
            <w:pPr>
              <w:pStyle w:val="TableParagraph"/>
              <w:ind w:left="0"/>
              <w:jc w:val="both"/>
              <w:rPr>
                <w:sz w:val="19"/>
                <w:szCs w:val="19"/>
              </w:rPr>
            </w:pPr>
            <w:r w:rsidRPr="00394A7B">
              <w:rPr>
                <w:sz w:val="19"/>
                <w:szCs w:val="19"/>
                <w:lang w:val="en-GB"/>
              </w:rPr>
              <w:t>PENG, H</w:t>
            </w:r>
            <w:r w:rsidR="00121BE2" w:rsidRPr="00394A7B">
              <w:rPr>
                <w:sz w:val="19"/>
                <w:szCs w:val="19"/>
                <w:lang w:val="en-GB"/>
              </w:rPr>
              <w:t>.</w:t>
            </w:r>
            <w:r w:rsidRPr="00394A7B">
              <w:rPr>
                <w:sz w:val="19"/>
                <w:szCs w:val="19"/>
                <w:lang w:val="en-GB"/>
              </w:rPr>
              <w:t>, SUN,</w:t>
            </w:r>
            <w:r w:rsidR="00121BE2" w:rsidRPr="00394A7B">
              <w:rPr>
                <w:sz w:val="19"/>
                <w:szCs w:val="19"/>
                <w:lang w:val="en-GB"/>
              </w:rPr>
              <w:t xml:space="preserve"> X., WENIG, W., </w:t>
            </w:r>
            <w:r w:rsidRPr="00394A7B">
              <w:rPr>
                <w:sz w:val="19"/>
                <w:szCs w:val="19"/>
                <w:lang w:val="en-GB"/>
              </w:rPr>
              <w:t>FANG</w:t>
            </w:r>
            <w:r w:rsidR="00121BE2" w:rsidRPr="00394A7B">
              <w:rPr>
                <w:sz w:val="19"/>
                <w:szCs w:val="19"/>
                <w:lang w:val="en-GB"/>
              </w:rPr>
              <w:t>, X</w:t>
            </w:r>
            <w:r w:rsidRPr="00394A7B">
              <w:rPr>
                <w:sz w:val="19"/>
                <w:szCs w:val="19"/>
                <w:lang w:val="en-GB"/>
              </w:rPr>
              <w:t xml:space="preserve">. </w:t>
            </w:r>
            <w:r w:rsidRPr="00394A7B">
              <w:rPr>
                <w:i/>
                <w:sz w:val="19"/>
                <w:szCs w:val="19"/>
              </w:rPr>
              <w:t xml:space="preserve">Polymer </w:t>
            </w:r>
            <w:r w:rsidR="00121BE2" w:rsidRPr="00394A7B">
              <w:rPr>
                <w:i/>
                <w:sz w:val="19"/>
                <w:szCs w:val="19"/>
              </w:rPr>
              <w:t>M</w:t>
            </w:r>
            <w:r w:rsidRPr="00394A7B">
              <w:rPr>
                <w:i/>
                <w:sz w:val="19"/>
                <w:szCs w:val="19"/>
              </w:rPr>
              <w:t xml:space="preserve">aterials for </w:t>
            </w:r>
            <w:r w:rsidR="00121BE2" w:rsidRPr="00394A7B">
              <w:rPr>
                <w:i/>
                <w:sz w:val="19"/>
                <w:szCs w:val="19"/>
              </w:rPr>
              <w:t>E</w:t>
            </w:r>
            <w:r w:rsidRPr="00394A7B">
              <w:rPr>
                <w:i/>
                <w:sz w:val="19"/>
                <w:szCs w:val="19"/>
              </w:rPr>
              <w:t xml:space="preserve">nergy and </w:t>
            </w:r>
            <w:r w:rsidR="00121BE2" w:rsidRPr="00394A7B">
              <w:rPr>
                <w:i/>
                <w:sz w:val="19"/>
                <w:szCs w:val="19"/>
              </w:rPr>
              <w:t>E</w:t>
            </w:r>
            <w:r w:rsidRPr="00394A7B">
              <w:rPr>
                <w:i/>
                <w:sz w:val="19"/>
                <w:szCs w:val="19"/>
              </w:rPr>
              <w:t xml:space="preserve">lectronic </w:t>
            </w:r>
            <w:r w:rsidR="00121BE2" w:rsidRPr="00394A7B">
              <w:rPr>
                <w:i/>
                <w:sz w:val="19"/>
                <w:szCs w:val="19"/>
              </w:rPr>
              <w:t>A</w:t>
            </w:r>
            <w:r w:rsidRPr="00394A7B">
              <w:rPr>
                <w:i/>
                <w:sz w:val="19"/>
                <w:szCs w:val="19"/>
              </w:rPr>
              <w:t>pplications</w:t>
            </w:r>
            <w:r w:rsidRPr="00394A7B">
              <w:rPr>
                <w:sz w:val="19"/>
                <w:szCs w:val="19"/>
              </w:rPr>
              <w:t>. Amsterdam: Academic Press, 2017. ISBN 9780128110928.</w:t>
            </w:r>
            <w:r w:rsidR="00121BE2" w:rsidRPr="00394A7B">
              <w:rPr>
                <w:sz w:val="19"/>
                <w:szCs w:val="19"/>
              </w:rPr>
              <w:t xml:space="preserve"> Dostupné z: </w:t>
            </w:r>
            <w:hyperlink r:id="rId18" w:history="1">
              <w:r w:rsidRPr="00394A7B">
                <w:rPr>
                  <w:rStyle w:val="Hypertextovodkaz"/>
                  <w:sz w:val="19"/>
                  <w:szCs w:val="19"/>
                </w:rPr>
                <w:t>http://search.ebscohost.com/login.aspx?direct=true&amp;scope=site&amp;db=nlebk&amp;AN=1220721</w:t>
              </w:r>
            </w:hyperlink>
            <w:r w:rsidR="00121BE2" w:rsidRPr="00394A7B">
              <w:rPr>
                <w:rStyle w:val="Hypertextovodkaz"/>
                <w:sz w:val="19"/>
                <w:szCs w:val="19"/>
              </w:rPr>
              <w:t>.</w:t>
            </w:r>
          </w:p>
          <w:p w14:paraId="0BFB5E02" w14:textId="6DEFF10D" w:rsidR="00866204" w:rsidRPr="00394A7B" w:rsidRDefault="00866204" w:rsidP="00866204">
            <w:pPr>
              <w:pStyle w:val="TableParagraph"/>
              <w:ind w:left="0"/>
              <w:jc w:val="both"/>
              <w:rPr>
                <w:sz w:val="19"/>
                <w:szCs w:val="19"/>
                <w:lang w:val="de-DE"/>
              </w:rPr>
            </w:pPr>
            <w:r w:rsidRPr="00394A7B">
              <w:rPr>
                <w:sz w:val="19"/>
                <w:szCs w:val="19"/>
              </w:rPr>
              <w:t>COEY,</w:t>
            </w:r>
            <w:r w:rsidRPr="00394A7B">
              <w:rPr>
                <w:spacing w:val="-9"/>
                <w:sz w:val="19"/>
                <w:szCs w:val="19"/>
              </w:rPr>
              <w:t xml:space="preserve"> </w:t>
            </w:r>
            <w:r w:rsidRPr="00394A7B">
              <w:rPr>
                <w:sz w:val="19"/>
                <w:szCs w:val="19"/>
              </w:rPr>
              <w:t>J.</w:t>
            </w:r>
            <w:r w:rsidRPr="00394A7B">
              <w:rPr>
                <w:spacing w:val="-9"/>
                <w:sz w:val="19"/>
                <w:szCs w:val="19"/>
              </w:rPr>
              <w:t xml:space="preserve"> </w:t>
            </w:r>
            <w:r w:rsidRPr="00394A7B">
              <w:rPr>
                <w:i/>
                <w:sz w:val="19"/>
                <w:szCs w:val="19"/>
              </w:rPr>
              <w:t>Magnetism</w:t>
            </w:r>
            <w:r w:rsidRPr="00394A7B">
              <w:rPr>
                <w:i/>
                <w:spacing w:val="-8"/>
                <w:sz w:val="19"/>
                <w:szCs w:val="19"/>
              </w:rPr>
              <w:t xml:space="preserve"> </w:t>
            </w:r>
            <w:r w:rsidRPr="00394A7B">
              <w:rPr>
                <w:i/>
                <w:sz w:val="19"/>
                <w:szCs w:val="19"/>
              </w:rPr>
              <w:t>and</w:t>
            </w:r>
            <w:r w:rsidRPr="00394A7B">
              <w:rPr>
                <w:i/>
                <w:spacing w:val="-6"/>
                <w:sz w:val="19"/>
                <w:szCs w:val="19"/>
              </w:rPr>
              <w:t xml:space="preserve"> </w:t>
            </w:r>
            <w:r w:rsidR="00121BE2" w:rsidRPr="00394A7B">
              <w:rPr>
                <w:i/>
                <w:spacing w:val="-6"/>
                <w:sz w:val="19"/>
                <w:szCs w:val="19"/>
              </w:rPr>
              <w:t>M</w:t>
            </w:r>
            <w:r w:rsidRPr="00394A7B">
              <w:rPr>
                <w:i/>
                <w:sz w:val="19"/>
                <w:szCs w:val="19"/>
              </w:rPr>
              <w:t>agnetic</w:t>
            </w:r>
            <w:r w:rsidRPr="00394A7B">
              <w:rPr>
                <w:i/>
                <w:spacing w:val="-10"/>
                <w:sz w:val="19"/>
                <w:szCs w:val="19"/>
              </w:rPr>
              <w:t xml:space="preserve"> </w:t>
            </w:r>
            <w:r w:rsidR="00121BE2" w:rsidRPr="00394A7B">
              <w:rPr>
                <w:i/>
                <w:sz w:val="19"/>
                <w:szCs w:val="19"/>
              </w:rPr>
              <w:t>M</w:t>
            </w:r>
            <w:r w:rsidRPr="00394A7B">
              <w:rPr>
                <w:i/>
                <w:sz w:val="19"/>
                <w:szCs w:val="19"/>
              </w:rPr>
              <w:t>aterials</w:t>
            </w:r>
            <w:r w:rsidRPr="00394A7B">
              <w:rPr>
                <w:sz w:val="19"/>
                <w:szCs w:val="19"/>
              </w:rPr>
              <w:t>.</w:t>
            </w:r>
            <w:r w:rsidRPr="00394A7B">
              <w:rPr>
                <w:spacing w:val="-8"/>
                <w:sz w:val="19"/>
                <w:szCs w:val="19"/>
              </w:rPr>
              <w:t xml:space="preserve"> </w:t>
            </w:r>
            <w:r w:rsidRPr="00394A7B">
              <w:rPr>
                <w:sz w:val="19"/>
                <w:szCs w:val="19"/>
              </w:rPr>
              <w:t>New</w:t>
            </w:r>
            <w:r w:rsidRPr="00394A7B">
              <w:rPr>
                <w:spacing w:val="-7"/>
                <w:sz w:val="19"/>
                <w:szCs w:val="19"/>
              </w:rPr>
              <w:t xml:space="preserve"> </w:t>
            </w:r>
            <w:r w:rsidRPr="00394A7B">
              <w:rPr>
                <w:sz w:val="19"/>
                <w:szCs w:val="19"/>
              </w:rPr>
              <w:t>York:</w:t>
            </w:r>
            <w:r w:rsidRPr="00394A7B">
              <w:rPr>
                <w:spacing w:val="-8"/>
                <w:sz w:val="19"/>
                <w:szCs w:val="19"/>
              </w:rPr>
              <w:t xml:space="preserve"> </w:t>
            </w:r>
            <w:r w:rsidRPr="00394A7B">
              <w:rPr>
                <w:sz w:val="19"/>
                <w:szCs w:val="19"/>
              </w:rPr>
              <w:t>Cambridge</w:t>
            </w:r>
            <w:r w:rsidRPr="00394A7B">
              <w:rPr>
                <w:spacing w:val="-9"/>
                <w:sz w:val="19"/>
                <w:szCs w:val="19"/>
              </w:rPr>
              <w:t xml:space="preserve"> </w:t>
            </w:r>
            <w:r w:rsidRPr="00394A7B">
              <w:rPr>
                <w:sz w:val="19"/>
                <w:szCs w:val="19"/>
              </w:rPr>
              <w:t>University</w:t>
            </w:r>
            <w:r w:rsidRPr="00394A7B">
              <w:rPr>
                <w:spacing w:val="-13"/>
                <w:sz w:val="19"/>
                <w:szCs w:val="19"/>
              </w:rPr>
              <w:t xml:space="preserve"> </w:t>
            </w:r>
            <w:r w:rsidRPr="00394A7B">
              <w:rPr>
                <w:sz w:val="19"/>
                <w:szCs w:val="19"/>
              </w:rPr>
              <w:t>Press,</w:t>
            </w:r>
            <w:r w:rsidRPr="00394A7B">
              <w:rPr>
                <w:spacing w:val="-9"/>
                <w:sz w:val="19"/>
                <w:szCs w:val="19"/>
              </w:rPr>
              <w:t xml:space="preserve"> </w:t>
            </w:r>
            <w:r w:rsidRPr="00394A7B">
              <w:rPr>
                <w:sz w:val="19"/>
                <w:szCs w:val="19"/>
              </w:rPr>
              <w:t xml:space="preserve">2010. </w:t>
            </w:r>
            <w:r w:rsidRPr="00394A7B">
              <w:rPr>
                <w:sz w:val="19"/>
                <w:szCs w:val="19"/>
                <w:lang w:val="de-DE"/>
              </w:rPr>
              <w:t>ISBN</w:t>
            </w:r>
            <w:r w:rsidRPr="00394A7B">
              <w:rPr>
                <w:spacing w:val="-2"/>
                <w:sz w:val="19"/>
                <w:szCs w:val="19"/>
                <w:lang w:val="de-DE"/>
              </w:rPr>
              <w:t xml:space="preserve"> </w:t>
            </w:r>
            <w:r w:rsidRPr="00394A7B">
              <w:rPr>
                <w:sz w:val="19"/>
                <w:szCs w:val="19"/>
                <w:lang w:val="de-DE"/>
              </w:rPr>
              <w:t>978-0-521-81614-4.</w:t>
            </w:r>
            <w:r w:rsidR="00121BE2" w:rsidRPr="00394A7B">
              <w:rPr>
                <w:sz w:val="19"/>
                <w:szCs w:val="19"/>
                <w:lang w:val="de-DE"/>
              </w:rPr>
              <w:t xml:space="preserve"> Dostupné z: </w:t>
            </w:r>
            <w:hyperlink r:id="rId19" w:history="1">
              <w:r w:rsidR="00030DAC" w:rsidRPr="00394A7B">
                <w:rPr>
                  <w:rStyle w:val="Hypertextovodkaz"/>
                  <w:sz w:val="19"/>
                  <w:szCs w:val="19"/>
                  <w:lang w:val="de-DE"/>
                </w:rPr>
                <w:t>http://app.knovel.com/web/toc.v/cid:kpMMM00003/viewerType:toc//root_slug:magnetism_and_magnetic_materials</w:t>
              </w:r>
            </w:hyperlink>
            <w:r w:rsidR="00121BE2" w:rsidRPr="00394A7B">
              <w:rPr>
                <w:rStyle w:val="Hypertextovodkaz"/>
                <w:sz w:val="19"/>
                <w:szCs w:val="19"/>
                <w:lang w:val="de-DE"/>
              </w:rPr>
              <w:t>.</w:t>
            </w:r>
          </w:p>
          <w:p w14:paraId="45521DA9" w14:textId="68F0460D" w:rsidR="00866204" w:rsidRPr="00394A7B" w:rsidRDefault="00866204" w:rsidP="00866204">
            <w:pPr>
              <w:pStyle w:val="TableParagraph"/>
              <w:ind w:left="0"/>
              <w:jc w:val="both"/>
              <w:rPr>
                <w:sz w:val="19"/>
                <w:szCs w:val="19"/>
                <w:lang w:val="de-DE"/>
              </w:rPr>
            </w:pPr>
            <w:r w:rsidRPr="00394A7B">
              <w:rPr>
                <w:sz w:val="19"/>
                <w:szCs w:val="19"/>
              </w:rPr>
              <w:t xml:space="preserve">GUIMARÃES, </w:t>
            </w:r>
            <w:r w:rsidR="00121BE2" w:rsidRPr="00394A7B">
              <w:rPr>
                <w:sz w:val="19"/>
                <w:szCs w:val="19"/>
              </w:rPr>
              <w:t>A.P</w:t>
            </w:r>
            <w:r w:rsidRPr="00394A7B">
              <w:rPr>
                <w:sz w:val="19"/>
                <w:szCs w:val="19"/>
              </w:rPr>
              <w:t xml:space="preserve">. </w:t>
            </w:r>
            <w:r w:rsidRPr="00394A7B">
              <w:rPr>
                <w:i/>
                <w:sz w:val="19"/>
                <w:szCs w:val="19"/>
              </w:rPr>
              <w:t xml:space="preserve">Principles of </w:t>
            </w:r>
            <w:r w:rsidR="00121BE2" w:rsidRPr="00394A7B">
              <w:rPr>
                <w:i/>
                <w:sz w:val="19"/>
                <w:szCs w:val="19"/>
              </w:rPr>
              <w:t>N</w:t>
            </w:r>
            <w:r w:rsidRPr="00394A7B">
              <w:rPr>
                <w:i/>
                <w:sz w:val="19"/>
                <w:szCs w:val="19"/>
              </w:rPr>
              <w:t>anomagnetism</w:t>
            </w:r>
            <w:r w:rsidRPr="00394A7B">
              <w:rPr>
                <w:sz w:val="19"/>
                <w:szCs w:val="19"/>
              </w:rPr>
              <w:t xml:space="preserve">. </w:t>
            </w:r>
            <w:r w:rsidR="00121BE2" w:rsidRPr="00394A7B">
              <w:rPr>
                <w:sz w:val="19"/>
                <w:szCs w:val="19"/>
                <w:lang w:val="de-DE"/>
              </w:rPr>
              <w:t xml:space="preserve">Berlin: Springer, </w:t>
            </w:r>
            <w:r w:rsidRPr="00394A7B">
              <w:rPr>
                <w:sz w:val="19"/>
                <w:szCs w:val="19"/>
                <w:lang w:val="de-DE"/>
              </w:rPr>
              <w:t>2009. ISBN 978-3- 642-01481-9.</w:t>
            </w:r>
          </w:p>
          <w:p w14:paraId="3AAB24CC" w14:textId="77777777" w:rsidR="005040BE" w:rsidRPr="00856ABF" w:rsidRDefault="005040BE" w:rsidP="00866204">
            <w:pPr>
              <w:jc w:val="both"/>
              <w:rPr>
                <w:del w:id="12" w:author="Ivo Kuřitka" w:date="2019-11-27T22:43:00Z"/>
                <w:sz w:val="10"/>
                <w:szCs w:val="10"/>
              </w:rPr>
            </w:pPr>
          </w:p>
          <w:p w14:paraId="52F9C82A" w14:textId="52AF8B09" w:rsidR="005040BE" w:rsidRPr="00394A7B" w:rsidRDefault="005040BE" w:rsidP="00394A7B">
            <w:pPr>
              <w:spacing w:before="40"/>
              <w:jc w:val="both"/>
              <w:rPr>
                <w:sz w:val="19"/>
                <w:szCs w:val="19"/>
                <w:u w:val="single"/>
              </w:rPr>
            </w:pPr>
            <w:del w:id="13" w:author="Ivo Kuřitka" w:date="2019-11-27T22:43:00Z">
              <w:r w:rsidRPr="00121BE2">
                <w:rPr>
                  <w:u w:val="single"/>
                </w:rPr>
                <w:delText>Doporučná</w:delText>
              </w:r>
            </w:del>
            <w:ins w:id="14" w:author="Ivo Kuřitka" w:date="2019-11-27T22:43:00Z">
              <w:r w:rsidRPr="00394A7B">
                <w:rPr>
                  <w:sz w:val="19"/>
                  <w:szCs w:val="19"/>
                  <w:u w:val="single"/>
                </w:rPr>
                <w:t>D</w:t>
              </w:r>
              <w:r w:rsidR="002C4B60" w:rsidRPr="00394A7B">
                <w:rPr>
                  <w:sz w:val="19"/>
                  <w:szCs w:val="19"/>
                  <w:u w:val="single"/>
                </w:rPr>
                <w:t>oporučen</w:t>
              </w:r>
              <w:r w:rsidRPr="00394A7B">
                <w:rPr>
                  <w:sz w:val="19"/>
                  <w:szCs w:val="19"/>
                  <w:u w:val="single"/>
                </w:rPr>
                <w:t>á</w:t>
              </w:r>
            </w:ins>
            <w:r w:rsidRPr="00394A7B">
              <w:rPr>
                <w:sz w:val="19"/>
                <w:szCs w:val="19"/>
                <w:u w:val="single"/>
              </w:rPr>
              <w:t xml:space="preserve"> literatura:</w:t>
            </w:r>
          </w:p>
          <w:p w14:paraId="19C00CF6" w14:textId="77777777" w:rsidR="00856ABF" w:rsidRPr="00394A7B" w:rsidRDefault="00121BE2" w:rsidP="00856ABF">
            <w:pPr>
              <w:pStyle w:val="TableParagraph"/>
              <w:ind w:left="0"/>
              <w:jc w:val="both"/>
              <w:rPr>
                <w:sz w:val="19"/>
                <w:szCs w:val="19"/>
                <w:lang w:val="cs-CZ"/>
              </w:rPr>
            </w:pPr>
            <w:r w:rsidRPr="00394A7B">
              <w:rPr>
                <w:sz w:val="19"/>
                <w:szCs w:val="19"/>
                <w:lang w:val="cs-CZ"/>
              </w:rPr>
              <w:t xml:space="preserve">ZHU, K., </w:t>
            </w:r>
            <w:r w:rsidR="00030DAC" w:rsidRPr="00394A7B">
              <w:rPr>
                <w:sz w:val="19"/>
                <w:szCs w:val="19"/>
                <w:lang w:val="cs-CZ"/>
              </w:rPr>
              <w:t>JU,</w:t>
            </w:r>
            <w:r w:rsidRPr="00394A7B">
              <w:rPr>
                <w:sz w:val="19"/>
                <w:szCs w:val="19"/>
                <w:lang w:val="cs-CZ"/>
              </w:rPr>
              <w:t xml:space="preserve"> Y., </w:t>
            </w:r>
            <w:r w:rsidR="00030DAC" w:rsidRPr="00394A7B">
              <w:rPr>
                <w:sz w:val="19"/>
                <w:szCs w:val="19"/>
                <w:lang w:val="cs-CZ"/>
              </w:rPr>
              <w:t>XU,</w:t>
            </w:r>
            <w:r w:rsidRPr="00394A7B">
              <w:rPr>
                <w:sz w:val="19"/>
                <w:szCs w:val="19"/>
                <w:lang w:val="cs-CZ"/>
              </w:rPr>
              <w:t xml:space="preserve"> J., </w:t>
            </w:r>
            <w:r w:rsidR="00030DAC" w:rsidRPr="00394A7B">
              <w:rPr>
                <w:sz w:val="19"/>
                <w:szCs w:val="19"/>
                <w:lang w:val="cs-CZ"/>
              </w:rPr>
              <w:t>YANG,</w:t>
            </w:r>
            <w:r w:rsidRPr="00394A7B">
              <w:rPr>
                <w:sz w:val="19"/>
                <w:szCs w:val="19"/>
                <w:lang w:val="cs-CZ"/>
              </w:rPr>
              <w:t xml:space="preserve"> Z., </w:t>
            </w:r>
            <w:r w:rsidR="00030DAC" w:rsidRPr="00394A7B">
              <w:rPr>
                <w:sz w:val="19"/>
                <w:szCs w:val="19"/>
                <w:lang w:val="cs-CZ"/>
              </w:rPr>
              <w:t>GAO</w:t>
            </w:r>
            <w:r w:rsidRPr="00394A7B">
              <w:rPr>
                <w:sz w:val="19"/>
                <w:szCs w:val="19"/>
                <w:lang w:val="cs-CZ"/>
              </w:rPr>
              <w:t xml:space="preserve">, S., </w:t>
            </w:r>
            <w:r w:rsidR="00030DAC" w:rsidRPr="00394A7B">
              <w:rPr>
                <w:sz w:val="19"/>
                <w:szCs w:val="19"/>
                <w:lang w:val="cs-CZ"/>
              </w:rPr>
              <w:t>HOU</w:t>
            </w:r>
            <w:r w:rsidRPr="00394A7B">
              <w:rPr>
                <w:sz w:val="19"/>
                <w:szCs w:val="19"/>
                <w:lang w:val="cs-CZ"/>
              </w:rPr>
              <w:t>, Y</w:t>
            </w:r>
            <w:r w:rsidR="00030DAC" w:rsidRPr="00394A7B">
              <w:rPr>
                <w:sz w:val="19"/>
                <w:szCs w:val="19"/>
                <w:lang w:val="cs-CZ"/>
              </w:rPr>
              <w:t xml:space="preserve">. </w:t>
            </w:r>
            <w:r w:rsidR="00030DAC" w:rsidRPr="00394A7B">
              <w:rPr>
                <w:i/>
                <w:sz w:val="19"/>
                <w:szCs w:val="19"/>
                <w:lang w:val="cs-CZ"/>
              </w:rPr>
              <w:t xml:space="preserve">Magnetic Nanomaterials. </w:t>
            </w:r>
            <w:r w:rsidR="00030DAC" w:rsidRPr="00394A7B">
              <w:rPr>
                <w:sz w:val="19"/>
                <w:szCs w:val="19"/>
                <w:lang w:val="cs-CZ"/>
              </w:rPr>
              <w:t>Accounts of Chemical Research</w:t>
            </w:r>
            <w:r w:rsidR="00856ABF" w:rsidRPr="00394A7B">
              <w:rPr>
                <w:sz w:val="19"/>
                <w:szCs w:val="19"/>
                <w:lang w:val="cs-CZ"/>
              </w:rPr>
              <w:t>,</w:t>
            </w:r>
            <w:r w:rsidR="00030DAC" w:rsidRPr="00394A7B">
              <w:rPr>
                <w:sz w:val="19"/>
                <w:szCs w:val="19"/>
                <w:lang w:val="cs-CZ"/>
              </w:rPr>
              <w:t xml:space="preserve"> Amer</w:t>
            </w:r>
            <w:r w:rsidR="00856ABF" w:rsidRPr="00394A7B">
              <w:rPr>
                <w:sz w:val="19"/>
                <w:szCs w:val="19"/>
                <w:lang w:val="cs-CZ"/>
              </w:rPr>
              <w:t>ican</w:t>
            </w:r>
            <w:r w:rsidR="00030DAC" w:rsidRPr="00394A7B">
              <w:rPr>
                <w:sz w:val="19"/>
                <w:szCs w:val="19"/>
                <w:lang w:val="cs-CZ"/>
              </w:rPr>
              <w:t xml:space="preserve"> Chemical Soc</w:t>
            </w:r>
            <w:r w:rsidR="00856ABF" w:rsidRPr="00394A7B">
              <w:rPr>
                <w:sz w:val="19"/>
                <w:szCs w:val="19"/>
                <w:lang w:val="cs-CZ"/>
              </w:rPr>
              <w:t xml:space="preserve">iety </w:t>
            </w:r>
            <w:r w:rsidRPr="00394A7B">
              <w:rPr>
                <w:sz w:val="19"/>
                <w:szCs w:val="19"/>
                <w:lang w:val="cs-CZ"/>
              </w:rPr>
              <w:t xml:space="preserve">51(2), 404-413, 2018. </w:t>
            </w:r>
            <w:r w:rsidR="00030DAC" w:rsidRPr="00394A7B">
              <w:rPr>
                <w:sz w:val="19"/>
                <w:szCs w:val="19"/>
                <w:lang w:val="cs-CZ"/>
              </w:rPr>
              <w:t xml:space="preserve">ISSN 00014842. </w:t>
            </w:r>
          </w:p>
          <w:p w14:paraId="15AB660F" w14:textId="77BDE62C" w:rsidR="00030DAC" w:rsidRPr="00394A7B" w:rsidRDefault="00030DAC" w:rsidP="00856ABF">
            <w:pPr>
              <w:pStyle w:val="TableParagraph"/>
              <w:ind w:left="0"/>
              <w:jc w:val="both"/>
              <w:rPr>
                <w:bCs/>
                <w:sz w:val="19"/>
                <w:szCs w:val="19"/>
              </w:rPr>
            </w:pPr>
            <w:r w:rsidRPr="00394A7B">
              <w:rPr>
                <w:bCs/>
                <w:sz w:val="19"/>
                <w:szCs w:val="19"/>
                <w:lang w:val="cs-CZ"/>
              </w:rPr>
              <w:t xml:space="preserve">LIANG, </w:t>
            </w:r>
            <w:r w:rsidR="00121BE2" w:rsidRPr="00394A7B">
              <w:rPr>
                <w:bCs/>
                <w:sz w:val="19"/>
                <w:szCs w:val="19"/>
                <w:lang w:val="cs-CZ"/>
              </w:rPr>
              <w:t xml:space="preserve">X., </w:t>
            </w:r>
            <w:r w:rsidRPr="00394A7B">
              <w:rPr>
                <w:bCs/>
                <w:sz w:val="19"/>
                <w:szCs w:val="19"/>
                <w:lang w:val="cs-CZ"/>
              </w:rPr>
              <w:t>LIU,</w:t>
            </w:r>
            <w:r w:rsidR="00121BE2" w:rsidRPr="00394A7B">
              <w:rPr>
                <w:bCs/>
                <w:sz w:val="19"/>
                <w:szCs w:val="19"/>
                <w:lang w:val="cs-CZ"/>
              </w:rPr>
              <w:t xml:space="preserve"> W., </w:t>
            </w:r>
            <w:r w:rsidRPr="00394A7B">
              <w:rPr>
                <w:bCs/>
                <w:sz w:val="19"/>
                <w:szCs w:val="19"/>
                <w:lang w:val="cs-CZ"/>
              </w:rPr>
              <w:t>CHENG,</w:t>
            </w:r>
            <w:r w:rsidR="00121BE2" w:rsidRPr="00394A7B">
              <w:rPr>
                <w:bCs/>
                <w:sz w:val="19"/>
                <w:szCs w:val="19"/>
                <w:lang w:val="cs-CZ"/>
              </w:rPr>
              <w:t xml:space="preserve"> Y., </w:t>
            </w:r>
            <w:r w:rsidRPr="00394A7B">
              <w:rPr>
                <w:bCs/>
                <w:sz w:val="19"/>
                <w:szCs w:val="19"/>
                <w:lang w:val="cs-CZ"/>
              </w:rPr>
              <w:t>LV,</w:t>
            </w:r>
            <w:r w:rsidR="00121BE2" w:rsidRPr="00394A7B">
              <w:rPr>
                <w:bCs/>
                <w:sz w:val="19"/>
                <w:szCs w:val="19"/>
                <w:lang w:val="cs-CZ"/>
              </w:rPr>
              <w:t xml:space="preserve"> J., </w:t>
            </w:r>
            <w:r w:rsidRPr="00394A7B">
              <w:rPr>
                <w:bCs/>
                <w:sz w:val="19"/>
                <w:szCs w:val="19"/>
                <w:lang w:val="cs-CZ"/>
              </w:rPr>
              <w:t xml:space="preserve">DAI, </w:t>
            </w:r>
            <w:r w:rsidR="00121BE2" w:rsidRPr="00394A7B">
              <w:rPr>
                <w:bCs/>
                <w:sz w:val="19"/>
                <w:szCs w:val="19"/>
                <w:lang w:val="cs-CZ"/>
              </w:rPr>
              <w:t xml:space="preserve">S., </w:t>
            </w:r>
            <w:r w:rsidRPr="00394A7B">
              <w:rPr>
                <w:bCs/>
                <w:sz w:val="19"/>
                <w:szCs w:val="19"/>
                <w:lang w:val="cs-CZ"/>
              </w:rPr>
              <w:t>TANG,</w:t>
            </w:r>
            <w:r w:rsidR="00121BE2" w:rsidRPr="00394A7B">
              <w:rPr>
                <w:bCs/>
                <w:sz w:val="19"/>
                <w:szCs w:val="19"/>
                <w:lang w:val="cs-CZ"/>
              </w:rPr>
              <w:t xml:space="preserve"> D., </w:t>
            </w:r>
            <w:r w:rsidRPr="00394A7B">
              <w:rPr>
                <w:bCs/>
                <w:sz w:val="19"/>
                <w:szCs w:val="19"/>
                <w:lang w:val="cs-CZ"/>
              </w:rPr>
              <w:t>ZHANG</w:t>
            </w:r>
            <w:r w:rsidR="00121BE2" w:rsidRPr="00394A7B">
              <w:rPr>
                <w:bCs/>
                <w:sz w:val="19"/>
                <w:szCs w:val="19"/>
                <w:lang w:val="cs-CZ"/>
              </w:rPr>
              <w:t xml:space="preserve">, B., </w:t>
            </w:r>
            <w:r w:rsidRPr="00394A7B">
              <w:rPr>
                <w:bCs/>
                <w:sz w:val="19"/>
                <w:szCs w:val="19"/>
                <w:lang w:val="cs-CZ"/>
              </w:rPr>
              <w:t>JI</w:t>
            </w:r>
            <w:r w:rsidR="00121BE2" w:rsidRPr="00394A7B">
              <w:rPr>
                <w:bCs/>
                <w:sz w:val="19"/>
                <w:szCs w:val="19"/>
                <w:lang w:val="cs-CZ"/>
              </w:rPr>
              <w:t>, G</w:t>
            </w:r>
            <w:r w:rsidRPr="00394A7B">
              <w:rPr>
                <w:bCs/>
                <w:sz w:val="19"/>
                <w:szCs w:val="19"/>
                <w:lang w:val="cs-CZ"/>
              </w:rPr>
              <w:t>.</w:t>
            </w:r>
            <w:r w:rsidRPr="00394A7B">
              <w:rPr>
                <w:sz w:val="19"/>
                <w:szCs w:val="19"/>
                <w:lang w:val="cs-CZ"/>
              </w:rPr>
              <w:t xml:space="preserve"> </w:t>
            </w:r>
            <w:r w:rsidRPr="00394A7B">
              <w:rPr>
                <w:bCs/>
                <w:i/>
                <w:sz w:val="19"/>
                <w:szCs w:val="19"/>
              </w:rPr>
              <w:t>Review</w:t>
            </w:r>
            <w:r w:rsidR="00856ABF" w:rsidRPr="00394A7B">
              <w:rPr>
                <w:bCs/>
                <w:i/>
                <w:sz w:val="19"/>
                <w:szCs w:val="19"/>
              </w:rPr>
              <w:t>:</w:t>
            </w:r>
            <w:r w:rsidR="00856ABF" w:rsidRPr="00394A7B">
              <w:rPr>
                <w:i/>
                <w:sz w:val="19"/>
                <w:szCs w:val="19"/>
              </w:rPr>
              <w:t xml:space="preserve"> </w:t>
            </w:r>
            <w:r w:rsidR="00856ABF" w:rsidRPr="00394A7B">
              <w:rPr>
                <w:rStyle w:val="title-text"/>
                <w:i/>
                <w:color w:val="505050"/>
                <w:sz w:val="19"/>
                <w:szCs w:val="19"/>
              </w:rPr>
              <w:t> </w:t>
            </w:r>
            <w:r w:rsidR="00856ABF" w:rsidRPr="00394A7B">
              <w:rPr>
                <w:bCs/>
                <w:i/>
                <w:sz w:val="19"/>
                <w:szCs w:val="19"/>
              </w:rPr>
              <w:t>Recent Process in the Design of Carbon-Based Nanostructures with Optimized Electromagnetic Properties</w:t>
            </w:r>
            <w:r w:rsidRPr="00394A7B">
              <w:rPr>
                <w:bCs/>
                <w:i/>
                <w:sz w:val="19"/>
                <w:szCs w:val="19"/>
              </w:rPr>
              <w:t>.</w:t>
            </w:r>
            <w:r w:rsidRPr="00394A7B">
              <w:rPr>
                <w:bCs/>
                <w:sz w:val="19"/>
                <w:szCs w:val="19"/>
              </w:rPr>
              <w:t xml:space="preserve"> Journal of Alloys and Compounds</w:t>
            </w:r>
            <w:r w:rsidR="00856ABF" w:rsidRPr="00394A7B">
              <w:rPr>
                <w:bCs/>
                <w:sz w:val="19"/>
                <w:szCs w:val="19"/>
              </w:rPr>
              <w:t xml:space="preserve">, </w:t>
            </w:r>
            <w:r w:rsidRPr="00394A7B">
              <w:rPr>
                <w:bCs/>
                <w:sz w:val="19"/>
                <w:szCs w:val="19"/>
              </w:rPr>
              <w:t>E</w:t>
            </w:r>
            <w:r w:rsidR="00121BE2" w:rsidRPr="00394A7B">
              <w:rPr>
                <w:bCs/>
                <w:sz w:val="19"/>
                <w:szCs w:val="19"/>
              </w:rPr>
              <w:t xml:space="preserve">lsevier B.V. </w:t>
            </w:r>
            <w:r w:rsidRPr="00394A7B">
              <w:rPr>
                <w:bCs/>
                <w:sz w:val="19"/>
                <w:szCs w:val="19"/>
              </w:rPr>
              <w:t>749, 887-899</w:t>
            </w:r>
            <w:r w:rsidR="00121BE2" w:rsidRPr="00394A7B">
              <w:rPr>
                <w:bCs/>
                <w:sz w:val="19"/>
                <w:szCs w:val="19"/>
              </w:rPr>
              <w:t>, 2018</w:t>
            </w:r>
            <w:r w:rsidRPr="00394A7B">
              <w:rPr>
                <w:bCs/>
                <w:sz w:val="19"/>
                <w:szCs w:val="19"/>
              </w:rPr>
              <w:t>. ISSN 09258388.</w:t>
            </w:r>
          </w:p>
          <w:p w14:paraId="79C80122" w14:textId="62E7D93E" w:rsidR="00030DAC" w:rsidRPr="00394A7B" w:rsidRDefault="00030DAC" w:rsidP="00856ABF">
            <w:pPr>
              <w:pStyle w:val="TableParagraph"/>
              <w:ind w:left="0"/>
              <w:jc w:val="both"/>
              <w:rPr>
                <w:sz w:val="19"/>
                <w:szCs w:val="19"/>
              </w:rPr>
            </w:pPr>
            <w:r w:rsidRPr="00394A7B">
              <w:rPr>
                <w:sz w:val="19"/>
                <w:szCs w:val="19"/>
              </w:rPr>
              <w:t>ASYRAF, M</w:t>
            </w:r>
            <w:r w:rsidR="00121BE2" w:rsidRPr="00394A7B">
              <w:rPr>
                <w:sz w:val="19"/>
                <w:szCs w:val="19"/>
              </w:rPr>
              <w:t>.</w:t>
            </w:r>
            <w:r w:rsidRPr="00394A7B">
              <w:rPr>
                <w:sz w:val="19"/>
                <w:szCs w:val="19"/>
              </w:rPr>
              <w:t xml:space="preserve">, ANWAR, </w:t>
            </w:r>
            <w:r w:rsidR="00121BE2" w:rsidRPr="00394A7B">
              <w:rPr>
                <w:sz w:val="19"/>
                <w:szCs w:val="19"/>
              </w:rPr>
              <w:t xml:space="preserve">M., </w:t>
            </w:r>
            <w:r w:rsidRPr="00394A7B">
              <w:rPr>
                <w:sz w:val="19"/>
                <w:szCs w:val="19"/>
              </w:rPr>
              <w:t>SHENG</w:t>
            </w:r>
            <w:r w:rsidR="00121BE2" w:rsidRPr="00394A7B">
              <w:rPr>
                <w:sz w:val="19"/>
                <w:szCs w:val="19"/>
              </w:rPr>
              <w:t>, L.</w:t>
            </w:r>
            <w:r w:rsidR="00856ABF" w:rsidRPr="00394A7B">
              <w:rPr>
                <w:sz w:val="19"/>
                <w:szCs w:val="19"/>
              </w:rPr>
              <w:t>M.</w:t>
            </w:r>
            <w:r w:rsidR="00121BE2" w:rsidRPr="00394A7B">
              <w:rPr>
                <w:sz w:val="19"/>
                <w:szCs w:val="19"/>
              </w:rPr>
              <w:t xml:space="preserve">, </w:t>
            </w:r>
            <w:r w:rsidRPr="00394A7B">
              <w:rPr>
                <w:sz w:val="19"/>
                <w:szCs w:val="19"/>
              </w:rPr>
              <w:t>DANQUAH</w:t>
            </w:r>
            <w:r w:rsidR="00121BE2" w:rsidRPr="00394A7B">
              <w:rPr>
                <w:sz w:val="19"/>
                <w:szCs w:val="19"/>
              </w:rPr>
              <w:t>, M</w:t>
            </w:r>
            <w:r w:rsidRPr="00394A7B">
              <w:rPr>
                <w:sz w:val="19"/>
                <w:szCs w:val="19"/>
              </w:rPr>
              <w:t>.</w:t>
            </w:r>
            <w:r w:rsidR="00856ABF" w:rsidRPr="00394A7B">
              <w:rPr>
                <w:sz w:val="19"/>
                <w:szCs w:val="19"/>
              </w:rPr>
              <w:t>K.</w:t>
            </w:r>
            <w:r w:rsidRPr="00394A7B">
              <w:rPr>
                <w:sz w:val="19"/>
                <w:szCs w:val="19"/>
              </w:rPr>
              <w:t xml:space="preserve"> </w:t>
            </w:r>
            <w:r w:rsidRPr="00394A7B">
              <w:rPr>
                <w:i/>
                <w:sz w:val="19"/>
                <w:szCs w:val="19"/>
              </w:rPr>
              <w:t>Recent Development of Nanomaterial-Doped Conductive Polymers</w:t>
            </w:r>
            <w:r w:rsidRPr="00394A7B">
              <w:rPr>
                <w:sz w:val="19"/>
                <w:szCs w:val="19"/>
              </w:rPr>
              <w:t>. JOM</w:t>
            </w:r>
            <w:r w:rsidR="00856ABF" w:rsidRPr="00394A7B">
              <w:rPr>
                <w:sz w:val="19"/>
                <w:szCs w:val="19"/>
              </w:rPr>
              <w:t>,</w:t>
            </w:r>
            <w:r w:rsidRPr="00394A7B">
              <w:rPr>
                <w:sz w:val="19"/>
                <w:szCs w:val="19"/>
              </w:rPr>
              <w:t xml:space="preserve"> </w:t>
            </w:r>
            <w:r w:rsidR="00121BE2" w:rsidRPr="00394A7B">
              <w:rPr>
                <w:sz w:val="19"/>
                <w:szCs w:val="19"/>
              </w:rPr>
              <w:t xml:space="preserve">Springer US </w:t>
            </w:r>
            <w:r w:rsidRPr="00394A7B">
              <w:rPr>
                <w:sz w:val="19"/>
                <w:szCs w:val="19"/>
              </w:rPr>
              <w:t>69(12), 2515-2523</w:t>
            </w:r>
            <w:r w:rsidR="00121BE2" w:rsidRPr="00394A7B">
              <w:rPr>
                <w:sz w:val="19"/>
                <w:szCs w:val="19"/>
              </w:rPr>
              <w:t xml:space="preserve">, 2017. </w:t>
            </w:r>
            <w:r w:rsidRPr="00394A7B">
              <w:rPr>
                <w:sz w:val="19"/>
                <w:szCs w:val="19"/>
              </w:rPr>
              <w:t>ISSN 10474838.</w:t>
            </w:r>
          </w:p>
          <w:p w14:paraId="12A762F6" w14:textId="31CF9C95" w:rsidR="005040BE" w:rsidRPr="00680A56" w:rsidRDefault="00121BE2" w:rsidP="00856ABF">
            <w:pPr>
              <w:pStyle w:val="TableParagraph"/>
              <w:ind w:left="0"/>
              <w:jc w:val="both"/>
              <w:rPr>
                <w:sz w:val="20"/>
                <w:szCs w:val="20"/>
              </w:rPr>
            </w:pPr>
            <w:r w:rsidRPr="00394A7B">
              <w:rPr>
                <w:sz w:val="19"/>
                <w:szCs w:val="19"/>
              </w:rPr>
              <w:t>MAHMOUDI, M</w:t>
            </w:r>
            <w:r w:rsidR="00866204" w:rsidRPr="00394A7B">
              <w:rPr>
                <w:sz w:val="19"/>
                <w:szCs w:val="19"/>
              </w:rPr>
              <w:t xml:space="preserve">. </w:t>
            </w:r>
            <w:r w:rsidR="00866204" w:rsidRPr="00394A7B">
              <w:rPr>
                <w:i/>
                <w:sz w:val="19"/>
                <w:szCs w:val="19"/>
              </w:rPr>
              <w:t xml:space="preserve">Superparamagnetic </w:t>
            </w:r>
            <w:r w:rsidRPr="00394A7B">
              <w:rPr>
                <w:i/>
                <w:sz w:val="19"/>
                <w:szCs w:val="19"/>
              </w:rPr>
              <w:t>I</w:t>
            </w:r>
            <w:r w:rsidR="00866204" w:rsidRPr="00394A7B">
              <w:rPr>
                <w:i/>
                <w:sz w:val="19"/>
                <w:szCs w:val="19"/>
              </w:rPr>
              <w:t xml:space="preserve">ron </w:t>
            </w:r>
            <w:r w:rsidRPr="00394A7B">
              <w:rPr>
                <w:i/>
                <w:sz w:val="19"/>
                <w:szCs w:val="19"/>
              </w:rPr>
              <w:t>O</w:t>
            </w:r>
            <w:r w:rsidR="00866204" w:rsidRPr="00394A7B">
              <w:rPr>
                <w:i/>
                <w:sz w:val="19"/>
                <w:szCs w:val="19"/>
              </w:rPr>
              <w:t xml:space="preserve">xide </w:t>
            </w:r>
            <w:r w:rsidRPr="00394A7B">
              <w:rPr>
                <w:i/>
                <w:sz w:val="19"/>
                <w:szCs w:val="19"/>
              </w:rPr>
              <w:t>N</w:t>
            </w:r>
            <w:r w:rsidR="00866204" w:rsidRPr="00394A7B">
              <w:rPr>
                <w:i/>
                <w:sz w:val="19"/>
                <w:szCs w:val="19"/>
              </w:rPr>
              <w:t xml:space="preserve">anoparticles: </w:t>
            </w:r>
            <w:r w:rsidRPr="00394A7B">
              <w:rPr>
                <w:i/>
                <w:sz w:val="19"/>
                <w:szCs w:val="19"/>
              </w:rPr>
              <w:t>S</w:t>
            </w:r>
            <w:r w:rsidR="00866204" w:rsidRPr="00394A7B">
              <w:rPr>
                <w:i/>
                <w:sz w:val="19"/>
                <w:szCs w:val="19"/>
              </w:rPr>
              <w:t xml:space="preserve">ynthesis, </w:t>
            </w:r>
            <w:r w:rsidRPr="00394A7B">
              <w:rPr>
                <w:i/>
                <w:sz w:val="19"/>
                <w:szCs w:val="19"/>
              </w:rPr>
              <w:t>S</w:t>
            </w:r>
            <w:r w:rsidR="00866204" w:rsidRPr="00394A7B">
              <w:rPr>
                <w:i/>
                <w:sz w:val="19"/>
                <w:szCs w:val="19"/>
              </w:rPr>
              <w:t>urface</w:t>
            </w:r>
            <w:r w:rsidR="00866204" w:rsidRPr="00394A7B">
              <w:rPr>
                <w:i/>
                <w:spacing w:val="-32"/>
                <w:sz w:val="19"/>
                <w:szCs w:val="19"/>
              </w:rPr>
              <w:t xml:space="preserve"> </w:t>
            </w:r>
            <w:r w:rsidRPr="00394A7B">
              <w:rPr>
                <w:i/>
                <w:sz w:val="19"/>
                <w:szCs w:val="19"/>
              </w:rPr>
              <w:t>E</w:t>
            </w:r>
            <w:r w:rsidR="00866204" w:rsidRPr="00394A7B">
              <w:rPr>
                <w:i/>
                <w:sz w:val="19"/>
                <w:szCs w:val="19"/>
              </w:rPr>
              <w:t xml:space="preserve">ngineering, </w:t>
            </w:r>
            <w:r w:rsidRPr="00394A7B">
              <w:rPr>
                <w:i/>
                <w:sz w:val="19"/>
                <w:szCs w:val="19"/>
              </w:rPr>
              <w:t>C</w:t>
            </w:r>
            <w:r w:rsidR="00866204" w:rsidRPr="00394A7B">
              <w:rPr>
                <w:i/>
                <w:sz w:val="19"/>
                <w:szCs w:val="19"/>
              </w:rPr>
              <w:t xml:space="preserve">ytotoxicity and </w:t>
            </w:r>
            <w:r w:rsidRPr="00394A7B">
              <w:rPr>
                <w:i/>
                <w:sz w:val="19"/>
                <w:szCs w:val="19"/>
              </w:rPr>
              <w:t>B</w:t>
            </w:r>
            <w:r w:rsidR="00866204" w:rsidRPr="00394A7B">
              <w:rPr>
                <w:i/>
                <w:sz w:val="19"/>
                <w:szCs w:val="19"/>
              </w:rPr>
              <w:t xml:space="preserve">iomedical </w:t>
            </w:r>
            <w:r w:rsidRPr="00394A7B">
              <w:rPr>
                <w:i/>
                <w:sz w:val="19"/>
                <w:szCs w:val="19"/>
              </w:rPr>
              <w:t>A</w:t>
            </w:r>
            <w:r w:rsidR="00866204" w:rsidRPr="00394A7B">
              <w:rPr>
                <w:i/>
                <w:sz w:val="19"/>
                <w:szCs w:val="19"/>
              </w:rPr>
              <w:t>pplications</w:t>
            </w:r>
            <w:r w:rsidR="00866204" w:rsidRPr="00394A7B">
              <w:rPr>
                <w:sz w:val="19"/>
                <w:szCs w:val="19"/>
              </w:rPr>
              <w:t xml:space="preserve">. New York: Nova Science, </w:t>
            </w:r>
            <w:r w:rsidRPr="00394A7B">
              <w:rPr>
                <w:sz w:val="19"/>
                <w:szCs w:val="19"/>
              </w:rPr>
              <w:t>2011. ISBN 978-1-61668-964-</w:t>
            </w:r>
            <w:r w:rsidR="00680A56" w:rsidRPr="00394A7B">
              <w:rPr>
                <w:sz w:val="19"/>
                <w:szCs w:val="19"/>
              </w:rPr>
              <w:t>3.</w:t>
            </w:r>
          </w:p>
        </w:tc>
      </w:tr>
      <w:tr w:rsidR="005040BE" w14:paraId="6B1D31CE" w14:textId="77777777" w:rsidTr="00140CA8">
        <w:trPr>
          <w:gridAfter w:val="1"/>
          <w:wAfter w:w="142" w:type="dxa"/>
        </w:trPr>
        <w:tc>
          <w:tcPr>
            <w:tcW w:w="10065" w:type="dxa"/>
            <w:gridSpan w:val="32"/>
            <w:tcBorders>
              <w:top w:val="single" w:sz="12" w:space="0" w:color="auto"/>
              <w:left w:val="single" w:sz="2" w:space="0" w:color="auto"/>
              <w:bottom w:val="single" w:sz="2" w:space="0" w:color="auto"/>
              <w:right w:val="single" w:sz="2" w:space="0" w:color="auto"/>
            </w:tcBorders>
            <w:shd w:val="clear" w:color="auto" w:fill="F7CAAC"/>
          </w:tcPr>
          <w:p w14:paraId="2CF5C1EB" w14:textId="77777777" w:rsidR="005040BE" w:rsidRPr="00866204" w:rsidRDefault="005040BE" w:rsidP="00184F19">
            <w:pPr>
              <w:jc w:val="center"/>
              <w:rPr>
                <w:b/>
              </w:rPr>
            </w:pPr>
            <w:r w:rsidRPr="00866204">
              <w:rPr>
                <w:b/>
              </w:rPr>
              <w:t>Informace ke kombinované nebo distanční formě</w:t>
            </w:r>
          </w:p>
        </w:tc>
      </w:tr>
      <w:tr w:rsidR="005040BE" w14:paraId="5D33F847" w14:textId="77777777" w:rsidTr="00140CA8">
        <w:trPr>
          <w:gridAfter w:val="1"/>
          <w:wAfter w:w="142" w:type="dxa"/>
        </w:trPr>
        <w:tc>
          <w:tcPr>
            <w:tcW w:w="4821" w:type="dxa"/>
            <w:gridSpan w:val="13"/>
            <w:tcBorders>
              <w:top w:val="single" w:sz="2" w:space="0" w:color="auto"/>
            </w:tcBorders>
            <w:shd w:val="clear" w:color="auto" w:fill="F7CAAC"/>
          </w:tcPr>
          <w:p w14:paraId="5A0C9915" w14:textId="77777777" w:rsidR="005040BE" w:rsidRPr="00866204" w:rsidRDefault="005040BE" w:rsidP="00184F19">
            <w:pPr>
              <w:jc w:val="both"/>
            </w:pPr>
            <w:r w:rsidRPr="00866204">
              <w:rPr>
                <w:b/>
              </w:rPr>
              <w:t>Rozsah konzultací (soustředění)</w:t>
            </w:r>
          </w:p>
        </w:tc>
        <w:tc>
          <w:tcPr>
            <w:tcW w:w="889" w:type="dxa"/>
            <w:gridSpan w:val="3"/>
            <w:tcBorders>
              <w:top w:val="single" w:sz="2" w:space="0" w:color="auto"/>
            </w:tcBorders>
          </w:tcPr>
          <w:p w14:paraId="30598E2D" w14:textId="77777777" w:rsidR="005040BE" w:rsidRPr="00866204" w:rsidRDefault="005040BE" w:rsidP="00184F19">
            <w:pPr>
              <w:jc w:val="both"/>
            </w:pPr>
          </w:p>
        </w:tc>
        <w:tc>
          <w:tcPr>
            <w:tcW w:w="4355" w:type="dxa"/>
            <w:gridSpan w:val="16"/>
            <w:tcBorders>
              <w:top w:val="single" w:sz="2" w:space="0" w:color="auto"/>
            </w:tcBorders>
            <w:shd w:val="clear" w:color="auto" w:fill="F7CAAC"/>
          </w:tcPr>
          <w:p w14:paraId="76B01C20" w14:textId="77777777" w:rsidR="005040BE" w:rsidRPr="00866204" w:rsidRDefault="005040BE" w:rsidP="00184F19">
            <w:pPr>
              <w:jc w:val="both"/>
              <w:rPr>
                <w:b/>
              </w:rPr>
            </w:pPr>
            <w:r w:rsidRPr="00866204">
              <w:rPr>
                <w:b/>
              </w:rPr>
              <w:t xml:space="preserve">hodin </w:t>
            </w:r>
          </w:p>
        </w:tc>
      </w:tr>
      <w:tr w:rsidR="005040BE" w14:paraId="026F018C" w14:textId="77777777" w:rsidTr="00140CA8">
        <w:trPr>
          <w:gridAfter w:val="1"/>
          <w:wAfter w:w="142" w:type="dxa"/>
        </w:trPr>
        <w:tc>
          <w:tcPr>
            <w:tcW w:w="10065" w:type="dxa"/>
            <w:gridSpan w:val="32"/>
            <w:shd w:val="clear" w:color="auto" w:fill="F7CAAC"/>
          </w:tcPr>
          <w:p w14:paraId="2DC890FD" w14:textId="77777777" w:rsidR="005040BE" w:rsidRPr="00866204" w:rsidRDefault="005040BE" w:rsidP="00184F19">
            <w:pPr>
              <w:jc w:val="both"/>
              <w:rPr>
                <w:b/>
              </w:rPr>
            </w:pPr>
            <w:r w:rsidRPr="00866204">
              <w:rPr>
                <w:b/>
              </w:rPr>
              <w:t>Informace o způsobu kontaktu s vyučujícím</w:t>
            </w:r>
          </w:p>
        </w:tc>
      </w:tr>
      <w:tr w:rsidR="005040BE" w14:paraId="46A91179" w14:textId="77777777" w:rsidTr="00140CA8">
        <w:trPr>
          <w:gridAfter w:val="1"/>
          <w:wAfter w:w="142" w:type="dxa"/>
          <w:trHeight w:val="1373"/>
        </w:trPr>
        <w:tc>
          <w:tcPr>
            <w:tcW w:w="10065" w:type="dxa"/>
            <w:gridSpan w:val="32"/>
          </w:tcPr>
          <w:p w14:paraId="486A4DC7" w14:textId="3375CBCF" w:rsidR="00394A7B" w:rsidRPr="00394A7B" w:rsidRDefault="005040BE" w:rsidP="00030DAC">
            <w:pPr>
              <w:jc w:val="both"/>
              <w:rPr>
                <w:color w:val="000000"/>
                <w:sz w:val="18"/>
              </w:rPr>
            </w:pPr>
            <w:del w:id="15" w:author="Ivo Kuřitka" w:date="2019-11-27T22:43:00Z">
              <w:r w:rsidRPr="00866204">
                <w:rPr>
                  <w:color w:val="000000"/>
                </w:rPr>
                <w:delText>Rozsah konzultací k </w:delText>
              </w:r>
            </w:del>
            <w:ins w:id="16" w:author="Ivo Kuřitka" w:date="2019-11-27T22:43:00Z">
              <w:r w:rsidR="00394A7B" w:rsidRPr="00394A7B">
                <w:rPr>
                  <w:color w:val="000000"/>
                  <w:sz w:val="18"/>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394A7B" w:rsidRPr="00394A7B">
              <w:rPr>
                <w:color w:val="000000"/>
                <w:sz w:val="18"/>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918A17C" w14:textId="77777777" w:rsidR="00856ABF" w:rsidRPr="00856ABF" w:rsidRDefault="00856ABF" w:rsidP="00184F19">
            <w:pPr>
              <w:jc w:val="both"/>
              <w:rPr>
                <w:del w:id="17" w:author="Ivo Kuřitka" w:date="2019-11-27T22:43:00Z"/>
                <w:color w:val="000000"/>
                <w:sz w:val="10"/>
                <w:szCs w:val="10"/>
              </w:rPr>
            </w:pPr>
          </w:p>
          <w:p w14:paraId="472A8E7C" w14:textId="13B2AB82" w:rsidR="005040BE" w:rsidRPr="00866204" w:rsidRDefault="005040BE" w:rsidP="00394A7B">
            <w:pPr>
              <w:spacing w:before="40"/>
              <w:jc w:val="both"/>
            </w:pPr>
            <w:r w:rsidRPr="00394A7B">
              <w:rPr>
                <w:color w:val="000000"/>
                <w:sz w:val="18"/>
              </w:rPr>
              <w:t>Možnosti komunikace s vyučujícím: </w:t>
            </w:r>
            <w:hyperlink r:id="rId20" w:history="1">
              <w:r w:rsidR="00DF721C" w:rsidRPr="00394A7B">
                <w:rPr>
                  <w:rStyle w:val="Hypertextovodkaz"/>
                  <w:sz w:val="18"/>
                </w:rPr>
                <w:t>kazantseva@utb.cz</w:t>
              </w:r>
            </w:hyperlink>
            <w:r w:rsidR="00DF721C" w:rsidRPr="00394A7B">
              <w:rPr>
                <w:color w:val="000000"/>
                <w:sz w:val="18"/>
              </w:rPr>
              <w:t>, 576 038 114</w:t>
            </w:r>
            <w:r w:rsidRPr="00394A7B">
              <w:rPr>
                <w:color w:val="000000"/>
                <w:sz w:val="18"/>
              </w:rPr>
              <w:t>.</w:t>
            </w:r>
          </w:p>
        </w:tc>
      </w:tr>
      <w:tr w:rsidR="00866204" w14:paraId="0BB777BD" w14:textId="77777777" w:rsidTr="00140CA8">
        <w:trPr>
          <w:gridAfter w:val="1"/>
          <w:wAfter w:w="142" w:type="dxa"/>
          <w:trHeight w:val="283"/>
        </w:trPr>
        <w:tc>
          <w:tcPr>
            <w:tcW w:w="10065" w:type="dxa"/>
            <w:gridSpan w:val="32"/>
            <w:tcBorders>
              <w:top w:val="single" w:sz="4" w:space="0" w:color="auto"/>
              <w:left w:val="single" w:sz="4" w:space="0" w:color="auto"/>
              <w:bottom w:val="single" w:sz="4" w:space="0" w:color="auto"/>
              <w:right w:val="single" w:sz="4" w:space="0" w:color="auto"/>
            </w:tcBorders>
            <w:shd w:val="clear" w:color="auto" w:fill="BDD6EE"/>
          </w:tcPr>
          <w:p w14:paraId="5F103469" w14:textId="77777777" w:rsidR="00866204" w:rsidRPr="00866204" w:rsidRDefault="00866204" w:rsidP="00AB2841">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866204" w:rsidRPr="00866204" w14:paraId="5FD21770" w14:textId="77777777" w:rsidTr="00140CA8">
        <w:trPr>
          <w:gridAfter w:val="1"/>
          <w:wAfter w:w="142" w:type="dxa"/>
        </w:trPr>
        <w:tc>
          <w:tcPr>
            <w:tcW w:w="3120" w:type="dxa"/>
            <w:gridSpan w:val="4"/>
            <w:tcBorders>
              <w:top w:val="double" w:sz="4" w:space="0" w:color="auto"/>
            </w:tcBorders>
            <w:shd w:val="clear" w:color="auto" w:fill="F7CAAC"/>
          </w:tcPr>
          <w:p w14:paraId="18794E1A" w14:textId="77777777" w:rsidR="00866204" w:rsidRPr="00866204" w:rsidRDefault="00866204" w:rsidP="00AB2841">
            <w:pPr>
              <w:jc w:val="both"/>
              <w:rPr>
                <w:b/>
              </w:rPr>
            </w:pPr>
            <w:r w:rsidRPr="00866204">
              <w:rPr>
                <w:b/>
              </w:rPr>
              <w:t>Název studijního předmětu</w:t>
            </w:r>
          </w:p>
        </w:tc>
        <w:tc>
          <w:tcPr>
            <w:tcW w:w="6945" w:type="dxa"/>
            <w:gridSpan w:val="28"/>
            <w:tcBorders>
              <w:top w:val="double" w:sz="4" w:space="0" w:color="auto"/>
            </w:tcBorders>
          </w:tcPr>
          <w:p w14:paraId="00B5F704" w14:textId="77777777" w:rsidR="00866204" w:rsidRPr="00866204" w:rsidRDefault="00866204" w:rsidP="00AB2841">
            <w:pPr>
              <w:jc w:val="both"/>
            </w:pPr>
            <w:bookmarkStart w:id="18" w:name="Fyz_polym"/>
            <w:bookmarkEnd w:id="18"/>
            <w:r w:rsidRPr="00866204">
              <w:rPr>
                <w:b/>
              </w:rPr>
              <w:t>Fyzika polymerů</w:t>
            </w:r>
          </w:p>
        </w:tc>
      </w:tr>
      <w:tr w:rsidR="00866204" w:rsidRPr="00866204" w14:paraId="25B01D00" w14:textId="77777777" w:rsidTr="00140CA8">
        <w:trPr>
          <w:gridAfter w:val="1"/>
          <w:wAfter w:w="142" w:type="dxa"/>
        </w:trPr>
        <w:tc>
          <w:tcPr>
            <w:tcW w:w="3120" w:type="dxa"/>
            <w:gridSpan w:val="4"/>
            <w:shd w:val="clear" w:color="auto" w:fill="F7CAAC"/>
          </w:tcPr>
          <w:p w14:paraId="19DA0C5E" w14:textId="77777777" w:rsidR="00866204" w:rsidRPr="00866204" w:rsidRDefault="00866204" w:rsidP="00AB2841">
            <w:pPr>
              <w:jc w:val="both"/>
              <w:rPr>
                <w:b/>
              </w:rPr>
            </w:pPr>
            <w:r w:rsidRPr="00866204">
              <w:rPr>
                <w:b/>
              </w:rPr>
              <w:t>Typ předmětu</w:t>
            </w:r>
          </w:p>
        </w:tc>
        <w:tc>
          <w:tcPr>
            <w:tcW w:w="3406" w:type="dxa"/>
            <w:gridSpan w:val="16"/>
          </w:tcPr>
          <w:p w14:paraId="5D192792" w14:textId="77777777" w:rsidR="00866204" w:rsidRPr="00866204" w:rsidRDefault="00866204" w:rsidP="00AB2841">
            <w:pPr>
              <w:jc w:val="both"/>
            </w:pPr>
          </w:p>
        </w:tc>
        <w:tc>
          <w:tcPr>
            <w:tcW w:w="2695" w:type="dxa"/>
            <w:gridSpan w:val="7"/>
            <w:shd w:val="clear" w:color="auto" w:fill="F7CAAC"/>
          </w:tcPr>
          <w:p w14:paraId="290FF970" w14:textId="77777777" w:rsidR="00866204" w:rsidRPr="00866204" w:rsidRDefault="00866204" w:rsidP="00AB2841">
            <w:pPr>
              <w:jc w:val="both"/>
            </w:pPr>
            <w:r w:rsidRPr="00866204">
              <w:rPr>
                <w:b/>
              </w:rPr>
              <w:t>doporučený ročník / semestr</w:t>
            </w:r>
          </w:p>
        </w:tc>
        <w:tc>
          <w:tcPr>
            <w:tcW w:w="844" w:type="dxa"/>
            <w:gridSpan w:val="5"/>
          </w:tcPr>
          <w:p w14:paraId="64E0F8A7" w14:textId="77777777" w:rsidR="00866204" w:rsidRPr="00866204" w:rsidRDefault="00866204" w:rsidP="00AB2841">
            <w:pPr>
              <w:jc w:val="both"/>
            </w:pPr>
          </w:p>
        </w:tc>
      </w:tr>
      <w:tr w:rsidR="00866204" w:rsidRPr="00866204" w14:paraId="1CE1A3A0" w14:textId="77777777" w:rsidTr="00140CA8">
        <w:trPr>
          <w:gridAfter w:val="1"/>
          <w:wAfter w:w="142" w:type="dxa"/>
        </w:trPr>
        <w:tc>
          <w:tcPr>
            <w:tcW w:w="3120" w:type="dxa"/>
            <w:gridSpan w:val="4"/>
            <w:shd w:val="clear" w:color="auto" w:fill="F7CAAC"/>
          </w:tcPr>
          <w:p w14:paraId="705545EA" w14:textId="77777777" w:rsidR="00866204" w:rsidRPr="00866204" w:rsidRDefault="00866204" w:rsidP="00AB2841">
            <w:pPr>
              <w:jc w:val="both"/>
              <w:rPr>
                <w:b/>
              </w:rPr>
            </w:pPr>
            <w:r w:rsidRPr="00866204">
              <w:rPr>
                <w:b/>
              </w:rPr>
              <w:t>Rozsah studijního předmětu</w:t>
            </w:r>
          </w:p>
        </w:tc>
        <w:tc>
          <w:tcPr>
            <w:tcW w:w="1701" w:type="dxa"/>
            <w:gridSpan w:val="9"/>
          </w:tcPr>
          <w:p w14:paraId="126815B3" w14:textId="77777777" w:rsidR="00866204" w:rsidRPr="00866204" w:rsidRDefault="00866204" w:rsidP="00AB2841">
            <w:pPr>
              <w:jc w:val="both"/>
            </w:pPr>
          </w:p>
        </w:tc>
        <w:tc>
          <w:tcPr>
            <w:tcW w:w="889" w:type="dxa"/>
            <w:gridSpan w:val="3"/>
            <w:shd w:val="clear" w:color="auto" w:fill="F7CAAC"/>
          </w:tcPr>
          <w:p w14:paraId="3E1538E3" w14:textId="77777777" w:rsidR="00866204" w:rsidRPr="00866204" w:rsidRDefault="00866204" w:rsidP="00AB2841">
            <w:pPr>
              <w:jc w:val="both"/>
              <w:rPr>
                <w:b/>
              </w:rPr>
            </w:pPr>
            <w:r w:rsidRPr="00866204">
              <w:rPr>
                <w:b/>
              </w:rPr>
              <w:t xml:space="preserve">hod. </w:t>
            </w:r>
          </w:p>
        </w:tc>
        <w:tc>
          <w:tcPr>
            <w:tcW w:w="816" w:type="dxa"/>
            <w:gridSpan w:val="4"/>
          </w:tcPr>
          <w:p w14:paraId="4F343388" w14:textId="77777777" w:rsidR="00866204" w:rsidRPr="00866204" w:rsidRDefault="00866204" w:rsidP="00AB2841">
            <w:pPr>
              <w:jc w:val="both"/>
            </w:pPr>
          </w:p>
        </w:tc>
        <w:tc>
          <w:tcPr>
            <w:tcW w:w="2156" w:type="dxa"/>
            <w:gridSpan w:val="4"/>
            <w:shd w:val="clear" w:color="auto" w:fill="F7CAAC"/>
          </w:tcPr>
          <w:p w14:paraId="20A9C4CC" w14:textId="77777777" w:rsidR="00866204" w:rsidRPr="00866204" w:rsidRDefault="00866204" w:rsidP="00AB2841">
            <w:pPr>
              <w:jc w:val="both"/>
              <w:rPr>
                <w:b/>
              </w:rPr>
            </w:pPr>
            <w:r w:rsidRPr="00866204">
              <w:rPr>
                <w:b/>
              </w:rPr>
              <w:t>kreditů</w:t>
            </w:r>
          </w:p>
        </w:tc>
        <w:tc>
          <w:tcPr>
            <w:tcW w:w="1383" w:type="dxa"/>
            <w:gridSpan w:val="8"/>
          </w:tcPr>
          <w:p w14:paraId="2BEF782A" w14:textId="77777777" w:rsidR="00866204" w:rsidRPr="00866204" w:rsidRDefault="00866204" w:rsidP="00AB2841">
            <w:pPr>
              <w:jc w:val="both"/>
            </w:pPr>
          </w:p>
        </w:tc>
      </w:tr>
      <w:tr w:rsidR="00866204" w:rsidRPr="00866204" w14:paraId="6891F025" w14:textId="77777777" w:rsidTr="00140CA8">
        <w:trPr>
          <w:gridAfter w:val="1"/>
          <w:wAfter w:w="142" w:type="dxa"/>
        </w:trPr>
        <w:tc>
          <w:tcPr>
            <w:tcW w:w="3120" w:type="dxa"/>
            <w:gridSpan w:val="4"/>
            <w:shd w:val="clear" w:color="auto" w:fill="F7CAAC"/>
          </w:tcPr>
          <w:p w14:paraId="174EE5BA" w14:textId="77777777" w:rsidR="00866204" w:rsidRPr="00866204" w:rsidRDefault="00866204" w:rsidP="00AB2841">
            <w:pPr>
              <w:jc w:val="both"/>
              <w:rPr>
                <w:b/>
              </w:rPr>
            </w:pPr>
            <w:r w:rsidRPr="00866204">
              <w:rPr>
                <w:b/>
              </w:rPr>
              <w:t>Prerekvizity, korekvizity, ekvivalence</w:t>
            </w:r>
          </w:p>
        </w:tc>
        <w:tc>
          <w:tcPr>
            <w:tcW w:w="6945" w:type="dxa"/>
            <w:gridSpan w:val="28"/>
          </w:tcPr>
          <w:p w14:paraId="48CFD7AD" w14:textId="77777777" w:rsidR="00866204" w:rsidRPr="00866204" w:rsidRDefault="00866204" w:rsidP="00AB2841">
            <w:pPr>
              <w:jc w:val="both"/>
            </w:pPr>
          </w:p>
        </w:tc>
      </w:tr>
      <w:tr w:rsidR="00866204" w:rsidRPr="00866204" w14:paraId="78DF95E2" w14:textId="77777777" w:rsidTr="00140CA8">
        <w:trPr>
          <w:gridAfter w:val="1"/>
          <w:wAfter w:w="142" w:type="dxa"/>
        </w:trPr>
        <w:tc>
          <w:tcPr>
            <w:tcW w:w="3120" w:type="dxa"/>
            <w:gridSpan w:val="4"/>
            <w:shd w:val="clear" w:color="auto" w:fill="F7CAAC"/>
          </w:tcPr>
          <w:p w14:paraId="41B6B5A6" w14:textId="77777777" w:rsidR="00866204" w:rsidRPr="00866204" w:rsidRDefault="00866204" w:rsidP="00AB2841">
            <w:pPr>
              <w:jc w:val="both"/>
              <w:rPr>
                <w:b/>
              </w:rPr>
            </w:pPr>
            <w:r w:rsidRPr="00866204">
              <w:rPr>
                <w:b/>
              </w:rPr>
              <w:t>Způsob ověření studijních výsledků</w:t>
            </w:r>
          </w:p>
        </w:tc>
        <w:tc>
          <w:tcPr>
            <w:tcW w:w="3406" w:type="dxa"/>
            <w:gridSpan w:val="16"/>
          </w:tcPr>
          <w:p w14:paraId="196384F6" w14:textId="77777777" w:rsidR="00866204" w:rsidRPr="00866204" w:rsidRDefault="00866204" w:rsidP="00AB2841">
            <w:pPr>
              <w:jc w:val="both"/>
            </w:pPr>
            <w:r w:rsidRPr="00866204">
              <w:t>zkouška</w:t>
            </w:r>
          </w:p>
        </w:tc>
        <w:tc>
          <w:tcPr>
            <w:tcW w:w="2156" w:type="dxa"/>
            <w:gridSpan w:val="4"/>
            <w:shd w:val="clear" w:color="auto" w:fill="F7CAAC"/>
          </w:tcPr>
          <w:p w14:paraId="19F09B2D" w14:textId="77777777" w:rsidR="00866204" w:rsidRPr="00866204" w:rsidRDefault="00866204" w:rsidP="00AB2841">
            <w:pPr>
              <w:jc w:val="both"/>
              <w:rPr>
                <w:b/>
              </w:rPr>
            </w:pPr>
            <w:r w:rsidRPr="00866204">
              <w:rPr>
                <w:b/>
              </w:rPr>
              <w:t>Forma výuky</w:t>
            </w:r>
          </w:p>
        </w:tc>
        <w:tc>
          <w:tcPr>
            <w:tcW w:w="1383" w:type="dxa"/>
            <w:gridSpan w:val="8"/>
          </w:tcPr>
          <w:p w14:paraId="3E7DBD9A" w14:textId="77777777" w:rsidR="00866204" w:rsidRPr="00866204" w:rsidRDefault="00866204" w:rsidP="00AB2841">
            <w:pPr>
              <w:jc w:val="both"/>
            </w:pPr>
          </w:p>
        </w:tc>
      </w:tr>
      <w:tr w:rsidR="00866204" w:rsidRPr="00866204" w14:paraId="6C7532D5" w14:textId="77777777" w:rsidTr="00140CA8">
        <w:trPr>
          <w:gridAfter w:val="1"/>
          <w:wAfter w:w="142" w:type="dxa"/>
        </w:trPr>
        <w:tc>
          <w:tcPr>
            <w:tcW w:w="3120" w:type="dxa"/>
            <w:gridSpan w:val="4"/>
            <w:shd w:val="clear" w:color="auto" w:fill="F7CAAC"/>
          </w:tcPr>
          <w:p w14:paraId="3485F03F" w14:textId="77777777" w:rsidR="00866204" w:rsidRPr="00866204" w:rsidRDefault="00866204" w:rsidP="00AB2841">
            <w:pPr>
              <w:jc w:val="both"/>
              <w:rPr>
                <w:b/>
              </w:rPr>
            </w:pPr>
            <w:r w:rsidRPr="00866204">
              <w:rPr>
                <w:b/>
              </w:rPr>
              <w:t>Forma způsobu ověření studijních výsledků a další požadavky na studenta</w:t>
            </w:r>
          </w:p>
        </w:tc>
        <w:tc>
          <w:tcPr>
            <w:tcW w:w="6945" w:type="dxa"/>
            <w:gridSpan w:val="28"/>
            <w:tcBorders>
              <w:bottom w:val="single" w:sz="4" w:space="0" w:color="auto"/>
            </w:tcBorders>
          </w:tcPr>
          <w:p w14:paraId="115E5F28" w14:textId="77777777" w:rsidR="00866204" w:rsidRPr="00866204" w:rsidRDefault="00866204" w:rsidP="00AB2841">
            <w:pPr>
              <w:jc w:val="both"/>
            </w:pPr>
            <w:r w:rsidRPr="00866204">
              <w:t>Vstupní znalost relevantních pasáží obecných předmětů, která je očekávána už v profilu uchazeče. Schopnost propojovat poznatky z jednotlivých základních disciplín.</w:t>
            </w:r>
          </w:p>
        </w:tc>
      </w:tr>
      <w:tr w:rsidR="00866204" w:rsidRPr="00866204" w14:paraId="6EE49EA1" w14:textId="77777777" w:rsidTr="00140CA8">
        <w:trPr>
          <w:gridAfter w:val="1"/>
          <w:wAfter w:w="142" w:type="dxa"/>
          <w:trHeight w:val="197"/>
        </w:trPr>
        <w:tc>
          <w:tcPr>
            <w:tcW w:w="3120" w:type="dxa"/>
            <w:gridSpan w:val="4"/>
            <w:tcBorders>
              <w:top w:val="nil"/>
            </w:tcBorders>
            <w:shd w:val="clear" w:color="auto" w:fill="F7CAAC"/>
          </w:tcPr>
          <w:p w14:paraId="672C0326" w14:textId="77777777" w:rsidR="00866204" w:rsidRPr="00866204" w:rsidRDefault="00866204" w:rsidP="00AB2841">
            <w:pPr>
              <w:jc w:val="both"/>
              <w:rPr>
                <w:b/>
              </w:rPr>
            </w:pPr>
            <w:r w:rsidRPr="00866204">
              <w:rPr>
                <w:b/>
              </w:rPr>
              <w:t>Garant předmětu</w:t>
            </w:r>
          </w:p>
        </w:tc>
        <w:tc>
          <w:tcPr>
            <w:tcW w:w="6945" w:type="dxa"/>
            <w:gridSpan w:val="28"/>
            <w:tcBorders>
              <w:top w:val="single" w:sz="4" w:space="0" w:color="auto"/>
            </w:tcBorders>
          </w:tcPr>
          <w:p w14:paraId="1E81A6B1" w14:textId="77777777" w:rsidR="00866204" w:rsidRPr="00866204" w:rsidRDefault="00866204" w:rsidP="00AB2841">
            <w:pPr>
              <w:jc w:val="both"/>
            </w:pPr>
            <w:r w:rsidRPr="00866204">
              <w:t>prof. Ing. Berenika Hausnerová, Ph.D.</w:t>
            </w:r>
          </w:p>
        </w:tc>
      </w:tr>
      <w:tr w:rsidR="00866204" w:rsidRPr="00866204" w14:paraId="35AAC834" w14:textId="77777777" w:rsidTr="00140CA8">
        <w:trPr>
          <w:gridAfter w:val="1"/>
          <w:wAfter w:w="142" w:type="dxa"/>
          <w:trHeight w:val="243"/>
        </w:trPr>
        <w:tc>
          <w:tcPr>
            <w:tcW w:w="3120" w:type="dxa"/>
            <w:gridSpan w:val="4"/>
            <w:tcBorders>
              <w:top w:val="nil"/>
            </w:tcBorders>
            <w:shd w:val="clear" w:color="auto" w:fill="F7CAAC"/>
          </w:tcPr>
          <w:p w14:paraId="53A66785" w14:textId="77777777" w:rsidR="00866204" w:rsidRPr="00866204" w:rsidRDefault="00866204" w:rsidP="00AB2841">
            <w:pPr>
              <w:jc w:val="both"/>
              <w:rPr>
                <w:b/>
              </w:rPr>
            </w:pPr>
            <w:r w:rsidRPr="00866204">
              <w:rPr>
                <w:b/>
              </w:rPr>
              <w:t>Zapojení garanta do výuky předmětu</w:t>
            </w:r>
          </w:p>
        </w:tc>
        <w:tc>
          <w:tcPr>
            <w:tcW w:w="6945" w:type="dxa"/>
            <w:gridSpan w:val="28"/>
            <w:tcBorders>
              <w:top w:val="nil"/>
            </w:tcBorders>
          </w:tcPr>
          <w:p w14:paraId="31DE3BD9" w14:textId="77777777" w:rsidR="00866204" w:rsidRPr="00866204" w:rsidRDefault="00866204" w:rsidP="00AB2841">
            <w:pPr>
              <w:jc w:val="both"/>
            </w:pPr>
            <w:r w:rsidRPr="00866204">
              <w:t>100%</w:t>
            </w:r>
          </w:p>
        </w:tc>
      </w:tr>
      <w:tr w:rsidR="00866204" w:rsidRPr="00866204" w14:paraId="7732C128" w14:textId="77777777" w:rsidTr="00140CA8">
        <w:trPr>
          <w:gridAfter w:val="1"/>
          <w:wAfter w:w="142" w:type="dxa"/>
        </w:trPr>
        <w:tc>
          <w:tcPr>
            <w:tcW w:w="3120" w:type="dxa"/>
            <w:gridSpan w:val="4"/>
            <w:shd w:val="clear" w:color="auto" w:fill="F7CAAC"/>
          </w:tcPr>
          <w:p w14:paraId="73CF3A98" w14:textId="77777777" w:rsidR="00866204" w:rsidRPr="00866204" w:rsidRDefault="00866204" w:rsidP="00AB2841">
            <w:pPr>
              <w:jc w:val="both"/>
              <w:rPr>
                <w:b/>
              </w:rPr>
            </w:pPr>
            <w:r w:rsidRPr="00866204">
              <w:rPr>
                <w:b/>
              </w:rPr>
              <w:t>Vyučující</w:t>
            </w:r>
          </w:p>
        </w:tc>
        <w:tc>
          <w:tcPr>
            <w:tcW w:w="6945" w:type="dxa"/>
            <w:gridSpan w:val="28"/>
            <w:tcBorders>
              <w:bottom w:val="nil"/>
            </w:tcBorders>
          </w:tcPr>
          <w:p w14:paraId="7007D2E6" w14:textId="77777777" w:rsidR="00866204" w:rsidRPr="00866204" w:rsidRDefault="00866204" w:rsidP="00AB2841">
            <w:pPr>
              <w:jc w:val="both"/>
            </w:pPr>
          </w:p>
        </w:tc>
      </w:tr>
      <w:tr w:rsidR="00866204" w:rsidRPr="00866204" w14:paraId="4D487904" w14:textId="77777777" w:rsidTr="00140CA8">
        <w:trPr>
          <w:gridAfter w:val="1"/>
          <w:wAfter w:w="142" w:type="dxa"/>
          <w:trHeight w:val="220"/>
        </w:trPr>
        <w:tc>
          <w:tcPr>
            <w:tcW w:w="10065" w:type="dxa"/>
            <w:gridSpan w:val="32"/>
            <w:tcBorders>
              <w:top w:val="nil"/>
            </w:tcBorders>
          </w:tcPr>
          <w:p w14:paraId="71290241" w14:textId="77777777" w:rsidR="00866204" w:rsidRPr="00866204" w:rsidRDefault="00866204" w:rsidP="00AB2841">
            <w:pPr>
              <w:jc w:val="both"/>
            </w:pPr>
            <w:r w:rsidRPr="00866204">
              <w:t>prof. Ing. Berenika Hausnerová, Ph.D.</w:t>
            </w:r>
          </w:p>
        </w:tc>
      </w:tr>
      <w:tr w:rsidR="00866204" w:rsidRPr="00866204" w14:paraId="268147F8" w14:textId="77777777" w:rsidTr="00140CA8">
        <w:trPr>
          <w:gridAfter w:val="1"/>
          <w:wAfter w:w="142" w:type="dxa"/>
        </w:trPr>
        <w:tc>
          <w:tcPr>
            <w:tcW w:w="3120" w:type="dxa"/>
            <w:gridSpan w:val="4"/>
            <w:shd w:val="clear" w:color="auto" w:fill="F7CAAC"/>
          </w:tcPr>
          <w:p w14:paraId="70575C9A" w14:textId="77777777" w:rsidR="00866204" w:rsidRPr="00866204" w:rsidRDefault="00866204" w:rsidP="00AB2841">
            <w:pPr>
              <w:jc w:val="both"/>
              <w:rPr>
                <w:b/>
              </w:rPr>
            </w:pPr>
            <w:r w:rsidRPr="00866204">
              <w:rPr>
                <w:b/>
              </w:rPr>
              <w:t>Stručná anotace předmětu</w:t>
            </w:r>
          </w:p>
        </w:tc>
        <w:tc>
          <w:tcPr>
            <w:tcW w:w="6945" w:type="dxa"/>
            <w:gridSpan w:val="28"/>
            <w:tcBorders>
              <w:bottom w:val="nil"/>
            </w:tcBorders>
          </w:tcPr>
          <w:p w14:paraId="62886B17" w14:textId="77777777" w:rsidR="00866204" w:rsidRPr="00866204" w:rsidRDefault="00866204" w:rsidP="00AB2841">
            <w:pPr>
              <w:jc w:val="both"/>
            </w:pPr>
          </w:p>
        </w:tc>
      </w:tr>
      <w:tr w:rsidR="00866204" w:rsidRPr="00866204" w14:paraId="3F73D13C" w14:textId="77777777" w:rsidTr="00140CA8">
        <w:trPr>
          <w:gridAfter w:val="1"/>
          <w:wAfter w:w="142" w:type="dxa"/>
          <w:trHeight w:val="1149"/>
        </w:trPr>
        <w:tc>
          <w:tcPr>
            <w:tcW w:w="10065" w:type="dxa"/>
            <w:gridSpan w:val="32"/>
            <w:tcBorders>
              <w:top w:val="nil"/>
              <w:bottom w:val="single" w:sz="12" w:space="0" w:color="auto"/>
            </w:tcBorders>
          </w:tcPr>
          <w:p w14:paraId="48B2BD2D" w14:textId="77777777" w:rsidR="00635166" w:rsidRPr="003865FC" w:rsidRDefault="00635166" w:rsidP="00635166">
            <w:pPr>
              <w:pStyle w:val="TableParagraph"/>
              <w:ind w:left="0"/>
              <w:jc w:val="both"/>
              <w:rPr>
                <w:sz w:val="19"/>
                <w:szCs w:val="19"/>
                <w:lang w:val="cs-CZ"/>
              </w:rPr>
            </w:pPr>
            <w:r w:rsidRPr="003865FC">
              <w:rPr>
                <w:sz w:val="19"/>
                <w:szCs w:val="19"/>
                <w:lang w:val="cs-CZ"/>
              </w:rPr>
              <w:t>Cílem předmětu je propojit a navázat na znalosti fyzikální chemie, fyzikálních vlastností polymerů a technologických procesů. Úvodem jsou objasněny důležité parametry polymerních materiálů a způsoby jejich měření -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50F7F15B" w14:textId="77777777" w:rsidR="00635166" w:rsidRPr="00635166" w:rsidRDefault="00635166" w:rsidP="00635166">
            <w:pPr>
              <w:jc w:val="both"/>
              <w:rPr>
                <w:del w:id="19" w:author="Ivo Kuřitka" w:date="2019-11-27T22:43:00Z"/>
              </w:rPr>
            </w:pPr>
          </w:p>
          <w:p w14:paraId="65207170" w14:textId="77777777" w:rsidR="00635166" w:rsidRPr="003865FC" w:rsidRDefault="00635166" w:rsidP="003865FC">
            <w:pPr>
              <w:spacing w:before="40"/>
              <w:jc w:val="both"/>
              <w:rPr>
                <w:sz w:val="19"/>
                <w:szCs w:val="19"/>
                <w:u w:val="single"/>
              </w:rPr>
            </w:pPr>
            <w:r w:rsidRPr="003865FC">
              <w:rPr>
                <w:sz w:val="19"/>
                <w:szCs w:val="19"/>
                <w:u w:val="single"/>
              </w:rPr>
              <w:t>Základní témata:</w:t>
            </w:r>
          </w:p>
          <w:p w14:paraId="28ACBE37" w14:textId="77777777" w:rsidR="00635166" w:rsidRPr="003865FC" w:rsidRDefault="00635166" w:rsidP="00635166">
            <w:pPr>
              <w:pStyle w:val="Odstavecseseznamem"/>
              <w:numPr>
                <w:ilvl w:val="0"/>
                <w:numId w:val="20"/>
              </w:numPr>
              <w:ind w:left="113" w:hanging="113"/>
              <w:jc w:val="both"/>
              <w:rPr>
                <w:sz w:val="19"/>
                <w:szCs w:val="19"/>
                <w:lang w:eastAsia="en-US"/>
              </w:rPr>
            </w:pPr>
            <w:r w:rsidRPr="003865FC">
              <w:rPr>
                <w:sz w:val="19"/>
                <w:szCs w:val="19"/>
                <w:lang w:eastAsia="en-US"/>
              </w:rPr>
              <w:t>Struktura polymerů (mezimolekulární soudržnost, ohebnost a geometrická pravidelnost polymerních řetězců, distribuce molárních hmotností), polymerní sítě (výstavba sítí, teorie síťování), skelný přechod a teorie volného objemu, krystalizace (kinetika, termodynamika), elasticita (kaučukovitá elasticita, termoelasticita, teorie elasticity, role struktury, stárnutí, chemorelaxace), viskoelasticita (viskoelastické funkce a jejich vzájemné vztahy, relaxační přechody).</w:t>
            </w:r>
          </w:p>
          <w:p w14:paraId="060A065F" w14:textId="77777777" w:rsidR="00635166" w:rsidRPr="003865FC" w:rsidRDefault="00635166" w:rsidP="00635166">
            <w:pPr>
              <w:pStyle w:val="Odstavecseseznamem"/>
              <w:numPr>
                <w:ilvl w:val="0"/>
                <w:numId w:val="20"/>
              </w:numPr>
              <w:ind w:left="113" w:hanging="113"/>
              <w:jc w:val="both"/>
              <w:rPr>
                <w:sz w:val="19"/>
                <w:szCs w:val="19"/>
                <w:lang w:eastAsia="en-US"/>
              </w:rPr>
            </w:pPr>
            <w:r w:rsidRPr="003865FC">
              <w:rPr>
                <w:sz w:val="19"/>
                <w:szCs w:val="19"/>
                <w:lang w:eastAsia="en-US"/>
              </w:rPr>
              <w:t>Tok polymerních tavenin, pokročilé reologické modely, specifika reologického chování plněných polymerních tavenin, tokové nestability a možnosti jejich eliminace.</w:t>
            </w:r>
          </w:p>
          <w:p w14:paraId="49A31B71" w14:textId="77777777" w:rsidR="00635166" w:rsidRPr="003865FC" w:rsidRDefault="00635166" w:rsidP="00635166">
            <w:pPr>
              <w:pStyle w:val="Odstavecseseznamem"/>
              <w:numPr>
                <w:ilvl w:val="0"/>
                <w:numId w:val="20"/>
              </w:numPr>
              <w:ind w:left="113" w:hanging="113"/>
              <w:jc w:val="both"/>
              <w:rPr>
                <w:sz w:val="19"/>
                <w:szCs w:val="19"/>
                <w:lang w:eastAsia="en-US"/>
              </w:rPr>
            </w:pPr>
            <w:r w:rsidRPr="003865FC">
              <w:rPr>
                <w:sz w:val="19"/>
                <w:szCs w:val="19"/>
                <w:lang w:eastAsia="en-US"/>
              </w:rPr>
              <w:t>Pevnost a porušování polymerů, mísitelnost, rozpustnost a botnání (termodynamika), orientace (strukturní hlediska), chování polymerů v elektrických a magnetických polích, kompozity.</w:t>
            </w:r>
          </w:p>
          <w:p w14:paraId="116088FB" w14:textId="77777777" w:rsidR="00866204" w:rsidRPr="00866204" w:rsidRDefault="00635166" w:rsidP="00635166">
            <w:pPr>
              <w:pStyle w:val="Odstavecseseznamem"/>
              <w:numPr>
                <w:ilvl w:val="0"/>
                <w:numId w:val="20"/>
              </w:numPr>
              <w:ind w:left="113" w:hanging="113"/>
              <w:jc w:val="both"/>
            </w:pPr>
            <w:r w:rsidRPr="003865FC">
              <w:rPr>
                <w:sz w:val="19"/>
                <w:szCs w:val="19"/>
                <w:lang w:eastAsia="en-US"/>
              </w:rPr>
              <w:t>Interpretace viskoelastických dat pro polymerní taveniny a kompozity s polymerní matricí.</w:t>
            </w:r>
          </w:p>
        </w:tc>
      </w:tr>
      <w:tr w:rsidR="00866204" w:rsidRPr="00866204" w14:paraId="54C5A168" w14:textId="77777777" w:rsidTr="00140CA8">
        <w:trPr>
          <w:gridAfter w:val="1"/>
          <w:wAfter w:w="142" w:type="dxa"/>
          <w:trHeight w:val="265"/>
        </w:trPr>
        <w:tc>
          <w:tcPr>
            <w:tcW w:w="3687" w:type="dxa"/>
            <w:gridSpan w:val="9"/>
            <w:tcBorders>
              <w:top w:val="nil"/>
            </w:tcBorders>
            <w:shd w:val="clear" w:color="auto" w:fill="F7CAAC"/>
          </w:tcPr>
          <w:p w14:paraId="592ED2A5" w14:textId="77777777" w:rsidR="00866204" w:rsidRPr="00866204" w:rsidRDefault="00866204" w:rsidP="00AB2841">
            <w:pPr>
              <w:jc w:val="both"/>
            </w:pPr>
            <w:r w:rsidRPr="00866204">
              <w:rPr>
                <w:b/>
              </w:rPr>
              <w:t>Studijní literatura a studijní pomůcky</w:t>
            </w:r>
          </w:p>
        </w:tc>
        <w:tc>
          <w:tcPr>
            <w:tcW w:w="6378" w:type="dxa"/>
            <w:gridSpan w:val="23"/>
            <w:tcBorders>
              <w:top w:val="nil"/>
              <w:bottom w:val="nil"/>
            </w:tcBorders>
          </w:tcPr>
          <w:p w14:paraId="7453FAB3" w14:textId="77777777" w:rsidR="00866204" w:rsidRPr="00866204" w:rsidRDefault="00866204" w:rsidP="00AB2841">
            <w:pPr>
              <w:jc w:val="both"/>
            </w:pPr>
          </w:p>
        </w:tc>
      </w:tr>
      <w:tr w:rsidR="00866204" w:rsidRPr="00866204" w14:paraId="4B8BC41A" w14:textId="77777777" w:rsidTr="00140CA8">
        <w:trPr>
          <w:gridAfter w:val="1"/>
          <w:wAfter w:w="142" w:type="dxa"/>
          <w:trHeight w:val="1497"/>
        </w:trPr>
        <w:tc>
          <w:tcPr>
            <w:tcW w:w="10065" w:type="dxa"/>
            <w:gridSpan w:val="32"/>
            <w:tcBorders>
              <w:top w:val="nil"/>
            </w:tcBorders>
          </w:tcPr>
          <w:p w14:paraId="3CCE00B4" w14:textId="77777777" w:rsidR="00635166" w:rsidRPr="003865FC" w:rsidRDefault="00635166" w:rsidP="00635166">
            <w:pPr>
              <w:jc w:val="both"/>
              <w:rPr>
                <w:sz w:val="19"/>
                <w:szCs w:val="19"/>
                <w:u w:val="single"/>
              </w:rPr>
            </w:pPr>
            <w:r w:rsidRPr="003865FC">
              <w:rPr>
                <w:sz w:val="19"/>
                <w:szCs w:val="19"/>
                <w:u w:val="single"/>
              </w:rPr>
              <w:t>Povinná literatura:</w:t>
            </w:r>
          </w:p>
          <w:p w14:paraId="45FDBEC6" w14:textId="77777777" w:rsidR="00635166" w:rsidRPr="003865FC" w:rsidRDefault="00635166" w:rsidP="00635166">
            <w:pPr>
              <w:pStyle w:val="TableParagraph"/>
              <w:ind w:left="0" w:right="113"/>
              <w:jc w:val="both"/>
              <w:rPr>
                <w:sz w:val="19"/>
                <w:szCs w:val="19"/>
              </w:rPr>
            </w:pPr>
            <w:r w:rsidRPr="003865FC">
              <w:rPr>
                <w:sz w:val="19"/>
                <w:szCs w:val="19"/>
              </w:rPr>
              <w:t xml:space="preserve">BARNES, H.A., HUTTON, F.J., WALTERS, K. </w:t>
            </w:r>
            <w:r w:rsidRPr="003865FC">
              <w:rPr>
                <w:i/>
                <w:sz w:val="19"/>
                <w:szCs w:val="19"/>
              </w:rPr>
              <w:t>An Introduction to Rheology</w:t>
            </w:r>
            <w:r w:rsidRPr="003865FC">
              <w:rPr>
                <w:sz w:val="19"/>
                <w:szCs w:val="19"/>
              </w:rPr>
              <w:t>. 3rd Ed. Amsterdam: Elsevier, 1989.</w:t>
            </w:r>
          </w:p>
          <w:p w14:paraId="328C936A" w14:textId="77777777" w:rsidR="00635166" w:rsidRPr="003865FC" w:rsidRDefault="00635166" w:rsidP="00635166">
            <w:pPr>
              <w:pStyle w:val="TableParagraph"/>
              <w:ind w:left="0" w:right="113"/>
              <w:jc w:val="both"/>
              <w:rPr>
                <w:sz w:val="19"/>
                <w:szCs w:val="19"/>
              </w:rPr>
            </w:pPr>
            <w:r w:rsidRPr="003865FC">
              <w:rPr>
                <w:sz w:val="19"/>
                <w:szCs w:val="19"/>
              </w:rPr>
              <w:t xml:space="preserve">SPERLING, L.H. </w:t>
            </w:r>
            <w:r w:rsidRPr="003865FC">
              <w:rPr>
                <w:i/>
                <w:sz w:val="19"/>
                <w:szCs w:val="19"/>
              </w:rPr>
              <w:t>Introduction to Physical Polymer Science</w:t>
            </w:r>
            <w:r w:rsidRPr="003865FC">
              <w:rPr>
                <w:sz w:val="19"/>
                <w:szCs w:val="19"/>
              </w:rPr>
              <w:t xml:space="preserve">. 4th Ed. New York: John Wiley &amp; Sons, 2006. </w:t>
            </w:r>
          </w:p>
          <w:p w14:paraId="5600090C" w14:textId="77777777" w:rsidR="00635166" w:rsidRPr="003865FC" w:rsidRDefault="00635166" w:rsidP="00635166">
            <w:pPr>
              <w:pStyle w:val="TableParagraph"/>
              <w:ind w:left="0" w:right="113"/>
              <w:jc w:val="both"/>
              <w:rPr>
                <w:sz w:val="19"/>
                <w:szCs w:val="19"/>
              </w:rPr>
            </w:pPr>
            <w:r w:rsidRPr="003865FC">
              <w:rPr>
                <w:sz w:val="19"/>
                <w:szCs w:val="19"/>
                <w:lang w:val="de-DE"/>
              </w:rPr>
              <w:t xml:space="preserve">MEISSNER, B., ZILVAR, V. </w:t>
            </w:r>
            <w:r w:rsidRPr="003865FC">
              <w:rPr>
                <w:i/>
                <w:sz w:val="19"/>
                <w:szCs w:val="19"/>
                <w:lang w:val="de-DE"/>
              </w:rPr>
              <w:t xml:space="preserve">Fyzika polymerů. </w:t>
            </w:r>
            <w:r w:rsidRPr="003865FC">
              <w:rPr>
                <w:i/>
                <w:sz w:val="19"/>
                <w:szCs w:val="19"/>
              </w:rPr>
              <w:t>Struktura a vlastnosti polymerních materiálů</w:t>
            </w:r>
            <w:r w:rsidRPr="003865FC">
              <w:rPr>
                <w:sz w:val="19"/>
                <w:szCs w:val="19"/>
              </w:rPr>
              <w:t>. Praha: SNTL, 1987.</w:t>
            </w:r>
          </w:p>
          <w:p w14:paraId="5A67EC65" w14:textId="7559BF57" w:rsidR="00635166" w:rsidRPr="003865FC" w:rsidRDefault="00121BE2" w:rsidP="00635166">
            <w:pPr>
              <w:jc w:val="both"/>
              <w:rPr>
                <w:sz w:val="19"/>
                <w:szCs w:val="19"/>
              </w:rPr>
            </w:pPr>
            <w:proofErr w:type="gramStart"/>
            <w:r w:rsidRPr="003865FC">
              <w:rPr>
                <w:bCs/>
                <w:iCs/>
                <w:sz w:val="19"/>
                <w:szCs w:val="19"/>
              </w:rPr>
              <w:t xml:space="preserve">MORRISON, </w:t>
            </w:r>
            <w:r w:rsidR="00635166" w:rsidRPr="003865FC">
              <w:rPr>
                <w:bCs/>
                <w:iCs/>
                <w:sz w:val="19"/>
                <w:szCs w:val="19"/>
              </w:rPr>
              <w:t>F.A.</w:t>
            </w:r>
            <w:proofErr w:type="gramEnd"/>
            <w:r w:rsidR="00635166" w:rsidRPr="003865FC">
              <w:rPr>
                <w:bCs/>
                <w:iCs/>
                <w:sz w:val="19"/>
                <w:szCs w:val="19"/>
              </w:rPr>
              <w:t xml:space="preserve"> </w:t>
            </w:r>
            <w:r w:rsidR="00635166" w:rsidRPr="003865FC">
              <w:rPr>
                <w:bCs/>
                <w:i/>
                <w:iCs/>
                <w:sz w:val="19"/>
                <w:szCs w:val="19"/>
              </w:rPr>
              <w:t>Understanding Rheology</w:t>
            </w:r>
            <w:r w:rsidR="00635166" w:rsidRPr="003865FC">
              <w:rPr>
                <w:bCs/>
                <w:iCs/>
                <w:sz w:val="19"/>
                <w:szCs w:val="19"/>
              </w:rPr>
              <w:t xml:space="preserve">. New York: Oxford University Press, 2001. Dostupné z: </w:t>
            </w:r>
            <w:hyperlink r:id="rId21" w:history="1">
              <w:r w:rsidR="00635166" w:rsidRPr="003865FC">
                <w:rPr>
                  <w:color w:val="0000FF"/>
                  <w:sz w:val="19"/>
                  <w:szCs w:val="19"/>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635166" w:rsidRPr="003865FC">
              <w:rPr>
                <w:sz w:val="19"/>
                <w:szCs w:val="19"/>
              </w:rPr>
              <w:t>.</w:t>
            </w:r>
          </w:p>
          <w:p w14:paraId="52F30BB2" w14:textId="77777777" w:rsidR="00635166" w:rsidRPr="007C600D" w:rsidRDefault="00635166" w:rsidP="00635166">
            <w:pPr>
              <w:jc w:val="both"/>
              <w:rPr>
                <w:del w:id="20" w:author="Ivo Kuřitka" w:date="2019-11-27T22:43:00Z"/>
                <w:sz w:val="19"/>
                <w:szCs w:val="19"/>
                <w:u w:val="single"/>
              </w:rPr>
            </w:pPr>
          </w:p>
          <w:p w14:paraId="68847D2A" w14:textId="77777777" w:rsidR="00635166" w:rsidRPr="003865FC" w:rsidRDefault="00635166" w:rsidP="003865FC">
            <w:pPr>
              <w:spacing w:before="40"/>
              <w:jc w:val="both"/>
              <w:rPr>
                <w:sz w:val="19"/>
                <w:szCs w:val="19"/>
                <w:u w:val="single"/>
              </w:rPr>
            </w:pPr>
            <w:r w:rsidRPr="003865FC">
              <w:rPr>
                <w:sz w:val="19"/>
                <w:szCs w:val="19"/>
                <w:u w:val="single"/>
              </w:rPr>
              <w:t>Doporučená literatura:</w:t>
            </w:r>
          </w:p>
          <w:p w14:paraId="3DC2AED7" w14:textId="77777777" w:rsidR="00635166" w:rsidRPr="003865FC" w:rsidRDefault="00635166" w:rsidP="00635166">
            <w:pPr>
              <w:pStyle w:val="TableParagraph"/>
              <w:ind w:left="0"/>
              <w:jc w:val="both"/>
              <w:rPr>
                <w:color w:val="FF0000"/>
                <w:sz w:val="19"/>
                <w:szCs w:val="19"/>
              </w:rPr>
            </w:pPr>
            <w:r w:rsidRPr="003865FC">
              <w:rPr>
                <w:sz w:val="19"/>
                <w:szCs w:val="19"/>
              </w:rPr>
              <w:t xml:space="preserve">CUI, K., MA, Z., TIAN, N., SU, F., LIU, D., LI, L. </w:t>
            </w:r>
            <w:r w:rsidRPr="003865FC">
              <w:rPr>
                <w:bCs/>
                <w:i/>
                <w:sz w:val="19"/>
                <w:szCs w:val="19"/>
              </w:rPr>
              <w:t>Multiscale and Multistep Ordering of Flow-Induced Nucleation of Polymers</w:t>
            </w:r>
            <w:r w:rsidRPr="003865FC">
              <w:rPr>
                <w:bCs/>
                <w:sz w:val="19"/>
                <w:szCs w:val="19"/>
              </w:rPr>
              <w:t>. C</w:t>
            </w:r>
            <w:r w:rsidRPr="003865FC">
              <w:rPr>
                <w:iCs/>
                <w:sz w:val="19"/>
                <w:szCs w:val="19"/>
              </w:rPr>
              <w:t>hemical Reviews</w:t>
            </w:r>
            <w:r w:rsidRPr="003865FC">
              <w:rPr>
                <w:sz w:val="19"/>
                <w:szCs w:val="19"/>
              </w:rPr>
              <w:t xml:space="preserve"> 118(4), 1840-1886, 2018.</w:t>
            </w:r>
          </w:p>
          <w:p w14:paraId="70BA4E3C" w14:textId="77777777" w:rsidR="00635166" w:rsidRPr="003865FC" w:rsidRDefault="00635166" w:rsidP="00635166">
            <w:pPr>
              <w:pStyle w:val="TableParagraph"/>
              <w:ind w:left="0"/>
              <w:jc w:val="both"/>
              <w:rPr>
                <w:sz w:val="19"/>
                <w:szCs w:val="19"/>
              </w:rPr>
            </w:pPr>
            <w:r w:rsidRPr="003865FC">
              <w:rPr>
                <w:sz w:val="19"/>
                <w:szCs w:val="19"/>
              </w:rPr>
              <w:t>RUEDA, M.M., AUSCHER, M.C., FULCHIRON, R., PÉRIÉ, T., MARTIN, G., SONNTAG, P., CASSAGNAU, P.</w:t>
            </w:r>
            <w:r w:rsidRPr="003865FC">
              <w:rPr>
                <w:sz w:val="19"/>
                <w:szCs w:val="19"/>
              </w:rPr>
              <w:br/>
            </w:r>
            <w:r w:rsidRPr="003865FC">
              <w:rPr>
                <w:i/>
                <w:sz w:val="19"/>
                <w:szCs w:val="19"/>
              </w:rPr>
              <w:t>Rheology and Applications of Highly Filled Polymers: A Review of Current Understanding.</w:t>
            </w:r>
            <w:r w:rsidRPr="003865FC">
              <w:rPr>
                <w:sz w:val="19"/>
                <w:szCs w:val="19"/>
              </w:rPr>
              <w:br/>
            </w:r>
            <w:r w:rsidRPr="003865FC">
              <w:rPr>
                <w:iCs/>
                <w:sz w:val="19"/>
                <w:szCs w:val="19"/>
              </w:rPr>
              <w:t>Progress in Polymer Science</w:t>
            </w:r>
            <w:r w:rsidRPr="003865FC">
              <w:rPr>
                <w:sz w:val="19"/>
                <w:szCs w:val="19"/>
              </w:rPr>
              <w:t xml:space="preserve"> 66, 22-53, 2017.</w:t>
            </w:r>
          </w:p>
          <w:p w14:paraId="365855B9" w14:textId="77777777" w:rsidR="00635166" w:rsidRPr="003865FC" w:rsidRDefault="00635166" w:rsidP="00635166">
            <w:pPr>
              <w:pStyle w:val="TableParagraph"/>
              <w:ind w:left="0"/>
              <w:jc w:val="both"/>
              <w:rPr>
                <w:sz w:val="19"/>
                <w:szCs w:val="19"/>
              </w:rPr>
            </w:pPr>
            <w:r w:rsidRPr="003865FC">
              <w:rPr>
                <w:sz w:val="19"/>
                <w:szCs w:val="19"/>
              </w:rPr>
              <w:t xml:space="preserve">CARREAU, P.J., DE KEE, D.C.R., CHHABRA, R.P. </w:t>
            </w:r>
            <w:r w:rsidRPr="003865FC">
              <w:rPr>
                <w:i/>
                <w:sz w:val="19"/>
                <w:szCs w:val="19"/>
              </w:rPr>
              <w:t>Rheology of Polymeric Systems</w:t>
            </w:r>
            <w:r w:rsidRPr="003865FC">
              <w:rPr>
                <w:sz w:val="19"/>
                <w:szCs w:val="19"/>
              </w:rPr>
              <w:t>. Munchen: Hanser Publishers, 1997.</w:t>
            </w:r>
          </w:p>
          <w:p w14:paraId="75DD72D8" w14:textId="77777777" w:rsidR="00866204" w:rsidRPr="003865FC" w:rsidRDefault="00635166" w:rsidP="00635166">
            <w:pPr>
              <w:jc w:val="both"/>
              <w:rPr>
                <w:sz w:val="19"/>
                <w:szCs w:val="19"/>
              </w:rPr>
            </w:pPr>
            <w:r w:rsidRPr="003865FC">
              <w:rPr>
                <w:caps/>
                <w:color w:val="000000"/>
                <w:sz w:val="19"/>
                <w:szCs w:val="19"/>
              </w:rPr>
              <w:t>Vlachopoulos, J.</w:t>
            </w:r>
            <w:r w:rsidRPr="003865FC">
              <w:rPr>
                <w:color w:val="000000"/>
                <w:sz w:val="19"/>
                <w:szCs w:val="19"/>
              </w:rPr>
              <w:t> </w:t>
            </w:r>
            <w:r w:rsidRPr="003865FC">
              <w:rPr>
                <w:i/>
                <w:iCs/>
                <w:color w:val="000000"/>
                <w:sz w:val="19"/>
                <w:szCs w:val="19"/>
              </w:rPr>
              <w:t xml:space="preserve">Introduction to Polymer Processing. </w:t>
            </w:r>
            <w:r w:rsidRPr="003865FC">
              <w:rPr>
                <w:iCs/>
                <w:color w:val="000000"/>
                <w:sz w:val="19"/>
                <w:szCs w:val="19"/>
              </w:rPr>
              <w:t xml:space="preserve">Hamilton: </w:t>
            </w:r>
            <w:r w:rsidRPr="003865FC">
              <w:rPr>
                <w:color w:val="000000"/>
                <w:sz w:val="19"/>
                <w:szCs w:val="19"/>
              </w:rPr>
              <w:t>McMaster University, 1993. </w:t>
            </w:r>
          </w:p>
        </w:tc>
      </w:tr>
      <w:tr w:rsidR="00866204" w:rsidRPr="00866204" w14:paraId="274E9C55" w14:textId="77777777" w:rsidTr="00140CA8">
        <w:trPr>
          <w:gridAfter w:val="1"/>
          <w:wAfter w:w="142" w:type="dxa"/>
        </w:trPr>
        <w:tc>
          <w:tcPr>
            <w:tcW w:w="10065" w:type="dxa"/>
            <w:gridSpan w:val="32"/>
            <w:tcBorders>
              <w:top w:val="single" w:sz="12" w:space="0" w:color="auto"/>
              <w:left w:val="single" w:sz="2" w:space="0" w:color="auto"/>
              <w:bottom w:val="single" w:sz="2" w:space="0" w:color="auto"/>
              <w:right w:val="single" w:sz="2" w:space="0" w:color="auto"/>
            </w:tcBorders>
            <w:shd w:val="clear" w:color="auto" w:fill="F7CAAC"/>
          </w:tcPr>
          <w:p w14:paraId="4BEEE832" w14:textId="77777777" w:rsidR="00866204" w:rsidRPr="00866204" w:rsidRDefault="00866204" w:rsidP="00AB2841">
            <w:pPr>
              <w:jc w:val="center"/>
              <w:rPr>
                <w:b/>
              </w:rPr>
            </w:pPr>
            <w:r w:rsidRPr="00866204">
              <w:rPr>
                <w:b/>
              </w:rPr>
              <w:t>Informace ke kombinované nebo distanční formě</w:t>
            </w:r>
          </w:p>
        </w:tc>
      </w:tr>
      <w:tr w:rsidR="00866204" w:rsidRPr="00866204" w14:paraId="2DBC1D6F" w14:textId="77777777" w:rsidTr="00140CA8">
        <w:trPr>
          <w:gridAfter w:val="1"/>
          <w:wAfter w:w="142" w:type="dxa"/>
        </w:trPr>
        <w:tc>
          <w:tcPr>
            <w:tcW w:w="4821" w:type="dxa"/>
            <w:gridSpan w:val="13"/>
            <w:tcBorders>
              <w:top w:val="single" w:sz="2" w:space="0" w:color="auto"/>
            </w:tcBorders>
            <w:shd w:val="clear" w:color="auto" w:fill="F7CAAC"/>
          </w:tcPr>
          <w:p w14:paraId="0DD03E60" w14:textId="77777777" w:rsidR="00866204" w:rsidRPr="00866204" w:rsidRDefault="00866204" w:rsidP="00AB2841">
            <w:pPr>
              <w:jc w:val="both"/>
            </w:pPr>
            <w:r w:rsidRPr="00866204">
              <w:rPr>
                <w:b/>
              </w:rPr>
              <w:t>Rozsah konzultací (soustředění)</w:t>
            </w:r>
          </w:p>
        </w:tc>
        <w:tc>
          <w:tcPr>
            <w:tcW w:w="889" w:type="dxa"/>
            <w:gridSpan w:val="3"/>
            <w:tcBorders>
              <w:top w:val="single" w:sz="2" w:space="0" w:color="auto"/>
            </w:tcBorders>
          </w:tcPr>
          <w:p w14:paraId="08F5A605" w14:textId="77777777" w:rsidR="00866204" w:rsidRPr="00866204" w:rsidRDefault="00866204" w:rsidP="00AB2841">
            <w:pPr>
              <w:jc w:val="both"/>
            </w:pPr>
          </w:p>
        </w:tc>
        <w:tc>
          <w:tcPr>
            <w:tcW w:w="4355" w:type="dxa"/>
            <w:gridSpan w:val="16"/>
            <w:tcBorders>
              <w:top w:val="single" w:sz="2" w:space="0" w:color="auto"/>
            </w:tcBorders>
            <w:shd w:val="clear" w:color="auto" w:fill="F7CAAC"/>
          </w:tcPr>
          <w:p w14:paraId="52EEC9AF" w14:textId="77777777" w:rsidR="00866204" w:rsidRPr="00866204" w:rsidRDefault="00866204" w:rsidP="00AB2841">
            <w:pPr>
              <w:jc w:val="both"/>
              <w:rPr>
                <w:b/>
              </w:rPr>
            </w:pPr>
            <w:r w:rsidRPr="00866204">
              <w:rPr>
                <w:b/>
              </w:rPr>
              <w:t xml:space="preserve">hodin </w:t>
            </w:r>
          </w:p>
        </w:tc>
      </w:tr>
      <w:tr w:rsidR="00866204" w:rsidRPr="00866204" w14:paraId="420DB0C6" w14:textId="77777777" w:rsidTr="00140CA8">
        <w:trPr>
          <w:gridAfter w:val="1"/>
          <w:wAfter w:w="142" w:type="dxa"/>
        </w:trPr>
        <w:tc>
          <w:tcPr>
            <w:tcW w:w="10065" w:type="dxa"/>
            <w:gridSpan w:val="32"/>
            <w:shd w:val="clear" w:color="auto" w:fill="F7CAAC"/>
          </w:tcPr>
          <w:p w14:paraId="24C20384" w14:textId="77777777" w:rsidR="00866204" w:rsidRPr="00866204" w:rsidRDefault="00866204" w:rsidP="00AB2841">
            <w:pPr>
              <w:jc w:val="both"/>
              <w:rPr>
                <w:b/>
              </w:rPr>
            </w:pPr>
            <w:r w:rsidRPr="00866204">
              <w:rPr>
                <w:b/>
              </w:rPr>
              <w:t>Informace o způsobu kontaktu s vyučujícím</w:t>
            </w:r>
          </w:p>
        </w:tc>
      </w:tr>
      <w:tr w:rsidR="00866204" w:rsidRPr="00866204" w14:paraId="5487D4F2" w14:textId="77777777" w:rsidTr="00140CA8">
        <w:trPr>
          <w:gridAfter w:val="1"/>
          <w:wAfter w:w="142" w:type="dxa"/>
          <w:trHeight w:val="1373"/>
        </w:trPr>
        <w:tc>
          <w:tcPr>
            <w:tcW w:w="10065" w:type="dxa"/>
            <w:gridSpan w:val="32"/>
          </w:tcPr>
          <w:p w14:paraId="130F40F6" w14:textId="51148B1F" w:rsidR="00866204" w:rsidRPr="003865FC" w:rsidRDefault="00866204" w:rsidP="00AB2841">
            <w:pPr>
              <w:jc w:val="both"/>
              <w:rPr>
                <w:szCs w:val="19"/>
              </w:rPr>
            </w:pPr>
            <w:del w:id="21" w:author="Ivo Kuřitka" w:date="2019-11-27T22:43:00Z">
              <w:r w:rsidRPr="00866204">
                <w:rPr>
                  <w:color w:val="000000"/>
                </w:rPr>
                <w:delText>Rozsah konzultací k </w:delText>
              </w:r>
            </w:del>
            <w:ins w:id="22" w:author="Ivo Kuřitka" w:date="2019-11-27T22:43:00Z">
              <w:r w:rsidR="003865FC" w:rsidRPr="003865FC">
                <w:rPr>
                  <w:color w:val="000000"/>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3865FC" w:rsidRPr="003865FC">
              <w:rPr>
                <w:color w:val="000000"/>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C2A0DD7" w14:textId="77777777" w:rsidR="00866204" w:rsidRPr="00866204" w:rsidRDefault="00866204" w:rsidP="00AB2841">
            <w:pPr>
              <w:jc w:val="both"/>
              <w:rPr>
                <w:del w:id="23" w:author="Ivo Kuřitka" w:date="2019-11-27T22:43:00Z"/>
              </w:rPr>
            </w:pPr>
          </w:p>
          <w:p w14:paraId="4B3BE9DE" w14:textId="77777777" w:rsidR="00866204" w:rsidRPr="00866204" w:rsidRDefault="00866204" w:rsidP="003865FC">
            <w:pPr>
              <w:spacing w:before="40"/>
              <w:jc w:val="both"/>
            </w:pPr>
            <w:r w:rsidRPr="00866204">
              <w:rPr>
                <w:color w:val="000000"/>
              </w:rPr>
              <w:t>Možnosti komunikace s vyučujícím: </w:t>
            </w:r>
            <w:hyperlink r:id="rId22" w:history="1">
              <w:r w:rsidR="00266E92" w:rsidRPr="00266E92">
                <w:rPr>
                  <w:rStyle w:val="Hypertextovodkaz"/>
                </w:rPr>
                <w:t>hausnerova@utb.cz</w:t>
              </w:r>
            </w:hyperlink>
            <w:r w:rsidR="00266E92" w:rsidRPr="00266E92">
              <w:rPr>
                <w:color w:val="000000"/>
              </w:rPr>
              <w:t>, 576 035 166.</w:t>
            </w:r>
          </w:p>
        </w:tc>
      </w:tr>
      <w:tr w:rsidR="00866204" w:rsidRPr="00866204" w14:paraId="1919B38C" w14:textId="77777777" w:rsidTr="00140CA8">
        <w:trPr>
          <w:gridAfter w:val="1"/>
          <w:wAfter w:w="142" w:type="dxa"/>
          <w:trHeight w:val="283"/>
        </w:trPr>
        <w:tc>
          <w:tcPr>
            <w:tcW w:w="10065" w:type="dxa"/>
            <w:gridSpan w:val="32"/>
            <w:tcBorders>
              <w:top w:val="single" w:sz="4" w:space="0" w:color="auto"/>
              <w:left w:val="single" w:sz="4" w:space="0" w:color="auto"/>
              <w:bottom w:val="single" w:sz="4" w:space="0" w:color="auto"/>
              <w:right w:val="single" w:sz="4" w:space="0" w:color="auto"/>
            </w:tcBorders>
            <w:shd w:val="clear" w:color="auto" w:fill="BDD6EE"/>
          </w:tcPr>
          <w:p w14:paraId="7A0125F2" w14:textId="77777777" w:rsidR="00866204" w:rsidRPr="00866204" w:rsidRDefault="00866204" w:rsidP="00AB2841">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866204" w:rsidRPr="00866204" w14:paraId="303174B6" w14:textId="77777777" w:rsidTr="00140CA8">
        <w:trPr>
          <w:gridAfter w:val="1"/>
          <w:wAfter w:w="142" w:type="dxa"/>
        </w:trPr>
        <w:tc>
          <w:tcPr>
            <w:tcW w:w="3120" w:type="dxa"/>
            <w:gridSpan w:val="4"/>
            <w:tcBorders>
              <w:top w:val="double" w:sz="4" w:space="0" w:color="auto"/>
            </w:tcBorders>
            <w:shd w:val="clear" w:color="auto" w:fill="F7CAAC"/>
          </w:tcPr>
          <w:p w14:paraId="0A09B471" w14:textId="77777777" w:rsidR="00866204" w:rsidRPr="0040548E" w:rsidRDefault="00866204" w:rsidP="00AB2841">
            <w:pPr>
              <w:jc w:val="both"/>
              <w:rPr>
                <w:b/>
                <w:sz w:val="19"/>
                <w:szCs w:val="19"/>
              </w:rPr>
            </w:pPr>
            <w:r w:rsidRPr="0040548E">
              <w:rPr>
                <w:b/>
                <w:sz w:val="19"/>
                <w:szCs w:val="19"/>
              </w:rPr>
              <w:t>Název studijního předmětu</w:t>
            </w:r>
          </w:p>
        </w:tc>
        <w:tc>
          <w:tcPr>
            <w:tcW w:w="6945" w:type="dxa"/>
            <w:gridSpan w:val="28"/>
            <w:tcBorders>
              <w:top w:val="double" w:sz="4" w:space="0" w:color="auto"/>
            </w:tcBorders>
          </w:tcPr>
          <w:p w14:paraId="315BF778" w14:textId="77777777" w:rsidR="00866204" w:rsidRPr="00363199" w:rsidRDefault="00866204" w:rsidP="00F91BA3">
            <w:pPr>
              <w:jc w:val="both"/>
              <w:rPr>
                <w:sz w:val="19"/>
                <w:szCs w:val="19"/>
              </w:rPr>
            </w:pPr>
            <w:bookmarkStart w:id="24" w:name="Instr_met_v_anal_a_test_mater"/>
            <w:bookmarkEnd w:id="24"/>
            <w:r w:rsidRPr="00363199">
              <w:rPr>
                <w:b/>
                <w:sz w:val="19"/>
                <w:szCs w:val="19"/>
              </w:rPr>
              <w:t xml:space="preserve">Instrumentální metody v analýze a testování </w:t>
            </w:r>
            <w:r w:rsidR="00F91BA3" w:rsidRPr="00363199">
              <w:rPr>
                <w:b/>
                <w:sz w:val="19"/>
                <w:szCs w:val="19"/>
              </w:rPr>
              <w:t>materiálů</w:t>
            </w:r>
          </w:p>
        </w:tc>
      </w:tr>
      <w:tr w:rsidR="00866204" w:rsidRPr="00866204" w14:paraId="063BE66D" w14:textId="77777777" w:rsidTr="00140CA8">
        <w:trPr>
          <w:gridAfter w:val="1"/>
          <w:wAfter w:w="142" w:type="dxa"/>
        </w:trPr>
        <w:tc>
          <w:tcPr>
            <w:tcW w:w="3120" w:type="dxa"/>
            <w:gridSpan w:val="4"/>
            <w:shd w:val="clear" w:color="auto" w:fill="F7CAAC"/>
          </w:tcPr>
          <w:p w14:paraId="745733D8" w14:textId="77777777" w:rsidR="00866204" w:rsidRPr="006B03AD" w:rsidRDefault="00866204" w:rsidP="00AB2841">
            <w:pPr>
              <w:jc w:val="both"/>
              <w:rPr>
                <w:b/>
                <w:sz w:val="19"/>
                <w:szCs w:val="19"/>
              </w:rPr>
            </w:pPr>
            <w:r w:rsidRPr="006B03AD">
              <w:rPr>
                <w:b/>
                <w:sz w:val="19"/>
                <w:szCs w:val="19"/>
              </w:rPr>
              <w:t>Typ předmětu</w:t>
            </w:r>
          </w:p>
        </w:tc>
        <w:tc>
          <w:tcPr>
            <w:tcW w:w="3406" w:type="dxa"/>
            <w:gridSpan w:val="16"/>
          </w:tcPr>
          <w:p w14:paraId="506CDB7B" w14:textId="77777777" w:rsidR="00866204" w:rsidRPr="006B03AD" w:rsidRDefault="00866204" w:rsidP="00AB2841">
            <w:pPr>
              <w:jc w:val="both"/>
              <w:rPr>
                <w:sz w:val="19"/>
                <w:szCs w:val="19"/>
              </w:rPr>
            </w:pPr>
          </w:p>
        </w:tc>
        <w:tc>
          <w:tcPr>
            <w:tcW w:w="2695" w:type="dxa"/>
            <w:gridSpan w:val="7"/>
            <w:shd w:val="clear" w:color="auto" w:fill="F7CAAC"/>
          </w:tcPr>
          <w:p w14:paraId="7B2CDAD1" w14:textId="77777777" w:rsidR="00866204" w:rsidRPr="006B03AD" w:rsidRDefault="00866204" w:rsidP="00AB2841">
            <w:pPr>
              <w:jc w:val="both"/>
              <w:rPr>
                <w:sz w:val="19"/>
                <w:szCs w:val="19"/>
              </w:rPr>
            </w:pPr>
            <w:r w:rsidRPr="006B03AD">
              <w:rPr>
                <w:b/>
                <w:sz w:val="19"/>
                <w:szCs w:val="19"/>
              </w:rPr>
              <w:t>doporučený ročník / semestr</w:t>
            </w:r>
          </w:p>
        </w:tc>
        <w:tc>
          <w:tcPr>
            <w:tcW w:w="844" w:type="dxa"/>
            <w:gridSpan w:val="5"/>
          </w:tcPr>
          <w:p w14:paraId="02D37BAA" w14:textId="77777777" w:rsidR="00866204" w:rsidRPr="006B03AD" w:rsidRDefault="00866204" w:rsidP="00AB2841">
            <w:pPr>
              <w:jc w:val="both"/>
              <w:rPr>
                <w:sz w:val="19"/>
                <w:szCs w:val="19"/>
              </w:rPr>
            </w:pPr>
          </w:p>
        </w:tc>
      </w:tr>
      <w:tr w:rsidR="00866204" w:rsidRPr="00866204" w14:paraId="7A89134B" w14:textId="77777777" w:rsidTr="00140CA8">
        <w:trPr>
          <w:gridAfter w:val="1"/>
          <w:wAfter w:w="142" w:type="dxa"/>
        </w:trPr>
        <w:tc>
          <w:tcPr>
            <w:tcW w:w="3120" w:type="dxa"/>
            <w:gridSpan w:val="4"/>
            <w:shd w:val="clear" w:color="auto" w:fill="F7CAAC"/>
          </w:tcPr>
          <w:p w14:paraId="4303A9E2" w14:textId="77777777" w:rsidR="00866204" w:rsidRPr="006B03AD" w:rsidRDefault="00866204" w:rsidP="00AB2841">
            <w:pPr>
              <w:jc w:val="both"/>
              <w:rPr>
                <w:b/>
                <w:sz w:val="19"/>
                <w:szCs w:val="19"/>
              </w:rPr>
            </w:pPr>
            <w:r w:rsidRPr="006B03AD">
              <w:rPr>
                <w:b/>
                <w:sz w:val="19"/>
                <w:szCs w:val="19"/>
              </w:rPr>
              <w:t>Rozsah studijního předmětu</w:t>
            </w:r>
          </w:p>
        </w:tc>
        <w:tc>
          <w:tcPr>
            <w:tcW w:w="1701" w:type="dxa"/>
            <w:gridSpan w:val="9"/>
          </w:tcPr>
          <w:p w14:paraId="7E991C1A" w14:textId="77777777" w:rsidR="00866204" w:rsidRPr="006B03AD" w:rsidRDefault="00866204" w:rsidP="00AB2841">
            <w:pPr>
              <w:jc w:val="both"/>
              <w:rPr>
                <w:sz w:val="19"/>
                <w:szCs w:val="19"/>
              </w:rPr>
            </w:pPr>
          </w:p>
        </w:tc>
        <w:tc>
          <w:tcPr>
            <w:tcW w:w="889" w:type="dxa"/>
            <w:gridSpan w:val="3"/>
            <w:shd w:val="clear" w:color="auto" w:fill="F7CAAC"/>
          </w:tcPr>
          <w:p w14:paraId="52D820A2" w14:textId="77777777" w:rsidR="00866204" w:rsidRPr="006B03AD" w:rsidRDefault="00866204" w:rsidP="00AB2841">
            <w:pPr>
              <w:jc w:val="both"/>
              <w:rPr>
                <w:b/>
                <w:sz w:val="19"/>
                <w:szCs w:val="19"/>
              </w:rPr>
            </w:pPr>
            <w:r w:rsidRPr="006B03AD">
              <w:rPr>
                <w:b/>
                <w:sz w:val="19"/>
                <w:szCs w:val="19"/>
              </w:rPr>
              <w:t xml:space="preserve">hod. </w:t>
            </w:r>
          </w:p>
        </w:tc>
        <w:tc>
          <w:tcPr>
            <w:tcW w:w="816" w:type="dxa"/>
            <w:gridSpan w:val="4"/>
          </w:tcPr>
          <w:p w14:paraId="4868C530" w14:textId="77777777" w:rsidR="00866204" w:rsidRPr="006B03AD" w:rsidRDefault="00866204" w:rsidP="00AB2841">
            <w:pPr>
              <w:jc w:val="both"/>
              <w:rPr>
                <w:sz w:val="19"/>
                <w:szCs w:val="19"/>
              </w:rPr>
            </w:pPr>
          </w:p>
        </w:tc>
        <w:tc>
          <w:tcPr>
            <w:tcW w:w="2156" w:type="dxa"/>
            <w:gridSpan w:val="4"/>
            <w:shd w:val="clear" w:color="auto" w:fill="F7CAAC"/>
          </w:tcPr>
          <w:p w14:paraId="76619036" w14:textId="77777777" w:rsidR="00866204" w:rsidRPr="006B03AD" w:rsidRDefault="00866204" w:rsidP="00AB2841">
            <w:pPr>
              <w:jc w:val="both"/>
              <w:rPr>
                <w:b/>
                <w:sz w:val="19"/>
                <w:szCs w:val="19"/>
              </w:rPr>
            </w:pPr>
            <w:r w:rsidRPr="006B03AD">
              <w:rPr>
                <w:b/>
                <w:sz w:val="19"/>
                <w:szCs w:val="19"/>
              </w:rPr>
              <w:t>kreditů</w:t>
            </w:r>
          </w:p>
        </w:tc>
        <w:tc>
          <w:tcPr>
            <w:tcW w:w="1383" w:type="dxa"/>
            <w:gridSpan w:val="8"/>
          </w:tcPr>
          <w:p w14:paraId="17E6564A" w14:textId="77777777" w:rsidR="00866204" w:rsidRPr="006B03AD" w:rsidRDefault="00866204" w:rsidP="00AB2841">
            <w:pPr>
              <w:jc w:val="both"/>
              <w:rPr>
                <w:sz w:val="19"/>
                <w:szCs w:val="19"/>
              </w:rPr>
            </w:pPr>
          </w:p>
        </w:tc>
      </w:tr>
      <w:tr w:rsidR="00866204" w:rsidRPr="00866204" w14:paraId="5EBC0313" w14:textId="77777777" w:rsidTr="00140CA8">
        <w:trPr>
          <w:gridAfter w:val="1"/>
          <w:wAfter w:w="142" w:type="dxa"/>
        </w:trPr>
        <w:tc>
          <w:tcPr>
            <w:tcW w:w="3120" w:type="dxa"/>
            <w:gridSpan w:val="4"/>
            <w:shd w:val="clear" w:color="auto" w:fill="F7CAAC"/>
          </w:tcPr>
          <w:p w14:paraId="77B63036" w14:textId="77777777" w:rsidR="00866204" w:rsidRPr="006B03AD" w:rsidRDefault="00866204" w:rsidP="00AB2841">
            <w:pPr>
              <w:jc w:val="both"/>
              <w:rPr>
                <w:b/>
                <w:sz w:val="19"/>
                <w:szCs w:val="19"/>
              </w:rPr>
            </w:pPr>
            <w:r w:rsidRPr="006B03AD">
              <w:rPr>
                <w:b/>
                <w:sz w:val="19"/>
                <w:szCs w:val="19"/>
              </w:rPr>
              <w:t>Prerekvizity, korekvizity, ekvivalence</w:t>
            </w:r>
          </w:p>
        </w:tc>
        <w:tc>
          <w:tcPr>
            <w:tcW w:w="6945" w:type="dxa"/>
            <w:gridSpan w:val="28"/>
          </w:tcPr>
          <w:p w14:paraId="23646D26" w14:textId="77777777" w:rsidR="00866204" w:rsidRPr="006B03AD" w:rsidRDefault="00866204" w:rsidP="00AB2841">
            <w:pPr>
              <w:jc w:val="both"/>
              <w:rPr>
                <w:sz w:val="19"/>
                <w:szCs w:val="19"/>
              </w:rPr>
            </w:pPr>
          </w:p>
        </w:tc>
      </w:tr>
      <w:tr w:rsidR="00866204" w:rsidRPr="00866204" w14:paraId="44EA6190" w14:textId="77777777" w:rsidTr="00140CA8">
        <w:trPr>
          <w:gridAfter w:val="1"/>
          <w:wAfter w:w="142" w:type="dxa"/>
        </w:trPr>
        <w:tc>
          <w:tcPr>
            <w:tcW w:w="3120" w:type="dxa"/>
            <w:gridSpan w:val="4"/>
            <w:shd w:val="clear" w:color="auto" w:fill="F7CAAC"/>
          </w:tcPr>
          <w:p w14:paraId="6DCED98C" w14:textId="77777777" w:rsidR="00866204" w:rsidRPr="006B03AD" w:rsidRDefault="00866204" w:rsidP="00AB2841">
            <w:pPr>
              <w:jc w:val="both"/>
              <w:rPr>
                <w:b/>
                <w:sz w:val="19"/>
                <w:szCs w:val="19"/>
              </w:rPr>
            </w:pPr>
            <w:r w:rsidRPr="006B03AD">
              <w:rPr>
                <w:b/>
                <w:sz w:val="19"/>
                <w:szCs w:val="19"/>
              </w:rPr>
              <w:t>Způsob ověření studijních výsledků</w:t>
            </w:r>
          </w:p>
        </w:tc>
        <w:tc>
          <w:tcPr>
            <w:tcW w:w="3406" w:type="dxa"/>
            <w:gridSpan w:val="16"/>
          </w:tcPr>
          <w:p w14:paraId="337CD469" w14:textId="77777777" w:rsidR="00866204" w:rsidRPr="006B03AD" w:rsidRDefault="00866204" w:rsidP="00AB2841">
            <w:pPr>
              <w:jc w:val="both"/>
              <w:rPr>
                <w:sz w:val="19"/>
                <w:szCs w:val="19"/>
              </w:rPr>
            </w:pPr>
            <w:r w:rsidRPr="006B03AD">
              <w:rPr>
                <w:sz w:val="19"/>
                <w:szCs w:val="19"/>
              </w:rPr>
              <w:t>zkouška</w:t>
            </w:r>
          </w:p>
        </w:tc>
        <w:tc>
          <w:tcPr>
            <w:tcW w:w="2156" w:type="dxa"/>
            <w:gridSpan w:val="4"/>
            <w:shd w:val="clear" w:color="auto" w:fill="F7CAAC"/>
          </w:tcPr>
          <w:p w14:paraId="56ED800F" w14:textId="77777777" w:rsidR="00866204" w:rsidRPr="006B03AD" w:rsidRDefault="00866204" w:rsidP="00AB2841">
            <w:pPr>
              <w:jc w:val="both"/>
              <w:rPr>
                <w:b/>
                <w:sz w:val="19"/>
                <w:szCs w:val="19"/>
              </w:rPr>
            </w:pPr>
            <w:r w:rsidRPr="006B03AD">
              <w:rPr>
                <w:b/>
                <w:sz w:val="19"/>
                <w:szCs w:val="19"/>
              </w:rPr>
              <w:t>Forma výuky</w:t>
            </w:r>
          </w:p>
        </w:tc>
        <w:tc>
          <w:tcPr>
            <w:tcW w:w="1383" w:type="dxa"/>
            <w:gridSpan w:val="8"/>
          </w:tcPr>
          <w:p w14:paraId="705696F6" w14:textId="77777777" w:rsidR="00866204" w:rsidRPr="006B03AD" w:rsidRDefault="00866204" w:rsidP="00AB2841">
            <w:pPr>
              <w:jc w:val="both"/>
              <w:rPr>
                <w:sz w:val="19"/>
                <w:szCs w:val="19"/>
              </w:rPr>
            </w:pPr>
          </w:p>
        </w:tc>
      </w:tr>
      <w:tr w:rsidR="00866204" w:rsidRPr="00866204" w14:paraId="0DC08FB8" w14:textId="77777777" w:rsidTr="00140CA8">
        <w:trPr>
          <w:gridAfter w:val="1"/>
          <w:wAfter w:w="142" w:type="dxa"/>
        </w:trPr>
        <w:tc>
          <w:tcPr>
            <w:tcW w:w="3120" w:type="dxa"/>
            <w:gridSpan w:val="4"/>
            <w:shd w:val="clear" w:color="auto" w:fill="F7CAAC"/>
          </w:tcPr>
          <w:p w14:paraId="6EADB770" w14:textId="77777777" w:rsidR="00866204" w:rsidRPr="006B03AD" w:rsidRDefault="00866204" w:rsidP="00AB2841">
            <w:pPr>
              <w:jc w:val="both"/>
              <w:rPr>
                <w:b/>
                <w:sz w:val="19"/>
                <w:szCs w:val="19"/>
              </w:rPr>
            </w:pPr>
            <w:r w:rsidRPr="006B03AD">
              <w:rPr>
                <w:b/>
                <w:sz w:val="19"/>
                <w:szCs w:val="19"/>
              </w:rPr>
              <w:t>Forma způsobu ověření studijních výsledků a další požadavky na studenta</w:t>
            </w:r>
          </w:p>
        </w:tc>
        <w:tc>
          <w:tcPr>
            <w:tcW w:w="6945" w:type="dxa"/>
            <w:gridSpan w:val="28"/>
            <w:tcBorders>
              <w:bottom w:val="single" w:sz="4" w:space="0" w:color="auto"/>
            </w:tcBorders>
          </w:tcPr>
          <w:p w14:paraId="196333A2" w14:textId="107FD764" w:rsidR="00866204" w:rsidRPr="00363199" w:rsidRDefault="0036270D" w:rsidP="00D36C8A">
            <w:pPr>
              <w:jc w:val="both"/>
              <w:rPr>
                <w:sz w:val="19"/>
                <w:szCs w:val="19"/>
              </w:rPr>
            </w:pPr>
            <w:r w:rsidRPr="00363199">
              <w:rPr>
                <w:sz w:val="19"/>
                <w:szCs w:val="19"/>
              </w:rPr>
              <w:t xml:space="preserve">Vstupní znalost relevantních pasáží obecných technických a přírodovědných </w:t>
            </w:r>
            <w:r w:rsidR="00D36C8A" w:rsidRPr="00363199">
              <w:rPr>
                <w:sz w:val="19"/>
                <w:szCs w:val="19"/>
              </w:rPr>
              <w:t>předmět</w:t>
            </w:r>
            <w:r w:rsidRPr="00363199">
              <w:rPr>
                <w:sz w:val="19"/>
                <w:szCs w:val="19"/>
              </w:rPr>
              <w:t xml:space="preserve">ů. Schopnost propojovat poznatky </w:t>
            </w:r>
            <w:r w:rsidR="00D36C8A" w:rsidRPr="00363199">
              <w:rPr>
                <w:sz w:val="19"/>
                <w:szCs w:val="19"/>
              </w:rPr>
              <w:t>o principech se znalostí instrumentace a způsobu měření vzorků pro intepretaci typických výstupů analýz.</w:t>
            </w:r>
          </w:p>
        </w:tc>
      </w:tr>
      <w:tr w:rsidR="00866204" w:rsidRPr="00866204" w14:paraId="0171892D" w14:textId="77777777" w:rsidTr="00140CA8">
        <w:trPr>
          <w:gridAfter w:val="1"/>
          <w:wAfter w:w="142" w:type="dxa"/>
          <w:trHeight w:val="197"/>
        </w:trPr>
        <w:tc>
          <w:tcPr>
            <w:tcW w:w="3120" w:type="dxa"/>
            <w:gridSpan w:val="4"/>
            <w:tcBorders>
              <w:top w:val="nil"/>
            </w:tcBorders>
            <w:shd w:val="clear" w:color="auto" w:fill="F7CAAC"/>
          </w:tcPr>
          <w:p w14:paraId="2F562C5C" w14:textId="77777777" w:rsidR="00866204" w:rsidRPr="006B03AD" w:rsidRDefault="00866204" w:rsidP="00AB2841">
            <w:pPr>
              <w:jc w:val="both"/>
              <w:rPr>
                <w:b/>
                <w:sz w:val="19"/>
                <w:szCs w:val="19"/>
              </w:rPr>
            </w:pPr>
            <w:r w:rsidRPr="006B03AD">
              <w:rPr>
                <w:b/>
                <w:sz w:val="19"/>
                <w:szCs w:val="19"/>
              </w:rPr>
              <w:t>Garant předmětu</w:t>
            </w:r>
          </w:p>
        </w:tc>
        <w:tc>
          <w:tcPr>
            <w:tcW w:w="6945" w:type="dxa"/>
            <w:gridSpan w:val="28"/>
            <w:tcBorders>
              <w:top w:val="single" w:sz="4" w:space="0" w:color="auto"/>
            </w:tcBorders>
          </w:tcPr>
          <w:p w14:paraId="17F086D6" w14:textId="77777777" w:rsidR="00866204" w:rsidRPr="006B03AD" w:rsidRDefault="00866204" w:rsidP="00297DDF">
            <w:pPr>
              <w:jc w:val="both"/>
              <w:rPr>
                <w:sz w:val="19"/>
                <w:szCs w:val="19"/>
              </w:rPr>
            </w:pPr>
            <w:r w:rsidRPr="006B03AD">
              <w:rPr>
                <w:sz w:val="19"/>
                <w:szCs w:val="19"/>
              </w:rPr>
              <w:t xml:space="preserve">doc. Ing. </w:t>
            </w:r>
            <w:r w:rsidR="00297DDF" w:rsidRPr="006B03AD">
              <w:rPr>
                <w:sz w:val="19"/>
                <w:szCs w:val="19"/>
              </w:rPr>
              <w:t>Michal Sedlačík, Ph.D.</w:t>
            </w:r>
          </w:p>
        </w:tc>
      </w:tr>
      <w:tr w:rsidR="00866204" w:rsidRPr="00866204" w14:paraId="5CE812A4" w14:textId="77777777" w:rsidTr="00140CA8">
        <w:trPr>
          <w:gridAfter w:val="1"/>
          <w:wAfter w:w="142" w:type="dxa"/>
          <w:trHeight w:val="243"/>
        </w:trPr>
        <w:tc>
          <w:tcPr>
            <w:tcW w:w="3120" w:type="dxa"/>
            <w:gridSpan w:val="4"/>
            <w:tcBorders>
              <w:top w:val="nil"/>
            </w:tcBorders>
            <w:shd w:val="clear" w:color="auto" w:fill="F7CAAC"/>
          </w:tcPr>
          <w:p w14:paraId="7BA8371F" w14:textId="77777777" w:rsidR="00866204" w:rsidRPr="006B03AD" w:rsidRDefault="00866204" w:rsidP="00AB2841">
            <w:pPr>
              <w:jc w:val="both"/>
              <w:rPr>
                <w:b/>
                <w:sz w:val="19"/>
                <w:szCs w:val="19"/>
              </w:rPr>
            </w:pPr>
            <w:r w:rsidRPr="006B03AD">
              <w:rPr>
                <w:b/>
                <w:sz w:val="19"/>
                <w:szCs w:val="19"/>
              </w:rPr>
              <w:t>Zapojení garanta do výuky předmětu</w:t>
            </w:r>
          </w:p>
        </w:tc>
        <w:tc>
          <w:tcPr>
            <w:tcW w:w="6945" w:type="dxa"/>
            <w:gridSpan w:val="28"/>
            <w:tcBorders>
              <w:top w:val="nil"/>
            </w:tcBorders>
          </w:tcPr>
          <w:p w14:paraId="7F578DCE" w14:textId="77777777" w:rsidR="00866204" w:rsidRPr="006B03AD" w:rsidRDefault="00866204" w:rsidP="00AB2841">
            <w:pPr>
              <w:jc w:val="both"/>
              <w:rPr>
                <w:sz w:val="19"/>
                <w:szCs w:val="19"/>
              </w:rPr>
            </w:pPr>
            <w:r w:rsidRPr="006B03AD">
              <w:rPr>
                <w:sz w:val="19"/>
                <w:szCs w:val="19"/>
              </w:rPr>
              <w:t>100%</w:t>
            </w:r>
          </w:p>
        </w:tc>
      </w:tr>
      <w:tr w:rsidR="00866204" w:rsidRPr="00866204" w14:paraId="428B5F16" w14:textId="77777777" w:rsidTr="00140CA8">
        <w:trPr>
          <w:gridAfter w:val="1"/>
          <w:wAfter w:w="142" w:type="dxa"/>
        </w:trPr>
        <w:tc>
          <w:tcPr>
            <w:tcW w:w="3120" w:type="dxa"/>
            <w:gridSpan w:val="4"/>
            <w:shd w:val="clear" w:color="auto" w:fill="F7CAAC"/>
          </w:tcPr>
          <w:p w14:paraId="4E2012B1" w14:textId="77777777" w:rsidR="00866204" w:rsidRPr="006B03AD" w:rsidRDefault="00866204" w:rsidP="00AB2841">
            <w:pPr>
              <w:jc w:val="both"/>
              <w:rPr>
                <w:b/>
                <w:sz w:val="19"/>
                <w:szCs w:val="19"/>
              </w:rPr>
            </w:pPr>
            <w:r w:rsidRPr="006B03AD">
              <w:rPr>
                <w:b/>
                <w:sz w:val="19"/>
                <w:szCs w:val="19"/>
              </w:rPr>
              <w:t>Vyučující</w:t>
            </w:r>
          </w:p>
        </w:tc>
        <w:tc>
          <w:tcPr>
            <w:tcW w:w="6945" w:type="dxa"/>
            <w:gridSpan w:val="28"/>
            <w:tcBorders>
              <w:bottom w:val="nil"/>
            </w:tcBorders>
          </w:tcPr>
          <w:p w14:paraId="3F79E678" w14:textId="77777777" w:rsidR="00866204" w:rsidRPr="006B03AD" w:rsidRDefault="00866204" w:rsidP="00AB2841">
            <w:pPr>
              <w:jc w:val="both"/>
              <w:rPr>
                <w:sz w:val="19"/>
                <w:szCs w:val="19"/>
              </w:rPr>
            </w:pPr>
          </w:p>
        </w:tc>
      </w:tr>
      <w:tr w:rsidR="00866204" w:rsidRPr="00866204" w14:paraId="5C8B945E" w14:textId="77777777" w:rsidTr="00140CA8">
        <w:trPr>
          <w:gridAfter w:val="1"/>
          <w:wAfter w:w="142" w:type="dxa"/>
          <w:trHeight w:val="220"/>
        </w:trPr>
        <w:tc>
          <w:tcPr>
            <w:tcW w:w="10065" w:type="dxa"/>
            <w:gridSpan w:val="32"/>
            <w:tcBorders>
              <w:top w:val="nil"/>
            </w:tcBorders>
          </w:tcPr>
          <w:p w14:paraId="77CBB27E" w14:textId="77777777" w:rsidR="00866204" w:rsidRPr="006B03AD" w:rsidRDefault="00297DDF" w:rsidP="00AB2841">
            <w:pPr>
              <w:jc w:val="both"/>
              <w:rPr>
                <w:sz w:val="19"/>
                <w:szCs w:val="19"/>
              </w:rPr>
            </w:pPr>
            <w:r w:rsidRPr="006B03AD">
              <w:rPr>
                <w:sz w:val="19"/>
                <w:szCs w:val="19"/>
              </w:rPr>
              <w:t>doc. Ing. Michal Sedlačík, Ph.D.</w:t>
            </w:r>
          </w:p>
        </w:tc>
      </w:tr>
      <w:tr w:rsidR="00866204" w:rsidRPr="00866204" w14:paraId="20F9C83C" w14:textId="77777777" w:rsidTr="00140CA8">
        <w:trPr>
          <w:gridAfter w:val="1"/>
          <w:wAfter w:w="142" w:type="dxa"/>
        </w:trPr>
        <w:tc>
          <w:tcPr>
            <w:tcW w:w="3120" w:type="dxa"/>
            <w:gridSpan w:val="4"/>
            <w:shd w:val="clear" w:color="auto" w:fill="F7CAAC"/>
          </w:tcPr>
          <w:p w14:paraId="71C7B914" w14:textId="77777777" w:rsidR="00866204" w:rsidRPr="006B03AD" w:rsidRDefault="00866204" w:rsidP="00AB2841">
            <w:pPr>
              <w:jc w:val="both"/>
              <w:rPr>
                <w:b/>
                <w:sz w:val="19"/>
                <w:szCs w:val="19"/>
              </w:rPr>
            </w:pPr>
            <w:r w:rsidRPr="006B03AD">
              <w:rPr>
                <w:b/>
                <w:sz w:val="19"/>
                <w:szCs w:val="19"/>
              </w:rPr>
              <w:t>Stručná anotace předmětu</w:t>
            </w:r>
          </w:p>
        </w:tc>
        <w:tc>
          <w:tcPr>
            <w:tcW w:w="6945" w:type="dxa"/>
            <w:gridSpan w:val="28"/>
            <w:tcBorders>
              <w:bottom w:val="nil"/>
            </w:tcBorders>
          </w:tcPr>
          <w:p w14:paraId="161439CA" w14:textId="77777777" w:rsidR="00866204" w:rsidRPr="006B03AD" w:rsidRDefault="00866204" w:rsidP="00AB2841">
            <w:pPr>
              <w:jc w:val="both"/>
              <w:rPr>
                <w:sz w:val="19"/>
                <w:szCs w:val="19"/>
              </w:rPr>
            </w:pPr>
          </w:p>
        </w:tc>
      </w:tr>
      <w:tr w:rsidR="00866204" w:rsidRPr="00866204" w14:paraId="0B832647" w14:textId="77777777" w:rsidTr="00140CA8">
        <w:trPr>
          <w:gridAfter w:val="1"/>
          <w:wAfter w:w="142" w:type="dxa"/>
          <w:trHeight w:val="951"/>
        </w:trPr>
        <w:tc>
          <w:tcPr>
            <w:tcW w:w="10065" w:type="dxa"/>
            <w:gridSpan w:val="32"/>
            <w:tcBorders>
              <w:top w:val="nil"/>
              <w:bottom w:val="single" w:sz="12" w:space="0" w:color="auto"/>
            </w:tcBorders>
          </w:tcPr>
          <w:p w14:paraId="29837513" w14:textId="77777777" w:rsidR="006B03AD" w:rsidRPr="006B03AD" w:rsidRDefault="006B03AD" w:rsidP="006B03AD">
            <w:pPr>
              <w:jc w:val="both"/>
              <w:rPr>
                <w:sz w:val="19"/>
                <w:szCs w:val="19"/>
              </w:rPr>
            </w:pPr>
            <w:r w:rsidRPr="006B03AD">
              <w:rPr>
                <w:color w:val="000000"/>
                <w:sz w:val="19"/>
                <w:szCs w:val="19"/>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1461A1F6" w14:textId="77777777" w:rsidR="006B03AD" w:rsidRPr="006B03AD" w:rsidRDefault="006B03AD" w:rsidP="006B03AD">
            <w:pPr>
              <w:jc w:val="both"/>
              <w:rPr>
                <w:del w:id="25" w:author="Ivo Kuřitka" w:date="2019-11-27T22:43:00Z"/>
                <w:sz w:val="19"/>
                <w:szCs w:val="19"/>
              </w:rPr>
            </w:pPr>
          </w:p>
          <w:p w14:paraId="3023C846" w14:textId="77777777" w:rsidR="006B03AD" w:rsidRPr="006B03AD" w:rsidRDefault="006B03AD" w:rsidP="00B352DB">
            <w:pPr>
              <w:spacing w:before="40"/>
              <w:jc w:val="both"/>
              <w:rPr>
                <w:sz w:val="19"/>
                <w:szCs w:val="19"/>
                <w:u w:val="single"/>
              </w:rPr>
            </w:pPr>
            <w:r w:rsidRPr="006B03AD">
              <w:rPr>
                <w:sz w:val="19"/>
                <w:szCs w:val="19"/>
                <w:u w:val="single"/>
              </w:rPr>
              <w:t>Základní témata:</w:t>
            </w:r>
          </w:p>
          <w:p w14:paraId="67C6E531"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Technická normalizace, metrologie a zkušebnictví. </w:t>
            </w:r>
          </w:p>
          <w:p w14:paraId="545378BE"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Měření základních fyzikálních vlastností (rozměry, teplota, hustota). </w:t>
            </w:r>
          </w:p>
          <w:p w14:paraId="214BF91A"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Reologické vlastnosti roztoků a tavenin, tekutost a vytvrzování reaktoplastů. </w:t>
            </w:r>
          </w:p>
          <w:p w14:paraId="7AA01962"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Plasticita a vulkanizační charakteristiky kaučukových směsí. </w:t>
            </w:r>
          </w:p>
          <w:p w14:paraId="6AFAB49E"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Obecné analytické postupy hodnocení polymerů a přísad (identifikační zkoušky polymerů, charakteristické prvky, charakteristická čísla, stanovení vody, sušiny, popela, extraktu). </w:t>
            </w:r>
          </w:p>
          <w:p w14:paraId="2EF00085"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Metody termické analýzy (TGA, DSC, DTA, TMA, DMA). </w:t>
            </w:r>
          </w:p>
          <w:p w14:paraId="4850B02E"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Separační metody (kapalinová a plynová chromatografie, gelová permeační chromatografie). </w:t>
            </w:r>
          </w:p>
          <w:p w14:paraId="5A83A196"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Příprava zkušebních těles, podmínky kondicionace. </w:t>
            </w:r>
          </w:p>
          <w:p w14:paraId="06DADF46"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Statické zkoušky krátkodobé (zkoušky tahem, tlakem, ohybem, smykem, tvrdost). </w:t>
            </w:r>
          </w:p>
          <w:p w14:paraId="15B42380"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Statické zkoušky dlouhodobé (relaxace napětí, kríp, trvalá deformace). </w:t>
            </w:r>
          </w:p>
          <w:p w14:paraId="3AC29947"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Tepelné vlastnosti (základní materiálové tepelné konstanty, odolnost proti nízkým a vysokým teplotám, hořlavost). </w:t>
            </w:r>
          </w:p>
          <w:p w14:paraId="567EFFF9"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Dynamické zkoušky (odrazová pružnost, rázová a vrubová houževnatost). </w:t>
            </w:r>
          </w:p>
          <w:p w14:paraId="612EE2B9" w14:textId="77777777" w:rsidR="006B03AD" w:rsidRPr="006B03AD" w:rsidRDefault="006B03AD" w:rsidP="00D627A1">
            <w:pPr>
              <w:pStyle w:val="Odstavecseseznamem"/>
              <w:numPr>
                <w:ilvl w:val="0"/>
                <w:numId w:val="29"/>
              </w:numPr>
              <w:ind w:left="113" w:hanging="113"/>
              <w:jc w:val="both"/>
              <w:rPr>
                <w:color w:val="000000"/>
                <w:sz w:val="19"/>
                <w:szCs w:val="19"/>
                <w:shd w:val="clear" w:color="auto" w:fill="FFFFFF"/>
              </w:rPr>
            </w:pPr>
            <w:r w:rsidRPr="006B03AD">
              <w:rPr>
                <w:color w:val="000000"/>
                <w:sz w:val="19"/>
                <w:szCs w:val="19"/>
                <w:shd w:val="clear" w:color="auto" w:fill="FFFFFF"/>
              </w:rPr>
              <w:t>Elektrické a dielektrické vlastnosti polymerů, zkoušky opotřebení povrchu. </w:t>
            </w:r>
          </w:p>
          <w:p w14:paraId="5EBCC94B" w14:textId="77777777" w:rsidR="00242B49" w:rsidRPr="006B03AD" w:rsidRDefault="006B03AD" w:rsidP="00D627A1">
            <w:pPr>
              <w:ind w:left="113" w:hanging="113"/>
              <w:jc w:val="both"/>
              <w:rPr>
                <w:sz w:val="19"/>
                <w:szCs w:val="19"/>
              </w:rPr>
            </w:pPr>
            <w:r w:rsidRPr="006B03AD">
              <w:rPr>
                <w:color w:val="000000"/>
                <w:sz w:val="19"/>
                <w:szCs w:val="19"/>
                <w:shd w:val="clear" w:color="auto" w:fill="FFFFFF"/>
              </w:rPr>
              <w:t>- Zkoušky přirozeného a zrychleného stárnutí. </w:t>
            </w:r>
          </w:p>
        </w:tc>
      </w:tr>
      <w:tr w:rsidR="00866204" w:rsidRPr="00866204" w14:paraId="6C5A939B" w14:textId="77777777" w:rsidTr="00140CA8">
        <w:trPr>
          <w:gridAfter w:val="1"/>
          <w:wAfter w:w="142" w:type="dxa"/>
          <w:trHeight w:val="265"/>
        </w:trPr>
        <w:tc>
          <w:tcPr>
            <w:tcW w:w="3687" w:type="dxa"/>
            <w:gridSpan w:val="9"/>
            <w:tcBorders>
              <w:top w:val="nil"/>
            </w:tcBorders>
            <w:shd w:val="clear" w:color="auto" w:fill="F7CAAC"/>
          </w:tcPr>
          <w:p w14:paraId="41603813" w14:textId="77777777" w:rsidR="00866204" w:rsidRPr="006B03AD" w:rsidRDefault="00866204" w:rsidP="00AB2841">
            <w:pPr>
              <w:jc w:val="both"/>
              <w:rPr>
                <w:sz w:val="19"/>
                <w:szCs w:val="19"/>
              </w:rPr>
            </w:pPr>
            <w:r w:rsidRPr="006B03AD">
              <w:rPr>
                <w:b/>
                <w:sz w:val="19"/>
                <w:szCs w:val="19"/>
              </w:rPr>
              <w:t>Studijní literatura a studijní pomůcky</w:t>
            </w:r>
          </w:p>
        </w:tc>
        <w:tc>
          <w:tcPr>
            <w:tcW w:w="6378" w:type="dxa"/>
            <w:gridSpan w:val="23"/>
            <w:tcBorders>
              <w:top w:val="nil"/>
              <w:bottom w:val="nil"/>
            </w:tcBorders>
          </w:tcPr>
          <w:p w14:paraId="23541948" w14:textId="77777777" w:rsidR="00866204" w:rsidRPr="006B03AD" w:rsidRDefault="00866204" w:rsidP="00AB2841">
            <w:pPr>
              <w:jc w:val="both"/>
              <w:rPr>
                <w:sz w:val="19"/>
                <w:szCs w:val="19"/>
              </w:rPr>
            </w:pPr>
          </w:p>
        </w:tc>
      </w:tr>
      <w:tr w:rsidR="00866204" w:rsidRPr="00866204" w14:paraId="130F5A8F" w14:textId="77777777" w:rsidTr="00140CA8">
        <w:trPr>
          <w:gridAfter w:val="1"/>
          <w:wAfter w:w="142" w:type="dxa"/>
          <w:trHeight w:val="1497"/>
        </w:trPr>
        <w:tc>
          <w:tcPr>
            <w:tcW w:w="10065" w:type="dxa"/>
            <w:gridSpan w:val="32"/>
            <w:tcBorders>
              <w:top w:val="nil"/>
            </w:tcBorders>
          </w:tcPr>
          <w:p w14:paraId="69DD80D7" w14:textId="77777777" w:rsidR="006B03AD" w:rsidRPr="006B03AD" w:rsidRDefault="006B03AD" w:rsidP="006B03AD">
            <w:pPr>
              <w:jc w:val="both"/>
              <w:rPr>
                <w:sz w:val="19"/>
                <w:szCs w:val="19"/>
                <w:u w:val="single"/>
              </w:rPr>
            </w:pPr>
            <w:r w:rsidRPr="006B03AD">
              <w:rPr>
                <w:sz w:val="19"/>
                <w:szCs w:val="19"/>
                <w:u w:val="single"/>
              </w:rPr>
              <w:t>Povinná literatura:</w:t>
            </w:r>
          </w:p>
          <w:p w14:paraId="71A4A8B8" w14:textId="77777777" w:rsidR="006B03AD" w:rsidRPr="006B03AD" w:rsidRDefault="006B03AD" w:rsidP="006B03AD">
            <w:pPr>
              <w:shd w:val="clear" w:color="auto" w:fill="FFFFFF"/>
              <w:jc w:val="both"/>
              <w:rPr>
                <w:color w:val="000000"/>
                <w:sz w:val="19"/>
                <w:szCs w:val="19"/>
              </w:rPr>
            </w:pPr>
            <w:r w:rsidRPr="006B03AD">
              <w:rPr>
                <w:color w:val="000000"/>
                <w:sz w:val="19"/>
                <w:szCs w:val="19"/>
              </w:rPr>
              <w:t>GRELLMANN, W., SEIDLER, S. </w:t>
            </w:r>
            <w:r w:rsidRPr="006B03AD">
              <w:rPr>
                <w:i/>
                <w:iCs/>
                <w:color w:val="000000"/>
                <w:sz w:val="19"/>
                <w:szCs w:val="19"/>
              </w:rPr>
              <w:t>Polymer Testing</w:t>
            </w:r>
            <w:r w:rsidRPr="006B03AD">
              <w:rPr>
                <w:color w:val="000000"/>
                <w:sz w:val="19"/>
                <w:szCs w:val="19"/>
              </w:rPr>
              <w:t xml:space="preserve">. Cincinnati: Hanser, 2007. Dostupné z: </w:t>
            </w:r>
            <w:hyperlink r:id="rId23" w:history="1">
              <w:r w:rsidRPr="006B03AD">
                <w:rPr>
                  <w:rStyle w:val="Hypertextovodkaz"/>
                  <w:sz w:val="19"/>
                  <w:szCs w:val="19"/>
                </w:rPr>
                <w:t>http://app.knovel.com/web/toc.v/cid:kpPT000001/viewerType:toc//root_slug:polymer_testing</w:t>
              </w:r>
            </w:hyperlink>
            <w:r w:rsidRPr="006B03AD">
              <w:rPr>
                <w:rStyle w:val="Hypertextovodkaz"/>
                <w:sz w:val="19"/>
                <w:szCs w:val="19"/>
              </w:rPr>
              <w:t>.</w:t>
            </w:r>
          </w:p>
          <w:p w14:paraId="54E99B45" w14:textId="77777777" w:rsidR="006B03AD" w:rsidRPr="006B03AD" w:rsidRDefault="006B03AD" w:rsidP="006B03AD">
            <w:pPr>
              <w:shd w:val="clear" w:color="auto" w:fill="FFFFFF"/>
              <w:jc w:val="both"/>
              <w:rPr>
                <w:color w:val="000000"/>
                <w:sz w:val="19"/>
                <w:szCs w:val="19"/>
              </w:rPr>
            </w:pPr>
            <w:proofErr w:type="gramStart"/>
            <w:r w:rsidRPr="006B03AD">
              <w:rPr>
                <w:caps/>
                <w:color w:val="000000"/>
                <w:sz w:val="19"/>
                <w:szCs w:val="19"/>
              </w:rPr>
              <w:t>EHRENSTEIN, G.W., RIEDEL</w:t>
            </w:r>
            <w:proofErr w:type="gramEnd"/>
            <w:r w:rsidRPr="006B03AD">
              <w:rPr>
                <w:caps/>
                <w:color w:val="000000"/>
                <w:sz w:val="19"/>
                <w:szCs w:val="19"/>
              </w:rPr>
              <w:t xml:space="preserve">, G., TRAWIEL, P. </w:t>
            </w:r>
            <w:r w:rsidRPr="006B03AD">
              <w:rPr>
                <w:i/>
                <w:color w:val="000000"/>
                <w:sz w:val="19"/>
                <w:szCs w:val="19"/>
              </w:rPr>
              <w:t>Thermal Analysis of Plastics: Theory and Practice</w:t>
            </w:r>
            <w:r w:rsidRPr="006B03AD">
              <w:rPr>
                <w:color w:val="000000"/>
                <w:sz w:val="19"/>
                <w:szCs w:val="19"/>
              </w:rPr>
              <w:t xml:space="preserve">. Munich: Hanser, 2004. Dostupné z: </w:t>
            </w:r>
            <w:hyperlink r:id="rId24" w:history="1">
              <w:r w:rsidRPr="006B03AD">
                <w:rPr>
                  <w:rStyle w:val="Hypertextovodkaz"/>
                  <w:sz w:val="19"/>
                  <w:szCs w:val="19"/>
                </w:rPr>
                <w:t>http://app.knovel.com/web/toc.v/cid:kpTAPTP003/viewerType:toc//root_slug:thermal-analysis-plastics/url_slug:thermal-analysis-plastics/</w:t>
              </w:r>
            </w:hyperlink>
            <w:r w:rsidRPr="006B03AD">
              <w:rPr>
                <w:rStyle w:val="Hypertextovodkaz"/>
                <w:sz w:val="19"/>
                <w:szCs w:val="19"/>
              </w:rPr>
              <w:t>.</w:t>
            </w:r>
          </w:p>
          <w:p w14:paraId="20F68CCC" w14:textId="77777777" w:rsidR="006B03AD" w:rsidRPr="006B03AD" w:rsidRDefault="006B03AD" w:rsidP="006B03AD">
            <w:pPr>
              <w:shd w:val="clear" w:color="auto" w:fill="FFFFFF"/>
              <w:jc w:val="both"/>
              <w:rPr>
                <w:color w:val="000000"/>
                <w:sz w:val="19"/>
                <w:szCs w:val="19"/>
              </w:rPr>
            </w:pPr>
            <w:proofErr w:type="gramStart"/>
            <w:r w:rsidRPr="006B03AD">
              <w:rPr>
                <w:color w:val="000000"/>
                <w:sz w:val="19"/>
                <w:szCs w:val="19"/>
              </w:rPr>
              <w:t>JILES, D.C.</w:t>
            </w:r>
            <w:proofErr w:type="gramEnd"/>
            <w:r w:rsidRPr="006B03AD">
              <w:rPr>
                <w:color w:val="000000"/>
                <w:sz w:val="19"/>
                <w:szCs w:val="19"/>
              </w:rPr>
              <w:t> </w:t>
            </w:r>
            <w:r w:rsidRPr="006B03AD">
              <w:rPr>
                <w:i/>
                <w:iCs/>
                <w:color w:val="000000"/>
                <w:sz w:val="19"/>
                <w:szCs w:val="19"/>
              </w:rPr>
              <w:t>Introduction to the Principles of Materials Evaluation</w:t>
            </w:r>
            <w:r w:rsidRPr="006B03AD">
              <w:rPr>
                <w:color w:val="000000"/>
                <w:sz w:val="19"/>
                <w:szCs w:val="19"/>
              </w:rPr>
              <w:t>. Boca Raton: CRC Press, 2008.  </w:t>
            </w:r>
          </w:p>
          <w:p w14:paraId="008F1E55" w14:textId="77777777" w:rsidR="006B03AD" w:rsidRPr="006B03AD" w:rsidRDefault="006B03AD" w:rsidP="006B03AD">
            <w:pPr>
              <w:jc w:val="both"/>
              <w:rPr>
                <w:del w:id="26" w:author="Ivo Kuřitka" w:date="2019-11-27T22:43:00Z"/>
                <w:sz w:val="19"/>
                <w:szCs w:val="19"/>
                <w:u w:val="single"/>
              </w:rPr>
            </w:pPr>
          </w:p>
          <w:p w14:paraId="41346739" w14:textId="77777777" w:rsidR="006B03AD" w:rsidRPr="006B03AD" w:rsidRDefault="006B03AD" w:rsidP="00B352DB">
            <w:pPr>
              <w:spacing w:before="40"/>
              <w:jc w:val="both"/>
              <w:rPr>
                <w:sz w:val="19"/>
                <w:szCs w:val="19"/>
                <w:u w:val="single"/>
              </w:rPr>
            </w:pPr>
            <w:r w:rsidRPr="006B03AD">
              <w:rPr>
                <w:sz w:val="19"/>
                <w:szCs w:val="19"/>
                <w:u w:val="single"/>
              </w:rPr>
              <w:t>Doporučená literatura:</w:t>
            </w:r>
          </w:p>
          <w:p w14:paraId="1268DE03" w14:textId="77777777" w:rsidR="006B03AD" w:rsidRPr="006B03AD" w:rsidRDefault="006B03AD" w:rsidP="006B03AD">
            <w:pPr>
              <w:jc w:val="both"/>
              <w:rPr>
                <w:rStyle w:val="txt"/>
                <w:color w:val="000000"/>
                <w:sz w:val="19"/>
                <w:szCs w:val="19"/>
              </w:rPr>
            </w:pPr>
            <w:r w:rsidRPr="006B03AD">
              <w:rPr>
                <w:rStyle w:val="txt"/>
                <w:caps/>
                <w:color w:val="000000"/>
                <w:sz w:val="19"/>
                <w:szCs w:val="19"/>
              </w:rPr>
              <w:t xml:space="preserve">Dizon, J.R.C., Espera, </w:t>
            </w:r>
            <w:proofErr w:type="gramStart"/>
            <w:r w:rsidRPr="006B03AD">
              <w:rPr>
                <w:rStyle w:val="txt"/>
                <w:caps/>
                <w:color w:val="000000"/>
                <w:sz w:val="19"/>
                <w:szCs w:val="19"/>
              </w:rPr>
              <w:t>A.H.</w:t>
            </w:r>
            <w:proofErr w:type="gramEnd"/>
            <w:r w:rsidRPr="006B03AD">
              <w:rPr>
                <w:rStyle w:val="txt"/>
                <w:caps/>
                <w:color w:val="000000"/>
                <w:sz w:val="19"/>
                <w:szCs w:val="19"/>
              </w:rPr>
              <w:t>, J</w:t>
            </w:r>
            <w:r w:rsidRPr="006B03AD">
              <w:rPr>
                <w:rStyle w:val="txt"/>
                <w:color w:val="000000"/>
                <w:sz w:val="19"/>
                <w:szCs w:val="19"/>
              </w:rPr>
              <w:t>r</w:t>
            </w:r>
            <w:r w:rsidRPr="006B03AD">
              <w:rPr>
                <w:rStyle w:val="txt"/>
                <w:caps/>
                <w:color w:val="000000"/>
                <w:sz w:val="19"/>
                <w:szCs w:val="19"/>
              </w:rPr>
              <w:t xml:space="preserve">., Chen, Q., Advincula, R.C. </w:t>
            </w:r>
            <w:r w:rsidRPr="006B03AD">
              <w:rPr>
                <w:rStyle w:val="txtbold"/>
                <w:bCs/>
                <w:i/>
                <w:color w:val="000000"/>
                <w:sz w:val="19"/>
                <w:szCs w:val="19"/>
              </w:rPr>
              <w:t xml:space="preserve">Mechanical Characterization of 3D-Printed Polymers. </w:t>
            </w:r>
            <w:r w:rsidRPr="009769FF">
              <w:rPr>
                <w:rStyle w:val="Zdraznn"/>
                <w:i w:val="0"/>
                <w:color w:val="000000"/>
                <w:sz w:val="19"/>
                <w:szCs w:val="19"/>
              </w:rPr>
              <w:t>Additive Manufacturing</w:t>
            </w:r>
            <w:r w:rsidRPr="006B03AD">
              <w:rPr>
                <w:rStyle w:val="txt"/>
                <w:i/>
                <w:color w:val="000000"/>
                <w:sz w:val="19"/>
                <w:szCs w:val="19"/>
              </w:rPr>
              <w:t xml:space="preserve"> </w:t>
            </w:r>
            <w:r w:rsidRPr="006B03AD">
              <w:rPr>
                <w:rStyle w:val="txt"/>
                <w:color w:val="000000"/>
                <w:sz w:val="19"/>
                <w:szCs w:val="19"/>
              </w:rPr>
              <w:t>20, 44-67, 2018. </w:t>
            </w:r>
          </w:p>
          <w:p w14:paraId="5C19C692" w14:textId="77777777" w:rsidR="006B03AD" w:rsidRPr="006B03AD" w:rsidRDefault="006B03AD" w:rsidP="006B03AD">
            <w:pPr>
              <w:jc w:val="both"/>
              <w:rPr>
                <w:rStyle w:val="txt"/>
                <w:spacing w:val="-2"/>
                <w:sz w:val="19"/>
                <w:szCs w:val="19"/>
              </w:rPr>
            </w:pPr>
            <w:r w:rsidRPr="006B03AD">
              <w:rPr>
                <w:caps/>
                <w:sz w:val="19"/>
                <w:szCs w:val="19"/>
                <w:shd w:val="clear" w:color="auto" w:fill="F8F8F8"/>
              </w:rPr>
              <w:t xml:space="preserve">Liu, </w:t>
            </w:r>
            <w:proofErr w:type="gramStart"/>
            <w:r w:rsidRPr="006B03AD">
              <w:rPr>
                <w:caps/>
                <w:sz w:val="19"/>
                <w:szCs w:val="19"/>
                <w:shd w:val="clear" w:color="auto" w:fill="F8F8F8"/>
              </w:rPr>
              <w:t>P.W.</w:t>
            </w:r>
            <w:r w:rsidRPr="006B03AD">
              <w:rPr>
                <w:caps/>
                <w:color w:val="2A2D35"/>
                <w:sz w:val="19"/>
                <w:szCs w:val="19"/>
                <w:shd w:val="clear" w:color="auto" w:fill="F8F8F8"/>
              </w:rPr>
              <w:t>,</w:t>
            </w:r>
            <w:r w:rsidR="0040548E">
              <w:rPr>
                <w:caps/>
                <w:color w:val="2A2D35"/>
                <w:sz w:val="19"/>
                <w:szCs w:val="19"/>
                <w:shd w:val="clear" w:color="auto" w:fill="F8F8F8"/>
              </w:rPr>
              <w:t xml:space="preserve"> </w:t>
            </w:r>
            <w:r w:rsidRPr="006B03AD">
              <w:rPr>
                <w:caps/>
                <w:sz w:val="19"/>
                <w:szCs w:val="19"/>
                <w:shd w:val="clear" w:color="auto" w:fill="F8F8F8"/>
              </w:rPr>
              <w:t>Liu</w:t>
            </w:r>
            <w:proofErr w:type="gramEnd"/>
            <w:r w:rsidRPr="006B03AD">
              <w:rPr>
                <w:caps/>
                <w:sz w:val="19"/>
                <w:szCs w:val="19"/>
                <w:shd w:val="clear" w:color="auto" w:fill="F8F8F8"/>
              </w:rPr>
              <w:t>, W.F.</w:t>
            </w:r>
            <w:r w:rsidRPr="006B03AD">
              <w:rPr>
                <w:caps/>
                <w:color w:val="2A2D35"/>
                <w:sz w:val="19"/>
                <w:szCs w:val="19"/>
                <w:shd w:val="clear" w:color="auto" w:fill="F8F8F8"/>
              </w:rPr>
              <w:t xml:space="preserve">, </w:t>
            </w:r>
            <w:r w:rsidRPr="006B03AD">
              <w:rPr>
                <w:caps/>
                <w:sz w:val="19"/>
                <w:szCs w:val="19"/>
                <w:shd w:val="clear" w:color="auto" w:fill="F8F8F8"/>
              </w:rPr>
              <w:t>Wang, W.J.</w:t>
            </w:r>
            <w:r w:rsidRPr="006B03AD">
              <w:rPr>
                <w:caps/>
                <w:color w:val="2A2D35"/>
                <w:sz w:val="19"/>
                <w:szCs w:val="19"/>
                <w:shd w:val="clear" w:color="auto" w:fill="F8F8F8"/>
              </w:rPr>
              <w:t xml:space="preserve"> </w:t>
            </w:r>
            <w:r w:rsidRPr="006B03AD">
              <w:rPr>
                <w:color w:val="2A2D35"/>
                <w:sz w:val="19"/>
                <w:szCs w:val="19"/>
                <w:shd w:val="clear" w:color="auto" w:fill="F8F8F8"/>
              </w:rPr>
              <w:t>et al</w:t>
            </w:r>
            <w:r w:rsidRPr="006B03AD">
              <w:rPr>
                <w:rFonts w:ascii="Source Sans Pro" w:hAnsi="Source Sans Pro"/>
                <w:color w:val="2A2D35"/>
                <w:sz w:val="19"/>
                <w:szCs w:val="19"/>
                <w:shd w:val="clear" w:color="auto" w:fill="F8F8F8"/>
              </w:rPr>
              <w:t>.</w:t>
            </w:r>
            <w:r w:rsidRPr="006B03AD">
              <w:rPr>
                <w:rStyle w:val="txtbold"/>
                <w:bCs/>
                <w:i/>
                <w:color w:val="000000"/>
                <w:sz w:val="19"/>
                <w:szCs w:val="19"/>
              </w:rPr>
              <w:t xml:space="preserve"> A Comprehensive Review on Controlled Synthesis of </w:t>
            </w:r>
            <w:proofErr w:type="gramStart"/>
            <w:r w:rsidRPr="006B03AD">
              <w:rPr>
                <w:rStyle w:val="txtbold"/>
                <w:bCs/>
                <w:i/>
                <w:color w:val="000000"/>
                <w:sz w:val="19"/>
                <w:szCs w:val="19"/>
              </w:rPr>
              <w:t>Long-Chain</w:t>
            </w:r>
            <w:proofErr w:type="gramEnd"/>
            <w:r w:rsidRPr="006B03AD">
              <w:rPr>
                <w:rStyle w:val="txtbold"/>
                <w:bCs/>
                <w:i/>
                <w:color w:val="000000"/>
                <w:sz w:val="19"/>
                <w:szCs w:val="19"/>
              </w:rPr>
              <w:t xml:space="preserve"> Branched Polyolefins: Part 3, Characterization of </w:t>
            </w:r>
            <w:proofErr w:type="gramStart"/>
            <w:r w:rsidRPr="006B03AD">
              <w:rPr>
                <w:rStyle w:val="txtbold"/>
                <w:bCs/>
                <w:i/>
                <w:color w:val="000000"/>
                <w:sz w:val="19"/>
                <w:szCs w:val="19"/>
              </w:rPr>
              <w:t>Long-Chain</w:t>
            </w:r>
            <w:proofErr w:type="gramEnd"/>
            <w:r w:rsidRPr="006B03AD">
              <w:rPr>
                <w:rStyle w:val="txtbold"/>
                <w:bCs/>
                <w:i/>
                <w:color w:val="000000"/>
                <w:sz w:val="19"/>
                <w:szCs w:val="19"/>
              </w:rPr>
              <w:t xml:space="preserve"> Branched Polymers</w:t>
            </w:r>
            <w:r w:rsidRPr="006B03AD">
              <w:rPr>
                <w:rStyle w:val="txtbold"/>
                <w:bCs/>
                <w:color w:val="000000"/>
                <w:sz w:val="19"/>
                <w:szCs w:val="19"/>
              </w:rPr>
              <w:t xml:space="preserve">. </w:t>
            </w:r>
            <w:r w:rsidRPr="009769FF">
              <w:rPr>
                <w:rStyle w:val="Zdraznn"/>
                <w:i w:val="0"/>
                <w:color w:val="000000"/>
                <w:sz w:val="19"/>
                <w:szCs w:val="19"/>
              </w:rPr>
              <w:t>Macromolecular Reaction Engineering</w:t>
            </w:r>
            <w:r w:rsidRPr="006B03AD">
              <w:rPr>
                <w:rStyle w:val="txt"/>
                <w:color w:val="000000"/>
                <w:sz w:val="19"/>
                <w:szCs w:val="19"/>
              </w:rPr>
              <w:t xml:space="preserve"> 11(1), Art. No. 1600012, 2017.</w:t>
            </w:r>
          </w:p>
          <w:p w14:paraId="63E3B2B1" w14:textId="77777777" w:rsidR="006B03AD" w:rsidRPr="006B03AD" w:rsidRDefault="006B03AD" w:rsidP="006B03AD">
            <w:pPr>
              <w:shd w:val="clear" w:color="auto" w:fill="FFFFFF"/>
              <w:jc w:val="both"/>
              <w:rPr>
                <w:color w:val="000000"/>
                <w:sz w:val="19"/>
                <w:szCs w:val="19"/>
              </w:rPr>
            </w:pPr>
            <w:r w:rsidRPr="006B03AD">
              <w:rPr>
                <w:caps/>
                <w:color w:val="000000"/>
                <w:sz w:val="19"/>
                <w:szCs w:val="19"/>
              </w:rPr>
              <w:t>Vondráček, P</w:t>
            </w:r>
            <w:r w:rsidRPr="006B03AD">
              <w:rPr>
                <w:color w:val="000000"/>
                <w:sz w:val="19"/>
                <w:szCs w:val="19"/>
              </w:rPr>
              <w:t>. </w:t>
            </w:r>
            <w:r w:rsidRPr="006B03AD">
              <w:rPr>
                <w:i/>
                <w:iCs/>
                <w:color w:val="000000"/>
                <w:sz w:val="19"/>
                <w:szCs w:val="19"/>
              </w:rPr>
              <w:t>Metody studia a charakterizace struktury polymerů</w:t>
            </w:r>
            <w:r w:rsidRPr="006B03AD">
              <w:rPr>
                <w:color w:val="000000"/>
                <w:sz w:val="19"/>
                <w:szCs w:val="19"/>
              </w:rPr>
              <w:t>. Praha: VŠCHT, 1991. ISBN 80-7080-087-9.</w:t>
            </w:r>
          </w:p>
          <w:p w14:paraId="314B2078" w14:textId="77777777" w:rsidR="006B03AD" w:rsidRPr="006B03AD" w:rsidRDefault="006B03AD" w:rsidP="006B03AD">
            <w:pPr>
              <w:shd w:val="clear" w:color="auto" w:fill="FFFFFF"/>
              <w:jc w:val="both"/>
              <w:rPr>
                <w:color w:val="000000"/>
                <w:sz w:val="19"/>
                <w:szCs w:val="19"/>
              </w:rPr>
            </w:pPr>
            <w:r w:rsidRPr="006B03AD">
              <w:rPr>
                <w:caps/>
                <w:color w:val="000000"/>
                <w:sz w:val="19"/>
                <w:szCs w:val="19"/>
              </w:rPr>
              <w:t>Shah, V.</w:t>
            </w:r>
            <w:r w:rsidRPr="006B03AD">
              <w:rPr>
                <w:color w:val="000000"/>
                <w:sz w:val="19"/>
                <w:szCs w:val="19"/>
              </w:rPr>
              <w:t> </w:t>
            </w:r>
            <w:r w:rsidRPr="006B03AD">
              <w:rPr>
                <w:i/>
                <w:iCs/>
                <w:color w:val="000000"/>
                <w:sz w:val="19"/>
                <w:szCs w:val="19"/>
              </w:rPr>
              <w:t>Handbook of Plastics Testing Technology</w:t>
            </w:r>
            <w:r w:rsidRPr="006B03AD">
              <w:rPr>
                <w:color w:val="000000"/>
                <w:sz w:val="19"/>
                <w:szCs w:val="19"/>
              </w:rPr>
              <w:t>. New York: John Wiley&amp;Sons, 1998. ISBN 0-471-18202-8. </w:t>
            </w:r>
          </w:p>
          <w:p w14:paraId="2A297236" w14:textId="77777777" w:rsidR="00866204" w:rsidRPr="006B03AD" w:rsidRDefault="006B03AD" w:rsidP="006B03AD">
            <w:pPr>
              <w:jc w:val="both"/>
              <w:rPr>
                <w:sz w:val="19"/>
                <w:szCs w:val="19"/>
              </w:rPr>
            </w:pPr>
            <w:r w:rsidRPr="006B03AD">
              <w:rPr>
                <w:caps/>
                <w:color w:val="000000"/>
                <w:sz w:val="19"/>
                <w:szCs w:val="19"/>
              </w:rPr>
              <w:t xml:space="preserve">Kumar, A., Gupta, </w:t>
            </w:r>
            <w:proofErr w:type="gramStart"/>
            <w:r w:rsidRPr="006B03AD">
              <w:rPr>
                <w:caps/>
                <w:color w:val="000000"/>
                <w:sz w:val="19"/>
                <w:szCs w:val="19"/>
              </w:rPr>
              <w:t>R.K.</w:t>
            </w:r>
            <w:proofErr w:type="gramEnd"/>
            <w:r w:rsidRPr="006B03AD">
              <w:rPr>
                <w:color w:val="000000"/>
                <w:sz w:val="19"/>
                <w:szCs w:val="19"/>
              </w:rPr>
              <w:t> </w:t>
            </w:r>
            <w:r w:rsidRPr="006B03AD">
              <w:rPr>
                <w:i/>
                <w:iCs/>
                <w:color w:val="000000"/>
                <w:sz w:val="19"/>
                <w:szCs w:val="19"/>
              </w:rPr>
              <w:t>Fundamentals of Polymers</w:t>
            </w:r>
            <w:r w:rsidRPr="006B03AD">
              <w:rPr>
                <w:color w:val="000000"/>
                <w:sz w:val="19"/>
                <w:szCs w:val="19"/>
              </w:rPr>
              <w:t>. New York: McGraw-Hill, 1998. ISBN 0-07-025224-6. </w:t>
            </w:r>
          </w:p>
        </w:tc>
      </w:tr>
      <w:tr w:rsidR="00866204" w:rsidRPr="00866204" w14:paraId="7D66C60C" w14:textId="77777777" w:rsidTr="00140CA8">
        <w:trPr>
          <w:gridAfter w:val="1"/>
          <w:wAfter w:w="142" w:type="dxa"/>
        </w:trPr>
        <w:tc>
          <w:tcPr>
            <w:tcW w:w="10065" w:type="dxa"/>
            <w:gridSpan w:val="32"/>
            <w:tcBorders>
              <w:top w:val="single" w:sz="12" w:space="0" w:color="auto"/>
              <w:left w:val="single" w:sz="2" w:space="0" w:color="auto"/>
              <w:bottom w:val="single" w:sz="2" w:space="0" w:color="auto"/>
              <w:right w:val="single" w:sz="2" w:space="0" w:color="auto"/>
            </w:tcBorders>
            <w:shd w:val="clear" w:color="auto" w:fill="F7CAAC"/>
          </w:tcPr>
          <w:p w14:paraId="4F11EABA" w14:textId="77777777" w:rsidR="00866204" w:rsidRPr="006B03AD" w:rsidRDefault="00866204" w:rsidP="00AB2841">
            <w:pPr>
              <w:jc w:val="center"/>
              <w:rPr>
                <w:b/>
                <w:sz w:val="19"/>
                <w:szCs w:val="19"/>
              </w:rPr>
            </w:pPr>
            <w:r w:rsidRPr="006B03AD">
              <w:rPr>
                <w:b/>
                <w:sz w:val="19"/>
                <w:szCs w:val="19"/>
              </w:rPr>
              <w:t>Informace ke kombinované nebo distanční formě</w:t>
            </w:r>
          </w:p>
        </w:tc>
      </w:tr>
      <w:tr w:rsidR="00866204" w:rsidRPr="00866204" w14:paraId="7D74E4AF" w14:textId="77777777" w:rsidTr="00140CA8">
        <w:trPr>
          <w:gridAfter w:val="1"/>
          <w:wAfter w:w="142" w:type="dxa"/>
        </w:trPr>
        <w:tc>
          <w:tcPr>
            <w:tcW w:w="4821" w:type="dxa"/>
            <w:gridSpan w:val="13"/>
            <w:tcBorders>
              <w:top w:val="single" w:sz="2" w:space="0" w:color="auto"/>
            </w:tcBorders>
            <w:shd w:val="clear" w:color="auto" w:fill="F7CAAC"/>
          </w:tcPr>
          <w:p w14:paraId="6AC8AA73" w14:textId="77777777" w:rsidR="00866204" w:rsidRPr="006B03AD" w:rsidRDefault="00866204" w:rsidP="00AB2841">
            <w:pPr>
              <w:jc w:val="both"/>
              <w:rPr>
                <w:sz w:val="19"/>
                <w:szCs w:val="19"/>
              </w:rPr>
            </w:pPr>
            <w:r w:rsidRPr="006B03AD">
              <w:rPr>
                <w:b/>
                <w:sz w:val="19"/>
                <w:szCs w:val="19"/>
              </w:rPr>
              <w:t>Rozsah konzultací (soustředění)</w:t>
            </w:r>
          </w:p>
        </w:tc>
        <w:tc>
          <w:tcPr>
            <w:tcW w:w="889" w:type="dxa"/>
            <w:gridSpan w:val="3"/>
            <w:tcBorders>
              <w:top w:val="single" w:sz="2" w:space="0" w:color="auto"/>
            </w:tcBorders>
          </w:tcPr>
          <w:p w14:paraId="2F3FF3CA" w14:textId="77777777" w:rsidR="00866204" w:rsidRPr="006B03AD" w:rsidRDefault="00866204" w:rsidP="00AB2841">
            <w:pPr>
              <w:jc w:val="both"/>
              <w:rPr>
                <w:sz w:val="19"/>
                <w:szCs w:val="19"/>
              </w:rPr>
            </w:pPr>
          </w:p>
        </w:tc>
        <w:tc>
          <w:tcPr>
            <w:tcW w:w="4355" w:type="dxa"/>
            <w:gridSpan w:val="16"/>
            <w:tcBorders>
              <w:top w:val="single" w:sz="2" w:space="0" w:color="auto"/>
            </w:tcBorders>
            <w:shd w:val="clear" w:color="auto" w:fill="F7CAAC"/>
          </w:tcPr>
          <w:p w14:paraId="43786985" w14:textId="77777777" w:rsidR="00866204" w:rsidRPr="006B03AD" w:rsidRDefault="00866204" w:rsidP="00AB2841">
            <w:pPr>
              <w:jc w:val="both"/>
              <w:rPr>
                <w:b/>
                <w:sz w:val="19"/>
                <w:szCs w:val="19"/>
              </w:rPr>
            </w:pPr>
            <w:r w:rsidRPr="006B03AD">
              <w:rPr>
                <w:b/>
                <w:sz w:val="19"/>
                <w:szCs w:val="19"/>
              </w:rPr>
              <w:t xml:space="preserve">hodin </w:t>
            </w:r>
          </w:p>
        </w:tc>
      </w:tr>
      <w:tr w:rsidR="00866204" w:rsidRPr="00866204" w14:paraId="357C8BB6" w14:textId="77777777" w:rsidTr="00140CA8">
        <w:trPr>
          <w:gridAfter w:val="1"/>
          <w:wAfter w:w="142" w:type="dxa"/>
        </w:trPr>
        <w:tc>
          <w:tcPr>
            <w:tcW w:w="10065" w:type="dxa"/>
            <w:gridSpan w:val="32"/>
            <w:shd w:val="clear" w:color="auto" w:fill="F7CAAC"/>
          </w:tcPr>
          <w:p w14:paraId="087617D2" w14:textId="77777777" w:rsidR="00866204" w:rsidRPr="006B03AD" w:rsidRDefault="00866204" w:rsidP="00AB2841">
            <w:pPr>
              <w:jc w:val="both"/>
              <w:rPr>
                <w:b/>
                <w:sz w:val="19"/>
                <w:szCs w:val="19"/>
              </w:rPr>
            </w:pPr>
            <w:r w:rsidRPr="006B03AD">
              <w:rPr>
                <w:b/>
                <w:sz w:val="19"/>
                <w:szCs w:val="19"/>
              </w:rPr>
              <w:t>Informace o způsobu kontaktu s vyučujícím</w:t>
            </w:r>
          </w:p>
        </w:tc>
      </w:tr>
      <w:tr w:rsidR="00866204" w:rsidRPr="00866204" w14:paraId="352EB711" w14:textId="77777777" w:rsidTr="00140CA8">
        <w:trPr>
          <w:gridAfter w:val="1"/>
          <w:wAfter w:w="142" w:type="dxa"/>
          <w:trHeight w:val="1373"/>
        </w:trPr>
        <w:tc>
          <w:tcPr>
            <w:tcW w:w="10065" w:type="dxa"/>
            <w:gridSpan w:val="32"/>
          </w:tcPr>
          <w:p w14:paraId="127C5D8D" w14:textId="0D8B4CB1" w:rsidR="00866204" w:rsidRPr="00B352DB" w:rsidRDefault="00866204" w:rsidP="00AB2841">
            <w:pPr>
              <w:jc w:val="both"/>
              <w:rPr>
                <w:sz w:val="19"/>
                <w:szCs w:val="19"/>
                <w:highlight w:val="yellow"/>
              </w:rPr>
            </w:pPr>
            <w:del w:id="27" w:author="Ivo Kuřitka" w:date="2019-11-27T22:43:00Z">
              <w:r w:rsidRPr="006B03AD">
                <w:rPr>
                  <w:color w:val="000000"/>
                  <w:sz w:val="19"/>
                  <w:szCs w:val="19"/>
                </w:rPr>
                <w:delText>Rozsah konzultací k </w:delText>
              </w:r>
            </w:del>
            <w:ins w:id="28" w:author="Ivo Kuřitka" w:date="2019-11-27T22:43:00Z">
              <w:r w:rsidR="00B352DB" w:rsidRPr="00B352DB">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352DB" w:rsidRPr="00B352DB">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409E36A" w14:textId="77777777" w:rsidR="00866204" w:rsidRPr="006B03AD" w:rsidRDefault="00866204" w:rsidP="00AB2841">
            <w:pPr>
              <w:jc w:val="both"/>
              <w:rPr>
                <w:del w:id="29" w:author="Ivo Kuřitka" w:date="2019-11-27T22:43:00Z"/>
                <w:sz w:val="19"/>
                <w:szCs w:val="19"/>
              </w:rPr>
            </w:pPr>
          </w:p>
          <w:p w14:paraId="481DAAD0" w14:textId="4F077056" w:rsidR="000B219A" w:rsidRPr="00B352DB" w:rsidRDefault="00866204" w:rsidP="00B352DB">
            <w:pPr>
              <w:spacing w:before="40"/>
              <w:jc w:val="both"/>
              <w:rPr>
                <w:sz w:val="19"/>
                <w:szCs w:val="19"/>
                <w:highlight w:val="yellow"/>
              </w:rPr>
            </w:pPr>
            <w:r w:rsidRPr="00B352DB">
              <w:rPr>
                <w:color w:val="000000"/>
                <w:sz w:val="19"/>
                <w:szCs w:val="19"/>
              </w:rPr>
              <w:t>Možnosti komunikace s vyučujícím: </w:t>
            </w:r>
            <w:hyperlink r:id="rId25" w:history="1">
              <w:r w:rsidR="00055728" w:rsidRPr="00B352DB">
                <w:rPr>
                  <w:rStyle w:val="Hypertextovodkaz"/>
                  <w:sz w:val="19"/>
                  <w:szCs w:val="19"/>
                </w:rPr>
                <w:t>msedlacik@utb.cz</w:t>
              </w:r>
            </w:hyperlink>
            <w:r w:rsidR="00806BE7" w:rsidRPr="00B352DB">
              <w:rPr>
                <w:color w:val="000000"/>
                <w:sz w:val="19"/>
                <w:szCs w:val="19"/>
              </w:rPr>
              <w:t>, 576 038 027</w:t>
            </w:r>
            <w:r w:rsidRPr="00B352DB">
              <w:rPr>
                <w:color w:val="000000"/>
                <w:sz w:val="19"/>
                <w:szCs w:val="19"/>
              </w:rPr>
              <w:t>.</w:t>
            </w:r>
          </w:p>
        </w:tc>
      </w:tr>
      <w:tr w:rsidR="009B3ACB" w14:paraId="01A8FB96" w14:textId="77777777" w:rsidTr="00140CA8">
        <w:trPr>
          <w:trHeight w:val="286"/>
        </w:trPr>
        <w:tc>
          <w:tcPr>
            <w:tcW w:w="10207" w:type="dxa"/>
            <w:gridSpan w:val="33"/>
            <w:tcBorders>
              <w:top w:val="single" w:sz="4" w:space="0" w:color="auto"/>
              <w:left w:val="single" w:sz="4" w:space="0" w:color="auto"/>
              <w:bottom w:val="single" w:sz="4" w:space="0" w:color="auto"/>
              <w:right w:val="single" w:sz="4" w:space="0" w:color="auto"/>
            </w:tcBorders>
            <w:shd w:val="clear" w:color="auto" w:fill="BDD6EE"/>
          </w:tcPr>
          <w:p w14:paraId="5C31E848" w14:textId="77777777" w:rsidR="009B3ACB" w:rsidRPr="009B3ACB" w:rsidRDefault="009B3ACB" w:rsidP="002F1391">
            <w:pPr>
              <w:jc w:val="both"/>
              <w:rPr>
                <w:b/>
                <w:color w:val="000000"/>
                <w:sz w:val="28"/>
                <w:szCs w:val="28"/>
              </w:rPr>
            </w:pPr>
            <w:r w:rsidRPr="009B3ACB">
              <w:rPr>
                <w:color w:val="000000"/>
                <w:sz w:val="19"/>
                <w:szCs w:val="19"/>
              </w:rPr>
              <w:lastRenderedPageBreak/>
              <w:br w:type="page"/>
            </w:r>
            <w:r w:rsidRPr="009B3ACB">
              <w:rPr>
                <w:b/>
                <w:color w:val="000000"/>
                <w:sz w:val="28"/>
                <w:szCs w:val="28"/>
              </w:rPr>
              <w:t>B-III – Charakteristika studijního předmětu</w:t>
            </w:r>
          </w:p>
        </w:tc>
      </w:tr>
      <w:tr w:rsidR="009B3ACB" w:rsidRPr="00781EFE" w14:paraId="7C074537" w14:textId="77777777" w:rsidTr="00140CA8">
        <w:trPr>
          <w:trHeight w:hRule="exact" w:val="284"/>
        </w:trPr>
        <w:tc>
          <w:tcPr>
            <w:tcW w:w="2825"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AC84C69" w14:textId="77777777" w:rsidR="009B3ACB" w:rsidRPr="00781EFE" w:rsidRDefault="009B3ACB" w:rsidP="002F1391">
            <w:pPr>
              <w:jc w:val="both"/>
              <w:rPr>
                <w:b/>
                <w:sz w:val="19"/>
                <w:szCs w:val="19"/>
              </w:rPr>
            </w:pPr>
            <w:r w:rsidRPr="00781EFE">
              <w:rPr>
                <w:b/>
                <w:sz w:val="19"/>
                <w:szCs w:val="19"/>
              </w:rPr>
              <w:t>Název studijního předmětu</w:t>
            </w:r>
          </w:p>
        </w:tc>
        <w:tc>
          <w:tcPr>
            <w:tcW w:w="7382" w:type="dxa"/>
            <w:gridSpan w:val="31"/>
            <w:tcBorders>
              <w:top w:val="double" w:sz="4" w:space="0" w:color="auto"/>
              <w:left w:val="single" w:sz="4" w:space="0" w:color="auto"/>
              <w:bottom w:val="single" w:sz="4" w:space="0" w:color="auto"/>
              <w:right w:val="single" w:sz="4" w:space="0" w:color="auto"/>
            </w:tcBorders>
          </w:tcPr>
          <w:p w14:paraId="0128245A" w14:textId="3184142C" w:rsidR="009B3ACB" w:rsidRPr="00781EFE" w:rsidRDefault="009B3ACB" w:rsidP="002F1391">
            <w:pPr>
              <w:jc w:val="both"/>
              <w:rPr>
                <w:b/>
                <w:sz w:val="19"/>
                <w:szCs w:val="19"/>
              </w:rPr>
            </w:pPr>
            <w:bookmarkStart w:id="30" w:name="Kompoz_mater"/>
            <w:bookmarkStart w:id="31" w:name="Komp_a_nanokomp_mater"/>
            <w:bookmarkEnd w:id="30"/>
            <w:bookmarkEnd w:id="31"/>
            <w:r w:rsidRPr="00781EFE">
              <w:rPr>
                <w:b/>
                <w:spacing w:val="-2"/>
                <w:sz w:val="19"/>
                <w:szCs w:val="19"/>
              </w:rPr>
              <w:t>Kompozitní</w:t>
            </w:r>
            <w:r w:rsidR="00634235">
              <w:rPr>
                <w:b/>
                <w:spacing w:val="-2"/>
                <w:sz w:val="19"/>
                <w:szCs w:val="19"/>
              </w:rPr>
              <w:t xml:space="preserve"> a nanokompozitní</w:t>
            </w:r>
            <w:r w:rsidRPr="00781EFE">
              <w:rPr>
                <w:b/>
                <w:spacing w:val="-2"/>
                <w:sz w:val="19"/>
                <w:szCs w:val="19"/>
              </w:rPr>
              <w:t xml:space="preserve"> materiály</w:t>
            </w:r>
          </w:p>
        </w:tc>
      </w:tr>
      <w:tr w:rsidR="009B3ACB" w:rsidRPr="00781EFE" w14:paraId="798E49A7" w14:textId="77777777" w:rsidTr="00140CA8">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F75BD9" w14:textId="77777777" w:rsidR="009B3ACB" w:rsidRPr="008653A3" w:rsidRDefault="009B3ACB" w:rsidP="002F1391">
            <w:pPr>
              <w:jc w:val="both"/>
              <w:rPr>
                <w:b/>
                <w:sz w:val="19"/>
                <w:szCs w:val="19"/>
              </w:rPr>
            </w:pPr>
            <w:r w:rsidRPr="008653A3">
              <w:rPr>
                <w:b/>
                <w:sz w:val="19"/>
                <w:szCs w:val="19"/>
              </w:rPr>
              <w:t>Typ předmětu</w:t>
            </w:r>
          </w:p>
        </w:tc>
        <w:tc>
          <w:tcPr>
            <w:tcW w:w="3434" w:type="dxa"/>
            <w:gridSpan w:val="17"/>
            <w:tcBorders>
              <w:top w:val="single" w:sz="4" w:space="0" w:color="auto"/>
              <w:left w:val="single" w:sz="4" w:space="0" w:color="auto"/>
              <w:bottom w:val="single" w:sz="4" w:space="0" w:color="auto"/>
              <w:right w:val="single" w:sz="4" w:space="0" w:color="auto"/>
            </w:tcBorders>
          </w:tcPr>
          <w:p w14:paraId="558B656E" w14:textId="77777777" w:rsidR="009B3ACB" w:rsidRPr="008653A3" w:rsidRDefault="009B3ACB" w:rsidP="002F1391">
            <w:pPr>
              <w:jc w:val="both"/>
              <w:rPr>
                <w:sz w:val="19"/>
                <w:szCs w:val="19"/>
              </w:rPr>
            </w:pPr>
          </w:p>
        </w:tc>
        <w:tc>
          <w:tcPr>
            <w:tcW w:w="2716"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5FBEFF61" w14:textId="77777777" w:rsidR="009B3ACB" w:rsidRPr="008653A3" w:rsidRDefault="009B3ACB" w:rsidP="002F1391">
            <w:pPr>
              <w:jc w:val="both"/>
              <w:rPr>
                <w:sz w:val="19"/>
                <w:szCs w:val="19"/>
              </w:rPr>
            </w:pPr>
            <w:r w:rsidRPr="008653A3">
              <w:rPr>
                <w:b/>
                <w:sz w:val="19"/>
                <w:szCs w:val="19"/>
              </w:rPr>
              <w:t>doporučený ročník / semestr</w:t>
            </w:r>
          </w:p>
        </w:tc>
        <w:tc>
          <w:tcPr>
            <w:tcW w:w="1232" w:type="dxa"/>
            <w:gridSpan w:val="7"/>
            <w:tcBorders>
              <w:top w:val="single" w:sz="4" w:space="0" w:color="auto"/>
              <w:left w:val="single" w:sz="4" w:space="0" w:color="auto"/>
              <w:bottom w:val="single" w:sz="4" w:space="0" w:color="auto"/>
              <w:right w:val="single" w:sz="4" w:space="0" w:color="auto"/>
            </w:tcBorders>
          </w:tcPr>
          <w:p w14:paraId="3D5824F3" w14:textId="77777777" w:rsidR="009B3ACB" w:rsidRPr="008653A3" w:rsidRDefault="009B3ACB" w:rsidP="002F1391">
            <w:pPr>
              <w:jc w:val="both"/>
              <w:rPr>
                <w:sz w:val="19"/>
                <w:szCs w:val="19"/>
              </w:rPr>
            </w:pPr>
          </w:p>
        </w:tc>
      </w:tr>
      <w:tr w:rsidR="009B3ACB" w:rsidRPr="00781EFE" w14:paraId="3CACD860" w14:textId="77777777" w:rsidTr="00140CA8">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AC8187" w14:textId="77777777" w:rsidR="009B3ACB" w:rsidRPr="008653A3" w:rsidRDefault="009B3ACB" w:rsidP="002F1391">
            <w:pPr>
              <w:jc w:val="both"/>
              <w:rPr>
                <w:b/>
                <w:sz w:val="19"/>
                <w:szCs w:val="19"/>
              </w:rPr>
            </w:pPr>
            <w:r w:rsidRPr="008653A3">
              <w:rPr>
                <w:b/>
                <w:sz w:val="19"/>
                <w:szCs w:val="19"/>
              </w:rPr>
              <w:t>Rozsah studijního předmětu</w:t>
            </w:r>
          </w:p>
        </w:tc>
        <w:tc>
          <w:tcPr>
            <w:tcW w:w="1715" w:type="dxa"/>
            <w:gridSpan w:val="9"/>
            <w:tcBorders>
              <w:top w:val="single" w:sz="4" w:space="0" w:color="auto"/>
              <w:left w:val="single" w:sz="4" w:space="0" w:color="auto"/>
              <w:bottom w:val="single" w:sz="4" w:space="0" w:color="auto"/>
              <w:right w:val="single" w:sz="4" w:space="0" w:color="auto"/>
            </w:tcBorders>
          </w:tcPr>
          <w:p w14:paraId="0EF20D9C" w14:textId="77777777" w:rsidR="009B3ACB" w:rsidRPr="008653A3" w:rsidRDefault="009B3ACB" w:rsidP="002F1391">
            <w:pPr>
              <w:jc w:val="both"/>
              <w:rPr>
                <w:sz w:val="19"/>
                <w:szCs w:val="19"/>
              </w:rPr>
            </w:pPr>
          </w:p>
        </w:tc>
        <w:tc>
          <w:tcPr>
            <w:tcW w:w="8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00CCEB" w14:textId="77777777" w:rsidR="009B3ACB" w:rsidRPr="008653A3" w:rsidRDefault="009B3ACB" w:rsidP="002F1391">
            <w:pPr>
              <w:jc w:val="both"/>
              <w:rPr>
                <w:b/>
                <w:sz w:val="19"/>
                <w:szCs w:val="19"/>
              </w:rPr>
            </w:pPr>
            <w:r w:rsidRPr="008653A3">
              <w:rPr>
                <w:b/>
                <w:sz w:val="19"/>
                <w:szCs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74C25CDD" w14:textId="77777777" w:rsidR="009B3ACB" w:rsidRPr="008653A3" w:rsidRDefault="009B3ACB" w:rsidP="002F1391">
            <w:pPr>
              <w:jc w:val="both"/>
              <w:rPr>
                <w:sz w:val="19"/>
                <w:szCs w:val="19"/>
              </w:rPr>
            </w:pPr>
          </w:p>
        </w:tc>
        <w:tc>
          <w:tcPr>
            <w:tcW w:w="217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71701C" w14:textId="77777777" w:rsidR="009B3ACB" w:rsidRPr="008653A3" w:rsidRDefault="009B3ACB" w:rsidP="002F1391">
            <w:pPr>
              <w:jc w:val="both"/>
              <w:rPr>
                <w:b/>
                <w:sz w:val="19"/>
                <w:szCs w:val="19"/>
              </w:rPr>
            </w:pPr>
            <w:r w:rsidRPr="008653A3">
              <w:rPr>
                <w:b/>
                <w:sz w:val="19"/>
                <w:szCs w:val="19"/>
              </w:rPr>
              <w:t>kreditů</w:t>
            </w:r>
          </w:p>
        </w:tc>
        <w:tc>
          <w:tcPr>
            <w:tcW w:w="1773" w:type="dxa"/>
            <w:gridSpan w:val="10"/>
            <w:tcBorders>
              <w:top w:val="single" w:sz="4" w:space="0" w:color="auto"/>
              <w:left w:val="single" w:sz="4" w:space="0" w:color="auto"/>
              <w:bottom w:val="single" w:sz="4" w:space="0" w:color="auto"/>
              <w:right w:val="single" w:sz="4" w:space="0" w:color="auto"/>
            </w:tcBorders>
          </w:tcPr>
          <w:p w14:paraId="1DE6DCAF" w14:textId="77777777" w:rsidR="009B3ACB" w:rsidRPr="008653A3" w:rsidRDefault="009B3ACB" w:rsidP="002F1391">
            <w:pPr>
              <w:jc w:val="both"/>
              <w:rPr>
                <w:sz w:val="19"/>
                <w:szCs w:val="19"/>
              </w:rPr>
            </w:pPr>
          </w:p>
        </w:tc>
      </w:tr>
      <w:tr w:rsidR="009B3ACB" w:rsidRPr="00781EFE" w14:paraId="7327CF07" w14:textId="77777777" w:rsidTr="00140CA8">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F5BA8F" w14:textId="77777777" w:rsidR="009B3ACB" w:rsidRPr="008653A3" w:rsidRDefault="009B3ACB" w:rsidP="002F1391">
            <w:pPr>
              <w:jc w:val="both"/>
              <w:rPr>
                <w:b/>
                <w:sz w:val="19"/>
                <w:szCs w:val="19"/>
              </w:rPr>
            </w:pPr>
            <w:r w:rsidRPr="008653A3">
              <w:rPr>
                <w:b/>
                <w:sz w:val="19"/>
                <w:szCs w:val="19"/>
              </w:rPr>
              <w:t>Prerekvizity, korekvizity, ekvivalence</w:t>
            </w:r>
          </w:p>
        </w:tc>
        <w:tc>
          <w:tcPr>
            <w:tcW w:w="7382" w:type="dxa"/>
            <w:gridSpan w:val="31"/>
            <w:tcBorders>
              <w:top w:val="single" w:sz="4" w:space="0" w:color="auto"/>
              <w:left w:val="single" w:sz="4" w:space="0" w:color="auto"/>
              <w:bottom w:val="single" w:sz="4" w:space="0" w:color="auto"/>
              <w:right w:val="single" w:sz="4" w:space="0" w:color="auto"/>
            </w:tcBorders>
          </w:tcPr>
          <w:p w14:paraId="6702D810" w14:textId="77777777" w:rsidR="009B3ACB" w:rsidRPr="008653A3" w:rsidRDefault="009B3ACB" w:rsidP="002F1391">
            <w:pPr>
              <w:jc w:val="both"/>
              <w:rPr>
                <w:sz w:val="19"/>
                <w:szCs w:val="19"/>
              </w:rPr>
            </w:pPr>
          </w:p>
        </w:tc>
      </w:tr>
      <w:tr w:rsidR="009B3ACB" w:rsidRPr="00781EFE" w14:paraId="21BBC9D4" w14:textId="77777777" w:rsidTr="00140CA8">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3E2AFD" w14:textId="77777777" w:rsidR="009B3ACB" w:rsidRPr="008653A3" w:rsidRDefault="009B3ACB" w:rsidP="002F1391">
            <w:pPr>
              <w:jc w:val="both"/>
              <w:rPr>
                <w:b/>
                <w:sz w:val="19"/>
                <w:szCs w:val="19"/>
              </w:rPr>
            </w:pPr>
            <w:r w:rsidRPr="008653A3">
              <w:rPr>
                <w:b/>
                <w:sz w:val="19"/>
                <w:szCs w:val="19"/>
              </w:rPr>
              <w:t>Způsob ověření studijních výsledků</w:t>
            </w:r>
          </w:p>
        </w:tc>
        <w:tc>
          <w:tcPr>
            <w:tcW w:w="3434" w:type="dxa"/>
            <w:gridSpan w:val="17"/>
            <w:tcBorders>
              <w:top w:val="single" w:sz="4" w:space="0" w:color="auto"/>
              <w:left w:val="single" w:sz="4" w:space="0" w:color="auto"/>
              <w:bottom w:val="single" w:sz="4" w:space="0" w:color="auto"/>
              <w:right w:val="single" w:sz="4" w:space="0" w:color="auto"/>
            </w:tcBorders>
          </w:tcPr>
          <w:p w14:paraId="41041808" w14:textId="77777777" w:rsidR="009B3ACB" w:rsidRPr="008653A3" w:rsidRDefault="009B3ACB" w:rsidP="002F1391">
            <w:pPr>
              <w:jc w:val="both"/>
              <w:rPr>
                <w:sz w:val="19"/>
                <w:szCs w:val="19"/>
              </w:rPr>
            </w:pPr>
            <w:r w:rsidRPr="008653A3">
              <w:rPr>
                <w:sz w:val="19"/>
                <w:szCs w:val="19"/>
              </w:rPr>
              <w:t>zkouška</w:t>
            </w:r>
          </w:p>
        </w:tc>
        <w:tc>
          <w:tcPr>
            <w:tcW w:w="217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51AC8DE" w14:textId="77777777" w:rsidR="009B3ACB" w:rsidRPr="008653A3" w:rsidRDefault="009B3ACB" w:rsidP="002F1391">
            <w:pPr>
              <w:jc w:val="both"/>
              <w:rPr>
                <w:b/>
                <w:sz w:val="19"/>
                <w:szCs w:val="19"/>
              </w:rPr>
            </w:pPr>
            <w:r w:rsidRPr="008653A3">
              <w:rPr>
                <w:b/>
                <w:sz w:val="19"/>
                <w:szCs w:val="19"/>
              </w:rPr>
              <w:t>Forma výuky</w:t>
            </w:r>
          </w:p>
        </w:tc>
        <w:tc>
          <w:tcPr>
            <w:tcW w:w="1773" w:type="dxa"/>
            <w:gridSpan w:val="10"/>
            <w:tcBorders>
              <w:top w:val="single" w:sz="4" w:space="0" w:color="auto"/>
              <w:left w:val="single" w:sz="4" w:space="0" w:color="auto"/>
              <w:bottom w:val="single" w:sz="4" w:space="0" w:color="auto"/>
              <w:right w:val="single" w:sz="4" w:space="0" w:color="auto"/>
            </w:tcBorders>
          </w:tcPr>
          <w:p w14:paraId="7F98BDF1" w14:textId="77777777" w:rsidR="009B3ACB" w:rsidRPr="008653A3" w:rsidRDefault="009B3ACB" w:rsidP="002F1391">
            <w:pPr>
              <w:jc w:val="both"/>
              <w:rPr>
                <w:sz w:val="19"/>
                <w:szCs w:val="19"/>
              </w:rPr>
            </w:pPr>
          </w:p>
        </w:tc>
      </w:tr>
      <w:tr w:rsidR="009B3ACB" w:rsidRPr="00781EFE" w14:paraId="166ABDB0" w14:textId="77777777" w:rsidTr="00140CA8">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3A867C" w14:textId="77777777" w:rsidR="009B3ACB" w:rsidRPr="008653A3" w:rsidRDefault="009B3ACB" w:rsidP="002F1391">
            <w:pPr>
              <w:jc w:val="both"/>
              <w:rPr>
                <w:b/>
                <w:sz w:val="19"/>
                <w:szCs w:val="19"/>
              </w:rPr>
            </w:pPr>
            <w:r w:rsidRPr="008653A3">
              <w:rPr>
                <w:b/>
                <w:sz w:val="19"/>
                <w:szCs w:val="19"/>
              </w:rPr>
              <w:t>Forma způsobu ověření studijních výsledků a další požadavky na studenta</w:t>
            </w:r>
          </w:p>
        </w:tc>
        <w:tc>
          <w:tcPr>
            <w:tcW w:w="7382" w:type="dxa"/>
            <w:gridSpan w:val="31"/>
            <w:tcBorders>
              <w:top w:val="single" w:sz="4" w:space="0" w:color="auto"/>
              <w:left w:val="single" w:sz="4" w:space="0" w:color="auto"/>
              <w:bottom w:val="single" w:sz="4" w:space="0" w:color="auto"/>
              <w:right w:val="single" w:sz="4" w:space="0" w:color="auto"/>
            </w:tcBorders>
          </w:tcPr>
          <w:p w14:paraId="2C460CED" w14:textId="7E69C241" w:rsidR="009B3ACB" w:rsidRPr="008653A3" w:rsidRDefault="0036270D" w:rsidP="00E2626D">
            <w:pPr>
              <w:jc w:val="both"/>
              <w:rPr>
                <w:sz w:val="19"/>
                <w:szCs w:val="19"/>
              </w:rPr>
            </w:pPr>
            <w:r w:rsidRPr="008653A3">
              <w:rPr>
                <w:sz w:val="19"/>
                <w:szCs w:val="19"/>
              </w:rPr>
              <w:t xml:space="preserve">Vstupní znalost relevantních pasáží </w:t>
            </w:r>
            <w:r w:rsidR="00E2626D">
              <w:rPr>
                <w:sz w:val="19"/>
                <w:szCs w:val="19"/>
              </w:rPr>
              <w:t xml:space="preserve">z </w:t>
            </w:r>
            <w:r w:rsidRPr="008653A3">
              <w:rPr>
                <w:sz w:val="19"/>
                <w:szCs w:val="19"/>
              </w:rPr>
              <w:t>obecných, technických a přírodovědn</w:t>
            </w:r>
            <w:r w:rsidR="00565CA8" w:rsidRPr="008653A3">
              <w:rPr>
                <w:sz w:val="19"/>
                <w:szCs w:val="19"/>
              </w:rPr>
              <w:t xml:space="preserve">ých </w:t>
            </w:r>
            <w:r w:rsidR="00E2626D" w:rsidRPr="008653A3">
              <w:rPr>
                <w:sz w:val="19"/>
                <w:szCs w:val="19"/>
              </w:rPr>
              <w:t>předmětů</w:t>
            </w:r>
            <w:r w:rsidR="00565CA8" w:rsidRPr="008653A3">
              <w:rPr>
                <w:sz w:val="19"/>
                <w:szCs w:val="19"/>
              </w:rPr>
              <w:t>. Schopnost řešení definovaného problému v oblasti výběru a návrhu materiálů.</w:t>
            </w:r>
          </w:p>
        </w:tc>
      </w:tr>
      <w:tr w:rsidR="009B3ACB" w:rsidRPr="00781EFE" w14:paraId="4D3E076D" w14:textId="77777777" w:rsidTr="00140CA8">
        <w:trPr>
          <w:trHeight w:val="288"/>
        </w:trPr>
        <w:tc>
          <w:tcPr>
            <w:tcW w:w="2825" w:type="dxa"/>
            <w:gridSpan w:val="2"/>
            <w:tcBorders>
              <w:top w:val="nil"/>
              <w:left w:val="single" w:sz="4" w:space="0" w:color="auto"/>
              <w:bottom w:val="single" w:sz="4" w:space="0" w:color="auto"/>
              <w:right w:val="single" w:sz="4" w:space="0" w:color="auto"/>
            </w:tcBorders>
            <w:shd w:val="clear" w:color="auto" w:fill="F7CAAC"/>
            <w:vAlign w:val="center"/>
            <w:hideMark/>
          </w:tcPr>
          <w:p w14:paraId="17FBB765" w14:textId="77777777" w:rsidR="009B3ACB" w:rsidRPr="008653A3" w:rsidRDefault="009B3ACB" w:rsidP="002F1391">
            <w:pPr>
              <w:rPr>
                <w:b/>
                <w:sz w:val="19"/>
                <w:szCs w:val="19"/>
              </w:rPr>
            </w:pPr>
            <w:r w:rsidRPr="008653A3">
              <w:rPr>
                <w:b/>
                <w:sz w:val="19"/>
                <w:szCs w:val="19"/>
              </w:rPr>
              <w:t>Garant předmětu</w:t>
            </w:r>
          </w:p>
        </w:tc>
        <w:tc>
          <w:tcPr>
            <w:tcW w:w="7382" w:type="dxa"/>
            <w:gridSpan w:val="31"/>
            <w:tcBorders>
              <w:top w:val="single" w:sz="4" w:space="0" w:color="auto"/>
              <w:left w:val="single" w:sz="4" w:space="0" w:color="auto"/>
              <w:bottom w:val="single" w:sz="4" w:space="0" w:color="auto"/>
              <w:right w:val="single" w:sz="4" w:space="0" w:color="auto"/>
            </w:tcBorders>
            <w:vAlign w:val="center"/>
          </w:tcPr>
          <w:p w14:paraId="2EB768D9" w14:textId="77777777" w:rsidR="009B3ACB" w:rsidRPr="008653A3" w:rsidRDefault="009B3ACB" w:rsidP="002F1391">
            <w:pPr>
              <w:rPr>
                <w:sz w:val="19"/>
                <w:szCs w:val="19"/>
              </w:rPr>
            </w:pPr>
            <w:r w:rsidRPr="008653A3">
              <w:rPr>
                <w:spacing w:val="-2"/>
                <w:sz w:val="19"/>
                <w:szCs w:val="19"/>
              </w:rPr>
              <w:t>doc. Ing. Jarmila Vilčáková, Ph.D.</w:t>
            </w:r>
          </w:p>
        </w:tc>
      </w:tr>
      <w:tr w:rsidR="009B3ACB" w:rsidRPr="00781EFE" w14:paraId="770FB867" w14:textId="77777777" w:rsidTr="00140CA8">
        <w:trPr>
          <w:trHeight w:val="243"/>
        </w:trPr>
        <w:tc>
          <w:tcPr>
            <w:tcW w:w="2825" w:type="dxa"/>
            <w:gridSpan w:val="2"/>
            <w:tcBorders>
              <w:top w:val="nil"/>
              <w:left w:val="single" w:sz="4" w:space="0" w:color="auto"/>
              <w:bottom w:val="single" w:sz="4" w:space="0" w:color="auto"/>
              <w:right w:val="single" w:sz="4" w:space="0" w:color="auto"/>
            </w:tcBorders>
            <w:shd w:val="clear" w:color="auto" w:fill="F7CAAC"/>
            <w:hideMark/>
          </w:tcPr>
          <w:p w14:paraId="5FAFBC15" w14:textId="77777777" w:rsidR="009B3ACB" w:rsidRPr="008653A3" w:rsidRDefault="009B3ACB" w:rsidP="002F1391">
            <w:pPr>
              <w:jc w:val="both"/>
              <w:rPr>
                <w:b/>
                <w:sz w:val="19"/>
                <w:szCs w:val="19"/>
              </w:rPr>
            </w:pPr>
            <w:r w:rsidRPr="008653A3">
              <w:rPr>
                <w:b/>
                <w:sz w:val="19"/>
                <w:szCs w:val="19"/>
              </w:rPr>
              <w:t>Zapojení garanta do výuky předmětu</w:t>
            </w:r>
          </w:p>
        </w:tc>
        <w:tc>
          <w:tcPr>
            <w:tcW w:w="7382" w:type="dxa"/>
            <w:gridSpan w:val="31"/>
            <w:tcBorders>
              <w:top w:val="nil"/>
              <w:left w:val="single" w:sz="4" w:space="0" w:color="auto"/>
              <w:bottom w:val="single" w:sz="4" w:space="0" w:color="auto"/>
              <w:right w:val="single" w:sz="4" w:space="0" w:color="auto"/>
            </w:tcBorders>
          </w:tcPr>
          <w:p w14:paraId="73CF6983" w14:textId="77777777" w:rsidR="009B3ACB" w:rsidRPr="008653A3" w:rsidRDefault="009B3ACB" w:rsidP="002F1391">
            <w:pPr>
              <w:jc w:val="both"/>
              <w:rPr>
                <w:sz w:val="19"/>
                <w:szCs w:val="19"/>
              </w:rPr>
            </w:pPr>
            <w:r w:rsidRPr="008653A3">
              <w:rPr>
                <w:sz w:val="19"/>
                <w:szCs w:val="19"/>
              </w:rPr>
              <w:t>100%</w:t>
            </w:r>
          </w:p>
        </w:tc>
      </w:tr>
      <w:tr w:rsidR="009B3ACB" w:rsidRPr="00781EFE" w14:paraId="4F28D865" w14:textId="77777777" w:rsidTr="00140CA8">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224453" w14:textId="77777777" w:rsidR="009B3ACB" w:rsidRPr="008653A3" w:rsidRDefault="009B3ACB" w:rsidP="002F1391">
            <w:pPr>
              <w:jc w:val="both"/>
              <w:rPr>
                <w:b/>
                <w:sz w:val="19"/>
                <w:szCs w:val="19"/>
              </w:rPr>
            </w:pPr>
            <w:r w:rsidRPr="008653A3">
              <w:rPr>
                <w:b/>
                <w:sz w:val="19"/>
                <w:szCs w:val="19"/>
              </w:rPr>
              <w:t>Vyučující</w:t>
            </w:r>
          </w:p>
        </w:tc>
        <w:tc>
          <w:tcPr>
            <w:tcW w:w="7382" w:type="dxa"/>
            <w:gridSpan w:val="31"/>
            <w:tcBorders>
              <w:top w:val="single" w:sz="4" w:space="0" w:color="auto"/>
              <w:left w:val="single" w:sz="4" w:space="0" w:color="auto"/>
              <w:bottom w:val="nil"/>
              <w:right w:val="single" w:sz="4" w:space="0" w:color="auto"/>
            </w:tcBorders>
          </w:tcPr>
          <w:p w14:paraId="0AA3F634" w14:textId="77777777" w:rsidR="009B3ACB" w:rsidRPr="008653A3" w:rsidRDefault="009B3ACB" w:rsidP="002F1391">
            <w:pPr>
              <w:jc w:val="both"/>
              <w:rPr>
                <w:sz w:val="19"/>
                <w:szCs w:val="19"/>
              </w:rPr>
            </w:pPr>
          </w:p>
        </w:tc>
      </w:tr>
      <w:tr w:rsidR="009B3ACB" w:rsidRPr="00781EFE" w14:paraId="13290C7A" w14:textId="77777777" w:rsidTr="00140CA8">
        <w:trPr>
          <w:trHeight w:val="148"/>
        </w:trPr>
        <w:tc>
          <w:tcPr>
            <w:tcW w:w="10207" w:type="dxa"/>
            <w:gridSpan w:val="33"/>
            <w:tcBorders>
              <w:top w:val="nil"/>
              <w:left w:val="single" w:sz="4" w:space="0" w:color="auto"/>
              <w:bottom w:val="single" w:sz="4" w:space="0" w:color="auto"/>
              <w:right w:val="single" w:sz="4" w:space="0" w:color="auto"/>
            </w:tcBorders>
            <w:vAlign w:val="center"/>
          </w:tcPr>
          <w:p w14:paraId="6D027AAC" w14:textId="77777777" w:rsidR="009B3ACB" w:rsidRPr="008653A3" w:rsidRDefault="009B3ACB" w:rsidP="002F1391">
            <w:pPr>
              <w:spacing w:before="20" w:after="20"/>
              <w:rPr>
                <w:sz w:val="19"/>
                <w:szCs w:val="19"/>
              </w:rPr>
            </w:pPr>
            <w:r w:rsidRPr="008653A3">
              <w:rPr>
                <w:spacing w:val="-2"/>
                <w:sz w:val="19"/>
                <w:szCs w:val="19"/>
              </w:rPr>
              <w:t>doc. Ing. Jarmila Vilčáková, Ph.D.</w:t>
            </w:r>
          </w:p>
        </w:tc>
      </w:tr>
      <w:tr w:rsidR="009B3ACB" w:rsidRPr="00781EFE" w14:paraId="50BD25FC" w14:textId="77777777" w:rsidTr="00140CA8">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D05EB1" w14:textId="77777777" w:rsidR="009B3ACB" w:rsidRPr="008653A3" w:rsidRDefault="009B3ACB" w:rsidP="002F1391">
            <w:pPr>
              <w:jc w:val="both"/>
              <w:rPr>
                <w:b/>
                <w:sz w:val="19"/>
                <w:szCs w:val="19"/>
              </w:rPr>
            </w:pPr>
            <w:r w:rsidRPr="008653A3">
              <w:rPr>
                <w:b/>
                <w:sz w:val="19"/>
                <w:szCs w:val="19"/>
              </w:rPr>
              <w:t>Stručná anotace předmětu</w:t>
            </w:r>
          </w:p>
        </w:tc>
        <w:tc>
          <w:tcPr>
            <w:tcW w:w="7382" w:type="dxa"/>
            <w:gridSpan w:val="31"/>
            <w:tcBorders>
              <w:top w:val="single" w:sz="4" w:space="0" w:color="auto"/>
              <w:left w:val="single" w:sz="4" w:space="0" w:color="auto"/>
              <w:bottom w:val="nil"/>
              <w:right w:val="single" w:sz="4" w:space="0" w:color="auto"/>
            </w:tcBorders>
          </w:tcPr>
          <w:p w14:paraId="5CCD72E2" w14:textId="77777777" w:rsidR="009B3ACB" w:rsidRPr="008653A3" w:rsidRDefault="009B3ACB" w:rsidP="002F1391">
            <w:pPr>
              <w:jc w:val="both"/>
              <w:rPr>
                <w:sz w:val="19"/>
                <w:szCs w:val="19"/>
              </w:rPr>
            </w:pPr>
          </w:p>
        </w:tc>
      </w:tr>
      <w:tr w:rsidR="009B3ACB" w:rsidRPr="00781EFE" w14:paraId="2FA93EBE" w14:textId="77777777" w:rsidTr="00140CA8">
        <w:trPr>
          <w:trHeight w:val="3471"/>
        </w:trPr>
        <w:tc>
          <w:tcPr>
            <w:tcW w:w="10207" w:type="dxa"/>
            <w:gridSpan w:val="33"/>
            <w:tcBorders>
              <w:top w:val="nil"/>
              <w:left w:val="single" w:sz="4" w:space="0" w:color="auto"/>
              <w:bottom w:val="single" w:sz="12" w:space="0" w:color="auto"/>
              <w:right w:val="single" w:sz="4" w:space="0" w:color="auto"/>
            </w:tcBorders>
          </w:tcPr>
          <w:p w14:paraId="270C7632" w14:textId="65096E14" w:rsidR="009B3ACB" w:rsidRPr="00E26260" w:rsidRDefault="009B3ACB" w:rsidP="00E26260">
            <w:pPr>
              <w:jc w:val="both"/>
              <w:rPr>
                <w:sz w:val="18"/>
                <w:szCs w:val="19"/>
              </w:rPr>
            </w:pPr>
            <w:r w:rsidRPr="00E26260">
              <w:rPr>
                <w:color w:val="000000"/>
                <w:sz w:val="18"/>
                <w:szCs w:val="19"/>
                <w:shd w:val="clear" w:color="auto" w:fill="FFFFFF"/>
              </w:rPr>
              <w:t xml:space="preserve">Cílem předmětu je získání znalostí o vlastnostech, technologii výroby a aplikacích polymerních kompozitních </w:t>
            </w:r>
            <w:r w:rsidR="000F204D" w:rsidRPr="00E26260">
              <w:rPr>
                <w:color w:val="000000"/>
                <w:sz w:val="18"/>
                <w:szCs w:val="19"/>
                <w:shd w:val="clear" w:color="auto" w:fill="FFFFFF"/>
              </w:rPr>
              <w:t xml:space="preserve">a nanokompozitních </w:t>
            </w:r>
            <w:r w:rsidRPr="00E26260">
              <w:rPr>
                <w:color w:val="000000"/>
                <w:sz w:val="18"/>
                <w:szCs w:val="19"/>
                <w:shd w:val="clear" w:color="auto" w:fill="FFFFFF"/>
              </w:rPr>
              <w:t>materiálů jak na přírodní, tak na syntetické bázi. </w:t>
            </w:r>
          </w:p>
          <w:p w14:paraId="7A6638ED" w14:textId="77777777" w:rsidR="009B3ACB" w:rsidRPr="008653A3" w:rsidRDefault="009B3ACB" w:rsidP="002F1391">
            <w:pPr>
              <w:ind w:firstLine="113"/>
              <w:jc w:val="both"/>
              <w:rPr>
                <w:del w:id="32" w:author="Ivo Kuřitka" w:date="2019-11-27T22:43:00Z"/>
                <w:sz w:val="10"/>
                <w:szCs w:val="10"/>
              </w:rPr>
            </w:pPr>
          </w:p>
          <w:p w14:paraId="241F1842" w14:textId="77777777" w:rsidR="009B3ACB" w:rsidRPr="00E26260" w:rsidRDefault="009B3ACB" w:rsidP="00E26260">
            <w:pPr>
              <w:spacing w:before="40"/>
              <w:jc w:val="both"/>
              <w:rPr>
                <w:sz w:val="18"/>
                <w:szCs w:val="19"/>
                <w:u w:val="single"/>
              </w:rPr>
            </w:pPr>
            <w:r w:rsidRPr="00E26260">
              <w:rPr>
                <w:sz w:val="18"/>
                <w:szCs w:val="19"/>
                <w:u w:val="single"/>
              </w:rPr>
              <w:t>Základní témata:</w:t>
            </w:r>
          </w:p>
          <w:p w14:paraId="57F26960" w14:textId="02F4D5D2"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Základní principy složených materiál</w:t>
            </w:r>
            <w:r w:rsidR="000F204D" w:rsidRPr="00E26260">
              <w:rPr>
                <w:color w:val="000000"/>
                <w:sz w:val="18"/>
                <w:szCs w:val="19"/>
                <w:shd w:val="clear" w:color="auto" w:fill="FFFFFF"/>
              </w:rPr>
              <w:t>ů a obecná specifika nanokompozitů.</w:t>
            </w:r>
          </w:p>
          <w:p w14:paraId="09C17A12" w14:textId="77777777"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Mechanické vlastnosti jednosměrných kompozitů - podélná a příčná pevnost v tahu, Youngův modul. </w:t>
            </w:r>
          </w:p>
          <w:p w14:paraId="5E74B11F" w14:textId="0A16994F"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Teplotní roztažnost a transportní vlastnosti kompozitů</w:t>
            </w:r>
            <w:r w:rsidR="00811C9E" w:rsidRPr="00E26260">
              <w:rPr>
                <w:color w:val="000000"/>
                <w:sz w:val="18"/>
                <w:szCs w:val="19"/>
                <w:shd w:val="clear" w:color="auto" w:fill="FFFFFF"/>
              </w:rPr>
              <w:t xml:space="preserve"> a nanoko</w:t>
            </w:r>
            <w:r w:rsidR="00890D14" w:rsidRPr="00E26260">
              <w:rPr>
                <w:color w:val="000000"/>
                <w:sz w:val="18"/>
                <w:szCs w:val="19"/>
                <w:shd w:val="clear" w:color="auto" w:fill="FFFFFF"/>
              </w:rPr>
              <w:t>m</w:t>
            </w:r>
            <w:r w:rsidR="00811C9E" w:rsidRPr="00E26260">
              <w:rPr>
                <w:color w:val="000000"/>
                <w:sz w:val="18"/>
                <w:szCs w:val="19"/>
                <w:shd w:val="clear" w:color="auto" w:fill="FFFFFF"/>
              </w:rPr>
              <w:t>pozitů</w:t>
            </w:r>
            <w:r w:rsidRPr="00E26260">
              <w:rPr>
                <w:color w:val="000000"/>
                <w:sz w:val="18"/>
                <w:szCs w:val="19"/>
                <w:shd w:val="clear" w:color="auto" w:fill="FFFFFF"/>
              </w:rPr>
              <w:t>. </w:t>
            </w:r>
          </w:p>
          <w:p w14:paraId="3DBBCF06" w14:textId="1943A823"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Analýza ortotropních vrstev kompozitů (Hookův zákon).</w:t>
            </w:r>
            <w:r w:rsidR="00D274BC" w:rsidRPr="00E26260">
              <w:rPr>
                <w:color w:val="000000"/>
                <w:sz w:val="18"/>
                <w:szCs w:val="19"/>
                <w:shd w:val="clear" w:color="auto" w:fill="FFFFFF"/>
              </w:rPr>
              <w:t xml:space="preserve"> Sendvičové struktury.</w:t>
            </w:r>
          </w:p>
          <w:p w14:paraId="6901EE12" w14:textId="77777777"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Lamináty - vrstvení, způsob kótování laminátů, elastické vlastnosti, konstitutivní rovnice.</w:t>
            </w:r>
          </w:p>
          <w:p w14:paraId="0A172107" w14:textId="77777777"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Zásady volby pořadí vrstev - faktory ovlivňující pevnost v tahu laminátů, teplotní pnutí. </w:t>
            </w:r>
          </w:p>
          <w:p w14:paraId="345AC004" w14:textId="7C362E90"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Plniva - rozdělení a charakterizace.</w:t>
            </w:r>
            <w:r w:rsidR="001F5284" w:rsidRPr="00E26260">
              <w:rPr>
                <w:color w:val="000000"/>
                <w:sz w:val="18"/>
                <w:szCs w:val="19"/>
                <w:shd w:val="clear" w:color="auto" w:fill="FFFFFF"/>
              </w:rPr>
              <w:t xml:space="preserve"> Nanoplniva.</w:t>
            </w:r>
          </w:p>
          <w:p w14:paraId="18853551" w14:textId="77777777"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Polymerní matrice - rozdělení a charakterizace.</w:t>
            </w:r>
          </w:p>
          <w:p w14:paraId="495B326D" w14:textId="48972709"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 xml:space="preserve">Interakce polymer </w:t>
            </w:r>
            <w:r w:rsidR="004F7E52" w:rsidRPr="00E26260">
              <w:rPr>
                <w:color w:val="000000"/>
                <w:sz w:val="18"/>
                <w:szCs w:val="19"/>
                <w:shd w:val="clear" w:color="auto" w:fill="FFFFFF"/>
              </w:rPr>
              <w:t>-</w:t>
            </w:r>
            <w:r w:rsidRPr="00E26260">
              <w:rPr>
                <w:color w:val="000000"/>
                <w:sz w:val="18"/>
                <w:szCs w:val="19"/>
                <w:shd w:val="clear" w:color="auto" w:fill="FFFFFF"/>
              </w:rPr>
              <w:t xml:space="preserve"> plnivo</w:t>
            </w:r>
            <w:r w:rsidR="002332F9" w:rsidRPr="00E26260">
              <w:rPr>
                <w:color w:val="000000"/>
                <w:sz w:val="18"/>
                <w:szCs w:val="19"/>
                <w:shd w:val="clear" w:color="auto" w:fill="FFFFFF"/>
              </w:rPr>
              <w:t>, polymer - nanoplnivo</w:t>
            </w:r>
            <w:r w:rsidRPr="00E26260">
              <w:rPr>
                <w:color w:val="000000"/>
                <w:sz w:val="18"/>
                <w:szCs w:val="19"/>
                <w:shd w:val="clear" w:color="auto" w:fill="FFFFFF"/>
              </w:rPr>
              <w:t>.</w:t>
            </w:r>
            <w:r w:rsidR="001F5284" w:rsidRPr="00E26260">
              <w:rPr>
                <w:color w:val="000000"/>
                <w:sz w:val="18"/>
                <w:szCs w:val="19"/>
                <w:shd w:val="clear" w:color="auto" w:fill="FFFFFF"/>
              </w:rPr>
              <w:t xml:space="preserve"> Dispergace a distribuce. Závislost vlastností na měrném povrchu</w:t>
            </w:r>
            <w:r w:rsidR="00890D14" w:rsidRPr="00E26260">
              <w:rPr>
                <w:color w:val="000000"/>
                <w:sz w:val="18"/>
                <w:szCs w:val="19"/>
                <w:shd w:val="clear" w:color="auto" w:fill="FFFFFF"/>
              </w:rPr>
              <w:t xml:space="preserve"> plniva</w:t>
            </w:r>
            <w:r w:rsidR="001F5284" w:rsidRPr="00E26260">
              <w:rPr>
                <w:color w:val="000000"/>
                <w:sz w:val="18"/>
                <w:szCs w:val="19"/>
                <w:shd w:val="clear" w:color="auto" w:fill="FFFFFF"/>
              </w:rPr>
              <w:t>.</w:t>
            </w:r>
          </w:p>
          <w:p w14:paraId="4AAA5CCF" w14:textId="18375696"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 xml:space="preserve">Elektrická vodivost polymerních kompozitů </w:t>
            </w:r>
            <w:r w:rsidR="002332F9" w:rsidRPr="00E26260">
              <w:rPr>
                <w:color w:val="000000"/>
                <w:sz w:val="18"/>
                <w:szCs w:val="19"/>
                <w:shd w:val="clear" w:color="auto" w:fill="FFFFFF"/>
              </w:rPr>
              <w:t xml:space="preserve">a nanokompozitů </w:t>
            </w:r>
            <w:r w:rsidRPr="00E26260">
              <w:rPr>
                <w:color w:val="000000"/>
                <w:sz w:val="18"/>
                <w:szCs w:val="19"/>
                <w:shd w:val="clear" w:color="auto" w:fill="FFFFFF"/>
              </w:rPr>
              <w:t>- mechanismy vodivosti, teorie perkolace.</w:t>
            </w:r>
          </w:p>
          <w:p w14:paraId="04B7498B" w14:textId="77777777"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Dielektrické vlastnosti, měření a výpočty dielektrických parametrů (dielektrická konstanta, ztrátový faktor).</w:t>
            </w:r>
          </w:p>
          <w:p w14:paraId="068D12E5" w14:textId="77777777" w:rsidR="009B3ACB" w:rsidRPr="00E26260" w:rsidRDefault="009B3ACB" w:rsidP="009B3ACB">
            <w:pPr>
              <w:pStyle w:val="Odstavecseseznamem"/>
              <w:numPr>
                <w:ilvl w:val="0"/>
                <w:numId w:val="30"/>
              </w:numPr>
              <w:ind w:left="113" w:hanging="113"/>
              <w:jc w:val="both"/>
              <w:rPr>
                <w:color w:val="000000"/>
                <w:sz w:val="18"/>
                <w:szCs w:val="19"/>
                <w:shd w:val="clear" w:color="auto" w:fill="FFFFFF"/>
              </w:rPr>
            </w:pPr>
            <w:r w:rsidRPr="00E26260">
              <w:rPr>
                <w:color w:val="000000"/>
                <w:sz w:val="18"/>
                <w:szCs w:val="19"/>
                <w:shd w:val="clear" w:color="auto" w:fill="FFFFFF"/>
              </w:rPr>
              <w:t>Elektromagnetická kompatibilita a stínící účinnost (základní charakteristiky, výpočet reflexního a absorpčního koeficientu).</w:t>
            </w:r>
          </w:p>
          <w:p w14:paraId="6D1A93E9" w14:textId="77777777" w:rsidR="009B3ACB" w:rsidRPr="00781EFE" w:rsidRDefault="009B3ACB" w:rsidP="009B3ACB">
            <w:pPr>
              <w:pStyle w:val="Odstavecseseznamem"/>
              <w:numPr>
                <w:ilvl w:val="0"/>
                <w:numId w:val="30"/>
              </w:numPr>
              <w:ind w:left="113" w:hanging="113"/>
              <w:jc w:val="both"/>
              <w:rPr>
                <w:sz w:val="19"/>
                <w:szCs w:val="19"/>
                <w:u w:val="single"/>
              </w:rPr>
            </w:pPr>
            <w:r w:rsidRPr="00E26260">
              <w:rPr>
                <w:color w:val="000000"/>
                <w:sz w:val="18"/>
                <w:szCs w:val="19"/>
                <w:shd w:val="clear" w:color="auto" w:fill="FFFFFF"/>
              </w:rPr>
              <w:t>Technologie výroby (pultruze, ovíjení, laminování, lisování, přetlačování, odstředivé lití, lití pod tlakem, reakční vstřikování). </w:t>
            </w:r>
          </w:p>
        </w:tc>
      </w:tr>
      <w:tr w:rsidR="009B3ACB" w:rsidRPr="00781EFE" w14:paraId="65447922" w14:textId="77777777" w:rsidTr="00140CA8">
        <w:trPr>
          <w:trHeight w:val="265"/>
        </w:trPr>
        <w:tc>
          <w:tcPr>
            <w:tcW w:w="3397" w:type="dxa"/>
            <w:gridSpan w:val="7"/>
            <w:tcBorders>
              <w:top w:val="nil"/>
              <w:left w:val="single" w:sz="4" w:space="0" w:color="auto"/>
              <w:bottom w:val="single" w:sz="4" w:space="0" w:color="auto"/>
              <w:right w:val="single" w:sz="4" w:space="0" w:color="auto"/>
            </w:tcBorders>
            <w:shd w:val="clear" w:color="auto" w:fill="F7CAAC"/>
            <w:hideMark/>
          </w:tcPr>
          <w:p w14:paraId="0AD8C47C" w14:textId="77777777" w:rsidR="009B3ACB" w:rsidRPr="00781EFE" w:rsidRDefault="009B3ACB" w:rsidP="002F1391">
            <w:pPr>
              <w:jc w:val="both"/>
              <w:rPr>
                <w:sz w:val="19"/>
                <w:szCs w:val="19"/>
              </w:rPr>
            </w:pPr>
            <w:r w:rsidRPr="00781EFE">
              <w:rPr>
                <w:b/>
                <w:sz w:val="19"/>
                <w:szCs w:val="19"/>
              </w:rPr>
              <w:t>Studijní literatura a studijní pomůcky</w:t>
            </w:r>
          </w:p>
        </w:tc>
        <w:tc>
          <w:tcPr>
            <w:tcW w:w="6810" w:type="dxa"/>
            <w:gridSpan w:val="26"/>
            <w:tcBorders>
              <w:top w:val="nil"/>
              <w:left w:val="single" w:sz="4" w:space="0" w:color="auto"/>
              <w:bottom w:val="nil"/>
              <w:right w:val="single" w:sz="4" w:space="0" w:color="auto"/>
            </w:tcBorders>
          </w:tcPr>
          <w:p w14:paraId="38F68B22" w14:textId="77777777" w:rsidR="009B3ACB" w:rsidRPr="00781EFE" w:rsidRDefault="009B3ACB" w:rsidP="002F1391">
            <w:pPr>
              <w:jc w:val="both"/>
              <w:rPr>
                <w:sz w:val="19"/>
                <w:szCs w:val="19"/>
              </w:rPr>
            </w:pPr>
          </w:p>
        </w:tc>
      </w:tr>
      <w:tr w:rsidR="009B3ACB" w:rsidRPr="00781EFE" w14:paraId="089E3BEA" w14:textId="77777777" w:rsidTr="00140CA8">
        <w:trPr>
          <w:trHeight w:val="1497"/>
        </w:trPr>
        <w:tc>
          <w:tcPr>
            <w:tcW w:w="10207" w:type="dxa"/>
            <w:gridSpan w:val="33"/>
            <w:tcBorders>
              <w:top w:val="nil"/>
              <w:left w:val="single" w:sz="4" w:space="0" w:color="auto"/>
              <w:bottom w:val="single" w:sz="4" w:space="0" w:color="auto"/>
              <w:right w:val="single" w:sz="4" w:space="0" w:color="auto"/>
            </w:tcBorders>
          </w:tcPr>
          <w:p w14:paraId="0EE7E8C4" w14:textId="77777777" w:rsidR="009B3ACB" w:rsidRPr="00E26260" w:rsidRDefault="009B3ACB" w:rsidP="002F1391">
            <w:pPr>
              <w:jc w:val="both"/>
              <w:rPr>
                <w:sz w:val="18"/>
                <w:szCs w:val="18"/>
                <w:u w:val="single"/>
              </w:rPr>
            </w:pPr>
            <w:r w:rsidRPr="00E26260">
              <w:rPr>
                <w:sz w:val="18"/>
                <w:szCs w:val="18"/>
                <w:u w:val="single"/>
              </w:rPr>
              <w:t>Povinná literatura:</w:t>
            </w:r>
          </w:p>
          <w:p w14:paraId="71D971C1" w14:textId="77777777" w:rsidR="009B3ACB" w:rsidRPr="00E26260" w:rsidRDefault="009B3ACB" w:rsidP="002F1391">
            <w:pPr>
              <w:shd w:val="clear" w:color="auto" w:fill="FFFFFF"/>
              <w:jc w:val="both"/>
              <w:rPr>
                <w:color w:val="000000"/>
                <w:sz w:val="18"/>
                <w:szCs w:val="18"/>
              </w:rPr>
            </w:pPr>
            <w:r w:rsidRPr="00E26260">
              <w:rPr>
                <w:caps/>
                <w:color w:val="000000"/>
                <w:sz w:val="18"/>
                <w:szCs w:val="18"/>
              </w:rPr>
              <w:t xml:space="preserve">Vasile, C., Kulshreshtha, </w:t>
            </w:r>
            <w:proofErr w:type="gramStart"/>
            <w:r w:rsidRPr="00E26260">
              <w:rPr>
                <w:caps/>
                <w:color w:val="000000"/>
                <w:sz w:val="18"/>
                <w:szCs w:val="18"/>
              </w:rPr>
              <w:t>A.K.</w:t>
            </w:r>
            <w:proofErr w:type="gramEnd"/>
            <w:r w:rsidRPr="00E26260">
              <w:rPr>
                <w:color w:val="000000"/>
                <w:sz w:val="18"/>
                <w:szCs w:val="18"/>
              </w:rPr>
              <w:t xml:space="preserve"> (Eds.) </w:t>
            </w:r>
            <w:r w:rsidRPr="00E26260">
              <w:rPr>
                <w:i/>
                <w:iCs/>
                <w:color w:val="000000"/>
                <w:sz w:val="18"/>
                <w:szCs w:val="18"/>
              </w:rPr>
              <w:t>Handbook of Polymer Blends and Composites</w:t>
            </w:r>
            <w:r w:rsidRPr="00E26260">
              <w:rPr>
                <w:color w:val="000000"/>
                <w:sz w:val="18"/>
                <w:szCs w:val="18"/>
              </w:rPr>
              <w:t>. RAPRA Technology, 2003. </w:t>
            </w:r>
          </w:p>
          <w:p w14:paraId="3DEDEF0D" w14:textId="77777777" w:rsidR="009B3ACB" w:rsidRPr="00E26260" w:rsidRDefault="009B3ACB" w:rsidP="002F1391">
            <w:pPr>
              <w:shd w:val="clear" w:color="auto" w:fill="FFFFFF"/>
              <w:jc w:val="both"/>
              <w:rPr>
                <w:color w:val="000000"/>
                <w:sz w:val="18"/>
                <w:szCs w:val="18"/>
              </w:rPr>
            </w:pPr>
            <w:r w:rsidRPr="00E26260">
              <w:rPr>
                <w:caps/>
                <w:color w:val="000000"/>
                <w:sz w:val="18"/>
                <w:szCs w:val="18"/>
              </w:rPr>
              <w:t>Petrtýl, M.</w:t>
            </w:r>
            <w:r w:rsidRPr="00E26260">
              <w:rPr>
                <w:color w:val="000000"/>
                <w:sz w:val="18"/>
                <w:szCs w:val="18"/>
              </w:rPr>
              <w:t> </w:t>
            </w:r>
            <w:r w:rsidRPr="00E26260">
              <w:rPr>
                <w:i/>
                <w:iCs/>
                <w:color w:val="000000"/>
                <w:sz w:val="18"/>
                <w:szCs w:val="18"/>
              </w:rPr>
              <w:t>Mechanika kompozitních těles</w:t>
            </w:r>
            <w:r w:rsidRPr="00E26260">
              <w:rPr>
                <w:color w:val="000000"/>
                <w:sz w:val="18"/>
                <w:szCs w:val="18"/>
              </w:rPr>
              <w:t>. Praha: ČVUT, 1991. ISBN 80-01-00639-5. </w:t>
            </w:r>
          </w:p>
          <w:p w14:paraId="6BF89BF6" w14:textId="3B581D6E" w:rsidR="009B3ACB" w:rsidRPr="00E26260" w:rsidRDefault="009B3ACB" w:rsidP="002F1391">
            <w:pPr>
              <w:shd w:val="clear" w:color="auto" w:fill="FFFFFF"/>
              <w:jc w:val="both"/>
              <w:rPr>
                <w:color w:val="000000"/>
                <w:sz w:val="18"/>
                <w:szCs w:val="18"/>
              </w:rPr>
            </w:pPr>
            <w:r w:rsidRPr="00E26260">
              <w:rPr>
                <w:caps/>
                <w:color w:val="000000"/>
                <w:sz w:val="18"/>
                <w:szCs w:val="18"/>
              </w:rPr>
              <w:t xml:space="preserve">Kaw, </w:t>
            </w:r>
            <w:proofErr w:type="gramStart"/>
            <w:r w:rsidRPr="00E26260">
              <w:rPr>
                <w:caps/>
                <w:color w:val="000000"/>
                <w:sz w:val="18"/>
                <w:szCs w:val="18"/>
              </w:rPr>
              <w:t>A.K.</w:t>
            </w:r>
            <w:proofErr w:type="gramEnd"/>
            <w:r w:rsidRPr="00E26260">
              <w:rPr>
                <w:color w:val="000000"/>
                <w:sz w:val="18"/>
                <w:szCs w:val="18"/>
              </w:rPr>
              <w:t> </w:t>
            </w:r>
            <w:r w:rsidRPr="00E26260">
              <w:rPr>
                <w:i/>
                <w:iCs/>
                <w:color w:val="000000"/>
                <w:sz w:val="18"/>
                <w:szCs w:val="18"/>
              </w:rPr>
              <w:t>Mechani</w:t>
            </w:r>
            <w:r w:rsidR="00890D14" w:rsidRPr="00E26260">
              <w:rPr>
                <w:i/>
                <w:iCs/>
                <w:color w:val="000000"/>
                <w:sz w:val="18"/>
                <w:szCs w:val="18"/>
              </w:rPr>
              <w:t>c</w:t>
            </w:r>
            <w:r w:rsidRPr="00E26260">
              <w:rPr>
                <w:i/>
                <w:iCs/>
                <w:color w:val="000000"/>
                <w:sz w:val="18"/>
                <w:szCs w:val="18"/>
              </w:rPr>
              <w:t>s of Composites Materials</w:t>
            </w:r>
            <w:r w:rsidRPr="00E26260">
              <w:rPr>
                <w:color w:val="000000"/>
                <w:sz w:val="18"/>
                <w:szCs w:val="18"/>
              </w:rPr>
              <w:t>. Taylor and Francis, 2006. </w:t>
            </w:r>
          </w:p>
          <w:p w14:paraId="3B842F31" w14:textId="77777777" w:rsidR="009B3ACB" w:rsidRPr="00E26260" w:rsidRDefault="009B3ACB" w:rsidP="002F1391">
            <w:pPr>
              <w:shd w:val="clear" w:color="auto" w:fill="FFFFFF"/>
              <w:jc w:val="both"/>
              <w:rPr>
                <w:color w:val="000000"/>
                <w:sz w:val="18"/>
                <w:szCs w:val="18"/>
              </w:rPr>
            </w:pPr>
            <w:proofErr w:type="gramStart"/>
            <w:r w:rsidRPr="00E26260">
              <w:rPr>
                <w:caps/>
                <w:color w:val="000000"/>
                <w:sz w:val="18"/>
                <w:szCs w:val="18"/>
              </w:rPr>
              <w:t>Ehrenstein, G.W.</w:t>
            </w:r>
            <w:proofErr w:type="gramEnd"/>
            <w:r w:rsidRPr="00E26260">
              <w:rPr>
                <w:caps/>
                <w:color w:val="000000"/>
                <w:sz w:val="18"/>
                <w:szCs w:val="18"/>
              </w:rPr>
              <w:t xml:space="preserve"> </w:t>
            </w:r>
            <w:r w:rsidRPr="00E26260">
              <w:rPr>
                <w:i/>
                <w:iCs/>
                <w:color w:val="000000"/>
                <w:sz w:val="18"/>
                <w:szCs w:val="18"/>
              </w:rPr>
              <w:t>Polymerní kompozitní materiály</w:t>
            </w:r>
            <w:r w:rsidRPr="00E26260">
              <w:rPr>
                <w:color w:val="000000"/>
                <w:sz w:val="18"/>
                <w:szCs w:val="18"/>
              </w:rPr>
              <w:t>. Scientia, 2009. </w:t>
            </w:r>
          </w:p>
          <w:p w14:paraId="59134A55" w14:textId="77777777" w:rsidR="009B3ACB" w:rsidRPr="00E26260" w:rsidRDefault="009B3ACB" w:rsidP="002F1391">
            <w:pPr>
              <w:shd w:val="clear" w:color="auto" w:fill="FFFFFF"/>
              <w:jc w:val="both"/>
              <w:rPr>
                <w:color w:val="000000"/>
                <w:sz w:val="18"/>
                <w:szCs w:val="18"/>
              </w:rPr>
            </w:pPr>
            <w:r w:rsidRPr="00E26260">
              <w:rPr>
                <w:caps/>
                <w:color w:val="000000"/>
                <w:sz w:val="18"/>
                <w:szCs w:val="18"/>
              </w:rPr>
              <w:t>Shenoy</w:t>
            </w:r>
            <w:r w:rsidRPr="00E26260">
              <w:rPr>
                <w:color w:val="000000"/>
                <w:sz w:val="18"/>
                <w:szCs w:val="18"/>
              </w:rPr>
              <w:t xml:space="preserve">, </w:t>
            </w:r>
            <w:proofErr w:type="gramStart"/>
            <w:r w:rsidRPr="00E26260">
              <w:rPr>
                <w:color w:val="000000"/>
                <w:sz w:val="18"/>
                <w:szCs w:val="18"/>
              </w:rPr>
              <w:t>A.V.</w:t>
            </w:r>
            <w:proofErr w:type="gramEnd"/>
            <w:r w:rsidRPr="00E26260">
              <w:rPr>
                <w:color w:val="000000"/>
                <w:sz w:val="18"/>
                <w:szCs w:val="18"/>
              </w:rPr>
              <w:t> </w:t>
            </w:r>
            <w:r w:rsidRPr="00E26260">
              <w:rPr>
                <w:i/>
                <w:iCs/>
                <w:color w:val="000000"/>
                <w:sz w:val="18"/>
                <w:szCs w:val="18"/>
              </w:rPr>
              <w:t>Rheology of Filled Polymer Systems</w:t>
            </w:r>
            <w:r w:rsidRPr="00E26260">
              <w:rPr>
                <w:color w:val="000000"/>
                <w:sz w:val="18"/>
                <w:szCs w:val="18"/>
              </w:rPr>
              <w:t>. Kluwer Academic Publishers, 1999. </w:t>
            </w:r>
          </w:p>
          <w:p w14:paraId="54178F6C" w14:textId="77777777" w:rsidR="009B3ACB" w:rsidRPr="00E26260" w:rsidRDefault="009B3ACB" w:rsidP="002F1391">
            <w:pPr>
              <w:shd w:val="clear" w:color="auto" w:fill="FFFFFF"/>
              <w:jc w:val="both"/>
              <w:rPr>
                <w:color w:val="000000"/>
                <w:sz w:val="18"/>
                <w:szCs w:val="18"/>
              </w:rPr>
            </w:pPr>
            <w:proofErr w:type="gramStart"/>
            <w:r w:rsidRPr="00E26260">
              <w:rPr>
                <w:caps/>
                <w:color w:val="000000"/>
                <w:sz w:val="18"/>
                <w:szCs w:val="18"/>
              </w:rPr>
              <w:t>Agarwal, B.D., Broutman</w:t>
            </w:r>
            <w:proofErr w:type="gramEnd"/>
            <w:r w:rsidRPr="00E26260">
              <w:rPr>
                <w:caps/>
                <w:color w:val="000000"/>
                <w:sz w:val="18"/>
                <w:szCs w:val="18"/>
              </w:rPr>
              <w:t>, L.J</w:t>
            </w:r>
            <w:r w:rsidRPr="00E26260">
              <w:rPr>
                <w:color w:val="000000"/>
                <w:sz w:val="18"/>
                <w:szCs w:val="18"/>
              </w:rPr>
              <w:t>. </w:t>
            </w:r>
            <w:r w:rsidRPr="00E26260">
              <w:rPr>
                <w:i/>
                <w:iCs/>
                <w:color w:val="000000"/>
                <w:sz w:val="18"/>
                <w:szCs w:val="18"/>
              </w:rPr>
              <w:t>Vláknové kompozity</w:t>
            </w:r>
            <w:r w:rsidRPr="00E26260">
              <w:rPr>
                <w:color w:val="000000"/>
                <w:sz w:val="18"/>
                <w:szCs w:val="18"/>
              </w:rPr>
              <w:t>. Praha: SNTL, 1987. </w:t>
            </w:r>
          </w:p>
          <w:p w14:paraId="26E5F555" w14:textId="77777777" w:rsidR="009B3ACB" w:rsidRPr="00E26260" w:rsidRDefault="009B3ACB" w:rsidP="002F1391">
            <w:pPr>
              <w:jc w:val="both"/>
              <w:rPr>
                <w:sz w:val="18"/>
                <w:szCs w:val="18"/>
              </w:rPr>
            </w:pPr>
            <w:r w:rsidRPr="00E26260">
              <w:rPr>
                <w:sz w:val="18"/>
                <w:szCs w:val="18"/>
              </w:rPr>
              <w:t xml:space="preserve">HAGHI, </w:t>
            </w:r>
            <w:proofErr w:type="gramStart"/>
            <w:r w:rsidRPr="00E26260">
              <w:rPr>
                <w:sz w:val="18"/>
                <w:szCs w:val="18"/>
              </w:rPr>
              <w:t>A.K.</w:t>
            </w:r>
            <w:proofErr w:type="gramEnd"/>
            <w:r w:rsidRPr="00E26260">
              <w:rPr>
                <w:sz w:val="18"/>
                <w:szCs w:val="18"/>
              </w:rPr>
              <w:t> </w:t>
            </w:r>
            <w:r w:rsidRPr="00E26260">
              <w:rPr>
                <w:i/>
                <w:sz w:val="18"/>
                <w:szCs w:val="18"/>
              </w:rPr>
              <w:t>Composites and Nanocomposites.</w:t>
            </w:r>
            <w:r w:rsidRPr="00E26260">
              <w:rPr>
                <w:sz w:val="18"/>
                <w:szCs w:val="18"/>
              </w:rPr>
              <w:t xml:space="preserve"> Toronto: Apple Academic Press, 2013, xx, 210 s. Advances in Materials Science. ISBN 9781466568761. Dostupné z: </w:t>
            </w:r>
            <w:hyperlink r:id="rId26" w:history="1">
              <w:r w:rsidRPr="00E26260">
                <w:rPr>
                  <w:rStyle w:val="Hypertextovodkaz"/>
                  <w:sz w:val="18"/>
                  <w:szCs w:val="18"/>
                </w:rPr>
                <w:t>http://marc.crcnetbase.com/isbn/9781466568761</w:t>
              </w:r>
            </w:hyperlink>
            <w:r w:rsidRPr="00E26260">
              <w:rPr>
                <w:sz w:val="18"/>
                <w:szCs w:val="18"/>
              </w:rPr>
              <w:t>.</w:t>
            </w:r>
          </w:p>
          <w:p w14:paraId="3EA2D55F" w14:textId="77777777" w:rsidR="009B3ACB" w:rsidRPr="008653A3" w:rsidRDefault="009B3ACB" w:rsidP="002F1391">
            <w:pPr>
              <w:shd w:val="clear" w:color="auto" w:fill="FFFFFF"/>
              <w:jc w:val="both"/>
              <w:rPr>
                <w:del w:id="33" w:author="Ivo Kuřitka" w:date="2019-11-27T22:43:00Z"/>
                <w:color w:val="000000"/>
                <w:sz w:val="10"/>
                <w:szCs w:val="10"/>
              </w:rPr>
            </w:pPr>
          </w:p>
          <w:p w14:paraId="57ED44A2" w14:textId="77777777" w:rsidR="009B3ACB" w:rsidRPr="00E26260" w:rsidRDefault="009B3ACB" w:rsidP="00E26260">
            <w:pPr>
              <w:spacing w:before="40"/>
              <w:jc w:val="both"/>
              <w:rPr>
                <w:sz w:val="18"/>
                <w:szCs w:val="18"/>
                <w:u w:val="single"/>
              </w:rPr>
            </w:pPr>
            <w:r w:rsidRPr="00E26260">
              <w:rPr>
                <w:sz w:val="18"/>
                <w:szCs w:val="18"/>
                <w:u w:val="single"/>
              </w:rPr>
              <w:t>Doporučená literatura:</w:t>
            </w:r>
          </w:p>
          <w:p w14:paraId="446ECDB9" w14:textId="77777777" w:rsidR="009B3ACB" w:rsidRPr="00E26260" w:rsidRDefault="009B3ACB" w:rsidP="002F1391">
            <w:pPr>
              <w:jc w:val="both"/>
              <w:rPr>
                <w:color w:val="000000"/>
                <w:sz w:val="18"/>
                <w:szCs w:val="18"/>
                <w:lang w:val="en-US" w:eastAsia="en-US"/>
              </w:rPr>
            </w:pPr>
            <w:r w:rsidRPr="00E26260">
              <w:rPr>
                <w:caps/>
                <w:color w:val="000000"/>
                <w:sz w:val="18"/>
                <w:szCs w:val="18"/>
                <w:lang w:val="en-US" w:eastAsia="en-US"/>
              </w:rPr>
              <w:t>Loste, J., Lopez-Cuesta, J.M., Billon, L., Garay, H., Save, M</w:t>
            </w:r>
            <w:r w:rsidRPr="00E26260">
              <w:rPr>
                <w:color w:val="000000"/>
                <w:sz w:val="18"/>
                <w:szCs w:val="18"/>
                <w:lang w:val="en-US" w:eastAsia="en-US"/>
              </w:rPr>
              <w:t xml:space="preserve">. </w:t>
            </w:r>
            <w:r w:rsidRPr="00E26260">
              <w:rPr>
                <w:bCs/>
                <w:i/>
                <w:color w:val="000000"/>
                <w:sz w:val="18"/>
                <w:szCs w:val="18"/>
                <w:lang w:val="en-US" w:eastAsia="en-US"/>
              </w:rPr>
              <w:t>Transparent Polymer Nanocomposites</w:t>
            </w:r>
            <w:r w:rsidRPr="00E26260">
              <w:rPr>
                <w:bCs/>
                <w:color w:val="000000"/>
                <w:sz w:val="18"/>
                <w:szCs w:val="18"/>
                <w:lang w:val="en-US" w:eastAsia="en-US"/>
              </w:rPr>
              <w:t xml:space="preserve">: </w:t>
            </w:r>
            <w:r w:rsidRPr="00E26260">
              <w:rPr>
                <w:bCs/>
                <w:i/>
                <w:color w:val="000000"/>
                <w:sz w:val="18"/>
                <w:szCs w:val="18"/>
                <w:lang w:val="en-US" w:eastAsia="en-US"/>
              </w:rPr>
              <w:t>An Overview on their Synthesis and Advanced Properties.</w:t>
            </w:r>
            <w:r w:rsidRPr="00E26260">
              <w:rPr>
                <w:bCs/>
                <w:color w:val="000000"/>
                <w:sz w:val="18"/>
                <w:szCs w:val="18"/>
                <w:lang w:val="en-US" w:eastAsia="en-US"/>
              </w:rPr>
              <w:t xml:space="preserve"> </w:t>
            </w:r>
            <w:r w:rsidRPr="00E26260">
              <w:rPr>
                <w:iCs/>
                <w:color w:val="000000"/>
                <w:sz w:val="18"/>
                <w:szCs w:val="18"/>
                <w:lang w:val="en-US" w:eastAsia="en-US"/>
              </w:rPr>
              <w:t>Progress in Polymer Science</w:t>
            </w:r>
            <w:r w:rsidRPr="00E26260">
              <w:rPr>
                <w:color w:val="000000"/>
                <w:sz w:val="18"/>
                <w:szCs w:val="18"/>
                <w:lang w:val="en-US" w:eastAsia="en-US"/>
              </w:rPr>
              <w:t xml:space="preserve"> 89, 133-158, 2019.</w:t>
            </w:r>
          </w:p>
          <w:p w14:paraId="69D707FF" w14:textId="77777777" w:rsidR="009B3ACB" w:rsidRPr="00E26260" w:rsidRDefault="009B3ACB" w:rsidP="002F1391">
            <w:pPr>
              <w:jc w:val="both"/>
              <w:rPr>
                <w:color w:val="000000"/>
                <w:sz w:val="18"/>
                <w:szCs w:val="18"/>
                <w:lang w:val="en-US" w:eastAsia="en-US"/>
              </w:rPr>
            </w:pPr>
            <w:r w:rsidRPr="00E26260">
              <w:rPr>
                <w:caps/>
                <w:color w:val="000000"/>
                <w:sz w:val="18"/>
                <w:szCs w:val="18"/>
                <w:lang w:val="en-US" w:eastAsia="en-US"/>
              </w:rPr>
              <w:t>Salzano de Luna, M., Wang, Y., Zhai, T., Verdolotti, L., Buonocore, G.G., Lavorgna, M., Xia, H</w:t>
            </w:r>
            <w:r w:rsidRPr="00E26260">
              <w:rPr>
                <w:color w:val="000000"/>
                <w:sz w:val="18"/>
                <w:szCs w:val="18"/>
                <w:lang w:val="en-US" w:eastAsia="en-US"/>
              </w:rPr>
              <w:t xml:space="preserve">. </w:t>
            </w:r>
            <w:r w:rsidRPr="00E26260">
              <w:rPr>
                <w:bCs/>
                <w:i/>
                <w:color w:val="000000"/>
                <w:sz w:val="18"/>
                <w:szCs w:val="18"/>
                <w:lang w:val="en-US" w:eastAsia="en-US"/>
              </w:rPr>
              <w:t xml:space="preserve">Nanocomposite Polymeric Materials with 3D Graphene-Based Architectures: From Design Strategies to Tailored Properties and Potential Applications. </w:t>
            </w:r>
            <w:r w:rsidRPr="00E26260">
              <w:rPr>
                <w:iCs/>
                <w:color w:val="000000"/>
                <w:sz w:val="18"/>
                <w:szCs w:val="18"/>
                <w:lang w:val="en-US" w:eastAsia="en-US"/>
              </w:rPr>
              <w:t>Progress in Polymer Science</w:t>
            </w:r>
            <w:r w:rsidRPr="00E26260">
              <w:rPr>
                <w:color w:val="000000"/>
                <w:sz w:val="18"/>
                <w:szCs w:val="18"/>
                <w:lang w:val="en-US" w:eastAsia="en-US"/>
              </w:rPr>
              <w:t xml:space="preserve"> 89, 213-249, 2019.</w:t>
            </w:r>
          </w:p>
          <w:p w14:paraId="795AC103" w14:textId="77777777" w:rsidR="009B3ACB" w:rsidRPr="00E26260" w:rsidRDefault="009B3ACB" w:rsidP="002F1391">
            <w:pPr>
              <w:shd w:val="clear" w:color="auto" w:fill="FFFFFF"/>
              <w:jc w:val="both"/>
              <w:rPr>
                <w:color w:val="000000"/>
                <w:sz w:val="18"/>
                <w:szCs w:val="18"/>
              </w:rPr>
            </w:pPr>
            <w:r w:rsidRPr="00E26260">
              <w:rPr>
                <w:caps/>
                <w:color w:val="000000"/>
                <w:sz w:val="18"/>
                <w:szCs w:val="18"/>
              </w:rPr>
              <w:t xml:space="preserve">Mouritz, </w:t>
            </w:r>
            <w:proofErr w:type="gramStart"/>
            <w:r w:rsidRPr="00E26260">
              <w:rPr>
                <w:caps/>
                <w:color w:val="000000"/>
                <w:sz w:val="18"/>
                <w:szCs w:val="18"/>
              </w:rPr>
              <w:t>A.P.</w:t>
            </w:r>
            <w:proofErr w:type="gramEnd"/>
            <w:r w:rsidRPr="00E26260">
              <w:rPr>
                <w:caps/>
                <w:color w:val="000000"/>
                <w:sz w:val="18"/>
                <w:szCs w:val="18"/>
              </w:rPr>
              <w:t>, Gibson, A.G.</w:t>
            </w:r>
            <w:r w:rsidRPr="00E26260">
              <w:rPr>
                <w:color w:val="000000"/>
                <w:sz w:val="18"/>
                <w:szCs w:val="18"/>
              </w:rPr>
              <w:t> </w:t>
            </w:r>
            <w:r w:rsidRPr="00E26260">
              <w:rPr>
                <w:i/>
                <w:iCs/>
                <w:color w:val="000000"/>
                <w:sz w:val="18"/>
                <w:szCs w:val="18"/>
              </w:rPr>
              <w:t>Fire Properties of Polymer Composite Materials</w:t>
            </w:r>
            <w:r w:rsidRPr="00E26260">
              <w:rPr>
                <w:color w:val="000000"/>
                <w:sz w:val="18"/>
                <w:szCs w:val="18"/>
              </w:rPr>
              <w:t>. Springer, 2006. </w:t>
            </w:r>
          </w:p>
          <w:p w14:paraId="3494ECF6" w14:textId="77777777" w:rsidR="009B3ACB" w:rsidRPr="00E26260" w:rsidRDefault="009B3ACB" w:rsidP="002F1391">
            <w:pPr>
              <w:shd w:val="clear" w:color="auto" w:fill="FFFFFF"/>
              <w:jc w:val="both"/>
              <w:rPr>
                <w:color w:val="000000"/>
                <w:sz w:val="18"/>
                <w:szCs w:val="18"/>
              </w:rPr>
            </w:pPr>
            <w:r w:rsidRPr="00E26260">
              <w:rPr>
                <w:caps/>
                <w:color w:val="000000"/>
                <w:sz w:val="18"/>
                <w:szCs w:val="18"/>
              </w:rPr>
              <w:t xml:space="preserve">Ajayan, </w:t>
            </w:r>
            <w:proofErr w:type="gramStart"/>
            <w:r w:rsidRPr="00E26260">
              <w:rPr>
                <w:caps/>
                <w:color w:val="000000"/>
                <w:sz w:val="18"/>
                <w:szCs w:val="18"/>
              </w:rPr>
              <w:t>p.m.</w:t>
            </w:r>
            <w:proofErr w:type="gramEnd"/>
            <w:r w:rsidRPr="00E26260">
              <w:rPr>
                <w:caps/>
                <w:color w:val="000000"/>
                <w:sz w:val="18"/>
                <w:szCs w:val="18"/>
              </w:rPr>
              <w:t>, Schadler, l.s., Braun, p.v.</w:t>
            </w:r>
            <w:r w:rsidRPr="00E26260">
              <w:rPr>
                <w:color w:val="000000"/>
                <w:sz w:val="18"/>
                <w:szCs w:val="18"/>
              </w:rPr>
              <w:t> </w:t>
            </w:r>
            <w:r w:rsidRPr="00E26260">
              <w:rPr>
                <w:i/>
                <w:iCs/>
                <w:color w:val="000000"/>
                <w:sz w:val="18"/>
                <w:szCs w:val="18"/>
              </w:rPr>
              <w:t>Nanocomposite Science and Technology</w:t>
            </w:r>
            <w:r w:rsidRPr="00E26260">
              <w:rPr>
                <w:color w:val="000000"/>
                <w:sz w:val="18"/>
                <w:szCs w:val="18"/>
              </w:rPr>
              <w:t>. Weinhein: Wiley-VCH Verlag, 2003. </w:t>
            </w:r>
          </w:p>
          <w:p w14:paraId="50536A70" w14:textId="77777777" w:rsidR="009B3ACB" w:rsidRPr="00E26260" w:rsidRDefault="009B3ACB" w:rsidP="002F1391">
            <w:pPr>
              <w:shd w:val="clear" w:color="auto" w:fill="FFFFFF"/>
              <w:jc w:val="both"/>
              <w:rPr>
                <w:color w:val="000000"/>
                <w:sz w:val="18"/>
                <w:szCs w:val="18"/>
              </w:rPr>
            </w:pPr>
            <w:r w:rsidRPr="00E26260">
              <w:rPr>
                <w:caps/>
                <w:color w:val="000000"/>
                <w:sz w:val="18"/>
                <w:szCs w:val="18"/>
              </w:rPr>
              <w:t>Veselý, K</w:t>
            </w:r>
            <w:r w:rsidRPr="00E26260">
              <w:rPr>
                <w:color w:val="000000"/>
                <w:sz w:val="18"/>
                <w:szCs w:val="18"/>
              </w:rPr>
              <w:t>. a kol. </w:t>
            </w:r>
            <w:r w:rsidRPr="00E26260">
              <w:rPr>
                <w:i/>
                <w:iCs/>
                <w:color w:val="000000"/>
                <w:sz w:val="18"/>
                <w:szCs w:val="18"/>
              </w:rPr>
              <w:t>Polymerní kompozity</w:t>
            </w:r>
            <w:r w:rsidRPr="00E26260">
              <w:rPr>
                <w:color w:val="000000"/>
                <w:sz w:val="18"/>
                <w:szCs w:val="18"/>
              </w:rPr>
              <w:t>. Edice MACRO, 1990. ISBN 80-85009-05-6. </w:t>
            </w:r>
          </w:p>
          <w:p w14:paraId="1AC4BD48" w14:textId="77777777" w:rsidR="009B3ACB" w:rsidRPr="00781EFE" w:rsidRDefault="009B3ACB" w:rsidP="001E143B">
            <w:pPr>
              <w:shd w:val="clear" w:color="auto" w:fill="FFFFFF"/>
              <w:jc w:val="both"/>
              <w:rPr>
                <w:sz w:val="19"/>
                <w:szCs w:val="19"/>
              </w:rPr>
            </w:pPr>
            <w:r w:rsidRPr="00E26260">
              <w:rPr>
                <w:caps/>
                <w:color w:val="000000"/>
                <w:sz w:val="18"/>
                <w:szCs w:val="18"/>
              </w:rPr>
              <w:t xml:space="preserve">Aneli, J., Khananasvili, n., </w:t>
            </w:r>
            <w:proofErr w:type="gramStart"/>
            <w:r w:rsidRPr="00E26260">
              <w:rPr>
                <w:caps/>
                <w:color w:val="000000"/>
                <w:sz w:val="18"/>
                <w:szCs w:val="18"/>
              </w:rPr>
              <w:t>Zaikov, G.E.</w:t>
            </w:r>
            <w:proofErr w:type="gramEnd"/>
            <w:r w:rsidRPr="00E26260">
              <w:rPr>
                <w:color w:val="000000"/>
                <w:sz w:val="18"/>
                <w:szCs w:val="18"/>
              </w:rPr>
              <w:t> </w:t>
            </w:r>
            <w:r w:rsidRPr="00E26260">
              <w:rPr>
                <w:i/>
                <w:iCs/>
                <w:color w:val="000000"/>
                <w:sz w:val="18"/>
                <w:szCs w:val="18"/>
              </w:rPr>
              <w:t>Structuring and Conductivity of Polymer Composites</w:t>
            </w:r>
            <w:r w:rsidRPr="00E26260">
              <w:rPr>
                <w:color w:val="000000"/>
                <w:sz w:val="18"/>
                <w:szCs w:val="18"/>
              </w:rPr>
              <w:t>. Nova Science Publishers, 1998.</w:t>
            </w:r>
          </w:p>
        </w:tc>
      </w:tr>
      <w:tr w:rsidR="009B3ACB" w:rsidRPr="00781EFE" w14:paraId="2F81F505" w14:textId="77777777" w:rsidTr="00140CA8">
        <w:tc>
          <w:tcPr>
            <w:tcW w:w="10207" w:type="dxa"/>
            <w:gridSpan w:val="33"/>
            <w:tcBorders>
              <w:top w:val="single" w:sz="12" w:space="0" w:color="auto"/>
              <w:left w:val="single" w:sz="2" w:space="0" w:color="auto"/>
              <w:bottom w:val="single" w:sz="2" w:space="0" w:color="auto"/>
              <w:right w:val="single" w:sz="2" w:space="0" w:color="auto"/>
            </w:tcBorders>
            <w:shd w:val="clear" w:color="auto" w:fill="F7CAAC"/>
            <w:hideMark/>
          </w:tcPr>
          <w:p w14:paraId="396D41CC" w14:textId="77777777" w:rsidR="009B3ACB" w:rsidRPr="00781EFE" w:rsidRDefault="009B3ACB" w:rsidP="002F1391">
            <w:pPr>
              <w:jc w:val="center"/>
              <w:rPr>
                <w:b/>
                <w:sz w:val="19"/>
                <w:szCs w:val="19"/>
              </w:rPr>
            </w:pPr>
            <w:r w:rsidRPr="00781EFE">
              <w:rPr>
                <w:b/>
                <w:sz w:val="19"/>
                <w:szCs w:val="19"/>
              </w:rPr>
              <w:t>Informace ke kombinované nebo distanční formě</w:t>
            </w:r>
          </w:p>
        </w:tc>
      </w:tr>
      <w:tr w:rsidR="009B3ACB" w:rsidRPr="00781EFE" w14:paraId="37D79A15" w14:textId="77777777" w:rsidTr="00140CA8">
        <w:tc>
          <w:tcPr>
            <w:tcW w:w="4540"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27A1865A" w14:textId="77777777" w:rsidR="009B3ACB" w:rsidRPr="00781EFE" w:rsidRDefault="009B3ACB" w:rsidP="002F1391">
            <w:pPr>
              <w:jc w:val="both"/>
              <w:rPr>
                <w:sz w:val="19"/>
                <w:szCs w:val="19"/>
              </w:rPr>
            </w:pPr>
            <w:r w:rsidRPr="00781EFE">
              <w:rPr>
                <w:b/>
                <w:sz w:val="19"/>
                <w:szCs w:val="19"/>
              </w:rPr>
              <w:t>Rozsah konzultací (soustředění)</w:t>
            </w:r>
          </w:p>
        </w:tc>
        <w:tc>
          <w:tcPr>
            <w:tcW w:w="896" w:type="dxa"/>
            <w:gridSpan w:val="4"/>
            <w:tcBorders>
              <w:top w:val="single" w:sz="2" w:space="0" w:color="auto"/>
              <w:left w:val="single" w:sz="4" w:space="0" w:color="auto"/>
              <w:bottom w:val="single" w:sz="4" w:space="0" w:color="auto"/>
              <w:right w:val="single" w:sz="4" w:space="0" w:color="auto"/>
            </w:tcBorders>
          </w:tcPr>
          <w:p w14:paraId="7AABF3BF" w14:textId="77777777" w:rsidR="009B3ACB" w:rsidRPr="00781EFE" w:rsidRDefault="009B3ACB" w:rsidP="002F1391">
            <w:pPr>
              <w:jc w:val="both"/>
              <w:rPr>
                <w:sz w:val="19"/>
                <w:szCs w:val="19"/>
              </w:rPr>
            </w:pPr>
          </w:p>
        </w:tc>
        <w:tc>
          <w:tcPr>
            <w:tcW w:w="4771" w:type="dxa"/>
            <w:gridSpan w:val="18"/>
            <w:tcBorders>
              <w:top w:val="single" w:sz="2" w:space="0" w:color="auto"/>
              <w:left w:val="single" w:sz="4" w:space="0" w:color="auto"/>
              <w:bottom w:val="single" w:sz="4" w:space="0" w:color="auto"/>
              <w:right w:val="single" w:sz="4" w:space="0" w:color="auto"/>
            </w:tcBorders>
            <w:shd w:val="clear" w:color="auto" w:fill="F7CAAC"/>
            <w:hideMark/>
          </w:tcPr>
          <w:p w14:paraId="31B2EA69" w14:textId="77777777" w:rsidR="009B3ACB" w:rsidRPr="00781EFE" w:rsidRDefault="009B3ACB" w:rsidP="002F1391">
            <w:pPr>
              <w:jc w:val="both"/>
              <w:rPr>
                <w:b/>
                <w:sz w:val="19"/>
                <w:szCs w:val="19"/>
              </w:rPr>
            </w:pPr>
            <w:r w:rsidRPr="00781EFE">
              <w:rPr>
                <w:b/>
                <w:sz w:val="19"/>
                <w:szCs w:val="19"/>
              </w:rPr>
              <w:t xml:space="preserve">hodin </w:t>
            </w:r>
          </w:p>
        </w:tc>
      </w:tr>
      <w:tr w:rsidR="009B3ACB" w:rsidRPr="00781EFE" w14:paraId="3A0782AC" w14:textId="77777777" w:rsidTr="00140CA8">
        <w:tc>
          <w:tcPr>
            <w:tcW w:w="10207" w:type="dxa"/>
            <w:gridSpan w:val="33"/>
            <w:tcBorders>
              <w:top w:val="single" w:sz="4" w:space="0" w:color="auto"/>
              <w:left w:val="single" w:sz="4" w:space="0" w:color="auto"/>
              <w:bottom w:val="single" w:sz="4" w:space="0" w:color="auto"/>
              <w:right w:val="single" w:sz="4" w:space="0" w:color="auto"/>
            </w:tcBorders>
            <w:shd w:val="clear" w:color="auto" w:fill="F7CAAC"/>
            <w:hideMark/>
          </w:tcPr>
          <w:p w14:paraId="653EEC98" w14:textId="77777777" w:rsidR="009B3ACB" w:rsidRPr="00781EFE" w:rsidRDefault="009B3ACB" w:rsidP="002F1391">
            <w:pPr>
              <w:jc w:val="both"/>
              <w:rPr>
                <w:b/>
                <w:sz w:val="19"/>
                <w:szCs w:val="19"/>
              </w:rPr>
            </w:pPr>
            <w:r w:rsidRPr="00781EFE">
              <w:rPr>
                <w:b/>
                <w:sz w:val="19"/>
                <w:szCs w:val="19"/>
              </w:rPr>
              <w:t>Informace o způsobu kontaktu s vyučujícím</w:t>
            </w:r>
          </w:p>
        </w:tc>
      </w:tr>
      <w:tr w:rsidR="009B3ACB" w:rsidRPr="00781EFE" w14:paraId="18080AAF" w14:textId="77777777" w:rsidTr="00140CA8">
        <w:trPr>
          <w:trHeight w:val="144"/>
        </w:trPr>
        <w:tc>
          <w:tcPr>
            <w:tcW w:w="10207" w:type="dxa"/>
            <w:gridSpan w:val="33"/>
            <w:tcBorders>
              <w:top w:val="single" w:sz="4" w:space="0" w:color="auto"/>
              <w:left w:val="single" w:sz="4" w:space="0" w:color="auto"/>
              <w:bottom w:val="single" w:sz="4" w:space="0" w:color="auto"/>
              <w:right w:val="single" w:sz="4" w:space="0" w:color="auto"/>
            </w:tcBorders>
          </w:tcPr>
          <w:p w14:paraId="5884B354" w14:textId="465E6B40" w:rsidR="008653A3" w:rsidRPr="00E26260" w:rsidRDefault="009B3ACB" w:rsidP="001E143B">
            <w:pPr>
              <w:pStyle w:val="xxmsonormal"/>
              <w:shd w:val="clear" w:color="auto" w:fill="FFFFFF"/>
              <w:spacing w:before="0" w:beforeAutospacing="0" w:after="0" w:afterAutospacing="0"/>
              <w:jc w:val="both"/>
              <w:rPr>
                <w:color w:val="000000"/>
                <w:sz w:val="8"/>
                <w:szCs w:val="10"/>
              </w:rPr>
            </w:pPr>
            <w:del w:id="34" w:author="Ivo Kuřitka" w:date="2019-11-27T22:43:00Z">
              <w:r w:rsidRPr="00781EFE">
                <w:rPr>
                  <w:color w:val="000000"/>
                  <w:sz w:val="19"/>
                  <w:szCs w:val="19"/>
                </w:rPr>
                <w:delText>Rozsah konzultací k </w:delText>
              </w:r>
            </w:del>
            <w:ins w:id="35" w:author="Ivo Kuřitka" w:date="2019-11-27T22:43:00Z">
              <w:r w:rsidR="00E26260" w:rsidRPr="00E26260">
                <w:rPr>
                  <w:color w:val="000000"/>
                  <w:sz w:val="18"/>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E26260" w:rsidRPr="00E26260">
              <w:rPr>
                <w:color w:val="000000"/>
                <w:sz w:val="18"/>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del w:id="36" w:author="Ivo Kuřitka" w:date="2019-11-27T22:43:00Z">
              <w:r w:rsidRPr="00781EFE">
                <w:rPr>
                  <w:color w:val="000000"/>
                  <w:sz w:val="19"/>
                  <w:szCs w:val="19"/>
                </w:rPr>
                <w:delText> </w:delText>
              </w:r>
            </w:del>
          </w:p>
          <w:p w14:paraId="2F45552F" w14:textId="77777777" w:rsidR="008653A3" w:rsidRPr="008653A3" w:rsidRDefault="008653A3" w:rsidP="001E143B">
            <w:pPr>
              <w:pStyle w:val="xxmsonormal"/>
              <w:shd w:val="clear" w:color="auto" w:fill="FFFFFF"/>
              <w:spacing w:before="0" w:beforeAutospacing="0" w:after="0" w:afterAutospacing="0"/>
              <w:jc w:val="both"/>
              <w:rPr>
                <w:del w:id="37" w:author="Ivo Kuřitka" w:date="2019-11-27T22:43:00Z"/>
                <w:color w:val="000000"/>
                <w:sz w:val="10"/>
                <w:szCs w:val="10"/>
              </w:rPr>
            </w:pPr>
          </w:p>
          <w:p w14:paraId="4C9555C3" w14:textId="77777777" w:rsidR="009B3ACB" w:rsidRPr="00781EFE" w:rsidRDefault="009B3ACB" w:rsidP="001E143B">
            <w:pPr>
              <w:pStyle w:val="xxmsonormal"/>
              <w:shd w:val="clear" w:color="auto" w:fill="FFFFFF"/>
              <w:spacing w:before="0" w:beforeAutospacing="0" w:after="0" w:afterAutospacing="0"/>
              <w:jc w:val="both"/>
              <w:rPr>
                <w:sz w:val="19"/>
                <w:szCs w:val="19"/>
              </w:rPr>
            </w:pPr>
            <w:r w:rsidRPr="00781EFE">
              <w:rPr>
                <w:color w:val="000000"/>
                <w:sz w:val="19"/>
                <w:szCs w:val="19"/>
              </w:rPr>
              <w:t>Možnosti komunikace s vyučujícím: </w:t>
            </w:r>
            <w:hyperlink r:id="rId27" w:history="1">
              <w:r w:rsidRPr="00781EFE">
                <w:rPr>
                  <w:rStyle w:val="Hypertextovodkaz"/>
                  <w:sz w:val="19"/>
                  <w:szCs w:val="19"/>
                </w:rPr>
                <w:t>vilcakova@utb.cz</w:t>
              </w:r>
            </w:hyperlink>
            <w:r w:rsidRPr="00781EFE">
              <w:rPr>
                <w:color w:val="000000"/>
                <w:sz w:val="19"/>
                <w:szCs w:val="19"/>
              </w:rPr>
              <w:t>, 576 031 222, 576 038 113.</w:t>
            </w:r>
          </w:p>
        </w:tc>
      </w:tr>
      <w:tr w:rsidR="00AB2841" w:rsidRPr="00866204" w14:paraId="063D52EE" w14:textId="77777777" w:rsidTr="00140CA8">
        <w:trPr>
          <w:gridAfter w:val="2"/>
          <w:wAfter w:w="284" w:type="dxa"/>
          <w:trHeight w:val="283"/>
        </w:trPr>
        <w:tc>
          <w:tcPr>
            <w:tcW w:w="9923" w:type="dxa"/>
            <w:gridSpan w:val="31"/>
            <w:tcBorders>
              <w:top w:val="single" w:sz="4" w:space="0" w:color="auto"/>
              <w:left w:val="single" w:sz="4" w:space="0" w:color="auto"/>
              <w:bottom w:val="single" w:sz="4" w:space="0" w:color="auto"/>
              <w:right w:val="single" w:sz="4" w:space="0" w:color="auto"/>
            </w:tcBorders>
            <w:shd w:val="clear" w:color="auto" w:fill="BDD6EE"/>
          </w:tcPr>
          <w:p w14:paraId="078EA42F"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14929185" w14:textId="77777777" w:rsidTr="00140CA8">
        <w:trPr>
          <w:gridAfter w:val="2"/>
          <w:wAfter w:w="284" w:type="dxa"/>
        </w:trPr>
        <w:tc>
          <w:tcPr>
            <w:tcW w:w="3120" w:type="dxa"/>
            <w:gridSpan w:val="4"/>
            <w:tcBorders>
              <w:top w:val="double" w:sz="4" w:space="0" w:color="auto"/>
            </w:tcBorders>
            <w:shd w:val="clear" w:color="auto" w:fill="F7CAAC"/>
          </w:tcPr>
          <w:p w14:paraId="79A31C3F" w14:textId="77777777" w:rsidR="00AB2841" w:rsidRPr="00AB2841" w:rsidRDefault="00AB2841" w:rsidP="00AB2841">
            <w:pPr>
              <w:jc w:val="both"/>
              <w:rPr>
                <w:b/>
              </w:rPr>
            </w:pPr>
            <w:r w:rsidRPr="00AB2841">
              <w:rPr>
                <w:b/>
              </w:rPr>
              <w:t>Název studijního předmětu</w:t>
            </w:r>
          </w:p>
        </w:tc>
        <w:tc>
          <w:tcPr>
            <w:tcW w:w="6803" w:type="dxa"/>
            <w:gridSpan w:val="27"/>
            <w:tcBorders>
              <w:top w:val="double" w:sz="4" w:space="0" w:color="auto"/>
            </w:tcBorders>
          </w:tcPr>
          <w:p w14:paraId="017F880A" w14:textId="734D2E7B" w:rsidR="00AB2841" w:rsidRPr="00AB2841" w:rsidRDefault="002D0069" w:rsidP="002D0069">
            <w:pPr>
              <w:jc w:val="both"/>
            </w:pPr>
            <w:bookmarkStart w:id="38" w:name="Mikrosk_a_anal"/>
            <w:bookmarkEnd w:id="38"/>
            <w:r>
              <w:rPr>
                <w:b/>
              </w:rPr>
              <w:t xml:space="preserve">Mikroskopické </w:t>
            </w:r>
            <w:r w:rsidR="00AB2841" w:rsidRPr="00AB2841">
              <w:rPr>
                <w:b/>
              </w:rPr>
              <w:t>analýzy</w:t>
            </w:r>
          </w:p>
        </w:tc>
      </w:tr>
      <w:tr w:rsidR="00AB2841" w:rsidRPr="00AB2841" w14:paraId="5A49F5F9" w14:textId="77777777" w:rsidTr="00140CA8">
        <w:trPr>
          <w:gridAfter w:val="2"/>
          <w:wAfter w:w="284" w:type="dxa"/>
        </w:trPr>
        <w:tc>
          <w:tcPr>
            <w:tcW w:w="3120" w:type="dxa"/>
            <w:gridSpan w:val="4"/>
            <w:shd w:val="clear" w:color="auto" w:fill="F7CAAC"/>
          </w:tcPr>
          <w:p w14:paraId="55E56366" w14:textId="77777777" w:rsidR="00AB2841" w:rsidRPr="00AB2841" w:rsidRDefault="00AB2841" w:rsidP="00AB2841">
            <w:pPr>
              <w:jc w:val="both"/>
              <w:rPr>
                <w:b/>
              </w:rPr>
            </w:pPr>
            <w:r w:rsidRPr="00AB2841">
              <w:rPr>
                <w:b/>
              </w:rPr>
              <w:t>Typ předmětu</w:t>
            </w:r>
          </w:p>
        </w:tc>
        <w:tc>
          <w:tcPr>
            <w:tcW w:w="3406" w:type="dxa"/>
            <w:gridSpan w:val="16"/>
          </w:tcPr>
          <w:p w14:paraId="5C231B5A" w14:textId="77777777" w:rsidR="00AB2841" w:rsidRPr="00AB2841" w:rsidRDefault="00AB2841" w:rsidP="00AB2841">
            <w:pPr>
              <w:jc w:val="both"/>
            </w:pPr>
          </w:p>
        </w:tc>
        <w:tc>
          <w:tcPr>
            <w:tcW w:w="2695" w:type="dxa"/>
            <w:gridSpan w:val="7"/>
            <w:shd w:val="clear" w:color="auto" w:fill="F7CAAC"/>
          </w:tcPr>
          <w:p w14:paraId="49DD4561" w14:textId="77777777" w:rsidR="00AB2841" w:rsidRPr="00AB2841" w:rsidRDefault="00AB2841" w:rsidP="00AB2841">
            <w:pPr>
              <w:jc w:val="both"/>
            </w:pPr>
            <w:r w:rsidRPr="00AB2841">
              <w:rPr>
                <w:b/>
              </w:rPr>
              <w:t>doporučený ročník / semestr</w:t>
            </w:r>
          </w:p>
        </w:tc>
        <w:tc>
          <w:tcPr>
            <w:tcW w:w="702" w:type="dxa"/>
            <w:gridSpan w:val="4"/>
          </w:tcPr>
          <w:p w14:paraId="48BB737A" w14:textId="77777777" w:rsidR="00AB2841" w:rsidRPr="00AB2841" w:rsidRDefault="00AB2841" w:rsidP="00AB2841">
            <w:pPr>
              <w:jc w:val="both"/>
            </w:pPr>
          </w:p>
        </w:tc>
      </w:tr>
      <w:tr w:rsidR="00AB2841" w:rsidRPr="00AB2841" w14:paraId="59EC769E" w14:textId="77777777" w:rsidTr="00140CA8">
        <w:trPr>
          <w:gridAfter w:val="2"/>
          <w:wAfter w:w="284" w:type="dxa"/>
        </w:trPr>
        <w:tc>
          <w:tcPr>
            <w:tcW w:w="3120" w:type="dxa"/>
            <w:gridSpan w:val="4"/>
            <w:shd w:val="clear" w:color="auto" w:fill="F7CAAC"/>
          </w:tcPr>
          <w:p w14:paraId="626E2573" w14:textId="77777777" w:rsidR="00AB2841" w:rsidRPr="00AB2841" w:rsidRDefault="00AB2841" w:rsidP="00AB2841">
            <w:pPr>
              <w:jc w:val="both"/>
              <w:rPr>
                <w:b/>
              </w:rPr>
            </w:pPr>
            <w:r w:rsidRPr="00AB2841">
              <w:rPr>
                <w:b/>
              </w:rPr>
              <w:t>Rozsah studijního předmětu</w:t>
            </w:r>
          </w:p>
        </w:tc>
        <w:tc>
          <w:tcPr>
            <w:tcW w:w="1701" w:type="dxa"/>
            <w:gridSpan w:val="9"/>
          </w:tcPr>
          <w:p w14:paraId="369F9E5F" w14:textId="77777777" w:rsidR="00AB2841" w:rsidRPr="00AB2841" w:rsidRDefault="00AB2841" w:rsidP="00AB2841">
            <w:pPr>
              <w:jc w:val="both"/>
            </w:pPr>
          </w:p>
        </w:tc>
        <w:tc>
          <w:tcPr>
            <w:tcW w:w="889" w:type="dxa"/>
            <w:gridSpan w:val="3"/>
            <w:shd w:val="clear" w:color="auto" w:fill="F7CAAC"/>
          </w:tcPr>
          <w:p w14:paraId="248B6413" w14:textId="77777777" w:rsidR="00AB2841" w:rsidRPr="00AB2841" w:rsidRDefault="00AB2841" w:rsidP="00AB2841">
            <w:pPr>
              <w:jc w:val="both"/>
              <w:rPr>
                <w:b/>
              </w:rPr>
            </w:pPr>
            <w:r w:rsidRPr="00AB2841">
              <w:rPr>
                <w:b/>
              </w:rPr>
              <w:t xml:space="preserve">hod. </w:t>
            </w:r>
          </w:p>
        </w:tc>
        <w:tc>
          <w:tcPr>
            <w:tcW w:w="816" w:type="dxa"/>
            <w:gridSpan w:val="4"/>
          </w:tcPr>
          <w:p w14:paraId="128B0446" w14:textId="77777777" w:rsidR="00AB2841" w:rsidRPr="00AB2841" w:rsidRDefault="00AB2841" w:rsidP="00AB2841">
            <w:pPr>
              <w:jc w:val="both"/>
            </w:pPr>
          </w:p>
        </w:tc>
        <w:tc>
          <w:tcPr>
            <w:tcW w:w="2156" w:type="dxa"/>
            <w:gridSpan w:val="4"/>
            <w:shd w:val="clear" w:color="auto" w:fill="F7CAAC"/>
          </w:tcPr>
          <w:p w14:paraId="7A2F9CF6" w14:textId="77777777" w:rsidR="00AB2841" w:rsidRPr="00AB2841" w:rsidRDefault="00AB2841" w:rsidP="00AB2841">
            <w:pPr>
              <w:jc w:val="both"/>
              <w:rPr>
                <w:b/>
              </w:rPr>
            </w:pPr>
            <w:r w:rsidRPr="00AB2841">
              <w:rPr>
                <w:b/>
              </w:rPr>
              <w:t>kreditů</w:t>
            </w:r>
          </w:p>
        </w:tc>
        <w:tc>
          <w:tcPr>
            <w:tcW w:w="1241" w:type="dxa"/>
            <w:gridSpan w:val="7"/>
          </w:tcPr>
          <w:p w14:paraId="0FA577AA" w14:textId="77777777" w:rsidR="00AB2841" w:rsidRPr="00AB2841" w:rsidRDefault="00AB2841" w:rsidP="00AB2841">
            <w:pPr>
              <w:jc w:val="both"/>
            </w:pPr>
          </w:p>
        </w:tc>
      </w:tr>
      <w:tr w:rsidR="00AB2841" w:rsidRPr="00AB2841" w14:paraId="7BEA4BB3" w14:textId="77777777" w:rsidTr="00140CA8">
        <w:trPr>
          <w:gridAfter w:val="2"/>
          <w:wAfter w:w="284" w:type="dxa"/>
        </w:trPr>
        <w:tc>
          <w:tcPr>
            <w:tcW w:w="3120" w:type="dxa"/>
            <w:gridSpan w:val="4"/>
            <w:shd w:val="clear" w:color="auto" w:fill="F7CAAC"/>
          </w:tcPr>
          <w:p w14:paraId="5F8F7EA3" w14:textId="77777777" w:rsidR="00AB2841" w:rsidRPr="00AB2841" w:rsidRDefault="00AB2841" w:rsidP="00AB2841">
            <w:pPr>
              <w:jc w:val="both"/>
              <w:rPr>
                <w:b/>
              </w:rPr>
            </w:pPr>
            <w:r w:rsidRPr="00AB2841">
              <w:rPr>
                <w:b/>
              </w:rPr>
              <w:t>Prerekvizity, korekvizity, ekvivalence</w:t>
            </w:r>
          </w:p>
        </w:tc>
        <w:tc>
          <w:tcPr>
            <w:tcW w:w="6803" w:type="dxa"/>
            <w:gridSpan w:val="27"/>
          </w:tcPr>
          <w:p w14:paraId="1EFA1AFE" w14:textId="77777777" w:rsidR="00AB2841" w:rsidRPr="00AB2841" w:rsidRDefault="00AB2841" w:rsidP="00AB2841">
            <w:pPr>
              <w:jc w:val="both"/>
            </w:pPr>
          </w:p>
        </w:tc>
      </w:tr>
      <w:tr w:rsidR="00AB2841" w:rsidRPr="00AB2841" w14:paraId="3D7F9B8C" w14:textId="77777777" w:rsidTr="00140CA8">
        <w:trPr>
          <w:gridAfter w:val="2"/>
          <w:wAfter w:w="284" w:type="dxa"/>
        </w:trPr>
        <w:tc>
          <w:tcPr>
            <w:tcW w:w="3120" w:type="dxa"/>
            <w:gridSpan w:val="4"/>
            <w:shd w:val="clear" w:color="auto" w:fill="F7CAAC"/>
          </w:tcPr>
          <w:p w14:paraId="66671287" w14:textId="77777777" w:rsidR="00AB2841" w:rsidRPr="00AB2841" w:rsidRDefault="00AB2841" w:rsidP="00AB2841">
            <w:pPr>
              <w:jc w:val="both"/>
              <w:rPr>
                <w:b/>
              </w:rPr>
            </w:pPr>
            <w:r w:rsidRPr="00AB2841">
              <w:rPr>
                <w:b/>
              </w:rPr>
              <w:t>Způsob ověření studijních výsledků</w:t>
            </w:r>
          </w:p>
        </w:tc>
        <w:tc>
          <w:tcPr>
            <w:tcW w:w="3406" w:type="dxa"/>
            <w:gridSpan w:val="16"/>
          </w:tcPr>
          <w:p w14:paraId="1B3EB2AA" w14:textId="77777777" w:rsidR="00AB2841" w:rsidRPr="00AB2841" w:rsidRDefault="00AB2841" w:rsidP="00AB2841">
            <w:pPr>
              <w:jc w:val="both"/>
            </w:pPr>
            <w:r w:rsidRPr="00AB2841">
              <w:t>zkouška</w:t>
            </w:r>
          </w:p>
        </w:tc>
        <w:tc>
          <w:tcPr>
            <w:tcW w:w="2156" w:type="dxa"/>
            <w:gridSpan w:val="4"/>
            <w:shd w:val="clear" w:color="auto" w:fill="F7CAAC"/>
          </w:tcPr>
          <w:p w14:paraId="4F58F3A1" w14:textId="77777777" w:rsidR="00AB2841" w:rsidRPr="00AB2841" w:rsidRDefault="00AB2841" w:rsidP="00AB2841">
            <w:pPr>
              <w:jc w:val="both"/>
              <w:rPr>
                <w:b/>
              </w:rPr>
            </w:pPr>
            <w:r w:rsidRPr="00AB2841">
              <w:rPr>
                <w:b/>
              </w:rPr>
              <w:t>Forma výuky</w:t>
            </w:r>
          </w:p>
        </w:tc>
        <w:tc>
          <w:tcPr>
            <w:tcW w:w="1241" w:type="dxa"/>
            <w:gridSpan w:val="7"/>
          </w:tcPr>
          <w:p w14:paraId="22875975" w14:textId="77777777" w:rsidR="00AB2841" w:rsidRPr="00AB2841" w:rsidRDefault="00AB2841" w:rsidP="00AB2841">
            <w:pPr>
              <w:jc w:val="both"/>
            </w:pPr>
          </w:p>
        </w:tc>
      </w:tr>
      <w:tr w:rsidR="00AB2841" w:rsidRPr="00AB2841" w14:paraId="46D85518" w14:textId="77777777" w:rsidTr="00140CA8">
        <w:trPr>
          <w:gridAfter w:val="2"/>
          <w:wAfter w:w="284" w:type="dxa"/>
        </w:trPr>
        <w:tc>
          <w:tcPr>
            <w:tcW w:w="3120" w:type="dxa"/>
            <w:gridSpan w:val="4"/>
            <w:shd w:val="clear" w:color="auto" w:fill="F7CAAC"/>
          </w:tcPr>
          <w:p w14:paraId="637F0C9E" w14:textId="77777777" w:rsidR="00AB2841" w:rsidRPr="00AB2841" w:rsidRDefault="00AB2841" w:rsidP="00AB2841">
            <w:pPr>
              <w:jc w:val="both"/>
              <w:rPr>
                <w:b/>
              </w:rPr>
            </w:pPr>
            <w:r w:rsidRPr="00AB2841">
              <w:rPr>
                <w:b/>
              </w:rPr>
              <w:t>Forma způsobu ověření studijních výsledků a další požadavky na studenta</w:t>
            </w:r>
          </w:p>
        </w:tc>
        <w:tc>
          <w:tcPr>
            <w:tcW w:w="6803" w:type="dxa"/>
            <w:gridSpan w:val="27"/>
            <w:tcBorders>
              <w:bottom w:val="single" w:sz="4" w:space="0" w:color="auto"/>
            </w:tcBorders>
          </w:tcPr>
          <w:p w14:paraId="1C140389" w14:textId="2779CA8A" w:rsidR="00AB2841" w:rsidRPr="00AB2841" w:rsidRDefault="00AB2841" w:rsidP="004A64AD">
            <w:pPr>
              <w:jc w:val="both"/>
            </w:pPr>
            <w:r w:rsidRPr="00AB2841">
              <w:t xml:space="preserve">Vstupní znalost relevantních spektrometrických metod v rozsahu obvyklém pro </w:t>
            </w:r>
            <w:r w:rsidR="004A64AD">
              <w:t xml:space="preserve">instrumentální </w:t>
            </w:r>
            <w:r w:rsidRPr="00AB2841">
              <w:t>analytickou chemii na technických VŠ, alternativně si student musí znalosti doplnit v kurzech pravidelně pořádaných na Centru</w:t>
            </w:r>
            <w:r w:rsidR="004A64AD">
              <w:t xml:space="preserve"> polymerních systémů.</w:t>
            </w:r>
          </w:p>
        </w:tc>
      </w:tr>
      <w:tr w:rsidR="00AB2841" w:rsidRPr="00AB2841" w14:paraId="73E8F69C" w14:textId="77777777" w:rsidTr="00140CA8">
        <w:trPr>
          <w:gridAfter w:val="2"/>
          <w:wAfter w:w="284" w:type="dxa"/>
          <w:trHeight w:val="197"/>
        </w:trPr>
        <w:tc>
          <w:tcPr>
            <w:tcW w:w="3120" w:type="dxa"/>
            <w:gridSpan w:val="4"/>
            <w:tcBorders>
              <w:top w:val="nil"/>
            </w:tcBorders>
            <w:shd w:val="clear" w:color="auto" w:fill="F7CAAC"/>
          </w:tcPr>
          <w:p w14:paraId="744547A4" w14:textId="77777777" w:rsidR="00AB2841" w:rsidRPr="00AB2841" w:rsidRDefault="00AB2841" w:rsidP="00AB2841">
            <w:pPr>
              <w:jc w:val="both"/>
              <w:rPr>
                <w:b/>
              </w:rPr>
            </w:pPr>
            <w:r w:rsidRPr="00AB2841">
              <w:rPr>
                <w:b/>
              </w:rPr>
              <w:t>Garant předmětu</w:t>
            </w:r>
          </w:p>
        </w:tc>
        <w:tc>
          <w:tcPr>
            <w:tcW w:w="6803" w:type="dxa"/>
            <w:gridSpan w:val="27"/>
            <w:tcBorders>
              <w:top w:val="single" w:sz="4" w:space="0" w:color="auto"/>
            </w:tcBorders>
          </w:tcPr>
          <w:p w14:paraId="20DA5B30" w14:textId="77777777" w:rsidR="00AB2841" w:rsidRPr="00AB2841" w:rsidRDefault="00AB2841" w:rsidP="00AB2841">
            <w:pPr>
              <w:jc w:val="both"/>
            </w:pPr>
            <w:r w:rsidRPr="00AB2841">
              <w:t>doc. Ing. et Ing. Ivo Kuřitka, Ph.D. et Ph.D.</w:t>
            </w:r>
          </w:p>
        </w:tc>
      </w:tr>
      <w:tr w:rsidR="00AB2841" w:rsidRPr="00AB2841" w14:paraId="10E7D637" w14:textId="77777777" w:rsidTr="00140CA8">
        <w:trPr>
          <w:gridAfter w:val="2"/>
          <w:wAfter w:w="284" w:type="dxa"/>
          <w:trHeight w:val="243"/>
        </w:trPr>
        <w:tc>
          <w:tcPr>
            <w:tcW w:w="3120" w:type="dxa"/>
            <w:gridSpan w:val="4"/>
            <w:tcBorders>
              <w:top w:val="nil"/>
            </w:tcBorders>
            <w:shd w:val="clear" w:color="auto" w:fill="F7CAAC"/>
          </w:tcPr>
          <w:p w14:paraId="4B49A506" w14:textId="77777777" w:rsidR="00AB2841" w:rsidRPr="00AB2841" w:rsidRDefault="00AB2841" w:rsidP="00AB2841">
            <w:pPr>
              <w:jc w:val="both"/>
              <w:rPr>
                <w:b/>
              </w:rPr>
            </w:pPr>
            <w:r w:rsidRPr="00AB2841">
              <w:rPr>
                <w:b/>
              </w:rPr>
              <w:t>Zapojení garanta do výuky předmětu</w:t>
            </w:r>
          </w:p>
        </w:tc>
        <w:tc>
          <w:tcPr>
            <w:tcW w:w="6803" w:type="dxa"/>
            <w:gridSpan w:val="27"/>
            <w:tcBorders>
              <w:top w:val="nil"/>
            </w:tcBorders>
          </w:tcPr>
          <w:p w14:paraId="634CB5D0" w14:textId="77777777" w:rsidR="00AB2841" w:rsidRPr="00AB2841" w:rsidRDefault="00AB2841" w:rsidP="00AB2841">
            <w:pPr>
              <w:jc w:val="both"/>
            </w:pPr>
            <w:r w:rsidRPr="00AB2841">
              <w:t>100%</w:t>
            </w:r>
          </w:p>
        </w:tc>
      </w:tr>
      <w:tr w:rsidR="00AB2841" w:rsidRPr="00AB2841" w14:paraId="507FAE65" w14:textId="77777777" w:rsidTr="00140CA8">
        <w:trPr>
          <w:gridAfter w:val="2"/>
          <w:wAfter w:w="284" w:type="dxa"/>
        </w:trPr>
        <w:tc>
          <w:tcPr>
            <w:tcW w:w="3120" w:type="dxa"/>
            <w:gridSpan w:val="4"/>
            <w:shd w:val="clear" w:color="auto" w:fill="F7CAAC"/>
          </w:tcPr>
          <w:p w14:paraId="2911B3CE" w14:textId="77777777" w:rsidR="00AB2841" w:rsidRPr="00AB2841" w:rsidRDefault="00AB2841" w:rsidP="00AB2841">
            <w:pPr>
              <w:jc w:val="both"/>
              <w:rPr>
                <w:b/>
              </w:rPr>
            </w:pPr>
            <w:r w:rsidRPr="00AB2841">
              <w:rPr>
                <w:b/>
              </w:rPr>
              <w:t>Vyučující</w:t>
            </w:r>
          </w:p>
        </w:tc>
        <w:tc>
          <w:tcPr>
            <w:tcW w:w="6803" w:type="dxa"/>
            <w:gridSpan w:val="27"/>
            <w:tcBorders>
              <w:bottom w:val="nil"/>
            </w:tcBorders>
          </w:tcPr>
          <w:p w14:paraId="272BA5AD" w14:textId="77777777" w:rsidR="00AB2841" w:rsidRPr="00AB2841" w:rsidRDefault="00AB2841" w:rsidP="00AB2841">
            <w:pPr>
              <w:jc w:val="both"/>
            </w:pPr>
          </w:p>
        </w:tc>
      </w:tr>
      <w:tr w:rsidR="00AB2841" w:rsidRPr="00AB2841" w14:paraId="66ED6B9E" w14:textId="77777777" w:rsidTr="00140CA8">
        <w:trPr>
          <w:gridAfter w:val="2"/>
          <w:wAfter w:w="284" w:type="dxa"/>
          <w:trHeight w:val="220"/>
        </w:trPr>
        <w:tc>
          <w:tcPr>
            <w:tcW w:w="9923" w:type="dxa"/>
            <w:gridSpan w:val="31"/>
            <w:tcBorders>
              <w:top w:val="nil"/>
            </w:tcBorders>
          </w:tcPr>
          <w:p w14:paraId="4D523CA5" w14:textId="77777777" w:rsidR="00AB2841" w:rsidRPr="00AB2841" w:rsidRDefault="00AB2841" w:rsidP="00AB2841">
            <w:pPr>
              <w:jc w:val="both"/>
            </w:pPr>
            <w:r w:rsidRPr="00AB2841">
              <w:t>doc. Ing. et Ing. Ivo Kuřitka, Ph.D. et Ph.D.</w:t>
            </w:r>
          </w:p>
        </w:tc>
      </w:tr>
      <w:tr w:rsidR="00AB2841" w:rsidRPr="00AB2841" w14:paraId="2695DA8C" w14:textId="77777777" w:rsidTr="00140CA8">
        <w:trPr>
          <w:gridAfter w:val="2"/>
          <w:wAfter w:w="284" w:type="dxa"/>
        </w:trPr>
        <w:tc>
          <w:tcPr>
            <w:tcW w:w="3120" w:type="dxa"/>
            <w:gridSpan w:val="4"/>
            <w:shd w:val="clear" w:color="auto" w:fill="F7CAAC"/>
          </w:tcPr>
          <w:p w14:paraId="3D4678E5" w14:textId="77777777" w:rsidR="00AB2841" w:rsidRPr="00AB2841" w:rsidRDefault="00AB2841" w:rsidP="00AB2841">
            <w:pPr>
              <w:jc w:val="both"/>
              <w:rPr>
                <w:b/>
              </w:rPr>
            </w:pPr>
            <w:r w:rsidRPr="00AB2841">
              <w:rPr>
                <w:b/>
              </w:rPr>
              <w:t>Stručná anotace předmětu</w:t>
            </w:r>
          </w:p>
        </w:tc>
        <w:tc>
          <w:tcPr>
            <w:tcW w:w="6803" w:type="dxa"/>
            <w:gridSpan w:val="27"/>
            <w:tcBorders>
              <w:bottom w:val="nil"/>
            </w:tcBorders>
          </w:tcPr>
          <w:p w14:paraId="5398C3A1" w14:textId="77777777" w:rsidR="00AB2841" w:rsidRPr="00AB2841" w:rsidRDefault="00AB2841" w:rsidP="00AB2841">
            <w:pPr>
              <w:jc w:val="both"/>
            </w:pPr>
          </w:p>
        </w:tc>
      </w:tr>
      <w:tr w:rsidR="00AB2841" w:rsidRPr="00AB2841" w14:paraId="423A0BB0" w14:textId="77777777" w:rsidTr="00140CA8">
        <w:trPr>
          <w:gridAfter w:val="2"/>
          <w:wAfter w:w="284" w:type="dxa"/>
          <w:trHeight w:val="951"/>
        </w:trPr>
        <w:tc>
          <w:tcPr>
            <w:tcW w:w="9923" w:type="dxa"/>
            <w:gridSpan w:val="31"/>
            <w:tcBorders>
              <w:top w:val="nil"/>
              <w:bottom w:val="single" w:sz="12" w:space="0" w:color="auto"/>
            </w:tcBorders>
          </w:tcPr>
          <w:p w14:paraId="17783EE2" w14:textId="77777777" w:rsidR="006B0D23" w:rsidRPr="004E391E" w:rsidRDefault="006B0D23" w:rsidP="006B0D23">
            <w:pPr>
              <w:pStyle w:val="TableParagraph"/>
              <w:ind w:left="0"/>
              <w:jc w:val="both"/>
              <w:rPr>
                <w:sz w:val="20"/>
                <w:szCs w:val="20"/>
                <w:lang w:val="cs-CZ"/>
              </w:rPr>
            </w:pPr>
            <w:r w:rsidRPr="004E391E">
              <w:rPr>
                <w:sz w:val="20"/>
                <w:szCs w:val="20"/>
                <w:lang w:val="cs-CZ"/>
              </w:rPr>
              <w:t>Cílem předmětu je prohloubit a rozšířit znalosti doktorandů v oblasti mikroskopie a mikrospektrometrické charakterizace nanomateriálů. V jednotlivých oblastech se vždy pojednává o principu metody, instrumentaci, specifikách odběru vzorku a přípravy preparátu, rozsahu a možnostech použití, typu získávané informace a jejím vyhodnocení.</w:t>
            </w:r>
          </w:p>
          <w:p w14:paraId="11E1CB3C" w14:textId="77777777" w:rsidR="00AB2841" w:rsidRPr="008653A3" w:rsidRDefault="00AB2841" w:rsidP="00AB2841">
            <w:pPr>
              <w:pStyle w:val="TableParagraph"/>
              <w:ind w:left="0"/>
              <w:jc w:val="both"/>
              <w:rPr>
                <w:del w:id="39" w:author="Ivo Kuřitka" w:date="2019-11-27T22:43:00Z"/>
                <w:sz w:val="14"/>
                <w:szCs w:val="14"/>
                <w:lang w:val="cs-CZ"/>
              </w:rPr>
            </w:pPr>
          </w:p>
          <w:p w14:paraId="7B1122D0" w14:textId="77777777" w:rsidR="006B0D23" w:rsidRPr="004E391E" w:rsidRDefault="006B0D23" w:rsidP="006B0D23">
            <w:pPr>
              <w:pStyle w:val="TableParagraph"/>
              <w:ind w:left="0"/>
              <w:jc w:val="both"/>
              <w:rPr>
                <w:sz w:val="20"/>
                <w:szCs w:val="20"/>
                <w:u w:val="single"/>
                <w:lang w:val="cs-CZ"/>
              </w:rPr>
            </w:pPr>
            <w:r w:rsidRPr="004E391E">
              <w:rPr>
                <w:sz w:val="20"/>
                <w:szCs w:val="20"/>
                <w:u w:val="single"/>
                <w:lang w:val="cs-CZ"/>
              </w:rPr>
              <w:t>Základní témata:</w:t>
            </w:r>
          </w:p>
          <w:p w14:paraId="5B71870A" w14:textId="77777777" w:rsidR="006B0D23" w:rsidRPr="004E391E" w:rsidRDefault="006B0D23" w:rsidP="006B0D23">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Optická</w:t>
            </w:r>
            <w:r w:rsidRPr="004E391E">
              <w:rPr>
                <w:spacing w:val="-2"/>
                <w:sz w:val="20"/>
                <w:szCs w:val="20"/>
                <w:lang w:val="cs-CZ"/>
              </w:rPr>
              <w:t xml:space="preserve"> </w:t>
            </w:r>
            <w:r>
              <w:rPr>
                <w:sz w:val="20"/>
                <w:szCs w:val="20"/>
                <w:lang w:val="cs-CZ"/>
              </w:rPr>
              <w:t xml:space="preserve">mikroskopie, </w:t>
            </w:r>
            <w:ins w:id="40" w:author="Ivo Kuřitka" w:date="2019-11-27T22:43:00Z">
              <w:r w:rsidRPr="0012264C">
                <w:rPr>
                  <w:sz w:val="20"/>
                  <w:szCs w:val="20"/>
                  <w:highlight w:val="yellow"/>
                  <w:lang w:val="cs-CZ"/>
                </w:rPr>
                <w:t>konfokální mikroskopie,</w:t>
              </w:r>
              <w:r>
                <w:rPr>
                  <w:sz w:val="20"/>
                  <w:szCs w:val="20"/>
                  <w:lang w:val="cs-CZ"/>
                </w:rPr>
                <w:t xml:space="preserve"> </w:t>
              </w:r>
            </w:ins>
            <w:r>
              <w:rPr>
                <w:sz w:val="20"/>
                <w:szCs w:val="20"/>
                <w:lang w:val="cs-CZ"/>
              </w:rPr>
              <w:t>hyperspektrální kamery.</w:t>
            </w:r>
          </w:p>
          <w:p w14:paraId="2D565FAE" w14:textId="77777777" w:rsidR="006B0D23" w:rsidRPr="004E391E" w:rsidRDefault="006B0D23" w:rsidP="006B0D23">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 xml:space="preserve">Elektronová mikroskopie </w:t>
            </w:r>
            <w:r>
              <w:rPr>
                <w:sz w:val="20"/>
                <w:szCs w:val="20"/>
                <w:lang w:val="cs-CZ"/>
              </w:rPr>
              <w:t>-</w:t>
            </w:r>
            <w:r w:rsidRPr="004E391E">
              <w:rPr>
                <w:sz w:val="20"/>
                <w:szCs w:val="20"/>
                <w:lang w:val="cs-CZ"/>
              </w:rPr>
              <w:t xml:space="preserve"> SEM,</w:t>
            </w:r>
            <w:r w:rsidRPr="004E391E">
              <w:rPr>
                <w:spacing w:val="-1"/>
                <w:sz w:val="20"/>
                <w:szCs w:val="20"/>
                <w:lang w:val="cs-CZ"/>
              </w:rPr>
              <w:t xml:space="preserve"> </w:t>
            </w:r>
            <w:r w:rsidRPr="004E391E">
              <w:rPr>
                <w:sz w:val="20"/>
                <w:szCs w:val="20"/>
                <w:lang w:val="cs-CZ"/>
              </w:rPr>
              <w:t>TEM.</w:t>
            </w:r>
          </w:p>
          <w:p w14:paraId="65A14FE7" w14:textId="1E3E8A80" w:rsidR="006B0D23" w:rsidRPr="004E391E" w:rsidRDefault="006B0D23" w:rsidP="006B0D23">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 xml:space="preserve">Mikroanalýza </w:t>
            </w:r>
            <w:del w:id="41" w:author="Ivo Kuřitka" w:date="2019-11-27T22:43:00Z">
              <w:r w:rsidR="000F1C99">
                <w:rPr>
                  <w:sz w:val="20"/>
                  <w:szCs w:val="20"/>
                  <w:lang w:val="cs-CZ"/>
                </w:rPr>
                <w:delText>-</w:delText>
              </w:r>
            </w:del>
            <w:ins w:id="42" w:author="Ivo Kuřitka" w:date="2019-11-27T22:43:00Z">
              <w:r>
                <w:rPr>
                  <w:sz w:val="20"/>
                  <w:szCs w:val="20"/>
                  <w:lang w:val="cs-CZ"/>
                </w:rPr>
                <w:t>–</w:t>
              </w:r>
              <w:r w:rsidRPr="004E391E">
                <w:rPr>
                  <w:sz w:val="20"/>
                  <w:szCs w:val="20"/>
                  <w:lang w:val="cs-CZ"/>
                </w:rPr>
                <w:t xml:space="preserve"> </w:t>
              </w:r>
              <w:r w:rsidRPr="0012264C">
                <w:rPr>
                  <w:sz w:val="20"/>
                  <w:szCs w:val="20"/>
                  <w:highlight w:val="yellow"/>
                  <w:lang w:val="cs-CZ"/>
                </w:rPr>
                <w:t>v SEM prvkový kontrast,</w:t>
              </w:r>
            </w:ins>
            <w:r>
              <w:rPr>
                <w:sz w:val="20"/>
                <w:szCs w:val="20"/>
                <w:lang w:val="cs-CZ"/>
              </w:rPr>
              <w:t xml:space="preserve"> </w:t>
            </w:r>
            <w:r w:rsidRPr="004E391E">
              <w:rPr>
                <w:sz w:val="20"/>
                <w:szCs w:val="20"/>
                <w:lang w:val="cs-CZ"/>
              </w:rPr>
              <w:t>EDX, WDX,</w:t>
            </w:r>
            <w:r w:rsidRPr="004E391E">
              <w:rPr>
                <w:spacing w:val="-4"/>
                <w:sz w:val="20"/>
                <w:szCs w:val="20"/>
                <w:lang w:val="cs-CZ"/>
              </w:rPr>
              <w:t xml:space="preserve"> </w:t>
            </w:r>
            <w:r w:rsidRPr="004E391E">
              <w:rPr>
                <w:sz w:val="20"/>
                <w:szCs w:val="20"/>
                <w:lang w:val="cs-CZ"/>
              </w:rPr>
              <w:t>SIMS</w:t>
            </w:r>
            <w:ins w:id="43" w:author="Ivo Kuřitka" w:date="2019-11-27T22:43:00Z">
              <w:r>
                <w:rPr>
                  <w:sz w:val="20"/>
                  <w:szCs w:val="20"/>
                  <w:lang w:val="cs-CZ"/>
                </w:rPr>
                <w:t xml:space="preserve">, </w:t>
              </w:r>
              <w:r w:rsidRPr="0012264C">
                <w:rPr>
                  <w:sz w:val="20"/>
                  <w:szCs w:val="20"/>
                  <w:highlight w:val="yellow"/>
                  <w:lang w:val="cs-CZ"/>
                </w:rPr>
                <w:t>v </w:t>
              </w:r>
              <w:proofErr w:type="gramStart"/>
              <w:r w:rsidRPr="0012264C">
                <w:rPr>
                  <w:sz w:val="20"/>
                  <w:szCs w:val="20"/>
                  <w:highlight w:val="yellow"/>
                  <w:lang w:val="cs-CZ"/>
                </w:rPr>
                <w:t>TEM</w:t>
              </w:r>
              <w:proofErr w:type="gramEnd"/>
              <w:r w:rsidRPr="0012264C">
                <w:rPr>
                  <w:sz w:val="20"/>
                  <w:szCs w:val="20"/>
                  <w:highlight w:val="yellow"/>
                  <w:lang w:val="cs-CZ"/>
                </w:rPr>
                <w:t xml:space="preserve"> Z-kontrast, EDX</w:t>
              </w:r>
            </w:ins>
            <w:r w:rsidRPr="004E391E">
              <w:rPr>
                <w:sz w:val="20"/>
                <w:szCs w:val="20"/>
                <w:lang w:val="cs-CZ"/>
              </w:rPr>
              <w:t>.</w:t>
            </w:r>
          </w:p>
          <w:p w14:paraId="78834BDF" w14:textId="77777777" w:rsidR="006B0D23" w:rsidRPr="0012264C" w:rsidRDefault="006B0D23" w:rsidP="006B0D23">
            <w:pPr>
              <w:pStyle w:val="TableParagraph"/>
              <w:numPr>
                <w:ilvl w:val="0"/>
                <w:numId w:val="13"/>
              </w:numPr>
              <w:tabs>
                <w:tab w:val="left" w:pos="497"/>
              </w:tabs>
              <w:autoSpaceDE w:val="0"/>
              <w:autoSpaceDN w:val="0"/>
              <w:ind w:left="113" w:hanging="113"/>
              <w:jc w:val="both"/>
              <w:rPr>
                <w:ins w:id="44" w:author="Ivo Kuřitka" w:date="2019-11-27T22:43:00Z"/>
                <w:sz w:val="20"/>
                <w:szCs w:val="20"/>
                <w:highlight w:val="yellow"/>
                <w:lang w:val="cs-CZ"/>
              </w:rPr>
            </w:pPr>
            <w:ins w:id="45" w:author="Ivo Kuřitka" w:date="2019-11-27T22:43:00Z">
              <w:r w:rsidRPr="0012264C">
                <w:rPr>
                  <w:sz w:val="20"/>
                  <w:szCs w:val="20"/>
                  <w:highlight w:val="yellow"/>
                  <w:lang w:val="cs-CZ"/>
                </w:rPr>
                <w:t>Profilometrie optická a mechanická.</w:t>
              </w:r>
            </w:ins>
          </w:p>
          <w:p w14:paraId="6002ACFC" w14:textId="77777777" w:rsidR="006B0D23" w:rsidRPr="004E391E" w:rsidRDefault="006B0D23" w:rsidP="006B0D23">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 xml:space="preserve">Mikroskopie skenovací sondou </w:t>
            </w:r>
            <w:r>
              <w:rPr>
                <w:sz w:val="20"/>
                <w:szCs w:val="20"/>
                <w:lang w:val="cs-CZ"/>
              </w:rPr>
              <w:t>-</w:t>
            </w:r>
            <w:r w:rsidRPr="004E391E">
              <w:rPr>
                <w:sz w:val="20"/>
                <w:szCs w:val="20"/>
                <w:lang w:val="cs-CZ"/>
              </w:rPr>
              <w:t xml:space="preserve"> SPM,</w:t>
            </w:r>
            <w:r w:rsidRPr="004E391E">
              <w:rPr>
                <w:spacing w:val="-3"/>
                <w:sz w:val="20"/>
                <w:szCs w:val="20"/>
                <w:lang w:val="cs-CZ"/>
              </w:rPr>
              <w:t xml:space="preserve"> </w:t>
            </w:r>
            <w:r w:rsidRPr="004E391E">
              <w:rPr>
                <w:sz w:val="20"/>
                <w:szCs w:val="20"/>
                <w:lang w:val="cs-CZ"/>
              </w:rPr>
              <w:t>AFM</w:t>
            </w:r>
            <w:ins w:id="46" w:author="Ivo Kuřitka" w:date="2019-11-27T22:43:00Z">
              <w:r>
                <w:rPr>
                  <w:sz w:val="20"/>
                  <w:szCs w:val="20"/>
                  <w:lang w:val="cs-CZ"/>
                </w:rPr>
                <w:t xml:space="preserve">, </w:t>
              </w:r>
              <w:r w:rsidRPr="0012264C">
                <w:rPr>
                  <w:sz w:val="20"/>
                  <w:szCs w:val="20"/>
                  <w:highlight w:val="yellow"/>
                  <w:lang w:val="cs-CZ"/>
                </w:rPr>
                <w:t>STM, MFM, CFM</w:t>
              </w:r>
            </w:ins>
            <w:r w:rsidRPr="0012264C">
              <w:rPr>
                <w:sz w:val="20"/>
                <w:szCs w:val="20"/>
                <w:highlight w:val="yellow"/>
                <w:lang w:val="cs-CZ"/>
              </w:rPr>
              <w:t>.</w:t>
            </w:r>
          </w:p>
          <w:p w14:paraId="61B32CDE" w14:textId="77777777" w:rsidR="006B0D23" w:rsidRPr="004E391E" w:rsidRDefault="006B0D23" w:rsidP="006B0D23">
            <w:pPr>
              <w:pStyle w:val="TableParagraph"/>
              <w:numPr>
                <w:ilvl w:val="0"/>
                <w:numId w:val="13"/>
              </w:numPr>
              <w:tabs>
                <w:tab w:val="left" w:pos="497"/>
              </w:tabs>
              <w:autoSpaceDE w:val="0"/>
              <w:autoSpaceDN w:val="0"/>
              <w:ind w:left="113" w:hanging="113"/>
              <w:jc w:val="both"/>
              <w:rPr>
                <w:sz w:val="20"/>
                <w:szCs w:val="20"/>
                <w:lang w:val="cs-CZ"/>
              </w:rPr>
            </w:pPr>
            <w:r w:rsidRPr="004E391E">
              <w:rPr>
                <w:sz w:val="20"/>
                <w:szCs w:val="20"/>
                <w:lang w:val="cs-CZ"/>
              </w:rPr>
              <w:t>Mikrospektroskopie (fluorescence, FTIR, Raman, ESCA,</w:t>
            </w:r>
            <w:r w:rsidRPr="004E391E">
              <w:rPr>
                <w:spacing w:val="1"/>
                <w:sz w:val="20"/>
                <w:szCs w:val="20"/>
                <w:lang w:val="cs-CZ"/>
              </w:rPr>
              <w:t xml:space="preserve"> </w:t>
            </w:r>
            <w:r w:rsidRPr="004E391E">
              <w:rPr>
                <w:sz w:val="20"/>
                <w:szCs w:val="20"/>
                <w:lang w:val="cs-CZ"/>
              </w:rPr>
              <w:t>SNOM).</w:t>
            </w:r>
          </w:p>
          <w:p w14:paraId="67DA7151" w14:textId="605411D6" w:rsidR="00AB2841" w:rsidRPr="00AB2841" w:rsidRDefault="006B0D23" w:rsidP="006B0D23">
            <w:pPr>
              <w:pStyle w:val="Odstavecseseznamem"/>
              <w:numPr>
                <w:ilvl w:val="0"/>
                <w:numId w:val="13"/>
              </w:numPr>
              <w:ind w:left="113" w:hanging="113"/>
              <w:jc w:val="both"/>
            </w:pPr>
            <w:r w:rsidRPr="004E391E">
              <w:t>Zpracování, analýza a interpretace</w:t>
            </w:r>
            <w:r w:rsidRPr="004E391E">
              <w:rPr>
                <w:spacing w:val="-4"/>
              </w:rPr>
              <w:t xml:space="preserve"> </w:t>
            </w:r>
            <w:r w:rsidRPr="004E391E">
              <w:t>obrazu</w:t>
            </w:r>
            <w:del w:id="47" w:author="Ivo Kuřitka" w:date="2019-11-27T22:43:00Z">
              <w:r w:rsidR="00D627A1">
                <w:delText>.</w:delText>
              </w:r>
            </w:del>
            <w:ins w:id="48" w:author="Ivo Kuřitka" w:date="2019-11-27T22:43:00Z">
              <w:r>
                <w:t xml:space="preserve"> </w:t>
              </w:r>
              <w:r w:rsidRPr="0012264C">
                <w:rPr>
                  <w:highlight w:val="yellow"/>
                </w:rPr>
                <w:t xml:space="preserve">a prostorově rozlišené spektrometrické </w:t>
              </w:r>
              <w:r>
                <w:rPr>
                  <w:highlight w:val="yellow"/>
                </w:rPr>
                <w:t>informace, mapování</w:t>
              </w:r>
              <w:r w:rsidRPr="0012264C">
                <w:rPr>
                  <w:highlight w:val="yellow"/>
                </w:rPr>
                <w:t>.</w:t>
              </w:r>
            </w:ins>
          </w:p>
        </w:tc>
      </w:tr>
      <w:tr w:rsidR="00AB2841" w:rsidRPr="00AB2841" w14:paraId="5E0A82C8" w14:textId="77777777" w:rsidTr="00140CA8">
        <w:trPr>
          <w:gridAfter w:val="2"/>
          <w:wAfter w:w="284" w:type="dxa"/>
          <w:trHeight w:val="265"/>
        </w:trPr>
        <w:tc>
          <w:tcPr>
            <w:tcW w:w="3687" w:type="dxa"/>
            <w:gridSpan w:val="9"/>
            <w:tcBorders>
              <w:top w:val="nil"/>
            </w:tcBorders>
            <w:shd w:val="clear" w:color="auto" w:fill="F7CAAC"/>
          </w:tcPr>
          <w:p w14:paraId="47DF41EB" w14:textId="77777777" w:rsidR="00AB2841" w:rsidRPr="00AB2841" w:rsidRDefault="00AB2841" w:rsidP="00AB2841">
            <w:pPr>
              <w:jc w:val="both"/>
            </w:pPr>
            <w:r w:rsidRPr="00AB2841">
              <w:rPr>
                <w:b/>
              </w:rPr>
              <w:t>Studijní literatura a studijní pomůcky</w:t>
            </w:r>
          </w:p>
        </w:tc>
        <w:tc>
          <w:tcPr>
            <w:tcW w:w="6236" w:type="dxa"/>
            <w:gridSpan w:val="22"/>
            <w:tcBorders>
              <w:top w:val="nil"/>
              <w:bottom w:val="nil"/>
            </w:tcBorders>
          </w:tcPr>
          <w:p w14:paraId="5AF0AC30" w14:textId="77777777" w:rsidR="00AB2841" w:rsidRPr="00AB2841" w:rsidRDefault="00AB2841" w:rsidP="00AB2841">
            <w:pPr>
              <w:jc w:val="both"/>
            </w:pPr>
          </w:p>
        </w:tc>
      </w:tr>
      <w:tr w:rsidR="00AB2841" w:rsidRPr="00AB2841" w14:paraId="74B347E9" w14:textId="77777777" w:rsidTr="00C64065">
        <w:trPr>
          <w:gridAfter w:val="2"/>
          <w:wAfter w:w="284" w:type="dxa"/>
          <w:trHeight w:val="597"/>
        </w:trPr>
        <w:tc>
          <w:tcPr>
            <w:tcW w:w="9923" w:type="dxa"/>
            <w:gridSpan w:val="31"/>
            <w:tcBorders>
              <w:top w:val="nil"/>
            </w:tcBorders>
          </w:tcPr>
          <w:p w14:paraId="54480839" w14:textId="77777777" w:rsidR="00AB2841" w:rsidRPr="00C64065" w:rsidRDefault="00AB2841" w:rsidP="00AB2841">
            <w:pPr>
              <w:jc w:val="both"/>
              <w:rPr>
                <w:sz w:val="19"/>
                <w:szCs w:val="19"/>
                <w:u w:val="single"/>
              </w:rPr>
            </w:pPr>
            <w:r w:rsidRPr="00C64065">
              <w:rPr>
                <w:sz w:val="19"/>
                <w:szCs w:val="19"/>
                <w:u w:val="single"/>
              </w:rPr>
              <w:t>Povinná literatura:</w:t>
            </w:r>
          </w:p>
          <w:p w14:paraId="64E50C1C" w14:textId="038F29EF" w:rsidR="005470DC" w:rsidRPr="00C64065" w:rsidRDefault="005470DC" w:rsidP="005470DC">
            <w:pPr>
              <w:pStyle w:val="TableParagraph"/>
              <w:ind w:left="0"/>
              <w:jc w:val="both"/>
              <w:rPr>
                <w:sz w:val="19"/>
                <w:szCs w:val="19"/>
                <w:lang w:val="de-DE"/>
              </w:rPr>
            </w:pPr>
            <w:proofErr w:type="gramStart"/>
            <w:r w:rsidRPr="00C64065">
              <w:rPr>
                <w:sz w:val="19"/>
                <w:szCs w:val="19"/>
                <w:lang w:val="cs-CZ"/>
              </w:rPr>
              <w:t xml:space="preserve">CUKRUK, </w:t>
            </w:r>
            <w:r w:rsidR="00121BE2" w:rsidRPr="00C64065">
              <w:rPr>
                <w:sz w:val="19"/>
                <w:szCs w:val="19"/>
                <w:lang w:val="cs-CZ"/>
              </w:rPr>
              <w:t xml:space="preserve">V.V., </w:t>
            </w:r>
            <w:r w:rsidRPr="00C64065">
              <w:rPr>
                <w:sz w:val="19"/>
                <w:szCs w:val="19"/>
                <w:lang w:val="cs-CZ"/>
              </w:rPr>
              <w:t>SINGAMANENI</w:t>
            </w:r>
            <w:proofErr w:type="gramEnd"/>
            <w:r w:rsidR="00121BE2" w:rsidRPr="00C64065">
              <w:rPr>
                <w:sz w:val="19"/>
                <w:szCs w:val="19"/>
                <w:lang w:val="cs-CZ"/>
              </w:rPr>
              <w:t>, S</w:t>
            </w:r>
            <w:r w:rsidRPr="00C64065">
              <w:rPr>
                <w:sz w:val="19"/>
                <w:szCs w:val="19"/>
                <w:lang w:val="cs-CZ"/>
              </w:rPr>
              <w:t xml:space="preserve">. </w:t>
            </w:r>
            <w:r w:rsidRPr="00C64065">
              <w:rPr>
                <w:i/>
                <w:sz w:val="19"/>
                <w:szCs w:val="19"/>
              </w:rPr>
              <w:t xml:space="preserve">Scanning </w:t>
            </w:r>
            <w:r w:rsidR="00121BE2" w:rsidRPr="00C64065">
              <w:rPr>
                <w:i/>
                <w:sz w:val="19"/>
                <w:szCs w:val="19"/>
              </w:rPr>
              <w:t>P</w:t>
            </w:r>
            <w:r w:rsidRPr="00C64065">
              <w:rPr>
                <w:i/>
                <w:sz w:val="19"/>
                <w:szCs w:val="19"/>
              </w:rPr>
              <w:t xml:space="preserve">robe </w:t>
            </w:r>
            <w:r w:rsidR="00121BE2" w:rsidRPr="00C64065">
              <w:rPr>
                <w:i/>
                <w:sz w:val="19"/>
                <w:szCs w:val="19"/>
              </w:rPr>
              <w:t>M</w:t>
            </w:r>
            <w:r w:rsidRPr="00C64065">
              <w:rPr>
                <w:i/>
                <w:sz w:val="19"/>
                <w:szCs w:val="19"/>
              </w:rPr>
              <w:t xml:space="preserve">icroscopy of </w:t>
            </w:r>
            <w:r w:rsidR="00121BE2" w:rsidRPr="00C64065">
              <w:rPr>
                <w:i/>
                <w:sz w:val="19"/>
                <w:szCs w:val="19"/>
              </w:rPr>
              <w:t>S</w:t>
            </w:r>
            <w:r w:rsidRPr="00C64065">
              <w:rPr>
                <w:i/>
                <w:sz w:val="19"/>
                <w:szCs w:val="19"/>
              </w:rPr>
              <w:t xml:space="preserve">oft </w:t>
            </w:r>
            <w:r w:rsidR="00121BE2" w:rsidRPr="00C64065">
              <w:rPr>
                <w:i/>
                <w:sz w:val="19"/>
                <w:szCs w:val="19"/>
              </w:rPr>
              <w:t>Matter: F</w:t>
            </w:r>
            <w:r w:rsidRPr="00C64065">
              <w:rPr>
                <w:i/>
                <w:sz w:val="19"/>
                <w:szCs w:val="19"/>
              </w:rPr>
              <w:t xml:space="preserve">undamentals and </w:t>
            </w:r>
            <w:r w:rsidR="00121BE2" w:rsidRPr="00C64065">
              <w:rPr>
                <w:i/>
                <w:sz w:val="19"/>
                <w:szCs w:val="19"/>
              </w:rPr>
              <w:t>P</w:t>
            </w:r>
            <w:r w:rsidRPr="00C64065">
              <w:rPr>
                <w:i/>
                <w:sz w:val="19"/>
                <w:szCs w:val="19"/>
              </w:rPr>
              <w:t>ractices</w:t>
            </w:r>
            <w:r w:rsidRPr="00C64065">
              <w:rPr>
                <w:sz w:val="19"/>
                <w:szCs w:val="19"/>
              </w:rPr>
              <w:t xml:space="preserve">. </w:t>
            </w:r>
            <w:r w:rsidRPr="00C64065">
              <w:rPr>
                <w:sz w:val="19"/>
                <w:szCs w:val="19"/>
                <w:lang w:val="de-DE"/>
              </w:rPr>
              <w:t xml:space="preserve">Weinheim: Wiley-VCH, 2012. </w:t>
            </w:r>
            <w:r w:rsidR="00121BE2" w:rsidRPr="00C64065">
              <w:rPr>
                <w:sz w:val="19"/>
                <w:szCs w:val="19"/>
                <w:lang w:val="de-DE"/>
              </w:rPr>
              <w:t xml:space="preserve">Dostupné z: </w:t>
            </w:r>
            <w:hyperlink r:id="rId28" w:history="1">
              <w:r w:rsidRPr="00C64065">
                <w:rPr>
                  <w:rStyle w:val="Hypertextovodkaz"/>
                  <w:sz w:val="19"/>
                  <w:szCs w:val="19"/>
                  <w:lang w:val="de-DE"/>
                </w:rPr>
                <w:t>http://onlinelibrary.wiley.com/book/10.1002/9783527639953</w:t>
              </w:r>
            </w:hyperlink>
            <w:r w:rsidR="00121BE2" w:rsidRPr="00C64065">
              <w:rPr>
                <w:rStyle w:val="Hypertextovodkaz"/>
                <w:sz w:val="19"/>
                <w:szCs w:val="19"/>
                <w:lang w:val="de-DE"/>
              </w:rPr>
              <w:t>.</w:t>
            </w:r>
          </w:p>
          <w:p w14:paraId="6A705D2E" w14:textId="7F3D01F0" w:rsidR="00AB2841" w:rsidRPr="00C64065" w:rsidRDefault="00121BE2" w:rsidP="00AB2841">
            <w:pPr>
              <w:pStyle w:val="TableParagraph"/>
              <w:ind w:left="0"/>
              <w:jc w:val="both"/>
              <w:rPr>
                <w:sz w:val="19"/>
                <w:szCs w:val="19"/>
              </w:rPr>
            </w:pPr>
            <w:r w:rsidRPr="00C64065">
              <w:rPr>
                <w:sz w:val="19"/>
                <w:szCs w:val="19"/>
              </w:rPr>
              <w:t xml:space="preserve">SAWYER, L.C., GRUBB, D.T., </w:t>
            </w:r>
            <w:r w:rsidR="00AB2841" w:rsidRPr="00C64065">
              <w:rPr>
                <w:sz w:val="19"/>
                <w:szCs w:val="19"/>
              </w:rPr>
              <w:t xml:space="preserve">MEYERS, G.F. </w:t>
            </w:r>
            <w:r w:rsidR="00AB2841" w:rsidRPr="00C64065">
              <w:rPr>
                <w:i/>
                <w:sz w:val="19"/>
                <w:szCs w:val="19"/>
              </w:rPr>
              <w:t>Polymer Microscopy</w:t>
            </w:r>
            <w:r w:rsidR="00AB2841" w:rsidRPr="00C64065">
              <w:rPr>
                <w:sz w:val="19"/>
                <w:szCs w:val="19"/>
              </w:rPr>
              <w:t>. 3</w:t>
            </w:r>
            <w:r w:rsidRPr="00C64065">
              <w:rPr>
                <w:sz w:val="19"/>
                <w:szCs w:val="19"/>
              </w:rPr>
              <w:t>r</w:t>
            </w:r>
            <w:r w:rsidR="00AB2841" w:rsidRPr="00C64065">
              <w:rPr>
                <w:sz w:val="19"/>
                <w:szCs w:val="19"/>
              </w:rPr>
              <w:t>d</w:t>
            </w:r>
            <w:r w:rsidRPr="00C64065">
              <w:rPr>
                <w:sz w:val="19"/>
                <w:szCs w:val="19"/>
              </w:rPr>
              <w:t xml:space="preserve"> Ed</w:t>
            </w:r>
            <w:r w:rsidR="00AB2841" w:rsidRPr="00C64065">
              <w:rPr>
                <w:sz w:val="19"/>
                <w:szCs w:val="19"/>
              </w:rPr>
              <w:t>. New York: Springer, 2008. 540 s. ISBN 978-0387-72628-1.</w:t>
            </w:r>
          </w:p>
          <w:p w14:paraId="5CC91E95" w14:textId="5FBA2931" w:rsidR="005470DC" w:rsidRPr="00C64065" w:rsidRDefault="005470DC" w:rsidP="005470DC">
            <w:pPr>
              <w:jc w:val="both"/>
              <w:rPr>
                <w:sz w:val="19"/>
                <w:szCs w:val="19"/>
              </w:rPr>
            </w:pPr>
            <w:r w:rsidRPr="00C64065">
              <w:rPr>
                <w:sz w:val="19"/>
                <w:szCs w:val="19"/>
              </w:rPr>
              <w:t>KIRKLAND, A</w:t>
            </w:r>
            <w:r w:rsidR="00121BE2" w:rsidRPr="00C64065">
              <w:rPr>
                <w:sz w:val="19"/>
                <w:szCs w:val="19"/>
              </w:rPr>
              <w:t xml:space="preserve">., </w:t>
            </w:r>
            <w:r w:rsidRPr="00C64065">
              <w:rPr>
                <w:sz w:val="19"/>
                <w:szCs w:val="19"/>
              </w:rPr>
              <w:t>HUTCHISON</w:t>
            </w:r>
            <w:r w:rsidR="00121BE2" w:rsidRPr="00C64065">
              <w:rPr>
                <w:sz w:val="19"/>
                <w:szCs w:val="19"/>
              </w:rPr>
              <w:t xml:space="preserve">, </w:t>
            </w:r>
            <w:proofErr w:type="gramStart"/>
            <w:r w:rsidR="00121BE2" w:rsidRPr="00C64065">
              <w:rPr>
                <w:sz w:val="19"/>
                <w:szCs w:val="19"/>
              </w:rPr>
              <w:t>J.L</w:t>
            </w:r>
            <w:r w:rsidRPr="00C64065">
              <w:rPr>
                <w:sz w:val="19"/>
                <w:szCs w:val="19"/>
              </w:rPr>
              <w:t>.</w:t>
            </w:r>
            <w:proofErr w:type="gramEnd"/>
            <w:r w:rsidRPr="00C64065">
              <w:rPr>
                <w:sz w:val="19"/>
                <w:szCs w:val="19"/>
              </w:rPr>
              <w:t xml:space="preserve"> </w:t>
            </w:r>
            <w:r w:rsidRPr="00C64065">
              <w:rPr>
                <w:i/>
                <w:sz w:val="19"/>
                <w:szCs w:val="19"/>
              </w:rPr>
              <w:t>Nanocharacterisation</w:t>
            </w:r>
            <w:r w:rsidRPr="00C64065">
              <w:rPr>
                <w:sz w:val="19"/>
                <w:szCs w:val="19"/>
              </w:rPr>
              <w:t xml:space="preserve">. Cambridge: Royal Society of Chemistry, 2007. RSC </w:t>
            </w:r>
            <w:r w:rsidR="00121BE2" w:rsidRPr="00C64065">
              <w:rPr>
                <w:sz w:val="19"/>
                <w:szCs w:val="19"/>
              </w:rPr>
              <w:t>N</w:t>
            </w:r>
            <w:r w:rsidRPr="00C64065">
              <w:rPr>
                <w:sz w:val="19"/>
                <w:szCs w:val="19"/>
              </w:rPr>
              <w:t xml:space="preserve">anoscience &amp; </w:t>
            </w:r>
            <w:r w:rsidR="00121BE2" w:rsidRPr="00C64065">
              <w:rPr>
                <w:sz w:val="19"/>
                <w:szCs w:val="19"/>
              </w:rPr>
              <w:t>N</w:t>
            </w:r>
            <w:r w:rsidRPr="00C64065">
              <w:rPr>
                <w:sz w:val="19"/>
                <w:szCs w:val="19"/>
              </w:rPr>
              <w:t xml:space="preserve">anotechnology. ISBN 9781847557926. </w:t>
            </w:r>
            <w:r w:rsidR="00121BE2" w:rsidRPr="00C64065">
              <w:rPr>
                <w:sz w:val="19"/>
                <w:szCs w:val="19"/>
              </w:rPr>
              <w:t xml:space="preserve">Dostupné z: </w:t>
            </w:r>
            <w:hyperlink r:id="rId29" w:history="1">
              <w:r w:rsidRPr="00C64065">
                <w:rPr>
                  <w:rStyle w:val="Hypertextovodkaz"/>
                  <w:sz w:val="19"/>
                  <w:szCs w:val="19"/>
                </w:rPr>
                <w:t>http://app.knovel.com/web/toc.v/cid:kpN0000029</w:t>
              </w:r>
            </w:hyperlink>
            <w:r w:rsidR="00121BE2" w:rsidRPr="00C64065">
              <w:rPr>
                <w:rStyle w:val="Hypertextovodkaz"/>
                <w:sz w:val="19"/>
                <w:szCs w:val="19"/>
              </w:rPr>
              <w:t>.</w:t>
            </w:r>
          </w:p>
          <w:p w14:paraId="73B38BD1" w14:textId="645CA08E" w:rsidR="00AB2841" w:rsidRPr="00C64065" w:rsidRDefault="00AB2841" w:rsidP="00AB2841">
            <w:pPr>
              <w:pStyle w:val="TableParagraph"/>
              <w:ind w:left="0"/>
              <w:jc w:val="both"/>
              <w:rPr>
                <w:sz w:val="19"/>
                <w:szCs w:val="19"/>
              </w:rPr>
            </w:pPr>
            <w:r w:rsidRPr="00C64065">
              <w:rPr>
                <w:sz w:val="19"/>
                <w:szCs w:val="19"/>
              </w:rPr>
              <w:t xml:space="preserve">GOLDSTEIN, J.I. </w:t>
            </w:r>
            <w:r w:rsidRPr="00C64065">
              <w:rPr>
                <w:i/>
                <w:sz w:val="19"/>
                <w:szCs w:val="19"/>
              </w:rPr>
              <w:t xml:space="preserve">Scanning </w:t>
            </w:r>
            <w:r w:rsidR="00121BE2" w:rsidRPr="00C64065">
              <w:rPr>
                <w:i/>
                <w:sz w:val="19"/>
                <w:szCs w:val="19"/>
              </w:rPr>
              <w:t>E</w:t>
            </w:r>
            <w:r w:rsidRPr="00C64065">
              <w:rPr>
                <w:i/>
                <w:sz w:val="19"/>
                <w:szCs w:val="19"/>
              </w:rPr>
              <w:t xml:space="preserve">lectron </w:t>
            </w:r>
            <w:r w:rsidR="00121BE2" w:rsidRPr="00C64065">
              <w:rPr>
                <w:i/>
                <w:sz w:val="19"/>
                <w:szCs w:val="19"/>
              </w:rPr>
              <w:t>M</w:t>
            </w:r>
            <w:r w:rsidRPr="00C64065">
              <w:rPr>
                <w:i/>
                <w:sz w:val="19"/>
                <w:szCs w:val="19"/>
              </w:rPr>
              <w:t xml:space="preserve">icroscopy and X-ray </w:t>
            </w:r>
            <w:r w:rsidR="00121BE2" w:rsidRPr="00C64065">
              <w:rPr>
                <w:i/>
                <w:sz w:val="19"/>
                <w:szCs w:val="19"/>
              </w:rPr>
              <w:t>M</w:t>
            </w:r>
            <w:r w:rsidRPr="00C64065">
              <w:rPr>
                <w:i/>
                <w:sz w:val="19"/>
                <w:szCs w:val="19"/>
              </w:rPr>
              <w:t>icroanalysis</w:t>
            </w:r>
            <w:r w:rsidRPr="00C64065">
              <w:rPr>
                <w:sz w:val="19"/>
                <w:szCs w:val="19"/>
              </w:rPr>
              <w:t>. 3rd</w:t>
            </w:r>
            <w:r w:rsidR="00121BE2" w:rsidRPr="00C64065">
              <w:rPr>
                <w:sz w:val="19"/>
                <w:szCs w:val="19"/>
              </w:rPr>
              <w:t xml:space="preserve"> Ed</w:t>
            </w:r>
            <w:r w:rsidRPr="00C64065">
              <w:rPr>
                <w:sz w:val="19"/>
                <w:szCs w:val="19"/>
              </w:rPr>
              <w:t>. New York: Kluwer, 2003. 689 s. ISBN 0-306-47292-9.</w:t>
            </w:r>
          </w:p>
          <w:p w14:paraId="5AC75A70" w14:textId="3DFA7B87" w:rsidR="005470DC" w:rsidRPr="00C64065" w:rsidRDefault="00AB2841" w:rsidP="00C64065">
            <w:pPr>
              <w:pStyle w:val="TableParagraph"/>
              <w:spacing w:before="40"/>
              <w:ind w:left="0"/>
              <w:jc w:val="both"/>
              <w:rPr>
                <w:sz w:val="19"/>
                <w:szCs w:val="19"/>
              </w:rPr>
            </w:pPr>
            <w:r w:rsidRPr="00C64065">
              <w:rPr>
                <w:sz w:val="19"/>
                <w:szCs w:val="19"/>
              </w:rPr>
              <w:t xml:space="preserve">MURPHY, D.B. </w:t>
            </w:r>
            <w:r w:rsidR="00121BE2" w:rsidRPr="00C64065">
              <w:rPr>
                <w:i/>
                <w:sz w:val="19"/>
                <w:szCs w:val="19"/>
              </w:rPr>
              <w:t>Fundamentals of L</w:t>
            </w:r>
            <w:r w:rsidRPr="00C64065">
              <w:rPr>
                <w:i/>
                <w:sz w:val="19"/>
                <w:szCs w:val="19"/>
              </w:rPr>
              <w:t xml:space="preserve">ight </w:t>
            </w:r>
            <w:r w:rsidR="00121BE2" w:rsidRPr="00C64065">
              <w:rPr>
                <w:i/>
                <w:sz w:val="19"/>
                <w:szCs w:val="19"/>
              </w:rPr>
              <w:t>M</w:t>
            </w:r>
            <w:r w:rsidRPr="00C64065">
              <w:rPr>
                <w:i/>
                <w:sz w:val="19"/>
                <w:szCs w:val="19"/>
              </w:rPr>
              <w:t xml:space="preserve">icroscopy and </w:t>
            </w:r>
            <w:r w:rsidR="00121BE2" w:rsidRPr="00C64065">
              <w:rPr>
                <w:i/>
                <w:sz w:val="19"/>
                <w:szCs w:val="19"/>
              </w:rPr>
              <w:t>E</w:t>
            </w:r>
            <w:r w:rsidRPr="00C64065">
              <w:rPr>
                <w:i/>
                <w:sz w:val="19"/>
                <w:szCs w:val="19"/>
              </w:rPr>
              <w:t xml:space="preserve">lectronic </w:t>
            </w:r>
            <w:r w:rsidR="00121BE2" w:rsidRPr="00C64065">
              <w:rPr>
                <w:i/>
                <w:sz w:val="19"/>
                <w:szCs w:val="19"/>
              </w:rPr>
              <w:t>I</w:t>
            </w:r>
            <w:r w:rsidRPr="00C64065">
              <w:rPr>
                <w:i/>
                <w:sz w:val="19"/>
                <w:szCs w:val="19"/>
              </w:rPr>
              <w:t>maging</w:t>
            </w:r>
            <w:r w:rsidR="00121BE2" w:rsidRPr="00C64065">
              <w:rPr>
                <w:sz w:val="19"/>
                <w:szCs w:val="19"/>
              </w:rPr>
              <w:t xml:space="preserve">. </w:t>
            </w:r>
            <w:r w:rsidRPr="00C64065">
              <w:rPr>
                <w:sz w:val="19"/>
                <w:szCs w:val="19"/>
              </w:rPr>
              <w:t>1s</w:t>
            </w:r>
            <w:r w:rsidR="00121BE2" w:rsidRPr="00C64065">
              <w:rPr>
                <w:sz w:val="19"/>
                <w:szCs w:val="19"/>
              </w:rPr>
              <w:t>t Ed.</w:t>
            </w:r>
            <w:r w:rsidRPr="00C64065">
              <w:rPr>
                <w:sz w:val="19"/>
                <w:szCs w:val="19"/>
              </w:rPr>
              <w:t xml:space="preserve"> Wiley-Liss, 2001. 368 s. ISBN 0-471-25391-X.</w:t>
            </w:r>
          </w:p>
          <w:p w14:paraId="143D2792" w14:textId="77777777" w:rsidR="005470DC" w:rsidRPr="008653A3" w:rsidRDefault="005470DC" w:rsidP="00AB2841">
            <w:pPr>
              <w:jc w:val="both"/>
              <w:rPr>
                <w:del w:id="49" w:author="Ivo Kuřitka" w:date="2019-11-27T22:43:00Z"/>
                <w:sz w:val="14"/>
                <w:szCs w:val="14"/>
              </w:rPr>
            </w:pPr>
          </w:p>
          <w:p w14:paraId="6BCCC4C8" w14:textId="050C6BBA" w:rsidR="00AB2841" w:rsidRPr="00C64065" w:rsidRDefault="00AB2841" w:rsidP="00C64065">
            <w:pPr>
              <w:spacing w:before="40"/>
              <w:jc w:val="both"/>
              <w:rPr>
                <w:sz w:val="19"/>
                <w:szCs w:val="19"/>
                <w:u w:val="single"/>
              </w:rPr>
            </w:pPr>
            <w:r w:rsidRPr="00C64065">
              <w:rPr>
                <w:sz w:val="19"/>
                <w:szCs w:val="19"/>
                <w:u w:val="single"/>
              </w:rPr>
              <w:t>Doporuč</w:t>
            </w:r>
            <w:r w:rsidR="00036290" w:rsidRPr="00C64065">
              <w:rPr>
                <w:sz w:val="19"/>
                <w:szCs w:val="19"/>
                <w:u w:val="single"/>
              </w:rPr>
              <w:t>e</w:t>
            </w:r>
            <w:r w:rsidRPr="00C64065">
              <w:rPr>
                <w:sz w:val="19"/>
                <w:szCs w:val="19"/>
                <w:u w:val="single"/>
              </w:rPr>
              <w:t>ná literatura:</w:t>
            </w:r>
          </w:p>
          <w:p w14:paraId="5DDA7BF2" w14:textId="2240E21E" w:rsidR="002C413B" w:rsidRPr="00C64065" w:rsidRDefault="002C413B" w:rsidP="00AB2841">
            <w:pPr>
              <w:pStyle w:val="TableParagraph"/>
              <w:ind w:left="0"/>
              <w:jc w:val="both"/>
              <w:rPr>
                <w:sz w:val="19"/>
                <w:szCs w:val="19"/>
              </w:rPr>
            </w:pPr>
            <w:r w:rsidRPr="00C64065">
              <w:rPr>
                <w:sz w:val="19"/>
                <w:szCs w:val="19"/>
              </w:rPr>
              <w:t xml:space="preserve">ZAMANI, </w:t>
            </w:r>
            <w:r w:rsidR="00121BE2" w:rsidRPr="00C64065">
              <w:rPr>
                <w:sz w:val="19"/>
                <w:szCs w:val="19"/>
              </w:rPr>
              <w:t>R.</w:t>
            </w:r>
            <w:r w:rsidR="000817C7" w:rsidRPr="00C64065">
              <w:rPr>
                <w:sz w:val="19"/>
                <w:szCs w:val="19"/>
              </w:rPr>
              <w:t>R.</w:t>
            </w:r>
            <w:r w:rsidR="00121BE2" w:rsidRPr="00C64065">
              <w:rPr>
                <w:sz w:val="19"/>
                <w:szCs w:val="19"/>
              </w:rPr>
              <w:t xml:space="preserve">, </w:t>
            </w:r>
            <w:r w:rsidRPr="00C64065">
              <w:rPr>
                <w:sz w:val="19"/>
                <w:szCs w:val="19"/>
              </w:rPr>
              <w:t>ARBIOL</w:t>
            </w:r>
            <w:r w:rsidR="00121BE2" w:rsidRPr="00C64065">
              <w:rPr>
                <w:sz w:val="19"/>
                <w:szCs w:val="19"/>
              </w:rPr>
              <w:t>, J</w:t>
            </w:r>
            <w:r w:rsidRPr="00C64065">
              <w:rPr>
                <w:sz w:val="19"/>
                <w:szCs w:val="19"/>
              </w:rPr>
              <w:t xml:space="preserve">. </w:t>
            </w:r>
            <w:r w:rsidRPr="00C64065">
              <w:rPr>
                <w:i/>
                <w:sz w:val="19"/>
                <w:szCs w:val="19"/>
              </w:rPr>
              <w:t xml:space="preserve">Understanding </w:t>
            </w:r>
            <w:r w:rsidR="00121BE2" w:rsidRPr="00C64065">
              <w:rPr>
                <w:i/>
                <w:sz w:val="19"/>
                <w:szCs w:val="19"/>
              </w:rPr>
              <w:t>S</w:t>
            </w:r>
            <w:r w:rsidRPr="00C64065">
              <w:rPr>
                <w:i/>
                <w:sz w:val="19"/>
                <w:szCs w:val="19"/>
              </w:rPr>
              <w:t xml:space="preserve">emiconductor </w:t>
            </w:r>
            <w:r w:rsidR="00121BE2" w:rsidRPr="00C64065">
              <w:rPr>
                <w:i/>
                <w:sz w:val="19"/>
                <w:szCs w:val="19"/>
              </w:rPr>
              <w:t>N</w:t>
            </w:r>
            <w:r w:rsidRPr="00C64065">
              <w:rPr>
                <w:i/>
                <w:sz w:val="19"/>
                <w:szCs w:val="19"/>
              </w:rPr>
              <w:t xml:space="preserve">anostructures via </w:t>
            </w:r>
            <w:r w:rsidR="00121BE2" w:rsidRPr="00C64065">
              <w:rPr>
                <w:i/>
                <w:sz w:val="19"/>
                <w:szCs w:val="19"/>
              </w:rPr>
              <w:t>A</w:t>
            </w:r>
            <w:r w:rsidRPr="00C64065">
              <w:rPr>
                <w:i/>
                <w:sz w:val="19"/>
                <w:szCs w:val="19"/>
              </w:rPr>
              <w:t xml:space="preserve">dvanced </w:t>
            </w:r>
            <w:r w:rsidR="00121BE2" w:rsidRPr="00C64065">
              <w:rPr>
                <w:i/>
                <w:sz w:val="19"/>
                <w:szCs w:val="19"/>
              </w:rPr>
              <w:t>E</w:t>
            </w:r>
            <w:r w:rsidRPr="00C64065">
              <w:rPr>
                <w:i/>
                <w:sz w:val="19"/>
                <w:szCs w:val="19"/>
              </w:rPr>
              <w:t xml:space="preserve">lectron </w:t>
            </w:r>
            <w:r w:rsidR="00121BE2" w:rsidRPr="00C64065">
              <w:rPr>
                <w:i/>
                <w:sz w:val="19"/>
                <w:szCs w:val="19"/>
              </w:rPr>
              <w:t>M</w:t>
            </w:r>
            <w:r w:rsidRPr="00C64065">
              <w:rPr>
                <w:i/>
                <w:sz w:val="19"/>
                <w:szCs w:val="19"/>
              </w:rPr>
              <w:t xml:space="preserve">icroscopy and </w:t>
            </w:r>
            <w:r w:rsidR="00121BE2" w:rsidRPr="00C64065">
              <w:rPr>
                <w:i/>
                <w:sz w:val="19"/>
                <w:szCs w:val="19"/>
              </w:rPr>
              <w:t>S</w:t>
            </w:r>
            <w:r w:rsidRPr="00C64065">
              <w:rPr>
                <w:i/>
                <w:sz w:val="19"/>
                <w:szCs w:val="19"/>
              </w:rPr>
              <w:t>pectroscopy</w:t>
            </w:r>
            <w:r w:rsidRPr="00C64065">
              <w:rPr>
                <w:sz w:val="19"/>
                <w:szCs w:val="19"/>
              </w:rPr>
              <w:t>. Nanotechnology</w:t>
            </w:r>
            <w:r w:rsidR="000817C7" w:rsidRPr="00C64065">
              <w:rPr>
                <w:sz w:val="19"/>
                <w:szCs w:val="19"/>
              </w:rPr>
              <w:t xml:space="preserve">, </w:t>
            </w:r>
            <w:r w:rsidRPr="00C64065">
              <w:rPr>
                <w:sz w:val="19"/>
                <w:szCs w:val="19"/>
              </w:rPr>
              <w:t>I</w:t>
            </w:r>
            <w:r w:rsidR="000817C7" w:rsidRPr="00C64065">
              <w:rPr>
                <w:sz w:val="19"/>
                <w:szCs w:val="19"/>
              </w:rPr>
              <w:t>OP</w:t>
            </w:r>
            <w:r w:rsidRPr="00C64065">
              <w:rPr>
                <w:sz w:val="19"/>
                <w:szCs w:val="19"/>
              </w:rPr>
              <w:t xml:space="preserve"> Publishing</w:t>
            </w:r>
            <w:r w:rsidR="00121BE2" w:rsidRPr="00C64065">
              <w:rPr>
                <w:sz w:val="19"/>
                <w:szCs w:val="19"/>
              </w:rPr>
              <w:t xml:space="preserve"> 30(26), 262001-262031, 2019</w:t>
            </w:r>
            <w:r w:rsidRPr="00C64065">
              <w:rPr>
                <w:sz w:val="19"/>
                <w:szCs w:val="19"/>
              </w:rPr>
              <w:t>. ISSN 09574484.</w:t>
            </w:r>
          </w:p>
          <w:p w14:paraId="50FB5F80" w14:textId="26203597" w:rsidR="002C413B" w:rsidRPr="00C64065" w:rsidRDefault="002C413B" w:rsidP="00AB2841">
            <w:pPr>
              <w:pStyle w:val="TableParagraph"/>
              <w:ind w:left="0"/>
              <w:jc w:val="both"/>
              <w:rPr>
                <w:sz w:val="19"/>
                <w:szCs w:val="19"/>
              </w:rPr>
            </w:pPr>
            <w:r w:rsidRPr="00C64065">
              <w:rPr>
                <w:sz w:val="19"/>
                <w:szCs w:val="19"/>
              </w:rPr>
              <w:t>ERSEN, O</w:t>
            </w:r>
            <w:r w:rsidR="00121BE2" w:rsidRPr="00C64065">
              <w:rPr>
                <w:sz w:val="19"/>
                <w:szCs w:val="19"/>
              </w:rPr>
              <w:t xml:space="preserve">., </w:t>
            </w:r>
            <w:r w:rsidRPr="00C64065">
              <w:rPr>
                <w:sz w:val="19"/>
                <w:szCs w:val="19"/>
              </w:rPr>
              <w:t>FLOREA,</w:t>
            </w:r>
            <w:r w:rsidR="00121BE2" w:rsidRPr="00C64065">
              <w:rPr>
                <w:sz w:val="19"/>
                <w:szCs w:val="19"/>
              </w:rPr>
              <w:t xml:space="preserve"> I., </w:t>
            </w:r>
            <w:r w:rsidRPr="00C64065">
              <w:rPr>
                <w:sz w:val="19"/>
                <w:szCs w:val="19"/>
              </w:rPr>
              <w:t>HIRLIMANN</w:t>
            </w:r>
            <w:r w:rsidR="00121BE2" w:rsidRPr="00C64065">
              <w:rPr>
                <w:sz w:val="19"/>
                <w:szCs w:val="19"/>
              </w:rPr>
              <w:t xml:space="preserve">, C., </w:t>
            </w:r>
            <w:r w:rsidRPr="00C64065">
              <w:rPr>
                <w:sz w:val="19"/>
                <w:szCs w:val="19"/>
              </w:rPr>
              <w:t>PHAM-HUU</w:t>
            </w:r>
            <w:r w:rsidR="00121BE2" w:rsidRPr="00C64065">
              <w:rPr>
                <w:sz w:val="19"/>
                <w:szCs w:val="19"/>
              </w:rPr>
              <w:t>, C</w:t>
            </w:r>
            <w:r w:rsidRPr="00C64065">
              <w:rPr>
                <w:sz w:val="19"/>
                <w:szCs w:val="19"/>
              </w:rPr>
              <w:t xml:space="preserve">. </w:t>
            </w:r>
            <w:r w:rsidRPr="00C64065">
              <w:rPr>
                <w:i/>
                <w:sz w:val="19"/>
                <w:szCs w:val="19"/>
              </w:rPr>
              <w:t xml:space="preserve">Exploring </w:t>
            </w:r>
            <w:r w:rsidR="00121BE2" w:rsidRPr="00C64065">
              <w:rPr>
                <w:i/>
                <w:sz w:val="19"/>
                <w:szCs w:val="19"/>
              </w:rPr>
              <w:t>N</w:t>
            </w:r>
            <w:r w:rsidRPr="00C64065">
              <w:rPr>
                <w:i/>
                <w:sz w:val="19"/>
                <w:szCs w:val="19"/>
              </w:rPr>
              <w:t xml:space="preserve">anomaterials with 3D </w:t>
            </w:r>
            <w:r w:rsidR="00121BE2" w:rsidRPr="00C64065">
              <w:rPr>
                <w:i/>
                <w:sz w:val="19"/>
                <w:szCs w:val="19"/>
              </w:rPr>
              <w:t>E</w:t>
            </w:r>
            <w:r w:rsidRPr="00C64065">
              <w:rPr>
                <w:i/>
                <w:sz w:val="19"/>
                <w:szCs w:val="19"/>
              </w:rPr>
              <w:t xml:space="preserve">lectron </w:t>
            </w:r>
            <w:r w:rsidR="00121BE2" w:rsidRPr="00C64065">
              <w:rPr>
                <w:i/>
                <w:sz w:val="19"/>
                <w:szCs w:val="19"/>
              </w:rPr>
              <w:t>M</w:t>
            </w:r>
            <w:r w:rsidRPr="00C64065">
              <w:rPr>
                <w:i/>
                <w:sz w:val="19"/>
                <w:szCs w:val="19"/>
              </w:rPr>
              <w:t>icroscopy</w:t>
            </w:r>
            <w:r w:rsidRPr="00C64065">
              <w:rPr>
                <w:sz w:val="19"/>
                <w:szCs w:val="19"/>
              </w:rPr>
              <w:t>. Materials Today</w:t>
            </w:r>
            <w:r w:rsidR="00856ABF" w:rsidRPr="00C64065">
              <w:rPr>
                <w:sz w:val="19"/>
                <w:szCs w:val="19"/>
              </w:rPr>
              <w:t xml:space="preserve">, Elsevier </w:t>
            </w:r>
            <w:r w:rsidR="00121BE2" w:rsidRPr="00C64065">
              <w:rPr>
                <w:sz w:val="19"/>
                <w:szCs w:val="19"/>
              </w:rPr>
              <w:t>18(7), 395-408, 2015</w:t>
            </w:r>
            <w:r w:rsidRPr="00C64065">
              <w:rPr>
                <w:sz w:val="19"/>
                <w:szCs w:val="19"/>
              </w:rPr>
              <w:t>.</w:t>
            </w:r>
            <w:r w:rsidR="00856ABF" w:rsidRPr="00C64065">
              <w:rPr>
                <w:sz w:val="19"/>
                <w:szCs w:val="19"/>
              </w:rPr>
              <w:t xml:space="preserve"> </w:t>
            </w:r>
            <w:r w:rsidRPr="00C64065">
              <w:rPr>
                <w:sz w:val="19"/>
                <w:szCs w:val="19"/>
              </w:rPr>
              <w:t>ISSN 13697021.</w:t>
            </w:r>
          </w:p>
          <w:p w14:paraId="6303347C" w14:textId="77CFEB35" w:rsidR="00AB2841" w:rsidRPr="00C64065" w:rsidRDefault="00121BE2" w:rsidP="00AB2841">
            <w:pPr>
              <w:pStyle w:val="TableParagraph"/>
              <w:ind w:left="0"/>
              <w:jc w:val="both"/>
              <w:rPr>
                <w:sz w:val="19"/>
                <w:szCs w:val="19"/>
              </w:rPr>
            </w:pPr>
            <w:r w:rsidRPr="00C64065">
              <w:rPr>
                <w:sz w:val="19"/>
                <w:szCs w:val="19"/>
              </w:rPr>
              <w:t xml:space="preserve">GOODHEW, P.J., HUMPHREYS, J., </w:t>
            </w:r>
            <w:r w:rsidR="00AB2841" w:rsidRPr="00C64065">
              <w:rPr>
                <w:sz w:val="19"/>
                <w:szCs w:val="19"/>
              </w:rPr>
              <w:t xml:space="preserve">BEANLAND, R. </w:t>
            </w:r>
            <w:r w:rsidR="00AB2841" w:rsidRPr="00C64065">
              <w:rPr>
                <w:i/>
                <w:sz w:val="19"/>
                <w:szCs w:val="19"/>
              </w:rPr>
              <w:t xml:space="preserve">Electron </w:t>
            </w:r>
            <w:r w:rsidRPr="00C64065">
              <w:rPr>
                <w:i/>
                <w:sz w:val="19"/>
                <w:szCs w:val="19"/>
              </w:rPr>
              <w:t>M</w:t>
            </w:r>
            <w:r w:rsidR="00AB2841" w:rsidRPr="00C64065">
              <w:rPr>
                <w:i/>
                <w:sz w:val="19"/>
                <w:szCs w:val="19"/>
              </w:rPr>
              <w:t xml:space="preserve">icroscopy and </w:t>
            </w:r>
            <w:r w:rsidRPr="00C64065">
              <w:rPr>
                <w:i/>
                <w:sz w:val="19"/>
                <w:szCs w:val="19"/>
              </w:rPr>
              <w:t>A</w:t>
            </w:r>
            <w:r w:rsidR="00AB2841" w:rsidRPr="00C64065">
              <w:rPr>
                <w:i/>
                <w:sz w:val="19"/>
                <w:szCs w:val="19"/>
              </w:rPr>
              <w:t>nalysis</w:t>
            </w:r>
            <w:r w:rsidR="00AB2841" w:rsidRPr="00C64065">
              <w:rPr>
                <w:sz w:val="19"/>
                <w:szCs w:val="19"/>
              </w:rPr>
              <w:t>. 3rd</w:t>
            </w:r>
            <w:r w:rsidRPr="00C64065">
              <w:rPr>
                <w:sz w:val="19"/>
                <w:szCs w:val="19"/>
              </w:rPr>
              <w:t xml:space="preserve"> Ed</w:t>
            </w:r>
            <w:r w:rsidR="00AB2841" w:rsidRPr="00C64065">
              <w:rPr>
                <w:sz w:val="19"/>
                <w:szCs w:val="19"/>
              </w:rPr>
              <w:t>. London: Taylor &amp; Francis, 2</w:t>
            </w:r>
            <w:r w:rsidR="002C413B" w:rsidRPr="00C64065">
              <w:rPr>
                <w:sz w:val="19"/>
                <w:szCs w:val="19"/>
              </w:rPr>
              <w:t>001. 251 s. ISBN 0-7484-0968-8.</w:t>
            </w:r>
          </w:p>
          <w:p w14:paraId="0728FC64" w14:textId="3537E4DD" w:rsidR="00AB2841" w:rsidRPr="00C64065" w:rsidRDefault="00AB2841" w:rsidP="00AB2841">
            <w:pPr>
              <w:pStyle w:val="TableParagraph"/>
              <w:ind w:left="0"/>
              <w:jc w:val="both"/>
              <w:rPr>
                <w:sz w:val="19"/>
                <w:szCs w:val="19"/>
              </w:rPr>
            </w:pPr>
            <w:r w:rsidRPr="00C64065">
              <w:rPr>
                <w:sz w:val="19"/>
                <w:szCs w:val="19"/>
              </w:rPr>
              <w:t>WIESENDANGE</w:t>
            </w:r>
            <w:r w:rsidR="002C413B" w:rsidRPr="00C64065">
              <w:rPr>
                <w:sz w:val="19"/>
                <w:szCs w:val="19"/>
              </w:rPr>
              <w:t xml:space="preserve">R, R. </w:t>
            </w:r>
            <w:r w:rsidR="002C413B" w:rsidRPr="00C64065">
              <w:rPr>
                <w:i/>
                <w:sz w:val="19"/>
                <w:szCs w:val="19"/>
              </w:rPr>
              <w:t xml:space="preserve">Scanning </w:t>
            </w:r>
            <w:r w:rsidR="00121BE2" w:rsidRPr="00C64065">
              <w:rPr>
                <w:i/>
                <w:sz w:val="19"/>
                <w:szCs w:val="19"/>
              </w:rPr>
              <w:t>P</w:t>
            </w:r>
            <w:r w:rsidR="002C413B" w:rsidRPr="00C64065">
              <w:rPr>
                <w:i/>
                <w:sz w:val="19"/>
                <w:szCs w:val="19"/>
              </w:rPr>
              <w:t xml:space="preserve">robe </w:t>
            </w:r>
            <w:r w:rsidR="00121BE2" w:rsidRPr="00C64065">
              <w:rPr>
                <w:i/>
                <w:sz w:val="19"/>
                <w:szCs w:val="19"/>
              </w:rPr>
              <w:t>M</w:t>
            </w:r>
            <w:r w:rsidR="002C413B" w:rsidRPr="00C64065">
              <w:rPr>
                <w:i/>
                <w:sz w:val="19"/>
                <w:szCs w:val="19"/>
              </w:rPr>
              <w:t>icroscopy</w:t>
            </w:r>
            <w:r w:rsidRPr="00C64065">
              <w:rPr>
                <w:i/>
                <w:sz w:val="19"/>
                <w:szCs w:val="19"/>
              </w:rPr>
              <w:t xml:space="preserve">: </w:t>
            </w:r>
            <w:r w:rsidR="00121BE2" w:rsidRPr="00C64065">
              <w:rPr>
                <w:i/>
                <w:sz w:val="19"/>
                <w:szCs w:val="19"/>
              </w:rPr>
              <w:t>A</w:t>
            </w:r>
            <w:r w:rsidRPr="00C64065">
              <w:rPr>
                <w:i/>
                <w:sz w:val="19"/>
                <w:szCs w:val="19"/>
              </w:rPr>
              <w:t xml:space="preserve">nalytical </w:t>
            </w:r>
            <w:r w:rsidR="00121BE2" w:rsidRPr="00C64065">
              <w:rPr>
                <w:i/>
                <w:sz w:val="19"/>
                <w:szCs w:val="19"/>
              </w:rPr>
              <w:t>M</w:t>
            </w:r>
            <w:r w:rsidRPr="00C64065">
              <w:rPr>
                <w:i/>
                <w:sz w:val="19"/>
                <w:szCs w:val="19"/>
              </w:rPr>
              <w:t>ethods</w:t>
            </w:r>
            <w:r w:rsidRPr="00C64065">
              <w:rPr>
                <w:sz w:val="19"/>
                <w:szCs w:val="19"/>
              </w:rPr>
              <w:t>. Berlin: Springer, 1998. 2</w:t>
            </w:r>
            <w:r w:rsidR="002C413B" w:rsidRPr="00C64065">
              <w:rPr>
                <w:sz w:val="19"/>
                <w:szCs w:val="19"/>
              </w:rPr>
              <w:t>16 s. ISBN 3-540-63815-6.</w:t>
            </w:r>
          </w:p>
          <w:p w14:paraId="4A6736EF" w14:textId="7A38E42C" w:rsidR="00AB2841" w:rsidRPr="00C64065" w:rsidRDefault="00AB2841" w:rsidP="00121BE2">
            <w:pPr>
              <w:jc w:val="both"/>
              <w:rPr>
                <w:sz w:val="18"/>
                <w:szCs w:val="18"/>
              </w:rPr>
            </w:pPr>
            <w:proofErr w:type="gramStart"/>
            <w:r w:rsidRPr="00C64065">
              <w:rPr>
                <w:sz w:val="19"/>
                <w:szCs w:val="19"/>
              </w:rPr>
              <w:t>WATT, I.M.</w:t>
            </w:r>
            <w:proofErr w:type="gramEnd"/>
            <w:r w:rsidRPr="00C64065">
              <w:rPr>
                <w:sz w:val="19"/>
                <w:szCs w:val="19"/>
              </w:rPr>
              <w:t xml:space="preserve"> </w:t>
            </w:r>
            <w:r w:rsidRPr="00C64065">
              <w:rPr>
                <w:i/>
                <w:sz w:val="19"/>
                <w:szCs w:val="19"/>
              </w:rPr>
              <w:t xml:space="preserve">The </w:t>
            </w:r>
            <w:r w:rsidR="00121BE2" w:rsidRPr="00C64065">
              <w:rPr>
                <w:i/>
                <w:sz w:val="19"/>
                <w:szCs w:val="19"/>
              </w:rPr>
              <w:t>P</w:t>
            </w:r>
            <w:r w:rsidRPr="00C64065">
              <w:rPr>
                <w:i/>
                <w:sz w:val="19"/>
                <w:szCs w:val="19"/>
              </w:rPr>
              <w:t xml:space="preserve">rinciples and </w:t>
            </w:r>
            <w:r w:rsidR="00121BE2" w:rsidRPr="00C64065">
              <w:rPr>
                <w:i/>
                <w:sz w:val="19"/>
                <w:szCs w:val="19"/>
              </w:rPr>
              <w:t>P</w:t>
            </w:r>
            <w:r w:rsidRPr="00C64065">
              <w:rPr>
                <w:i/>
                <w:sz w:val="19"/>
                <w:szCs w:val="19"/>
              </w:rPr>
              <w:t xml:space="preserve">ractice of </w:t>
            </w:r>
            <w:r w:rsidR="00121BE2" w:rsidRPr="00C64065">
              <w:rPr>
                <w:i/>
                <w:sz w:val="19"/>
                <w:szCs w:val="19"/>
              </w:rPr>
              <w:t>E</w:t>
            </w:r>
            <w:r w:rsidRPr="00C64065">
              <w:rPr>
                <w:i/>
                <w:sz w:val="19"/>
                <w:szCs w:val="19"/>
              </w:rPr>
              <w:t xml:space="preserve">lectron </w:t>
            </w:r>
            <w:r w:rsidR="00121BE2" w:rsidRPr="00C64065">
              <w:rPr>
                <w:i/>
                <w:sz w:val="19"/>
                <w:szCs w:val="19"/>
              </w:rPr>
              <w:t>M</w:t>
            </w:r>
            <w:r w:rsidRPr="00C64065">
              <w:rPr>
                <w:i/>
                <w:sz w:val="19"/>
                <w:szCs w:val="19"/>
              </w:rPr>
              <w:t>icroscopy</w:t>
            </w:r>
            <w:r w:rsidRPr="00C64065">
              <w:rPr>
                <w:sz w:val="19"/>
                <w:szCs w:val="19"/>
              </w:rPr>
              <w:t>. 2nd</w:t>
            </w:r>
            <w:r w:rsidR="00121BE2" w:rsidRPr="00C64065">
              <w:rPr>
                <w:sz w:val="19"/>
                <w:szCs w:val="19"/>
              </w:rPr>
              <w:t xml:space="preserve"> Ed</w:t>
            </w:r>
            <w:r w:rsidRPr="00C64065">
              <w:rPr>
                <w:sz w:val="19"/>
                <w:szCs w:val="19"/>
              </w:rPr>
              <w:t>. Cambridge: Cambridge University Press, 1997. 484 s. ISBN 0-521-43456-4.</w:t>
            </w:r>
          </w:p>
        </w:tc>
      </w:tr>
      <w:tr w:rsidR="00AB2841" w:rsidRPr="00AB2841" w14:paraId="0D53F972" w14:textId="77777777" w:rsidTr="00140CA8">
        <w:trPr>
          <w:gridAfter w:val="2"/>
          <w:wAfter w:w="284" w:type="dxa"/>
        </w:trPr>
        <w:tc>
          <w:tcPr>
            <w:tcW w:w="9923" w:type="dxa"/>
            <w:gridSpan w:val="31"/>
            <w:tcBorders>
              <w:top w:val="single" w:sz="12" w:space="0" w:color="auto"/>
              <w:left w:val="single" w:sz="2" w:space="0" w:color="auto"/>
              <w:bottom w:val="single" w:sz="2" w:space="0" w:color="auto"/>
              <w:right w:val="single" w:sz="2" w:space="0" w:color="auto"/>
            </w:tcBorders>
            <w:shd w:val="clear" w:color="auto" w:fill="F7CAAC"/>
          </w:tcPr>
          <w:p w14:paraId="1CDAB4BA" w14:textId="77777777" w:rsidR="00AB2841" w:rsidRPr="00AB2841" w:rsidRDefault="00AB2841" w:rsidP="00AB2841">
            <w:pPr>
              <w:jc w:val="center"/>
              <w:rPr>
                <w:b/>
              </w:rPr>
            </w:pPr>
            <w:r w:rsidRPr="00AB2841">
              <w:rPr>
                <w:b/>
              </w:rPr>
              <w:t>Informace ke kombinované nebo distanční formě</w:t>
            </w:r>
          </w:p>
        </w:tc>
      </w:tr>
      <w:tr w:rsidR="00AB2841" w:rsidRPr="00AB2841" w14:paraId="25E1BF4E" w14:textId="77777777" w:rsidTr="00140CA8">
        <w:trPr>
          <w:gridAfter w:val="2"/>
          <w:wAfter w:w="284" w:type="dxa"/>
        </w:trPr>
        <w:tc>
          <w:tcPr>
            <w:tcW w:w="4821" w:type="dxa"/>
            <w:gridSpan w:val="13"/>
            <w:tcBorders>
              <w:top w:val="single" w:sz="2" w:space="0" w:color="auto"/>
            </w:tcBorders>
            <w:shd w:val="clear" w:color="auto" w:fill="F7CAAC"/>
          </w:tcPr>
          <w:p w14:paraId="699554E4" w14:textId="77777777" w:rsidR="00AB2841" w:rsidRPr="00AB2841" w:rsidRDefault="00AB2841" w:rsidP="00AB2841">
            <w:pPr>
              <w:jc w:val="both"/>
            </w:pPr>
            <w:r w:rsidRPr="00AB2841">
              <w:rPr>
                <w:b/>
              </w:rPr>
              <w:t>Rozsah konzultací (soustředění)</w:t>
            </w:r>
          </w:p>
        </w:tc>
        <w:tc>
          <w:tcPr>
            <w:tcW w:w="889" w:type="dxa"/>
            <w:gridSpan w:val="3"/>
            <w:tcBorders>
              <w:top w:val="single" w:sz="2" w:space="0" w:color="auto"/>
            </w:tcBorders>
          </w:tcPr>
          <w:p w14:paraId="20E69DCD" w14:textId="77777777" w:rsidR="00AB2841" w:rsidRPr="00AB2841" w:rsidRDefault="00AB2841" w:rsidP="00AB2841">
            <w:pPr>
              <w:jc w:val="both"/>
            </w:pPr>
          </w:p>
        </w:tc>
        <w:tc>
          <w:tcPr>
            <w:tcW w:w="4213" w:type="dxa"/>
            <w:gridSpan w:val="15"/>
            <w:tcBorders>
              <w:top w:val="single" w:sz="2" w:space="0" w:color="auto"/>
            </w:tcBorders>
            <w:shd w:val="clear" w:color="auto" w:fill="F7CAAC"/>
          </w:tcPr>
          <w:p w14:paraId="4A407553" w14:textId="77777777" w:rsidR="00AB2841" w:rsidRPr="00AB2841" w:rsidRDefault="00AB2841" w:rsidP="00AB2841">
            <w:pPr>
              <w:jc w:val="both"/>
              <w:rPr>
                <w:b/>
              </w:rPr>
            </w:pPr>
            <w:r w:rsidRPr="00AB2841">
              <w:rPr>
                <w:b/>
              </w:rPr>
              <w:t xml:space="preserve">hodin </w:t>
            </w:r>
          </w:p>
        </w:tc>
      </w:tr>
      <w:tr w:rsidR="00AB2841" w:rsidRPr="00AB2841" w14:paraId="7D93ED5B" w14:textId="77777777" w:rsidTr="00140CA8">
        <w:trPr>
          <w:gridAfter w:val="2"/>
          <w:wAfter w:w="284" w:type="dxa"/>
        </w:trPr>
        <w:tc>
          <w:tcPr>
            <w:tcW w:w="9923" w:type="dxa"/>
            <w:gridSpan w:val="31"/>
            <w:shd w:val="clear" w:color="auto" w:fill="F7CAAC"/>
          </w:tcPr>
          <w:p w14:paraId="6074D81E" w14:textId="77777777" w:rsidR="00AB2841" w:rsidRPr="00AB2841" w:rsidRDefault="00AB2841" w:rsidP="00AB2841">
            <w:pPr>
              <w:jc w:val="both"/>
              <w:rPr>
                <w:b/>
              </w:rPr>
            </w:pPr>
            <w:r w:rsidRPr="00AB2841">
              <w:rPr>
                <w:b/>
              </w:rPr>
              <w:t>Informace o způsobu kontaktu s vyučujícím</w:t>
            </w:r>
          </w:p>
        </w:tc>
      </w:tr>
      <w:tr w:rsidR="00AB2841" w:rsidRPr="00AB2841" w14:paraId="60159691" w14:textId="77777777" w:rsidTr="00140CA8">
        <w:trPr>
          <w:gridAfter w:val="2"/>
          <w:wAfter w:w="284" w:type="dxa"/>
          <w:trHeight w:val="1373"/>
        </w:trPr>
        <w:tc>
          <w:tcPr>
            <w:tcW w:w="9923" w:type="dxa"/>
            <w:gridSpan w:val="31"/>
          </w:tcPr>
          <w:p w14:paraId="75E07242" w14:textId="0923C3F0" w:rsidR="008653A3" w:rsidRPr="00C64065" w:rsidRDefault="00AB2841" w:rsidP="00AB2841">
            <w:pPr>
              <w:jc w:val="both"/>
              <w:rPr>
                <w:sz w:val="19"/>
                <w:szCs w:val="19"/>
              </w:rPr>
            </w:pPr>
            <w:del w:id="50" w:author="Ivo Kuřitka" w:date="2019-11-27T22:43:00Z">
              <w:r w:rsidRPr="00AB2841">
                <w:rPr>
                  <w:color w:val="000000"/>
                </w:rPr>
                <w:delText>Rozsah konzultací k </w:delText>
              </w:r>
            </w:del>
            <w:ins w:id="51" w:author="Ivo Kuřitka" w:date="2019-11-27T22:43:00Z">
              <w:r w:rsidR="00C64065" w:rsidRPr="00C64065">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C64065" w:rsidRPr="00C64065">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C2094FF" w14:textId="77777777" w:rsidR="008653A3" w:rsidRPr="008653A3" w:rsidRDefault="008653A3" w:rsidP="00AB2841">
            <w:pPr>
              <w:jc w:val="both"/>
              <w:rPr>
                <w:del w:id="52" w:author="Ivo Kuřitka" w:date="2019-11-27T22:43:00Z"/>
                <w:sz w:val="14"/>
                <w:szCs w:val="14"/>
              </w:rPr>
            </w:pPr>
          </w:p>
          <w:p w14:paraId="6F746A0E" w14:textId="6856B003" w:rsidR="00AB2841" w:rsidRPr="00AB2841" w:rsidRDefault="00AB2841" w:rsidP="00AB2841">
            <w:pPr>
              <w:jc w:val="both"/>
            </w:pPr>
            <w:r w:rsidRPr="00AB2841">
              <w:rPr>
                <w:color w:val="000000"/>
              </w:rPr>
              <w:t>Možnosti komunikace s vyučujícím: </w:t>
            </w:r>
            <w:hyperlink r:id="rId30" w:history="1">
              <w:r w:rsidR="004C0803" w:rsidRPr="004C0803">
                <w:rPr>
                  <w:rStyle w:val="Hypertextovodkaz"/>
                </w:rPr>
                <w:t>kuritka@utb.cz</w:t>
              </w:r>
            </w:hyperlink>
            <w:r w:rsidR="004C0803" w:rsidRPr="004C0803">
              <w:rPr>
                <w:color w:val="000000"/>
              </w:rPr>
              <w:t>, 576 038 049.</w:t>
            </w:r>
          </w:p>
        </w:tc>
      </w:tr>
      <w:tr w:rsidR="00AB2841" w:rsidRPr="00866204" w14:paraId="65530CDD" w14:textId="77777777" w:rsidTr="00140CA8">
        <w:trPr>
          <w:gridAfter w:val="2"/>
          <w:wAfter w:w="284" w:type="dxa"/>
          <w:trHeight w:val="283"/>
        </w:trPr>
        <w:tc>
          <w:tcPr>
            <w:tcW w:w="9923" w:type="dxa"/>
            <w:gridSpan w:val="31"/>
            <w:tcBorders>
              <w:top w:val="single" w:sz="4" w:space="0" w:color="auto"/>
              <w:left w:val="single" w:sz="4" w:space="0" w:color="auto"/>
              <w:bottom w:val="single" w:sz="4" w:space="0" w:color="auto"/>
              <w:right w:val="single" w:sz="4" w:space="0" w:color="auto"/>
            </w:tcBorders>
            <w:shd w:val="clear" w:color="auto" w:fill="BDD6EE"/>
          </w:tcPr>
          <w:p w14:paraId="373E1FB4"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34889968" w14:textId="77777777" w:rsidTr="00140CA8">
        <w:trPr>
          <w:gridAfter w:val="2"/>
          <w:wAfter w:w="284" w:type="dxa"/>
        </w:trPr>
        <w:tc>
          <w:tcPr>
            <w:tcW w:w="3120" w:type="dxa"/>
            <w:gridSpan w:val="4"/>
            <w:tcBorders>
              <w:top w:val="double" w:sz="4" w:space="0" w:color="auto"/>
            </w:tcBorders>
            <w:shd w:val="clear" w:color="auto" w:fill="F7CAAC"/>
          </w:tcPr>
          <w:p w14:paraId="3E215746" w14:textId="77777777" w:rsidR="00AB2841" w:rsidRPr="00AB2841" w:rsidRDefault="00AB2841" w:rsidP="00AB2841">
            <w:pPr>
              <w:jc w:val="both"/>
              <w:rPr>
                <w:b/>
              </w:rPr>
            </w:pPr>
            <w:r w:rsidRPr="00AB2841">
              <w:rPr>
                <w:b/>
              </w:rPr>
              <w:t>Název studijního předmětu</w:t>
            </w:r>
          </w:p>
        </w:tc>
        <w:tc>
          <w:tcPr>
            <w:tcW w:w="6803" w:type="dxa"/>
            <w:gridSpan w:val="27"/>
            <w:tcBorders>
              <w:top w:val="double" w:sz="4" w:space="0" w:color="auto"/>
            </w:tcBorders>
          </w:tcPr>
          <w:p w14:paraId="201DDBDE" w14:textId="77777777" w:rsidR="00AB2841" w:rsidRPr="00AB2841" w:rsidRDefault="00AB2841" w:rsidP="00AB2841">
            <w:pPr>
              <w:jc w:val="both"/>
            </w:pPr>
            <w:bookmarkStart w:id="53" w:name="Nanomat_a_nanotech"/>
            <w:bookmarkEnd w:id="53"/>
            <w:r w:rsidRPr="00AB2841">
              <w:rPr>
                <w:b/>
              </w:rPr>
              <w:t>Nanomateriály a nanotechnologie</w:t>
            </w:r>
          </w:p>
        </w:tc>
      </w:tr>
      <w:tr w:rsidR="00AB2841" w:rsidRPr="00AB2841" w14:paraId="2A7D9C90" w14:textId="77777777" w:rsidTr="00140CA8">
        <w:trPr>
          <w:gridAfter w:val="2"/>
          <w:wAfter w:w="284" w:type="dxa"/>
        </w:trPr>
        <w:tc>
          <w:tcPr>
            <w:tcW w:w="3120" w:type="dxa"/>
            <w:gridSpan w:val="4"/>
            <w:shd w:val="clear" w:color="auto" w:fill="F7CAAC"/>
          </w:tcPr>
          <w:p w14:paraId="777208BD" w14:textId="77777777" w:rsidR="00AB2841" w:rsidRPr="00AB2841" w:rsidRDefault="00AB2841" w:rsidP="00AB2841">
            <w:pPr>
              <w:jc w:val="both"/>
              <w:rPr>
                <w:b/>
              </w:rPr>
            </w:pPr>
            <w:r w:rsidRPr="00AB2841">
              <w:rPr>
                <w:b/>
              </w:rPr>
              <w:t>Typ předmětu</w:t>
            </w:r>
          </w:p>
        </w:tc>
        <w:tc>
          <w:tcPr>
            <w:tcW w:w="3406" w:type="dxa"/>
            <w:gridSpan w:val="16"/>
          </w:tcPr>
          <w:p w14:paraId="6CC63251" w14:textId="77777777" w:rsidR="00AB2841" w:rsidRPr="00AB2841" w:rsidRDefault="00AB2841" w:rsidP="00AB2841">
            <w:pPr>
              <w:jc w:val="both"/>
            </w:pPr>
          </w:p>
        </w:tc>
        <w:tc>
          <w:tcPr>
            <w:tcW w:w="2695" w:type="dxa"/>
            <w:gridSpan w:val="7"/>
            <w:shd w:val="clear" w:color="auto" w:fill="F7CAAC"/>
          </w:tcPr>
          <w:p w14:paraId="0A8550C7" w14:textId="77777777" w:rsidR="00AB2841" w:rsidRPr="00AB2841" w:rsidRDefault="00AB2841" w:rsidP="00AB2841">
            <w:pPr>
              <w:jc w:val="both"/>
            </w:pPr>
            <w:r w:rsidRPr="00AB2841">
              <w:rPr>
                <w:b/>
              </w:rPr>
              <w:t>doporučený ročník / semestr</w:t>
            </w:r>
          </w:p>
        </w:tc>
        <w:tc>
          <w:tcPr>
            <w:tcW w:w="702" w:type="dxa"/>
            <w:gridSpan w:val="4"/>
          </w:tcPr>
          <w:p w14:paraId="3778A5CE" w14:textId="77777777" w:rsidR="00AB2841" w:rsidRPr="00AB2841" w:rsidRDefault="00AB2841" w:rsidP="00AB2841">
            <w:pPr>
              <w:jc w:val="both"/>
            </w:pPr>
          </w:p>
        </w:tc>
      </w:tr>
      <w:tr w:rsidR="00AB2841" w:rsidRPr="00AB2841" w14:paraId="5964460E" w14:textId="77777777" w:rsidTr="00140CA8">
        <w:trPr>
          <w:gridAfter w:val="2"/>
          <w:wAfter w:w="284" w:type="dxa"/>
        </w:trPr>
        <w:tc>
          <w:tcPr>
            <w:tcW w:w="3120" w:type="dxa"/>
            <w:gridSpan w:val="4"/>
            <w:shd w:val="clear" w:color="auto" w:fill="F7CAAC"/>
          </w:tcPr>
          <w:p w14:paraId="2FEC1A27" w14:textId="77777777" w:rsidR="00AB2841" w:rsidRPr="00AB2841" w:rsidRDefault="00AB2841" w:rsidP="00AB2841">
            <w:pPr>
              <w:jc w:val="both"/>
              <w:rPr>
                <w:b/>
              </w:rPr>
            </w:pPr>
            <w:r w:rsidRPr="00AB2841">
              <w:rPr>
                <w:b/>
              </w:rPr>
              <w:t>Rozsah studijního předmětu</w:t>
            </w:r>
          </w:p>
        </w:tc>
        <w:tc>
          <w:tcPr>
            <w:tcW w:w="1701" w:type="dxa"/>
            <w:gridSpan w:val="9"/>
          </w:tcPr>
          <w:p w14:paraId="0FB41BD8" w14:textId="77777777" w:rsidR="00AB2841" w:rsidRPr="00AB2841" w:rsidRDefault="00AB2841" w:rsidP="00AB2841">
            <w:pPr>
              <w:jc w:val="both"/>
            </w:pPr>
          </w:p>
        </w:tc>
        <w:tc>
          <w:tcPr>
            <w:tcW w:w="889" w:type="dxa"/>
            <w:gridSpan w:val="3"/>
            <w:shd w:val="clear" w:color="auto" w:fill="F7CAAC"/>
          </w:tcPr>
          <w:p w14:paraId="0B9CE080" w14:textId="77777777" w:rsidR="00AB2841" w:rsidRPr="00AB2841" w:rsidRDefault="00AB2841" w:rsidP="00AB2841">
            <w:pPr>
              <w:jc w:val="both"/>
              <w:rPr>
                <w:b/>
              </w:rPr>
            </w:pPr>
            <w:r w:rsidRPr="00AB2841">
              <w:rPr>
                <w:b/>
              </w:rPr>
              <w:t xml:space="preserve">hod. </w:t>
            </w:r>
          </w:p>
        </w:tc>
        <w:tc>
          <w:tcPr>
            <w:tcW w:w="816" w:type="dxa"/>
            <w:gridSpan w:val="4"/>
          </w:tcPr>
          <w:p w14:paraId="1C5D365D" w14:textId="77777777" w:rsidR="00AB2841" w:rsidRPr="00AB2841" w:rsidRDefault="00AB2841" w:rsidP="00AB2841">
            <w:pPr>
              <w:jc w:val="both"/>
            </w:pPr>
          </w:p>
        </w:tc>
        <w:tc>
          <w:tcPr>
            <w:tcW w:w="2156" w:type="dxa"/>
            <w:gridSpan w:val="4"/>
            <w:shd w:val="clear" w:color="auto" w:fill="F7CAAC"/>
          </w:tcPr>
          <w:p w14:paraId="3EFB598A" w14:textId="77777777" w:rsidR="00AB2841" w:rsidRPr="00AB2841" w:rsidRDefault="00AB2841" w:rsidP="00AB2841">
            <w:pPr>
              <w:jc w:val="both"/>
              <w:rPr>
                <w:b/>
              </w:rPr>
            </w:pPr>
            <w:r w:rsidRPr="00AB2841">
              <w:rPr>
                <w:b/>
              </w:rPr>
              <w:t>kreditů</w:t>
            </w:r>
          </w:p>
        </w:tc>
        <w:tc>
          <w:tcPr>
            <w:tcW w:w="1241" w:type="dxa"/>
            <w:gridSpan w:val="7"/>
          </w:tcPr>
          <w:p w14:paraId="4BA6CF1C" w14:textId="77777777" w:rsidR="00AB2841" w:rsidRPr="00AB2841" w:rsidRDefault="00AB2841" w:rsidP="00AB2841">
            <w:pPr>
              <w:jc w:val="both"/>
            </w:pPr>
          </w:p>
        </w:tc>
      </w:tr>
      <w:tr w:rsidR="00AB2841" w:rsidRPr="00AB2841" w14:paraId="2FDB41CC" w14:textId="77777777" w:rsidTr="00140CA8">
        <w:trPr>
          <w:gridAfter w:val="2"/>
          <w:wAfter w:w="284" w:type="dxa"/>
        </w:trPr>
        <w:tc>
          <w:tcPr>
            <w:tcW w:w="3120" w:type="dxa"/>
            <w:gridSpan w:val="4"/>
            <w:shd w:val="clear" w:color="auto" w:fill="F7CAAC"/>
          </w:tcPr>
          <w:p w14:paraId="76E05B9A" w14:textId="77777777" w:rsidR="00AB2841" w:rsidRPr="00AB2841" w:rsidRDefault="00AB2841" w:rsidP="00AB2841">
            <w:pPr>
              <w:jc w:val="both"/>
              <w:rPr>
                <w:b/>
              </w:rPr>
            </w:pPr>
            <w:r w:rsidRPr="00AB2841">
              <w:rPr>
                <w:b/>
              </w:rPr>
              <w:t>Prerekvizity, korekvizity, ekvivalence</w:t>
            </w:r>
          </w:p>
        </w:tc>
        <w:tc>
          <w:tcPr>
            <w:tcW w:w="6803" w:type="dxa"/>
            <w:gridSpan w:val="27"/>
          </w:tcPr>
          <w:p w14:paraId="18271EF4" w14:textId="77777777" w:rsidR="00AB2841" w:rsidRPr="00AB2841" w:rsidRDefault="00AB2841" w:rsidP="00AB2841">
            <w:pPr>
              <w:jc w:val="both"/>
            </w:pPr>
          </w:p>
        </w:tc>
      </w:tr>
      <w:tr w:rsidR="00AB2841" w:rsidRPr="00AB2841" w14:paraId="3ACE9137" w14:textId="77777777" w:rsidTr="00140CA8">
        <w:trPr>
          <w:gridAfter w:val="2"/>
          <w:wAfter w:w="284" w:type="dxa"/>
        </w:trPr>
        <w:tc>
          <w:tcPr>
            <w:tcW w:w="3120" w:type="dxa"/>
            <w:gridSpan w:val="4"/>
            <w:shd w:val="clear" w:color="auto" w:fill="F7CAAC"/>
          </w:tcPr>
          <w:p w14:paraId="0977E9B5" w14:textId="77777777" w:rsidR="00AB2841" w:rsidRPr="00AB2841" w:rsidRDefault="00AB2841" w:rsidP="00AB2841">
            <w:pPr>
              <w:jc w:val="both"/>
              <w:rPr>
                <w:b/>
              </w:rPr>
            </w:pPr>
            <w:r w:rsidRPr="00AB2841">
              <w:rPr>
                <w:b/>
              </w:rPr>
              <w:t>Způsob ověření studijních výsledků</w:t>
            </w:r>
          </w:p>
        </w:tc>
        <w:tc>
          <w:tcPr>
            <w:tcW w:w="3406" w:type="dxa"/>
            <w:gridSpan w:val="16"/>
          </w:tcPr>
          <w:p w14:paraId="584D79E0" w14:textId="77777777" w:rsidR="00AB2841" w:rsidRPr="00AB2841" w:rsidRDefault="00AB2841" w:rsidP="00AB2841">
            <w:pPr>
              <w:jc w:val="both"/>
            </w:pPr>
            <w:r w:rsidRPr="00AB2841">
              <w:t>zkouška</w:t>
            </w:r>
          </w:p>
        </w:tc>
        <w:tc>
          <w:tcPr>
            <w:tcW w:w="2156" w:type="dxa"/>
            <w:gridSpan w:val="4"/>
            <w:shd w:val="clear" w:color="auto" w:fill="F7CAAC"/>
          </w:tcPr>
          <w:p w14:paraId="2F497E43" w14:textId="77777777" w:rsidR="00AB2841" w:rsidRPr="00AB2841" w:rsidRDefault="00AB2841" w:rsidP="00AB2841">
            <w:pPr>
              <w:jc w:val="both"/>
              <w:rPr>
                <w:b/>
              </w:rPr>
            </w:pPr>
            <w:r w:rsidRPr="00AB2841">
              <w:rPr>
                <w:b/>
              </w:rPr>
              <w:t>Forma výuky</w:t>
            </w:r>
          </w:p>
        </w:tc>
        <w:tc>
          <w:tcPr>
            <w:tcW w:w="1241" w:type="dxa"/>
            <w:gridSpan w:val="7"/>
          </w:tcPr>
          <w:p w14:paraId="317D9BCB" w14:textId="77777777" w:rsidR="00AB2841" w:rsidRPr="00AB2841" w:rsidRDefault="00AB2841" w:rsidP="00AB2841">
            <w:pPr>
              <w:jc w:val="both"/>
            </w:pPr>
          </w:p>
        </w:tc>
      </w:tr>
      <w:tr w:rsidR="00AB2841" w:rsidRPr="00AB2841" w14:paraId="4B833968" w14:textId="77777777" w:rsidTr="00140CA8">
        <w:trPr>
          <w:gridAfter w:val="2"/>
          <w:wAfter w:w="284" w:type="dxa"/>
        </w:trPr>
        <w:tc>
          <w:tcPr>
            <w:tcW w:w="3120" w:type="dxa"/>
            <w:gridSpan w:val="4"/>
            <w:shd w:val="clear" w:color="auto" w:fill="F7CAAC"/>
          </w:tcPr>
          <w:p w14:paraId="21A5B5FC" w14:textId="77777777" w:rsidR="00AB2841" w:rsidRPr="00AB2841" w:rsidRDefault="00AB2841" w:rsidP="00AB2841">
            <w:pPr>
              <w:jc w:val="both"/>
              <w:rPr>
                <w:b/>
              </w:rPr>
            </w:pPr>
            <w:r w:rsidRPr="00AB2841">
              <w:rPr>
                <w:b/>
              </w:rPr>
              <w:t>Forma způsobu ověření studijních výsledků a další požadavky na studenta</w:t>
            </w:r>
          </w:p>
        </w:tc>
        <w:tc>
          <w:tcPr>
            <w:tcW w:w="6803" w:type="dxa"/>
            <w:gridSpan w:val="27"/>
            <w:tcBorders>
              <w:bottom w:val="single" w:sz="4" w:space="0" w:color="auto"/>
            </w:tcBorders>
          </w:tcPr>
          <w:p w14:paraId="6D435791" w14:textId="6BC80C7D" w:rsidR="00AB2841" w:rsidRPr="00AB2841" w:rsidRDefault="00AB2841" w:rsidP="00C327EB">
            <w:pPr>
              <w:jc w:val="both"/>
            </w:pPr>
            <w:r w:rsidRPr="00AB2841">
              <w:t>Vstupní znalost releva</w:t>
            </w:r>
            <w:r w:rsidR="00C327EB">
              <w:t>ntních pasáží obecných předmětů</w:t>
            </w:r>
            <w:r w:rsidRPr="00AB2841">
              <w:t>. Schopnost propojovat poznatky z jednotlivých základních disc</w:t>
            </w:r>
            <w:r w:rsidR="001F1877">
              <w:t>ipl</w:t>
            </w:r>
            <w:r w:rsidR="00C327EB">
              <w:t>ín. Výběr</w:t>
            </w:r>
            <w:r w:rsidR="001F1877">
              <w:t xml:space="preserve"> nanomateriálů vzhledem</w:t>
            </w:r>
            <w:r w:rsidRPr="00AB2841">
              <w:t xml:space="preserve"> </w:t>
            </w:r>
            <w:r w:rsidR="001F1877">
              <w:t>k tématu</w:t>
            </w:r>
            <w:r w:rsidR="001F1877" w:rsidRPr="00AB2841">
              <w:t xml:space="preserve"> disertace a obsahu předmětu </w:t>
            </w:r>
            <w:r w:rsidRPr="00AB2841">
              <w:t xml:space="preserve">si </w:t>
            </w:r>
            <w:r w:rsidR="005D5EC9">
              <w:t xml:space="preserve">student </w:t>
            </w:r>
            <w:r w:rsidRPr="00AB2841">
              <w:t>domluví s vyučujícím.</w:t>
            </w:r>
          </w:p>
        </w:tc>
      </w:tr>
      <w:tr w:rsidR="00AB2841" w:rsidRPr="00AB2841" w14:paraId="48480DD5" w14:textId="77777777" w:rsidTr="00140CA8">
        <w:trPr>
          <w:gridAfter w:val="2"/>
          <w:wAfter w:w="284" w:type="dxa"/>
          <w:trHeight w:val="197"/>
        </w:trPr>
        <w:tc>
          <w:tcPr>
            <w:tcW w:w="3120" w:type="dxa"/>
            <w:gridSpan w:val="4"/>
            <w:tcBorders>
              <w:top w:val="nil"/>
            </w:tcBorders>
            <w:shd w:val="clear" w:color="auto" w:fill="F7CAAC"/>
          </w:tcPr>
          <w:p w14:paraId="043E1BA2" w14:textId="77777777" w:rsidR="00AB2841" w:rsidRPr="00AB2841" w:rsidRDefault="00AB2841" w:rsidP="00AB2841">
            <w:pPr>
              <w:jc w:val="both"/>
              <w:rPr>
                <w:b/>
              </w:rPr>
            </w:pPr>
            <w:r w:rsidRPr="00AB2841">
              <w:rPr>
                <w:b/>
              </w:rPr>
              <w:t>Garant předmětu</w:t>
            </w:r>
          </w:p>
        </w:tc>
        <w:tc>
          <w:tcPr>
            <w:tcW w:w="6803" w:type="dxa"/>
            <w:gridSpan w:val="27"/>
            <w:tcBorders>
              <w:top w:val="single" w:sz="4" w:space="0" w:color="auto"/>
            </w:tcBorders>
          </w:tcPr>
          <w:p w14:paraId="5DB6C8F4" w14:textId="77777777" w:rsidR="00AB2841" w:rsidRPr="00AB2841" w:rsidRDefault="00AB2841" w:rsidP="00AB2841">
            <w:pPr>
              <w:jc w:val="both"/>
            </w:pPr>
            <w:r w:rsidRPr="00AB2841">
              <w:t>doc. Ing. et Ing. Ivo Kuřitka, Ph.D. et Ph.D.</w:t>
            </w:r>
          </w:p>
        </w:tc>
      </w:tr>
      <w:tr w:rsidR="00AB2841" w:rsidRPr="00AB2841" w14:paraId="40EB436E" w14:textId="77777777" w:rsidTr="00140CA8">
        <w:trPr>
          <w:gridAfter w:val="2"/>
          <w:wAfter w:w="284" w:type="dxa"/>
          <w:trHeight w:val="243"/>
        </w:trPr>
        <w:tc>
          <w:tcPr>
            <w:tcW w:w="3120" w:type="dxa"/>
            <w:gridSpan w:val="4"/>
            <w:tcBorders>
              <w:top w:val="nil"/>
            </w:tcBorders>
            <w:shd w:val="clear" w:color="auto" w:fill="F7CAAC"/>
          </w:tcPr>
          <w:p w14:paraId="0F479260" w14:textId="77777777" w:rsidR="00AB2841" w:rsidRPr="00AB2841" w:rsidRDefault="00AB2841" w:rsidP="00AB2841">
            <w:pPr>
              <w:jc w:val="both"/>
              <w:rPr>
                <w:b/>
              </w:rPr>
            </w:pPr>
            <w:r w:rsidRPr="00AB2841">
              <w:rPr>
                <w:b/>
              </w:rPr>
              <w:t>Zapojení garanta do výuky předmětu</w:t>
            </w:r>
          </w:p>
        </w:tc>
        <w:tc>
          <w:tcPr>
            <w:tcW w:w="6803" w:type="dxa"/>
            <w:gridSpan w:val="27"/>
            <w:tcBorders>
              <w:top w:val="nil"/>
            </w:tcBorders>
          </w:tcPr>
          <w:p w14:paraId="47C7393A" w14:textId="77777777" w:rsidR="00AB2841" w:rsidRPr="00AB2841" w:rsidRDefault="00AB2841" w:rsidP="00AB2841">
            <w:pPr>
              <w:jc w:val="both"/>
            </w:pPr>
            <w:r w:rsidRPr="00AB2841">
              <w:t>100%</w:t>
            </w:r>
          </w:p>
        </w:tc>
      </w:tr>
      <w:tr w:rsidR="00AB2841" w:rsidRPr="00AB2841" w14:paraId="18C13CAF" w14:textId="77777777" w:rsidTr="00140CA8">
        <w:trPr>
          <w:gridAfter w:val="2"/>
          <w:wAfter w:w="284" w:type="dxa"/>
        </w:trPr>
        <w:tc>
          <w:tcPr>
            <w:tcW w:w="3120" w:type="dxa"/>
            <w:gridSpan w:val="4"/>
            <w:shd w:val="clear" w:color="auto" w:fill="F7CAAC"/>
          </w:tcPr>
          <w:p w14:paraId="1C86B93E" w14:textId="77777777" w:rsidR="00AB2841" w:rsidRPr="00AB2841" w:rsidRDefault="00AB2841" w:rsidP="00AB2841">
            <w:pPr>
              <w:jc w:val="both"/>
              <w:rPr>
                <w:b/>
              </w:rPr>
            </w:pPr>
            <w:r w:rsidRPr="00AB2841">
              <w:rPr>
                <w:b/>
              </w:rPr>
              <w:t>Vyučující</w:t>
            </w:r>
          </w:p>
        </w:tc>
        <w:tc>
          <w:tcPr>
            <w:tcW w:w="6803" w:type="dxa"/>
            <w:gridSpan w:val="27"/>
            <w:tcBorders>
              <w:bottom w:val="nil"/>
            </w:tcBorders>
          </w:tcPr>
          <w:p w14:paraId="777D30AC" w14:textId="77777777" w:rsidR="00AB2841" w:rsidRPr="00AB2841" w:rsidRDefault="00AB2841" w:rsidP="00AB2841">
            <w:pPr>
              <w:jc w:val="both"/>
            </w:pPr>
          </w:p>
        </w:tc>
      </w:tr>
      <w:tr w:rsidR="00AB2841" w:rsidRPr="00AB2841" w14:paraId="1E3C6430" w14:textId="77777777" w:rsidTr="00140CA8">
        <w:trPr>
          <w:gridAfter w:val="2"/>
          <w:wAfter w:w="284" w:type="dxa"/>
          <w:trHeight w:val="220"/>
        </w:trPr>
        <w:tc>
          <w:tcPr>
            <w:tcW w:w="9923" w:type="dxa"/>
            <w:gridSpan w:val="31"/>
            <w:tcBorders>
              <w:top w:val="nil"/>
            </w:tcBorders>
          </w:tcPr>
          <w:p w14:paraId="4841C557" w14:textId="77777777" w:rsidR="00AB2841" w:rsidRPr="00AB2841" w:rsidRDefault="00AB2841" w:rsidP="00AB2841">
            <w:pPr>
              <w:jc w:val="both"/>
            </w:pPr>
            <w:r w:rsidRPr="00AB2841">
              <w:t>doc. Ing. et Ing. Ivo Kuřitka, Ph.D. et Ph.D.</w:t>
            </w:r>
          </w:p>
        </w:tc>
      </w:tr>
      <w:tr w:rsidR="00AB2841" w:rsidRPr="00AB2841" w14:paraId="2E9A95D4" w14:textId="77777777" w:rsidTr="00140CA8">
        <w:trPr>
          <w:gridAfter w:val="2"/>
          <w:wAfter w:w="284" w:type="dxa"/>
        </w:trPr>
        <w:tc>
          <w:tcPr>
            <w:tcW w:w="3120" w:type="dxa"/>
            <w:gridSpan w:val="4"/>
            <w:shd w:val="clear" w:color="auto" w:fill="F7CAAC"/>
          </w:tcPr>
          <w:p w14:paraId="0DDC4727" w14:textId="77777777" w:rsidR="00AB2841" w:rsidRPr="00AB2841" w:rsidRDefault="00AB2841" w:rsidP="00AB2841">
            <w:pPr>
              <w:jc w:val="both"/>
              <w:rPr>
                <w:b/>
              </w:rPr>
            </w:pPr>
            <w:r w:rsidRPr="00AB2841">
              <w:rPr>
                <w:b/>
              </w:rPr>
              <w:t>Stručná anotace předmětu</w:t>
            </w:r>
          </w:p>
        </w:tc>
        <w:tc>
          <w:tcPr>
            <w:tcW w:w="6803" w:type="dxa"/>
            <w:gridSpan w:val="27"/>
            <w:tcBorders>
              <w:bottom w:val="nil"/>
            </w:tcBorders>
          </w:tcPr>
          <w:p w14:paraId="56A2621B" w14:textId="77777777" w:rsidR="00AB2841" w:rsidRPr="00AB2841" w:rsidRDefault="00AB2841" w:rsidP="00AB2841">
            <w:pPr>
              <w:jc w:val="both"/>
            </w:pPr>
          </w:p>
        </w:tc>
      </w:tr>
      <w:tr w:rsidR="00AB2841" w:rsidRPr="00AB2841" w14:paraId="170DF8D6" w14:textId="77777777" w:rsidTr="00140CA8">
        <w:trPr>
          <w:gridAfter w:val="2"/>
          <w:wAfter w:w="284" w:type="dxa"/>
          <w:trHeight w:val="951"/>
        </w:trPr>
        <w:tc>
          <w:tcPr>
            <w:tcW w:w="9923" w:type="dxa"/>
            <w:gridSpan w:val="31"/>
            <w:tcBorders>
              <w:top w:val="nil"/>
              <w:bottom w:val="single" w:sz="12" w:space="0" w:color="auto"/>
            </w:tcBorders>
          </w:tcPr>
          <w:p w14:paraId="7B72AEB1" w14:textId="484C5672" w:rsidR="00AB2841" w:rsidRPr="00866889" w:rsidRDefault="00AB2841" w:rsidP="004E391E">
            <w:pPr>
              <w:jc w:val="both"/>
              <w:rPr>
                <w:sz w:val="19"/>
                <w:szCs w:val="19"/>
              </w:rPr>
            </w:pPr>
            <w:r w:rsidRPr="00866889">
              <w:rPr>
                <w:sz w:val="19"/>
                <w:szCs w:val="19"/>
              </w:rPr>
              <w:t>Cílem předmětu je u studentů rozšířit a prohloubit znalosti fyzikálních a chemic</w:t>
            </w:r>
            <w:r w:rsidR="004E391E" w:rsidRPr="00866889">
              <w:rPr>
                <w:sz w:val="19"/>
                <w:szCs w:val="19"/>
              </w:rPr>
              <w:t xml:space="preserve">kých principů a zákonitostí v oblasti  nanomateriálů, </w:t>
            </w:r>
            <w:r w:rsidRPr="00866889">
              <w:rPr>
                <w:sz w:val="19"/>
                <w:szCs w:val="19"/>
              </w:rPr>
              <w:t xml:space="preserve">seznámit </w:t>
            </w:r>
            <w:r w:rsidR="004E391E" w:rsidRPr="00866889">
              <w:rPr>
                <w:sz w:val="19"/>
                <w:szCs w:val="19"/>
              </w:rPr>
              <w:t xml:space="preserve">je s podstatou </w:t>
            </w:r>
            <w:r w:rsidRPr="00866889">
              <w:rPr>
                <w:sz w:val="19"/>
                <w:szCs w:val="19"/>
              </w:rPr>
              <w:t>efektů</w:t>
            </w:r>
            <w:r w:rsidR="004E391E" w:rsidRPr="00866889">
              <w:rPr>
                <w:sz w:val="19"/>
                <w:szCs w:val="19"/>
              </w:rPr>
              <w:t xml:space="preserve"> </w:t>
            </w:r>
            <w:r w:rsidRPr="00866889">
              <w:rPr>
                <w:sz w:val="19"/>
                <w:szCs w:val="19"/>
              </w:rPr>
              <w:t>způsobených</w:t>
            </w:r>
            <w:r w:rsidR="004E391E" w:rsidRPr="00866889">
              <w:rPr>
                <w:sz w:val="19"/>
                <w:szCs w:val="19"/>
              </w:rPr>
              <w:t xml:space="preserve"> </w:t>
            </w:r>
            <w:r w:rsidRPr="00866889">
              <w:rPr>
                <w:sz w:val="19"/>
                <w:szCs w:val="19"/>
              </w:rPr>
              <w:t>rozměrem v nanoměřítku,</w:t>
            </w:r>
            <w:r w:rsidR="00D70697" w:rsidRPr="00866889">
              <w:rPr>
                <w:sz w:val="19"/>
                <w:szCs w:val="19"/>
              </w:rPr>
              <w:t xml:space="preserve"> a</w:t>
            </w:r>
            <w:r w:rsidRPr="00866889">
              <w:rPr>
                <w:sz w:val="19"/>
                <w:szCs w:val="19"/>
              </w:rPr>
              <w:t xml:space="preserve"> dále s třídami nanomateriálů</w:t>
            </w:r>
            <w:r w:rsidR="001F1877" w:rsidRPr="00866889">
              <w:rPr>
                <w:sz w:val="19"/>
                <w:szCs w:val="19"/>
              </w:rPr>
              <w:t xml:space="preserve"> ve výběru přednostně zaměřeném</w:t>
            </w:r>
            <w:r w:rsidR="00D70697" w:rsidRPr="00866889">
              <w:rPr>
                <w:sz w:val="19"/>
                <w:szCs w:val="19"/>
              </w:rPr>
              <w:t xml:space="preserve"> na problematiku disertačních prací studentů.</w:t>
            </w:r>
          </w:p>
          <w:p w14:paraId="4900C710" w14:textId="77777777" w:rsidR="00242B49" w:rsidRPr="006F473B" w:rsidRDefault="00242B49" w:rsidP="004E391E">
            <w:pPr>
              <w:jc w:val="both"/>
              <w:rPr>
                <w:del w:id="54" w:author="Ivo Kuřitka" w:date="2019-11-27T22:43:00Z"/>
                <w:sz w:val="14"/>
                <w:szCs w:val="14"/>
              </w:rPr>
            </w:pPr>
          </w:p>
          <w:p w14:paraId="40FA25F0" w14:textId="77777777" w:rsidR="00242B49" w:rsidRPr="00866889" w:rsidRDefault="00242B49" w:rsidP="00866889">
            <w:pPr>
              <w:spacing w:before="40"/>
              <w:jc w:val="both"/>
              <w:rPr>
                <w:sz w:val="19"/>
                <w:szCs w:val="19"/>
              </w:rPr>
            </w:pPr>
            <w:r w:rsidRPr="00866889">
              <w:rPr>
                <w:sz w:val="19"/>
                <w:szCs w:val="19"/>
                <w:u w:val="single"/>
              </w:rPr>
              <w:t>Základní témata:</w:t>
            </w:r>
          </w:p>
          <w:p w14:paraId="172C9A22" w14:textId="77777777" w:rsidR="006B0D23" w:rsidRPr="006B0D23" w:rsidRDefault="006B0D23" w:rsidP="006B0D23">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Fyzikální a chemické základy nanotechnologií a nanomateriálů.</w:t>
            </w:r>
            <w:ins w:id="55" w:author="Ivo Kuřitka" w:date="2019-11-27T22:43:00Z">
              <w:r w:rsidRPr="006B0D23">
                <w:rPr>
                  <w:sz w:val="19"/>
                  <w:szCs w:val="19"/>
                  <w:lang w:val="cs-CZ"/>
                </w:rPr>
                <w:t xml:space="preserve"> </w:t>
              </w:r>
              <w:r w:rsidRPr="006B0D23">
                <w:rPr>
                  <w:sz w:val="19"/>
                  <w:szCs w:val="19"/>
                  <w:highlight w:val="yellow"/>
                  <w:lang w:val="cs-CZ"/>
                </w:rPr>
                <w:t>Jevy emergentní s nanoměřítkem. Kvantové uvěznění.</w:t>
              </w:r>
            </w:ins>
          </w:p>
          <w:p w14:paraId="2521CB51" w14:textId="77777777" w:rsidR="006B0D23" w:rsidRPr="006B0D23" w:rsidRDefault="006B0D23" w:rsidP="006B0D23">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Od 0D (kvantové tečky), 1D (nanotrubice, nanodráty) po 2D (grafen, tenké vrstvy, vrstevnaté materiály).</w:t>
            </w:r>
            <w:ins w:id="56" w:author="Ivo Kuřitka" w:date="2019-11-27T22:43:00Z">
              <w:r w:rsidRPr="006B0D23">
                <w:rPr>
                  <w:sz w:val="19"/>
                  <w:szCs w:val="19"/>
                  <w:lang w:val="cs-CZ"/>
                </w:rPr>
                <w:t xml:space="preserve"> </w:t>
              </w:r>
              <w:r w:rsidRPr="006B0D23">
                <w:rPr>
                  <w:sz w:val="19"/>
                  <w:szCs w:val="19"/>
                  <w:highlight w:val="yellow"/>
                  <w:lang w:val="cs-CZ"/>
                </w:rPr>
                <w:t>Nanodisperze v různých fázích. Vlastnosti nanokompozitů.</w:t>
              </w:r>
            </w:ins>
          </w:p>
          <w:p w14:paraId="1C81A869" w14:textId="77777777" w:rsidR="006B0D23" w:rsidRPr="006B0D23" w:rsidRDefault="006B0D23" w:rsidP="006B0D23">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Metody přípravy nanomateriálů, top-down a bottom-up</w:t>
            </w:r>
            <w:ins w:id="57" w:author="Ivo Kuřitka" w:date="2019-11-27T22:43:00Z">
              <w:r w:rsidRPr="006B0D23">
                <w:rPr>
                  <w:sz w:val="19"/>
                  <w:szCs w:val="19"/>
                  <w:lang w:val="cs-CZ"/>
                </w:rPr>
                <w:t xml:space="preserve">, </w:t>
              </w:r>
              <w:r w:rsidRPr="006B0D23">
                <w:rPr>
                  <w:sz w:val="19"/>
                  <w:szCs w:val="19"/>
                  <w:highlight w:val="yellow"/>
                  <w:lang w:val="cs-CZ"/>
                </w:rPr>
                <w:t>chemické syntézy versus fyzikální</w:t>
              </w:r>
            </w:ins>
            <w:r w:rsidRPr="006B0D23">
              <w:rPr>
                <w:sz w:val="19"/>
                <w:szCs w:val="19"/>
                <w:lang w:val="cs-CZ"/>
              </w:rPr>
              <w:t>; příprava nanokompozitů a nanomateriálů versus příprava nanostruktur. Nanotechnologie a nanofabrikace.</w:t>
            </w:r>
          </w:p>
          <w:p w14:paraId="352690A6" w14:textId="77777777" w:rsidR="006B0D23" w:rsidRPr="006B0D23" w:rsidRDefault="006B0D23" w:rsidP="006B0D23">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Metody charakterizace nanomateriálů a nanostruktur, distribuce velikostí, morfologie, struktury, vlastnosti.</w:t>
            </w:r>
          </w:p>
          <w:p w14:paraId="2387F53E" w14:textId="77777777" w:rsidR="006B0D23" w:rsidRPr="006B0D23" w:rsidRDefault="006B0D23" w:rsidP="006B0D23">
            <w:pPr>
              <w:pStyle w:val="TableParagraph"/>
              <w:numPr>
                <w:ilvl w:val="0"/>
                <w:numId w:val="13"/>
              </w:numPr>
              <w:tabs>
                <w:tab w:val="left" w:pos="497"/>
              </w:tabs>
              <w:autoSpaceDE w:val="0"/>
              <w:autoSpaceDN w:val="0"/>
              <w:ind w:left="113" w:hanging="113"/>
              <w:jc w:val="both"/>
              <w:rPr>
                <w:sz w:val="19"/>
                <w:szCs w:val="19"/>
                <w:lang w:val="cs-CZ"/>
              </w:rPr>
            </w:pPr>
            <w:r w:rsidRPr="006B0D23">
              <w:rPr>
                <w:sz w:val="19"/>
                <w:szCs w:val="19"/>
                <w:lang w:val="cs-CZ"/>
              </w:rPr>
              <w:t xml:space="preserve">Nanoelektronika - příprava devices s vybranými aplikacemi. </w:t>
            </w:r>
          </w:p>
          <w:p w14:paraId="1B6F4746" w14:textId="31D80332" w:rsidR="00242B49" w:rsidRPr="00EA0332" w:rsidRDefault="006B0D23" w:rsidP="006B0D23">
            <w:pPr>
              <w:pStyle w:val="TableParagraph"/>
              <w:numPr>
                <w:ilvl w:val="0"/>
                <w:numId w:val="13"/>
              </w:numPr>
              <w:tabs>
                <w:tab w:val="left" w:pos="497"/>
              </w:tabs>
              <w:autoSpaceDE w:val="0"/>
              <w:autoSpaceDN w:val="0"/>
              <w:ind w:left="113" w:hanging="113"/>
              <w:jc w:val="both"/>
              <w:rPr>
                <w:sz w:val="20"/>
                <w:szCs w:val="20"/>
                <w:lang w:val="cs-CZ"/>
              </w:rPr>
            </w:pPr>
            <w:ins w:id="58" w:author="Ivo Kuřitka" w:date="2019-11-27T22:43:00Z">
              <w:r w:rsidRPr="006B0D23">
                <w:rPr>
                  <w:sz w:val="19"/>
                  <w:szCs w:val="19"/>
                  <w:highlight w:val="yellow"/>
                  <w:lang w:val="cs-CZ"/>
                </w:rPr>
                <w:t>Interakce s živými organismy.</w:t>
              </w:r>
              <w:r w:rsidRPr="006B0D23">
                <w:rPr>
                  <w:sz w:val="19"/>
                  <w:szCs w:val="19"/>
                  <w:lang w:val="cs-CZ"/>
                </w:rPr>
                <w:t xml:space="preserve"> </w:t>
              </w:r>
              <w:r w:rsidRPr="006B0D23">
                <w:rPr>
                  <w:sz w:val="19"/>
                  <w:szCs w:val="19"/>
                  <w:highlight w:val="yellow"/>
                  <w:lang w:val="cs-CZ"/>
                </w:rPr>
                <w:t>Nanomateriály v medicíně.</w:t>
              </w:r>
              <w:r w:rsidRPr="006B0D23">
                <w:rPr>
                  <w:sz w:val="19"/>
                  <w:szCs w:val="19"/>
                  <w:lang w:val="cs-CZ"/>
                </w:rPr>
                <w:t xml:space="preserve"> </w:t>
              </w:r>
            </w:ins>
            <w:r w:rsidRPr="006B0D23">
              <w:rPr>
                <w:sz w:val="19"/>
                <w:szCs w:val="19"/>
                <w:lang w:val="cs-CZ"/>
              </w:rPr>
              <w:t>Environmentální rizika a toxicita nanomateriálů.</w:t>
            </w:r>
          </w:p>
        </w:tc>
      </w:tr>
      <w:tr w:rsidR="00AB2841" w:rsidRPr="00AB2841" w14:paraId="2F3F8ED2" w14:textId="77777777" w:rsidTr="00140CA8">
        <w:trPr>
          <w:gridAfter w:val="2"/>
          <w:wAfter w:w="284" w:type="dxa"/>
          <w:trHeight w:val="265"/>
        </w:trPr>
        <w:tc>
          <w:tcPr>
            <w:tcW w:w="3687" w:type="dxa"/>
            <w:gridSpan w:val="9"/>
            <w:tcBorders>
              <w:top w:val="nil"/>
            </w:tcBorders>
            <w:shd w:val="clear" w:color="auto" w:fill="F7CAAC"/>
          </w:tcPr>
          <w:p w14:paraId="0E0FEA42" w14:textId="77777777" w:rsidR="00AB2841" w:rsidRPr="00AB2841" w:rsidRDefault="00AB2841" w:rsidP="00AB2841">
            <w:pPr>
              <w:jc w:val="both"/>
            </w:pPr>
            <w:r w:rsidRPr="00AB2841">
              <w:rPr>
                <w:b/>
              </w:rPr>
              <w:t>Studijní literatura a studijní pomůcky</w:t>
            </w:r>
          </w:p>
        </w:tc>
        <w:tc>
          <w:tcPr>
            <w:tcW w:w="6236" w:type="dxa"/>
            <w:gridSpan w:val="22"/>
            <w:tcBorders>
              <w:top w:val="nil"/>
              <w:bottom w:val="nil"/>
            </w:tcBorders>
          </w:tcPr>
          <w:p w14:paraId="139AA884" w14:textId="77777777" w:rsidR="00AB2841" w:rsidRPr="00AB2841" w:rsidRDefault="00AB2841" w:rsidP="00AB2841">
            <w:pPr>
              <w:jc w:val="both"/>
            </w:pPr>
          </w:p>
        </w:tc>
      </w:tr>
      <w:tr w:rsidR="00AB2841" w:rsidRPr="00AB2841" w14:paraId="4993C4E3" w14:textId="77777777" w:rsidTr="00140CA8">
        <w:trPr>
          <w:gridAfter w:val="2"/>
          <w:wAfter w:w="284" w:type="dxa"/>
          <w:trHeight w:val="1497"/>
        </w:trPr>
        <w:tc>
          <w:tcPr>
            <w:tcW w:w="9923" w:type="dxa"/>
            <w:gridSpan w:val="31"/>
            <w:tcBorders>
              <w:top w:val="nil"/>
            </w:tcBorders>
          </w:tcPr>
          <w:p w14:paraId="3456D0FA" w14:textId="6F44F457" w:rsidR="00AB2841" w:rsidRPr="00866889" w:rsidRDefault="00AB2841" w:rsidP="00AB2841">
            <w:pPr>
              <w:jc w:val="both"/>
              <w:rPr>
                <w:sz w:val="19"/>
                <w:szCs w:val="19"/>
                <w:u w:val="single"/>
              </w:rPr>
            </w:pPr>
            <w:r w:rsidRPr="00866889">
              <w:rPr>
                <w:sz w:val="19"/>
                <w:szCs w:val="19"/>
                <w:u w:val="single"/>
              </w:rPr>
              <w:t>Povinná literatura:</w:t>
            </w:r>
          </w:p>
          <w:p w14:paraId="019BD3A0" w14:textId="46EA36F5" w:rsidR="00AB2841" w:rsidRPr="00866889" w:rsidRDefault="00AB2841" w:rsidP="00AB2841">
            <w:pPr>
              <w:pStyle w:val="TableParagraph"/>
              <w:ind w:left="0"/>
              <w:jc w:val="both"/>
              <w:rPr>
                <w:sz w:val="19"/>
                <w:szCs w:val="19"/>
              </w:rPr>
            </w:pPr>
            <w:r w:rsidRPr="00866889">
              <w:rPr>
                <w:sz w:val="19"/>
                <w:szCs w:val="19"/>
                <w:lang w:val="cs-CZ"/>
              </w:rPr>
              <w:t xml:space="preserve">VOLLATH, D. </w:t>
            </w:r>
            <w:r w:rsidRPr="00866889">
              <w:rPr>
                <w:i/>
                <w:sz w:val="19"/>
                <w:szCs w:val="19"/>
                <w:lang w:val="cs-CZ"/>
              </w:rPr>
              <w:t xml:space="preserve">Nanomaterials: </w:t>
            </w:r>
            <w:r w:rsidR="00121BE2" w:rsidRPr="00866889">
              <w:rPr>
                <w:i/>
                <w:sz w:val="19"/>
                <w:szCs w:val="19"/>
                <w:lang w:val="cs-CZ"/>
              </w:rPr>
              <w:t>A</w:t>
            </w:r>
            <w:r w:rsidRPr="00866889">
              <w:rPr>
                <w:i/>
                <w:sz w:val="19"/>
                <w:szCs w:val="19"/>
                <w:lang w:val="cs-CZ"/>
              </w:rPr>
              <w:t xml:space="preserve">n </w:t>
            </w:r>
            <w:r w:rsidR="00121BE2" w:rsidRPr="00866889">
              <w:rPr>
                <w:i/>
                <w:sz w:val="19"/>
                <w:szCs w:val="19"/>
                <w:lang w:val="cs-CZ"/>
              </w:rPr>
              <w:t>I</w:t>
            </w:r>
            <w:r w:rsidRPr="00866889">
              <w:rPr>
                <w:i/>
                <w:sz w:val="19"/>
                <w:szCs w:val="19"/>
                <w:lang w:val="cs-CZ"/>
              </w:rPr>
              <w:t xml:space="preserve">ntroduction to </w:t>
            </w:r>
            <w:r w:rsidR="00121BE2" w:rsidRPr="00866889">
              <w:rPr>
                <w:i/>
                <w:sz w:val="19"/>
                <w:szCs w:val="19"/>
                <w:lang w:val="cs-CZ"/>
              </w:rPr>
              <w:t>S</w:t>
            </w:r>
            <w:r w:rsidRPr="00866889">
              <w:rPr>
                <w:i/>
                <w:sz w:val="19"/>
                <w:szCs w:val="19"/>
                <w:lang w:val="cs-CZ"/>
              </w:rPr>
              <w:t xml:space="preserve">ynthesis, </w:t>
            </w:r>
            <w:r w:rsidR="00121BE2" w:rsidRPr="00866889">
              <w:rPr>
                <w:i/>
                <w:sz w:val="19"/>
                <w:szCs w:val="19"/>
                <w:lang w:val="cs-CZ"/>
              </w:rPr>
              <w:t>P</w:t>
            </w:r>
            <w:r w:rsidRPr="00866889">
              <w:rPr>
                <w:i/>
                <w:sz w:val="19"/>
                <w:szCs w:val="19"/>
                <w:lang w:val="cs-CZ"/>
              </w:rPr>
              <w:t>ropert</w:t>
            </w:r>
            <w:r w:rsidRPr="00866889">
              <w:rPr>
                <w:i/>
                <w:sz w:val="19"/>
                <w:szCs w:val="19"/>
              </w:rPr>
              <w:t xml:space="preserve">ies and </w:t>
            </w:r>
            <w:r w:rsidR="00121BE2" w:rsidRPr="00866889">
              <w:rPr>
                <w:i/>
                <w:sz w:val="19"/>
                <w:szCs w:val="19"/>
              </w:rPr>
              <w:t>A</w:t>
            </w:r>
            <w:r w:rsidRPr="00866889">
              <w:rPr>
                <w:i/>
                <w:sz w:val="19"/>
                <w:szCs w:val="19"/>
              </w:rPr>
              <w:t>pplication</w:t>
            </w:r>
            <w:r w:rsidR="001E58F7" w:rsidRPr="00866889">
              <w:rPr>
                <w:sz w:val="19"/>
                <w:szCs w:val="19"/>
              </w:rPr>
              <w:t xml:space="preserve">. Weinheim: </w:t>
            </w:r>
            <w:r w:rsidRPr="00866889">
              <w:rPr>
                <w:sz w:val="19"/>
                <w:szCs w:val="19"/>
              </w:rPr>
              <w:t>Wiley-VCH, 2013. ISBN 978-3-527-33379-0.</w:t>
            </w:r>
          </w:p>
          <w:p w14:paraId="457E03DB" w14:textId="423A5E83" w:rsidR="00C327EB" w:rsidRPr="00866889" w:rsidRDefault="00121BE2" w:rsidP="00AB2841">
            <w:pPr>
              <w:pStyle w:val="TableParagraph"/>
              <w:ind w:left="0"/>
              <w:jc w:val="both"/>
              <w:rPr>
                <w:sz w:val="19"/>
                <w:szCs w:val="19"/>
              </w:rPr>
            </w:pPr>
            <w:r w:rsidRPr="00866889">
              <w:rPr>
                <w:sz w:val="19"/>
                <w:szCs w:val="19"/>
              </w:rPr>
              <w:t>GOYAL, R.</w:t>
            </w:r>
            <w:r w:rsidR="00C327EB" w:rsidRPr="00866889">
              <w:rPr>
                <w:sz w:val="19"/>
                <w:szCs w:val="19"/>
              </w:rPr>
              <w:t xml:space="preserve">K. </w:t>
            </w:r>
            <w:r w:rsidR="00C327EB" w:rsidRPr="00866889">
              <w:rPr>
                <w:i/>
                <w:sz w:val="19"/>
                <w:szCs w:val="19"/>
              </w:rPr>
              <w:t xml:space="preserve">Nanomaterials and </w:t>
            </w:r>
            <w:r w:rsidRPr="00866889">
              <w:rPr>
                <w:i/>
                <w:sz w:val="19"/>
                <w:szCs w:val="19"/>
              </w:rPr>
              <w:t>N</w:t>
            </w:r>
            <w:r w:rsidR="00C327EB" w:rsidRPr="00866889">
              <w:rPr>
                <w:i/>
                <w:sz w:val="19"/>
                <w:szCs w:val="19"/>
              </w:rPr>
              <w:t xml:space="preserve">anocomposites: </w:t>
            </w:r>
            <w:r w:rsidRPr="00866889">
              <w:rPr>
                <w:i/>
                <w:sz w:val="19"/>
                <w:szCs w:val="19"/>
              </w:rPr>
              <w:t>S</w:t>
            </w:r>
            <w:r w:rsidR="00C327EB" w:rsidRPr="00866889">
              <w:rPr>
                <w:i/>
                <w:sz w:val="19"/>
                <w:szCs w:val="19"/>
              </w:rPr>
              <w:t xml:space="preserve">ynthesis, </w:t>
            </w:r>
            <w:r w:rsidRPr="00866889">
              <w:rPr>
                <w:i/>
                <w:sz w:val="19"/>
                <w:szCs w:val="19"/>
              </w:rPr>
              <w:t>P</w:t>
            </w:r>
            <w:r w:rsidR="00C327EB" w:rsidRPr="00866889">
              <w:rPr>
                <w:i/>
                <w:sz w:val="19"/>
                <w:szCs w:val="19"/>
              </w:rPr>
              <w:t xml:space="preserve">roperties, </w:t>
            </w:r>
            <w:r w:rsidRPr="00866889">
              <w:rPr>
                <w:i/>
                <w:sz w:val="19"/>
                <w:szCs w:val="19"/>
              </w:rPr>
              <w:t>C</w:t>
            </w:r>
            <w:r w:rsidR="00C327EB" w:rsidRPr="00866889">
              <w:rPr>
                <w:i/>
                <w:sz w:val="19"/>
                <w:szCs w:val="19"/>
              </w:rPr>
              <w:t xml:space="preserve">haracterization </w:t>
            </w:r>
            <w:r w:rsidRPr="00866889">
              <w:rPr>
                <w:i/>
                <w:sz w:val="19"/>
                <w:szCs w:val="19"/>
              </w:rPr>
              <w:t>T</w:t>
            </w:r>
            <w:r w:rsidR="00C327EB" w:rsidRPr="00866889">
              <w:rPr>
                <w:i/>
                <w:sz w:val="19"/>
                <w:szCs w:val="19"/>
              </w:rPr>
              <w:t xml:space="preserve">echniques and </w:t>
            </w:r>
            <w:r w:rsidRPr="00866889">
              <w:rPr>
                <w:i/>
                <w:sz w:val="19"/>
                <w:szCs w:val="19"/>
              </w:rPr>
              <w:t>A</w:t>
            </w:r>
            <w:r w:rsidR="00C327EB" w:rsidRPr="00866889">
              <w:rPr>
                <w:i/>
                <w:sz w:val="19"/>
                <w:szCs w:val="19"/>
              </w:rPr>
              <w:t>pplications</w:t>
            </w:r>
            <w:r w:rsidR="00C327EB" w:rsidRPr="00866889">
              <w:rPr>
                <w:sz w:val="19"/>
                <w:szCs w:val="19"/>
              </w:rPr>
              <w:t>. Boca Raton: T&amp;F, CRC Press, 2018. ISBN 9781315153285.</w:t>
            </w:r>
            <w:r w:rsidRPr="00866889">
              <w:rPr>
                <w:sz w:val="19"/>
                <w:szCs w:val="19"/>
              </w:rPr>
              <w:t xml:space="preserve"> Dostupné z: </w:t>
            </w:r>
            <w:hyperlink r:id="rId31" w:history="1">
              <w:r w:rsidR="00C327EB" w:rsidRPr="00866889">
                <w:rPr>
                  <w:rStyle w:val="Hypertextovodkaz"/>
                  <w:sz w:val="19"/>
                  <w:szCs w:val="19"/>
                </w:rPr>
                <w:t>http://search.ebscohost.com/login.aspx?direct=true&amp;scope=site&amp;db=nlebk&amp;AN=1625098</w:t>
              </w:r>
            </w:hyperlink>
            <w:r w:rsidRPr="00866889">
              <w:rPr>
                <w:rStyle w:val="Hypertextovodkaz"/>
                <w:sz w:val="19"/>
                <w:szCs w:val="19"/>
              </w:rPr>
              <w:t>.</w:t>
            </w:r>
          </w:p>
          <w:p w14:paraId="47FFA966" w14:textId="3E17CAE4" w:rsidR="0069281B" w:rsidRPr="00866889" w:rsidRDefault="00121BE2" w:rsidP="0069281B">
            <w:pPr>
              <w:pStyle w:val="TableParagraph"/>
              <w:ind w:left="0"/>
              <w:jc w:val="both"/>
              <w:rPr>
                <w:sz w:val="19"/>
                <w:szCs w:val="19"/>
              </w:rPr>
            </w:pPr>
            <w:r w:rsidRPr="00866889">
              <w:rPr>
                <w:sz w:val="19"/>
                <w:szCs w:val="19"/>
              </w:rPr>
              <w:t>TSENG, A.</w:t>
            </w:r>
            <w:r w:rsidR="0069281B" w:rsidRPr="00866889">
              <w:rPr>
                <w:sz w:val="19"/>
                <w:szCs w:val="19"/>
              </w:rPr>
              <w:t xml:space="preserve">A. </w:t>
            </w:r>
            <w:r w:rsidR="0069281B" w:rsidRPr="00866889">
              <w:rPr>
                <w:i/>
                <w:sz w:val="19"/>
                <w:szCs w:val="19"/>
              </w:rPr>
              <w:t xml:space="preserve">Nanofabrication: </w:t>
            </w:r>
            <w:r w:rsidRPr="00866889">
              <w:rPr>
                <w:i/>
                <w:sz w:val="19"/>
                <w:szCs w:val="19"/>
              </w:rPr>
              <w:t>F</w:t>
            </w:r>
            <w:r w:rsidR="0069281B" w:rsidRPr="00866889">
              <w:rPr>
                <w:i/>
                <w:sz w:val="19"/>
                <w:szCs w:val="19"/>
              </w:rPr>
              <w:t xml:space="preserve">undamentals and </w:t>
            </w:r>
            <w:r w:rsidRPr="00866889">
              <w:rPr>
                <w:i/>
                <w:sz w:val="19"/>
                <w:szCs w:val="19"/>
              </w:rPr>
              <w:t>A</w:t>
            </w:r>
            <w:r w:rsidR="0069281B" w:rsidRPr="00866889">
              <w:rPr>
                <w:i/>
                <w:sz w:val="19"/>
                <w:szCs w:val="19"/>
              </w:rPr>
              <w:t>pplications</w:t>
            </w:r>
            <w:r w:rsidR="0069281B" w:rsidRPr="00866889">
              <w:rPr>
                <w:sz w:val="19"/>
                <w:szCs w:val="19"/>
              </w:rPr>
              <w:t xml:space="preserve">. Singapore: World Scientific, 2008. ISBN 9789812790897. </w:t>
            </w:r>
            <w:r w:rsidRPr="00866889">
              <w:rPr>
                <w:sz w:val="19"/>
                <w:szCs w:val="19"/>
              </w:rPr>
              <w:t xml:space="preserve">Dostupné z: </w:t>
            </w:r>
            <w:hyperlink r:id="rId32" w:history="1">
              <w:r w:rsidR="0069281B" w:rsidRPr="00866889">
                <w:rPr>
                  <w:rStyle w:val="Hypertextovodkaz"/>
                  <w:sz w:val="19"/>
                  <w:szCs w:val="19"/>
                </w:rPr>
                <w:t>http://app.knovel.com/hotlink/toc/id:kpNFA0000K/nanofabrication__fundamentals_and_applications</w:t>
              </w:r>
            </w:hyperlink>
            <w:r w:rsidRPr="00866889">
              <w:rPr>
                <w:rStyle w:val="Hypertextovodkaz"/>
                <w:sz w:val="19"/>
                <w:szCs w:val="19"/>
              </w:rPr>
              <w:t>.</w:t>
            </w:r>
          </w:p>
          <w:p w14:paraId="52125B91" w14:textId="4F23FBE0" w:rsidR="00AB2841" w:rsidRPr="00866889" w:rsidRDefault="00AB2841" w:rsidP="00AB2841">
            <w:pPr>
              <w:pStyle w:val="TableParagraph"/>
              <w:ind w:left="0"/>
              <w:jc w:val="both"/>
              <w:rPr>
                <w:sz w:val="19"/>
                <w:szCs w:val="19"/>
              </w:rPr>
            </w:pPr>
            <w:r w:rsidRPr="00866889">
              <w:rPr>
                <w:sz w:val="19"/>
                <w:szCs w:val="19"/>
              </w:rPr>
              <w:t xml:space="preserve">CAO, G. </w:t>
            </w:r>
            <w:r w:rsidR="00121BE2" w:rsidRPr="00866889">
              <w:rPr>
                <w:i/>
                <w:sz w:val="19"/>
                <w:szCs w:val="19"/>
              </w:rPr>
              <w:t>Nanostructures &amp; N</w:t>
            </w:r>
            <w:r w:rsidRPr="00866889">
              <w:rPr>
                <w:i/>
                <w:sz w:val="19"/>
                <w:szCs w:val="19"/>
              </w:rPr>
              <w:t xml:space="preserve">anomaterials: </w:t>
            </w:r>
            <w:r w:rsidR="00121BE2" w:rsidRPr="00866889">
              <w:rPr>
                <w:i/>
                <w:sz w:val="19"/>
                <w:szCs w:val="19"/>
              </w:rPr>
              <w:t>S</w:t>
            </w:r>
            <w:r w:rsidRPr="00866889">
              <w:rPr>
                <w:i/>
                <w:sz w:val="19"/>
                <w:szCs w:val="19"/>
              </w:rPr>
              <w:t xml:space="preserve">ynthesis, </w:t>
            </w:r>
            <w:r w:rsidR="00121BE2" w:rsidRPr="00866889">
              <w:rPr>
                <w:i/>
                <w:sz w:val="19"/>
                <w:szCs w:val="19"/>
              </w:rPr>
              <w:t>P</w:t>
            </w:r>
            <w:r w:rsidRPr="00866889">
              <w:rPr>
                <w:i/>
                <w:sz w:val="19"/>
                <w:szCs w:val="19"/>
              </w:rPr>
              <w:t xml:space="preserve">roperties &amp; </w:t>
            </w:r>
            <w:r w:rsidR="00121BE2" w:rsidRPr="00866889">
              <w:rPr>
                <w:i/>
                <w:sz w:val="19"/>
                <w:szCs w:val="19"/>
              </w:rPr>
              <w:t>A</w:t>
            </w:r>
            <w:r w:rsidRPr="00866889">
              <w:rPr>
                <w:i/>
                <w:sz w:val="19"/>
                <w:szCs w:val="19"/>
              </w:rPr>
              <w:t>pplications</w:t>
            </w:r>
            <w:r w:rsidRPr="00866889">
              <w:rPr>
                <w:sz w:val="19"/>
                <w:szCs w:val="19"/>
              </w:rPr>
              <w:t>. London: Imperial College Press, 2004. ISBN 9781860945960.</w:t>
            </w:r>
          </w:p>
          <w:p w14:paraId="254FBD98" w14:textId="645159E8" w:rsidR="00AB2841" w:rsidRPr="00866889" w:rsidRDefault="00121BE2" w:rsidP="00AB2841">
            <w:pPr>
              <w:pStyle w:val="TableParagraph"/>
              <w:ind w:left="0"/>
              <w:jc w:val="both"/>
              <w:rPr>
                <w:sz w:val="19"/>
                <w:szCs w:val="19"/>
              </w:rPr>
            </w:pPr>
            <w:r w:rsidRPr="00866889">
              <w:rPr>
                <w:sz w:val="19"/>
                <w:szCs w:val="19"/>
              </w:rPr>
              <w:t>KONG, E.</w:t>
            </w:r>
            <w:r w:rsidR="00AB2841" w:rsidRPr="00866889">
              <w:rPr>
                <w:sz w:val="19"/>
                <w:szCs w:val="19"/>
              </w:rPr>
              <w:t xml:space="preserve">S. </w:t>
            </w:r>
            <w:r w:rsidR="00AB2841" w:rsidRPr="00866889">
              <w:rPr>
                <w:i/>
                <w:sz w:val="19"/>
                <w:szCs w:val="19"/>
              </w:rPr>
              <w:t xml:space="preserve">Nanomaterials, </w:t>
            </w:r>
            <w:r w:rsidRPr="00866889">
              <w:rPr>
                <w:i/>
                <w:sz w:val="19"/>
                <w:szCs w:val="19"/>
              </w:rPr>
              <w:t>P</w:t>
            </w:r>
            <w:r w:rsidR="00AB2841" w:rsidRPr="00866889">
              <w:rPr>
                <w:i/>
                <w:sz w:val="19"/>
                <w:szCs w:val="19"/>
              </w:rPr>
              <w:t xml:space="preserve">olymers, and </w:t>
            </w:r>
            <w:r w:rsidRPr="00866889">
              <w:rPr>
                <w:i/>
                <w:sz w:val="19"/>
                <w:szCs w:val="19"/>
              </w:rPr>
              <w:t>D</w:t>
            </w:r>
            <w:r w:rsidR="00AB2841" w:rsidRPr="00866889">
              <w:rPr>
                <w:i/>
                <w:sz w:val="19"/>
                <w:szCs w:val="19"/>
              </w:rPr>
              <w:t xml:space="preserve">evices: </w:t>
            </w:r>
            <w:r w:rsidRPr="00866889">
              <w:rPr>
                <w:i/>
                <w:sz w:val="19"/>
                <w:szCs w:val="19"/>
              </w:rPr>
              <w:t>M</w:t>
            </w:r>
            <w:r w:rsidR="00AB2841" w:rsidRPr="00866889">
              <w:rPr>
                <w:i/>
                <w:sz w:val="19"/>
                <w:szCs w:val="19"/>
              </w:rPr>
              <w:t xml:space="preserve">aterials </w:t>
            </w:r>
            <w:r w:rsidRPr="00866889">
              <w:rPr>
                <w:i/>
                <w:sz w:val="19"/>
                <w:szCs w:val="19"/>
              </w:rPr>
              <w:t>F</w:t>
            </w:r>
            <w:r w:rsidR="00AB2841" w:rsidRPr="00866889">
              <w:rPr>
                <w:i/>
                <w:sz w:val="19"/>
                <w:szCs w:val="19"/>
              </w:rPr>
              <w:t xml:space="preserve">unctionalization and </w:t>
            </w:r>
            <w:r w:rsidRPr="00866889">
              <w:rPr>
                <w:i/>
                <w:sz w:val="19"/>
                <w:szCs w:val="19"/>
              </w:rPr>
              <w:t>Device F</w:t>
            </w:r>
            <w:r w:rsidR="00AB2841" w:rsidRPr="00866889">
              <w:rPr>
                <w:i/>
                <w:sz w:val="19"/>
                <w:szCs w:val="19"/>
              </w:rPr>
              <w:t>abrication</w:t>
            </w:r>
            <w:r w:rsidR="00AB2841" w:rsidRPr="00866889">
              <w:rPr>
                <w:sz w:val="19"/>
                <w:szCs w:val="19"/>
              </w:rPr>
              <w:t>. Hoboken: Wiley, 2015. ISBN 978-0-470-04806-1.</w:t>
            </w:r>
          </w:p>
          <w:p w14:paraId="3DE19524" w14:textId="77777777" w:rsidR="00AB2841" w:rsidRPr="006F473B" w:rsidRDefault="00AB2841" w:rsidP="00AB2841">
            <w:pPr>
              <w:jc w:val="both"/>
              <w:rPr>
                <w:del w:id="59" w:author="Ivo Kuřitka" w:date="2019-11-27T22:43:00Z"/>
                <w:sz w:val="14"/>
                <w:szCs w:val="14"/>
              </w:rPr>
            </w:pPr>
          </w:p>
          <w:p w14:paraId="6A0021AD" w14:textId="1223683D" w:rsidR="00AB2841" w:rsidRPr="00866889" w:rsidRDefault="00AB2841" w:rsidP="00866889">
            <w:pPr>
              <w:spacing w:before="40"/>
              <w:jc w:val="both"/>
              <w:rPr>
                <w:sz w:val="19"/>
                <w:szCs w:val="19"/>
                <w:u w:val="single"/>
              </w:rPr>
            </w:pPr>
            <w:del w:id="60" w:author="Ivo Kuřitka" w:date="2019-11-27T22:43:00Z">
              <w:r w:rsidRPr="00AB2841">
                <w:rPr>
                  <w:u w:val="single"/>
                </w:rPr>
                <w:delText>Doporučná</w:delText>
              </w:r>
            </w:del>
            <w:ins w:id="61" w:author="Ivo Kuřitka" w:date="2019-11-27T22:43:00Z">
              <w:r w:rsidRPr="00866889">
                <w:rPr>
                  <w:sz w:val="19"/>
                  <w:szCs w:val="19"/>
                  <w:u w:val="single"/>
                </w:rPr>
                <w:t>D</w:t>
              </w:r>
              <w:r w:rsidR="002C4B60" w:rsidRPr="00866889">
                <w:rPr>
                  <w:sz w:val="19"/>
                  <w:szCs w:val="19"/>
                  <w:u w:val="single"/>
                </w:rPr>
                <w:t>oporučen</w:t>
              </w:r>
              <w:r w:rsidRPr="00866889">
                <w:rPr>
                  <w:sz w:val="19"/>
                  <w:szCs w:val="19"/>
                  <w:u w:val="single"/>
                </w:rPr>
                <w:t>á</w:t>
              </w:r>
            </w:ins>
            <w:r w:rsidRPr="00866889">
              <w:rPr>
                <w:sz w:val="19"/>
                <w:szCs w:val="19"/>
                <w:u w:val="single"/>
              </w:rPr>
              <w:t xml:space="preserve"> literatura:</w:t>
            </w:r>
          </w:p>
          <w:p w14:paraId="26ABCCD9" w14:textId="224B1F2F" w:rsidR="005470DC" w:rsidRPr="00866889" w:rsidRDefault="005470DC" w:rsidP="00AB2841">
            <w:pPr>
              <w:jc w:val="both"/>
              <w:rPr>
                <w:sz w:val="19"/>
                <w:szCs w:val="19"/>
              </w:rPr>
            </w:pPr>
            <w:r w:rsidRPr="00866889">
              <w:rPr>
                <w:sz w:val="19"/>
                <w:szCs w:val="19"/>
              </w:rPr>
              <w:t>MOURDIKOUDIS, S</w:t>
            </w:r>
            <w:r w:rsidR="00121BE2" w:rsidRPr="00866889">
              <w:rPr>
                <w:sz w:val="19"/>
                <w:szCs w:val="19"/>
              </w:rPr>
              <w:t>.</w:t>
            </w:r>
            <w:r w:rsidRPr="00866889">
              <w:rPr>
                <w:sz w:val="19"/>
                <w:szCs w:val="19"/>
              </w:rPr>
              <w:t>, PALLARES</w:t>
            </w:r>
            <w:r w:rsidR="00121BE2" w:rsidRPr="00866889">
              <w:rPr>
                <w:sz w:val="19"/>
                <w:szCs w:val="19"/>
              </w:rPr>
              <w:t xml:space="preserve">, R., </w:t>
            </w:r>
            <w:r w:rsidRPr="00866889">
              <w:rPr>
                <w:sz w:val="19"/>
                <w:szCs w:val="19"/>
              </w:rPr>
              <w:t>THANH</w:t>
            </w:r>
            <w:r w:rsidR="00121BE2" w:rsidRPr="00866889">
              <w:rPr>
                <w:sz w:val="19"/>
                <w:szCs w:val="19"/>
              </w:rPr>
              <w:t>, N</w:t>
            </w:r>
            <w:r w:rsidRPr="00866889">
              <w:rPr>
                <w:sz w:val="19"/>
                <w:szCs w:val="19"/>
              </w:rPr>
              <w:t xml:space="preserve">. </w:t>
            </w:r>
            <w:r w:rsidRPr="00866889">
              <w:rPr>
                <w:i/>
                <w:sz w:val="19"/>
                <w:szCs w:val="19"/>
              </w:rPr>
              <w:t xml:space="preserve">Characterization </w:t>
            </w:r>
            <w:r w:rsidR="00121BE2" w:rsidRPr="00866889">
              <w:rPr>
                <w:i/>
                <w:sz w:val="19"/>
                <w:szCs w:val="19"/>
              </w:rPr>
              <w:t>T</w:t>
            </w:r>
            <w:r w:rsidRPr="00866889">
              <w:rPr>
                <w:i/>
                <w:sz w:val="19"/>
                <w:szCs w:val="19"/>
              </w:rPr>
              <w:t xml:space="preserve">echniques for </w:t>
            </w:r>
            <w:r w:rsidR="00121BE2" w:rsidRPr="00866889">
              <w:rPr>
                <w:i/>
                <w:sz w:val="19"/>
                <w:szCs w:val="19"/>
              </w:rPr>
              <w:t>N</w:t>
            </w:r>
            <w:r w:rsidR="0069281B" w:rsidRPr="00866889">
              <w:rPr>
                <w:i/>
                <w:sz w:val="19"/>
                <w:szCs w:val="19"/>
              </w:rPr>
              <w:t>anoparticles</w:t>
            </w:r>
            <w:r w:rsidR="0069281B" w:rsidRPr="00866889">
              <w:rPr>
                <w:sz w:val="19"/>
                <w:szCs w:val="19"/>
              </w:rPr>
              <w:t>. Nanoscale</w:t>
            </w:r>
            <w:r w:rsidR="00856ABF" w:rsidRPr="00866889">
              <w:rPr>
                <w:sz w:val="19"/>
                <w:szCs w:val="19"/>
              </w:rPr>
              <w:t xml:space="preserve">, </w:t>
            </w:r>
            <w:r w:rsidRPr="00866889">
              <w:rPr>
                <w:sz w:val="19"/>
                <w:szCs w:val="19"/>
              </w:rPr>
              <w:t>Royal Soc</w:t>
            </w:r>
            <w:r w:rsidR="001E58F7" w:rsidRPr="00866889">
              <w:rPr>
                <w:sz w:val="19"/>
                <w:szCs w:val="19"/>
              </w:rPr>
              <w:t>iety of</w:t>
            </w:r>
            <w:r w:rsidRPr="00866889">
              <w:rPr>
                <w:sz w:val="19"/>
                <w:szCs w:val="19"/>
              </w:rPr>
              <w:t xml:space="preserve"> Chemistry</w:t>
            </w:r>
            <w:r w:rsidR="00121BE2" w:rsidRPr="00866889">
              <w:rPr>
                <w:sz w:val="19"/>
                <w:szCs w:val="19"/>
              </w:rPr>
              <w:t xml:space="preserve"> 10(27), </w:t>
            </w:r>
            <w:r w:rsidR="00856ABF" w:rsidRPr="00866889">
              <w:rPr>
                <w:sz w:val="19"/>
                <w:szCs w:val="19"/>
              </w:rPr>
              <w:t xml:space="preserve">12871-12934, </w:t>
            </w:r>
            <w:r w:rsidR="00121BE2" w:rsidRPr="00866889">
              <w:rPr>
                <w:sz w:val="19"/>
                <w:szCs w:val="19"/>
              </w:rPr>
              <w:t xml:space="preserve">2018. </w:t>
            </w:r>
            <w:r w:rsidRPr="00866889">
              <w:rPr>
                <w:sz w:val="19"/>
                <w:szCs w:val="19"/>
              </w:rPr>
              <w:t>ISSN 20403364.</w:t>
            </w:r>
          </w:p>
          <w:p w14:paraId="441BDA87" w14:textId="7517EBB2" w:rsidR="001F1877" w:rsidRPr="00866889" w:rsidRDefault="00036290" w:rsidP="00AB2841">
            <w:pPr>
              <w:jc w:val="both"/>
              <w:rPr>
                <w:sz w:val="19"/>
                <w:szCs w:val="19"/>
              </w:rPr>
            </w:pPr>
            <w:r w:rsidRPr="00866889">
              <w:rPr>
                <w:sz w:val="19"/>
                <w:szCs w:val="19"/>
              </w:rPr>
              <w:t xml:space="preserve">LÓPEZ-SANZ, </w:t>
            </w:r>
            <w:r w:rsidR="006F473B" w:rsidRPr="00866889">
              <w:rPr>
                <w:sz w:val="19"/>
                <w:szCs w:val="19"/>
              </w:rPr>
              <w:t>S</w:t>
            </w:r>
            <w:r w:rsidRPr="00866889">
              <w:rPr>
                <w:sz w:val="19"/>
                <w:szCs w:val="19"/>
              </w:rPr>
              <w:t>.</w:t>
            </w:r>
            <w:r w:rsidR="001F1877" w:rsidRPr="00866889">
              <w:rPr>
                <w:sz w:val="19"/>
                <w:szCs w:val="19"/>
              </w:rPr>
              <w:t xml:space="preserve">, GUZMÁN </w:t>
            </w:r>
            <w:proofErr w:type="gramStart"/>
            <w:r w:rsidR="001F1877" w:rsidRPr="00866889">
              <w:rPr>
                <w:sz w:val="19"/>
                <w:szCs w:val="19"/>
              </w:rPr>
              <w:t xml:space="preserve">BERNARDO, </w:t>
            </w:r>
            <w:r w:rsidR="006F473B" w:rsidRPr="00866889">
              <w:rPr>
                <w:sz w:val="19"/>
                <w:szCs w:val="19"/>
              </w:rPr>
              <w:t>F.J.</w:t>
            </w:r>
            <w:proofErr w:type="gramEnd"/>
            <w:r w:rsidR="006F473B" w:rsidRPr="00866889">
              <w:rPr>
                <w:sz w:val="19"/>
                <w:szCs w:val="19"/>
              </w:rPr>
              <w:t xml:space="preserve">, </w:t>
            </w:r>
            <w:r w:rsidR="001F1877" w:rsidRPr="00866889">
              <w:rPr>
                <w:sz w:val="19"/>
                <w:szCs w:val="19"/>
              </w:rPr>
              <w:t>RODRÍGUEZ MARTÍN-DOIMEADIOS</w:t>
            </w:r>
            <w:r w:rsidR="006F473B" w:rsidRPr="00866889">
              <w:rPr>
                <w:sz w:val="19"/>
                <w:szCs w:val="19"/>
              </w:rPr>
              <w:t xml:space="preserve">, R.C., </w:t>
            </w:r>
            <w:r w:rsidR="001F1877" w:rsidRPr="00866889">
              <w:rPr>
                <w:sz w:val="19"/>
                <w:szCs w:val="19"/>
              </w:rPr>
              <w:t>RÍOS</w:t>
            </w:r>
            <w:r w:rsidR="006F473B" w:rsidRPr="00866889">
              <w:rPr>
                <w:sz w:val="19"/>
                <w:szCs w:val="19"/>
              </w:rPr>
              <w:t>, Á</w:t>
            </w:r>
            <w:r w:rsidR="001F1877" w:rsidRPr="00866889">
              <w:rPr>
                <w:sz w:val="19"/>
                <w:szCs w:val="19"/>
              </w:rPr>
              <w:t xml:space="preserve">. </w:t>
            </w:r>
            <w:r w:rsidR="001F1877" w:rsidRPr="00866889">
              <w:rPr>
                <w:i/>
                <w:sz w:val="19"/>
                <w:szCs w:val="19"/>
              </w:rPr>
              <w:t xml:space="preserve">Analytical </w:t>
            </w:r>
            <w:r w:rsidR="006F473B" w:rsidRPr="00866889">
              <w:rPr>
                <w:i/>
                <w:sz w:val="19"/>
                <w:szCs w:val="19"/>
              </w:rPr>
              <w:t>M</w:t>
            </w:r>
            <w:r w:rsidR="001F1877" w:rsidRPr="00866889">
              <w:rPr>
                <w:i/>
                <w:sz w:val="19"/>
                <w:szCs w:val="19"/>
              </w:rPr>
              <w:t xml:space="preserve">etrology for </w:t>
            </w:r>
            <w:r w:rsidR="006F473B" w:rsidRPr="00866889">
              <w:rPr>
                <w:i/>
                <w:sz w:val="19"/>
                <w:szCs w:val="19"/>
              </w:rPr>
              <w:t>N</w:t>
            </w:r>
            <w:r w:rsidR="001F1877" w:rsidRPr="00866889">
              <w:rPr>
                <w:i/>
                <w:sz w:val="19"/>
                <w:szCs w:val="19"/>
              </w:rPr>
              <w:t>anomaterials</w:t>
            </w:r>
            <w:r w:rsidR="001F1877" w:rsidRPr="00866889">
              <w:rPr>
                <w:sz w:val="19"/>
                <w:szCs w:val="19"/>
              </w:rPr>
              <w:t>. Analyt</w:t>
            </w:r>
            <w:r w:rsidR="001E58F7" w:rsidRPr="00866889">
              <w:rPr>
                <w:sz w:val="19"/>
                <w:szCs w:val="19"/>
              </w:rPr>
              <w:t>ica Chimica Acta,</w:t>
            </w:r>
            <w:r w:rsidR="006F473B" w:rsidRPr="00866889">
              <w:rPr>
                <w:sz w:val="19"/>
                <w:szCs w:val="19"/>
              </w:rPr>
              <w:t xml:space="preserve"> </w:t>
            </w:r>
            <w:proofErr w:type="gramStart"/>
            <w:r w:rsidR="006F473B" w:rsidRPr="00866889">
              <w:rPr>
                <w:sz w:val="19"/>
                <w:szCs w:val="19"/>
              </w:rPr>
              <w:t>Elsevier B.V</w:t>
            </w:r>
            <w:r w:rsidR="00856ABF" w:rsidRPr="00866889">
              <w:rPr>
                <w:sz w:val="19"/>
                <w:szCs w:val="19"/>
              </w:rPr>
              <w:t>.</w:t>
            </w:r>
            <w:r w:rsidR="006F473B" w:rsidRPr="00866889">
              <w:rPr>
                <w:sz w:val="19"/>
                <w:szCs w:val="19"/>
              </w:rPr>
              <w:t xml:space="preserve"> 1-15</w:t>
            </w:r>
            <w:proofErr w:type="gramEnd"/>
            <w:r w:rsidR="006F473B" w:rsidRPr="00866889">
              <w:rPr>
                <w:sz w:val="19"/>
                <w:szCs w:val="19"/>
              </w:rPr>
              <w:t xml:space="preserve">, </w:t>
            </w:r>
            <w:r w:rsidR="001F1877" w:rsidRPr="00866889">
              <w:rPr>
                <w:sz w:val="19"/>
                <w:szCs w:val="19"/>
              </w:rPr>
              <w:t>1059,</w:t>
            </w:r>
            <w:r w:rsidR="006F473B" w:rsidRPr="00866889">
              <w:rPr>
                <w:sz w:val="19"/>
                <w:szCs w:val="19"/>
              </w:rPr>
              <w:t xml:space="preserve"> 2019. </w:t>
            </w:r>
            <w:r w:rsidR="001F1877" w:rsidRPr="00866889">
              <w:rPr>
                <w:sz w:val="19"/>
                <w:szCs w:val="19"/>
              </w:rPr>
              <w:t>ISSN 00032670.</w:t>
            </w:r>
          </w:p>
          <w:p w14:paraId="0C31D855" w14:textId="77777777" w:rsidR="006F473B" w:rsidRPr="00866889" w:rsidRDefault="006F473B" w:rsidP="006F473B">
            <w:pPr>
              <w:pStyle w:val="TableParagraph"/>
              <w:ind w:left="0"/>
              <w:jc w:val="both"/>
              <w:rPr>
                <w:sz w:val="19"/>
                <w:szCs w:val="19"/>
              </w:rPr>
            </w:pPr>
            <w:r w:rsidRPr="00866889">
              <w:rPr>
                <w:sz w:val="19"/>
                <w:szCs w:val="19"/>
              </w:rPr>
              <w:t xml:space="preserve">ROTH, S., </w:t>
            </w:r>
            <w:r w:rsidR="00AB2841" w:rsidRPr="00866889">
              <w:rPr>
                <w:sz w:val="19"/>
                <w:szCs w:val="19"/>
              </w:rPr>
              <w:t>CARROLL, D</w:t>
            </w:r>
            <w:r w:rsidRPr="00866889">
              <w:rPr>
                <w:sz w:val="19"/>
                <w:szCs w:val="19"/>
              </w:rPr>
              <w:t>.</w:t>
            </w:r>
            <w:r w:rsidR="00AB2841" w:rsidRPr="00866889">
              <w:rPr>
                <w:sz w:val="19"/>
                <w:szCs w:val="19"/>
              </w:rPr>
              <w:t xml:space="preserve">L. </w:t>
            </w:r>
            <w:r w:rsidR="00AB2841" w:rsidRPr="00866889">
              <w:rPr>
                <w:i/>
                <w:sz w:val="19"/>
                <w:szCs w:val="19"/>
              </w:rPr>
              <w:t>One-</w:t>
            </w:r>
            <w:r w:rsidRPr="00866889">
              <w:rPr>
                <w:i/>
                <w:sz w:val="19"/>
                <w:szCs w:val="19"/>
              </w:rPr>
              <w:t>d</w:t>
            </w:r>
            <w:r w:rsidR="00AB2841" w:rsidRPr="00866889">
              <w:rPr>
                <w:i/>
                <w:sz w:val="19"/>
                <w:szCs w:val="19"/>
              </w:rPr>
              <w:t>imensional Metals: Conjugated Polymers, Organic Crystals, Carbon Nanotubes and Graphene</w:t>
            </w:r>
            <w:r w:rsidR="00AB2841" w:rsidRPr="00866889">
              <w:rPr>
                <w:sz w:val="19"/>
                <w:szCs w:val="19"/>
              </w:rPr>
              <w:t>. Weinheim: Wiley-VCH,</w:t>
            </w:r>
            <w:r w:rsidRPr="00866889">
              <w:rPr>
                <w:sz w:val="19"/>
                <w:szCs w:val="19"/>
              </w:rPr>
              <w:t xml:space="preserve"> 2015. ISBN </w:t>
            </w:r>
            <w:r w:rsidR="00AB2841" w:rsidRPr="00866889">
              <w:rPr>
                <w:sz w:val="19"/>
                <w:szCs w:val="19"/>
              </w:rPr>
              <w:t>978-3-527-33557-2</w:t>
            </w:r>
            <w:r w:rsidRPr="00866889">
              <w:rPr>
                <w:sz w:val="19"/>
                <w:szCs w:val="19"/>
              </w:rPr>
              <w:t>.</w:t>
            </w:r>
          </w:p>
          <w:p w14:paraId="2EE95CA4" w14:textId="293E7194" w:rsidR="00AB2841" w:rsidRPr="00866889" w:rsidRDefault="006F473B" w:rsidP="006F473B">
            <w:pPr>
              <w:pStyle w:val="TableParagraph"/>
              <w:ind w:left="0"/>
              <w:jc w:val="both"/>
              <w:rPr>
                <w:sz w:val="19"/>
                <w:szCs w:val="19"/>
              </w:rPr>
            </w:pPr>
            <w:r w:rsidRPr="00866889">
              <w:rPr>
                <w:sz w:val="19"/>
                <w:szCs w:val="19"/>
              </w:rPr>
              <w:t xml:space="preserve">BORISENKO, V., OSSICINI, S. </w:t>
            </w:r>
            <w:r w:rsidR="00AB2841" w:rsidRPr="00866889">
              <w:rPr>
                <w:i/>
                <w:sz w:val="19"/>
                <w:szCs w:val="19"/>
              </w:rPr>
              <w:t xml:space="preserve">What is </w:t>
            </w:r>
            <w:r w:rsidRPr="00866889">
              <w:rPr>
                <w:i/>
                <w:sz w:val="19"/>
                <w:szCs w:val="19"/>
              </w:rPr>
              <w:t>W</w:t>
            </w:r>
            <w:r w:rsidR="00AB2841" w:rsidRPr="00866889">
              <w:rPr>
                <w:i/>
                <w:sz w:val="19"/>
                <w:szCs w:val="19"/>
              </w:rPr>
              <w:t xml:space="preserve">hat in the </w:t>
            </w:r>
            <w:r w:rsidRPr="00866889">
              <w:rPr>
                <w:i/>
                <w:sz w:val="19"/>
                <w:szCs w:val="19"/>
              </w:rPr>
              <w:t>N</w:t>
            </w:r>
            <w:r w:rsidR="00AB2841" w:rsidRPr="00866889">
              <w:rPr>
                <w:i/>
                <w:sz w:val="19"/>
                <w:szCs w:val="19"/>
              </w:rPr>
              <w:t xml:space="preserve">anoworld: </w:t>
            </w:r>
            <w:r w:rsidRPr="00866889">
              <w:rPr>
                <w:i/>
                <w:sz w:val="19"/>
                <w:szCs w:val="19"/>
              </w:rPr>
              <w:t>A</w:t>
            </w:r>
            <w:r w:rsidR="00AB2841" w:rsidRPr="00866889">
              <w:rPr>
                <w:i/>
                <w:sz w:val="19"/>
                <w:szCs w:val="19"/>
              </w:rPr>
              <w:t xml:space="preserve"> </w:t>
            </w:r>
            <w:r w:rsidRPr="00866889">
              <w:rPr>
                <w:i/>
                <w:sz w:val="19"/>
                <w:szCs w:val="19"/>
              </w:rPr>
              <w:t>H</w:t>
            </w:r>
            <w:r w:rsidR="00AB2841" w:rsidRPr="00866889">
              <w:rPr>
                <w:i/>
                <w:sz w:val="19"/>
                <w:szCs w:val="19"/>
              </w:rPr>
              <w:t xml:space="preserve">andbook on </w:t>
            </w:r>
            <w:r w:rsidRPr="00866889">
              <w:rPr>
                <w:i/>
                <w:sz w:val="19"/>
                <w:szCs w:val="19"/>
              </w:rPr>
              <w:t>N</w:t>
            </w:r>
            <w:r w:rsidR="00AB2841" w:rsidRPr="00866889">
              <w:rPr>
                <w:i/>
                <w:sz w:val="19"/>
                <w:szCs w:val="19"/>
              </w:rPr>
              <w:t xml:space="preserve">anoscience and </w:t>
            </w:r>
            <w:r w:rsidRPr="00866889">
              <w:rPr>
                <w:i/>
                <w:sz w:val="19"/>
                <w:szCs w:val="19"/>
              </w:rPr>
              <w:t>N</w:t>
            </w:r>
            <w:r w:rsidR="00AB2841" w:rsidRPr="00866889">
              <w:rPr>
                <w:i/>
                <w:sz w:val="19"/>
                <w:szCs w:val="19"/>
              </w:rPr>
              <w:t>anotechnology</w:t>
            </w:r>
            <w:r w:rsidR="00AB2841" w:rsidRPr="00866889">
              <w:rPr>
                <w:sz w:val="19"/>
                <w:szCs w:val="19"/>
              </w:rPr>
              <w:t>.</w:t>
            </w:r>
            <w:r w:rsidRPr="00866889">
              <w:rPr>
                <w:sz w:val="19"/>
                <w:szCs w:val="19"/>
              </w:rPr>
              <w:t xml:space="preserve"> W</w:t>
            </w:r>
            <w:r w:rsidR="00AB2841" w:rsidRPr="00866889">
              <w:rPr>
                <w:sz w:val="19"/>
                <w:szCs w:val="19"/>
              </w:rPr>
              <w:t>einheim: Wil</w:t>
            </w:r>
            <w:r w:rsidRPr="00866889">
              <w:rPr>
                <w:sz w:val="19"/>
                <w:szCs w:val="19"/>
              </w:rPr>
              <w:t xml:space="preserve">ey-VCH, </w:t>
            </w:r>
            <w:r w:rsidR="00C327EB" w:rsidRPr="00866889">
              <w:rPr>
                <w:sz w:val="19"/>
                <w:szCs w:val="19"/>
              </w:rPr>
              <w:t>2004. ISBN 3527404937.</w:t>
            </w:r>
          </w:p>
        </w:tc>
      </w:tr>
      <w:tr w:rsidR="00AB2841" w:rsidRPr="00AB2841" w14:paraId="08E5EAD9" w14:textId="77777777" w:rsidTr="00140CA8">
        <w:trPr>
          <w:gridAfter w:val="2"/>
          <w:wAfter w:w="284" w:type="dxa"/>
        </w:trPr>
        <w:tc>
          <w:tcPr>
            <w:tcW w:w="9923" w:type="dxa"/>
            <w:gridSpan w:val="31"/>
            <w:tcBorders>
              <w:top w:val="single" w:sz="12" w:space="0" w:color="auto"/>
              <w:left w:val="single" w:sz="2" w:space="0" w:color="auto"/>
              <w:bottom w:val="single" w:sz="2" w:space="0" w:color="auto"/>
              <w:right w:val="single" w:sz="2" w:space="0" w:color="auto"/>
            </w:tcBorders>
            <w:shd w:val="clear" w:color="auto" w:fill="F7CAAC"/>
          </w:tcPr>
          <w:p w14:paraId="44F512FA" w14:textId="77777777" w:rsidR="00AB2841" w:rsidRPr="00AB2841" w:rsidRDefault="00AB2841" w:rsidP="00AB2841">
            <w:pPr>
              <w:jc w:val="center"/>
              <w:rPr>
                <w:b/>
              </w:rPr>
            </w:pPr>
            <w:r w:rsidRPr="00AB2841">
              <w:rPr>
                <w:b/>
              </w:rPr>
              <w:t>Informace ke kombinované nebo distanční formě</w:t>
            </w:r>
          </w:p>
        </w:tc>
      </w:tr>
      <w:tr w:rsidR="00AB2841" w:rsidRPr="00AB2841" w14:paraId="784E693E" w14:textId="77777777" w:rsidTr="00140CA8">
        <w:trPr>
          <w:gridAfter w:val="2"/>
          <w:wAfter w:w="284" w:type="dxa"/>
        </w:trPr>
        <w:tc>
          <w:tcPr>
            <w:tcW w:w="4821" w:type="dxa"/>
            <w:gridSpan w:val="13"/>
            <w:tcBorders>
              <w:top w:val="single" w:sz="2" w:space="0" w:color="auto"/>
            </w:tcBorders>
            <w:shd w:val="clear" w:color="auto" w:fill="F7CAAC"/>
          </w:tcPr>
          <w:p w14:paraId="776F3B21" w14:textId="77777777" w:rsidR="00AB2841" w:rsidRPr="00AB2841" w:rsidRDefault="00AB2841" w:rsidP="00AB2841">
            <w:pPr>
              <w:jc w:val="both"/>
            </w:pPr>
            <w:r w:rsidRPr="00AB2841">
              <w:rPr>
                <w:b/>
              </w:rPr>
              <w:t>Rozsah konzultací (soustředění)</w:t>
            </w:r>
          </w:p>
        </w:tc>
        <w:tc>
          <w:tcPr>
            <w:tcW w:w="889" w:type="dxa"/>
            <w:gridSpan w:val="3"/>
            <w:tcBorders>
              <w:top w:val="single" w:sz="2" w:space="0" w:color="auto"/>
            </w:tcBorders>
          </w:tcPr>
          <w:p w14:paraId="013C58F4" w14:textId="77777777" w:rsidR="00AB2841" w:rsidRPr="00AB2841" w:rsidRDefault="00AB2841" w:rsidP="00AB2841">
            <w:pPr>
              <w:jc w:val="both"/>
            </w:pPr>
          </w:p>
        </w:tc>
        <w:tc>
          <w:tcPr>
            <w:tcW w:w="4213" w:type="dxa"/>
            <w:gridSpan w:val="15"/>
            <w:tcBorders>
              <w:top w:val="single" w:sz="2" w:space="0" w:color="auto"/>
            </w:tcBorders>
            <w:shd w:val="clear" w:color="auto" w:fill="F7CAAC"/>
          </w:tcPr>
          <w:p w14:paraId="032D34C7" w14:textId="77777777" w:rsidR="00AB2841" w:rsidRPr="00AB2841" w:rsidRDefault="00AB2841" w:rsidP="00AB2841">
            <w:pPr>
              <w:jc w:val="both"/>
              <w:rPr>
                <w:b/>
              </w:rPr>
            </w:pPr>
            <w:r w:rsidRPr="00AB2841">
              <w:rPr>
                <w:b/>
              </w:rPr>
              <w:t xml:space="preserve">hodin </w:t>
            </w:r>
          </w:p>
        </w:tc>
      </w:tr>
      <w:tr w:rsidR="00AB2841" w:rsidRPr="00AB2841" w14:paraId="7043497F" w14:textId="77777777" w:rsidTr="00140CA8">
        <w:trPr>
          <w:gridAfter w:val="2"/>
          <w:wAfter w:w="284" w:type="dxa"/>
        </w:trPr>
        <w:tc>
          <w:tcPr>
            <w:tcW w:w="9923" w:type="dxa"/>
            <w:gridSpan w:val="31"/>
            <w:shd w:val="clear" w:color="auto" w:fill="F7CAAC"/>
          </w:tcPr>
          <w:p w14:paraId="732868A4" w14:textId="77777777" w:rsidR="00AB2841" w:rsidRPr="00AB2841" w:rsidRDefault="00AB2841" w:rsidP="00AB2841">
            <w:pPr>
              <w:jc w:val="both"/>
              <w:rPr>
                <w:b/>
              </w:rPr>
            </w:pPr>
            <w:r w:rsidRPr="00AB2841">
              <w:rPr>
                <w:b/>
              </w:rPr>
              <w:t>Informace o způsobu kontaktu s vyučujícím</w:t>
            </w:r>
          </w:p>
        </w:tc>
      </w:tr>
      <w:tr w:rsidR="00AB2841" w:rsidRPr="00AB2841" w14:paraId="7398C800" w14:textId="77777777" w:rsidTr="00140CA8">
        <w:trPr>
          <w:gridAfter w:val="2"/>
          <w:wAfter w:w="284" w:type="dxa"/>
          <w:trHeight w:val="1373"/>
        </w:trPr>
        <w:tc>
          <w:tcPr>
            <w:tcW w:w="9923" w:type="dxa"/>
            <w:gridSpan w:val="31"/>
          </w:tcPr>
          <w:p w14:paraId="5B980F49" w14:textId="73629DAF" w:rsidR="006F473B" w:rsidRPr="00866889" w:rsidRDefault="00AB2841" w:rsidP="00AB2841">
            <w:pPr>
              <w:jc w:val="both"/>
              <w:rPr>
                <w:sz w:val="19"/>
                <w:szCs w:val="19"/>
              </w:rPr>
            </w:pPr>
            <w:del w:id="62" w:author="Ivo Kuřitka" w:date="2019-11-27T22:43:00Z">
              <w:r w:rsidRPr="00AB2841">
                <w:rPr>
                  <w:color w:val="000000"/>
                </w:rPr>
                <w:delText>Rozsah konzultací k </w:delText>
              </w:r>
            </w:del>
            <w:ins w:id="63" w:author="Ivo Kuřitka" w:date="2019-11-27T22:43:00Z">
              <w:r w:rsidR="00866889" w:rsidRPr="00866889">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866889" w:rsidRPr="00866889">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9484540" w14:textId="77777777" w:rsidR="006F473B" w:rsidRPr="006F473B" w:rsidRDefault="006F473B" w:rsidP="00AB2841">
            <w:pPr>
              <w:jc w:val="both"/>
              <w:rPr>
                <w:del w:id="64" w:author="Ivo Kuřitka" w:date="2019-11-27T22:43:00Z"/>
                <w:sz w:val="14"/>
                <w:szCs w:val="14"/>
              </w:rPr>
            </w:pPr>
          </w:p>
          <w:p w14:paraId="7700C52A" w14:textId="5748E2AD" w:rsidR="00AB2841" w:rsidRPr="00AB2841" w:rsidRDefault="00AB2841" w:rsidP="00EA0332">
            <w:pPr>
              <w:jc w:val="both"/>
            </w:pPr>
            <w:r w:rsidRPr="00866889">
              <w:rPr>
                <w:color w:val="000000"/>
                <w:sz w:val="19"/>
                <w:szCs w:val="19"/>
              </w:rPr>
              <w:t>Možnosti komunikace s vyučujícím: </w:t>
            </w:r>
            <w:hyperlink r:id="rId33" w:history="1">
              <w:r w:rsidR="00EC52E5" w:rsidRPr="00866889">
                <w:rPr>
                  <w:rStyle w:val="Hypertextovodkaz"/>
                  <w:sz w:val="19"/>
                  <w:szCs w:val="19"/>
                </w:rPr>
                <w:t>kuritka@utb.cz</w:t>
              </w:r>
            </w:hyperlink>
            <w:r w:rsidR="00EC52E5" w:rsidRPr="00866889">
              <w:rPr>
                <w:color w:val="000000"/>
                <w:sz w:val="19"/>
                <w:szCs w:val="19"/>
              </w:rPr>
              <w:t>, 576 038 049.</w:t>
            </w:r>
          </w:p>
        </w:tc>
      </w:tr>
      <w:tr w:rsidR="00C10B9E" w:rsidRPr="00AB2841" w14:paraId="5E131462" w14:textId="77777777" w:rsidTr="00140CA8">
        <w:trPr>
          <w:gridAfter w:val="2"/>
          <w:wAfter w:w="284" w:type="dxa"/>
          <w:trHeight w:val="274"/>
        </w:trPr>
        <w:tc>
          <w:tcPr>
            <w:tcW w:w="9923" w:type="dxa"/>
            <w:gridSpan w:val="31"/>
            <w:tcBorders>
              <w:top w:val="single" w:sz="4" w:space="0" w:color="auto"/>
              <w:left w:val="single" w:sz="4" w:space="0" w:color="auto"/>
              <w:bottom w:val="single" w:sz="4" w:space="0" w:color="auto"/>
              <w:right w:val="single" w:sz="4" w:space="0" w:color="auto"/>
            </w:tcBorders>
            <w:shd w:val="clear" w:color="auto" w:fill="BDD6EE"/>
          </w:tcPr>
          <w:p w14:paraId="756C7D62" w14:textId="77777777" w:rsidR="00C10B9E" w:rsidRPr="00C10B9E" w:rsidRDefault="00C10B9E" w:rsidP="00494D3B">
            <w:pPr>
              <w:jc w:val="both"/>
              <w:rPr>
                <w:b/>
                <w:color w:val="000000"/>
                <w:sz w:val="28"/>
                <w:szCs w:val="28"/>
              </w:rPr>
            </w:pPr>
            <w:r w:rsidRPr="00866204">
              <w:rPr>
                <w:color w:val="000000"/>
              </w:rPr>
              <w:lastRenderedPageBreak/>
              <w:br w:type="page"/>
            </w:r>
            <w:r w:rsidRPr="00C10B9E">
              <w:rPr>
                <w:b/>
                <w:color w:val="000000"/>
                <w:sz w:val="28"/>
                <w:szCs w:val="28"/>
              </w:rPr>
              <w:t>B-III – Charakteristika studijního předmětu</w:t>
            </w:r>
          </w:p>
        </w:tc>
      </w:tr>
      <w:tr w:rsidR="00C10B9E" w:rsidRPr="009555FC" w14:paraId="6F212BA8" w14:textId="77777777" w:rsidTr="00140CA8">
        <w:trPr>
          <w:gridAfter w:val="2"/>
          <w:wAfter w:w="284" w:type="dxa"/>
        </w:trPr>
        <w:tc>
          <w:tcPr>
            <w:tcW w:w="3120" w:type="dxa"/>
            <w:gridSpan w:val="4"/>
            <w:tcBorders>
              <w:top w:val="double" w:sz="4" w:space="0" w:color="auto"/>
            </w:tcBorders>
            <w:shd w:val="clear" w:color="auto" w:fill="F7CAAC"/>
          </w:tcPr>
          <w:p w14:paraId="1D01D024" w14:textId="77777777" w:rsidR="00C10B9E" w:rsidRPr="009555FC" w:rsidRDefault="00C10B9E" w:rsidP="00494D3B">
            <w:pPr>
              <w:jc w:val="both"/>
              <w:rPr>
                <w:b/>
              </w:rPr>
            </w:pPr>
            <w:r w:rsidRPr="009555FC">
              <w:rPr>
                <w:b/>
              </w:rPr>
              <w:t>Název studijního předmětu</w:t>
            </w:r>
          </w:p>
        </w:tc>
        <w:tc>
          <w:tcPr>
            <w:tcW w:w="6803" w:type="dxa"/>
            <w:gridSpan w:val="27"/>
            <w:tcBorders>
              <w:top w:val="double" w:sz="4" w:space="0" w:color="auto"/>
            </w:tcBorders>
          </w:tcPr>
          <w:p w14:paraId="699AB511" w14:textId="77777777" w:rsidR="00C10B9E" w:rsidRPr="009555FC" w:rsidRDefault="00C10B9E" w:rsidP="00494D3B">
            <w:pPr>
              <w:jc w:val="both"/>
            </w:pPr>
            <w:bookmarkStart w:id="65" w:name="Nanotech_pro_senz"/>
            <w:bookmarkEnd w:id="65"/>
            <w:r>
              <w:rPr>
                <w:b/>
              </w:rPr>
              <w:t>Nanotechnologie pro senzory</w:t>
            </w:r>
          </w:p>
        </w:tc>
      </w:tr>
      <w:tr w:rsidR="00C10B9E" w:rsidRPr="009555FC" w14:paraId="2935F7A6" w14:textId="77777777" w:rsidTr="00140CA8">
        <w:trPr>
          <w:gridAfter w:val="2"/>
          <w:wAfter w:w="284" w:type="dxa"/>
        </w:trPr>
        <w:tc>
          <w:tcPr>
            <w:tcW w:w="3120" w:type="dxa"/>
            <w:gridSpan w:val="4"/>
            <w:shd w:val="clear" w:color="auto" w:fill="F7CAAC"/>
          </w:tcPr>
          <w:p w14:paraId="6694CE1B" w14:textId="77777777" w:rsidR="00C10B9E" w:rsidRPr="009555FC" w:rsidRDefault="00C10B9E" w:rsidP="00494D3B">
            <w:pPr>
              <w:jc w:val="both"/>
              <w:rPr>
                <w:b/>
              </w:rPr>
            </w:pPr>
            <w:r w:rsidRPr="009555FC">
              <w:rPr>
                <w:b/>
              </w:rPr>
              <w:t>Typ předmětu</w:t>
            </w:r>
          </w:p>
        </w:tc>
        <w:tc>
          <w:tcPr>
            <w:tcW w:w="3406" w:type="dxa"/>
            <w:gridSpan w:val="16"/>
          </w:tcPr>
          <w:p w14:paraId="75B3C83C" w14:textId="77777777" w:rsidR="00C10B9E" w:rsidRPr="009555FC" w:rsidRDefault="00C10B9E" w:rsidP="00494D3B">
            <w:pPr>
              <w:jc w:val="both"/>
            </w:pPr>
          </w:p>
        </w:tc>
        <w:tc>
          <w:tcPr>
            <w:tcW w:w="2695" w:type="dxa"/>
            <w:gridSpan w:val="7"/>
            <w:shd w:val="clear" w:color="auto" w:fill="F7CAAC"/>
          </w:tcPr>
          <w:p w14:paraId="0D158B41" w14:textId="77777777" w:rsidR="00C10B9E" w:rsidRPr="009555FC" w:rsidRDefault="00C10B9E" w:rsidP="00494D3B">
            <w:pPr>
              <w:jc w:val="both"/>
            </w:pPr>
            <w:r w:rsidRPr="009555FC">
              <w:rPr>
                <w:b/>
              </w:rPr>
              <w:t>doporučený ročník / semestr</w:t>
            </w:r>
          </w:p>
        </w:tc>
        <w:tc>
          <w:tcPr>
            <w:tcW w:w="702" w:type="dxa"/>
            <w:gridSpan w:val="4"/>
          </w:tcPr>
          <w:p w14:paraId="0E8BEDFF" w14:textId="77777777" w:rsidR="00C10B9E" w:rsidRPr="009555FC" w:rsidRDefault="00C10B9E" w:rsidP="00494D3B">
            <w:pPr>
              <w:jc w:val="both"/>
            </w:pPr>
          </w:p>
        </w:tc>
      </w:tr>
      <w:tr w:rsidR="00C10B9E" w:rsidRPr="009555FC" w14:paraId="3D76088D" w14:textId="77777777" w:rsidTr="00140CA8">
        <w:trPr>
          <w:gridAfter w:val="2"/>
          <w:wAfter w:w="284" w:type="dxa"/>
        </w:trPr>
        <w:tc>
          <w:tcPr>
            <w:tcW w:w="3120" w:type="dxa"/>
            <w:gridSpan w:val="4"/>
            <w:shd w:val="clear" w:color="auto" w:fill="F7CAAC"/>
          </w:tcPr>
          <w:p w14:paraId="166A74FF" w14:textId="77777777" w:rsidR="00C10B9E" w:rsidRPr="009555FC" w:rsidRDefault="00C10B9E" w:rsidP="00494D3B">
            <w:pPr>
              <w:jc w:val="both"/>
              <w:rPr>
                <w:b/>
              </w:rPr>
            </w:pPr>
            <w:r w:rsidRPr="009555FC">
              <w:rPr>
                <w:b/>
              </w:rPr>
              <w:t>Rozsah studijního předmětu</w:t>
            </w:r>
          </w:p>
        </w:tc>
        <w:tc>
          <w:tcPr>
            <w:tcW w:w="1701" w:type="dxa"/>
            <w:gridSpan w:val="9"/>
          </w:tcPr>
          <w:p w14:paraId="0D171E60" w14:textId="77777777" w:rsidR="00C10B9E" w:rsidRPr="009555FC" w:rsidRDefault="00C10B9E" w:rsidP="00494D3B">
            <w:pPr>
              <w:jc w:val="both"/>
            </w:pPr>
          </w:p>
        </w:tc>
        <w:tc>
          <w:tcPr>
            <w:tcW w:w="889" w:type="dxa"/>
            <w:gridSpan w:val="3"/>
            <w:shd w:val="clear" w:color="auto" w:fill="F7CAAC"/>
          </w:tcPr>
          <w:p w14:paraId="4AF50425" w14:textId="77777777" w:rsidR="00C10B9E" w:rsidRPr="009555FC" w:rsidRDefault="00C10B9E" w:rsidP="00494D3B">
            <w:pPr>
              <w:jc w:val="both"/>
              <w:rPr>
                <w:b/>
              </w:rPr>
            </w:pPr>
            <w:r w:rsidRPr="009555FC">
              <w:rPr>
                <w:b/>
              </w:rPr>
              <w:t xml:space="preserve">hod. </w:t>
            </w:r>
          </w:p>
        </w:tc>
        <w:tc>
          <w:tcPr>
            <w:tcW w:w="816" w:type="dxa"/>
            <w:gridSpan w:val="4"/>
          </w:tcPr>
          <w:p w14:paraId="34ACCCEB" w14:textId="77777777" w:rsidR="00C10B9E" w:rsidRPr="009555FC" w:rsidRDefault="00C10B9E" w:rsidP="00494D3B">
            <w:pPr>
              <w:jc w:val="both"/>
            </w:pPr>
          </w:p>
        </w:tc>
        <w:tc>
          <w:tcPr>
            <w:tcW w:w="2156" w:type="dxa"/>
            <w:gridSpan w:val="4"/>
            <w:shd w:val="clear" w:color="auto" w:fill="F7CAAC"/>
          </w:tcPr>
          <w:p w14:paraId="643E262A" w14:textId="77777777" w:rsidR="00C10B9E" w:rsidRPr="009555FC" w:rsidRDefault="00C10B9E" w:rsidP="00494D3B">
            <w:pPr>
              <w:jc w:val="both"/>
              <w:rPr>
                <w:b/>
              </w:rPr>
            </w:pPr>
            <w:r w:rsidRPr="009555FC">
              <w:rPr>
                <w:b/>
              </w:rPr>
              <w:t>kreditů</w:t>
            </w:r>
          </w:p>
        </w:tc>
        <w:tc>
          <w:tcPr>
            <w:tcW w:w="1241" w:type="dxa"/>
            <w:gridSpan w:val="7"/>
          </w:tcPr>
          <w:p w14:paraId="3F4B0E72" w14:textId="77777777" w:rsidR="00C10B9E" w:rsidRPr="009555FC" w:rsidRDefault="00C10B9E" w:rsidP="00494D3B">
            <w:pPr>
              <w:jc w:val="both"/>
            </w:pPr>
          </w:p>
        </w:tc>
      </w:tr>
      <w:tr w:rsidR="00C10B9E" w:rsidRPr="009555FC" w14:paraId="2F46E6DE" w14:textId="77777777" w:rsidTr="00140CA8">
        <w:trPr>
          <w:gridAfter w:val="2"/>
          <w:wAfter w:w="284" w:type="dxa"/>
        </w:trPr>
        <w:tc>
          <w:tcPr>
            <w:tcW w:w="3120" w:type="dxa"/>
            <w:gridSpan w:val="4"/>
            <w:shd w:val="clear" w:color="auto" w:fill="F7CAAC"/>
          </w:tcPr>
          <w:p w14:paraId="7432DA98" w14:textId="77777777" w:rsidR="00C10B9E" w:rsidRPr="009555FC" w:rsidRDefault="00C10B9E" w:rsidP="00494D3B">
            <w:pPr>
              <w:jc w:val="both"/>
              <w:rPr>
                <w:b/>
              </w:rPr>
            </w:pPr>
            <w:r w:rsidRPr="009555FC">
              <w:rPr>
                <w:b/>
              </w:rPr>
              <w:t>Prerekvizity, korekvizity, ekvivalence</w:t>
            </w:r>
          </w:p>
        </w:tc>
        <w:tc>
          <w:tcPr>
            <w:tcW w:w="6803" w:type="dxa"/>
            <w:gridSpan w:val="27"/>
          </w:tcPr>
          <w:p w14:paraId="5DF8DD19" w14:textId="77777777" w:rsidR="00C10B9E" w:rsidRPr="009555FC" w:rsidRDefault="00C10B9E" w:rsidP="00494D3B">
            <w:pPr>
              <w:jc w:val="both"/>
            </w:pPr>
          </w:p>
        </w:tc>
      </w:tr>
      <w:tr w:rsidR="00C10B9E" w:rsidRPr="009555FC" w14:paraId="54A9AC50" w14:textId="77777777" w:rsidTr="00140CA8">
        <w:trPr>
          <w:gridAfter w:val="2"/>
          <w:wAfter w:w="284" w:type="dxa"/>
        </w:trPr>
        <w:tc>
          <w:tcPr>
            <w:tcW w:w="3120" w:type="dxa"/>
            <w:gridSpan w:val="4"/>
            <w:shd w:val="clear" w:color="auto" w:fill="F7CAAC"/>
          </w:tcPr>
          <w:p w14:paraId="4E13A3DF" w14:textId="77777777" w:rsidR="00C10B9E" w:rsidRPr="009555FC" w:rsidRDefault="00C10B9E" w:rsidP="00494D3B">
            <w:pPr>
              <w:jc w:val="both"/>
              <w:rPr>
                <w:b/>
              </w:rPr>
            </w:pPr>
            <w:r w:rsidRPr="009555FC">
              <w:rPr>
                <w:b/>
              </w:rPr>
              <w:t>Způsob ověření studijních výsledků</w:t>
            </w:r>
          </w:p>
        </w:tc>
        <w:tc>
          <w:tcPr>
            <w:tcW w:w="3406" w:type="dxa"/>
            <w:gridSpan w:val="16"/>
          </w:tcPr>
          <w:p w14:paraId="628277F4" w14:textId="77777777" w:rsidR="00C10B9E" w:rsidRPr="009555FC" w:rsidRDefault="00C10B9E" w:rsidP="00494D3B">
            <w:pPr>
              <w:jc w:val="both"/>
            </w:pPr>
            <w:r w:rsidRPr="009555FC">
              <w:t>zkouška</w:t>
            </w:r>
          </w:p>
        </w:tc>
        <w:tc>
          <w:tcPr>
            <w:tcW w:w="2156" w:type="dxa"/>
            <w:gridSpan w:val="4"/>
            <w:shd w:val="clear" w:color="auto" w:fill="F7CAAC"/>
          </w:tcPr>
          <w:p w14:paraId="4240B298" w14:textId="77777777" w:rsidR="00C10B9E" w:rsidRPr="009555FC" w:rsidRDefault="00C10B9E" w:rsidP="00494D3B">
            <w:pPr>
              <w:jc w:val="both"/>
              <w:rPr>
                <w:b/>
              </w:rPr>
            </w:pPr>
            <w:r w:rsidRPr="009555FC">
              <w:rPr>
                <w:b/>
              </w:rPr>
              <w:t>Forma výuky</w:t>
            </w:r>
          </w:p>
        </w:tc>
        <w:tc>
          <w:tcPr>
            <w:tcW w:w="1241" w:type="dxa"/>
            <w:gridSpan w:val="7"/>
          </w:tcPr>
          <w:p w14:paraId="47103AB9" w14:textId="77777777" w:rsidR="00C10B9E" w:rsidRPr="009555FC" w:rsidRDefault="00C10B9E" w:rsidP="00494D3B">
            <w:pPr>
              <w:jc w:val="both"/>
            </w:pPr>
          </w:p>
        </w:tc>
      </w:tr>
      <w:tr w:rsidR="00C10B9E" w:rsidRPr="004A64AD" w14:paraId="5F3D3880" w14:textId="77777777" w:rsidTr="00140CA8">
        <w:trPr>
          <w:gridAfter w:val="2"/>
          <w:wAfter w:w="284" w:type="dxa"/>
        </w:trPr>
        <w:tc>
          <w:tcPr>
            <w:tcW w:w="3120" w:type="dxa"/>
            <w:gridSpan w:val="4"/>
            <w:shd w:val="clear" w:color="auto" w:fill="F7CAAC"/>
          </w:tcPr>
          <w:p w14:paraId="0C44627D" w14:textId="77777777" w:rsidR="00C10B9E" w:rsidRPr="009555FC" w:rsidRDefault="00C10B9E" w:rsidP="00494D3B">
            <w:pPr>
              <w:jc w:val="both"/>
              <w:rPr>
                <w:b/>
              </w:rPr>
            </w:pPr>
            <w:r w:rsidRPr="009555FC">
              <w:rPr>
                <w:b/>
              </w:rPr>
              <w:t>Forma způsobu ověření studijních výsledků a další požadavky na studenta</w:t>
            </w:r>
          </w:p>
        </w:tc>
        <w:tc>
          <w:tcPr>
            <w:tcW w:w="6803" w:type="dxa"/>
            <w:gridSpan w:val="27"/>
            <w:tcBorders>
              <w:bottom w:val="single" w:sz="4" w:space="0" w:color="auto"/>
            </w:tcBorders>
          </w:tcPr>
          <w:p w14:paraId="36831EB1" w14:textId="77777777" w:rsidR="00C10B9E" w:rsidRPr="004A64AD" w:rsidRDefault="00C10B9E" w:rsidP="00494D3B">
            <w:pPr>
              <w:pStyle w:val="TableParagraph"/>
              <w:ind w:left="0"/>
              <w:jc w:val="both"/>
              <w:rPr>
                <w:lang w:val="cs-CZ"/>
              </w:rPr>
            </w:pPr>
            <w:r w:rsidRPr="004E391E">
              <w:rPr>
                <w:sz w:val="20"/>
                <w:szCs w:val="20"/>
                <w:lang w:val="cs-CZ"/>
              </w:rPr>
              <w:t>Vstupní znalost relevantních pasáží obecných předmětů, znalosti mezioborového charakteru z technických a přírodovědných oborů. Schopnost propojovat poznatky z jednotlivých zá</w:t>
            </w:r>
            <w:r>
              <w:rPr>
                <w:sz w:val="20"/>
                <w:szCs w:val="20"/>
                <w:lang w:val="cs-CZ"/>
              </w:rPr>
              <w:t>kladních disciplín.</w:t>
            </w:r>
          </w:p>
        </w:tc>
      </w:tr>
      <w:tr w:rsidR="00C10B9E" w:rsidRPr="009555FC" w14:paraId="3896B567" w14:textId="77777777" w:rsidTr="00140CA8">
        <w:trPr>
          <w:gridAfter w:val="2"/>
          <w:wAfter w:w="284" w:type="dxa"/>
          <w:trHeight w:val="197"/>
        </w:trPr>
        <w:tc>
          <w:tcPr>
            <w:tcW w:w="3120" w:type="dxa"/>
            <w:gridSpan w:val="4"/>
            <w:tcBorders>
              <w:top w:val="nil"/>
            </w:tcBorders>
            <w:shd w:val="clear" w:color="auto" w:fill="F7CAAC"/>
          </w:tcPr>
          <w:p w14:paraId="4AAD7C49" w14:textId="77777777" w:rsidR="00C10B9E" w:rsidRPr="009555FC" w:rsidRDefault="00C10B9E" w:rsidP="00494D3B">
            <w:pPr>
              <w:jc w:val="both"/>
              <w:rPr>
                <w:b/>
              </w:rPr>
            </w:pPr>
            <w:r w:rsidRPr="009555FC">
              <w:rPr>
                <w:b/>
              </w:rPr>
              <w:t>Garant předmětu</w:t>
            </w:r>
          </w:p>
        </w:tc>
        <w:tc>
          <w:tcPr>
            <w:tcW w:w="6803" w:type="dxa"/>
            <w:gridSpan w:val="27"/>
            <w:tcBorders>
              <w:top w:val="single" w:sz="4" w:space="0" w:color="auto"/>
            </w:tcBorders>
          </w:tcPr>
          <w:p w14:paraId="7C85EB09" w14:textId="77777777" w:rsidR="00C10B9E" w:rsidRPr="009555FC" w:rsidRDefault="00C10B9E" w:rsidP="00494D3B">
            <w:pPr>
              <w:jc w:val="both"/>
            </w:pPr>
            <w:r w:rsidRPr="009555FC">
              <w:t>prof. Ing. Petr Slobodian, Ph.D.</w:t>
            </w:r>
          </w:p>
        </w:tc>
      </w:tr>
      <w:tr w:rsidR="00C10B9E" w:rsidRPr="009555FC" w14:paraId="3E4C596F" w14:textId="77777777" w:rsidTr="00140CA8">
        <w:trPr>
          <w:gridAfter w:val="2"/>
          <w:wAfter w:w="284" w:type="dxa"/>
          <w:trHeight w:val="243"/>
        </w:trPr>
        <w:tc>
          <w:tcPr>
            <w:tcW w:w="3120" w:type="dxa"/>
            <w:gridSpan w:val="4"/>
            <w:tcBorders>
              <w:top w:val="nil"/>
            </w:tcBorders>
            <w:shd w:val="clear" w:color="auto" w:fill="F7CAAC"/>
          </w:tcPr>
          <w:p w14:paraId="08B9F116" w14:textId="77777777" w:rsidR="00C10B9E" w:rsidRPr="009555FC" w:rsidRDefault="00C10B9E" w:rsidP="00494D3B">
            <w:pPr>
              <w:jc w:val="both"/>
              <w:rPr>
                <w:b/>
              </w:rPr>
            </w:pPr>
            <w:r w:rsidRPr="009555FC">
              <w:rPr>
                <w:b/>
              </w:rPr>
              <w:t>Zapojení garanta do výuky předmětu</w:t>
            </w:r>
          </w:p>
        </w:tc>
        <w:tc>
          <w:tcPr>
            <w:tcW w:w="6803" w:type="dxa"/>
            <w:gridSpan w:val="27"/>
            <w:tcBorders>
              <w:top w:val="nil"/>
            </w:tcBorders>
          </w:tcPr>
          <w:p w14:paraId="6062831A" w14:textId="77777777" w:rsidR="00C10B9E" w:rsidRPr="009555FC" w:rsidRDefault="00C10B9E" w:rsidP="00494D3B">
            <w:pPr>
              <w:jc w:val="both"/>
            </w:pPr>
            <w:r w:rsidRPr="009555FC">
              <w:t>100%</w:t>
            </w:r>
          </w:p>
        </w:tc>
      </w:tr>
      <w:tr w:rsidR="00C10B9E" w:rsidRPr="009555FC" w14:paraId="45C41B8B" w14:textId="77777777" w:rsidTr="00140CA8">
        <w:trPr>
          <w:gridAfter w:val="2"/>
          <w:wAfter w:w="284" w:type="dxa"/>
        </w:trPr>
        <w:tc>
          <w:tcPr>
            <w:tcW w:w="3120" w:type="dxa"/>
            <w:gridSpan w:val="4"/>
            <w:shd w:val="clear" w:color="auto" w:fill="F7CAAC"/>
          </w:tcPr>
          <w:p w14:paraId="120FBAC3" w14:textId="77777777" w:rsidR="00C10B9E" w:rsidRPr="009555FC" w:rsidRDefault="00C10B9E" w:rsidP="00494D3B">
            <w:pPr>
              <w:jc w:val="both"/>
              <w:rPr>
                <w:b/>
              </w:rPr>
            </w:pPr>
            <w:r w:rsidRPr="009555FC">
              <w:rPr>
                <w:b/>
              </w:rPr>
              <w:t>Vyučující</w:t>
            </w:r>
          </w:p>
        </w:tc>
        <w:tc>
          <w:tcPr>
            <w:tcW w:w="6803" w:type="dxa"/>
            <w:gridSpan w:val="27"/>
            <w:tcBorders>
              <w:bottom w:val="nil"/>
            </w:tcBorders>
          </w:tcPr>
          <w:p w14:paraId="007C909A" w14:textId="77777777" w:rsidR="00C10B9E" w:rsidRPr="009555FC" w:rsidRDefault="00C10B9E" w:rsidP="00494D3B">
            <w:pPr>
              <w:jc w:val="both"/>
            </w:pPr>
          </w:p>
        </w:tc>
      </w:tr>
      <w:tr w:rsidR="00C10B9E" w:rsidRPr="009555FC" w14:paraId="28CA781F" w14:textId="77777777" w:rsidTr="00140CA8">
        <w:trPr>
          <w:gridAfter w:val="2"/>
          <w:wAfter w:w="284" w:type="dxa"/>
          <w:trHeight w:val="220"/>
        </w:trPr>
        <w:tc>
          <w:tcPr>
            <w:tcW w:w="9923" w:type="dxa"/>
            <w:gridSpan w:val="31"/>
            <w:tcBorders>
              <w:top w:val="nil"/>
            </w:tcBorders>
          </w:tcPr>
          <w:p w14:paraId="0F6174CC" w14:textId="77777777" w:rsidR="00C10B9E" w:rsidRPr="009555FC" w:rsidRDefault="00C10B9E" w:rsidP="00494D3B">
            <w:pPr>
              <w:jc w:val="both"/>
            </w:pPr>
            <w:r w:rsidRPr="009555FC">
              <w:t>prof. Ing. Petr Slobodian, Ph.D.</w:t>
            </w:r>
          </w:p>
        </w:tc>
      </w:tr>
      <w:tr w:rsidR="00C10B9E" w:rsidRPr="009555FC" w14:paraId="531542F1" w14:textId="77777777" w:rsidTr="00140CA8">
        <w:trPr>
          <w:gridAfter w:val="2"/>
          <w:wAfter w:w="284" w:type="dxa"/>
        </w:trPr>
        <w:tc>
          <w:tcPr>
            <w:tcW w:w="3120" w:type="dxa"/>
            <w:gridSpan w:val="4"/>
            <w:shd w:val="clear" w:color="auto" w:fill="F7CAAC"/>
          </w:tcPr>
          <w:p w14:paraId="7A6F1812" w14:textId="77777777" w:rsidR="00C10B9E" w:rsidRPr="009555FC" w:rsidRDefault="00C10B9E" w:rsidP="00494D3B">
            <w:pPr>
              <w:jc w:val="both"/>
              <w:rPr>
                <w:b/>
              </w:rPr>
            </w:pPr>
            <w:r w:rsidRPr="009555FC">
              <w:rPr>
                <w:b/>
              </w:rPr>
              <w:t>Stručná anotace předmětu</w:t>
            </w:r>
          </w:p>
        </w:tc>
        <w:tc>
          <w:tcPr>
            <w:tcW w:w="6803" w:type="dxa"/>
            <w:gridSpan w:val="27"/>
            <w:tcBorders>
              <w:bottom w:val="nil"/>
            </w:tcBorders>
          </w:tcPr>
          <w:p w14:paraId="12FB7070" w14:textId="77777777" w:rsidR="00C10B9E" w:rsidRPr="009555FC" w:rsidRDefault="00C10B9E" w:rsidP="00494D3B">
            <w:pPr>
              <w:jc w:val="both"/>
            </w:pPr>
          </w:p>
        </w:tc>
      </w:tr>
      <w:tr w:rsidR="00C10B9E" w:rsidRPr="006727A7" w14:paraId="3990F7A8" w14:textId="77777777" w:rsidTr="00140CA8">
        <w:trPr>
          <w:gridAfter w:val="2"/>
          <w:wAfter w:w="284" w:type="dxa"/>
          <w:trHeight w:val="951"/>
        </w:trPr>
        <w:tc>
          <w:tcPr>
            <w:tcW w:w="9923" w:type="dxa"/>
            <w:gridSpan w:val="31"/>
            <w:tcBorders>
              <w:top w:val="nil"/>
              <w:bottom w:val="single" w:sz="12" w:space="0" w:color="auto"/>
            </w:tcBorders>
          </w:tcPr>
          <w:p w14:paraId="71B5F19D" w14:textId="3F0DED41" w:rsidR="00C10B9E" w:rsidRDefault="00C10B9E" w:rsidP="00494D3B">
            <w:pPr>
              <w:jc w:val="both"/>
              <w:rPr>
                <w:sz w:val="19"/>
                <w:szCs w:val="19"/>
              </w:rPr>
            </w:pPr>
            <w:r w:rsidRPr="00605A0D">
              <w:rPr>
                <w:sz w:val="19"/>
                <w:szCs w:val="19"/>
              </w:rPr>
              <w:t>Cílem předmětu je rozšířit a prohloubit znalosti studentů v oblasti senzorů, a to jak senzoriky obecně pro nanotechnologii, tak i speciálně v oblasti nanomateriálů a nanostruktur pro konstrukci senzorů. Studium bude přednostně zaměřeno na problematiku disertačních prací studentů.</w:t>
            </w:r>
          </w:p>
          <w:p w14:paraId="1453A54A" w14:textId="77777777" w:rsidR="00605A0D" w:rsidRPr="00605A0D" w:rsidRDefault="00605A0D" w:rsidP="00494D3B">
            <w:pPr>
              <w:jc w:val="both"/>
              <w:rPr>
                <w:sz w:val="19"/>
                <w:szCs w:val="19"/>
              </w:rPr>
            </w:pPr>
          </w:p>
          <w:p w14:paraId="49552623" w14:textId="77777777" w:rsidR="00C10B9E" w:rsidRPr="00B20FB3" w:rsidRDefault="00C10B9E" w:rsidP="00605A0D">
            <w:pPr>
              <w:pStyle w:val="TableParagraph"/>
              <w:spacing w:before="40"/>
              <w:ind w:left="0"/>
              <w:jc w:val="both"/>
              <w:rPr>
                <w:sz w:val="19"/>
                <w:szCs w:val="19"/>
                <w:u w:val="single"/>
                <w:lang w:val="cs-CZ"/>
              </w:rPr>
            </w:pPr>
            <w:r w:rsidRPr="00B20FB3">
              <w:rPr>
                <w:sz w:val="19"/>
                <w:szCs w:val="19"/>
                <w:u w:val="single"/>
                <w:lang w:val="cs-CZ"/>
              </w:rPr>
              <w:t>Základní témata:</w:t>
            </w:r>
          </w:p>
          <w:p w14:paraId="1B879A1E" w14:textId="77777777" w:rsidR="00B20FB3" w:rsidRPr="00B20FB3" w:rsidRDefault="00B20FB3" w:rsidP="00B20FB3">
            <w:pPr>
              <w:pStyle w:val="TableParagraph"/>
              <w:numPr>
                <w:ilvl w:val="0"/>
                <w:numId w:val="23"/>
              </w:numPr>
              <w:tabs>
                <w:tab w:val="left" w:pos="790"/>
              </w:tabs>
              <w:autoSpaceDE w:val="0"/>
              <w:autoSpaceDN w:val="0"/>
              <w:ind w:left="113" w:hanging="113"/>
              <w:jc w:val="both"/>
              <w:rPr>
                <w:sz w:val="19"/>
                <w:szCs w:val="19"/>
                <w:lang w:val="cs-CZ"/>
              </w:rPr>
            </w:pPr>
            <w:r w:rsidRPr="00B20FB3">
              <w:rPr>
                <w:sz w:val="19"/>
                <w:szCs w:val="19"/>
                <w:lang w:val="cs-CZ"/>
              </w:rPr>
              <w:t xml:space="preserve">Vybrané kapitoly z oblasti technologie senzorů v logice senzor-signál-systém. </w:t>
            </w:r>
          </w:p>
          <w:p w14:paraId="3C302606" w14:textId="549579B2" w:rsidR="00B20FB3" w:rsidRPr="00B20FB3" w:rsidRDefault="00B20FB3" w:rsidP="00B20FB3">
            <w:pPr>
              <w:pStyle w:val="TableParagraph"/>
              <w:numPr>
                <w:ilvl w:val="0"/>
                <w:numId w:val="23"/>
              </w:numPr>
              <w:tabs>
                <w:tab w:val="left" w:pos="790"/>
              </w:tabs>
              <w:autoSpaceDE w:val="0"/>
              <w:autoSpaceDN w:val="0"/>
              <w:ind w:left="113" w:hanging="113"/>
              <w:jc w:val="both"/>
              <w:rPr>
                <w:sz w:val="19"/>
                <w:szCs w:val="19"/>
                <w:lang w:val="cs-CZ"/>
              </w:rPr>
            </w:pPr>
            <w:ins w:id="66" w:author="Ivo Kuřitka" w:date="2019-11-27T22:43:00Z">
              <w:r w:rsidRPr="00B20FB3">
                <w:rPr>
                  <w:sz w:val="19"/>
                  <w:szCs w:val="19"/>
                  <w:highlight w:val="yellow"/>
                  <w:lang w:val="cs-CZ"/>
                </w:rPr>
                <w:t>Senzor (stimul, transducer, přímý senzor).</w:t>
              </w:r>
              <w:r w:rsidRPr="00B20FB3">
                <w:rPr>
                  <w:sz w:val="19"/>
                  <w:szCs w:val="19"/>
                  <w:lang w:val="cs-CZ"/>
                </w:rPr>
                <w:t xml:space="preserve"> </w:t>
              </w:r>
            </w:ins>
            <w:r w:rsidRPr="00B20FB3">
              <w:rPr>
                <w:sz w:val="19"/>
                <w:szCs w:val="19"/>
                <w:lang w:val="cs-CZ"/>
              </w:rPr>
              <w:t>Základní charakteristiky senzorů</w:t>
            </w:r>
            <w:del w:id="67" w:author="Ivo Kuřitka" w:date="2019-11-27T22:43:00Z">
              <w:r w:rsidR="00C10B9E" w:rsidRPr="00D627A1">
                <w:rPr>
                  <w:sz w:val="20"/>
                  <w:szCs w:val="20"/>
                  <w:lang w:val="cs-CZ"/>
                </w:rPr>
                <w:delText xml:space="preserve">. </w:delText>
              </w:r>
            </w:del>
            <w:ins w:id="68" w:author="Ivo Kuřitka" w:date="2019-11-27T22:43:00Z">
              <w:r w:rsidRPr="00B20FB3">
                <w:rPr>
                  <w:sz w:val="19"/>
                  <w:szCs w:val="19"/>
                  <w:lang w:val="cs-CZ"/>
                </w:rPr>
                <w:t xml:space="preserve"> </w:t>
              </w:r>
              <w:r w:rsidRPr="00B20FB3">
                <w:rPr>
                  <w:sz w:val="19"/>
                  <w:szCs w:val="19"/>
                  <w:highlight w:val="yellow"/>
                  <w:lang w:val="cs-CZ"/>
                </w:rPr>
                <w:t>– statické a dynamické</w:t>
              </w:r>
              <w:r w:rsidRPr="00B20FB3">
                <w:rPr>
                  <w:sz w:val="19"/>
                  <w:szCs w:val="19"/>
                  <w:lang w:val="cs-CZ"/>
                </w:rPr>
                <w:t>.</w:t>
              </w:r>
            </w:ins>
          </w:p>
          <w:p w14:paraId="1E2F85B4" w14:textId="77777777" w:rsidR="00B20FB3" w:rsidRPr="00B20FB3" w:rsidRDefault="00B20FB3" w:rsidP="00B20FB3">
            <w:pPr>
              <w:pStyle w:val="TableParagraph"/>
              <w:numPr>
                <w:ilvl w:val="0"/>
                <w:numId w:val="23"/>
              </w:numPr>
              <w:tabs>
                <w:tab w:val="left" w:pos="790"/>
              </w:tabs>
              <w:autoSpaceDE w:val="0"/>
              <w:autoSpaceDN w:val="0"/>
              <w:ind w:left="113" w:hanging="113"/>
              <w:jc w:val="both"/>
              <w:rPr>
                <w:sz w:val="19"/>
                <w:szCs w:val="19"/>
                <w:lang w:val="cs-CZ"/>
              </w:rPr>
            </w:pPr>
            <w:r w:rsidRPr="00B20FB3">
              <w:rPr>
                <w:sz w:val="19"/>
                <w:szCs w:val="19"/>
                <w:lang w:val="cs-CZ"/>
              </w:rPr>
              <w:t xml:space="preserve">Senzory v klasifikaci podle fyzikálních principů snímání a podle aplikací. </w:t>
            </w:r>
          </w:p>
          <w:p w14:paraId="202915D8" w14:textId="77777777" w:rsidR="00B20FB3" w:rsidRPr="00B20FB3" w:rsidRDefault="00B20FB3" w:rsidP="00B20FB3">
            <w:pPr>
              <w:pStyle w:val="TableParagraph"/>
              <w:numPr>
                <w:ilvl w:val="0"/>
                <w:numId w:val="23"/>
              </w:numPr>
              <w:tabs>
                <w:tab w:val="left" w:pos="790"/>
              </w:tabs>
              <w:autoSpaceDE w:val="0"/>
              <w:autoSpaceDN w:val="0"/>
              <w:ind w:left="113" w:hanging="113"/>
              <w:jc w:val="both"/>
              <w:rPr>
                <w:ins w:id="69" w:author="Ivo Kuřitka" w:date="2019-11-27T22:43:00Z"/>
                <w:sz w:val="19"/>
                <w:szCs w:val="19"/>
                <w:lang w:val="cs-CZ"/>
              </w:rPr>
            </w:pPr>
            <w:r w:rsidRPr="00B20FB3">
              <w:rPr>
                <w:sz w:val="19"/>
                <w:szCs w:val="19"/>
                <w:lang w:val="cs-CZ"/>
              </w:rPr>
              <w:t>Senzory založené na využití nanomateriálů a nanokompozitní aktuátory, polymerní kompozity s tvarovou pamětí a multifunkční nanomateriály.</w:t>
            </w:r>
            <w:ins w:id="70" w:author="Ivo Kuřitka" w:date="2019-11-27T22:43:00Z">
              <w:r w:rsidRPr="00B20FB3">
                <w:rPr>
                  <w:sz w:val="19"/>
                  <w:szCs w:val="19"/>
                  <w:lang w:val="cs-CZ"/>
                </w:rPr>
                <w:t xml:space="preserve"> </w:t>
              </w:r>
              <w:r w:rsidRPr="00B20FB3">
                <w:rPr>
                  <w:sz w:val="19"/>
                  <w:szCs w:val="19"/>
                  <w:highlight w:val="yellow"/>
                  <w:lang w:val="cs-CZ"/>
                </w:rPr>
                <w:t>Senzory využívající nanostruktury</w:t>
              </w:r>
              <w:r w:rsidRPr="00B20FB3">
                <w:rPr>
                  <w:sz w:val="19"/>
                  <w:szCs w:val="19"/>
                  <w:lang w:val="cs-CZ"/>
                </w:rPr>
                <w:t>.</w:t>
              </w:r>
            </w:ins>
          </w:p>
          <w:p w14:paraId="2ED8430C" w14:textId="6337D5EF" w:rsidR="00C10B9E" w:rsidRPr="00605A0D" w:rsidRDefault="00B20FB3" w:rsidP="00B20FB3">
            <w:pPr>
              <w:pStyle w:val="TableParagraph"/>
              <w:numPr>
                <w:ilvl w:val="0"/>
                <w:numId w:val="23"/>
              </w:numPr>
              <w:tabs>
                <w:tab w:val="left" w:pos="790"/>
              </w:tabs>
              <w:autoSpaceDE w:val="0"/>
              <w:autoSpaceDN w:val="0"/>
              <w:ind w:left="113" w:hanging="113"/>
              <w:jc w:val="both"/>
              <w:rPr>
                <w:sz w:val="19"/>
                <w:szCs w:val="19"/>
                <w:lang w:val="cs-CZ"/>
              </w:rPr>
            </w:pPr>
            <w:ins w:id="71" w:author="Ivo Kuřitka" w:date="2019-11-27T22:43:00Z">
              <w:r w:rsidRPr="00B20FB3">
                <w:rPr>
                  <w:sz w:val="19"/>
                  <w:szCs w:val="19"/>
                  <w:highlight w:val="yellow"/>
                  <w:lang w:val="cs-CZ"/>
                </w:rPr>
                <w:t>Integrace senzoru.</w:t>
              </w:r>
              <w:r w:rsidRPr="00B20FB3">
                <w:rPr>
                  <w:sz w:val="19"/>
                  <w:szCs w:val="19"/>
                  <w:lang w:val="cs-CZ"/>
                </w:rPr>
                <w:t xml:space="preserve"> </w:t>
              </w:r>
              <w:r w:rsidRPr="00B20FB3">
                <w:rPr>
                  <w:sz w:val="19"/>
                  <w:szCs w:val="19"/>
                  <w:highlight w:val="yellow"/>
                  <w:lang w:val="cs-CZ"/>
                </w:rPr>
                <w:t>Aplikace.</w:t>
              </w:r>
            </w:ins>
          </w:p>
        </w:tc>
      </w:tr>
      <w:tr w:rsidR="00C10B9E" w:rsidRPr="009555FC" w14:paraId="7C02E4DF" w14:textId="77777777" w:rsidTr="00140CA8">
        <w:trPr>
          <w:gridAfter w:val="2"/>
          <w:wAfter w:w="284" w:type="dxa"/>
          <w:trHeight w:val="265"/>
        </w:trPr>
        <w:tc>
          <w:tcPr>
            <w:tcW w:w="3687" w:type="dxa"/>
            <w:gridSpan w:val="9"/>
            <w:tcBorders>
              <w:top w:val="nil"/>
            </w:tcBorders>
            <w:shd w:val="clear" w:color="auto" w:fill="F7CAAC"/>
          </w:tcPr>
          <w:p w14:paraId="0979B446" w14:textId="77777777" w:rsidR="00C10B9E" w:rsidRPr="009555FC" w:rsidRDefault="00C10B9E" w:rsidP="00494D3B">
            <w:pPr>
              <w:jc w:val="both"/>
            </w:pPr>
            <w:r w:rsidRPr="009555FC">
              <w:rPr>
                <w:b/>
              </w:rPr>
              <w:t>Studijní literatura a studijní pomůcky</w:t>
            </w:r>
          </w:p>
        </w:tc>
        <w:tc>
          <w:tcPr>
            <w:tcW w:w="6236" w:type="dxa"/>
            <w:gridSpan w:val="22"/>
            <w:tcBorders>
              <w:top w:val="nil"/>
              <w:bottom w:val="nil"/>
            </w:tcBorders>
          </w:tcPr>
          <w:p w14:paraId="1D05A11F" w14:textId="77777777" w:rsidR="00C10B9E" w:rsidRPr="009555FC" w:rsidRDefault="00C10B9E" w:rsidP="00494D3B">
            <w:pPr>
              <w:jc w:val="both"/>
            </w:pPr>
          </w:p>
        </w:tc>
      </w:tr>
      <w:tr w:rsidR="00C10B9E" w:rsidRPr="009F70A3" w14:paraId="7C090CB9" w14:textId="77777777" w:rsidTr="00140CA8">
        <w:trPr>
          <w:gridAfter w:val="2"/>
          <w:wAfter w:w="284" w:type="dxa"/>
          <w:trHeight w:val="1497"/>
        </w:trPr>
        <w:tc>
          <w:tcPr>
            <w:tcW w:w="9923" w:type="dxa"/>
            <w:gridSpan w:val="31"/>
            <w:tcBorders>
              <w:top w:val="nil"/>
            </w:tcBorders>
          </w:tcPr>
          <w:p w14:paraId="16132B36" w14:textId="77777777" w:rsidR="00C10B9E" w:rsidRPr="00605A0D" w:rsidRDefault="00C10B9E" w:rsidP="00494D3B">
            <w:pPr>
              <w:jc w:val="both"/>
              <w:rPr>
                <w:sz w:val="19"/>
                <w:szCs w:val="19"/>
                <w:u w:val="single"/>
              </w:rPr>
            </w:pPr>
            <w:r w:rsidRPr="00605A0D">
              <w:rPr>
                <w:sz w:val="19"/>
                <w:szCs w:val="19"/>
                <w:u w:val="single"/>
              </w:rPr>
              <w:t>Povinná literatura:</w:t>
            </w:r>
          </w:p>
          <w:p w14:paraId="786D752E" w14:textId="77777777" w:rsidR="00C10B9E" w:rsidRPr="00605A0D" w:rsidRDefault="00C10B9E" w:rsidP="00494D3B">
            <w:pPr>
              <w:pStyle w:val="TableParagraph"/>
              <w:ind w:left="0"/>
              <w:jc w:val="both"/>
              <w:rPr>
                <w:sz w:val="19"/>
                <w:szCs w:val="19"/>
              </w:rPr>
            </w:pPr>
            <w:r w:rsidRPr="00605A0D">
              <w:rPr>
                <w:sz w:val="19"/>
                <w:szCs w:val="19"/>
              </w:rPr>
              <w:t xml:space="preserve">SINCLAIR, I.R. </w:t>
            </w:r>
            <w:r w:rsidRPr="00605A0D">
              <w:rPr>
                <w:i/>
                <w:sz w:val="19"/>
                <w:szCs w:val="19"/>
              </w:rPr>
              <w:t>Sensors and Transducers</w:t>
            </w:r>
            <w:r w:rsidRPr="00605A0D">
              <w:rPr>
                <w:sz w:val="19"/>
                <w:szCs w:val="19"/>
              </w:rPr>
              <w:t xml:space="preserve">. </w:t>
            </w:r>
            <w:r w:rsidRPr="00605A0D">
              <w:rPr>
                <w:sz w:val="19"/>
                <w:szCs w:val="19"/>
                <w:lang w:val="en-GB"/>
              </w:rPr>
              <w:t xml:space="preserve">3rd Ed. Oxford: Newnes, 2001. </w:t>
            </w:r>
            <w:r w:rsidRPr="00605A0D">
              <w:rPr>
                <w:sz w:val="19"/>
                <w:szCs w:val="19"/>
              </w:rPr>
              <w:t xml:space="preserve">ISBN 9780750649322. Dostupné z: </w:t>
            </w:r>
            <w:hyperlink r:id="rId34" w:history="1">
              <w:r w:rsidRPr="00605A0D">
                <w:rPr>
                  <w:rStyle w:val="Hypertextovodkaz"/>
                  <w:sz w:val="19"/>
                  <w:szCs w:val="19"/>
                </w:rPr>
                <w:t>http://app.knovel.com/hotlink/toc/id:kpSTE0001U/sensors_and_transducers_3rd_edition</w:t>
              </w:r>
            </w:hyperlink>
            <w:r w:rsidRPr="00605A0D">
              <w:rPr>
                <w:rStyle w:val="Hypertextovodkaz"/>
                <w:sz w:val="19"/>
                <w:szCs w:val="19"/>
              </w:rPr>
              <w:t>.</w:t>
            </w:r>
          </w:p>
          <w:p w14:paraId="1A355941" w14:textId="77777777" w:rsidR="00C10B9E" w:rsidRPr="00605A0D" w:rsidRDefault="00C10B9E" w:rsidP="00494D3B">
            <w:pPr>
              <w:pStyle w:val="TableParagraph"/>
              <w:ind w:left="0"/>
              <w:jc w:val="both"/>
              <w:rPr>
                <w:sz w:val="19"/>
                <w:szCs w:val="19"/>
                <w:lang w:val="en-GB"/>
              </w:rPr>
            </w:pPr>
            <w:r w:rsidRPr="00605A0D">
              <w:rPr>
                <w:sz w:val="19"/>
                <w:szCs w:val="19"/>
              </w:rPr>
              <w:t xml:space="preserve">WILSON, J.S. </w:t>
            </w:r>
            <w:r w:rsidRPr="00605A0D">
              <w:rPr>
                <w:i/>
                <w:sz w:val="19"/>
                <w:szCs w:val="19"/>
              </w:rPr>
              <w:t>Sensor Technology Handbook</w:t>
            </w:r>
            <w:r w:rsidRPr="00605A0D">
              <w:rPr>
                <w:sz w:val="19"/>
                <w:szCs w:val="19"/>
              </w:rPr>
              <w:t xml:space="preserve">. </w:t>
            </w:r>
            <w:r w:rsidRPr="00605A0D">
              <w:rPr>
                <w:sz w:val="19"/>
                <w:szCs w:val="19"/>
                <w:lang w:val="en-GB"/>
              </w:rPr>
              <w:t>Amsterdam: Elsevier, 2005. ISBN 0750677295.</w:t>
            </w:r>
          </w:p>
          <w:p w14:paraId="0BADC9B0" w14:textId="77777777" w:rsidR="00C10B9E" w:rsidRPr="00605A0D" w:rsidRDefault="00C10B9E" w:rsidP="00494D3B">
            <w:pPr>
              <w:pStyle w:val="TableParagraph"/>
              <w:ind w:left="0"/>
              <w:jc w:val="both"/>
              <w:rPr>
                <w:sz w:val="19"/>
                <w:szCs w:val="19"/>
              </w:rPr>
            </w:pPr>
            <w:r w:rsidRPr="00605A0D">
              <w:rPr>
                <w:sz w:val="19"/>
                <w:szCs w:val="19"/>
                <w:lang w:val="en-GB"/>
              </w:rPr>
              <w:t xml:space="preserve">FRADEN, J. </w:t>
            </w:r>
            <w:r w:rsidRPr="00605A0D">
              <w:rPr>
                <w:i/>
                <w:sz w:val="19"/>
                <w:szCs w:val="19"/>
              </w:rPr>
              <w:t>Handbook of Modern Sensors: Physics, Designs, and Applications</w:t>
            </w:r>
            <w:r w:rsidRPr="00605A0D">
              <w:rPr>
                <w:sz w:val="19"/>
                <w:szCs w:val="19"/>
              </w:rPr>
              <w:t>. 4th Ed. New York: Springer, 2010. ISBN 978-1-4419-6465-6.</w:t>
            </w:r>
          </w:p>
          <w:p w14:paraId="251F2BD2" w14:textId="77777777" w:rsidR="00C10B9E" w:rsidRPr="00605A0D" w:rsidRDefault="00C10B9E" w:rsidP="00494D3B">
            <w:pPr>
              <w:pStyle w:val="TableParagraph"/>
              <w:ind w:left="0"/>
              <w:jc w:val="both"/>
              <w:rPr>
                <w:sz w:val="19"/>
                <w:szCs w:val="19"/>
              </w:rPr>
            </w:pPr>
            <w:r w:rsidRPr="00605A0D">
              <w:rPr>
                <w:sz w:val="19"/>
                <w:szCs w:val="19"/>
              </w:rPr>
              <w:t xml:space="preserve">WINDOW, A. </w:t>
            </w:r>
            <w:r w:rsidRPr="00605A0D">
              <w:rPr>
                <w:i/>
                <w:sz w:val="19"/>
                <w:szCs w:val="19"/>
              </w:rPr>
              <w:t>Strain Gauge Technology</w:t>
            </w:r>
            <w:r w:rsidRPr="00605A0D">
              <w:rPr>
                <w:sz w:val="19"/>
                <w:szCs w:val="19"/>
              </w:rPr>
              <w:t>. 2nd Ed. London: Elsevier Applied Science, 1992. ISBN 1- 851-66864-0.</w:t>
            </w:r>
          </w:p>
          <w:p w14:paraId="056A8C84" w14:textId="77777777" w:rsidR="00C10B9E" w:rsidRPr="009555FC" w:rsidRDefault="00C10B9E" w:rsidP="00494D3B">
            <w:pPr>
              <w:jc w:val="both"/>
              <w:rPr>
                <w:del w:id="72" w:author="Ivo Kuřitka" w:date="2019-11-27T22:43:00Z"/>
              </w:rPr>
            </w:pPr>
          </w:p>
          <w:p w14:paraId="4A981BC8" w14:textId="639D582D" w:rsidR="00C10B9E" w:rsidRPr="00605A0D" w:rsidRDefault="00C10B9E" w:rsidP="00605A0D">
            <w:pPr>
              <w:spacing w:before="40"/>
              <w:jc w:val="both"/>
              <w:rPr>
                <w:sz w:val="19"/>
                <w:szCs w:val="19"/>
                <w:u w:val="single"/>
              </w:rPr>
            </w:pPr>
            <w:del w:id="73" w:author="Ivo Kuřitka" w:date="2019-11-27T22:43:00Z">
              <w:r w:rsidRPr="009555FC">
                <w:rPr>
                  <w:u w:val="single"/>
                </w:rPr>
                <w:delText>Doporučná</w:delText>
              </w:r>
            </w:del>
            <w:ins w:id="74" w:author="Ivo Kuřitka" w:date="2019-11-27T22:43:00Z">
              <w:r w:rsidRPr="00605A0D">
                <w:rPr>
                  <w:sz w:val="19"/>
                  <w:szCs w:val="19"/>
                  <w:u w:val="single"/>
                </w:rPr>
                <w:t>D</w:t>
              </w:r>
              <w:r w:rsidR="002C4B60" w:rsidRPr="00605A0D">
                <w:rPr>
                  <w:sz w:val="19"/>
                  <w:szCs w:val="19"/>
                  <w:u w:val="single"/>
                </w:rPr>
                <w:t>oporučen</w:t>
              </w:r>
              <w:r w:rsidRPr="00605A0D">
                <w:rPr>
                  <w:sz w:val="19"/>
                  <w:szCs w:val="19"/>
                  <w:u w:val="single"/>
                </w:rPr>
                <w:t>á</w:t>
              </w:r>
            </w:ins>
            <w:r w:rsidRPr="00605A0D">
              <w:rPr>
                <w:sz w:val="19"/>
                <w:szCs w:val="19"/>
                <w:u w:val="single"/>
              </w:rPr>
              <w:t xml:space="preserve"> literatura:</w:t>
            </w:r>
          </w:p>
          <w:p w14:paraId="486EAA30" w14:textId="77777777" w:rsidR="00C10B9E" w:rsidRPr="00605A0D" w:rsidRDefault="00C10B9E" w:rsidP="00494D3B">
            <w:pPr>
              <w:pStyle w:val="TableParagraph"/>
              <w:ind w:left="0"/>
              <w:jc w:val="both"/>
              <w:rPr>
                <w:sz w:val="19"/>
                <w:szCs w:val="19"/>
              </w:rPr>
            </w:pPr>
            <w:r w:rsidRPr="00605A0D">
              <w:rPr>
                <w:sz w:val="19"/>
                <w:szCs w:val="19"/>
              </w:rPr>
              <w:t xml:space="preserve">NUNES, D., PIMENTEL, A., GONCALVES, A., PEREIRA, S., BRANQUINHO, R., BARQUINHA, P., FORTUNATO, E., MARTINS, R. </w:t>
            </w:r>
            <w:r w:rsidRPr="00605A0D">
              <w:rPr>
                <w:i/>
                <w:sz w:val="19"/>
                <w:szCs w:val="19"/>
              </w:rPr>
              <w:t xml:space="preserve">Metal Oxide Nanostructures for Sensor Applications. </w:t>
            </w:r>
            <w:r w:rsidRPr="00605A0D">
              <w:rPr>
                <w:sz w:val="19"/>
                <w:szCs w:val="19"/>
              </w:rPr>
              <w:t>Semiconductor Science and Technology 34(4), 43001-43060, 2019. ISSN 0268-1242.</w:t>
            </w:r>
          </w:p>
          <w:p w14:paraId="5883C7CE" w14:textId="77777777" w:rsidR="00C10B9E" w:rsidRPr="00605A0D" w:rsidRDefault="00C10B9E" w:rsidP="00494D3B">
            <w:pPr>
              <w:pStyle w:val="TableParagraph"/>
              <w:ind w:left="0"/>
              <w:jc w:val="both"/>
              <w:rPr>
                <w:sz w:val="19"/>
                <w:szCs w:val="19"/>
              </w:rPr>
            </w:pPr>
            <w:r w:rsidRPr="00605A0D">
              <w:rPr>
                <w:sz w:val="19"/>
                <w:szCs w:val="19"/>
                <w:lang w:val="en-GB"/>
              </w:rPr>
              <w:t xml:space="preserve">GAO, Q., ZHANG, J., XIE, Z., OMISORE, O., ZHANG, J., WANG, L., LI, H. </w:t>
            </w:r>
            <w:r w:rsidRPr="00605A0D">
              <w:rPr>
                <w:i/>
                <w:sz w:val="19"/>
                <w:szCs w:val="19"/>
              </w:rPr>
              <w:t>Highly Stretchable Sensors for Wearable Biomedical Applications</w:t>
            </w:r>
            <w:r w:rsidRPr="00605A0D">
              <w:rPr>
                <w:sz w:val="19"/>
                <w:szCs w:val="19"/>
              </w:rPr>
              <w:t>. Journal of Materials Science 54(7), 5187-5223, 2019. ISSN 0022-2461.</w:t>
            </w:r>
          </w:p>
          <w:p w14:paraId="529517E8" w14:textId="77777777" w:rsidR="00C10B9E" w:rsidRPr="00605A0D" w:rsidRDefault="00C10B9E" w:rsidP="00494D3B">
            <w:pPr>
              <w:pStyle w:val="TableParagraph"/>
              <w:ind w:left="0"/>
              <w:jc w:val="both"/>
              <w:rPr>
                <w:sz w:val="19"/>
                <w:szCs w:val="19"/>
              </w:rPr>
            </w:pPr>
            <w:r w:rsidRPr="00605A0D">
              <w:rPr>
                <w:sz w:val="19"/>
                <w:szCs w:val="19"/>
                <w:lang w:val="en-GB"/>
              </w:rPr>
              <w:t xml:space="preserve">HUANG, Y., FAN, X., CHEN, S., ZHAO, N. </w:t>
            </w:r>
            <w:r w:rsidRPr="00605A0D">
              <w:rPr>
                <w:i/>
                <w:sz w:val="19"/>
                <w:szCs w:val="19"/>
              </w:rPr>
              <w:t xml:space="preserve">Emerging Technologies of Flexible Pressure Sensors: Materials, Modeling, Devices, and Manufacturing. </w:t>
            </w:r>
            <w:r w:rsidRPr="00605A0D">
              <w:rPr>
                <w:sz w:val="19"/>
                <w:szCs w:val="19"/>
              </w:rPr>
              <w:t>Advanced Functional Materials 29(12), 1808509, 2019. ISSN 1616-301X.</w:t>
            </w:r>
          </w:p>
          <w:p w14:paraId="3CC2F29A" w14:textId="77777777" w:rsidR="00C10B9E" w:rsidRPr="00605A0D" w:rsidRDefault="00C10B9E" w:rsidP="00494D3B">
            <w:pPr>
              <w:pStyle w:val="TableParagraph"/>
              <w:ind w:left="0"/>
              <w:jc w:val="both"/>
              <w:rPr>
                <w:sz w:val="19"/>
                <w:szCs w:val="19"/>
              </w:rPr>
            </w:pPr>
            <w:r w:rsidRPr="00605A0D">
              <w:rPr>
                <w:sz w:val="19"/>
                <w:szCs w:val="19"/>
              </w:rPr>
              <w:t xml:space="preserve">SUN, Y., ROGERS, A. </w:t>
            </w:r>
            <w:r w:rsidRPr="00605A0D">
              <w:rPr>
                <w:i/>
                <w:sz w:val="19"/>
                <w:szCs w:val="19"/>
              </w:rPr>
              <w:t>Semiconductor Nanomaterials for Flexible Technologies: From Photovoltaics and Electronics to Sensors and Energy Storage/Harvesting Devices</w:t>
            </w:r>
            <w:r w:rsidRPr="00605A0D">
              <w:rPr>
                <w:sz w:val="19"/>
                <w:szCs w:val="19"/>
              </w:rPr>
              <w:t xml:space="preserve">. Amsterdam: William Andrew, 2010. ISBN 9781437778236. Dostupné z: </w:t>
            </w:r>
            <w:hyperlink r:id="rId35" w:history="1">
              <w:r w:rsidRPr="00605A0D">
                <w:rPr>
                  <w:rStyle w:val="Hypertextovodkaz"/>
                  <w:sz w:val="19"/>
                  <w:szCs w:val="19"/>
                </w:rPr>
                <w:t>http://app.knovel.com/hotlink/toc/id:kpSNFTFPE2/semiconductor_nanomaterials_for_flexible_technologies__from_photovoltaics_and_electronics_to_sensors_and_energyharvesting_devices</w:t>
              </w:r>
            </w:hyperlink>
            <w:r w:rsidRPr="00605A0D">
              <w:rPr>
                <w:rStyle w:val="Hypertextovodkaz"/>
                <w:sz w:val="19"/>
                <w:szCs w:val="19"/>
              </w:rPr>
              <w:t>.</w:t>
            </w:r>
          </w:p>
          <w:p w14:paraId="1DE1D730" w14:textId="77777777" w:rsidR="00C10B9E" w:rsidRPr="00605A0D" w:rsidRDefault="00C10B9E" w:rsidP="00494D3B">
            <w:pPr>
              <w:pStyle w:val="TableParagraph"/>
              <w:ind w:left="0"/>
              <w:jc w:val="both"/>
              <w:rPr>
                <w:sz w:val="19"/>
                <w:szCs w:val="19"/>
              </w:rPr>
            </w:pPr>
            <w:r w:rsidRPr="00605A0D">
              <w:rPr>
                <w:sz w:val="19"/>
                <w:szCs w:val="19"/>
              </w:rPr>
              <w:t xml:space="preserve">HARRIS, P.J. </w:t>
            </w:r>
            <w:r w:rsidRPr="00605A0D">
              <w:rPr>
                <w:i/>
                <w:sz w:val="19"/>
                <w:szCs w:val="19"/>
              </w:rPr>
              <w:t>Carbon Nanotube Science: Synthesis, Properties and Applications</w:t>
            </w:r>
            <w:r w:rsidRPr="00605A0D">
              <w:rPr>
                <w:sz w:val="19"/>
                <w:szCs w:val="19"/>
              </w:rPr>
              <w:t>. Rev. and Updated Ed. Cambridge, UK: Cambridge University Press, 2009. ISBN 978-0-521-82895-6.</w:t>
            </w:r>
          </w:p>
        </w:tc>
      </w:tr>
      <w:tr w:rsidR="00C10B9E" w:rsidRPr="009555FC" w14:paraId="0873F8FC" w14:textId="77777777" w:rsidTr="00140CA8">
        <w:trPr>
          <w:gridAfter w:val="2"/>
          <w:wAfter w:w="284" w:type="dxa"/>
        </w:trPr>
        <w:tc>
          <w:tcPr>
            <w:tcW w:w="9923" w:type="dxa"/>
            <w:gridSpan w:val="31"/>
            <w:tcBorders>
              <w:top w:val="single" w:sz="12" w:space="0" w:color="auto"/>
              <w:left w:val="single" w:sz="2" w:space="0" w:color="auto"/>
              <w:bottom w:val="single" w:sz="2" w:space="0" w:color="auto"/>
              <w:right w:val="single" w:sz="2" w:space="0" w:color="auto"/>
            </w:tcBorders>
            <w:shd w:val="clear" w:color="auto" w:fill="F7CAAC"/>
          </w:tcPr>
          <w:p w14:paraId="023A0F92" w14:textId="77777777" w:rsidR="00C10B9E" w:rsidRPr="009555FC" w:rsidRDefault="00C10B9E" w:rsidP="00494D3B">
            <w:pPr>
              <w:jc w:val="center"/>
              <w:rPr>
                <w:b/>
              </w:rPr>
            </w:pPr>
            <w:r w:rsidRPr="009555FC">
              <w:rPr>
                <w:b/>
              </w:rPr>
              <w:t>Informace ke kombinované nebo distanční formě</w:t>
            </w:r>
          </w:p>
        </w:tc>
      </w:tr>
      <w:tr w:rsidR="00C10B9E" w:rsidRPr="009555FC" w14:paraId="7358731F" w14:textId="77777777" w:rsidTr="00140CA8">
        <w:trPr>
          <w:gridAfter w:val="2"/>
          <w:wAfter w:w="284" w:type="dxa"/>
        </w:trPr>
        <w:tc>
          <w:tcPr>
            <w:tcW w:w="4821" w:type="dxa"/>
            <w:gridSpan w:val="13"/>
            <w:tcBorders>
              <w:top w:val="single" w:sz="2" w:space="0" w:color="auto"/>
            </w:tcBorders>
            <w:shd w:val="clear" w:color="auto" w:fill="F7CAAC"/>
          </w:tcPr>
          <w:p w14:paraId="64237DB7" w14:textId="77777777" w:rsidR="00C10B9E" w:rsidRPr="009555FC" w:rsidRDefault="00C10B9E" w:rsidP="00494D3B">
            <w:pPr>
              <w:jc w:val="both"/>
            </w:pPr>
            <w:r w:rsidRPr="009555FC">
              <w:rPr>
                <w:b/>
              </w:rPr>
              <w:t>Rozsah konzultací (soustředění)</w:t>
            </w:r>
          </w:p>
        </w:tc>
        <w:tc>
          <w:tcPr>
            <w:tcW w:w="889" w:type="dxa"/>
            <w:gridSpan w:val="3"/>
            <w:tcBorders>
              <w:top w:val="single" w:sz="2" w:space="0" w:color="auto"/>
            </w:tcBorders>
          </w:tcPr>
          <w:p w14:paraId="409ABFB8" w14:textId="77777777" w:rsidR="00C10B9E" w:rsidRPr="009555FC" w:rsidRDefault="00C10B9E" w:rsidP="00494D3B">
            <w:pPr>
              <w:jc w:val="both"/>
            </w:pPr>
          </w:p>
        </w:tc>
        <w:tc>
          <w:tcPr>
            <w:tcW w:w="4213" w:type="dxa"/>
            <w:gridSpan w:val="15"/>
            <w:tcBorders>
              <w:top w:val="single" w:sz="2" w:space="0" w:color="auto"/>
            </w:tcBorders>
            <w:shd w:val="clear" w:color="auto" w:fill="F7CAAC"/>
          </w:tcPr>
          <w:p w14:paraId="0BB9D621" w14:textId="77777777" w:rsidR="00C10B9E" w:rsidRPr="009555FC" w:rsidRDefault="00C10B9E" w:rsidP="00494D3B">
            <w:pPr>
              <w:jc w:val="both"/>
              <w:rPr>
                <w:b/>
              </w:rPr>
            </w:pPr>
            <w:r w:rsidRPr="009555FC">
              <w:rPr>
                <w:b/>
              </w:rPr>
              <w:t xml:space="preserve">hodin </w:t>
            </w:r>
          </w:p>
        </w:tc>
      </w:tr>
      <w:tr w:rsidR="00C10B9E" w:rsidRPr="009555FC" w14:paraId="37EEF388" w14:textId="77777777" w:rsidTr="00140CA8">
        <w:trPr>
          <w:gridAfter w:val="2"/>
          <w:wAfter w:w="284" w:type="dxa"/>
        </w:trPr>
        <w:tc>
          <w:tcPr>
            <w:tcW w:w="9923" w:type="dxa"/>
            <w:gridSpan w:val="31"/>
            <w:shd w:val="clear" w:color="auto" w:fill="F7CAAC"/>
          </w:tcPr>
          <w:p w14:paraId="234562E0" w14:textId="77777777" w:rsidR="00C10B9E" w:rsidRPr="009555FC" w:rsidRDefault="00C10B9E" w:rsidP="00494D3B">
            <w:pPr>
              <w:jc w:val="both"/>
              <w:rPr>
                <w:b/>
              </w:rPr>
            </w:pPr>
            <w:r w:rsidRPr="009555FC">
              <w:rPr>
                <w:b/>
              </w:rPr>
              <w:t>Informace o způsobu kontaktu s vyučujícím</w:t>
            </w:r>
          </w:p>
        </w:tc>
      </w:tr>
      <w:tr w:rsidR="00C10B9E" w:rsidRPr="009555FC" w14:paraId="71947F13" w14:textId="77777777" w:rsidTr="00140CA8">
        <w:trPr>
          <w:gridAfter w:val="2"/>
          <w:wAfter w:w="284" w:type="dxa"/>
          <w:trHeight w:val="1373"/>
        </w:trPr>
        <w:tc>
          <w:tcPr>
            <w:tcW w:w="9923" w:type="dxa"/>
            <w:gridSpan w:val="31"/>
          </w:tcPr>
          <w:p w14:paraId="0578A1DD" w14:textId="264CA757" w:rsidR="00C10B9E" w:rsidRPr="00605A0D" w:rsidRDefault="00C10B9E" w:rsidP="00494D3B">
            <w:pPr>
              <w:jc w:val="both"/>
              <w:rPr>
                <w:sz w:val="19"/>
                <w:szCs w:val="19"/>
              </w:rPr>
            </w:pPr>
            <w:del w:id="75" w:author="Ivo Kuřitka" w:date="2019-11-27T22:43:00Z">
              <w:r w:rsidRPr="009555FC">
                <w:rPr>
                  <w:color w:val="000000"/>
                </w:rPr>
                <w:delText>Rozsah konzultací k </w:delText>
              </w:r>
            </w:del>
            <w:ins w:id="76" w:author="Ivo Kuřitka" w:date="2019-11-27T22:43:00Z">
              <w:r w:rsidR="00605A0D" w:rsidRPr="00B20FB3">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605A0D" w:rsidRPr="00B20FB3">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5BC8B25" w14:textId="77777777" w:rsidR="00C10B9E" w:rsidRPr="009555FC" w:rsidRDefault="00C10B9E" w:rsidP="00494D3B">
            <w:pPr>
              <w:jc w:val="both"/>
              <w:rPr>
                <w:del w:id="77" w:author="Ivo Kuřitka" w:date="2019-11-27T22:43:00Z"/>
              </w:rPr>
            </w:pPr>
          </w:p>
          <w:p w14:paraId="7FE65DD1" w14:textId="77777777" w:rsidR="00C10B9E" w:rsidRPr="00605A0D" w:rsidRDefault="00C10B9E" w:rsidP="00605A0D">
            <w:pPr>
              <w:spacing w:before="40"/>
              <w:jc w:val="both"/>
              <w:rPr>
                <w:color w:val="000000"/>
                <w:sz w:val="19"/>
                <w:szCs w:val="19"/>
              </w:rPr>
            </w:pPr>
            <w:r w:rsidRPr="00605A0D">
              <w:rPr>
                <w:color w:val="000000"/>
                <w:sz w:val="19"/>
                <w:szCs w:val="19"/>
              </w:rPr>
              <w:t>Možnosti komunikace s vyučujícím: </w:t>
            </w:r>
            <w:hyperlink r:id="rId36" w:history="1">
              <w:r w:rsidRPr="00605A0D">
                <w:rPr>
                  <w:rStyle w:val="Hypertextovodkaz"/>
                  <w:sz w:val="19"/>
                  <w:szCs w:val="19"/>
                </w:rPr>
                <w:t>slobodian@utb.cz</w:t>
              </w:r>
            </w:hyperlink>
            <w:r w:rsidRPr="00605A0D">
              <w:rPr>
                <w:color w:val="000000"/>
                <w:sz w:val="19"/>
                <w:szCs w:val="19"/>
              </w:rPr>
              <w:t>, 576 031 350.</w:t>
            </w:r>
          </w:p>
          <w:p w14:paraId="43AA2684" w14:textId="77777777" w:rsidR="00C10B9E" w:rsidRPr="009555FC" w:rsidRDefault="00C10B9E" w:rsidP="00494D3B">
            <w:pPr>
              <w:jc w:val="both"/>
            </w:pPr>
          </w:p>
        </w:tc>
      </w:tr>
      <w:tr w:rsidR="00181B72" w:rsidRPr="00181B72" w14:paraId="27A7EEF8" w14:textId="77777777" w:rsidTr="00140CA8">
        <w:trPr>
          <w:gridAfter w:val="1"/>
          <w:wAfter w:w="142" w:type="dxa"/>
          <w:trHeight w:val="273"/>
        </w:trPr>
        <w:tc>
          <w:tcPr>
            <w:tcW w:w="10065" w:type="dxa"/>
            <w:gridSpan w:val="32"/>
            <w:tcBorders>
              <w:top w:val="single" w:sz="4" w:space="0" w:color="auto"/>
              <w:left w:val="single" w:sz="4" w:space="0" w:color="auto"/>
              <w:bottom w:val="single" w:sz="4" w:space="0" w:color="auto"/>
              <w:right w:val="single" w:sz="4" w:space="0" w:color="auto"/>
            </w:tcBorders>
            <w:shd w:val="clear" w:color="auto" w:fill="C6D9F1" w:themeFill="text2" w:themeFillTint="33"/>
          </w:tcPr>
          <w:p w14:paraId="70B33FEA" w14:textId="2D01AD2B" w:rsidR="00181B72" w:rsidRPr="00181B72" w:rsidRDefault="00181B72" w:rsidP="005D5EC9">
            <w:pPr>
              <w:jc w:val="both"/>
              <w:rPr>
                <w:b/>
                <w:color w:val="000000"/>
                <w:sz w:val="28"/>
                <w:szCs w:val="28"/>
              </w:rPr>
            </w:pPr>
            <w:r w:rsidRPr="00866204">
              <w:rPr>
                <w:color w:val="000000"/>
              </w:rPr>
              <w:lastRenderedPageBreak/>
              <w:br w:type="page"/>
            </w:r>
            <w:r w:rsidRPr="00181B72">
              <w:rPr>
                <w:b/>
                <w:color w:val="000000"/>
                <w:sz w:val="28"/>
                <w:szCs w:val="28"/>
              </w:rPr>
              <w:t>B-III – Charakteristika studijního předmětu</w:t>
            </w:r>
          </w:p>
        </w:tc>
      </w:tr>
      <w:tr w:rsidR="00181B72" w:rsidRPr="009555FC" w14:paraId="2B29AC5A" w14:textId="77777777" w:rsidTr="00140CA8">
        <w:trPr>
          <w:gridAfter w:val="1"/>
          <w:wAfter w:w="142" w:type="dxa"/>
        </w:trPr>
        <w:tc>
          <w:tcPr>
            <w:tcW w:w="3153" w:type="dxa"/>
            <w:gridSpan w:val="5"/>
            <w:tcBorders>
              <w:top w:val="double" w:sz="4" w:space="0" w:color="auto"/>
            </w:tcBorders>
            <w:shd w:val="clear" w:color="auto" w:fill="F7CAAC"/>
          </w:tcPr>
          <w:p w14:paraId="7087566A" w14:textId="77777777" w:rsidR="00181B72" w:rsidRPr="009555FC" w:rsidRDefault="00181B72" w:rsidP="005D5EC9">
            <w:pPr>
              <w:jc w:val="both"/>
              <w:rPr>
                <w:b/>
              </w:rPr>
            </w:pPr>
            <w:r w:rsidRPr="009555FC">
              <w:rPr>
                <w:b/>
              </w:rPr>
              <w:t>Název studijního předmětu</w:t>
            </w:r>
          </w:p>
        </w:tc>
        <w:tc>
          <w:tcPr>
            <w:tcW w:w="6912" w:type="dxa"/>
            <w:gridSpan w:val="27"/>
            <w:tcBorders>
              <w:top w:val="double" w:sz="4" w:space="0" w:color="auto"/>
            </w:tcBorders>
          </w:tcPr>
          <w:p w14:paraId="130B14CD" w14:textId="797C2F28" w:rsidR="00181B72" w:rsidRPr="009555FC" w:rsidRDefault="00181B72" w:rsidP="005D5EC9">
            <w:pPr>
              <w:jc w:val="both"/>
            </w:pPr>
            <w:bookmarkStart w:id="78" w:name="Nauka_o_kov_mater"/>
            <w:bookmarkEnd w:id="78"/>
            <w:r>
              <w:rPr>
                <w:b/>
              </w:rPr>
              <w:t>Nauka o kovových materiálech</w:t>
            </w:r>
          </w:p>
        </w:tc>
      </w:tr>
      <w:tr w:rsidR="00181B72" w:rsidRPr="009555FC" w14:paraId="156E2B5B" w14:textId="77777777" w:rsidTr="00140CA8">
        <w:trPr>
          <w:gridAfter w:val="1"/>
          <w:wAfter w:w="142" w:type="dxa"/>
        </w:trPr>
        <w:tc>
          <w:tcPr>
            <w:tcW w:w="3153" w:type="dxa"/>
            <w:gridSpan w:val="5"/>
            <w:shd w:val="clear" w:color="auto" w:fill="F7CAAC"/>
          </w:tcPr>
          <w:p w14:paraId="78C5D527" w14:textId="77777777" w:rsidR="00181B72" w:rsidRPr="009555FC" w:rsidRDefault="00181B72" w:rsidP="005D5EC9">
            <w:pPr>
              <w:jc w:val="both"/>
              <w:rPr>
                <w:b/>
              </w:rPr>
            </w:pPr>
            <w:r w:rsidRPr="009555FC">
              <w:rPr>
                <w:b/>
              </w:rPr>
              <w:t>Typ předmětu</w:t>
            </w:r>
          </w:p>
        </w:tc>
        <w:tc>
          <w:tcPr>
            <w:tcW w:w="3478" w:type="dxa"/>
            <w:gridSpan w:val="16"/>
          </w:tcPr>
          <w:p w14:paraId="588F3EEA" w14:textId="77777777" w:rsidR="00181B72" w:rsidRPr="009555FC" w:rsidRDefault="00181B72" w:rsidP="005D5EC9">
            <w:pPr>
              <w:jc w:val="both"/>
            </w:pPr>
          </w:p>
        </w:tc>
        <w:tc>
          <w:tcPr>
            <w:tcW w:w="2752" w:type="dxa"/>
            <w:gridSpan w:val="7"/>
            <w:shd w:val="clear" w:color="auto" w:fill="F7CAAC"/>
          </w:tcPr>
          <w:p w14:paraId="0A6D79B1" w14:textId="77777777" w:rsidR="00181B72" w:rsidRPr="009555FC" w:rsidRDefault="00181B72" w:rsidP="005D5EC9">
            <w:pPr>
              <w:jc w:val="both"/>
            </w:pPr>
            <w:r w:rsidRPr="009555FC">
              <w:rPr>
                <w:b/>
              </w:rPr>
              <w:t>doporučený ročník / semestr</w:t>
            </w:r>
          </w:p>
        </w:tc>
        <w:tc>
          <w:tcPr>
            <w:tcW w:w="682" w:type="dxa"/>
            <w:gridSpan w:val="4"/>
          </w:tcPr>
          <w:p w14:paraId="24E2373F" w14:textId="77777777" w:rsidR="00181B72" w:rsidRPr="009555FC" w:rsidRDefault="00181B72" w:rsidP="005D5EC9">
            <w:pPr>
              <w:jc w:val="both"/>
            </w:pPr>
          </w:p>
        </w:tc>
      </w:tr>
      <w:tr w:rsidR="00181B72" w:rsidRPr="009555FC" w14:paraId="14F286BC" w14:textId="77777777" w:rsidTr="00140CA8">
        <w:trPr>
          <w:gridAfter w:val="1"/>
          <w:wAfter w:w="142" w:type="dxa"/>
        </w:trPr>
        <w:tc>
          <w:tcPr>
            <w:tcW w:w="3153" w:type="dxa"/>
            <w:gridSpan w:val="5"/>
            <w:shd w:val="clear" w:color="auto" w:fill="F7CAAC"/>
          </w:tcPr>
          <w:p w14:paraId="3E81EFC4" w14:textId="77777777" w:rsidR="00181B72" w:rsidRPr="009555FC" w:rsidRDefault="00181B72" w:rsidP="005D5EC9">
            <w:pPr>
              <w:jc w:val="both"/>
              <w:rPr>
                <w:b/>
              </w:rPr>
            </w:pPr>
            <w:r w:rsidRPr="009555FC">
              <w:rPr>
                <w:b/>
              </w:rPr>
              <w:t>Rozsah studijního předmětu</w:t>
            </w:r>
          </w:p>
        </w:tc>
        <w:tc>
          <w:tcPr>
            <w:tcW w:w="1737" w:type="dxa"/>
            <w:gridSpan w:val="9"/>
          </w:tcPr>
          <w:p w14:paraId="19D80467" w14:textId="77777777" w:rsidR="00181B72" w:rsidRPr="009555FC" w:rsidRDefault="00181B72" w:rsidP="005D5EC9">
            <w:pPr>
              <w:jc w:val="both"/>
            </w:pPr>
          </w:p>
        </w:tc>
        <w:tc>
          <w:tcPr>
            <w:tcW w:w="908" w:type="dxa"/>
            <w:gridSpan w:val="3"/>
            <w:shd w:val="clear" w:color="auto" w:fill="F7CAAC"/>
          </w:tcPr>
          <w:p w14:paraId="0F2DA0DD" w14:textId="77777777" w:rsidR="00181B72" w:rsidRPr="009555FC" w:rsidRDefault="00181B72" w:rsidP="005D5EC9">
            <w:pPr>
              <w:jc w:val="both"/>
              <w:rPr>
                <w:b/>
              </w:rPr>
            </w:pPr>
            <w:r w:rsidRPr="009555FC">
              <w:rPr>
                <w:b/>
              </w:rPr>
              <w:t xml:space="preserve">hod. </w:t>
            </w:r>
          </w:p>
        </w:tc>
        <w:tc>
          <w:tcPr>
            <w:tcW w:w="833" w:type="dxa"/>
            <w:gridSpan w:val="4"/>
          </w:tcPr>
          <w:p w14:paraId="6480EFA9" w14:textId="77777777" w:rsidR="00181B72" w:rsidRPr="009555FC" w:rsidRDefault="00181B72" w:rsidP="005D5EC9">
            <w:pPr>
              <w:jc w:val="both"/>
            </w:pPr>
          </w:p>
        </w:tc>
        <w:tc>
          <w:tcPr>
            <w:tcW w:w="2202" w:type="dxa"/>
            <w:gridSpan w:val="4"/>
            <w:shd w:val="clear" w:color="auto" w:fill="F7CAAC"/>
          </w:tcPr>
          <w:p w14:paraId="41771B22" w14:textId="77777777" w:rsidR="00181B72" w:rsidRPr="009555FC" w:rsidRDefault="00181B72" w:rsidP="005D5EC9">
            <w:pPr>
              <w:jc w:val="both"/>
              <w:rPr>
                <w:b/>
              </w:rPr>
            </w:pPr>
            <w:r w:rsidRPr="009555FC">
              <w:rPr>
                <w:b/>
              </w:rPr>
              <w:t>kreditů</w:t>
            </w:r>
          </w:p>
        </w:tc>
        <w:tc>
          <w:tcPr>
            <w:tcW w:w="1232" w:type="dxa"/>
            <w:gridSpan w:val="7"/>
          </w:tcPr>
          <w:p w14:paraId="1158C10B" w14:textId="77777777" w:rsidR="00181B72" w:rsidRPr="009555FC" w:rsidRDefault="00181B72" w:rsidP="005D5EC9">
            <w:pPr>
              <w:jc w:val="both"/>
            </w:pPr>
          </w:p>
        </w:tc>
      </w:tr>
      <w:tr w:rsidR="00181B72" w:rsidRPr="009555FC" w14:paraId="48E30FF7" w14:textId="77777777" w:rsidTr="00140CA8">
        <w:trPr>
          <w:gridAfter w:val="1"/>
          <w:wAfter w:w="142" w:type="dxa"/>
        </w:trPr>
        <w:tc>
          <w:tcPr>
            <w:tcW w:w="3153" w:type="dxa"/>
            <w:gridSpan w:val="5"/>
            <w:shd w:val="clear" w:color="auto" w:fill="F7CAAC"/>
          </w:tcPr>
          <w:p w14:paraId="37279591" w14:textId="77777777" w:rsidR="00181B72" w:rsidRPr="009555FC" w:rsidRDefault="00181B72" w:rsidP="005D5EC9">
            <w:pPr>
              <w:jc w:val="both"/>
              <w:rPr>
                <w:b/>
              </w:rPr>
            </w:pPr>
            <w:r w:rsidRPr="009555FC">
              <w:rPr>
                <w:b/>
              </w:rPr>
              <w:t>Prerekvizity, korekvizity, ekvivalence</w:t>
            </w:r>
          </w:p>
        </w:tc>
        <w:tc>
          <w:tcPr>
            <w:tcW w:w="6912" w:type="dxa"/>
            <w:gridSpan w:val="27"/>
          </w:tcPr>
          <w:p w14:paraId="04A1A928" w14:textId="77777777" w:rsidR="00181B72" w:rsidRPr="009555FC" w:rsidRDefault="00181B72" w:rsidP="005D5EC9">
            <w:pPr>
              <w:jc w:val="both"/>
            </w:pPr>
          </w:p>
        </w:tc>
      </w:tr>
      <w:tr w:rsidR="00181B72" w:rsidRPr="009555FC" w14:paraId="2C52E865" w14:textId="77777777" w:rsidTr="00140CA8">
        <w:trPr>
          <w:gridAfter w:val="1"/>
          <w:wAfter w:w="142" w:type="dxa"/>
        </w:trPr>
        <w:tc>
          <w:tcPr>
            <w:tcW w:w="3153" w:type="dxa"/>
            <w:gridSpan w:val="5"/>
            <w:shd w:val="clear" w:color="auto" w:fill="F7CAAC"/>
          </w:tcPr>
          <w:p w14:paraId="49E8458E" w14:textId="77777777" w:rsidR="00181B72" w:rsidRPr="009555FC" w:rsidRDefault="00181B72" w:rsidP="005D5EC9">
            <w:pPr>
              <w:jc w:val="both"/>
              <w:rPr>
                <w:b/>
              </w:rPr>
            </w:pPr>
            <w:r w:rsidRPr="009555FC">
              <w:rPr>
                <w:b/>
              </w:rPr>
              <w:t>Způsob ověření studijních výsledků</w:t>
            </w:r>
          </w:p>
        </w:tc>
        <w:tc>
          <w:tcPr>
            <w:tcW w:w="3478" w:type="dxa"/>
            <w:gridSpan w:val="16"/>
          </w:tcPr>
          <w:p w14:paraId="6EC135B8" w14:textId="77777777" w:rsidR="00181B72" w:rsidRPr="009555FC" w:rsidRDefault="00181B72" w:rsidP="005D5EC9">
            <w:pPr>
              <w:jc w:val="both"/>
            </w:pPr>
            <w:r w:rsidRPr="009555FC">
              <w:t>zkouška</w:t>
            </w:r>
          </w:p>
        </w:tc>
        <w:tc>
          <w:tcPr>
            <w:tcW w:w="2202" w:type="dxa"/>
            <w:gridSpan w:val="4"/>
            <w:shd w:val="clear" w:color="auto" w:fill="F7CAAC"/>
          </w:tcPr>
          <w:p w14:paraId="0536CB95" w14:textId="77777777" w:rsidR="00181B72" w:rsidRPr="009555FC" w:rsidRDefault="00181B72" w:rsidP="005D5EC9">
            <w:pPr>
              <w:jc w:val="both"/>
              <w:rPr>
                <w:b/>
              </w:rPr>
            </w:pPr>
            <w:r w:rsidRPr="009555FC">
              <w:rPr>
                <w:b/>
              </w:rPr>
              <w:t>Forma výuky</w:t>
            </w:r>
          </w:p>
        </w:tc>
        <w:tc>
          <w:tcPr>
            <w:tcW w:w="1232" w:type="dxa"/>
            <w:gridSpan w:val="7"/>
          </w:tcPr>
          <w:p w14:paraId="222CD0CC" w14:textId="77777777" w:rsidR="00181B72" w:rsidRPr="009555FC" w:rsidRDefault="00181B72" w:rsidP="005D5EC9">
            <w:pPr>
              <w:jc w:val="both"/>
            </w:pPr>
          </w:p>
        </w:tc>
      </w:tr>
      <w:tr w:rsidR="00181B72" w:rsidRPr="004A64AD" w14:paraId="391D3A6D" w14:textId="77777777" w:rsidTr="00140CA8">
        <w:trPr>
          <w:gridAfter w:val="1"/>
          <w:wAfter w:w="142" w:type="dxa"/>
        </w:trPr>
        <w:tc>
          <w:tcPr>
            <w:tcW w:w="3153" w:type="dxa"/>
            <w:gridSpan w:val="5"/>
            <w:shd w:val="clear" w:color="auto" w:fill="F7CAAC"/>
          </w:tcPr>
          <w:p w14:paraId="03AA2CB5" w14:textId="77777777" w:rsidR="00181B72" w:rsidRPr="009555FC" w:rsidRDefault="00181B72" w:rsidP="005D5EC9">
            <w:pPr>
              <w:jc w:val="both"/>
              <w:rPr>
                <w:b/>
              </w:rPr>
            </w:pPr>
            <w:r w:rsidRPr="009555FC">
              <w:rPr>
                <w:b/>
              </w:rPr>
              <w:t>Forma způsobu ověření studijních výsledků a další požadavky na studenta</w:t>
            </w:r>
          </w:p>
        </w:tc>
        <w:tc>
          <w:tcPr>
            <w:tcW w:w="6912" w:type="dxa"/>
            <w:gridSpan w:val="27"/>
            <w:tcBorders>
              <w:bottom w:val="single" w:sz="4" w:space="0" w:color="auto"/>
            </w:tcBorders>
          </w:tcPr>
          <w:p w14:paraId="3281D034" w14:textId="34D8A963" w:rsidR="00181B72" w:rsidRPr="00D3365E" w:rsidRDefault="00D3365E" w:rsidP="005D5EC9">
            <w:pPr>
              <w:pStyle w:val="TableParagraph"/>
              <w:ind w:left="0"/>
              <w:jc w:val="both"/>
              <w:rPr>
                <w:sz w:val="20"/>
                <w:szCs w:val="20"/>
                <w:lang w:val="cs-CZ"/>
              </w:rPr>
            </w:pPr>
            <w:r w:rsidRPr="00D3365E">
              <w:rPr>
                <w:sz w:val="20"/>
                <w:szCs w:val="20"/>
                <w:lang w:val="cs-CZ"/>
              </w:rPr>
              <w:t>Vstupní znalost relevantních pasáží obecných předmětů, která je očekávána už v profilu uchazeče. Schopnost propojovat poznatky z jednotlivých základních disciplín.</w:t>
            </w:r>
          </w:p>
        </w:tc>
      </w:tr>
      <w:tr w:rsidR="00181B72" w:rsidRPr="009555FC" w14:paraId="79BA2AA9" w14:textId="77777777" w:rsidTr="00140CA8">
        <w:trPr>
          <w:gridAfter w:val="1"/>
          <w:wAfter w:w="142" w:type="dxa"/>
          <w:trHeight w:val="197"/>
        </w:trPr>
        <w:tc>
          <w:tcPr>
            <w:tcW w:w="3153" w:type="dxa"/>
            <w:gridSpan w:val="5"/>
            <w:tcBorders>
              <w:top w:val="nil"/>
            </w:tcBorders>
            <w:shd w:val="clear" w:color="auto" w:fill="F7CAAC"/>
          </w:tcPr>
          <w:p w14:paraId="315731C7" w14:textId="77777777" w:rsidR="00181B72" w:rsidRPr="009555FC" w:rsidRDefault="00181B72" w:rsidP="005D5EC9">
            <w:pPr>
              <w:jc w:val="both"/>
              <w:rPr>
                <w:b/>
              </w:rPr>
            </w:pPr>
            <w:r w:rsidRPr="009555FC">
              <w:rPr>
                <w:b/>
              </w:rPr>
              <w:t>Garant předmětu</w:t>
            </w:r>
          </w:p>
        </w:tc>
        <w:tc>
          <w:tcPr>
            <w:tcW w:w="6912" w:type="dxa"/>
            <w:gridSpan w:val="27"/>
            <w:tcBorders>
              <w:top w:val="single" w:sz="4" w:space="0" w:color="auto"/>
            </w:tcBorders>
          </w:tcPr>
          <w:p w14:paraId="791D7263" w14:textId="444C0CDF" w:rsidR="00181B72" w:rsidRPr="009555FC" w:rsidRDefault="005D11B0" w:rsidP="005D5EC9">
            <w:pPr>
              <w:jc w:val="both"/>
            </w:pPr>
            <w:r>
              <w:t>prof. Ing. Karel Kocman, DrSc.</w:t>
            </w:r>
          </w:p>
        </w:tc>
      </w:tr>
      <w:tr w:rsidR="00181B72" w:rsidRPr="009555FC" w14:paraId="6DD80A30" w14:textId="77777777" w:rsidTr="00140CA8">
        <w:trPr>
          <w:gridAfter w:val="1"/>
          <w:wAfter w:w="142" w:type="dxa"/>
          <w:trHeight w:val="243"/>
        </w:trPr>
        <w:tc>
          <w:tcPr>
            <w:tcW w:w="3153" w:type="dxa"/>
            <w:gridSpan w:val="5"/>
            <w:tcBorders>
              <w:top w:val="nil"/>
            </w:tcBorders>
            <w:shd w:val="clear" w:color="auto" w:fill="F7CAAC"/>
          </w:tcPr>
          <w:p w14:paraId="76038868" w14:textId="77777777" w:rsidR="00181B72" w:rsidRPr="009555FC" w:rsidRDefault="00181B72" w:rsidP="005D5EC9">
            <w:pPr>
              <w:jc w:val="both"/>
              <w:rPr>
                <w:b/>
              </w:rPr>
            </w:pPr>
            <w:r w:rsidRPr="009555FC">
              <w:rPr>
                <w:b/>
              </w:rPr>
              <w:t>Zapojení garanta do výuky předmětu</w:t>
            </w:r>
          </w:p>
        </w:tc>
        <w:tc>
          <w:tcPr>
            <w:tcW w:w="6912" w:type="dxa"/>
            <w:gridSpan w:val="27"/>
            <w:tcBorders>
              <w:top w:val="nil"/>
            </w:tcBorders>
          </w:tcPr>
          <w:p w14:paraId="0094F718" w14:textId="77777777" w:rsidR="00181B72" w:rsidRPr="009555FC" w:rsidRDefault="00181B72" w:rsidP="005D5EC9">
            <w:pPr>
              <w:jc w:val="both"/>
            </w:pPr>
            <w:r w:rsidRPr="009555FC">
              <w:t>100%</w:t>
            </w:r>
          </w:p>
        </w:tc>
      </w:tr>
      <w:tr w:rsidR="00181B72" w:rsidRPr="009555FC" w14:paraId="0CE1A3C6" w14:textId="77777777" w:rsidTr="00140CA8">
        <w:trPr>
          <w:gridAfter w:val="1"/>
          <w:wAfter w:w="142" w:type="dxa"/>
        </w:trPr>
        <w:tc>
          <w:tcPr>
            <w:tcW w:w="3153" w:type="dxa"/>
            <w:gridSpan w:val="5"/>
            <w:shd w:val="clear" w:color="auto" w:fill="F7CAAC"/>
          </w:tcPr>
          <w:p w14:paraId="140BD5AB" w14:textId="77777777" w:rsidR="00181B72" w:rsidRPr="009555FC" w:rsidRDefault="00181B72" w:rsidP="005D5EC9">
            <w:pPr>
              <w:jc w:val="both"/>
              <w:rPr>
                <w:b/>
              </w:rPr>
            </w:pPr>
            <w:r w:rsidRPr="009555FC">
              <w:rPr>
                <w:b/>
              </w:rPr>
              <w:t>Vyučující</w:t>
            </w:r>
          </w:p>
        </w:tc>
        <w:tc>
          <w:tcPr>
            <w:tcW w:w="6912" w:type="dxa"/>
            <w:gridSpan w:val="27"/>
            <w:tcBorders>
              <w:bottom w:val="nil"/>
            </w:tcBorders>
          </w:tcPr>
          <w:p w14:paraId="2510B44D" w14:textId="77777777" w:rsidR="00181B72" w:rsidRPr="009555FC" w:rsidRDefault="00181B72" w:rsidP="005D5EC9">
            <w:pPr>
              <w:jc w:val="both"/>
            </w:pPr>
          </w:p>
        </w:tc>
      </w:tr>
      <w:tr w:rsidR="00181B72" w:rsidRPr="009555FC" w14:paraId="158209C8" w14:textId="77777777" w:rsidTr="00140CA8">
        <w:trPr>
          <w:gridAfter w:val="1"/>
          <w:wAfter w:w="142" w:type="dxa"/>
          <w:trHeight w:val="220"/>
        </w:trPr>
        <w:tc>
          <w:tcPr>
            <w:tcW w:w="10065" w:type="dxa"/>
            <w:gridSpan w:val="32"/>
            <w:tcBorders>
              <w:top w:val="nil"/>
            </w:tcBorders>
          </w:tcPr>
          <w:p w14:paraId="4754A671" w14:textId="22DC1787" w:rsidR="00181B72" w:rsidRPr="009555FC" w:rsidRDefault="005D11B0" w:rsidP="005D5EC9">
            <w:pPr>
              <w:jc w:val="both"/>
            </w:pPr>
            <w:r>
              <w:t>prof. Ing. Karel Kocman, DrSc.</w:t>
            </w:r>
          </w:p>
        </w:tc>
      </w:tr>
      <w:tr w:rsidR="00181B72" w:rsidRPr="009555FC" w14:paraId="305AFA92" w14:textId="77777777" w:rsidTr="00140CA8">
        <w:trPr>
          <w:gridAfter w:val="1"/>
          <w:wAfter w:w="142" w:type="dxa"/>
        </w:trPr>
        <w:tc>
          <w:tcPr>
            <w:tcW w:w="3153" w:type="dxa"/>
            <w:gridSpan w:val="5"/>
            <w:shd w:val="clear" w:color="auto" w:fill="F7CAAC"/>
          </w:tcPr>
          <w:p w14:paraId="38BDF122" w14:textId="77777777" w:rsidR="00181B72" w:rsidRPr="009555FC" w:rsidRDefault="00181B72" w:rsidP="005D5EC9">
            <w:pPr>
              <w:jc w:val="both"/>
              <w:rPr>
                <w:b/>
              </w:rPr>
            </w:pPr>
            <w:r w:rsidRPr="009555FC">
              <w:rPr>
                <w:b/>
              </w:rPr>
              <w:t>Stručná anotace předmětu</w:t>
            </w:r>
          </w:p>
        </w:tc>
        <w:tc>
          <w:tcPr>
            <w:tcW w:w="6912" w:type="dxa"/>
            <w:gridSpan w:val="27"/>
            <w:tcBorders>
              <w:bottom w:val="nil"/>
            </w:tcBorders>
          </w:tcPr>
          <w:p w14:paraId="69D87705" w14:textId="77777777" w:rsidR="00181B72" w:rsidRPr="009555FC" w:rsidRDefault="00181B72" w:rsidP="005D5EC9">
            <w:pPr>
              <w:jc w:val="both"/>
            </w:pPr>
          </w:p>
        </w:tc>
      </w:tr>
      <w:tr w:rsidR="00181B72" w:rsidRPr="009555FC" w14:paraId="44AAD975" w14:textId="77777777" w:rsidTr="00140CA8">
        <w:trPr>
          <w:gridAfter w:val="1"/>
          <w:wAfter w:w="142" w:type="dxa"/>
          <w:trHeight w:val="951"/>
        </w:trPr>
        <w:tc>
          <w:tcPr>
            <w:tcW w:w="10065" w:type="dxa"/>
            <w:gridSpan w:val="32"/>
            <w:tcBorders>
              <w:top w:val="nil"/>
              <w:bottom w:val="single" w:sz="12" w:space="0" w:color="auto"/>
            </w:tcBorders>
          </w:tcPr>
          <w:p w14:paraId="20D1B15F" w14:textId="6809AE88" w:rsidR="00D3365E" w:rsidRPr="00C2624E" w:rsidRDefault="00D3365E" w:rsidP="00D3365E">
            <w:pPr>
              <w:jc w:val="both"/>
              <w:rPr>
                <w:sz w:val="19"/>
                <w:szCs w:val="19"/>
              </w:rPr>
            </w:pPr>
            <w:r w:rsidRPr="00C2624E">
              <w:rPr>
                <w:sz w:val="19"/>
                <w:szCs w:val="19"/>
              </w:rPr>
              <w:t xml:space="preserve">Cílem předmětu je rozšíření znalostí o kovových materiálech a metodách tepelného zpracování. Pozornost je věnována železným a neželezným kovům a jejich vlastnostem v oblasti </w:t>
            </w:r>
            <w:r w:rsidR="002213BA" w:rsidRPr="00C2624E">
              <w:rPr>
                <w:sz w:val="19"/>
                <w:szCs w:val="19"/>
              </w:rPr>
              <w:t xml:space="preserve">klasických materiálů i </w:t>
            </w:r>
            <w:r w:rsidRPr="00C2624E">
              <w:rPr>
                <w:sz w:val="19"/>
                <w:szCs w:val="19"/>
              </w:rPr>
              <w:t>nanomateriálů.</w:t>
            </w:r>
          </w:p>
          <w:p w14:paraId="278E5C62" w14:textId="77777777" w:rsidR="00D3365E" w:rsidRPr="00C2624E" w:rsidRDefault="00D3365E" w:rsidP="00D3365E">
            <w:pPr>
              <w:spacing w:before="60"/>
              <w:jc w:val="both"/>
              <w:rPr>
                <w:sz w:val="19"/>
                <w:szCs w:val="19"/>
                <w:u w:val="single"/>
              </w:rPr>
            </w:pPr>
            <w:r w:rsidRPr="00C2624E">
              <w:rPr>
                <w:sz w:val="19"/>
                <w:szCs w:val="19"/>
                <w:u w:val="single"/>
              </w:rPr>
              <w:t>Základní témata:</w:t>
            </w:r>
          </w:p>
          <w:p w14:paraId="1B7AF166" w14:textId="77777777" w:rsidR="00D3365E" w:rsidRPr="00C2624E" w:rsidRDefault="00D3365E" w:rsidP="00875272">
            <w:pPr>
              <w:pStyle w:val="Odstavecseseznamem"/>
              <w:numPr>
                <w:ilvl w:val="0"/>
                <w:numId w:val="38"/>
              </w:numPr>
              <w:ind w:left="113" w:hanging="113"/>
              <w:jc w:val="both"/>
              <w:rPr>
                <w:sz w:val="19"/>
                <w:szCs w:val="19"/>
              </w:rPr>
            </w:pPr>
            <w:r w:rsidRPr="00C2624E">
              <w:rPr>
                <w:sz w:val="19"/>
                <w:szCs w:val="19"/>
              </w:rPr>
              <w:t>Teorie a praktické hodnocení vnitřní stavby kovových materiálů a možnosti ovlivňování jejich struktur a tím užitných vlastností tepelným nebo chemicko-tepelným zpracováním.</w:t>
            </w:r>
          </w:p>
          <w:p w14:paraId="568B88B5" w14:textId="77777777" w:rsidR="00D3365E" w:rsidRPr="00C2624E" w:rsidRDefault="00D3365E" w:rsidP="00875272">
            <w:pPr>
              <w:pStyle w:val="Odstavecseseznamem"/>
              <w:numPr>
                <w:ilvl w:val="0"/>
                <w:numId w:val="38"/>
              </w:numPr>
              <w:ind w:left="113" w:hanging="113"/>
              <w:jc w:val="both"/>
              <w:rPr>
                <w:sz w:val="19"/>
                <w:szCs w:val="19"/>
              </w:rPr>
            </w:pPr>
            <w:r w:rsidRPr="00C2624E">
              <w:rPr>
                <w:sz w:val="19"/>
                <w:szCs w:val="19"/>
              </w:rPr>
              <w:t>Definování, rozdělení a hodnocení vlastností konstrukčních materiálů (zkoušení materiálů) s využitím těchto vlastností v konkrétních aplikacích v technologických zařízeních.</w:t>
            </w:r>
          </w:p>
          <w:p w14:paraId="4C774CC0" w14:textId="77777777" w:rsidR="00181B72" w:rsidRPr="00C2624E" w:rsidRDefault="00D3365E" w:rsidP="00875272">
            <w:pPr>
              <w:pStyle w:val="Odstavecseseznamem"/>
              <w:numPr>
                <w:ilvl w:val="0"/>
                <w:numId w:val="38"/>
              </w:numPr>
              <w:ind w:left="113" w:hanging="113"/>
              <w:jc w:val="both"/>
              <w:rPr>
                <w:sz w:val="19"/>
                <w:szCs w:val="19"/>
              </w:rPr>
            </w:pPr>
            <w:r w:rsidRPr="00C2624E">
              <w:rPr>
                <w:sz w:val="19"/>
                <w:szCs w:val="19"/>
              </w:rPr>
              <w:t>Přehled nejčastěji používaných zkoušek materiálů (destruktivní, nedestruktivní, statické, dynamické) v průmyslové praxi a specializovaných laboratořích.</w:t>
            </w:r>
          </w:p>
          <w:p w14:paraId="2D4B8144" w14:textId="699F9F51" w:rsidR="002213BA" w:rsidRPr="009555FC" w:rsidRDefault="002213BA" w:rsidP="00875272">
            <w:pPr>
              <w:pStyle w:val="Odstavecseseznamem"/>
              <w:numPr>
                <w:ilvl w:val="0"/>
                <w:numId w:val="38"/>
              </w:numPr>
              <w:ind w:left="113" w:hanging="113"/>
              <w:jc w:val="both"/>
            </w:pPr>
            <w:r w:rsidRPr="00C2624E">
              <w:rPr>
                <w:sz w:val="19"/>
                <w:szCs w:val="19"/>
              </w:rPr>
              <w:t>Teoretické aplikace řezných procesů, plastická deformace v zóně řezu, nanotechnologie a pokročilé materiály, chemické, elektrochemické a elektrotermické jevy úběru materiálu, optimalizace výrobních procesů, výroba tvarových 3D povrchů, speciální metody dokončovacích operací, kontrola integrity obrobených povrchů</w:t>
            </w:r>
          </w:p>
        </w:tc>
      </w:tr>
      <w:tr w:rsidR="00181B72" w:rsidRPr="009555FC" w14:paraId="21EE7332" w14:textId="77777777" w:rsidTr="00140CA8">
        <w:trPr>
          <w:gridAfter w:val="1"/>
          <w:wAfter w:w="142" w:type="dxa"/>
          <w:trHeight w:val="265"/>
        </w:trPr>
        <w:tc>
          <w:tcPr>
            <w:tcW w:w="3732" w:type="dxa"/>
            <w:gridSpan w:val="10"/>
            <w:tcBorders>
              <w:top w:val="nil"/>
            </w:tcBorders>
            <w:shd w:val="clear" w:color="auto" w:fill="F7CAAC"/>
          </w:tcPr>
          <w:p w14:paraId="6965297B" w14:textId="77777777" w:rsidR="00181B72" w:rsidRPr="009555FC" w:rsidRDefault="00181B72" w:rsidP="005D5EC9">
            <w:pPr>
              <w:jc w:val="both"/>
            </w:pPr>
            <w:r w:rsidRPr="009555FC">
              <w:rPr>
                <w:b/>
              </w:rPr>
              <w:t>Studijní literatura a studijní pomůcky</w:t>
            </w:r>
          </w:p>
        </w:tc>
        <w:tc>
          <w:tcPr>
            <w:tcW w:w="6333" w:type="dxa"/>
            <w:gridSpan w:val="22"/>
            <w:tcBorders>
              <w:top w:val="nil"/>
              <w:bottom w:val="nil"/>
            </w:tcBorders>
          </w:tcPr>
          <w:p w14:paraId="68F53490" w14:textId="77777777" w:rsidR="00181B72" w:rsidRPr="009555FC" w:rsidRDefault="00181B72" w:rsidP="005D5EC9">
            <w:pPr>
              <w:jc w:val="both"/>
            </w:pPr>
          </w:p>
        </w:tc>
      </w:tr>
      <w:tr w:rsidR="00181B72" w:rsidRPr="009555FC" w14:paraId="4100C8B9" w14:textId="77777777" w:rsidTr="00140CA8">
        <w:trPr>
          <w:gridAfter w:val="1"/>
          <w:wAfter w:w="142" w:type="dxa"/>
          <w:trHeight w:val="1497"/>
        </w:trPr>
        <w:tc>
          <w:tcPr>
            <w:tcW w:w="10065" w:type="dxa"/>
            <w:gridSpan w:val="32"/>
            <w:tcBorders>
              <w:top w:val="nil"/>
            </w:tcBorders>
          </w:tcPr>
          <w:p w14:paraId="5EC9C09D" w14:textId="77777777" w:rsidR="00D3365E" w:rsidRPr="00C2624E" w:rsidRDefault="00D3365E" w:rsidP="00D3365E">
            <w:pPr>
              <w:jc w:val="both"/>
              <w:rPr>
                <w:sz w:val="18"/>
                <w:szCs w:val="19"/>
                <w:u w:val="single"/>
              </w:rPr>
            </w:pPr>
            <w:r w:rsidRPr="00D3365E">
              <w:rPr>
                <w:sz w:val="19"/>
                <w:szCs w:val="19"/>
                <w:u w:val="single"/>
              </w:rPr>
              <w:t>P</w:t>
            </w:r>
            <w:r w:rsidRPr="00C2624E">
              <w:rPr>
                <w:sz w:val="18"/>
                <w:szCs w:val="19"/>
                <w:u w:val="single"/>
              </w:rPr>
              <w:t>ovinná literatura:</w:t>
            </w:r>
          </w:p>
          <w:p w14:paraId="7CEF42F7" w14:textId="0841025A" w:rsidR="00D3365E" w:rsidRPr="00C2624E" w:rsidRDefault="00D3365E" w:rsidP="00D3365E">
            <w:pPr>
              <w:jc w:val="both"/>
              <w:rPr>
                <w:sz w:val="18"/>
                <w:szCs w:val="19"/>
              </w:rPr>
            </w:pPr>
            <w:proofErr w:type="gramStart"/>
            <w:r w:rsidRPr="00C2624E">
              <w:rPr>
                <w:sz w:val="18"/>
                <w:szCs w:val="19"/>
              </w:rPr>
              <w:t>CAMPBELL, F.C.</w:t>
            </w:r>
            <w:proofErr w:type="gramEnd"/>
            <w:r w:rsidRPr="00C2624E">
              <w:rPr>
                <w:sz w:val="18"/>
                <w:szCs w:val="19"/>
              </w:rPr>
              <w:t xml:space="preserve"> </w:t>
            </w:r>
            <w:r w:rsidRPr="00C2624E">
              <w:rPr>
                <w:i/>
                <w:sz w:val="18"/>
                <w:szCs w:val="19"/>
              </w:rPr>
              <w:t>Metals Fabrication: Understanding the Basics.</w:t>
            </w:r>
            <w:r w:rsidRPr="00C2624E">
              <w:rPr>
                <w:sz w:val="18"/>
                <w:szCs w:val="19"/>
              </w:rPr>
              <w:t xml:space="preserve"> Materials Park, Ohio: ASM International, 2013, 449 s. ISBN 9781627080194. Dostupné z: </w:t>
            </w:r>
            <w:hyperlink r:id="rId37" w:history="1">
              <w:r w:rsidRPr="00C2624E">
                <w:rPr>
                  <w:rStyle w:val="Hypertextovodkaz"/>
                  <w:sz w:val="18"/>
                  <w:szCs w:val="19"/>
                </w:rPr>
                <w:t>http://app.knovel.com/web/toc.v/cid:kpMFUB000J</w:t>
              </w:r>
            </w:hyperlink>
            <w:r w:rsidRPr="00C2624E">
              <w:rPr>
                <w:rStyle w:val="Hypertextovodkaz"/>
                <w:sz w:val="18"/>
                <w:szCs w:val="19"/>
              </w:rPr>
              <w:t>.</w:t>
            </w:r>
          </w:p>
          <w:p w14:paraId="01E8E835" w14:textId="3A9420D4" w:rsidR="00D3365E" w:rsidRPr="00C2624E" w:rsidRDefault="00D3365E" w:rsidP="00D3365E">
            <w:pPr>
              <w:jc w:val="both"/>
              <w:rPr>
                <w:sz w:val="18"/>
                <w:szCs w:val="19"/>
              </w:rPr>
            </w:pPr>
            <w:r w:rsidRPr="00C2624E">
              <w:rPr>
                <w:sz w:val="18"/>
                <w:szCs w:val="19"/>
              </w:rPr>
              <w:t xml:space="preserve">JOHNSTON, </w:t>
            </w:r>
            <w:proofErr w:type="gramStart"/>
            <w:r w:rsidRPr="00C2624E">
              <w:rPr>
                <w:sz w:val="18"/>
                <w:szCs w:val="19"/>
              </w:rPr>
              <w:t>R.L.</w:t>
            </w:r>
            <w:proofErr w:type="gramEnd"/>
            <w:r w:rsidRPr="00C2624E">
              <w:rPr>
                <w:sz w:val="18"/>
                <w:szCs w:val="19"/>
              </w:rPr>
              <w:t xml:space="preserve">, WILCOXON, J.P. </w:t>
            </w:r>
            <w:r w:rsidRPr="00C2624E">
              <w:rPr>
                <w:i/>
                <w:sz w:val="18"/>
                <w:szCs w:val="19"/>
              </w:rPr>
              <w:t>Metal Nanoparticles and Nanoalloys</w:t>
            </w:r>
            <w:r w:rsidRPr="00C2624E">
              <w:rPr>
                <w:sz w:val="18"/>
                <w:szCs w:val="19"/>
              </w:rPr>
              <w:t xml:space="preserve">. Elsevier, 2012. Frontiers of Nanoscience. ISBN 9780080982113. Dostupné z: </w:t>
            </w:r>
            <w:hyperlink r:id="rId38" w:history="1">
              <w:r w:rsidRPr="00C2624E">
                <w:rPr>
                  <w:rStyle w:val="Hypertextovodkaz"/>
                  <w:sz w:val="18"/>
                  <w:szCs w:val="19"/>
                </w:rPr>
                <w:t>http://search.ebscohost.com/login.aspx?direct=true&amp;db=nlebk&amp;AN=453733&amp;lang=cs&amp;site=ehost-live</w:t>
              </w:r>
            </w:hyperlink>
            <w:r w:rsidRPr="00C2624E">
              <w:rPr>
                <w:rStyle w:val="Hypertextovodkaz"/>
                <w:sz w:val="18"/>
                <w:szCs w:val="19"/>
              </w:rPr>
              <w:t>.</w:t>
            </w:r>
          </w:p>
          <w:p w14:paraId="5F20F113" w14:textId="7F03C42F" w:rsidR="00D3365E" w:rsidRPr="00C2624E" w:rsidRDefault="00D3365E" w:rsidP="00D3365E">
            <w:pPr>
              <w:jc w:val="both"/>
              <w:rPr>
                <w:sz w:val="18"/>
                <w:szCs w:val="19"/>
              </w:rPr>
            </w:pPr>
            <w:r w:rsidRPr="00C2624E">
              <w:rPr>
                <w:sz w:val="18"/>
                <w:szCs w:val="19"/>
              </w:rPr>
              <w:t xml:space="preserve">REARDON, </w:t>
            </w:r>
            <w:proofErr w:type="gramStart"/>
            <w:r w:rsidRPr="00C2624E">
              <w:rPr>
                <w:sz w:val="18"/>
                <w:szCs w:val="19"/>
              </w:rPr>
              <w:t>A.C.</w:t>
            </w:r>
            <w:proofErr w:type="gramEnd"/>
            <w:r w:rsidRPr="00C2624E">
              <w:rPr>
                <w:sz w:val="18"/>
                <w:szCs w:val="19"/>
              </w:rPr>
              <w:t xml:space="preserve"> </w:t>
            </w:r>
            <w:r w:rsidRPr="00C2624E">
              <w:rPr>
                <w:i/>
                <w:sz w:val="18"/>
                <w:szCs w:val="19"/>
              </w:rPr>
              <w:t>Metallurgy for the Non-Metallurgist</w:t>
            </w:r>
            <w:r w:rsidRPr="00C2624E">
              <w:rPr>
                <w:sz w:val="18"/>
                <w:szCs w:val="19"/>
              </w:rPr>
              <w:t xml:space="preserve">. Materials Park, Ohio: ASM International, 2011, 513 s. ISBN 9781615038459. Dostupné z: </w:t>
            </w:r>
            <w:hyperlink r:id="rId39" w:history="1">
              <w:r w:rsidRPr="00C2624E">
                <w:rPr>
                  <w:rStyle w:val="Hypertextovodkaz"/>
                  <w:sz w:val="18"/>
                  <w:szCs w:val="19"/>
                </w:rPr>
                <w:t>http://app.knovel.com/hotlink/toc/id:kpMNME0001/metallurgy_for_the_nonmetallurgist_2nd_edition</w:t>
              </w:r>
            </w:hyperlink>
            <w:r w:rsidRPr="00C2624E">
              <w:rPr>
                <w:rStyle w:val="Hypertextovodkaz"/>
                <w:sz w:val="18"/>
                <w:szCs w:val="19"/>
              </w:rPr>
              <w:t>.</w:t>
            </w:r>
          </w:p>
          <w:p w14:paraId="4E8A4160" w14:textId="556E86FA" w:rsidR="00D3365E" w:rsidRPr="00C2624E" w:rsidRDefault="002213BA" w:rsidP="00D3365E">
            <w:pPr>
              <w:jc w:val="both"/>
              <w:rPr>
                <w:sz w:val="18"/>
                <w:szCs w:val="19"/>
              </w:rPr>
            </w:pPr>
            <w:r w:rsidRPr="00C2624E">
              <w:rPr>
                <w:sz w:val="18"/>
                <w:szCs w:val="19"/>
              </w:rPr>
              <w:t>KOCMAN, K., et al. Actual handbook for technical department.18th New enl. ed.. Praha: Verlag Dashofer, 2001, 4850 s. ISBN 80-902 247-2-5.</w:t>
            </w:r>
          </w:p>
          <w:p w14:paraId="0DCD4C1C" w14:textId="0D3302C8" w:rsidR="00D3365E" w:rsidRPr="00C2624E" w:rsidRDefault="00D3365E" w:rsidP="00D3365E">
            <w:pPr>
              <w:jc w:val="both"/>
              <w:rPr>
                <w:sz w:val="18"/>
                <w:szCs w:val="19"/>
                <w:u w:val="single"/>
              </w:rPr>
            </w:pPr>
            <w:del w:id="79" w:author="Ivo Kuřitka" w:date="2019-11-27T22:43:00Z">
              <w:r w:rsidRPr="00D3365E">
                <w:rPr>
                  <w:sz w:val="19"/>
                  <w:szCs w:val="19"/>
                  <w:u w:val="single"/>
                </w:rPr>
                <w:delText>Doporučná</w:delText>
              </w:r>
            </w:del>
            <w:ins w:id="80" w:author="Ivo Kuřitka" w:date="2019-11-27T22:43:00Z">
              <w:r w:rsidRPr="00C2624E">
                <w:rPr>
                  <w:sz w:val="18"/>
                  <w:szCs w:val="19"/>
                  <w:u w:val="single"/>
                </w:rPr>
                <w:t>D</w:t>
              </w:r>
              <w:r w:rsidR="002C4B60" w:rsidRPr="00C2624E">
                <w:rPr>
                  <w:sz w:val="18"/>
                  <w:szCs w:val="19"/>
                  <w:u w:val="single"/>
                </w:rPr>
                <w:t>oporučen</w:t>
              </w:r>
              <w:r w:rsidRPr="00C2624E">
                <w:rPr>
                  <w:sz w:val="18"/>
                  <w:szCs w:val="19"/>
                  <w:u w:val="single"/>
                </w:rPr>
                <w:t>á</w:t>
              </w:r>
            </w:ins>
            <w:r w:rsidRPr="00C2624E">
              <w:rPr>
                <w:sz w:val="18"/>
                <w:szCs w:val="19"/>
                <w:u w:val="single"/>
              </w:rPr>
              <w:t xml:space="preserve"> literatura:</w:t>
            </w:r>
          </w:p>
          <w:p w14:paraId="17ED8F5D" w14:textId="35B359FF" w:rsidR="00D3365E" w:rsidRPr="00C2624E" w:rsidRDefault="00D3365E" w:rsidP="00D3365E">
            <w:pPr>
              <w:jc w:val="both"/>
              <w:rPr>
                <w:sz w:val="18"/>
                <w:szCs w:val="19"/>
              </w:rPr>
            </w:pPr>
            <w:r w:rsidRPr="00C2624E">
              <w:rPr>
                <w:sz w:val="18"/>
                <w:szCs w:val="19"/>
              </w:rPr>
              <w:t xml:space="preserve">CHENG, H., YANG, N., LU, Q., ZHANG, Z., ZHANG, H. </w:t>
            </w:r>
            <w:r w:rsidRPr="00C2624E">
              <w:rPr>
                <w:i/>
                <w:sz w:val="18"/>
                <w:szCs w:val="19"/>
              </w:rPr>
              <w:t>Syntheses and Properties of Metal Nanomaterials with Novel Crystal Phases</w:t>
            </w:r>
            <w:r w:rsidRPr="00C2624E">
              <w:rPr>
                <w:sz w:val="18"/>
                <w:szCs w:val="19"/>
              </w:rPr>
              <w:t>. Advanced Materials 30(26), e1707189-e1707n/a, 2018. ISSN 0935-9648.</w:t>
            </w:r>
          </w:p>
          <w:p w14:paraId="0FA19750" w14:textId="0A73BCCB" w:rsidR="00D3365E" w:rsidRPr="00C2624E" w:rsidRDefault="00D3365E" w:rsidP="00D3365E">
            <w:pPr>
              <w:jc w:val="both"/>
              <w:rPr>
                <w:sz w:val="18"/>
                <w:szCs w:val="19"/>
              </w:rPr>
            </w:pPr>
            <w:r w:rsidRPr="00C2624E">
              <w:rPr>
                <w:i/>
                <w:sz w:val="18"/>
                <w:szCs w:val="19"/>
              </w:rPr>
              <w:t>Composite Materials Handbook</w:t>
            </w:r>
            <w:r w:rsidRPr="00C2624E">
              <w:rPr>
                <w:sz w:val="18"/>
                <w:szCs w:val="19"/>
              </w:rPr>
              <w:t xml:space="preserve">. </w:t>
            </w:r>
            <w:r w:rsidRPr="00C2624E">
              <w:rPr>
                <w:i/>
                <w:sz w:val="18"/>
                <w:szCs w:val="19"/>
              </w:rPr>
              <w:t>Volume 4, Metal Matrix Composites.</w:t>
            </w:r>
            <w:r w:rsidRPr="00C2624E">
              <w:rPr>
                <w:sz w:val="18"/>
                <w:szCs w:val="19"/>
              </w:rPr>
              <w:t xml:space="preserve"> SAE International on </w:t>
            </w:r>
            <w:r w:rsidR="00BB7A39" w:rsidRPr="00C2624E">
              <w:rPr>
                <w:sz w:val="18"/>
                <w:szCs w:val="19"/>
              </w:rPr>
              <w:t>b</w:t>
            </w:r>
            <w:r w:rsidRPr="00C2624E">
              <w:rPr>
                <w:sz w:val="18"/>
                <w:szCs w:val="19"/>
              </w:rPr>
              <w:t xml:space="preserve">ehalf of CMH-17, division of </w:t>
            </w:r>
            <w:proofErr w:type="gramStart"/>
            <w:r w:rsidRPr="00C2624E">
              <w:rPr>
                <w:sz w:val="18"/>
                <w:szCs w:val="19"/>
              </w:rPr>
              <w:t>Wichita</w:t>
            </w:r>
            <w:proofErr w:type="gramEnd"/>
            <w:r w:rsidRPr="00C2624E">
              <w:rPr>
                <w:sz w:val="18"/>
                <w:szCs w:val="19"/>
              </w:rPr>
              <w:t xml:space="preserve"> State University, 2013. ISBN 9781680154559. Dostupné z: </w:t>
            </w:r>
            <w:hyperlink r:id="rId40" w:history="1">
              <w:r w:rsidRPr="00C2624E">
                <w:rPr>
                  <w:rStyle w:val="Hypertextovodkaz"/>
                  <w:sz w:val="18"/>
                  <w:szCs w:val="19"/>
                </w:rPr>
                <w:t>http://app.knovel.com/web/toc.v/cid:kpCMHVMMC1</w:t>
              </w:r>
            </w:hyperlink>
            <w:r w:rsidRPr="00C2624E">
              <w:rPr>
                <w:rStyle w:val="Hypertextovodkaz"/>
                <w:sz w:val="18"/>
                <w:szCs w:val="19"/>
              </w:rPr>
              <w:t>.</w:t>
            </w:r>
          </w:p>
          <w:p w14:paraId="45369833" w14:textId="23354356" w:rsidR="00D3365E" w:rsidRPr="00C2624E" w:rsidRDefault="00D3365E" w:rsidP="00D3365E">
            <w:pPr>
              <w:jc w:val="both"/>
              <w:rPr>
                <w:sz w:val="18"/>
                <w:szCs w:val="19"/>
              </w:rPr>
            </w:pPr>
            <w:proofErr w:type="gramStart"/>
            <w:r w:rsidRPr="00C2624E">
              <w:rPr>
                <w:sz w:val="18"/>
                <w:szCs w:val="19"/>
              </w:rPr>
              <w:t>OLMEAR, I.J.</w:t>
            </w:r>
            <w:proofErr w:type="gramEnd"/>
            <w:r w:rsidRPr="00C2624E">
              <w:rPr>
                <w:sz w:val="18"/>
                <w:szCs w:val="19"/>
              </w:rPr>
              <w:t xml:space="preserve"> </w:t>
            </w:r>
            <w:r w:rsidRPr="00C2624E">
              <w:rPr>
                <w:i/>
                <w:sz w:val="18"/>
                <w:szCs w:val="19"/>
              </w:rPr>
              <w:t>Light Alloys: From Traditional Alloys to Nanocrystals</w:t>
            </w:r>
            <w:r w:rsidRPr="00C2624E">
              <w:rPr>
                <w:sz w:val="18"/>
                <w:szCs w:val="19"/>
              </w:rPr>
              <w:t xml:space="preserve">. 4th Ed. Oxford: Elsevier/Butterworth-Heinemann, 2006, xiv, 421 s. ISBN 9780080496108. Dostupné z: </w:t>
            </w:r>
            <w:hyperlink r:id="rId41" w:history="1">
              <w:r w:rsidRPr="00C2624E">
                <w:rPr>
                  <w:rStyle w:val="Hypertextovodkaz"/>
                  <w:sz w:val="18"/>
                  <w:szCs w:val="19"/>
                </w:rPr>
                <w:t>http://app.knovel.com/web/toc.v/cid:kpLAFTANE1</w:t>
              </w:r>
            </w:hyperlink>
            <w:r w:rsidRPr="00C2624E">
              <w:rPr>
                <w:rStyle w:val="Hypertextovodkaz"/>
                <w:sz w:val="18"/>
                <w:szCs w:val="19"/>
              </w:rPr>
              <w:t>.</w:t>
            </w:r>
          </w:p>
          <w:p w14:paraId="70091C93" w14:textId="77777777" w:rsidR="00181B72" w:rsidRPr="00C2624E" w:rsidRDefault="00D3365E" w:rsidP="00D3365E">
            <w:pPr>
              <w:jc w:val="both"/>
              <w:rPr>
                <w:rStyle w:val="Hypertextovodkaz"/>
                <w:sz w:val="18"/>
                <w:szCs w:val="19"/>
              </w:rPr>
            </w:pPr>
            <w:r w:rsidRPr="00C2624E">
              <w:rPr>
                <w:sz w:val="18"/>
                <w:szCs w:val="19"/>
              </w:rPr>
              <w:t xml:space="preserve">ASHBY, </w:t>
            </w:r>
            <w:proofErr w:type="gramStart"/>
            <w:r w:rsidRPr="00C2624E">
              <w:rPr>
                <w:sz w:val="18"/>
                <w:szCs w:val="19"/>
              </w:rPr>
              <w:t xml:space="preserve">M.F., </w:t>
            </w:r>
            <w:r w:rsidR="00BB7A39" w:rsidRPr="00C2624E">
              <w:rPr>
                <w:sz w:val="18"/>
                <w:szCs w:val="19"/>
              </w:rPr>
              <w:t>JONES</w:t>
            </w:r>
            <w:proofErr w:type="gramEnd"/>
            <w:r w:rsidR="00BB7A39" w:rsidRPr="00C2624E">
              <w:rPr>
                <w:sz w:val="18"/>
                <w:szCs w:val="19"/>
              </w:rPr>
              <w:t xml:space="preserve">, </w:t>
            </w:r>
            <w:r w:rsidRPr="00C2624E">
              <w:rPr>
                <w:sz w:val="18"/>
                <w:szCs w:val="19"/>
              </w:rPr>
              <w:t xml:space="preserve">D.R.H. </w:t>
            </w:r>
            <w:r w:rsidRPr="00C2624E">
              <w:rPr>
                <w:i/>
                <w:sz w:val="18"/>
                <w:szCs w:val="19"/>
              </w:rPr>
              <w:t>Engineering Materials 2: An Introduction to Microstructures and Processing</w:t>
            </w:r>
            <w:r w:rsidRPr="00C2624E">
              <w:rPr>
                <w:sz w:val="18"/>
                <w:szCs w:val="19"/>
              </w:rPr>
              <w:t xml:space="preserve">. 4th Ed. Oxford: Butterworth-Heinemann, 2012. International Series on Materials Science and Technology. Dostupné z: </w:t>
            </w:r>
            <w:hyperlink r:id="rId42" w:history="1">
              <w:r w:rsidRPr="00C2624E">
                <w:rPr>
                  <w:rStyle w:val="Hypertextovodkaz"/>
                  <w:sz w:val="18"/>
                  <w:szCs w:val="19"/>
                </w:rPr>
                <w:t>http://app.knovel.com/hotlink/toc/id:kpEMAIMPE1/engineering_materials_2__an_introduction_to_microstructures_and_processing_4th_edition</w:t>
              </w:r>
            </w:hyperlink>
            <w:r w:rsidRPr="00C2624E">
              <w:rPr>
                <w:rStyle w:val="Hypertextovodkaz"/>
                <w:sz w:val="18"/>
                <w:szCs w:val="19"/>
              </w:rPr>
              <w:t>.</w:t>
            </w:r>
          </w:p>
          <w:p w14:paraId="22661358" w14:textId="168BAEFD" w:rsidR="002213BA" w:rsidRPr="002213BA" w:rsidRDefault="002213BA" w:rsidP="00D3365E">
            <w:pPr>
              <w:jc w:val="both"/>
              <w:rPr>
                <w:sz w:val="19"/>
                <w:szCs w:val="19"/>
              </w:rPr>
            </w:pPr>
            <w:r w:rsidRPr="00C2624E">
              <w:rPr>
                <w:sz w:val="18"/>
                <w:szCs w:val="19"/>
              </w:rPr>
              <w:t>DEGARMO, Ernest Paul, et al. Materials and process in manufacturing. Upper Saddle River: Prentice Hall, 1997.</w:t>
            </w:r>
          </w:p>
        </w:tc>
      </w:tr>
      <w:tr w:rsidR="00181B72" w:rsidRPr="009555FC" w14:paraId="51A426E5" w14:textId="77777777" w:rsidTr="00140CA8">
        <w:trPr>
          <w:gridAfter w:val="1"/>
          <w:wAfter w:w="142" w:type="dxa"/>
        </w:trPr>
        <w:tc>
          <w:tcPr>
            <w:tcW w:w="10065" w:type="dxa"/>
            <w:gridSpan w:val="32"/>
            <w:tcBorders>
              <w:top w:val="single" w:sz="12" w:space="0" w:color="auto"/>
              <w:left w:val="single" w:sz="2" w:space="0" w:color="auto"/>
              <w:bottom w:val="single" w:sz="2" w:space="0" w:color="auto"/>
              <w:right w:val="single" w:sz="2" w:space="0" w:color="auto"/>
            </w:tcBorders>
            <w:shd w:val="clear" w:color="auto" w:fill="F7CAAC"/>
          </w:tcPr>
          <w:p w14:paraId="56212C0F" w14:textId="77777777" w:rsidR="00181B72" w:rsidRPr="009555FC" w:rsidRDefault="00181B72" w:rsidP="005D5EC9">
            <w:pPr>
              <w:jc w:val="center"/>
              <w:rPr>
                <w:b/>
              </w:rPr>
            </w:pPr>
            <w:r w:rsidRPr="009555FC">
              <w:rPr>
                <w:b/>
              </w:rPr>
              <w:t>Informace ke kombinované nebo distanční formě</w:t>
            </w:r>
          </w:p>
        </w:tc>
      </w:tr>
      <w:tr w:rsidR="00181B72" w:rsidRPr="009555FC" w14:paraId="1FC029D4" w14:textId="77777777" w:rsidTr="00140CA8">
        <w:trPr>
          <w:gridAfter w:val="1"/>
          <w:wAfter w:w="142" w:type="dxa"/>
        </w:trPr>
        <w:tc>
          <w:tcPr>
            <w:tcW w:w="4890" w:type="dxa"/>
            <w:gridSpan w:val="14"/>
            <w:tcBorders>
              <w:top w:val="single" w:sz="2" w:space="0" w:color="auto"/>
            </w:tcBorders>
            <w:shd w:val="clear" w:color="auto" w:fill="F7CAAC"/>
          </w:tcPr>
          <w:p w14:paraId="21750B2A" w14:textId="77777777" w:rsidR="00181B72" w:rsidRPr="009555FC" w:rsidRDefault="00181B72" w:rsidP="005D5EC9">
            <w:pPr>
              <w:jc w:val="both"/>
            </w:pPr>
            <w:r w:rsidRPr="009555FC">
              <w:rPr>
                <w:b/>
              </w:rPr>
              <w:t>Rozsah konzultací (soustředění)</w:t>
            </w:r>
          </w:p>
        </w:tc>
        <w:tc>
          <w:tcPr>
            <w:tcW w:w="908" w:type="dxa"/>
            <w:gridSpan w:val="3"/>
            <w:tcBorders>
              <w:top w:val="single" w:sz="2" w:space="0" w:color="auto"/>
            </w:tcBorders>
          </w:tcPr>
          <w:p w14:paraId="223A1A49" w14:textId="77777777" w:rsidR="00181B72" w:rsidRPr="009555FC" w:rsidRDefault="00181B72" w:rsidP="005D5EC9">
            <w:pPr>
              <w:jc w:val="both"/>
            </w:pPr>
          </w:p>
        </w:tc>
        <w:tc>
          <w:tcPr>
            <w:tcW w:w="4267" w:type="dxa"/>
            <w:gridSpan w:val="15"/>
            <w:tcBorders>
              <w:top w:val="single" w:sz="2" w:space="0" w:color="auto"/>
            </w:tcBorders>
            <w:shd w:val="clear" w:color="auto" w:fill="F7CAAC"/>
          </w:tcPr>
          <w:p w14:paraId="2A0F15B2" w14:textId="77777777" w:rsidR="00181B72" w:rsidRPr="009555FC" w:rsidRDefault="00181B72" w:rsidP="005D5EC9">
            <w:pPr>
              <w:jc w:val="both"/>
              <w:rPr>
                <w:b/>
              </w:rPr>
            </w:pPr>
            <w:r w:rsidRPr="009555FC">
              <w:rPr>
                <w:b/>
              </w:rPr>
              <w:t xml:space="preserve">hodin </w:t>
            </w:r>
          </w:p>
        </w:tc>
      </w:tr>
      <w:tr w:rsidR="00181B72" w:rsidRPr="009555FC" w14:paraId="79A3A0C4" w14:textId="77777777" w:rsidTr="00140CA8">
        <w:trPr>
          <w:gridAfter w:val="1"/>
          <w:wAfter w:w="142" w:type="dxa"/>
        </w:trPr>
        <w:tc>
          <w:tcPr>
            <w:tcW w:w="10065" w:type="dxa"/>
            <w:gridSpan w:val="32"/>
            <w:shd w:val="clear" w:color="auto" w:fill="F7CAAC"/>
          </w:tcPr>
          <w:p w14:paraId="2A116D87" w14:textId="77777777" w:rsidR="00181B72" w:rsidRPr="009555FC" w:rsidRDefault="00181B72" w:rsidP="005D5EC9">
            <w:pPr>
              <w:jc w:val="both"/>
              <w:rPr>
                <w:b/>
              </w:rPr>
            </w:pPr>
            <w:r w:rsidRPr="009555FC">
              <w:rPr>
                <w:b/>
              </w:rPr>
              <w:t>Informace o způsobu kontaktu s vyučujícím</w:t>
            </w:r>
          </w:p>
        </w:tc>
      </w:tr>
      <w:tr w:rsidR="00181B72" w:rsidRPr="009555FC" w14:paraId="0F3DE330" w14:textId="77777777" w:rsidTr="00140CA8">
        <w:trPr>
          <w:gridAfter w:val="1"/>
          <w:wAfter w:w="142" w:type="dxa"/>
          <w:trHeight w:val="1373"/>
        </w:trPr>
        <w:tc>
          <w:tcPr>
            <w:tcW w:w="10065" w:type="dxa"/>
            <w:gridSpan w:val="32"/>
          </w:tcPr>
          <w:p w14:paraId="72338A86" w14:textId="78FE5B30" w:rsidR="00181B72" w:rsidRPr="009555FC" w:rsidRDefault="00181B72" w:rsidP="005D5EC9">
            <w:pPr>
              <w:jc w:val="both"/>
            </w:pPr>
            <w:del w:id="81" w:author="Ivo Kuřitka" w:date="2019-11-27T22:43:00Z">
              <w:r w:rsidRPr="009555FC">
                <w:rPr>
                  <w:color w:val="000000"/>
                </w:rPr>
                <w:delText>Rozsah konzultací k </w:delText>
              </w:r>
            </w:del>
            <w:ins w:id="82" w:author="Ivo Kuřitka" w:date="2019-11-27T22:43:00Z">
              <w:r w:rsidR="00C2624E" w:rsidRPr="00C2624E">
                <w:rPr>
                  <w:color w:val="000000"/>
                  <w:sz w:val="18"/>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C2624E" w:rsidRPr="00C2624E">
              <w:rPr>
                <w:color w:val="000000"/>
                <w:sz w:val="18"/>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0FD4AE7" w14:textId="77777777" w:rsidR="00181B72" w:rsidRPr="009555FC" w:rsidRDefault="00181B72" w:rsidP="005D5EC9">
            <w:pPr>
              <w:jc w:val="both"/>
              <w:rPr>
                <w:del w:id="83" w:author="Ivo Kuřitka" w:date="2019-11-27T22:43:00Z"/>
              </w:rPr>
            </w:pPr>
          </w:p>
          <w:p w14:paraId="13E20AB1" w14:textId="18E500D6" w:rsidR="00FA314A" w:rsidRPr="00C831F9" w:rsidRDefault="00181B72" w:rsidP="00C2624E">
            <w:pPr>
              <w:spacing w:before="40"/>
              <w:jc w:val="both"/>
            </w:pPr>
            <w:r w:rsidRPr="00C2624E">
              <w:rPr>
                <w:color w:val="000000"/>
                <w:sz w:val="18"/>
              </w:rPr>
              <w:t>Možnosti komunikace s vyučujícím: </w:t>
            </w:r>
            <w:hyperlink r:id="rId43" w:history="1">
              <w:r w:rsidR="008D22AF" w:rsidRPr="00C2624E">
                <w:rPr>
                  <w:rStyle w:val="Hypertextovodkaz"/>
                  <w:sz w:val="18"/>
                </w:rPr>
                <w:t>kocman@utb.cz</w:t>
              </w:r>
            </w:hyperlink>
            <w:r w:rsidR="008D22AF" w:rsidRPr="00C2624E">
              <w:rPr>
                <w:color w:val="000000"/>
                <w:sz w:val="18"/>
              </w:rPr>
              <w:t xml:space="preserve">, </w:t>
            </w:r>
            <w:r w:rsidR="00560EA7" w:rsidRPr="00C2624E">
              <w:rPr>
                <w:color w:val="000000"/>
                <w:sz w:val="18"/>
              </w:rPr>
              <w:t xml:space="preserve">576 035 164, </w:t>
            </w:r>
            <w:r w:rsidR="008D22AF" w:rsidRPr="00C2624E">
              <w:rPr>
                <w:color w:val="000000"/>
                <w:sz w:val="18"/>
              </w:rPr>
              <w:t>576 035</w:t>
            </w:r>
            <w:r w:rsidRPr="00C2624E">
              <w:rPr>
                <w:color w:val="000000"/>
                <w:sz w:val="18"/>
              </w:rPr>
              <w:t> </w:t>
            </w:r>
            <w:r w:rsidR="008D22AF" w:rsidRPr="00C2624E">
              <w:rPr>
                <w:color w:val="000000"/>
                <w:sz w:val="18"/>
              </w:rPr>
              <w:t>167</w:t>
            </w:r>
            <w:r w:rsidRPr="00C2624E">
              <w:rPr>
                <w:color w:val="000000"/>
                <w:sz w:val="18"/>
              </w:rPr>
              <w:t>.</w:t>
            </w:r>
          </w:p>
        </w:tc>
      </w:tr>
      <w:tr w:rsidR="00E51C83" w14:paraId="19D5E634" w14:textId="77777777" w:rsidTr="00140CA8">
        <w:trPr>
          <w:gridAfter w:val="1"/>
          <w:wAfter w:w="142" w:type="dxa"/>
          <w:trHeight w:val="274"/>
        </w:trPr>
        <w:tc>
          <w:tcPr>
            <w:tcW w:w="10065" w:type="dxa"/>
            <w:gridSpan w:val="32"/>
            <w:tcBorders>
              <w:top w:val="single" w:sz="4" w:space="0" w:color="auto"/>
              <w:left w:val="single" w:sz="4" w:space="0" w:color="auto"/>
              <w:bottom w:val="single" w:sz="4" w:space="0" w:color="auto"/>
              <w:right w:val="single" w:sz="4" w:space="0" w:color="auto"/>
            </w:tcBorders>
            <w:shd w:val="clear" w:color="auto" w:fill="BDD6EE"/>
          </w:tcPr>
          <w:p w14:paraId="24959731" w14:textId="557CBC75" w:rsidR="00E51C83" w:rsidRPr="00E51C83" w:rsidRDefault="00E51C83" w:rsidP="002F1391">
            <w:pPr>
              <w:jc w:val="both"/>
              <w:rPr>
                <w:b/>
                <w:color w:val="000000"/>
                <w:sz w:val="28"/>
                <w:szCs w:val="28"/>
              </w:rPr>
            </w:pPr>
            <w:r w:rsidRPr="00E51C83">
              <w:rPr>
                <w:color w:val="000000"/>
              </w:rPr>
              <w:lastRenderedPageBreak/>
              <w:br w:type="page"/>
            </w:r>
            <w:r w:rsidRPr="00E51C83">
              <w:rPr>
                <w:b/>
                <w:color w:val="000000"/>
                <w:sz w:val="28"/>
                <w:szCs w:val="28"/>
              </w:rPr>
              <w:t>B-III – Charakteristika studijního předmětu</w:t>
            </w:r>
          </w:p>
        </w:tc>
      </w:tr>
      <w:tr w:rsidR="00E51C83" w:rsidRPr="000E4A77" w14:paraId="107AE2CA" w14:textId="77777777" w:rsidTr="00140CA8">
        <w:trPr>
          <w:gridAfter w:val="1"/>
          <w:wAfter w:w="142" w:type="dxa"/>
          <w:trHeight w:hRule="exact" w:val="284"/>
        </w:trPr>
        <w:tc>
          <w:tcPr>
            <w:tcW w:w="2825"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DED2398" w14:textId="77777777" w:rsidR="00E51C83" w:rsidRPr="00E51C83" w:rsidRDefault="00E51C83" w:rsidP="002F1391">
            <w:pPr>
              <w:jc w:val="both"/>
              <w:rPr>
                <w:b/>
              </w:rPr>
            </w:pPr>
            <w:r w:rsidRPr="00E51C83">
              <w:rPr>
                <w:b/>
              </w:rPr>
              <w:t>Název studijního předmětu</w:t>
            </w:r>
          </w:p>
        </w:tc>
        <w:tc>
          <w:tcPr>
            <w:tcW w:w="7240" w:type="dxa"/>
            <w:gridSpan w:val="30"/>
            <w:tcBorders>
              <w:top w:val="double" w:sz="4" w:space="0" w:color="auto"/>
              <w:left w:val="single" w:sz="4" w:space="0" w:color="auto"/>
              <w:bottom w:val="single" w:sz="4" w:space="0" w:color="auto"/>
              <w:right w:val="single" w:sz="4" w:space="0" w:color="auto"/>
            </w:tcBorders>
          </w:tcPr>
          <w:p w14:paraId="4D7B5BBB" w14:textId="77777777" w:rsidR="00E51C83" w:rsidRPr="00E51C83" w:rsidRDefault="00E51C83" w:rsidP="002F1391">
            <w:pPr>
              <w:jc w:val="both"/>
              <w:rPr>
                <w:b/>
              </w:rPr>
            </w:pPr>
            <w:bookmarkStart w:id="84" w:name="Odb_komun_v_AJ"/>
            <w:bookmarkEnd w:id="84"/>
            <w:r w:rsidRPr="00E51C83">
              <w:rPr>
                <w:b/>
                <w:spacing w:val="-2"/>
              </w:rPr>
              <w:t xml:space="preserve">Odborná komunikace v angličtině  </w:t>
            </w:r>
          </w:p>
        </w:tc>
      </w:tr>
      <w:tr w:rsidR="00E51C83" w:rsidRPr="000E4A77" w14:paraId="372E9948" w14:textId="77777777" w:rsidTr="00140CA8">
        <w:trPr>
          <w:gridAfter w:val="1"/>
          <w:wAfter w:w="142" w:type="dxa"/>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5B084B" w14:textId="77777777" w:rsidR="00E51C83" w:rsidRPr="000E4A77" w:rsidRDefault="00E51C83" w:rsidP="002F1391">
            <w:pPr>
              <w:jc w:val="both"/>
              <w:rPr>
                <w:b/>
                <w:sz w:val="19"/>
                <w:szCs w:val="19"/>
              </w:rPr>
            </w:pPr>
            <w:r w:rsidRPr="000E4A77">
              <w:rPr>
                <w:b/>
                <w:sz w:val="19"/>
                <w:szCs w:val="19"/>
              </w:rPr>
              <w:t>Typ předmětu</w:t>
            </w:r>
          </w:p>
        </w:tc>
        <w:tc>
          <w:tcPr>
            <w:tcW w:w="3434" w:type="dxa"/>
            <w:gridSpan w:val="17"/>
            <w:tcBorders>
              <w:top w:val="single" w:sz="4" w:space="0" w:color="auto"/>
              <w:left w:val="single" w:sz="4" w:space="0" w:color="auto"/>
              <w:bottom w:val="single" w:sz="4" w:space="0" w:color="auto"/>
              <w:right w:val="single" w:sz="4" w:space="0" w:color="auto"/>
            </w:tcBorders>
          </w:tcPr>
          <w:p w14:paraId="205A05D5" w14:textId="77777777" w:rsidR="00E51C83" w:rsidRPr="000E4A77" w:rsidRDefault="00E51C83" w:rsidP="002F1391">
            <w:pPr>
              <w:jc w:val="both"/>
              <w:rPr>
                <w:sz w:val="19"/>
                <w:szCs w:val="19"/>
              </w:rPr>
            </w:pPr>
          </w:p>
        </w:tc>
        <w:tc>
          <w:tcPr>
            <w:tcW w:w="2716"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89E7507" w14:textId="77777777" w:rsidR="00E51C83" w:rsidRPr="000E4A77" w:rsidRDefault="00E51C83" w:rsidP="002F1391">
            <w:pPr>
              <w:jc w:val="both"/>
              <w:rPr>
                <w:sz w:val="19"/>
                <w:szCs w:val="19"/>
              </w:rPr>
            </w:pPr>
            <w:r w:rsidRPr="000E4A77">
              <w:rPr>
                <w:b/>
                <w:sz w:val="19"/>
                <w:szCs w:val="19"/>
              </w:rPr>
              <w:t>doporučený ročník / semestr</w:t>
            </w:r>
          </w:p>
        </w:tc>
        <w:tc>
          <w:tcPr>
            <w:tcW w:w="1090" w:type="dxa"/>
            <w:gridSpan w:val="6"/>
            <w:tcBorders>
              <w:top w:val="single" w:sz="4" w:space="0" w:color="auto"/>
              <w:left w:val="single" w:sz="4" w:space="0" w:color="auto"/>
              <w:bottom w:val="single" w:sz="4" w:space="0" w:color="auto"/>
              <w:right w:val="single" w:sz="4" w:space="0" w:color="auto"/>
            </w:tcBorders>
          </w:tcPr>
          <w:p w14:paraId="31FC4D4F" w14:textId="77777777" w:rsidR="00E51C83" w:rsidRPr="000E4A77" w:rsidRDefault="00E51C83" w:rsidP="002F1391">
            <w:pPr>
              <w:jc w:val="both"/>
              <w:rPr>
                <w:sz w:val="19"/>
                <w:szCs w:val="19"/>
              </w:rPr>
            </w:pPr>
          </w:p>
        </w:tc>
      </w:tr>
      <w:tr w:rsidR="00E51C83" w:rsidRPr="000E4A77" w14:paraId="05CC176B" w14:textId="77777777" w:rsidTr="00140CA8">
        <w:trPr>
          <w:gridAfter w:val="1"/>
          <w:wAfter w:w="142" w:type="dxa"/>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BB20DF" w14:textId="77777777" w:rsidR="00E51C83" w:rsidRPr="000E4A77" w:rsidRDefault="00E51C83" w:rsidP="002F1391">
            <w:pPr>
              <w:jc w:val="both"/>
              <w:rPr>
                <w:b/>
                <w:sz w:val="19"/>
                <w:szCs w:val="19"/>
              </w:rPr>
            </w:pPr>
            <w:r w:rsidRPr="000E4A77">
              <w:rPr>
                <w:b/>
                <w:sz w:val="19"/>
                <w:szCs w:val="19"/>
              </w:rPr>
              <w:t>Rozsah studijního předmětu</w:t>
            </w:r>
          </w:p>
        </w:tc>
        <w:tc>
          <w:tcPr>
            <w:tcW w:w="1715" w:type="dxa"/>
            <w:gridSpan w:val="9"/>
            <w:tcBorders>
              <w:top w:val="single" w:sz="4" w:space="0" w:color="auto"/>
              <w:left w:val="single" w:sz="4" w:space="0" w:color="auto"/>
              <w:bottom w:val="single" w:sz="4" w:space="0" w:color="auto"/>
              <w:right w:val="single" w:sz="4" w:space="0" w:color="auto"/>
            </w:tcBorders>
          </w:tcPr>
          <w:p w14:paraId="52E8C9F3" w14:textId="77777777" w:rsidR="00E51C83" w:rsidRPr="000E4A77" w:rsidRDefault="00E51C83" w:rsidP="002F1391">
            <w:pPr>
              <w:jc w:val="both"/>
              <w:rPr>
                <w:sz w:val="19"/>
                <w:szCs w:val="19"/>
              </w:rPr>
            </w:pPr>
          </w:p>
        </w:tc>
        <w:tc>
          <w:tcPr>
            <w:tcW w:w="8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7985F4C" w14:textId="77777777" w:rsidR="00E51C83" w:rsidRPr="000E4A77" w:rsidRDefault="00E51C83" w:rsidP="002F1391">
            <w:pPr>
              <w:jc w:val="both"/>
              <w:rPr>
                <w:b/>
                <w:sz w:val="19"/>
                <w:szCs w:val="19"/>
              </w:rPr>
            </w:pPr>
            <w:r w:rsidRPr="000E4A77">
              <w:rPr>
                <w:b/>
                <w:sz w:val="19"/>
                <w:szCs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3B8CAF4A" w14:textId="77777777" w:rsidR="00E51C83" w:rsidRPr="000E4A77" w:rsidRDefault="00E51C83" w:rsidP="002F1391">
            <w:pPr>
              <w:jc w:val="both"/>
              <w:rPr>
                <w:sz w:val="19"/>
                <w:szCs w:val="19"/>
              </w:rPr>
            </w:pPr>
          </w:p>
        </w:tc>
        <w:tc>
          <w:tcPr>
            <w:tcW w:w="217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2D8B11" w14:textId="77777777" w:rsidR="00E51C83" w:rsidRPr="000E4A77" w:rsidRDefault="00E51C83" w:rsidP="002F1391">
            <w:pPr>
              <w:jc w:val="both"/>
              <w:rPr>
                <w:b/>
                <w:sz w:val="19"/>
                <w:szCs w:val="19"/>
              </w:rPr>
            </w:pPr>
            <w:r w:rsidRPr="000E4A77">
              <w:rPr>
                <w:b/>
                <w:sz w:val="19"/>
                <w:szCs w:val="19"/>
              </w:rPr>
              <w:t>kreditů</w:t>
            </w:r>
          </w:p>
        </w:tc>
        <w:tc>
          <w:tcPr>
            <w:tcW w:w="1631" w:type="dxa"/>
            <w:gridSpan w:val="9"/>
            <w:tcBorders>
              <w:top w:val="single" w:sz="4" w:space="0" w:color="auto"/>
              <w:left w:val="single" w:sz="4" w:space="0" w:color="auto"/>
              <w:bottom w:val="single" w:sz="4" w:space="0" w:color="auto"/>
              <w:right w:val="single" w:sz="4" w:space="0" w:color="auto"/>
            </w:tcBorders>
          </w:tcPr>
          <w:p w14:paraId="313CD535" w14:textId="77777777" w:rsidR="00E51C83" w:rsidRPr="000E4A77" w:rsidRDefault="00E51C83" w:rsidP="002F1391">
            <w:pPr>
              <w:jc w:val="both"/>
              <w:rPr>
                <w:sz w:val="19"/>
                <w:szCs w:val="19"/>
              </w:rPr>
            </w:pPr>
          </w:p>
        </w:tc>
      </w:tr>
      <w:tr w:rsidR="00E51C83" w:rsidRPr="000E4A77" w14:paraId="5F1E601B" w14:textId="77777777" w:rsidTr="00140CA8">
        <w:trPr>
          <w:gridAfter w:val="1"/>
          <w:wAfter w:w="142" w:type="dxa"/>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AB0A17" w14:textId="77777777" w:rsidR="00E51C83" w:rsidRPr="000E4A77" w:rsidRDefault="00E51C83" w:rsidP="002F1391">
            <w:pPr>
              <w:jc w:val="both"/>
              <w:rPr>
                <w:b/>
                <w:sz w:val="19"/>
                <w:szCs w:val="19"/>
              </w:rPr>
            </w:pPr>
            <w:r w:rsidRPr="000E4A77">
              <w:rPr>
                <w:b/>
                <w:sz w:val="19"/>
                <w:szCs w:val="19"/>
              </w:rPr>
              <w:t>Prerekvizity, korekvizity, ekvivalence</w:t>
            </w:r>
          </w:p>
        </w:tc>
        <w:tc>
          <w:tcPr>
            <w:tcW w:w="7240" w:type="dxa"/>
            <w:gridSpan w:val="30"/>
            <w:tcBorders>
              <w:top w:val="single" w:sz="4" w:space="0" w:color="auto"/>
              <w:left w:val="single" w:sz="4" w:space="0" w:color="auto"/>
              <w:bottom w:val="single" w:sz="4" w:space="0" w:color="auto"/>
              <w:right w:val="single" w:sz="4" w:space="0" w:color="auto"/>
            </w:tcBorders>
          </w:tcPr>
          <w:p w14:paraId="19AEB9E6" w14:textId="77777777" w:rsidR="00E51C83" w:rsidRPr="000E4A77" w:rsidRDefault="00E51C83" w:rsidP="002F1391">
            <w:pPr>
              <w:jc w:val="both"/>
              <w:rPr>
                <w:sz w:val="19"/>
                <w:szCs w:val="19"/>
              </w:rPr>
            </w:pPr>
          </w:p>
        </w:tc>
      </w:tr>
      <w:tr w:rsidR="00E51C83" w:rsidRPr="000E4A77" w14:paraId="43B94599" w14:textId="77777777" w:rsidTr="00140CA8">
        <w:trPr>
          <w:gridAfter w:val="1"/>
          <w:wAfter w:w="142" w:type="dxa"/>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59DB74" w14:textId="77777777" w:rsidR="00E51C83" w:rsidRPr="000E4A77" w:rsidRDefault="00E51C83" w:rsidP="002F1391">
            <w:pPr>
              <w:jc w:val="both"/>
              <w:rPr>
                <w:b/>
                <w:sz w:val="19"/>
                <w:szCs w:val="19"/>
              </w:rPr>
            </w:pPr>
            <w:r w:rsidRPr="000E4A77">
              <w:rPr>
                <w:b/>
                <w:sz w:val="19"/>
                <w:szCs w:val="19"/>
              </w:rPr>
              <w:t>Způsob ověření studijních výsledků</w:t>
            </w:r>
          </w:p>
        </w:tc>
        <w:tc>
          <w:tcPr>
            <w:tcW w:w="3434" w:type="dxa"/>
            <w:gridSpan w:val="17"/>
            <w:tcBorders>
              <w:top w:val="single" w:sz="4" w:space="0" w:color="auto"/>
              <w:left w:val="single" w:sz="4" w:space="0" w:color="auto"/>
              <w:bottom w:val="single" w:sz="4" w:space="0" w:color="auto"/>
              <w:right w:val="single" w:sz="4" w:space="0" w:color="auto"/>
            </w:tcBorders>
          </w:tcPr>
          <w:p w14:paraId="3144BD58" w14:textId="77777777" w:rsidR="00E51C83" w:rsidRPr="000E4A77" w:rsidRDefault="00E51C83" w:rsidP="002F1391">
            <w:pPr>
              <w:jc w:val="both"/>
              <w:rPr>
                <w:sz w:val="19"/>
                <w:szCs w:val="19"/>
              </w:rPr>
            </w:pPr>
            <w:r w:rsidRPr="000E4A77">
              <w:rPr>
                <w:sz w:val="19"/>
                <w:szCs w:val="19"/>
              </w:rPr>
              <w:t>zkouška</w:t>
            </w:r>
          </w:p>
        </w:tc>
        <w:tc>
          <w:tcPr>
            <w:tcW w:w="217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20A865" w14:textId="77777777" w:rsidR="00E51C83" w:rsidRPr="000E4A77" w:rsidRDefault="00E51C83" w:rsidP="002F1391">
            <w:pPr>
              <w:jc w:val="both"/>
              <w:rPr>
                <w:b/>
                <w:sz w:val="19"/>
                <w:szCs w:val="19"/>
              </w:rPr>
            </w:pPr>
            <w:r w:rsidRPr="000E4A77">
              <w:rPr>
                <w:b/>
                <w:sz w:val="19"/>
                <w:szCs w:val="19"/>
              </w:rPr>
              <w:t>Forma výuky</w:t>
            </w:r>
          </w:p>
        </w:tc>
        <w:tc>
          <w:tcPr>
            <w:tcW w:w="1631" w:type="dxa"/>
            <w:gridSpan w:val="9"/>
            <w:tcBorders>
              <w:top w:val="single" w:sz="4" w:space="0" w:color="auto"/>
              <w:left w:val="single" w:sz="4" w:space="0" w:color="auto"/>
              <w:bottom w:val="single" w:sz="4" w:space="0" w:color="auto"/>
              <w:right w:val="single" w:sz="4" w:space="0" w:color="auto"/>
            </w:tcBorders>
          </w:tcPr>
          <w:p w14:paraId="40E8F2D9" w14:textId="77777777" w:rsidR="00E51C83" w:rsidRPr="000E4A77" w:rsidRDefault="00E51C83" w:rsidP="002F1391">
            <w:pPr>
              <w:jc w:val="both"/>
              <w:rPr>
                <w:sz w:val="19"/>
                <w:szCs w:val="19"/>
              </w:rPr>
            </w:pPr>
          </w:p>
        </w:tc>
      </w:tr>
      <w:tr w:rsidR="00E51C83" w:rsidRPr="000E4A77" w14:paraId="581D2EA5" w14:textId="77777777" w:rsidTr="00140CA8">
        <w:trPr>
          <w:gridAfter w:val="1"/>
          <w:wAfter w:w="142" w:type="dxa"/>
          <w:trHeight w:hRule="exact" w:val="701"/>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AFE576" w14:textId="77777777" w:rsidR="00E51C83" w:rsidRPr="000E4A77" w:rsidRDefault="00E51C83" w:rsidP="002F1391">
            <w:pPr>
              <w:jc w:val="both"/>
              <w:rPr>
                <w:b/>
                <w:sz w:val="19"/>
                <w:szCs w:val="19"/>
              </w:rPr>
            </w:pPr>
            <w:r w:rsidRPr="000E4A77">
              <w:rPr>
                <w:b/>
                <w:sz w:val="19"/>
                <w:szCs w:val="19"/>
              </w:rPr>
              <w:t>Forma způsobu ověření studijních výsledků a další požadavky na studenta</w:t>
            </w:r>
          </w:p>
        </w:tc>
        <w:tc>
          <w:tcPr>
            <w:tcW w:w="7240" w:type="dxa"/>
            <w:gridSpan w:val="30"/>
            <w:tcBorders>
              <w:top w:val="single" w:sz="4" w:space="0" w:color="auto"/>
              <w:left w:val="single" w:sz="4" w:space="0" w:color="auto"/>
              <w:bottom w:val="nil"/>
              <w:right w:val="single" w:sz="4" w:space="0" w:color="auto"/>
            </w:tcBorders>
          </w:tcPr>
          <w:p w14:paraId="3802A268" w14:textId="77777777" w:rsidR="00E51C83" w:rsidRPr="00084FC2" w:rsidRDefault="00E51C83" w:rsidP="002F1391">
            <w:pPr>
              <w:pStyle w:val="TableParagraph"/>
              <w:ind w:left="0"/>
              <w:jc w:val="both"/>
              <w:rPr>
                <w:sz w:val="18"/>
                <w:szCs w:val="19"/>
                <w:lang w:val="cs-CZ"/>
              </w:rPr>
            </w:pPr>
            <w:r w:rsidRPr="00084FC2">
              <w:rPr>
                <w:sz w:val="18"/>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 výsledcích vlastního</w:t>
            </w:r>
          </w:p>
        </w:tc>
      </w:tr>
      <w:tr w:rsidR="00E51C83" w:rsidRPr="000E4A77" w14:paraId="6F001AC8" w14:textId="77777777" w:rsidTr="00140CA8">
        <w:trPr>
          <w:gridAfter w:val="1"/>
          <w:wAfter w:w="142" w:type="dxa"/>
          <w:trHeight w:val="152"/>
        </w:trPr>
        <w:tc>
          <w:tcPr>
            <w:tcW w:w="10065" w:type="dxa"/>
            <w:gridSpan w:val="32"/>
            <w:tcBorders>
              <w:top w:val="nil"/>
              <w:left w:val="single" w:sz="4" w:space="0" w:color="auto"/>
              <w:bottom w:val="single" w:sz="4" w:space="0" w:color="auto"/>
              <w:right w:val="single" w:sz="4" w:space="0" w:color="auto"/>
            </w:tcBorders>
          </w:tcPr>
          <w:p w14:paraId="729358FD" w14:textId="77777777" w:rsidR="00E51C83" w:rsidRPr="00084FC2" w:rsidRDefault="00E51C83" w:rsidP="002F1391">
            <w:pPr>
              <w:pStyle w:val="TableParagraph"/>
              <w:ind w:left="0"/>
              <w:jc w:val="both"/>
              <w:rPr>
                <w:b/>
                <w:sz w:val="18"/>
                <w:szCs w:val="19"/>
                <w:lang w:val="cs-CZ"/>
              </w:rPr>
            </w:pPr>
            <w:r w:rsidRPr="00084FC2">
              <w:rPr>
                <w:sz w:val="18"/>
                <w:szCs w:val="19"/>
                <w:lang w:val="cs-CZ"/>
              </w:rPr>
              <w:t>výzkumu, příprava ústních prezentací těchto výsledků, a příprava a prezentace posteru pro odbornou konferenci v</w:t>
            </w:r>
            <w:r w:rsidRPr="00084FC2">
              <w:rPr>
                <w:spacing w:val="-4"/>
                <w:sz w:val="18"/>
                <w:szCs w:val="19"/>
                <w:lang w:val="cs-CZ"/>
              </w:rPr>
              <w:t xml:space="preserve"> </w:t>
            </w:r>
            <w:r w:rsidRPr="00084FC2">
              <w:rPr>
                <w:sz w:val="18"/>
                <w:szCs w:val="19"/>
                <w:lang w:val="cs-CZ"/>
              </w:rPr>
              <w:t>oboru.</w:t>
            </w:r>
          </w:p>
          <w:p w14:paraId="19C9D514" w14:textId="77777777" w:rsidR="00E51C83" w:rsidRPr="00084FC2" w:rsidRDefault="00E51C83" w:rsidP="002F1391">
            <w:pPr>
              <w:pStyle w:val="TableParagraph"/>
              <w:ind w:left="0"/>
              <w:jc w:val="both"/>
              <w:rPr>
                <w:sz w:val="18"/>
                <w:szCs w:val="19"/>
                <w:lang w:val="cs-CZ"/>
              </w:rPr>
            </w:pPr>
            <w:r w:rsidRPr="00084FC2">
              <w:rPr>
                <w:b/>
                <w:sz w:val="18"/>
                <w:szCs w:val="19"/>
                <w:lang w:val="cs-CZ"/>
              </w:rPr>
              <w:t>Požadavky na zkoušku</w:t>
            </w:r>
            <w:r w:rsidRPr="00084FC2">
              <w:rPr>
                <w:sz w:val="18"/>
                <w:szCs w:val="19"/>
                <w:lang w:val="cs-CZ"/>
              </w:rPr>
              <w:t>: Znalost angličtiny na úrovni advanced -</w:t>
            </w:r>
            <w:r w:rsidRPr="00084FC2">
              <w:rPr>
                <w:spacing w:val="-7"/>
                <w:sz w:val="18"/>
                <w:szCs w:val="19"/>
                <w:lang w:val="cs-CZ"/>
              </w:rPr>
              <w:t xml:space="preserve"> </w:t>
            </w:r>
            <w:r w:rsidRPr="00084FC2">
              <w:rPr>
                <w:sz w:val="18"/>
                <w:szCs w:val="19"/>
                <w:lang w:val="cs-CZ"/>
              </w:rPr>
              <w:t xml:space="preserve">C1; </w:t>
            </w:r>
            <w:r w:rsidRPr="00084FC2">
              <w:rPr>
                <w:b/>
                <w:sz w:val="18"/>
                <w:szCs w:val="19"/>
                <w:lang w:val="cs-CZ"/>
              </w:rPr>
              <w:t>Psaní odborného článku</w:t>
            </w:r>
            <w:r w:rsidRPr="00084FC2">
              <w:rPr>
                <w:sz w:val="18"/>
                <w:szCs w:val="19"/>
                <w:lang w:val="cs-CZ"/>
              </w:rPr>
              <w:t>, části a jejich typické rysy, ověření praktických dovedností v akademickém</w:t>
            </w:r>
            <w:r w:rsidRPr="00084FC2">
              <w:rPr>
                <w:spacing w:val="-22"/>
                <w:sz w:val="18"/>
                <w:szCs w:val="19"/>
                <w:lang w:val="cs-CZ"/>
              </w:rPr>
              <w:t xml:space="preserve"> </w:t>
            </w:r>
            <w:r w:rsidRPr="00084FC2">
              <w:rPr>
                <w:sz w:val="18"/>
                <w:szCs w:val="19"/>
                <w:lang w:val="cs-CZ"/>
              </w:rPr>
              <w:t xml:space="preserve">psaní; </w:t>
            </w:r>
            <w:r w:rsidRPr="00084FC2">
              <w:rPr>
                <w:b/>
                <w:sz w:val="18"/>
                <w:szCs w:val="19"/>
                <w:lang w:val="cs-CZ"/>
              </w:rPr>
              <w:t>Porozumění odbornému textu</w:t>
            </w:r>
            <w:r w:rsidRPr="00084FC2">
              <w:rPr>
                <w:sz w:val="18"/>
                <w:szCs w:val="19"/>
                <w:lang w:val="cs-CZ"/>
              </w:rPr>
              <w:t>, schopnost zpracovat získané informace a prezentovat je</w:t>
            </w:r>
            <w:r w:rsidRPr="00084FC2">
              <w:rPr>
                <w:spacing w:val="-13"/>
                <w:sz w:val="18"/>
                <w:szCs w:val="19"/>
                <w:lang w:val="cs-CZ"/>
              </w:rPr>
              <w:t xml:space="preserve"> </w:t>
            </w:r>
            <w:r w:rsidRPr="00084FC2">
              <w:rPr>
                <w:sz w:val="18"/>
                <w:szCs w:val="19"/>
                <w:lang w:val="cs-CZ"/>
              </w:rPr>
              <w:t xml:space="preserve">ústně. </w:t>
            </w:r>
            <w:r w:rsidRPr="00084FC2">
              <w:rPr>
                <w:b/>
                <w:sz w:val="18"/>
                <w:szCs w:val="19"/>
                <w:lang w:val="cs-CZ"/>
              </w:rPr>
              <w:t>Přečteno min. 200 stran</w:t>
            </w:r>
            <w:r w:rsidRPr="00084FC2">
              <w:rPr>
                <w:sz w:val="18"/>
                <w:szCs w:val="19"/>
                <w:lang w:val="cs-CZ"/>
              </w:rPr>
              <w:t xml:space="preserve"> odborného anglického textu z oboru. </w:t>
            </w:r>
            <w:r w:rsidRPr="00084FC2">
              <w:rPr>
                <w:b/>
                <w:sz w:val="18"/>
                <w:szCs w:val="19"/>
                <w:lang w:val="cs-CZ"/>
              </w:rPr>
              <w:t xml:space="preserve">Prezentace </w:t>
            </w:r>
            <w:r w:rsidRPr="00084FC2">
              <w:rPr>
                <w:sz w:val="18"/>
                <w:szCs w:val="19"/>
                <w:lang w:val="cs-CZ"/>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E51C83" w:rsidRPr="000E4A77" w14:paraId="74398171" w14:textId="77777777" w:rsidTr="00140CA8">
        <w:trPr>
          <w:gridAfter w:val="1"/>
          <w:wAfter w:w="142" w:type="dxa"/>
          <w:trHeight w:val="288"/>
        </w:trPr>
        <w:tc>
          <w:tcPr>
            <w:tcW w:w="2825" w:type="dxa"/>
            <w:gridSpan w:val="2"/>
            <w:tcBorders>
              <w:top w:val="nil"/>
              <w:left w:val="single" w:sz="4" w:space="0" w:color="auto"/>
              <w:bottom w:val="single" w:sz="4" w:space="0" w:color="auto"/>
              <w:right w:val="single" w:sz="4" w:space="0" w:color="auto"/>
            </w:tcBorders>
            <w:shd w:val="clear" w:color="auto" w:fill="F7CAAC"/>
            <w:vAlign w:val="center"/>
            <w:hideMark/>
          </w:tcPr>
          <w:p w14:paraId="72106589" w14:textId="77777777" w:rsidR="00E51C83" w:rsidRPr="000E4A77" w:rsidRDefault="00E51C83" w:rsidP="002F1391">
            <w:pPr>
              <w:rPr>
                <w:b/>
                <w:sz w:val="19"/>
                <w:szCs w:val="19"/>
              </w:rPr>
            </w:pPr>
            <w:r w:rsidRPr="000E4A77">
              <w:rPr>
                <w:b/>
                <w:sz w:val="19"/>
                <w:szCs w:val="19"/>
              </w:rPr>
              <w:t>Garant předmětu</w:t>
            </w:r>
          </w:p>
        </w:tc>
        <w:tc>
          <w:tcPr>
            <w:tcW w:w="7240" w:type="dxa"/>
            <w:gridSpan w:val="30"/>
            <w:tcBorders>
              <w:top w:val="nil"/>
              <w:left w:val="single" w:sz="4" w:space="0" w:color="auto"/>
              <w:bottom w:val="single" w:sz="4" w:space="0" w:color="auto"/>
              <w:right w:val="single" w:sz="4" w:space="0" w:color="auto"/>
            </w:tcBorders>
            <w:vAlign w:val="center"/>
          </w:tcPr>
          <w:p w14:paraId="7A1434C6" w14:textId="77777777" w:rsidR="00E51C83" w:rsidRPr="000E4A77" w:rsidRDefault="00E51C83" w:rsidP="002F1391">
            <w:pPr>
              <w:rPr>
                <w:sz w:val="19"/>
                <w:szCs w:val="19"/>
              </w:rPr>
            </w:pPr>
            <w:r w:rsidRPr="000E4A77">
              <w:rPr>
                <w:spacing w:val="-2"/>
                <w:sz w:val="19"/>
                <w:szCs w:val="19"/>
              </w:rPr>
              <w:t>doc. Ing. Anežka Lengálová, Ph.D.</w:t>
            </w:r>
          </w:p>
        </w:tc>
      </w:tr>
      <w:tr w:rsidR="00E51C83" w:rsidRPr="000E4A77" w14:paraId="5FC97E48" w14:textId="77777777" w:rsidTr="00140CA8">
        <w:trPr>
          <w:gridAfter w:val="1"/>
          <w:wAfter w:w="142" w:type="dxa"/>
          <w:trHeight w:val="243"/>
        </w:trPr>
        <w:tc>
          <w:tcPr>
            <w:tcW w:w="2825" w:type="dxa"/>
            <w:gridSpan w:val="2"/>
            <w:tcBorders>
              <w:top w:val="nil"/>
              <w:left w:val="single" w:sz="4" w:space="0" w:color="auto"/>
              <w:bottom w:val="single" w:sz="4" w:space="0" w:color="auto"/>
              <w:right w:val="single" w:sz="4" w:space="0" w:color="auto"/>
            </w:tcBorders>
            <w:shd w:val="clear" w:color="auto" w:fill="F7CAAC"/>
            <w:hideMark/>
          </w:tcPr>
          <w:p w14:paraId="5D27D372" w14:textId="77777777" w:rsidR="00E51C83" w:rsidRPr="000E4A77" w:rsidRDefault="00E51C83" w:rsidP="002F1391">
            <w:pPr>
              <w:jc w:val="both"/>
              <w:rPr>
                <w:b/>
                <w:sz w:val="19"/>
                <w:szCs w:val="19"/>
              </w:rPr>
            </w:pPr>
            <w:r w:rsidRPr="000E4A77">
              <w:rPr>
                <w:b/>
                <w:sz w:val="19"/>
                <w:szCs w:val="19"/>
              </w:rPr>
              <w:t>Zapojení garanta do výuky předmětu</w:t>
            </w:r>
          </w:p>
        </w:tc>
        <w:tc>
          <w:tcPr>
            <w:tcW w:w="7240" w:type="dxa"/>
            <w:gridSpan w:val="30"/>
            <w:tcBorders>
              <w:top w:val="nil"/>
              <w:left w:val="single" w:sz="4" w:space="0" w:color="auto"/>
              <w:bottom w:val="single" w:sz="4" w:space="0" w:color="auto"/>
              <w:right w:val="single" w:sz="4" w:space="0" w:color="auto"/>
            </w:tcBorders>
          </w:tcPr>
          <w:p w14:paraId="5BE79EF2" w14:textId="77777777" w:rsidR="00E51C83" w:rsidRPr="000E4A77" w:rsidRDefault="00E51C83" w:rsidP="002F1391">
            <w:pPr>
              <w:jc w:val="both"/>
              <w:rPr>
                <w:sz w:val="19"/>
                <w:szCs w:val="19"/>
              </w:rPr>
            </w:pPr>
            <w:r w:rsidRPr="000E4A77">
              <w:rPr>
                <w:sz w:val="19"/>
                <w:szCs w:val="19"/>
              </w:rPr>
              <w:t>100%</w:t>
            </w:r>
          </w:p>
        </w:tc>
      </w:tr>
      <w:tr w:rsidR="00E51C83" w:rsidRPr="000E4A77" w14:paraId="575BB791" w14:textId="77777777" w:rsidTr="00140CA8">
        <w:trPr>
          <w:gridAfter w:val="1"/>
          <w:wAfter w:w="142" w:type="dxa"/>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E7E3A" w14:textId="77777777" w:rsidR="00E51C83" w:rsidRPr="000E4A77" w:rsidRDefault="00E51C83" w:rsidP="002F1391">
            <w:pPr>
              <w:jc w:val="both"/>
              <w:rPr>
                <w:b/>
                <w:sz w:val="19"/>
                <w:szCs w:val="19"/>
              </w:rPr>
            </w:pPr>
            <w:r w:rsidRPr="000E4A77">
              <w:rPr>
                <w:b/>
                <w:sz w:val="19"/>
                <w:szCs w:val="19"/>
              </w:rPr>
              <w:t>Vyučující</w:t>
            </w:r>
          </w:p>
        </w:tc>
        <w:tc>
          <w:tcPr>
            <w:tcW w:w="7240" w:type="dxa"/>
            <w:gridSpan w:val="30"/>
            <w:tcBorders>
              <w:top w:val="single" w:sz="4" w:space="0" w:color="auto"/>
              <w:left w:val="single" w:sz="4" w:space="0" w:color="auto"/>
              <w:bottom w:val="nil"/>
              <w:right w:val="single" w:sz="4" w:space="0" w:color="auto"/>
            </w:tcBorders>
          </w:tcPr>
          <w:p w14:paraId="713D4A63" w14:textId="77777777" w:rsidR="00E51C83" w:rsidRPr="000E4A77" w:rsidRDefault="00E51C83" w:rsidP="002F1391">
            <w:pPr>
              <w:jc w:val="both"/>
              <w:rPr>
                <w:sz w:val="19"/>
                <w:szCs w:val="19"/>
              </w:rPr>
            </w:pPr>
          </w:p>
        </w:tc>
      </w:tr>
      <w:tr w:rsidR="00E51C83" w:rsidRPr="000E4A77" w14:paraId="70B47661" w14:textId="77777777" w:rsidTr="00140CA8">
        <w:trPr>
          <w:gridAfter w:val="1"/>
          <w:wAfter w:w="142" w:type="dxa"/>
          <w:trHeight w:val="148"/>
        </w:trPr>
        <w:tc>
          <w:tcPr>
            <w:tcW w:w="10065" w:type="dxa"/>
            <w:gridSpan w:val="32"/>
            <w:tcBorders>
              <w:top w:val="nil"/>
              <w:left w:val="single" w:sz="4" w:space="0" w:color="auto"/>
              <w:bottom w:val="single" w:sz="4" w:space="0" w:color="auto"/>
              <w:right w:val="single" w:sz="4" w:space="0" w:color="auto"/>
            </w:tcBorders>
            <w:vAlign w:val="center"/>
          </w:tcPr>
          <w:p w14:paraId="749E1C66" w14:textId="77777777" w:rsidR="00E51C83" w:rsidRPr="000E4A77" w:rsidRDefault="00E51C83" w:rsidP="002F1391">
            <w:pPr>
              <w:spacing w:before="20" w:after="20"/>
              <w:rPr>
                <w:sz w:val="19"/>
                <w:szCs w:val="19"/>
              </w:rPr>
            </w:pPr>
            <w:r w:rsidRPr="000E4A77">
              <w:rPr>
                <w:spacing w:val="-2"/>
                <w:sz w:val="19"/>
                <w:szCs w:val="19"/>
              </w:rPr>
              <w:t>doc. Ing. Anežka Lengálová, Ph.D.</w:t>
            </w:r>
          </w:p>
        </w:tc>
      </w:tr>
      <w:tr w:rsidR="00E51C83" w:rsidRPr="000E4A77" w14:paraId="50BD7C95" w14:textId="77777777" w:rsidTr="00140CA8">
        <w:trPr>
          <w:gridAfter w:val="1"/>
          <w:wAfter w:w="142" w:type="dxa"/>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2E54DB" w14:textId="77777777" w:rsidR="00E51C83" w:rsidRPr="000E4A77" w:rsidRDefault="00E51C83" w:rsidP="002F1391">
            <w:pPr>
              <w:jc w:val="both"/>
              <w:rPr>
                <w:b/>
                <w:sz w:val="19"/>
                <w:szCs w:val="19"/>
              </w:rPr>
            </w:pPr>
            <w:r w:rsidRPr="000E4A77">
              <w:rPr>
                <w:b/>
                <w:sz w:val="19"/>
                <w:szCs w:val="19"/>
              </w:rPr>
              <w:t>Stručná anotace předmětu</w:t>
            </w:r>
          </w:p>
        </w:tc>
        <w:tc>
          <w:tcPr>
            <w:tcW w:w="7240" w:type="dxa"/>
            <w:gridSpan w:val="30"/>
            <w:tcBorders>
              <w:top w:val="single" w:sz="4" w:space="0" w:color="auto"/>
              <w:left w:val="single" w:sz="4" w:space="0" w:color="auto"/>
              <w:bottom w:val="nil"/>
              <w:right w:val="single" w:sz="4" w:space="0" w:color="auto"/>
            </w:tcBorders>
          </w:tcPr>
          <w:p w14:paraId="4A7A4BDF" w14:textId="77777777" w:rsidR="00E51C83" w:rsidRPr="000E4A77" w:rsidRDefault="00E51C83" w:rsidP="002F1391">
            <w:pPr>
              <w:jc w:val="both"/>
              <w:rPr>
                <w:sz w:val="19"/>
                <w:szCs w:val="19"/>
              </w:rPr>
            </w:pPr>
          </w:p>
        </w:tc>
      </w:tr>
      <w:tr w:rsidR="00E51C83" w:rsidRPr="000E4A77" w14:paraId="0D21A372" w14:textId="77777777" w:rsidTr="00140CA8">
        <w:trPr>
          <w:gridAfter w:val="1"/>
          <w:wAfter w:w="142" w:type="dxa"/>
          <w:trHeight w:val="1945"/>
        </w:trPr>
        <w:tc>
          <w:tcPr>
            <w:tcW w:w="10065" w:type="dxa"/>
            <w:gridSpan w:val="32"/>
            <w:tcBorders>
              <w:top w:val="nil"/>
              <w:left w:val="single" w:sz="4" w:space="0" w:color="auto"/>
              <w:bottom w:val="single" w:sz="12" w:space="0" w:color="auto"/>
              <w:right w:val="single" w:sz="4" w:space="0" w:color="auto"/>
            </w:tcBorders>
          </w:tcPr>
          <w:p w14:paraId="1061406A" w14:textId="77777777" w:rsidR="00E51C83" w:rsidRPr="00084FC2" w:rsidRDefault="00E51C83" w:rsidP="002F1391">
            <w:pPr>
              <w:pStyle w:val="TableParagraph"/>
              <w:ind w:left="0"/>
              <w:jc w:val="both"/>
              <w:rPr>
                <w:sz w:val="18"/>
                <w:szCs w:val="19"/>
                <w:lang w:val="cs-CZ"/>
              </w:rPr>
            </w:pPr>
            <w:r w:rsidRPr="00084FC2">
              <w:rPr>
                <w:sz w:val="18"/>
                <w:szCs w:val="19"/>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7DF0E5A4" w14:textId="0FBE537C" w:rsidR="00E51C83" w:rsidRPr="00084FC2" w:rsidRDefault="00E51C83" w:rsidP="00E51C83">
            <w:pPr>
              <w:pStyle w:val="TableParagraph"/>
              <w:numPr>
                <w:ilvl w:val="1"/>
                <w:numId w:val="26"/>
              </w:numPr>
              <w:ind w:left="113" w:hanging="113"/>
              <w:jc w:val="both"/>
              <w:rPr>
                <w:sz w:val="18"/>
                <w:szCs w:val="19"/>
                <w:lang w:val="cs-CZ"/>
              </w:rPr>
            </w:pPr>
            <w:r w:rsidRPr="00084FC2">
              <w:rPr>
                <w:sz w:val="18"/>
                <w:szCs w:val="19"/>
                <w:lang w:val="cs-CZ"/>
              </w:rPr>
              <w:t>Odborná terminologie potřebná v praxi vědecko-vý</w:t>
            </w:r>
            <w:r w:rsidR="00F057A8" w:rsidRPr="00084FC2">
              <w:rPr>
                <w:sz w:val="18"/>
                <w:szCs w:val="19"/>
                <w:lang w:val="cs-CZ"/>
              </w:rPr>
              <w:t>zkumn</w:t>
            </w:r>
            <w:r w:rsidRPr="00084FC2">
              <w:rPr>
                <w:sz w:val="18"/>
                <w:szCs w:val="19"/>
                <w:lang w:val="cs-CZ"/>
              </w:rPr>
              <w:t xml:space="preserve">ého pracovníka působícího v dané oblasti a její následné použití v kontextu (čtení, porozumění a práce s autentickým odborným textem z příslušné oblasti - abstrakce, dedukce, sumarizace, argumentace, apod.). </w:t>
            </w:r>
          </w:p>
          <w:p w14:paraId="1DA6BB31" w14:textId="60879453" w:rsidR="00E51C83" w:rsidRPr="00084FC2" w:rsidRDefault="00E51C83" w:rsidP="00E51C83">
            <w:pPr>
              <w:pStyle w:val="TableParagraph"/>
              <w:numPr>
                <w:ilvl w:val="1"/>
                <w:numId w:val="26"/>
              </w:numPr>
              <w:ind w:left="113" w:hanging="113"/>
              <w:jc w:val="both"/>
              <w:rPr>
                <w:sz w:val="18"/>
                <w:szCs w:val="19"/>
                <w:lang w:val="cs-CZ"/>
              </w:rPr>
            </w:pPr>
            <w:r w:rsidRPr="00084FC2">
              <w:rPr>
                <w:sz w:val="18"/>
                <w:szCs w:val="19"/>
                <w:lang w:val="cs-CZ"/>
              </w:rPr>
              <w:t>Psaní odborných textů v praxi vědecko-vý</w:t>
            </w:r>
            <w:r w:rsidR="00F057A8" w:rsidRPr="00084FC2">
              <w:rPr>
                <w:sz w:val="18"/>
                <w:szCs w:val="19"/>
                <w:lang w:val="cs-CZ"/>
              </w:rPr>
              <w:t>zkumnéh</w:t>
            </w:r>
            <w:r w:rsidRPr="00084FC2">
              <w:rPr>
                <w:sz w:val="18"/>
                <w:szCs w:val="19"/>
                <w:lang w:val="cs-CZ"/>
              </w:rPr>
              <w:t>o pracovníka - různé typy textů (od obecného ke konkrétnímu, problém - řešení, popis procesu, komentář k tabulkám/grafům, psaní souhrnu); psaní článku do odborného časopisu na základě vlastních výsledků výzkumu.</w:t>
            </w:r>
          </w:p>
          <w:p w14:paraId="20680EF5" w14:textId="77777777" w:rsidR="00E51C83" w:rsidRPr="00084FC2" w:rsidRDefault="00E51C83" w:rsidP="00E51C83">
            <w:pPr>
              <w:pStyle w:val="Odstavecseseznamem"/>
              <w:numPr>
                <w:ilvl w:val="1"/>
                <w:numId w:val="26"/>
              </w:numPr>
              <w:ind w:left="113" w:hanging="113"/>
              <w:jc w:val="both"/>
              <w:rPr>
                <w:sz w:val="18"/>
                <w:szCs w:val="19"/>
              </w:rPr>
            </w:pPr>
            <w:r w:rsidRPr="00084FC2">
              <w:rPr>
                <w:sz w:val="18"/>
                <w:szCs w:val="19"/>
              </w:rPr>
              <w:t>Příprava a přednes odborných prezentací v dané oblasti, tvorba a prezentace posteru – dovednosti pro mezinárodní konference; zpětná vazba od vyučujícího a peer feedback.</w:t>
            </w:r>
          </w:p>
          <w:p w14:paraId="5312A3C5" w14:textId="77777777" w:rsidR="00E51C83" w:rsidRPr="000E4A77" w:rsidRDefault="00E51C83" w:rsidP="00E51C83">
            <w:pPr>
              <w:pStyle w:val="Odstavecseseznamem"/>
              <w:numPr>
                <w:ilvl w:val="1"/>
                <w:numId w:val="26"/>
              </w:numPr>
              <w:ind w:left="113" w:hanging="113"/>
              <w:jc w:val="both"/>
              <w:rPr>
                <w:sz w:val="19"/>
                <w:szCs w:val="19"/>
                <w:u w:val="single"/>
              </w:rPr>
            </w:pPr>
            <w:r w:rsidRPr="00084FC2">
              <w:rPr>
                <w:sz w:val="18"/>
                <w:szCs w:val="19"/>
              </w:rPr>
              <w:t>Další typy ústní komunikace (v oblasti odborné i profesní), s nimiž se vědecko-výzkumný pracovník setkává.</w:t>
            </w:r>
          </w:p>
        </w:tc>
      </w:tr>
      <w:tr w:rsidR="00E51C83" w:rsidRPr="000E4A77" w14:paraId="6AECEEE9" w14:textId="77777777" w:rsidTr="00140CA8">
        <w:trPr>
          <w:gridAfter w:val="1"/>
          <w:wAfter w:w="142" w:type="dxa"/>
          <w:trHeight w:val="265"/>
        </w:trPr>
        <w:tc>
          <w:tcPr>
            <w:tcW w:w="3397" w:type="dxa"/>
            <w:gridSpan w:val="7"/>
            <w:tcBorders>
              <w:top w:val="nil"/>
              <w:left w:val="single" w:sz="4" w:space="0" w:color="auto"/>
              <w:bottom w:val="single" w:sz="4" w:space="0" w:color="auto"/>
              <w:right w:val="single" w:sz="4" w:space="0" w:color="auto"/>
            </w:tcBorders>
            <w:shd w:val="clear" w:color="auto" w:fill="F7CAAC"/>
            <w:hideMark/>
          </w:tcPr>
          <w:p w14:paraId="5E880EF3" w14:textId="77777777" w:rsidR="00E51C83" w:rsidRPr="000E4A77" w:rsidRDefault="00E51C83" w:rsidP="002F1391">
            <w:pPr>
              <w:jc w:val="both"/>
              <w:rPr>
                <w:sz w:val="19"/>
                <w:szCs w:val="19"/>
              </w:rPr>
            </w:pPr>
            <w:r w:rsidRPr="000E4A77">
              <w:rPr>
                <w:b/>
                <w:sz w:val="19"/>
                <w:szCs w:val="19"/>
              </w:rPr>
              <w:t>Studijní literatura a studijní pomůcky</w:t>
            </w:r>
          </w:p>
        </w:tc>
        <w:tc>
          <w:tcPr>
            <w:tcW w:w="6668" w:type="dxa"/>
            <w:gridSpan w:val="25"/>
            <w:tcBorders>
              <w:top w:val="nil"/>
              <w:left w:val="single" w:sz="4" w:space="0" w:color="auto"/>
              <w:bottom w:val="nil"/>
              <w:right w:val="single" w:sz="4" w:space="0" w:color="auto"/>
            </w:tcBorders>
          </w:tcPr>
          <w:p w14:paraId="24B26582" w14:textId="77777777" w:rsidR="00E51C83" w:rsidRPr="000E4A77" w:rsidRDefault="00E51C83" w:rsidP="002F1391">
            <w:pPr>
              <w:jc w:val="both"/>
              <w:rPr>
                <w:sz w:val="19"/>
                <w:szCs w:val="19"/>
              </w:rPr>
            </w:pPr>
          </w:p>
        </w:tc>
      </w:tr>
      <w:tr w:rsidR="00E51C83" w:rsidRPr="000E4A77" w14:paraId="5D8F4417" w14:textId="77777777" w:rsidTr="00140CA8">
        <w:trPr>
          <w:gridAfter w:val="1"/>
          <w:wAfter w:w="142" w:type="dxa"/>
          <w:trHeight w:val="1497"/>
        </w:trPr>
        <w:tc>
          <w:tcPr>
            <w:tcW w:w="10065" w:type="dxa"/>
            <w:gridSpan w:val="32"/>
            <w:tcBorders>
              <w:top w:val="nil"/>
              <w:left w:val="single" w:sz="4" w:space="0" w:color="auto"/>
              <w:bottom w:val="single" w:sz="4" w:space="0" w:color="auto"/>
              <w:right w:val="single" w:sz="4" w:space="0" w:color="auto"/>
            </w:tcBorders>
          </w:tcPr>
          <w:p w14:paraId="1E9653D0" w14:textId="77777777" w:rsidR="00E51C83" w:rsidRPr="00084FC2" w:rsidRDefault="00E51C83" w:rsidP="002F1391">
            <w:pPr>
              <w:pStyle w:val="TableParagraph"/>
              <w:ind w:left="0"/>
              <w:jc w:val="both"/>
              <w:rPr>
                <w:sz w:val="18"/>
                <w:szCs w:val="18"/>
              </w:rPr>
            </w:pPr>
            <w:r w:rsidRPr="00084FC2">
              <w:rPr>
                <w:sz w:val="18"/>
                <w:szCs w:val="18"/>
                <w:u w:val="single"/>
              </w:rPr>
              <w:t>Povinná literatura:</w:t>
            </w:r>
          </w:p>
          <w:p w14:paraId="081A0D16" w14:textId="0C27C170" w:rsidR="00E51C83" w:rsidRPr="00084FC2" w:rsidRDefault="00E51C83" w:rsidP="002F1391">
            <w:pPr>
              <w:pStyle w:val="TableParagraph"/>
              <w:ind w:left="0"/>
              <w:jc w:val="both"/>
              <w:rPr>
                <w:sz w:val="18"/>
                <w:szCs w:val="18"/>
              </w:rPr>
            </w:pPr>
            <w:r w:rsidRPr="00084FC2">
              <w:rPr>
                <w:sz w:val="18"/>
                <w:szCs w:val="18"/>
              </w:rPr>
              <w:t xml:space="preserve">CHAZAL, E., McCARTER, S. </w:t>
            </w:r>
            <w:r w:rsidRPr="00084FC2">
              <w:rPr>
                <w:i/>
                <w:sz w:val="18"/>
                <w:szCs w:val="18"/>
              </w:rPr>
              <w:t>Oxford EAP: A Course in English for Academic Purposes</w:t>
            </w:r>
            <w:r w:rsidRPr="00084FC2">
              <w:rPr>
                <w:sz w:val="18"/>
                <w:szCs w:val="18"/>
              </w:rPr>
              <w:t>. 1</w:t>
            </w:r>
            <w:r w:rsidR="000817C7" w:rsidRPr="00084FC2">
              <w:rPr>
                <w:sz w:val="18"/>
                <w:szCs w:val="18"/>
              </w:rPr>
              <w:t>st Ed</w:t>
            </w:r>
            <w:r w:rsidRPr="00084FC2">
              <w:rPr>
                <w:sz w:val="18"/>
                <w:szCs w:val="18"/>
              </w:rPr>
              <w:t>. Oxford: Oxford University Press, 2012, 152 s. ISBN 978-0-19-400183-0.</w:t>
            </w:r>
          </w:p>
          <w:p w14:paraId="6A74B325" w14:textId="6748386B" w:rsidR="00E51C83" w:rsidRPr="00084FC2" w:rsidRDefault="00E51C83" w:rsidP="002F1391">
            <w:pPr>
              <w:pStyle w:val="TableParagraph"/>
              <w:ind w:left="0"/>
              <w:jc w:val="both"/>
              <w:rPr>
                <w:sz w:val="18"/>
                <w:szCs w:val="18"/>
              </w:rPr>
            </w:pPr>
            <w:r w:rsidRPr="00084FC2">
              <w:rPr>
                <w:sz w:val="18"/>
                <w:szCs w:val="18"/>
              </w:rPr>
              <w:t xml:space="preserve">SWALES, J.M., FEAK, CH.B. </w:t>
            </w:r>
            <w:r w:rsidRPr="00084FC2">
              <w:rPr>
                <w:i/>
                <w:sz w:val="18"/>
                <w:szCs w:val="18"/>
              </w:rPr>
              <w:t>Academic Writing for Graduate Students: Essential Tasks and Skills</w:t>
            </w:r>
            <w:r w:rsidRPr="00084FC2">
              <w:rPr>
                <w:sz w:val="18"/>
                <w:szCs w:val="18"/>
              </w:rPr>
              <w:t>. 3</w:t>
            </w:r>
            <w:r w:rsidR="000817C7" w:rsidRPr="00084FC2">
              <w:rPr>
                <w:sz w:val="18"/>
                <w:szCs w:val="18"/>
              </w:rPr>
              <w:t>rd Ed</w:t>
            </w:r>
            <w:r w:rsidRPr="00084FC2">
              <w:rPr>
                <w:sz w:val="18"/>
                <w:szCs w:val="18"/>
              </w:rPr>
              <w:t>. Ann Arbor: University of Michigan Press, 2012, vi, 117 s. ISBN 978-0-472-034758.</w:t>
            </w:r>
          </w:p>
          <w:p w14:paraId="1A098E73" w14:textId="59D3D3FC" w:rsidR="00E51C83" w:rsidRPr="00084FC2" w:rsidRDefault="00E51C83" w:rsidP="002F1391">
            <w:pPr>
              <w:pStyle w:val="TableParagraph"/>
              <w:ind w:left="0"/>
              <w:jc w:val="both"/>
              <w:rPr>
                <w:sz w:val="18"/>
                <w:szCs w:val="18"/>
              </w:rPr>
            </w:pPr>
            <w:r w:rsidRPr="00084FC2">
              <w:rPr>
                <w:sz w:val="18"/>
                <w:szCs w:val="18"/>
              </w:rPr>
              <w:t xml:space="preserve">LENGÁLOVÁ, A. </w:t>
            </w:r>
            <w:r w:rsidRPr="00084FC2">
              <w:rPr>
                <w:i/>
                <w:sz w:val="18"/>
                <w:szCs w:val="18"/>
              </w:rPr>
              <w:t>Communication Skills for International Conferences</w:t>
            </w:r>
            <w:r w:rsidRPr="00084FC2">
              <w:rPr>
                <w:sz w:val="18"/>
                <w:szCs w:val="18"/>
              </w:rPr>
              <w:t>. 2</w:t>
            </w:r>
            <w:r w:rsidR="000817C7" w:rsidRPr="00084FC2">
              <w:rPr>
                <w:sz w:val="18"/>
                <w:szCs w:val="18"/>
              </w:rPr>
              <w:t>nd Ed</w:t>
            </w:r>
            <w:r w:rsidRPr="00084FC2">
              <w:rPr>
                <w:sz w:val="18"/>
                <w:szCs w:val="18"/>
              </w:rPr>
              <w:t>. Zlín: UTB, 2008, 120 s. ISBN 9788073187514.</w:t>
            </w:r>
          </w:p>
          <w:p w14:paraId="7BAA9CDA" w14:textId="77777777" w:rsidR="00E51C83" w:rsidRPr="00084FC2" w:rsidRDefault="00E51C83" w:rsidP="002F1391">
            <w:pPr>
              <w:pStyle w:val="TableParagraph"/>
              <w:ind w:left="0"/>
              <w:jc w:val="both"/>
              <w:rPr>
                <w:sz w:val="18"/>
                <w:szCs w:val="18"/>
                <w:lang w:val="de-DE"/>
              </w:rPr>
            </w:pPr>
            <w:r w:rsidRPr="00084FC2">
              <w:rPr>
                <w:sz w:val="18"/>
                <w:szCs w:val="18"/>
              </w:rPr>
              <w:t xml:space="preserve">CARTER, M. </w:t>
            </w:r>
            <w:r w:rsidRPr="00084FC2">
              <w:rPr>
                <w:i/>
                <w:sz w:val="18"/>
                <w:szCs w:val="18"/>
              </w:rPr>
              <w:t xml:space="preserve">Designing Science Presentations. </w:t>
            </w:r>
            <w:r w:rsidRPr="00084FC2">
              <w:rPr>
                <w:sz w:val="18"/>
                <w:szCs w:val="18"/>
                <w:lang w:val="de-DE"/>
              </w:rPr>
              <w:t xml:space="preserve">Elsevier, 2013. ISBN 978-0-12-385969-3. Dostupné z: </w:t>
            </w:r>
            <w:hyperlink r:id="rId44" w:history="1">
              <w:r w:rsidRPr="00084FC2">
                <w:rPr>
                  <w:rStyle w:val="Hypertextovodkaz"/>
                  <w:sz w:val="18"/>
                  <w:szCs w:val="18"/>
                  <w:lang w:val="de-DE"/>
                </w:rPr>
                <w:t>https://www.sciencedirect.com/book/9780123859693/designing-science-presentations</w:t>
              </w:r>
            </w:hyperlink>
            <w:r w:rsidRPr="00084FC2">
              <w:rPr>
                <w:sz w:val="18"/>
                <w:szCs w:val="18"/>
                <w:lang w:val="de-DE"/>
              </w:rPr>
              <w:t>.</w:t>
            </w:r>
          </w:p>
          <w:p w14:paraId="5B50578C" w14:textId="77777777" w:rsidR="00E51C83" w:rsidRPr="00084FC2" w:rsidRDefault="00E51C83" w:rsidP="002F1391">
            <w:pPr>
              <w:pStyle w:val="TableParagraph"/>
              <w:ind w:left="0"/>
              <w:jc w:val="both"/>
              <w:rPr>
                <w:sz w:val="18"/>
                <w:szCs w:val="18"/>
                <w:lang w:val="de-DE"/>
              </w:rPr>
            </w:pPr>
            <w:r w:rsidRPr="00084FC2">
              <w:rPr>
                <w:sz w:val="18"/>
                <w:szCs w:val="18"/>
                <w:lang w:val="de-DE"/>
              </w:rPr>
              <w:t xml:space="preserve">Odborná anglická literatura pro přípravu prezentací doporučená školitelem. </w:t>
            </w:r>
          </w:p>
          <w:p w14:paraId="202F7389" w14:textId="77777777" w:rsidR="00E51C83" w:rsidRPr="00940796" w:rsidRDefault="00E51C83" w:rsidP="002F1391">
            <w:pPr>
              <w:pStyle w:val="TableParagraph"/>
              <w:ind w:left="0"/>
              <w:jc w:val="both"/>
              <w:rPr>
                <w:del w:id="85" w:author="Ivo Kuřitka" w:date="2019-11-27T22:43:00Z"/>
                <w:sz w:val="10"/>
                <w:szCs w:val="10"/>
                <w:lang w:val="de-DE"/>
              </w:rPr>
            </w:pPr>
          </w:p>
          <w:p w14:paraId="68192D9C" w14:textId="77777777" w:rsidR="00E51C83" w:rsidRPr="00084FC2" w:rsidRDefault="00E51C83" w:rsidP="00084FC2">
            <w:pPr>
              <w:pStyle w:val="TableParagraph"/>
              <w:spacing w:before="40"/>
              <w:ind w:left="0"/>
              <w:jc w:val="both"/>
              <w:rPr>
                <w:sz w:val="18"/>
                <w:szCs w:val="18"/>
              </w:rPr>
            </w:pPr>
            <w:r w:rsidRPr="00084FC2">
              <w:rPr>
                <w:sz w:val="18"/>
                <w:szCs w:val="18"/>
                <w:u w:val="single"/>
              </w:rPr>
              <w:t>Doporučená literatura</w:t>
            </w:r>
            <w:r w:rsidRPr="00084FC2">
              <w:rPr>
                <w:sz w:val="18"/>
                <w:szCs w:val="18"/>
              </w:rPr>
              <w:t>:</w:t>
            </w:r>
          </w:p>
          <w:p w14:paraId="28F7AAE4" w14:textId="011D9051" w:rsidR="00E51C83" w:rsidRPr="00084FC2" w:rsidRDefault="00E51C83" w:rsidP="002F1391">
            <w:pPr>
              <w:pStyle w:val="TableParagraph"/>
              <w:ind w:left="0"/>
              <w:jc w:val="both"/>
              <w:rPr>
                <w:sz w:val="18"/>
                <w:szCs w:val="18"/>
              </w:rPr>
            </w:pPr>
            <w:r w:rsidRPr="00084FC2">
              <w:rPr>
                <w:sz w:val="18"/>
                <w:szCs w:val="18"/>
              </w:rPr>
              <w:t xml:space="preserve">STEPHENS, B. </w:t>
            </w:r>
            <w:r w:rsidRPr="00084FC2">
              <w:rPr>
                <w:i/>
                <w:sz w:val="18"/>
                <w:szCs w:val="18"/>
              </w:rPr>
              <w:t>Meetings in English: Be Effective in International Meetings</w:t>
            </w:r>
            <w:r w:rsidRPr="00084FC2">
              <w:rPr>
                <w:sz w:val="18"/>
                <w:szCs w:val="18"/>
              </w:rPr>
              <w:t>. 1</w:t>
            </w:r>
            <w:r w:rsidR="000817C7" w:rsidRPr="00084FC2">
              <w:rPr>
                <w:sz w:val="18"/>
                <w:szCs w:val="18"/>
              </w:rPr>
              <w:t>st Ed</w:t>
            </w:r>
            <w:r w:rsidRPr="00084FC2">
              <w:rPr>
                <w:sz w:val="18"/>
                <w:szCs w:val="18"/>
              </w:rPr>
              <w:t>. Oxford: Macmillan, 2011, 112 s. ISBN</w:t>
            </w:r>
            <w:r w:rsidRPr="00084FC2">
              <w:rPr>
                <w:spacing w:val="-7"/>
                <w:sz w:val="18"/>
                <w:szCs w:val="18"/>
              </w:rPr>
              <w:t xml:space="preserve"> </w:t>
            </w:r>
            <w:r w:rsidRPr="00084FC2">
              <w:rPr>
                <w:sz w:val="18"/>
                <w:szCs w:val="18"/>
              </w:rPr>
              <w:t>978-0-2304-0192-1.</w:t>
            </w:r>
          </w:p>
          <w:p w14:paraId="4063B1EA" w14:textId="77777777" w:rsidR="00E51C83" w:rsidRPr="00084FC2" w:rsidRDefault="00E51C83" w:rsidP="002F1391">
            <w:pPr>
              <w:pStyle w:val="TableParagraph"/>
              <w:ind w:left="0"/>
              <w:jc w:val="both"/>
              <w:rPr>
                <w:sz w:val="18"/>
                <w:szCs w:val="18"/>
              </w:rPr>
            </w:pPr>
            <w:r w:rsidRPr="00084FC2">
              <w:rPr>
                <w:sz w:val="18"/>
                <w:szCs w:val="18"/>
              </w:rPr>
              <w:t xml:space="preserve">FEAK, CH.B., REINHART, S.M., ROHLCK, T.N. </w:t>
            </w:r>
            <w:r w:rsidRPr="00084FC2">
              <w:rPr>
                <w:i/>
                <w:sz w:val="18"/>
                <w:szCs w:val="18"/>
              </w:rPr>
              <w:t>Academic Interactions: Communicating on Campus</w:t>
            </w:r>
            <w:r w:rsidRPr="00084FC2">
              <w:rPr>
                <w:sz w:val="18"/>
                <w:szCs w:val="18"/>
              </w:rPr>
              <w:t>. Ann Arbor: University of Michigan Press, 2009, xii, 204 s. ISBN 978-0-472-03332-4.</w:t>
            </w:r>
          </w:p>
          <w:p w14:paraId="4BAD239E" w14:textId="28375F96" w:rsidR="00E51C83" w:rsidRPr="00084FC2" w:rsidRDefault="00E51C83" w:rsidP="002F1391">
            <w:pPr>
              <w:pStyle w:val="TableParagraph"/>
              <w:ind w:left="0"/>
              <w:jc w:val="both"/>
              <w:rPr>
                <w:sz w:val="18"/>
                <w:szCs w:val="18"/>
              </w:rPr>
            </w:pPr>
            <w:r w:rsidRPr="00084FC2">
              <w:rPr>
                <w:sz w:val="18"/>
                <w:szCs w:val="18"/>
              </w:rPr>
              <w:t xml:space="preserve">REINHART, S. </w:t>
            </w:r>
            <w:r w:rsidRPr="00084FC2">
              <w:rPr>
                <w:i/>
                <w:sz w:val="18"/>
                <w:szCs w:val="18"/>
              </w:rPr>
              <w:t>Giving Academic Presentations</w:t>
            </w:r>
            <w:r w:rsidRPr="00084FC2">
              <w:rPr>
                <w:sz w:val="18"/>
                <w:szCs w:val="18"/>
              </w:rPr>
              <w:t xml:space="preserve">. </w:t>
            </w:r>
            <w:r w:rsidR="000817C7" w:rsidRPr="00084FC2">
              <w:rPr>
                <w:sz w:val="18"/>
                <w:szCs w:val="18"/>
              </w:rPr>
              <w:t>2nd Ed</w:t>
            </w:r>
            <w:r w:rsidRPr="00084FC2">
              <w:rPr>
                <w:sz w:val="18"/>
                <w:szCs w:val="18"/>
              </w:rPr>
              <w:t>. Ann Arbor: University of Michigan Press, 2002, xiii, 116 s. ISBN 9780472088843.</w:t>
            </w:r>
          </w:p>
          <w:p w14:paraId="4C3C346C" w14:textId="0F7B74A3" w:rsidR="00E51C83" w:rsidRPr="00084FC2" w:rsidRDefault="00E51C83" w:rsidP="002F1391">
            <w:pPr>
              <w:pStyle w:val="TableParagraph"/>
              <w:ind w:left="0"/>
              <w:jc w:val="both"/>
              <w:rPr>
                <w:sz w:val="18"/>
                <w:szCs w:val="18"/>
              </w:rPr>
            </w:pPr>
            <w:r w:rsidRPr="00084FC2">
              <w:rPr>
                <w:sz w:val="18"/>
                <w:szCs w:val="18"/>
              </w:rPr>
              <w:t xml:space="preserve">ALLEY, M. </w:t>
            </w:r>
            <w:r w:rsidRPr="00084FC2">
              <w:rPr>
                <w:i/>
                <w:sz w:val="18"/>
                <w:szCs w:val="18"/>
              </w:rPr>
              <w:t xml:space="preserve">The Craft of Scientific Writing. </w:t>
            </w:r>
            <w:r w:rsidRPr="00084FC2">
              <w:rPr>
                <w:sz w:val="18"/>
                <w:szCs w:val="18"/>
              </w:rPr>
              <w:t>4</w:t>
            </w:r>
            <w:r w:rsidR="000817C7" w:rsidRPr="00084FC2">
              <w:rPr>
                <w:sz w:val="18"/>
                <w:szCs w:val="18"/>
              </w:rPr>
              <w:t>th Ed</w:t>
            </w:r>
            <w:r w:rsidRPr="00084FC2">
              <w:rPr>
                <w:sz w:val="18"/>
                <w:szCs w:val="18"/>
              </w:rPr>
              <w:t>. Springer, 2018, 295 s. ISBN 978-1-4419-8287-2.</w:t>
            </w:r>
          </w:p>
          <w:p w14:paraId="3CB3ECC6" w14:textId="77777777" w:rsidR="00E51C83" w:rsidRPr="00084FC2" w:rsidRDefault="00E51C83" w:rsidP="002F1391">
            <w:pPr>
              <w:jc w:val="both"/>
              <w:rPr>
                <w:sz w:val="18"/>
                <w:szCs w:val="18"/>
              </w:rPr>
            </w:pPr>
            <w:r w:rsidRPr="00084FC2">
              <w:rPr>
                <w:sz w:val="18"/>
                <w:szCs w:val="18"/>
              </w:rPr>
              <w:t>Učebnice anglické gramatiky a slovní zásoby pro samostudium.</w:t>
            </w:r>
          </w:p>
        </w:tc>
      </w:tr>
      <w:tr w:rsidR="00E51C83" w:rsidRPr="000E4A77" w14:paraId="545F7429" w14:textId="77777777" w:rsidTr="00140CA8">
        <w:trPr>
          <w:gridAfter w:val="1"/>
          <w:wAfter w:w="142" w:type="dxa"/>
        </w:trPr>
        <w:tc>
          <w:tcPr>
            <w:tcW w:w="10065" w:type="dxa"/>
            <w:gridSpan w:val="32"/>
            <w:tcBorders>
              <w:top w:val="single" w:sz="12" w:space="0" w:color="auto"/>
              <w:left w:val="single" w:sz="2" w:space="0" w:color="auto"/>
              <w:bottom w:val="single" w:sz="2" w:space="0" w:color="auto"/>
              <w:right w:val="single" w:sz="2" w:space="0" w:color="auto"/>
            </w:tcBorders>
            <w:shd w:val="clear" w:color="auto" w:fill="F7CAAC"/>
            <w:hideMark/>
          </w:tcPr>
          <w:p w14:paraId="5C34103A" w14:textId="77777777" w:rsidR="00E51C83" w:rsidRPr="000E4A77" w:rsidRDefault="00E51C83" w:rsidP="002F1391">
            <w:pPr>
              <w:jc w:val="center"/>
              <w:rPr>
                <w:b/>
                <w:sz w:val="19"/>
                <w:szCs w:val="19"/>
              </w:rPr>
            </w:pPr>
            <w:r w:rsidRPr="000E4A77">
              <w:rPr>
                <w:b/>
                <w:sz w:val="19"/>
                <w:szCs w:val="19"/>
              </w:rPr>
              <w:t>Informace ke kombinované nebo distanční formě</w:t>
            </w:r>
          </w:p>
        </w:tc>
      </w:tr>
      <w:tr w:rsidR="00E51C83" w:rsidRPr="000E4A77" w14:paraId="43228903" w14:textId="77777777" w:rsidTr="00140CA8">
        <w:trPr>
          <w:gridAfter w:val="1"/>
          <w:wAfter w:w="142" w:type="dxa"/>
        </w:trPr>
        <w:tc>
          <w:tcPr>
            <w:tcW w:w="4540"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6CF822BB" w14:textId="77777777" w:rsidR="00E51C83" w:rsidRPr="000E4A77" w:rsidRDefault="00E51C83" w:rsidP="002F1391">
            <w:pPr>
              <w:jc w:val="both"/>
              <w:rPr>
                <w:sz w:val="19"/>
                <w:szCs w:val="19"/>
              </w:rPr>
            </w:pPr>
            <w:r w:rsidRPr="000E4A77">
              <w:rPr>
                <w:b/>
                <w:sz w:val="19"/>
                <w:szCs w:val="19"/>
              </w:rPr>
              <w:t>Rozsah konzultací (soustředění)</w:t>
            </w:r>
          </w:p>
        </w:tc>
        <w:tc>
          <w:tcPr>
            <w:tcW w:w="896" w:type="dxa"/>
            <w:gridSpan w:val="4"/>
            <w:tcBorders>
              <w:top w:val="single" w:sz="2" w:space="0" w:color="auto"/>
              <w:left w:val="single" w:sz="4" w:space="0" w:color="auto"/>
              <w:bottom w:val="single" w:sz="4" w:space="0" w:color="auto"/>
              <w:right w:val="single" w:sz="4" w:space="0" w:color="auto"/>
            </w:tcBorders>
          </w:tcPr>
          <w:p w14:paraId="065957F9" w14:textId="77777777" w:rsidR="00E51C83" w:rsidRPr="000E4A77" w:rsidRDefault="00E51C83" w:rsidP="002F1391">
            <w:pPr>
              <w:jc w:val="both"/>
              <w:rPr>
                <w:sz w:val="19"/>
                <w:szCs w:val="19"/>
              </w:rPr>
            </w:pPr>
          </w:p>
        </w:tc>
        <w:tc>
          <w:tcPr>
            <w:tcW w:w="4629"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2C909EA2" w14:textId="77777777" w:rsidR="00E51C83" w:rsidRPr="000E4A77" w:rsidRDefault="00E51C83" w:rsidP="002F1391">
            <w:pPr>
              <w:jc w:val="both"/>
              <w:rPr>
                <w:b/>
                <w:sz w:val="19"/>
                <w:szCs w:val="19"/>
              </w:rPr>
            </w:pPr>
            <w:r w:rsidRPr="000E4A77">
              <w:rPr>
                <w:b/>
                <w:sz w:val="19"/>
                <w:szCs w:val="19"/>
              </w:rPr>
              <w:t xml:space="preserve">hodin </w:t>
            </w:r>
          </w:p>
        </w:tc>
      </w:tr>
      <w:tr w:rsidR="00E51C83" w:rsidRPr="000E4A77" w14:paraId="56F6CD75" w14:textId="77777777" w:rsidTr="00140CA8">
        <w:trPr>
          <w:gridAfter w:val="1"/>
          <w:wAfter w:w="142" w:type="dxa"/>
        </w:trPr>
        <w:tc>
          <w:tcPr>
            <w:tcW w:w="10065" w:type="dxa"/>
            <w:gridSpan w:val="32"/>
            <w:tcBorders>
              <w:top w:val="single" w:sz="4" w:space="0" w:color="auto"/>
              <w:left w:val="single" w:sz="4" w:space="0" w:color="auto"/>
              <w:bottom w:val="single" w:sz="4" w:space="0" w:color="auto"/>
              <w:right w:val="single" w:sz="4" w:space="0" w:color="auto"/>
            </w:tcBorders>
            <w:shd w:val="clear" w:color="auto" w:fill="F7CAAC"/>
            <w:hideMark/>
          </w:tcPr>
          <w:p w14:paraId="1EEF21F7" w14:textId="77777777" w:rsidR="00E51C83" w:rsidRPr="000E4A77" w:rsidRDefault="00E51C83" w:rsidP="002F1391">
            <w:pPr>
              <w:jc w:val="both"/>
              <w:rPr>
                <w:b/>
                <w:sz w:val="19"/>
                <w:szCs w:val="19"/>
              </w:rPr>
            </w:pPr>
            <w:r w:rsidRPr="000E4A77">
              <w:rPr>
                <w:b/>
                <w:sz w:val="19"/>
                <w:szCs w:val="19"/>
              </w:rPr>
              <w:t>Informace o způsobu kontaktu s vyučujícím</w:t>
            </w:r>
          </w:p>
        </w:tc>
      </w:tr>
      <w:tr w:rsidR="00E51C83" w:rsidRPr="000E4A77" w14:paraId="351A4452" w14:textId="77777777" w:rsidTr="00140CA8">
        <w:trPr>
          <w:gridAfter w:val="1"/>
          <w:wAfter w:w="142" w:type="dxa"/>
          <w:trHeight w:val="144"/>
        </w:trPr>
        <w:tc>
          <w:tcPr>
            <w:tcW w:w="10065" w:type="dxa"/>
            <w:gridSpan w:val="32"/>
            <w:tcBorders>
              <w:top w:val="single" w:sz="4" w:space="0" w:color="auto"/>
              <w:left w:val="single" w:sz="4" w:space="0" w:color="auto"/>
              <w:bottom w:val="single" w:sz="4" w:space="0" w:color="auto"/>
              <w:right w:val="single" w:sz="4" w:space="0" w:color="auto"/>
            </w:tcBorders>
          </w:tcPr>
          <w:p w14:paraId="67CF90A3" w14:textId="57700CA9" w:rsidR="00E51C83" w:rsidRPr="00084FC2" w:rsidRDefault="00E51C83" w:rsidP="00084FC2">
            <w:pPr>
              <w:pStyle w:val="TableParagraph"/>
              <w:ind w:left="0"/>
              <w:jc w:val="both"/>
              <w:rPr>
                <w:color w:val="000000"/>
                <w:sz w:val="18"/>
                <w:szCs w:val="18"/>
                <w:lang w:val="cs-CZ"/>
              </w:rPr>
            </w:pPr>
            <w:del w:id="86" w:author="Ivo Kuřitka" w:date="2019-11-27T22:43:00Z">
              <w:r w:rsidRPr="000B219A">
                <w:rPr>
                  <w:color w:val="000000"/>
                  <w:sz w:val="19"/>
                  <w:szCs w:val="19"/>
                  <w:lang w:val="cs-CZ"/>
                </w:rPr>
                <w:delText>Rozsah konzultací k </w:delText>
              </w:r>
            </w:del>
            <w:ins w:id="87" w:author="Ivo Kuřitka" w:date="2019-11-27T22:43:00Z">
              <w:r w:rsidR="00084FC2" w:rsidRPr="00282AF8">
                <w:rPr>
                  <w:color w:val="000000"/>
                  <w:sz w:val="18"/>
                  <w:szCs w:val="18"/>
                  <w:highlight w:val="yellow"/>
                  <w:lang w:val="cs-CZ"/>
                </w:rPr>
                <w:t xml:space="preserve">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 Rozsah konzultací k </w:t>
              </w:r>
            </w:ins>
            <w:r w:rsidR="00084FC2" w:rsidRPr="00282AF8">
              <w:rPr>
                <w:color w:val="000000"/>
                <w:sz w:val="18"/>
                <w:szCs w:val="18"/>
                <w:highlight w:val="yellow"/>
                <w:lang w:val="cs-CZ"/>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282AF8">
              <w:rPr>
                <w:color w:val="000000"/>
                <w:sz w:val="18"/>
                <w:szCs w:val="18"/>
                <w:highlight w:val="yellow"/>
                <w:lang w:val="cs-CZ"/>
              </w:rPr>
              <w:t>.</w:t>
            </w:r>
            <w:r w:rsidRPr="00084FC2">
              <w:rPr>
                <w:color w:val="000000"/>
                <w:sz w:val="18"/>
                <w:szCs w:val="18"/>
                <w:lang w:val="cs-CZ"/>
              </w:rPr>
              <w:t> </w:t>
            </w:r>
          </w:p>
          <w:p w14:paraId="00A28A96" w14:textId="77777777" w:rsidR="00E51C83" w:rsidRPr="000E4A77" w:rsidRDefault="00E51C83" w:rsidP="002F1391">
            <w:pPr>
              <w:pStyle w:val="xxmsonormal"/>
              <w:shd w:val="clear" w:color="auto" w:fill="FFFFFF"/>
              <w:spacing w:before="0" w:beforeAutospacing="0" w:after="0" w:afterAutospacing="0"/>
              <w:rPr>
                <w:del w:id="88" w:author="Ivo Kuřitka" w:date="2019-11-27T22:43:00Z"/>
                <w:color w:val="000000"/>
                <w:sz w:val="10"/>
                <w:szCs w:val="10"/>
              </w:rPr>
            </w:pPr>
          </w:p>
          <w:p w14:paraId="20ECBCF8" w14:textId="31C52BFF" w:rsidR="00E51C83" w:rsidRPr="000E4A77" w:rsidRDefault="00E51C83" w:rsidP="00084FC2">
            <w:pPr>
              <w:pStyle w:val="xxmsonormal"/>
              <w:shd w:val="clear" w:color="auto" w:fill="FFFFFF"/>
              <w:spacing w:before="40" w:beforeAutospacing="0" w:after="0" w:afterAutospacing="0"/>
              <w:rPr>
                <w:sz w:val="19"/>
                <w:szCs w:val="19"/>
              </w:rPr>
            </w:pPr>
            <w:r w:rsidRPr="00084FC2">
              <w:rPr>
                <w:color w:val="000000"/>
                <w:sz w:val="18"/>
                <w:szCs w:val="18"/>
              </w:rPr>
              <w:t>Možnosti komunikace s vyučujícím: </w:t>
            </w:r>
            <w:hyperlink r:id="rId45" w:history="1">
              <w:r w:rsidRPr="00084FC2">
                <w:rPr>
                  <w:rStyle w:val="Hypertextovodkaz"/>
                  <w:sz w:val="18"/>
                  <w:szCs w:val="18"/>
                </w:rPr>
                <w:t>lengalova@utb.cz</w:t>
              </w:r>
            </w:hyperlink>
            <w:r w:rsidRPr="00084FC2">
              <w:rPr>
                <w:color w:val="000000"/>
                <w:sz w:val="18"/>
                <w:szCs w:val="18"/>
              </w:rPr>
              <w:t xml:space="preserve">, </w:t>
            </w:r>
            <w:r w:rsidR="005C580F" w:rsidRPr="00084FC2">
              <w:rPr>
                <w:color w:val="000000"/>
                <w:sz w:val="18"/>
                <w:szCs w:val="18"/>
              </w:rPr>
              <w:t>576 037 367</w:t>
            </w:r>
            <w:r w:rsidRPr="00084FC2">
              <w:rPr>
                <w:color w:val="000000"/>
                <w:sz w:val="18"/>
                <w:szCs w:val="18"/>
              </w:rPr>
              <w:t>.</w:t>
            </w:r>
          </w:p>
        </w:tc>
      </w:tr>
      <w:tr w:rsidR="00AB2841" w:rsidRPr="00866204" w14:paraId="7E2FA578" w14:textId="77777777" w:rsidTr="00140CA8">
        <w:trPr>
          <w:gridBefore w:val="1"/>
          <w:gridAfter w:val="3"/>
          <w:wBefore w:w="34" w:type="dxa"/>
          <w:wAfter w:w="318" w:type="dxa"/>
          <w:trHeight w:val="283"/>
        </w:trPr>
        <w:tc>
          <w:tcPr>
            <w:tcW w:w="9855" w:type="dxa"/>
            <w:gridSpan w:val="29"/>
            <w:tcBorders>
              <w:top w:val="single" w:sz="4" w:space="0" w:color="auto"/>
              <w:left w:val="single" w:sz="4" w:space="0" w:color="auto"/>
              <w:bottom w:val="single" w:sz="4" w:space="0" w:color="auto"/>
              <w:right w:val="single" w:sz="4" w:space="0" w:color="auto"/>
            </w:tcBorders>
            <w:shd w:val="clear" w:color="auto" w:fill="BDD6EE"/>
          </w:tcPr>
          <w:p w14:paraId="4BBBC98B"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06F5D6A4"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04EBF3D8" w14:textId="77777777" w:rsidR="00AB2841" w:rsidRPr="00AB2841" w:rsidRDefault="00AB2841" w:rsidP="00AB2841">
            <w:pPr>
              <w:jc w:val="both"/>
              <w:rPr>
                <w:b/>
              </w:rPr>
            </w:pPr>
            <w:r w:rsidRPr="00AB2841">
              <w:rPr>
                <w:b/>
              </w:rPr>
              <w:t>Název studijního předmětu</w:t>
            </w:r>
          </w:p>
        </w:tc>
        <w:tc>
          <w:tcPr>
            <w:tcW w:w="6769" w:type="dxa"/>
            <w:gridSpan w:val="26"/>
            <w:tcBorders>
              <w:top w:val="double" w:sz="4" w:space="0" w:color="auto"/>
            </w:tcBorders>
          </w:tcPr>
          <w:p w14:paraId="6AF653B2" w14:textId="77777777" w:rsidR="00AB2841" w:rsidRPr="00AB2841" w:rsidRDefault="00AB2841" w:rsidP="00AB2841">
            <w:pPr>
              <w:jc w:val="both"/>
            </w:pPr>
            <w:bookmarkStart w:id="89" w:name="Pokroč_mater_a_technol"/>
            <w:bookmarkStart w:id="90" w:name="Pokr_mater_a_technol"/>
            <w:bookmarkEnd w:id="89"/>
            <w:bookmarkEnd w:id="90"/>
            <w:r w:rsidRPr="00AB2841">
              <w:rPr>
                <w:b/>
              </w:rPr>
              <w:t>Pokročilé materiály a technologie</w:t>
            </w:r>
          </w:p>
        </w:tc>
      </w:tr>
      <w:tr w:rsidR="00AB2841" w:rsidRPr="00AB2841" w14:paraId="2C33CD11" w14:textId="77777777" w:rsidTr="00140CA8">
        <w:trPr>
          <w:gridBefore w:val="1"/>
          <w:gridAfter w:val="3"/>
          <w:wBefore w:w="34" w:type="dxa"/>
          <w:wAfter w:w="318" w:type="dxa"/>
        </w:trPr>
        <w:tc>
          <w:tcPr>
            <w:tcW w:w="3086" w:type="dxa"/>
            <w:gridSpan w:val="3"/>
            <w:shd w:val="clear" w:color="auto" w:fill="F7CAAC"/>
          </w:tcPr>
          <w:p w14:paraId="2038188A" w14:textId="77777777" w:rsidR="00AB2841" w:rsidRPr="00AB2841" w:rsidRDefault="00AB2841" w:rsidP="00AB2841">
            <w:pPr>
              <w:jc w:val="both"/>
              <w:rPr>
                <w:b/>
              </w:rPr>
            </w:pPr>
            <w:r w:rsidRPr="00AB2841">
              <w:rPr>
                <w:b/>
              </w:rPr>
              <w:t>Typ předmětu</w:t>
            </w:r>
          </w:p>
        </w:tc>
        <w:tc>
          <w:tcPr>
            <w:tcW w:w="3406" w:type="dxa"/>
            <w:gridSpan w:val="16"/>
          </w:tcPr>
          <w:p w14:paraId="23121A23" w14:textId="77777777" w:rsidR="00AB2841" w:rsidRPr="00AB2841" w:rsidRDefault="00AB2841" w:rsidP="00AB2841">
            <w:pPr>
              <w:jc w:val="both"/>
            </w:pPr>
          </w:p>
        </w:tc>
        <w:tc>
          <w:tcPr>
            <w:tcW w:w="2695" w:type="dxa"/>
            <w:gridSpan w:val="7"/>
            <w:shd w:val="clear" w:color="auto" w:fill="F7CAAC"/>
          </w:tcPr>
          <w:p w14:paraId="08816671" w14:textId="77777777" w:rsidR="00AB2841" w:rsidRPr="00AB2841" w:rsidRDefault="00AB2841" w:rsidP="00AB2841">
            <w:pPr>
              <w:jc w:val="both"/>
            </w:pPr>
            <w:r w:rsidRPr="00AB2841">
              <w:rPr>
                <w:b/>
              </w:rPr>
              <w:t>doporučený ročník / semestr</w:t>
            </w:r>
          </w:p>
        </w:tc>
        <w:tc>
          <w:tcPr>
            <w:tcW w:w="668" w:type="dxa"/>
            <w:gridSpan w:val="3"/>
          </w:tcPr>
          <w:p w14:paraId="6743B997" w14:textId="77777777" w:rsidR="00AB2841" w:rsidRPr="00AB2841" w:rsidRDefault="00AB2841" w:rsidP="00AB2841">
            <w:pPr>
              <w:jc w:val="both"/>
            </w:pPr>
          </w:p>
        </w:tc>
      </w:tr>
      <w:tr w:rsidR="00AB2841" w:rsidRPr="00AB2841" w14:paraId="38664EDD" w14:textId="77777777" w:rsidTr="00140CA8">
        <w:trPr>
          <w:gridBefore w:val="1"/>
          <w:gridAfter w:val="3"/>
          <w:wBefore w:w="34" w:type="dxa"/>
          <w:wAfter w:w="318" w:type="dxa"/>
        </w:trPr>
        <w:tc>
          <w:tcPr>
            <w:tcW w:w="3086" w:type="dxa"/>
            <w:gridSpan w:val="3"/>
            <w:shd w:val="clear" w:color="auto" w:fill="F7CAAC"/>
          </w:tcPr>
          <w:p w14:paraId="5A4EDEA4" w14:textId="77777777" w:rsidR="00AB2841" w:rsidRPr="00AB2841" w:rsidRDefault="00AB2841" w:rsidP="00AB2841">
            <w:pPr>
              <w:jc w:val="both"/>
              <w:rPr>
                <w:b/>
              </w:rPr>
            </w:pPr>
            <w:r w:rsidRPr="00AB2841">
              <w:rPr>
                <w:b/>
              </w:rPr>
              <w:t>Rozsah studijního předmětu</w:t>
            </w:r>
          </w:p>
        </w:tc>
        <w:tc>
          <w:tcPr>
            <w:tcW w:w="1701" w:type="dxa"/>
            <w:gridSpan w:val="9"/>
          </w:tcPr>
          <w:p w14:paraId="1EC00EC6" w14:textId="77777777" w:rsidR="00AB2841" w:rsidRPr="00AB2841" w:rsidRDefault="00AB2841" w:rsidP="00AB2841">
            <w:pPr>
              <w:jc w:val="both"/>
            </w:pPr>
          </w:p>
        </w:tc>
        <w:tc>
          <w:tcPr>
            <w:tcW w:w="889" w:type="dxa"/>
            <w:gridSpan w:val="3"/>
            <w:shd w:val="clear" w:color="auto" w:fill="F7CAAC"/>
          </w:tcPr>
          <w:p w14:paraId="49038990" w14:textId="77777777" w:rsidR="00AB2841" w:rsidRPr="00AB2841" w:rsidRDefault="00AB2841" w:rsidP="00AB2841">
            <w:pPr>
              <w:jc w:val="both"/>
              <w:rPr>
                <w:b/>
              </w:rPr>
            </w:pPr>
            <w:r w:rsidRPr="00AB2841">
              <w:rPr>
                <w:b/>
              </w:rPr>
              <w:t xml:space="preserve">hod. </w:t>
            </w:r>
          </w:p>
        </w:tc>
        <w:tc>
          <w:tcPr>
            <w:tcW w:w="816" w:type="dxa"/>
            <w:gridSpan w:val="4"/>
          </w:tcPr>
          <w:p w14:paraId="27C125AB" w14:textId="77777777" w:rsidR="00AB2841" w:rsidRPr="00AB2841" w:rsidRDefault="00AB2841" w:rsidP="00AB2841">
            <w:pPr>
              <w:jc w:val="both"/>
            </w:pPr>
          </w:p>
        </w:tc>
        <w:tc>
          <w:tcPr>
            <w:tcW w:w="2156" w:type="dxa"/>
            <w:gridSpan w:val="4"/>
            <w:shd w:val="clear" w:color="auto" w:fill="F7CAAC"/>
          </w:tcPr>
          <w:p w14:paraId="37CEC81F" w14:textId="77777777" w:rsidR="00AB2841" w:rsidRPr="00AB2841" w:rsidRDefault="00AB2841" w:rsidP="00AB2841">
            <w:pPr>
              <w:jc w:val="both"/>
              <w:rPr>
                <w:b/>
              </w:rPr>
            </w:pPr>
            <w:r w:rsidRPr="00AB2841">
              <w:rPr>
                <w:b/>
              </w:rPr>
              <w:t>kreditů</w:t>
            </w:r>
          </w:p>
        </w:tc>
        <w:tc>
          <w:tcPr>
            <w:tcW w:w="1207" w:type="dxa"/>
            <w:gridSpan w:val="6"/>
          </w:tcPr>
          <w:p w14:paraId="12E00D2E" w14:textId="77777777" w:rsidR="00AB2841" w:rsidRPr="00AB2841" w:rsidRDefault="00AB2841" w:rsidP="00AB2841">
            <w:pPr>
              <w:jc w:val="both"/>
            </w:pPr>
          </w:p>
        </w:tc>
      </w:tr>
      <w:tr w:rsidR="00AB2841" w:rsidRPr="00AB2841" w14:paraId="23EC9B41" w14:textId="77777777" w:rsidTr="00140CA8">
        <w:trPr>
          <w:gridBefore w:val="1"/>
          <w:gridAfter w:val="3"/>
          <w:wBefore w:w="34" w:type="dxa"/>
          <w:wAfter w:w="318" w:type="dxa"/>
        </w:trPr>
        <w:tc>
          <w:tcPr>
            <w:tcW w:w="3086" w:type="dxa"/>
            <w:gridSpan w:val="3"/>
            <w:shd w:val="clear" w:color="auto" w:fill="F7CAAC"/>
          </w:tcPr>
          <w:p w14:paraId="47EC541E" w14:textId="77777777" w:rsidR="00AB2841" w:rsidRPr="00AB2841" w:rsidRDefault="00AB2841" w:rsidP="00AB2841">
            <w:pPr>
              <w:jc w:val="both"/>
              <w:rPr>
                <w:b/>
              </w:rPr>
            </w:pPr>
            <w:r w:rsidRPr="00AB2841">
              <w:rPr>
                <w:b/>
              </w:rPr>
              <w:t>Prerekvizity, korekvizity, ekvivalence</w:t>
            </w:r>
          </w:p>
        </w:tc>
        <w:tc>
          <w:tcPr>
            <w:tcW w:w="6769" w:type="dxa"/>
            <w:gridSpan w:val="26"/>
          </w:tcPr>
          <w:p w14:paraId="5063E8F3" w14:textId="77777777" w:rsidR="00AB2841" w:rsidRPr="00AB2841" w:rsidRDefault="00AB2841" w:rsidP="00AB2841">
            <w:pPr>
              <w:jc w:val="both"/>
            </w:pPr>
          </w:p>
        </w:tc>
      </w:tr>
      <w:tr w:rsidR="00AB2841" w:rsidRPr="00AB2841" w14:paraId="51547FE1" w14:textId="77777777" w:rsidTr="00140CA8">
        <w:trPr>
          <w:gridBefore w:val="1"/>
          <w:gridAfter w:val="3"/>
          <w:wBefore w:w="34" w:type="dxa"/>
          <w:wAfter w:w="318" w:type="dxa"/>
        </w:trPr>
        <w:tc>
          <w:tcPr>
            <w:tcW w:w="3086" w:type="dxa"/>
            <w:gridSpan w:val="3"/>
            <w:shd w:val="clear" w:color="auto" w:fill="F7CAAC"/>
          </w:tcPr>
          <w:p w14:paraId="470CD272" w14:textId="77777777" w:rsidR="00AB2841" w:rsidRPr="00AB2841" w:rsidRDefault="00AB2841" w:rsidP="00AB2841">
            <w:pPr>
              <w:jc w:val="both"/>
              <w:rPr>
                <w:b/>
              </w:rPr>
            </w:pPr>
            <w:r w:rsidRPr="00AB2841">
              <w:rPr>
                <w:b/>
              </w:rPr>
              <w:t>Způsob ověření studijních výsledků</w:t>
            </w:r>
          </w:p>
        </w:tc>
        <w:tc>
          <w:tcPr>
            <w:tcW w:w="3406" w:type="dxa"/>
            <w:gridSpan w:val="16"/>
          </w:tcPr>
          <w:p w14:paraId="51F24457" w14:textId="77777777" w:rsidR="00AB2841" w:rsidRPr="00AB2841" w:rsidRDefault="00AB2841" w:rsidP="00AB2841">
            <w:pPr>
              <w:jc w:val="both"/>
            </w:pPr>
            <w:r w:rsidRPr="00AB2841">
              <w:t>zkouška</w:t>
            </w:r>
          </w:p>
        </w:tc>
        <w:tc>
          <w:tcPr>
            <w:tcW w:w="2156" w:type="dxa"/>
            <w:gridSpan w:val="4"/>
            <w:shd w:val="clear" w:color="auto" w:fill="F7CAAC"/>
          </w:tcPr>
          <w:p w14:paraId="5634B125" w14:textId="77777777" w:rsidR="00AB2841" w:rsidRPr="00AB2841" w:rsidRDefault="00AB2841" w:rsidP="00AB2841">
            <w:pPr>
              <w:jc w:val="both"/>
              <w:rPr>
                <w:b/>
              </w:rPr>
            </w:pPr>
            <w:r w:rsidRPr="00AB2841">
              <w:rPr>
                <w:b/>
              </w:rPr>
              <w:t>Forma výuky</w:t>
            </w:r>
          </w:p>
        </w:tc>
        <w:tc>
          <w:tcPr>
            <w:tcW w:w="1207" w:type="dxa"/>
            <w:gridSpan w:val="6"/>
          </w:tcPr>
          <w:p w14:paraId="3E7CB5BA" w14:textId="77777777" w:rsidR="00AB2841" w:rsidRPr="00AB2841" w:rsidRDefault="00AB2841" w:rsidP="00AB2841">
            <w:pPr>
              <w:jc w:val="both"/>
            </w:pPr>
          </w:p>
        </w:tc>
      </w:tr>
      <w:tr w:rsidR="00AB2841" w:rsidRPr="00AB2841" w14:paraId="2DC38674" w14:textId="77777777" w:rsidTr="00140CA8">
        <w:trPr>
          <w:gridBefore w:val="1"/>
          <w:gridAfter w:val="3"/>
          <w:wBefore w:w="34" w:type="dxa"/>
          <w:wAfter w:w="318" w:type="dxa"/>
        </w:trPr>
        <w:tc>
          <w:tcPr>
            <w:tcW w:w="3086" w:type="dxa"/>
            <w:gridSpan w:val="3"/>
            <w:shd w:val="clear" w:color="auto" w:fill="F7CAAC"/>
          </w:tcPr>
          <w:p w14:paraId="31BAB660" w14:textId="77777777" w:rsidR="00AB2841" w:rsidRPr="00AB2841" w:rsidRDefault="00AB2841" w:rsidP="00AB2841">
            <w:pPr>
              <w:jc w:val="both"/>
              <w:rPr>
                <w:b/>
              </w:rPr>
            </w:pPr>
            <w:r w:rsidRPr="00AB2841">
              <w:rPr>
                <w:b/>
              </w:rPr>
              <w:t>Forma způsobu ověření studijních výsledků a další požadavky na studenta</w:t>
            </w:r>
          </w:p>
        </w:tc>
        <w:tc>
          <w:tcPr>
            <w:tcW w:w="6769" w:type="dxa"/>
            <w:gridSpan w:val="26"/>
            <w:tcBorders>
              <w:bottom w:val="single" w:sz="4" w:space="0" w:color="auto"/>
            </w:tcBorders>
          </w:tcPr>
          <w:p w14:paraId="62F36055" w14:textId="77777777" w:rsidR="00AB2841" w:rsidRPr="00AB2841" w:rsidRDefault="00AB2841" w:rsidP="00AB2841">
            <w:pPr>
              <w:jc w:val="both"/>
            </w:pPr>
            <w:r w:rsidRPr="00AB2841">
              <w:t>Vstupní znalost relevantních pasáží obecných předmětů, která je očekávána už v profilu uchazeče. Schopnost propojovat poznatky z jednotlivých základních disciplín. Ke zkoušce student předloží a prezentuje rešerši, která se vztahuje k průniku tématu jeho disertace a obsahu předmětu. Rozsah a zaměření si domluví s vyučujícím na začátku studia předmětu.</w:t>
            </w:r>
          </w:p>
        </w:tc>
      </w:tr>
      <w:tr w:rsidR="00AB2841" w:rsidRPr="00AB2841" w14:paraId="1E0017C7"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4109E75B" w14:textId="77777777" w:rsidR="00AB2841" w:rsidRPr="00AB2841" w:rsidRDefault="00AB2841" w:rsidP="00AB2841">
            <w:pPr>
              <w:jc w:val="both"/>
              <w:rPr>
                <w:b/>
              </w:rPr>
            </w:pPr>
            <w:r w:rsidRPr="00AB2841">
              <w:rPr>
                <w:b/>
              </w:rPr>
              <w:t>Garant předmětu</w:t>
            </w:r>
          </w:p>
        </w:tc>
        <w:tc>
          <w:tcPr>
            <w:tcW w:w="6769" w:type="dxa"/>
            <w:gridSpan w:val="26"/>
            <w:tcBorders>
              <w:top w:val="single" w:sz="4" w:space="0" w:color="auto"/>
            </w:tcBorders>
          </w:tcPr>
          <w:p w14:paraId="33FD7862" w14:textId="77777777" w:rsidR="00AB2841" w:rsidRPr="00AB2841" w:rsidRDefault="00AB2841" w:rsidP="00AB2841">
            <w:pPr>
              <w:jc w:val="both"/>
            </w:pPr>
            <w:r w:rsidRPr="00AB2841">
              <w:t>doc. Ing. Tomáš Sedláček, Ph.D.</w:t>
            </w:r>
          </w:p>
        </w:tc>
      </w:tr>
      <w:tr w:rsidR="00AB2841" w:rsidRPr="00AB2841" w14:paraId="38FCC0A7"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049CEE69" w14:textId="77777777" w:rsidR="00AB2841" w:rsidRPr="00AB2841" w:rsidRDefault="00AB2841" w:rsidP="00AB2841">
            <w:pPr>
              <w:jc w:val="both"/>
              <w:rPr>
                <w:b/>
              </w:rPr>
            </w:pPr>
            <w:r w:rsidRPr="00AB2841">
              <w:rPr>
                <w:b/>
              </w:rPr>
              <w:t>Zapojení garanta do výuky předmětu</w:t>
            </w:r>
          </w:p>
        </w:tc>
        <w:tc>
          <w:tcPr>
            <w:tcW w:w="6769" w:type="dxa"/>
            <w:gridSpan w:val="26"/>
            <w:tcBorders>
              <w:top w:val="nil"/>
            </w:tcBorders>
          </w:tcPr>
          <w:p w14:paraId="1372DFB4" w14:textId="77777777" w:rsidR="00AB2841" w:rsidRPr="00AB2841" w:rsidRDefault="00AB2841" w:rsidP="00AB2841">
            <w:pPr>
              <w:jc w:val="both"/>
            </w:pPr>
            <w:r w:rsidRPr="00AB2841">
              <w:t>100%</w:t>
            </w:r>
          </w:p>
        </w:tc>
      </w:tr>
      <w:tr w:rsidR="00AB2841" w:rsidRPr="00AB2841" w14:paraId="1B42485C" w14:textId="77777777" w:rsidTr="00140CA8">
        <w:trPr>
          <w:gridBefore w:val="1"/>
          <w:gridAfter w:val="3"/>
          <w:wBefore w:w="34" w:type="dxa"/>
          <w:wAfter w:w="318" w:type="dxa"/>
        </w:trPr>
        <w:tc>
          <w:tcPr>
            <w:tcW w:w="3086" w:type="dxa"/>
            <w:gridSpan w:val="3"/>
            <w:shd w:val="clear" w:color="auto" w:fill="F7CAAC"/>
          </w:tcPr>
          <w:p w14:paraId="53778C5A" w14:textId="77777777" w:rsidR="00AB2841" w:rsidRPr="00AB2841" w:rsidRDefault="00AB2841" w:rsidP="00AB2841">
            <w:pPr>
              <w:jc w:val="both"/>
              <w:rPr>
                <w:b/>
              </w:rPr>
            </w:pPr>
            <w:r w:rsidRPr="00AB2841">
              <w:rPr>
                <w:b/>
              </w:rPr>
              <w:t>Vyučující</w:t>
            </w:r>
          </w:p>
        </w:tc>
        <w:tc>
          <w:tcPr>
            <w:tcW w:w="6769" w:type="dxa"/>
            <w:gridSpan w:val="26"/>
            <w:tcBorders>
              <w:bottom w:val="nil"/>
            </w:tcBorders>
          </w:tcPr>
          <w:p w14:paraId="2C502FB0" w14:textId="77777777" w:rsidR="00AB2841" w:rsidRPr="00AB2841" w:rsidRDefault="00AB2841" w:rsidP="00AB2841">
            <w:pPr>
              <w:jc w:val="both"/>
            </w:pPr>
          </w:p>
        </w:tc>
      </w:tr>
      <w:tr w:rsidR="00AB2841" w:rsidRPr="00AB2841" w14:paraId="70D05891" w14:textId="77777777" w:rsidTr="00140CA8">
        <w:trPr>
          <w:gridBefore w:val="1"/>
          <w:gridAfter w:val="3"/>
          <w:wBefore w:w="34" w:type="dxa"/>
          <w:wAfter w:w="318" w:type="dxa"/>
          <w:trHeight w:val="220"/>
        </w:trPr>
        <w:tc>
          <w:tcPr>
            <w:tcW w:w="9855" w:type="dxa"/>
            <w:gridSpan w:val="29"/>
            <w:tcBorders>
              <w:top w:val="nil"/>
            </w:tcBorders>
          </w:tcPr>
          <w:p w14:paraId="58DEA798" w14:textId="77777777" w:rsidR="00AB2841" w:rsidRPr="00AB2841" w:rsidRDefault="00AB2841" w:rsidP="00AB2841">
            <w:pPr>
              <w:jc w:val="both"/>
            </w:pPr>
            <w:r w:rsidRPr="00AB2841">
              <w:t>doc. Ing. Tomáš Sedláček, Ph.D.</w:t>
            </w:r>
          </w:p>
        </w:tc>
      </w:tr>
      <w:tr w:rsidR="00AB2841" w:rsidRPr="00AB2841" w14:paraId="50D2A1A0" w14:textId="77777777" w:rsidTr="00140CA8">
        <w:trPr>
          <w:gridBefore w:val="1"/>
          <w:gridAfter w:val="3"/>
          <w:wBefore w:w="34" w:type="dxa"/>
          <w:wAfter w:w="318" w:type="dxa"/>
        </w:trPr>
        <w:tc>
          <w:tcPr>
            <w:tcW w:w="3086" w:type="dxa"/>
            <w:gridSpan w:val="3"/>
            <w:shd w:val="clear" w:color="auto" w:fill="F7CAAC"/>
          </w:tcPr>
          <w:p w14:paraId="03E2B787" w14:textId="77777777" w:rsidR="00AB2841" w:rsidRPr="00AB2841" w:rsidRDefault="00AB2841" w:rsidP="00AB2841">
            <w:pPr>
              <w:jc w:val="both"/>
              <w:rPr>
                <w:b/>
              </w:rPr>
            </w:pPr>
            <w:r w:rsidRPr="00AB2841">
              <w:rPr>
                <w:b/>
              </w:rPr>
              <w:t>Stručná anotace předmětu</w:t>
            </w:r>
          </w:p>
        </w:tc>
        <w:tc>
          <w:tcPr>
            <w:tcW w:w="6769" w:type="dxa"/>
            <w:gridSpan w:val="26"/>
            <w:tcBorders>
              <w:bottom w:val="nil"/>
            </w:tcBorders>
          </w:tcPr>
          <w:p w14:paraId="2BA76B78" w14:textId="77777777" w:rsidR="00AB2841" w:rsidRPr="00AB2841" w:rsidRDefault="00AB2841" w:rsidP="00AB2841">
            <w:pPr>
              <w:jc w:val="both"/>
            </w:pPr>
          </w:p>
        </w:tc>
      </w:tr>
      <w:tr w:rsidR="00AB2841" w:rsidRPr="00AB2841" w14:paraId="41ABA151"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3B8F5875" w14:textId="77777777" w:rsidR="00242B49" w:rsidRPr="00A87EF9" w:rsidRDefault="00AB2841" w:rsidP="00AB2841">
            <w:pPr>
              <w:jc w:val="both"/>
              <w:rPr>
                <w:sz w:val="19"/>
                <w:szCs w:val="19"/>
              </w:rPr>
            </w:pPr>
            <w:r w:rsidRPr="00A87EF9">
              <w:rPr>
                <w:sz w:val="19"/>
                <w:szCs w:val="19"/>
              </w:rPr>
              <w:t xml:space="preserve">Cílem předmětu je rozšířit a prohloubit znalosti studentů ve vybraných oblastech pokročilých polymerních materiálů a zpracovatelských technologií, přednostně zaměřených na problematiku disertačních prací studentů. </w:t>
            </w:r>
          </w:p>
          <w:p w14:paraId="76AB5223" w14:textId="77777777" w:rsidR="00242B49" w:rsidRDefault="00242B49" w:rsidP="00AB2841">
            <w:pPr>
              <w:jc w:val="both"/>
              <w:rPr>
                <w:del w:id="91" w:author="Ivo Kuřitka" w:date="2019-11-27T22:43:00Z"/>
              </w:rPr>
            </w:pPr>
          </w:p>
          <w:p w14:paraId="36EBD6E0" w14:textId="77777777" w:rsidR="00242B49" w:rsidRPr="00A87EF9" w:rsidRDefault="00242B49" w:rsidP="00242B49">
            <w:pPr>
              <w:jc w:val="both"/>
              <w:rPr>
                <w:sz w:val="19"/>
                <w:szCs w:val="19"/>
              </w:rPr>
            </w:pPr>
            <w:r w:rsidRPr="00A87EF9">
              <w:rPr>
                <w:sz w:val="19"/>
                <w:szCs w:val="19"/>
                <w:u w:val="single"/>
              </w:rPr>
              <w:t>Základní témata:</w:t>
            </w:r>
          </w:p>
          <w:p w14:paraId="1FEF1935" w14:textId="257B0B05" w:rsidR="00A87EF9" w:rsidRPr="00A87EF9" w:rsidRDefault="00A87EF9" w:rsidP="00A87EF9">
            <w:pPr>
              <w:pStyle w:val="Odstavecseseznamem"/>
              <w:numPr>
                <w:ilvl w:val="0"/>
                <w:numId w:val="24"/>
              </w:numPr>
              <w:ind w:left="113" w:hanging="113"/>
              <w:jc w:val="both"/>
              <w:rPr>
                <w:sz w:val="19"/>
                <w:szCs w:val="19"/>
              </w:rPr>
            </w:pPr>
            <w:ins w:id="92" w:author="Ivo Kuřitka" w:date="2019-11-27T22:43:00Z">
              <w:r w:rsidRPr="00A87EF9">
                <w:rPr>
                  <w:sz w:val="19"/>
                  <w:szCs w:val="19"/>
                  <w:highlight w:val="yellow"/>
                </w:rPr>
                <w:t>Speciální polymery – příprava, vlastnosti, technologie zpracování:</w:t>
              </w:r>
              <w:r w:rsidRPr="00A87EF9">
                <w:rPr>
                  <w:sz w:val="19"/>
                  <w:szCs w:val="19"/>
                </w:rPr>
                <w:t xml:space="preserve"> </w:t>
              </w:r>
            </w:ins>
            <w:r w:rsidRPr="00A87EF9">
              <w:rPr>
                <w:sz w:val="19"/>
                <w:szCs w:val="19"/>
              </w:rPr>
              <w:t xml:space="preserve">Dendrimery; Fluoropolymery; </w:t>
            </w:r>
            <w:del w:id="93" w:author="Ivo Kuřitka" w:date="2019-11-27T22:43:00Z">
              <w:r w:rsidR="00AB2841" w:rsidRPr="00AB2841">
                <w:delText>Speciální polymery</w:delText>
              </w:r>
            </w:del>
            <w:ins w:id="94" w:author="Ivo Kuřitka" w:date="2019-11-27T22:43:00Z">
              <w:r w:rsidRPr="00A87EF9">
                <w:rPr>
                  <w:sz w:val="19"/>
                  <w:szCs w:val="19"/>
                  <w:highlight w:val="yellow"/>
                </w:rPr>
                <w:t>Polymery speciálních vlastností</w:t>
              </w:r>
            </w:ins>
            <w:r w:rsidRPr="00A87EF9">
              <w:rPr>
                <w:sz w:val="19"/>
                <w:szCs w:val="19"/>
              </w:rPr>
              <w:t xml:space="preserve">, polymerní směsi a kompozity, síťování polymerních materiálů; Termoplastické elastomery; Polymerní tekuté krystaly; Polymerní vlákna; Polymerní pěny; Vstřikování polymerů a prášků. </w:t>
            </w:r>
          </w:p>
          <w:p w14:paraId="32A6B7C8" w14:textId="77777777" w:rsidR="00A87EF9" w:rsidRPr="00A87EF9" w:rsidRDefault="00A87EF9" w:rsidP="00A87EF9">
            <w:pPr>
              <w:pStyle w:val="Odstavecseseznamem"/>
              <w:numPr>
                <w:ilvl w:val="0"/>
                <w:numId w:val="24"/>
              </w:numPr>
              <w:ind w:left="113" w:hanging="113"/>
              <w:jc w:val="both"/>
              <w:rPr>
                <w:sz w:val="19"/>
                <w:szCs w:val="19"/>
              </w:rPr>
            </w:pPr>
            <w:ins w:id="95" w:author="Ivo Kuřitka" w:date="2019-11-27T22:43:00Z">
              <w:r w:rsidRPr="00A87EF9">
                <w:rPr>
                  <w:sz w:val="19"/>
                  <w:szCs w:val="19"/>
                  <w:highlight w:val="yellow"/>
                </w:rPr>
                <w:t>Aplikační oblast</w:t>
              </w:r>
              <w:r w:rsidRPr="00A87EF9">
                <w:rPr>
                  <w:sz w:val="19"/>
                  <w:szCs w:val="19"/>
                </w:rPr>
                <w:t xml:space="preserve">: </w:t>
              </w:r>
            </w:ins>
            <w:r w:rsidRPr="00A87EF9">
              <w:rPr>
                <w:sz w:val="19"/>
                <w:szCs w:val="19"/>
              </w:rPr>
              <w:t>Zdravotnictví, farmakologie a laboratorní technika (sterilizace, bioaktivita, řízené uvolňování, membrány, separátory).</w:t>
            </w:r>
          </w:p>
          <w:p w14:paraId="40E54FF8" w14:textId="68CA2D47" w:rsidR="00A87EF9" w:rsidRPr="00A87EF9" w:rsidRDefault="00A87EF9" w:rsidP="00A87EF9">
            <w:pPr>
              <w:pStyle w:val="Odstavecseseznamem"/>
              <w:numPr>
                <w:ilvl w:val="0"/>
                <w:numId w:val="24"/>
              </w:numPr>
              <w:ind w:left="113" w:hanging="113"/>
              <w:jc w:val="both"/>
              <w:rPr>
                <w:sz w:val="19"/>
                <w:szCs w:val="19"/>
              </w:rPr>
            </w:pPr>
            <w:ins w:id="96" w:author="Ivo Kuřitka" w:date="2019-11-27T22:43:00Z">
              <w:r w:rsidRPr="00A87EF9">
                <w:rPr>
                  <w:sz w:val="19"/>
                  <w:szCs w:val="19"/>
                  <w:highlight w:val="yellow"/>
                </w:rPr>
                <w:t>Aplikační oblast</w:t>
              </w:r>
              <w:r w:rsidRPr="00A87EF9">
                <w:rPr>
                  <w:sz w:val="19"/>
                  <w:szCs w:val="19"/>
                </w:rPr>
                <w:t xml:space="preserve">: </w:t>
              </w:r>
            </w:ins>
            <w:r w:rsidRPr="00A87EF9">
              <w:rPr>
                <w:sz w:val="19"/>
                <w:szCs w:val="19"/>
              </w:rPr>
              <w:t>Potravinářský a obalový průmysl (</w:t>
            </w:r>
            <w:del w:id="97" w:author="Ivo Kuřitka" w:date="2019-11-27T22:43:00Z">
              <w:r w:rsidR="00AB2841" w:rsidRPr="00AB2841">
                <w:delText>propustnost</w:delText>
              </w:r>
            </w:del>
            <w:ins w:id="98" w:author="Ivo Kuřitka" w:date="2019-11-27T22:43:00Z">
              <w:r w:rsidRPr="00A87EF9">
                <w:rPr>
                  <w:sz w:val="19"/>
                  <w:szCs w:val="19"/>
                  <w:highlight w:val="yellow"/>
                </w:rPr>
                <w:t>povrchové vlastnosti,</w:t>
              </w:r>
              <w:r w:rsidRPr="00A87EF9">
                <w:rPr>
                  <w:sz w:val="19"/>
                  <w:szCs w:val="19"/>
                </w:rPr>
                <w:t xml:space="preserve"> </w:t>
              </w:r>
              <w:r w:rsidRPr="00A87EF9">
                <w:rPr>
                  <w:sz w:val="19"/>
                  <w:szCs w:val="19"/>
                  <w:highlight w:val="yellow"/>
                </w:rPr>
                <w:t>bariérové vlastnosti,</w:t>
              </w:r>
              <w:r w:rsidRPr="00A87EF9">
                <w:rPr>
                  <w:sz w:val="19"/>
                  <w:szCs w:val="19"/>
                </w:rPr>
                <w:t xml:space="preserve"> </w:t>
              </w:r>
              <w:r w:rsidRPr="00A87EF9">
                <w:rPr>
                  <w:sz w:val="19"/>
                  <w:szCs w:val="19"/>
                  <w:highlight w:val="yellow"/>
                </w:rPr>
                <w:t>interakce s obsahem</w:t>
              </w:r>
            </w:ins>
            <w:r w:rsidRPr="00A87EF9">
              <w:rPr>
                <w:sz w:val="19"/>
                <w:szCs w:val="19"/>
              </w:rPr>
              <w:t xml:space="preserve">, trvanlivost, </w:t>
            </w:r>
            <w:ins w:id="99" w:author="Ivo Kuřitka" w:date="2019-11-27T22:43:00Z">
              <w:r w:rsidRPr="00A87EF9">
                <w:rPr>
                  <w:sz w:val="19"/>
                  <w:szCs w:val="19"/>
                  <w:highlight w:val="yellow"/>
                </w:rPr>
                <w:t>odolnost vnějším vlivům a obsahu,</w:t>
              </w:r>
              <w:r w:rsidRPr="00A87EF9">
                <w:rPr>
                  <w:sz w:val="19"/>
                  <w:szCs w:val="19"/>
                </w:rPr>
                <w:t xml:space="preserve"> </w:t>
              </w:r>
            </w:ins>
            <w:r w:rsidRPr="00A87EF9">
              <w:rPr>
                <w:sz w:val="19"/>
                <w:szCs w:val="19"/>
              </w:rPr>
              <w:t xml:space="preserve">biodegradabilita, </w:t>
            </w:r>
            <w:del w:id="100" w:author="Ivo Kuřitka" w:date="2019-11-27T22:43:00Z">
              <w:r w:rsidR="00AB2841" w:rsidRPr="00AB2841">
                <w:delText>…)</w:delText>
              </w:r>
              <w:r w:rsidR="00242B49">
                <w:delText>.</w:delText>
              </w:r>
            </w:del>
            <w:ins w:id="101" w:author="Ivo Kuřitka" w:date="2019-11-27T22:43:00Z">
              <w:r w:rsidRPr="00A87EF9">
                <w:rPr>
                  <w:sz w:val="19"/>
                  <w:szCs w:val="19"/>
                  <w:highlight w:val="yellow"/>
                </w:rPr>
                <w:t>technologie,</w:t>
              </w:r>
              <w:r w:rsidRPr="00A87EF9">
                <w:rPr>
                  <w:sz w:val="19"/>
                  <w:szCs w:val="19"/>
                </w:rPr>
                <w:t xml:space="preserve"> </w:t>
              </w:r>
              <w:r w:rsidRPr="00A87EF9">
                <w:rPr>
                  <w:sz w:val="19"/>
                  <w:szCs w:val="19"/>
                  <w:highlight w:val="yellow"/>
                </w:rPr>
                <w:t>postkonzumní osud obalu</w:t>
              </w:r>
              <w:r w:rsidRPr="00A87EF9">
                <w:rPr>
                  <w:sz w:val="19"/>
                  <w:szCs w:val="19"/>
                </w:rPr>
                <w:t>).</w:t>
              </w:r>
            </w:ins>
          </w:p>
          <w:p w14:paraId="7933575E" w14:textId="2F37E2EC" w:rsidR="00AB2841" w:rsidRPr="00AB2841" w:rsidRDefault="00A87EF9" w:rsidP="00A87EF9">
            <w:pPr>
              <w:pStyle w:val="Odstavecseseznamem"/>
              <w:numPr>
                <w:ilvl w:val="0"/>
                <w:numId w:val="24"/>
              </w:numPr>
              <w:ind w:left="113" w:hanging="113"/>
              <w:jc w:val="both"/>
            </w:pPr>
            <w:ins w:id="102" w:author="Ivo Kuřitka" w:date="2019-11-27T22:43:00Z">
              <w:r w:rsidRPr="00A87EF9">
                <w:rPr>
                  <w:sz w:val="19"/>
                  <w:szCs w:val="19"/>
                  <w:highlight w:val="yellow"/>
                </w:rPr>
                <w:t>Aplikační oblast</w:t>
              </w:r>
              <w:r w:rsidRPr="00A87EF9">
                <w:rPr>
                  <w:sz w:val="19"/>
                  <w:szCs w:val="19"/>
                </w:rPr>
                <w:t xml:space="preserve">: </w:t>
              </w:r>
            </w:ins>
            <w:r w:rsidRPr="00A87EF9">
              <w:rPr>
                <w:sz w:val="19"/>
                <w:szCs w:val="19"/>
              </w:rPr>
              <w:t xml:space="preserve">Automobilový a letecký průmysl (vysoko-teplotní, vysoce-zátěžové materiály, nehořlavost, </w:t>
            </w:r>
            <w:del w:id="103" w:author="Ivo Kuřitka" w:date="2019-11-27T22:43:00Z">
              <w:r w:rsidR="00AB2841" w:rsidRPr="00AB2841">
                <w:delText>…)</w:delText>
              </w:r>
              <w:r w:rsidR="00242B49">
                <w:delText>.</w:delText>
              </w:r>
            </w:del>
            <w:ins w:id="104" w:author="Ivo Kuřitka" w:date="2019-11-27T22:43:00Z">
              <w:r w:rsidRPr="00A87EF9">
                <w:rPr>
                  <w:sz w:val="19"/>
                  <w:szCs w:val="19"/>
                  <w:highlight w:val="yellow"/>
                </w:rPr>
                <w:t>odolnost stárnutí a degradace světlem, uvolňování plynných látek</w:t>
              </w:r>
              <w:r w:rsidRPr="00A87EF9">
                <w:rPr>
                  <w:sz w:val="19"/>
                  <w:szCs w:val="19"/>
                </w:rPr>
                <w:t>).</w:t>
              </w:r>
            </w:ins>
          </w:p>
        </w:tc>
      </w:tr>
      <w:tr w:rsidR="00AB2841" w:rsidRPr="00AB2841" w14:paraId="52BF60DB"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7058771D" w14:textId="77777777" w:rsidR="00AB2841" w:rsidRPr="00AB2841" w:rsidRDefault="00AB2841" w:rsidP="00AB2841">
            <w:pPr>
              <w:jc w:val="both"/>
            </w:pPr>
            <w:r w:rsidRPr="00AB2841">
              <w:rPr>
                <w:b/>
              </w:rPr>
              <w:t>Studijní literatura a studijní pomůcky</w:t>
            </w:r>
          </w:p>
        </w:tc>
        <w:tc>
          <w:tcPr>
            <w:tcW w:w="6202" w:type="dxa"/>
            <w:gridSpan w:val="21"/>
            <w:tcBorders>
              <w:top w:val="nil"/>
              <w:bottom w:val="nil"/>
            </w:tcBorders>
          </w:tcPr>
          <w:p w14:paraId="0CDE99CF" w14:textId="77777777" w:rsidR="00AB2841" w:rsidRPr="00AB2841" w:rsidRDefault="00AB2841" w:rsidP="00AB2841">
            <w:pPr>
              <w:jc w:val="both"/>
            </w:pPr>
          </w:p>
        </w:tc>
      </w:tr>
      <w:tr w:rsidR="00AB2841" w:rsidRPr="00AB2841" w14:paraId="47C6DBE9" w14:textId="77777777" w:rsidTr="00140CA8">
        <w:trPr>
          <w:gridBefore w:val="1"/>
          <w:gridAfter w:val="3"/>
          <w:wBefore w:w="34" w:type="dxa"/>
          <w:wAfter w:w="318" w:type="dxa"/>
          <w:trHeight w:val="1497"/>
        </w:trPr>
        <w:tc>
          <w:tcPr>
            <w:tcW w:w="9855" w:type="dxa"/>
            <w:gridSpan w:val="29"/>
            <w:tcBorders>
              <w:top w:val="nil"/>
            </w:tcBorders>
          </w:tcPr>
          <w:p w14:paraId="12F3966A" w14:textId="77777777" w:rsidR="00AB2841" w:rsidRPr="006051F9" w:rsidRDefault="00AB2841" w:rsidP="00AB2841">
            <w:pPr>
              <w:jc w:val="both"/>
              <w:rPr>
                <w:sz w:val="18"/>
                <w:u w:val="single"/>
              </w:rPr>
            </w:pPr>
            <w:r w:rsidRPr="006051F9">
              <w:rPr>
                <w:sz w:val="18"/>
                <w:u w:val="single"/>
              </w:rPr>
              <w:t>Povinná literatura:</w:t>
            </w:r>
          </w:p>
          <w:p w14:paraId="25DE26B8" w14:textId="577539F7" w:rsidR="00AB2841" w:rsidRPr="006051F9" w:rsidRDefault="00AB2841" w:rsidP="00AB2841">
            <w:pPr>
              <w:pStyle w:val="TableParagraph"/>
              <w:ind w:left="0"/>
              <w:jc w:val="both"/>
              <w:rPr>
                <w:sz w:val="18"/>
                <w:szCs w:val="20"/>
              </w:rPr>
            </w:pPr>
            <w:r w:rsidRPr="006051F9">
              <w:rPr>
                <w:sz w:val="18"/>
                <w:szCs w:val="20"/>
              </w:rPr>
              <w:t>TADMOR, Z</w:t>
            </w:r>
            <w:r w:rsidR="006F473B" w:rsidRPr="006051F9">
              <w:rPr>
                <w:sz w:val="18"/>
                <w:szCs w:val="20"/>
              </w:rPr>
              <w:t xml:space="preserve">., </w:t>
            </w:r>
            <w:r w:rsidRPr="006051F9">
              <w:rPr>
                <w:sz w:val="18"/>
                <w:szCs w:val="20"/>
              </w:rPr>
              <w:t>GOGOS</w:t>
            </w:r>
            <w:r w:rsidR="006F473B" w:rsidRPr="006051F9">
              <w:rPr>
                <w:sz w:val="18"/>
                <w:szCs w:val="20"/>
              </w:rPr>
              <w:t>, C.G</w:t>
            </w:r>
            <w:r w:rsidRPr="006051F9">
              <w:rPr>
                <w:sz w:val="18"/>
                <w:szCs w:val="20"/>
              </w:rPr>
              <w:t xml:space="preserve">. </w:t>
            </w:r>
            <w:r w:rsidRPr="006051F9">
              <w:rPr>
                <w:i/>
                <w:sz w:val="18"/>
                <w:szCs w:val="20"/>
              </w:rPr>
              <w:t xml:space="preserve">Principles of </w:t>
            </w:r>
            <w:r w:rsidR="006F473B" w:rsidRPr="006051F9">
              <w:rPr>
                <w:i/>
                <w:sz w:val="18"/>
                <w:szCs w:val="20"/>
              </w:rPr>
              <w:t>P</w:t>
            </w:r>
            <w:r w:rsidRPr="006051F9">
              <w:rPr>
                <w:i/>
                <w:sz w:val="18"/>
                <w:szCs w:val="20"/>
              </w:rPr>
              <w:t xml:space="preserve">olymer </w:t>
            </w:r>
            <w:r w:rsidR="006F473B" w:rsidRPr="006051F9">
              <w:rPr>
                <w:i/>
                <w:sz w:val="18"/>
                <w:szCs w:val="20"/>
              </w:rPr>
              <w:t>P</w:t>
            </w:r>
            <w:r w:rsidRPr="006051F9">
              <w:rPr>
                <w:i/>
                <w:sz w:val="18"/>
                <w:szCs w:val="20"/>
              </w:rPr>
              <w:t>rocessing</w:t>
            </w:r>
            <w:r w:rsidRPr="006051F9">
              <w:rPr>
                <w:sz w:val="18"/>
                <w:szCs w:val="20"/>
              </w:rPr>
              <w:t xml:space="preserve">. 2nd </w:t>
            </w:r>
            <w:r w:rsidR="006F473B" w:rsidRPr="006051F9">
              <w:rPr>
                <w:sz w:val="18"/>
                <w:szCs w:val="20"/>
              </w:rPr>
              <w:t>E</w:t>
            </w:r>
            <w:r w:rsidRPr="006051F9">
              <w:rPr>
                <w:sz w:val="18"/>
                <w:szCs w:val="20"/>
              </w:rPr>
              <w:t xml:space="preserve">d. Hoboken, </w:t>
            </w:r>
            <w:r w:rsidR="006F473B" w:rsidRPr="006051F9">
              <w:rPr>
                <w:sz w:val="18"/>
                <w:szCs w:val="20"/>
              </w:rPr>
              <w:t xml:space="preserve">New Jersey: John Wiley &amp; Sons, </w:t>
            </w:r>
            <w:r w:rsidRPr="006051F9">
              <w:rPr>
                <w:sz w:val="18"/>
                <w:szCs w:val="20"/>
              </w:rPr>
              <w:t>2006. ISBN 0-471-38770-3.</w:t>
            </w:r>
          </w:p>
          <w:p w14:paraId="36819F5D" w14:textId="5D17CE9E" w:rsidR="00584173" w:rsidRPr="006051F9" w:rsidRDefault="00584173" w:rsidP="00AB2841">
            <w:pPr>
              <w:pStyle w:val="TableParagraph"/>
              <w:ind w:left="0"/>
              <w:jc w:val="both"/>
              <w:rPr>
                <w:sz w:val="18"/>
                <w:szCs w:val="20"/>
              </w:rPr>
            </w:pPr>
            <w:r w:rsidRPr="006051F9">
              <w:rPr>
                <w:sz w:val="18"/>
                <w:szCs w:val="20"/>
              </w:rPr>
              <w:t>AMÉDURI, B.</w:t>
            </w:r>
            <w:r w:rsidR="006F473B" w:rsidRPr="006051F9">
              <w:rPr>
                <w:sz w:val="18"/>
                <w:szCs w:val="20"/>
              </w:rPr>
              <w:t xml:space="preserve">, </w:t>
            </w:r>
            <w:r w:rsidRPr="006051F9">
              <w:rPr>
                <w:sz w:val="18"/>
                <w:szCs w:val="20"/>
              </w:rPr>
              <w:t>SAWADA</w:t>
            </w:r>
            <w:r w:rsidR="006F473B" w:rsidRPr="006051F9">
              <w:rPr>
                <w:sz w:val="18"/>
                <w:szCs w:val="20"/>
              </w:rPr>
              <w:t>, H</w:t>
            </w:r>
            <w:r w:rsidRPr="006051F9">
              <w:rPr>
                <w:sz w:val="18"/>
                <w:szCs w:val="20"/>
              </w:rPr>
              <w:t xml:space="preserve">. </w:t>
            </w:r>
            <w:r w:rsidRPr="006051F9">
              <w:rPr>
                <w:i/>
                <w:sz w:val="18"/>
                <w:szCs w:val="20"/>
              </w:rPr>
              <w:t xml:space="preserve">Fluorinated </w:t>
            </w:r>
            <w:r w:rsidR="006F473B" w:rsidRPr="006051F9">
              <w:rPr>
                <w:i/>
                <w:sz w:val="18"/>
                <w:szCs w:val="20"/>
              </w:rPr>
              <w:t>P</w:t>
            </w:r>
            <w:r w:rsidRPr="006051F9">
              <w:rPr>
                <w:i/>
                <w:sz w:val="18"/>
                <w:szCs w:val="20"/>
              </w:rPr>
              <w:t xml:space="preserve">olymers. Volume 1, Synthesis, </w:t>
            </w:r>
            <w:r w:rsidR="006F473B" w:rsidRPr="006051F9">
              <w:rPr>
                <w:i/>
                <w:sz w:val="18"/>
                <w:szCs w:val="20"/>
              </w:rPr>
              <w:t>P</w:t>
            </w:r>
            <w:r w:rsidRPr="006051F9">
              <w:rPr>
                <w:i/>
                <w:sz w:val="18"/>
                <w:szCs w:val="20"/>
              </w:rPr>
              <w:t xml:space="preserve">roperties, </w:t>
            </w:r>
            <w:r w:rsidR="006F473B" w:rsidRPr="006051F9">
              <w:rPr>
                <w:i/>
                <w:sz w:val="18"/>
                <w:szCs w:val="20"/>
              </w:rPr>
              <w:t>P</w:t>
            </w:r>
            <w:r w:rsidRPr="006051F9">
              <w:rPr>
                <w:i/>
                <w:sz w:val="18"/>
                <w:szCs w:val="20"/>
              </w:rPr>
              <w:t xml:space="preserve">rocessing and </w:t>
            </w:r>
            <w:r w:rsidR="006F473B" w:rsidRPr="006051F9">
              <w:rPr>
                <w:i/>
                <w:sz w:val="18"/>
                <w:szCs w:val="20"/>
              </w:rPr>
              <w:t>S</w:t>
            </w:r>
            <w:r w:rsidRPr="006051F9">
              <w:rPr>
                <w:i/>
                <w:sz w:val="18"/>
                <w:szCs w:val="20"/>
              </w:rPr>
              <w:t>imulation</w:t>
            </w:r>
            <w:r w:rsidRPr="006051F9">
              <w:rPr>
                <w:sz w:val="18"/>
                <w:szCs w:val="20"/>
              </w:rPr>
              <w:t xml:space="preserve">. Cambridge, UK: RSC, 2017. RSC Polymer Chemistry Series. ISBN 9781782626718. </w:t>
            </w:r>
            <w:r w:rsidR="006F473B" w:rsidRPr="006051F9">
              <w:rPr>
                <w:sz w:val="18"/>
                <w:szCs w:val="20"/>
              </w:rPr>
              <w:t xml:space="preserve">Dostupné z: </w:t>
            </w:r>
            <w:hyperlink r:id="rId46" w:history="1">
              <w:r w:rsidRPr="006051F9">
                <w:rPr>
                  <w:rStyle w:val="Hypertextovodkaz"/>
                  <w:sz w:val="18"/>
                  <w:szCs w:val="20"/>
                </w:rPr>
                <w:t>http://search.ebscohost.com/login.aspx?direct=true&amp;scope=site&amp;db=nlebk&amp;AN=1413251</w:t>
              </w:r>
            </w:hyperlink>
            <w:r w:rsidR="006F473B" w:rsidRPr="006051F9">
              <w:rPr>
                <w:rStyle w:val="Hypertextovodkaz"/>
                <w:sz w:val="18"/>
                <w:szCs w:val="20"/>
              </w:rPr>
              <w:t>.</w:t>
            </w:r>
          </w:p>
          <w:p w14:paraId="65061852" w14:textId="5FB21B40" w:rsidR="00584173" w:rsidRPr="006051F9" w:rsidRDefault="00584173" w:rsidP="00AB2841">
            <w:pPr>
              <w:pStyle w:val="TableParagraph"/>
              <w:ind w:left="0"/>
              <w:jc w:val="both"/>
              <w:rPr>
                <w:sz w:val="18"/>
                <w:szCs w:val="20"/>
              </w:rPr>
            </w:pPr>
            <w:r w:rsidRPr="006051F9">
              <w:rPr>
                <w:sz w:val="18"/>
                <w:szCs w:val="20"/>
              </w:rPr>
              <w:t>CIRILLO, G</w:t>
            </w:r>
            <w:r w:rsidR="006F473B" w:rsidRPr="006051F9">
              <w:rPr>
                <w:sz w:val="18"/>
                <w:szCs w:val="20"/>
              </w:rPr>
              <w:t>.</w:t>
            </w:r>
            <w:r w:rsidRPr="006051F9">
              <w:rPr>
                <w:sz w:val="18"/>
                <w:szCs w:val="20"/>
              </w:rPr>
              <w:t>, SPIZZIRRI</w:t>
            </w:r>
            <w:r w:rsidR="006F473B" w:rsidRPr="006051F9">
              <w:rPr>
                <w:sz w:val="18"/>
                <w:szCs w:val="20"/>
              </w:rPr>
              <w:t xml:space="preserve">, U.G., </w:t>
            </w:r>
            <w:r w:rsidRPr="006051F9">
              <w:rPr>
                <w:sz w:val="18"/>
                <w:szCs w:val="20"/>
              </w:rPr>
              <w:t>IEMMA</w:t>
            </w:r>
            <w:r w:rsidR="006F473B" w:rsidRPr="006051F9">
              <w:rPr>
                <w:sz w:val="18"/>
                <w:szCs w:val="20"/>
              </w:rPr>
              <w:t>, F</w:t>
            </w:r>
            <w:r w:rsidRPr="006051F9">
              <w:rPr>
                <w:sz w:val="18"/>
                <w:szCs w:val="20"/>
              </w:rPr>
              <w:t xml:space="preserve">. </w:t>
            </w:r>
            <w:r w:rsidRPr="006051F9">
              <w:rPr>
                <w:i/>
                <w:sz w:val="18"/>
                <w:szCs w:val="20"/>
              </w:rPr>
              <w:t xml:space="preserve">Functional </w:t>
            </w:r>
            <w:r w:rsidR="006F473B" w:rsidRPr="006051F9">
              <w:rPr>
                <w:i/>
                <w:sz w:val="18"/>
                <w:szCs w:val="20"/>
              </w:rPr>
              <w:t>P</w:t>
            </w:r>
            <w:r w:rsidRPr="006051F9">
              <w:rPr>
                <w:i/>
                <w:sz w:val="18"/>
                <w:szCs w:val="20"/>
              </w:rPr>
              <w:t xml:space="preserve">olymers in </w:t>
            </w:r>
            <w:r w:rsidR="006F473B" w:rsidRPr="006051F9">
              <w:rPr>
                <w:i/>
                <w:sz w:val="18"/>
                <w:szCs w:val="20"/>
              </w:rPr>
              <w:t>F</w:t>
            </w:r>
            <w:r w:rsidRPr="006051F9">
              <w:rPr>
                <w:i/>
                <w:sz w:val="18"/>
                <w:szCs w:val="20"/>
              </w:rPr>
              <w:t xml:space="preserve">ood </w:t>
            </w:r>
            <w:r w:rsidR="006F473B" w:rsidRPr="006051F9">
              <w:rPr>
                <w:i/>
                <w:sz w:val="18"/>
                <w:szCs w:val="20"/>
              </w:rPr>
              <w:t>S</w:t>
            </w:r>
            <w:r w:rsidRPr="006051F9">
              <w:rPr>
                <w:i/>
                <w:sz w:val="18"/>
                <w:szCs w:val="20"/>
              </w:rPr>
              <w:t xml:space="preserve">cience: </w:t>
            </w:r>
            <w:r w:rsidR="006F473B" w:rsidRPr="006051F9">
              <w:rPr>
                <w:i/>
                <w:sz w:val="18"/>
                <w:szCs w:val="20"/>
              </w:rPr>
              <w:t>F</w:t>
            </w:r>
            <w:r w:rsidRPr="006051F9">
              <w:rPr>
                <w:i/>
                <w:sz w:val="18"/>
                <w:szCs w:val="20"/>
              </w:rPr>
              <w:t xml:space="preserve">rom </w:t>
            </w:r>
            <w:r w:rsidR="006F473B" w:rsidRPr="006051F9">
              <w:rPr>
                <w:i/>
                <w:sz w:val="18"/>
                <w:szCs w:val="20"/>
              </w:rPr>
              <w:t>T</w:t>
            </w:r>
            <w:r w:rsidRPr="006051F9">
              <w:rPr>
                <w:i/>
                <w:sz w:val="18"/>
                <w:szCs w:val="20"/>
              </w:rPr>
              <w:t xml:space="preserve">echnology to </w:t>
            </w:r>
            <w:r w:rsidR="006F473B" w:rsidRPr="006051F9">
              <w:rPr>
                <w:i/>
                <w:sz w:val="18"/>
                <w:szCs w:val="20"/>
              </w:rPr>
              <w:t>B</w:t>
            </w:r>
            <w:r w:rsidRPr="006051F9">
              <w:rPr>
                <w:i/>
                <w:sz w:val="18"/>
                <w:szCs w:val="20"/>
              </w:rPr>
              <w:t xml:space="preserve">iology. Volume 2, Food </w:t>
            </w:r>
            <w:r w:rsidR="006F473B" w:rsidRPr="006051F9">
              <w:rPr>
                <w:i/>
                <w:sz w:val="18"/>
                <w:szCs w:val="20"/>
              </w:rPr>
              <w:t>P</w:t>
            </w:r>
            <w:r w:rsidRPr="006051F9">
              <w:rPr>
                <w:i/>
                <w:sz w:val="18"/>
                <w:szCs w:val="20"/>
              </w:rPr>
              <w:t>rocessing.</w:t>
            </w:r>
            <w:r w:rsidRPr="006051F9">
              <w:rPr>
                <w:sz w:val="18"/>
                <w:szCs w:val="20"/>
              </w:rPr>
              <w:t xml:space="preserve"> Hoboken, New Jersey: John Wiley &amp; Sons, 2015. ISBN 978-1-119-10858-0.</w:t>
            </w:r>
            <w:r w:rsidR="006F473B" w:rsidRPr="006051F9">
              <w:rPr>
                <w:sz w:val="18"/>
                <w:szCs w:val="20"/>
              </w:rPr>
              <w:t xml:space="preserve"> Dostupné z:</w:t>
            </w:r>
            <w:r w:rsidRPr="006051F9">
              <w:rPr>
                <w:sz w:val="18"/>
                <w:szCs w:val="20"/>
              </w:rPr>
              <w:t xml:space="preserve"> </w:t>
            </w:r>
            <w:hyperlink r:id="rId47" w:history="1">
              <w:r w:rsidRPr="006051F9">
                <w:rPr>
                  <w:rStyle w:val="Hypertextovodkaz"/>
                  <w:sz w:val="18"/>
                  <w:szCs w:val="20"/>
                </w:rPr>
                <w:t>http://onlinelibrary.wiley.com/book/10.1002/9781119108580</w:t>
              </w:r>
            </w:hyperlink>
            <w:r w:rsidR="006F473B" w:rsidRPr="006051F9">
              <w:rPr>
                <w:rStyle w:val="Hypertextovodkaz"/>
                <w:sz w:val="18"/>
                <w:szCs w:val="20"/>
              </w:rPr>
              <w:t>.</w:t>
            </w:r>
          </w:p>
          <w:p w14:paraId="0E094151" w14:textId="77777777" w:rsidR="00AB2841" w:rsidRPr="00AB2841" w:rsidRDefault="00AB2841" w:rsidP="00AB2841">
            <w:pPr>
              <w:jc w:val="both"/>
              <w:rPr>
                <w:del w:id="105" w:author="Ivo Kuřitka" w:date="2019-11-27T22:43:00Z"/>
              </w:rPr>
            </w:pPr>
          </w:p>
          <w:p w14:paraId="0BBAB267" w14:textId="141B8224" w:rsidR="00AB2841" w:rsidRPr="006051F9" w:rsidRDefault="00AB2841" w:rsidP="00A87EF9">
            <w:pPr>
              <w:spacing w:before="40"/>
              <w:jc w:val="both"/>
              <w:rPr>
                <w:sz w:val="18"/>
                <w:u w:val="single"/>
              </w:rPr>
            </w:pPr>
            <w:del w:id="106" w:author="Ivo Kuřitka" w:date="2019-11-27T22:43:00Z">
              <w:r w:rsidRPr="00AB2841">
                <w:rPr>
                  <w:u w:val="single"/>
                </w:rPr>
                <w:delText>Doporučná</w:delText>
              </w:r>
            </w:del>
            <w:ins w:id="107" w:author="Ivo Kuřitka" w:date="2019-11-27T22:43:00Z">
              <w:r w:rsidRPr="006051F9">
                <w:rPr>
                  <w:sz w:val="18"/>
                  <w:u w:val="single"/>
                </w:rPr>
                <w:t>Doporuč</w:t>
              </w:r>
              <w:r w:rsidR="00282AF8" w:rsidRPr="006051F9">
                <w:rPr>
                  <w:sz w:val="18"/>
                  <w:u w:val="single"/>
                </w:rPr>
                <w:t>e</w:t>
              </w:r>
              <w:r w:rsidRPr="006051F9">
                <w:rPr>
                  <w:sz w:val="18"/>
                  <w:u w:val="single"/>
                </w:rPr>
                <w:t>ná</w:t>
              </w:r>
            </w:ins>
            <w:r w:rsidRPr="006051F9">
              <w:rPr>
                <w:sz w:val="18"/>
                <w:u w:val="single"/>
              </w:rPr>
              <w:t xml:space="preserve"> literatura:</w:t>
            </w:r>
          </w:p>
          <w:p w14:paraId="05C5F2EB" w14:textId="48F86B71" w:rsidR="000431AE" w:rsidRPr="006051F9" w:rsidRDefault="000431AE" w:rsidP="00AB2841">
            <w:pPr>
              <w:pStyle w:val="TableParagraph"/>
              <w:ind w:left="0"/>
              <w:jc w:val="both"/>
              <w:rPr>
                <w:sz w:val="18"/>
                <w:szCs w:val="20"/>
                <w:lang w:val="cs-CZ"/>
              </w:rPr>
            </w:pPr>
            <w:r w:rsidRPr="006051F9">
              <w:rPr>
                <w:sz w:val="18"/>
                <w:szCs w:val="20"/>
                <w:lang w:val="cs-CZ"/>
              </w:rPr>
              <w:t>HEES, T</w:t>
            </w:r>
            <w:r w:rsidR="006F473B" w:rsidRPr="006051F9">
              <w:rPr>
                <w:sz w:val="18"/>
                <w:szCs w:val="20"/>
                <w:lang w:val="cs-CZ"/>
              </w:rPr>
              <w:t>.</w:t>
            </w:r>
            <w:r w:rsidRPr="006051F9">
              <w:rPr>
                <w:sz w:val="18"/>
                <w:szCs w:val="20"/>
                <w:lang w:val="cs-CZ"/>
              </w:rPr>
              <w:t xml:space="preserve">, ZHONG, </w:t>
            </w:r>
            <w:r w:rsidR="006F473B" w:rsidRPr="006051F9">
              <w:rPr>
                <w:sz w:val="18"/>
                <w:szCs w:val="20"/>
                <w:lang w:val="cs-CZ"/>
              </w:rPr>
              <w:t xml:space="preserve">F., </w:t>
            </w:r>
            <w:r w:rsidRPr="006051F9">
              <w:rPr>
                <w:sz w:val="18"/>
                <w:szCs w:val="20"/>
                <w:lang w:val="cs-CZ"/>
              </w:rPr>
              <w:t>STÜRZEL</w:t>
            </w:r>
            <w:r w:rsidR="006F473B" w:rsidRPr="006051F9">
              <w:rPr>
                <w:sz w:val="18"/>
                <w:szCs w:val="20"/>
                <w:lang w:val="cs-CZ"/>
              </w:rPr>
              <w:t xml:space="preserve">, M., </w:t>
            </w:r>
            <w:r w:rsidRPr="006051F9">
              <w:rPr>
                <w:sz w:val="18"/>
                <w:szCs w:val="20"/>
                <w:lang w:val="cs-CZ"/>
              </w:rPr>
              <w:t>MÜLHAUPT</w:t>
            </w:r>
            <w:r w:rsidR="006F473B" w:rsidRPr="006051F9">
              <w:rPr>
                <w:sz w:val="18"/>
                <w:szCs w:val="20"/>
                <w:lang w:val="cs-CZ"/>
              </w:rPr>
              <w:t>, R</w:t>
            </w:r>
            <w:r w:rsidRPr="006051F9">
              <w:rPr>
                <w:sz w:val="18"/>
                <w:szCs w:val="20"/>
                <w:lang w:val="cs-CZ"/>
              </w:rPr>
              <w:t xml:space="preserve">. </w:t>
            </w:r>
            <w:r w:rsidRPr="006051F9">
              <w:rPr>
                <w:i/>
                <w:sz w:val="18"/>
                <w:szCs w:val="20"/>
                <w:lang w:val="cs-CZ"/>
              </w:rPr>
              <w:t>Tailoring Hydrocarbon Polymers and All‐Hydrocarbon Composites for Circular Economy</w:t>
            </w:r>
            <w:r w:rsidRPr="006051F9">
              <w:rPr>
                <w:sz w:val="18"/>
                <w:szCs w:val="20"/>
                <w:lang w:val="cs-CZ"/>
              </w:rPr>
              <w:t>. Macromolecular Rapid Communications</w:t>
            </w:r>
            <w:r w:rsidR="00856ABF" w:rsidRPr="006051F9">
              <w:rPr>
                <w:sz w:val="18"/>
                <w:szCs w:val="20"/>
                <w:lang w:val="cs-CZ"/>
              </w:rPr>
              <w:t>. Wiley-V</w:t>
            </w:r>
            <w:r w:rsidR="001E58F7" w:rsidRPr="006051F9">
              <w:rPr>
                <w:sz w:val="18"/>
                <w:szCs w:val="20"/>
                <w:lang w:val="cs-CZ"/>
              </w:rPr>
              <w:t>C</w:t>
            </w:r>
            <w:r w:rsidR="006F473B" w:rsidRPr="006051F9">
              <w:rPr>
                <w:sz w:val="18"/>
                <w:szCs w:val="20"/>
                <w:lang w:val="cs-CZ"/>
              </w:rPr>
              <w:t xml:space="preserve">H Verlag 40(1), </w:t>
            </w:r>
            <w:r w:rsidR="00856ABF" w:rsidRPr="006051F9">
              <w:rPr>
                <w:sz w:val="18"/>
                <w:szCs w:val="20"/>
                <w:lang w:val="cs-CZ"/>
              </w:rPr>
              <w:t xml:space="preserve">Art. No. </w:t>
            </w:r>
            <w:r w:rsidR="006F473B" w:rsidRPr="006051F9">
              <w:rPr>
                <w:sz w:val="18"/>
                <w:szCs w:val="20"/>
                <w:lang w:val="cs-CZ"/>
              </w:rPr>
              <w:t xml:space="preserve">1800608, </w:t>
            </w:r>
            <w:r w:rsidRPr="006051F9">
              <w:rPr>
                <w:sz w:val="18"/>
                <w:szCs w:val="20"/>
                <w:lang w:val="cs-CZ"/>
              </w:rPr>
              <w:t>201</w:t>
            </w:r>
            <w:r w:rsidR="006F473B" w:rsidRPr="006051F9">
              <w:rPr>
                <w:sz w:val="18"/>
                <w:szCs w:val="20"/>
                <w:lang w:val="cs-CZ"/>
              </w:rPr>
              <w:t>9</w:t>
            </w:r>
            <w:r w:rsidRPr="006051F9">
              <w:rPr>
                <w:sz w:val="18"/>
                <w:szCs w:val="20"/>
                <w:lang w:val="cs-CZ"/>
              </w:rPr>
              <w:t>.</w:t>
            </w:r>
            <w:r w:rsidR="006F473B" w:rsidRPr="006051F9">
              <w:rPr>
                <w:sz w:val="18"/>
                <w:szCs w:val="20"/>
                <w:lang w:val="cs-CZ"/>
              </w:rPr>
              <w:t xml:space="preserve"> </w:t>
            </w:r>
            <w:r w:rsidRPr="006051F9">
              <w:rPr>
                <w:sz w:val="18"/>
                <w:szCs w:val="20"/>
                <w:lang w:val="cs-CZ"/>
              </w:rPr>
              <w:t>ISSN 10221336.</w:t>
            </w:r>
          </w:p>
          <w:p w14:paraId="68F51511" w14:textId="47A73EE9" w:rsidR="000431AE" w:rsidRPr="006051F9" w:rsidRDefault="00B46CD5" w:rsidP="00AB2841">
            <w:pPr>
              <w:pStyle w:val="TableParagraph"/>
              <w:ind w:left="0"/>
              <w:jc w:val="both"/>
              <w:rPr>
                <w:sz w:val="18"/>
                <w:szCs w:val="20"/>
                <w:lang w:val="cs-CZ"/>
              </w:rPr>
            </w:pPr>
            <w:r w:rsidRPr="006051F9">
              <w:rPr>
                <w:sz w:val="18"/>
                <w:szCs w:val="20"/>
                <w:lang w:val="cs-CZ"/>
              </w:rPr>
              <w:t xml:space="preserve">ZAGHO, </w:t>
            </w:r>
            <w:proofErr w:type="gramStart"/>
            <w:r w:rsidR="006F473B" w:rsidRPr="006051F9">
              <w:rPr>
                <w:sz w:val="18"/>
                <w:szCs w:val="20"/>
                <w:lang w:val="cs-CZ"/>
              </w:rPr>
              <w:t>M.M.</w:t>
            </w:r>
            <w:proofErr w:type="gramEnd"/>
            <w:r w:rsidRPr="006051F9">
              <w:rPr>
                <w:sz w:val="18"/>
                <w:szCs w:val="20"/>
                <w:lang w:val="cs-CZ"/>
              </w:rPr>
              <w:t xml:space="preserve">, </w:t>
            </w:r>
            <w:r w:rsidR="006F473B" w:rsidRPr="006051F9">
              <w:rPr>
                <w:sz w:val="18"/>
                <w:szCs w:val="20"/>
                <w:lang w:val="cs-CZ"/>
              </w:rPr>
              <w:t xml:space="preserve">HUSSEIN, E.A., </w:t>
            </w:r>
            <w:r w:rsidRPr="006051F9">
              <w:rPr>
                <w:sz w:val="18"/>
                <w:szCs w:val="20"/>
                <w:lang w:val="cs-CZ"/>
              </w:rPr>
              <w:t>ELZATAHRY</w:t>
            </w:r>
            <w:r w:rsidR="006F473B" w:rsidRPr="006051F9">
              <w:rPr>
                <w:sz w:val="18"/>
                <w:szCs w:val="20"/>
                <w:lang w:val="cs-CZ"/>
              </w:rPr>
              <w:t>, A.A</w:t>
            </w:r>
            <w:r w:rsidRPr="006051F9">
              <w:rPr>
                <w:sz w:val="18"/>
                <w:szCs w:val="20"/>
                <w:lang w:val="cs-CZ"/>
              </w:rPr>
              <w:t xml:space="preserve">. </w:t>
            </w:r>
            <w:r w:rsidRPr="006051F9">
              <w:rPr>
                <w:i/>
                <w:sz w:val="18"/>
                <w:szCs w:val="20"/>
                <w:lang w:val="cs-CZ"/>
              </w:rPr>
              <w:t xml:space="preserve">Recent </w:t>
            </w:r>
            <w:r w:rsidR="006F473B" w:rsidRPr="006051F9">
              <w:rPr>
                <w:i/>
                <w:sz w:val="18"/>
                <w:szCs w:val="20"/>
                <w:lang w:val="cs-CZ"/>
              </w:rPr>
              <w:t>O</w:t>
            </w:r>
            <w:r w:rsidRPr="006051F9">
              <w:rPr>
                <w:i/>
                <w:sz w:val="18"/>
                <w:szCs w:val="20"/>
                <w:lang w:val="cs-CZ"/>
              </w:rPr>
              <w:t xml:space="preserve">verviews in </w:t>
            </w:r>
            <w:r w:rsidR="006F473B" w:rsidRPr="006051F9">
              <w:rPr>
                <w:i/>
                <w:sz w:val="18"/>
                <w:szCs w:val="20"/>
                <w:lang w:val="cs-CZ"/>
              </w:rPr>
              <w:t>F</w:t>
            </w:r>
            <w:r w:rsidRPr="006051F9">
              <w:rPr>
                <w:i/>
                <w:sz w:val="18"/>
                <w:szCs w:val="20"/>
                <w:lang w:val="cs-CZ"/>
              </w:rPr>
              <w:t xml:space="preserve">unctional </w:t>
            </w:r>
            <w:r w:rsidR="006F473B" w:rsidRPr="006051F9">
              <w:rPr>
                <w:i/>
                <w:sz w:val="18"/>
                <w:szCs w:val="20"/>
                <w:lang w:val="cs-CZ"/>
              </w:rPr>
              <w:t>P</w:t>
            </w:r>
            <w:r w:rsidRPr="006051F9">
              <w:rPr>
                <w:i/>
                <w:sz w:val="18"/>
                <w:szCs w:val="20"/>
                <w:lang w:val="cs-CZ"/>
              </w:rPr>
              <w:t xml:space="preserve">olymer </w:t>
            </w:r>
            <w:r w:rsidR="006F473B" w:rsidRPr="006051F9">
              <w:rPr>
                <w:i/>
                <w:sz w:val="18"/>
                <w:szCs w:val="20"/>
                <w:lang w:val="cs-CZ"/>
              </w:rPr>
              <w:t>C</w:t>
            </w:r>
            <w:r w:rsidRPr="006051F9">
              <w:rPr>
                <w:i/>
                <w:sz w:val="18"/>
                <w:szCs w:val="20"/>
                <w:lang w:val="cs-CZ"/>
              </w:rPr>
              <w:t xml:space="preserve">omposites for </w:t>
            </w:r>
            <w:r w:rsidR="006F473B" w:rsidRPr="006051F9">
              <w:rPr>
                <w:i/>
                <w:sz w:val="18"/>
                <w:szCs w:val="20"/>
                <w:lang w:val="cs-CZ"/>
              </w:rPr>
              <w:t>B</w:t>
            </w:r>
            <w:r w:rsidRPr="006051F9">
              <w:rPr>
                <w:i/>
                <w:sz w:val="18"/>
                <w:szCs w:val="20"/>
                <w:lang w:val="cs-CZ"/>
              </w:rPr>
              <w:t>iomedical</w:t>
            </w:r>
            <w:r w:rsidR="00337948" w:rsidRPr="006051F9">
              <w:rPr>
                <w:i/>
                <w:sz w:val="18"/>
                <w:szCs w:val="20"/>
                <w:lang w:val="cs-CZ"/>
              </w:rPr>
              <w:t xml:space="preserve"> </w:t>
            </w:r>
            <w:r w:rsidR="006F473B" w:rsidRPr="006051F9">
              <w:rPr>
                <w:i/>
                <w:sz w:val="18"/>
                <w:szCs w:val="20"/>
                <w:lang w:val="cs-CZ"/>
              </w:rPr>
              <w:t>A</w:t>
            </w:r>
            <w:r w:rsidR="00337948" w:rsidRPr="006051F9">
              <w:rPr>
                <w:i/>
                <w:sz w:val="18"/>
                <w:szCs w:val="20"/>
                <w:lang w:val="cs-CZ"/>
              </w:rPr>
              <w:t>pplications</w:t>
            </w:r>
            <w:r w:rsidR="00337948" w:rsidRPr="006051F9">
              <w:rPr>
                <w:sz w:val="18"/>
                <w:szCs w:val="20"/>
                <w:lang w:val="cs-CZ"/>
              </w:rPr>
              <w:t>. Polymers</w:t>
            </w:r>
            <w:r w:rsidR="00856ABF" w:rsidRPr="006051F9">
              <w:rPr>
                <w:sz w:val="18"/>
                <w:szCs w:val="20"/>
                <w:lang w:val="cs-CZ"/>
              </w:rPr>
              <w:t xml:space="preserve">, </w:t>
            </w:r>
            <w:r w:rsidR="006F473B" w:rsidRPr="006051F9">
              <w:rPr>
                <w:sz w:val="18"/>
                <w:szCs w:val="20"/>
                <w:lang w:val="cs-CZ"/>
              </w:rPr>
              <w:t xml:space="preserve">MDPI </w:t>
            </w:r>
            <w:r w:rsidRPr="006051F9">
              <w:rPr>
                <w:sz w:val="18"/>
                <w:szCs w:val="20"/>
                <w:lang w:val="cs-CZ"/>
              </w:rPr>
              <w:t>10(7), 739-759</w:t>
            </w:r>
            <w:r w:rsidR="006F473B" w:rsidRPr="006051F9">
              <w:rPr>
                <w:sz w:val="18"/>
                <w:szCs w:val="20"/>
                <w:lang w:val="cs-CZ"/>
              </w:rPr>
              <w:t xml:space="preserve">, 2018. </w:t>
            </w:r>
            <w:r w:rsidRPr="006051F9">
              <w:rPr>
                <w:sz w:val="18"/>
                <w:szCs w:val="20"/>
                <w:lang w:val="cs-CZ"/>
              </w:rPr>
              <w:t>ISSN 20734360.</w:t>
            </w:r>
          </w:p>
          <w:p w14:paraId="7ABE6FEA" w14:textId="46B4346F" w:rsidR="00584173" w:rsidRPr="006051F9" w:rsidRDefault="007745A7" w:rsidP="00AB2841">
            <w:pPr>
              <w:pStyle w:val="TableParagraph"/>
              <w:ind w:left="0"/>
              <w:jc w:val="both"/>
              <w:rPr>
                <w:sz w:val="18"/>
                <w:szCs w:val="20"/>
                <w:lang w:val="en-GB"/>
              </w:rPr>
            </w:pPr>
            <w:proofErr w:type="gramStart"/>
            <w:r w:rsidRPr="006051F9">
              <w:rPr>
                <w:sz w:val="18"/>
                <w:szCs w:val="20"/>
                <w:lang w:val="cs-CZ"/>
              </w:rPr>
              <w:t xml:space="preserve">ZAIKOV, </w:t>
            </w:r>
            <w:r w:rsidR="006F473B" w:rsidRPr="006051F9">
              <w:rPr>
                <w:sz w:val="18"/>
                <w:szCs w:val="20"/>
                <w:lang w:val="cs-CZ"/>
              </w:rPr>
              <w:t>G.J.</w:t>
            </w:r>
            <w:proofErr w:type="gramEnd"/>
            <w:r w:rsidRPr="006051F9">
              <w:rPr>
                <w:sz w:val="18"/>
                <w:szCs w:val="20"/>
                <w:lang w:val="cs-CZ"/>
              </w:rPr>
              <w:t>, BAZYLJAK</w:t>
            </w:r>
            <w:r w:rsidR="006F473B" w:rsidRPr="006051F9">
              <w:rPr>
                <w:sz w:val="18"/>
                <w:szCs w:val="20"/>
                <w:lang w:val="cs-CZ"/>
              </w:rPr>
              <w:t xml:space="preserve">, L.Í., </w:t>
            </w:r>
            <w:r w:rsidRPr="006051F9">
              <w:rPr>
                <w:sz w:val="18"/>
                <w:szCs w:val="20"/>
                <w:lang w:val="cs-CZ"/>
              </w:rPr>
              <w:t>ANELI</w:t>
            </w:r>
            <w:r w:rsidR="006F473B" w:rsidRPr="006051F9">
              <w:rPr>
                <w:sz w:val="18"/>
                <w:szCs w:val="20"/>
                <w:lang w:val="cs-CZ"/>
              </w:rPr>
              <w:t>, J.N</w:t>
            </w:r>
            <w:r w:rsidRPr="006051F9">
              <w:rPr>
                <w:sz w:val="18"/>
                <w:szCs w:val="20"/>
                <w:lang w:val="cs-CZ"/>
              </w:rPr>
              <w:t xml:space="preserve">. </w:t>
            </w:r>
            <w:r w:rsidRPr="006051F9">
              <w:rPr>
                <w:i/>
                <w:sz w:val="18"/>
                <w:szCs w:val="20"/>
              </w:rPr>
              <w:t xml:space="preserve">Polymers for </w:t>
            </w:r>
            <w:r w:rsidR="006F473B" w:rsidRPr="006051F9">
              <w:rPr>
                <w:i/>
                <w:sz w:val="18"/>
                <w:szCs w:val="20"/>
              </w:rPr>
              <w:t>A</w:t>
            </w:r>
            <w:r w:rsidRPr="006051F9">
              <w:rPr>
                <w:i/>
                <w:sz w:val="18"/>
                <w:szCs w:val="20"/>
              </w:rPr>
              <w:t xml:space="preserve">dvanced </w:t>
            </w:r>
            <w:r w:rsidR="006F473B" w:rsidRPr="006051F9">
              <w:rPr>
                <w:i/>
                <w:sz w:val="18"/>
                <w:szCs w:val="20"/>
              </w:rPr>
              <w:t>T</w:t>
            </w:r>
            <w:r w:rsidRPr="006051F9">
              <w:rPr>
                <w:i/>
                <w:sz w:val="18"/>
                <w:szCs w:val="20"/>
              </w:rPr>
              <w:t xml:space="preserve">echnologies: </w:t>
            </w:r>
            <w:r w:rsidR="006F473B" w:rsidRPr="006051F9">
              <w:rPr>
                <w:i/>
                <w:sz w:val="18"/>
                <w:szCs w:val="20"/>
              </w:rPr>
              <w:t>P</w:t>
            </w:r>
            <w:r w:rsidRPr="006051F9">
              <w:rPr>
                <w:i/>
                <w:sz w:val="18"/>
                <w:szCs w:val="20"/>
              </w:rPr>
              <w:t xml:space="preserve">rocessing </w:t>
            </w:r>
            <w:r w:rsidR="006F473B" w:rsidRPr="006051F9">
              <w:rPr>
                <w:i/>
                <w:sz w:val="18"/>
                <w:szCs w:val="20"/>
              </w:rPr>
              <w:t>C</w:t>
            </w:r>
            <w:r w:rsidRPr="006051F9">
              <w:rPr>
                <w:i/>
                <w:sz w:val="18"/>
                <w:szCs w:val="20"/>
              </w:rPr>
              <w:t xml:space="preserve">haracterization and </w:t>
            </w:r>
            <w:r w:rsidR="006F473B" w:rsidRPr="006051F9">
              <w:rPr>
                <w:i/>
                <w:sz w:val="18"/>
                <w:szCs w:val="20"/>
              </w:rPr>
              <w:t>A</w:t>
            </w:r>
            <w:r w:rsidRPr="006051F9">
              <w:rPr>
                <w:i/>
                <w:sz w:val="18"/>
                <w:szCs w:val="20"/>
              </w:rPr>
              <w:t>pplications</w:t>
            </w:r>
            <w:r w:rsidRPr="006051F9">
              <w:rPr>
                <w:sz w:val="18"/>
                <w:szCs w:val="20"/>
              </w:rPr>
              <w:t>.</w:t>
            </w:r>
            <w:r w:rsidR="001E58F7" w:rsidRPr="006051F9">
              <w:rPr>
                <w:sz w:val="18"/>
                <w:szCs w:val="20"/>
              </w:rPr>
              <w:t xml:space="preserve"> </w:t>
            </w:r>
            <w:r w:rsidRPr="006051F9">
              <w:rPr>
                <w:sz w:val="18"/>
                <w:szCs w:val="20"/>
              </w:rPr>
              <w:t xml:space="preserve">Toronto: Apple Academic Press, 2013. </w:t>
            </w:r>
            <w:r w:rsidRPr="006051F9">
              <w:rPr>
                <w:sz w:val="18"/>
                <w:szCs w:val="20"/>
                <w:lang w:val="en-GB"/>
              </w:rPr>
              <w:t xml:space="preserve">ISBN 978-1-4665-7795-4. </w:t>
            </w:r>
            <w:r w:rsidR="006F473B" w:rsidRPr="006051F9">
              <w:rPr>
                <w:sz w:val="18"/>
                <w:szCs w:val="20"/>
                <w:lang w:val="en-GB"/>
              </w:rPr>
              <w:t xml:space="preserve">Dostupné z: </w:t>
            </w:r>
            <w:hyperlink r:id="rId48" w:history="1">
              <w:r w:rsidRPr="006051F9">
                <w:rPr>
                  <w:rStyle w:val="Hypertextovodkaz"/>
                  <w:sz w:val="18"/>
                  <w:szCs w:val="20"/>
                  <w:lang w:val="en-GB"/>
                </w:rPr>
                <w:t>http://search.ebscohost.com/login.aspx?direct=true&amp;db=nlebk&amp;AN=593669&amp;lang=cs&amp;site=ehost-live</w:t>
              </w:r>
            </w:hyperlink>
            <w:r w:rsidR="006F473B" w:rsidRPr="006051F9">
              <w:rPr>
                <w:rStyle w:val="Hypertextovodkaz"/>
                <w:sz w:val="18"/>
                <w:szCs w:val="20"/>
                <w:lang w:val="en-GB"/>
              </w:rPr>
              <w:t>.</w:t>
            </w:r>
          </w:p>
          <w:p w14:paraId="7B3F55AE" w14:textId="6C6C8AC4" w:rsidR="00AB2841" w:rsidRPr="006051F9" w:rsidRDefault="00AB2841" w:rsidP="006F473B">
            <w:pPr>
              <w:pStyle w:val="TableParagraph"/>
              <w:ind w:left="0"/>
              <w:jc w:val="both"/>
              <w:rPr>
                <w:sz w:val="18"/>
              </w:rPr>
            </w:pPr>
            <w:r w:rsidRPr="006051F9">
              <w:rPr>
                <w:sz w:val="18"/>
                <w:szCs w:val="20"/>
              </w:rPr>
              <w:t>MOORE,</w:t>
            </w:r>
            <w:r w:rsidRPr="006051F9">
              <w:rPr>
                <w:spacing w:val="-15"/>
                <w:sz w:val="18"/>
                <w:szCs w:val="20"/>
              </w:rPr>
              <w:t xml:space="preserve"> </w:t>
            </w:r>
            <w:r w:rsidR="006F473B" w:rsidRPr="006051F9">
              <w:rPr>
                <w:sz w:val="18"/>
                <w:szCs w:val="20"/>
              </w:rPr>
              <w:t xml:space="preserve">J.E., </w:t>
            </w:r>
            <w:r w:rsidRPr="006051F9">
              <w:rPr>
                <w:sz w:val="18"/>
                <w:szCs w:val="20"/>
              </w:rPr>
              <w:t>ZOURIDAKIS</w:t>
            </w:r>
            <w:r w:rsidR="006F473B" w:rsidRPr="006051F9">
              <w:rPr>
                <w:sz w:val="18"/>
                <w:szCs w:val="20"/>
              </w:rPr>
              <w:t>, G</w:t>
            </w:r>
            <w:r w:rsidRPr="006051F9">
              <w:rPr>
                <w:sz w:val="18"/>
                <w:szCs w:val="20"/>
              </w:rPr>
              <w:t>.</w:t>
            </w:r>
            <w:r w:rsidRPr="006051F9">
              <w:rPr>
                <w:spacing w:val="-13"/>
                <w:sz w:val="18"/>
                <w:szCs w:val="20"/>
              </w:rPr>
              <w:t xml:space="preserve"> </w:t>
            </w:r>
            <w:r w:rsidRPr="006051F9">
              <w:rPr>
                <w:i/>
                <w:sz w:val="18"/>
                <w:szCs w:val="20"/>
              </w:rPr>
              <w:t>Biomedical</w:t>
            </w:r>
            <w:r w:rsidRPr="006051F9">
              <w:rPr>
                <w:i/>
                <w:spacing w:val="-14"/>
                <w:sz w:val="18"/>
                <w:szCs w:val="20"/>
              </w:rPr>
              <w:t xml:space="preserve"> </w:t>
            </w:r>
            <w:r w:rsidR="006F473B" w:rsidRPr="006051F9">
              <w:rPr>
                <w:i/>
                <w:sz w:val="18"/>
                <w:szCs w:val="20"/>
              </w:rPr>
              <w:t>T</w:t>
            </w:r>
            <w:r w:rsidRPr="006051F9">
              <w:rPr>
                <w:i/>
                <w:sz w:val="18"/>
                <w:szCs w:val="20"/>
              </w:rPr>
              <w:t>echnology</w:t>
            </w:r>
            <w:r w:rsidRPr="006051F9">
              <w:rPr>
                <w:i/>
                <w:spacing w:val="-19"/>
                <w:sz w:val="18"/>
                <w:szCs w:val="20"/>
              </w:rPr>
              <w:t xml:space="preserve"> </w:t>
            </w:r>
            <w:r w:rsidRPr="006051F9">
              <w:rPr>
                <w:i/>
                <w:sz w:val="18"/>
                <w:szCs w:val="20"/>
              </w:rPr>
              <w:t>and</w:t>
            </w:r>
            <w:r w:rsidRPr="006051F9">
              <w:rPr>
                <w:i/>
                <w:spacing w:val="-14"/>
                <w:sz w:val="18"/>
                <w:szCs w:val="20"/>
              </w:rPr>
              <w:t xml:space="preserve"> </w:t>
            </w:r>
            <w:r w:rsidR="006F473B" w:rsidRPr="006051F9">
              <w:rPr>
                <w:i/>
                <w:sz w:val="18"/>
                <w:szCs w:val="20"/>
              </w:rPr>
              <w:t>D</w:t>
            </w:r>
            <w:r w:rsidRPr="006051F9">
              <w:rPr>
                <w:i/>
                <w:sz w:val="18"/>
                <w:szCs w:val="20"/>
              </w:rPr>
              <w:t>evices</w:t>
            </w:r>
            <w:r w:rsidRPr="006051F9">
              <w:rPr>
                <w:i/>
                <w:spacing w:val="-14"/>
                <w:sz w:val="18"/>
                <w:szCs w:val="20"/>
              </w:rPr>
              <w:t xml:space="preserve"> </w:t>
            </w:r>
            <w:r w:rsidR="006F473B" w:rsidRPr="006051F9">
              <w:rPr>
                <w:i/>
                <w:sz w:val="18"/>
                <w:szCs w:val="20"/>
              </w:rPr>
              <w:t>H</w:t>
            </w:r>
            <w:r w:rsidRPr="006051F9">
              <w:rPr>
                <w:i/>
                <w:sz w:val="18"/>
                <w:szCs w:val="20"/>
              </w:rPr>
              <w:t>andbook</w:t>
            </w:r>
            <w:r w:rsidRPr="006051F9">
              <w:rPr>
                <w:sz w:val="18"/>
                <w:szCs w:val="20"/>
              </w:rPr>
              <w:t>.</w:t>
            </w:r>
            <w:r w:rsidRPr="006051F9">
              <w:rPr>
                <w:spacing w:val="-14"/>
                <w:sz w:val="18"/>
                <w:szCs w:val="20"/>
              </w:rPr>
              <w:t xml:space="preserve"> </w:t>
            </w:r>
            <w:r w:rsidR="006F473B" w:rsidRPr="006051F9">
              <w:rPr>
                <w:sz w:val="18"/>
                <w:szCs w:val="20"/>
              </w:rPr>
              <w:t xml:space="preserve">Boca Raton: CRC Press, </w:t>
            </w:r>
            <w:r w:rsidRPr="006051F9">
              <w:rPr>
                <w:sz w:val="18"/>
                <w:szCs w:val="20"/>
              </w:rPr>
              <w:t>2004. ISBN</w:t>
            </w:r>
            <w:r w:rsidRPr="006051F9">
              <w:rPr>
                <w:spacing w:val="-2"/>
                <w:sz w:val="18"/>
                <w:szCs w:val="20"/>
              </w:rPr>
              <w:t xml:space="preserve"> </w:t>
            </w:r>
            <w:r w:rsidRPr="006051F9">
              <w:rPr>
                <w:sz w:val="18"/>
                <w:szCs w:val="20"/>
              </w:rPr>
              <w:t>0-8493-1140-3.</w:t>
            </w:r>
          </w:p>
        </w:tc>
      </w:tr>
      <w:tr w:rsidR="00AB2841" w:rsidRPr="00AB2841" w14:paraId="24A173DB"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32EF6278" w14:textId="77777777" w:rsidR="00AB2841" w:rsidRPr="00AB2841" w:rsidRDefault="00AB2841" w:rsidP="00AB2841">
            <w:pPr>
              <w:jc w:val="center"/>
              <w:rPr>
                <w:b/>
              </w:rPr>
            </w:pPr>
            <w:r w:rsidRPr="00AB2841">
              <w:rPr>
                <w:b/>
              </w:rPr>
              <w:t>Informace ke kombinované nebo distanční formě</w:t>
            </w:r>
          </w:p>
        </w:tc>
      </w:tr>
      <w:tr w:rsidR="00AB2841" w:rsidRPr="00AB2841" w14:paraId="10679418"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60E65F5D" w14:textId="77777777" w:rsidR="00AB2841" w:rsidRPr="00AB2841" w:rsidRDefault="00AB2841" w:rsidP="00AB2841">
            <w:pPr>
              <w:jc w:val="both"/>
            </w:pPr>
            <w:r w:rsidRPr="00AB2841">
              <w:rPr>
                <w:b/>
              </w:rPr>
              <w:t>Rozsah konzultací (soustředění)</w:t>
            </w:r>
          </w:p>
        </w:tc>
        <w:tc>
          <w:tcPr>
            <w:tcW w:w="889" w:type="dxa"/>
            <w:gridSpan w:val="3"/>
            <w:tcBorders>
              <w:top w:val="single" w:sz="2" w:space="0" w:color="auto"/>
            </w:tcBorders>
          </w:tcPr>
          <w:p w14:paraId="00E56594" w14:textId="77777777" w:rsidR="00AB2841" w:rsidRPr="00AB2841" w:rsidRDefault="00AB2841" w:rsidP="00AB2841">
            <w:pPr>
              <w:jc w:val="both"/>
            </w:pPr>
          </w:p>
        </w:tc>
        <w:tc>
          <w:tcPr>
            <w:tcW w:w="4179" w:type="dxa"/>
            <w:gridSpan w:val="14"/>
            <w:tcBorders>
              <w:top w:val="single" w:sz="2" w:space="0" w:color="auto"/>
            </w:tcBorders>
            <w:shd w:val="clear" w:color="auto" w:fill="F7CAAC"/>
          </w:tcPr>
          <w:p w14:paraId="7B769CBA" w14:textId="77777777" w:rsidR="00AB2841" w:rsidRPr="00AB2841" w:rsidRDefault="00AB2841" w:rsidP="00AB2841">
            <w:pPr>
              <w:jc w:val="both"/>
              <w:rPr>
                <w:b/>
              </w:rPr>
            </w:pPr>
            <w:r w:rsidRPr="00AB2841">
              <w:rPr>
                <w:b/>
              </w:rPr>
              <w:t xml:space="preserve">hodin </w:t>
            </w:r>
          </w:p>
        </w:tc>
      </w:tr>
      <w:tr w:rsidR="00AB2841" w:rsidRPr="00AB2841" w14:paraId="224F0F49" w14:textId="77777777" w:rsidTr="00140CA8">
        <w:trPr>
          <w:gridBefore w:val="1"/>
          <w:gridAfter w:val="3"/>
          <w:wBefore w:w="34" w:type="dxa"/>
          <w:wAfter w:w="318" w:type="dxa"/>
        </w:trPr>
        <w:tc>
          <w:tcPr>
            <w:tcW w:w="9855" w:type="dxa"/>
            <w:gridSpan w:val="29"/>
            <w:shd w:val="clear" w:color="auto" w:fill="F7CAAC"/>
          </w:tcPr>
          <w:p w14:paraId="70A919C8" w14:textId="77777777" w:rsidR="00AB2841" w:rsidRPr="00AB2841" w:rsidRDefault="00AB2841" w:rsidP="00AB2841">
            <w:pPr>
              <w:jc w:val="both"/>
              <w:rPr>
                <w:b/>
              </w:rPr>
            </w:pPr>
            <w:r w:rsidRPr="00AB2841">
              <w:rPr>
                <w:b/>
              </w:rPr>
              <w:t>Informace o způsobu kontaktu s vyučujícím</w:t>
            </w:r>
          </w:p>
        </w:tc>
      </w:tr>
      <w:tr w:rsidR="00AB2841" w:rsidRPr="00AB2841" w14:paraId="2AF19030" w14:textId="77777777" w:rsidTr="00140CA8">
        <w:trPr>
          <w:gridBefore w:val="1"/>
          <w:gridAfter w:val="3"/>
          <w:wBefore w:w="34" w:type="dxa"/>
          <w:wAfter w:w="318" w:type="dxa"/>
          <w:trHeight w:val="1373"/>
        </w:trPr>
        <w:tc>
          <w:tcPr>
            <w:tcW w:w="9855" w:type="dxa"/>
            <w:gridSpan w:val="29"/>
          </w:tcPr>
          <w:p w14:paraId="4E0A2049" w14:textId="7E5C5E04" w:rsidR="00AB2841" w:rsidRPr="006051F9" w:rsidRDefault="00AB2841" w:rsidP="00AB2841">
            <w:pPr>
              <w:jc w:val="both"/>
              <w:rPr>
                <w:sz w:val="19"/>
                <w:szCs w:val="19"/>
              </w:rPr>
            </w:pPr>
            <w:del w:id="108" w:author="Ivo Kuřitka" w:date="2019-11-27T22:43:00Z">
              <w:r w:rsidRPr="00AB2841">
                <w:rPr>
                  <w:color w:val="000000"/>
                </w:rPr>
                <w:delText>Rozsah konzultací k </w:delText>
              </w:r>
            </w:del>
            <w:ins w:id="109" w:author="Ivo Kuřitka" w:date="2019-11-27T22:43:00Z">
              <w:r w:rsidR="006051F9" w:rsidRPr="006051F9">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6051F9" w:rsidRPr="006051F9">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5857645" w14:textId="77777777" w:rsidR="00AB2841" w:rsidRPr="00AB2841" w:rsidRDefault="00AB2841" w:rsidP="00AB2841">
            <w:pPr>
              <w:jc w:val="both"/>
            </w:pPr>
          </w:p>
          <w:p w14:paraId="2373C24C" w14:textId="1919E518" w:rsidR="00AB2841" w:rsidRPr="00AB2841" w:rsidRDefault="00AB2841" w:rsidP="00337948">
            <w:pPr>
              <w:jc w:val="both"/>
            </w:pPr>
            <w:r w:rsidRPr="00AB2841">
              <w:rPr>
                <w:color w:val="000000"/>
              </w:rPr>
              <w:t>Možnosti komunikace s vyučujícím: </w:t>
            </w:r>
            <w:hyperlink r:id="rId49" w:history="1">
              <w:r w:rsidR="00FE67EA" w:rsidRPr="00FE67EA">
                <w:rPr>
                  <w:rStyle w:val="Hypertextovodkaz"/>
                </w:rPr>
                <w:t>sedlacek@utb.cz</w:t>
              </w:r>
            </w:hyperlink>
            <w:r w:rsidR="00FE67EA" w:rsidRPr="00FE67EA">
              <w:rPr>
                <w:color w:val="000000"/>
              </w:rPr>
              <w:t>, 576 031 323, 576 038</w:t>
            </w:r>
            <w:r w:rsidR="00242B49">
              <w:rPr>
                <w:color w:val="000000"/>
              </w:rPr>
              <w:t> </w:t>
            </w:r>
            <w:r w:rsidR="00FE67EA" w:rsidRPr="00FE67EA">
              <w:rPr>
                <w:color w:val="000000"/>
              </w:rPr>
              <w:t>012.</w:t>
            </w:r>
          </w:p>
        </w:tc>
      </w:tr>
      <w:tr w:rsidR="00AB2841" w:rsidRPr="00866204" w14:paraId="67B9BE75" w14:textId="77777777" w:rsidTr="00140CA8">
        <w:trPr>
          <w:gridBefore w:val="1"/>
          <w:gridAfter w:val="3"/>
          <w:wBefore w:w="34" w:type="dxa"/>
          <w:wAfter w:w="318" w:type="dxa"/>
          <w:trHeight w:val="283"/>
        </w:trPr>
        <w:tc>
          <w:tcPr>
            <w:tcW w:w="9855" w:type="dxa"/>
            <w:gridSpan w:val="29"/>
            <w:tcBorders>
              <w:top w:val="single" w:sz="4" w:space="0" w:color="auto"/>
              <w:left w:val="single" w:sz="4" w:space="0" w:color="auto"/>
              <w:bottom w:val="single" w:sz="4" w:space="0" w:color="auto"/>
              <w:right w:val="single" w:sz="4" w:space="0" w:color="auto"/>
            </w:tcBorders>
            <w:shd w:val="clear" w:color="auto" w:fill="BDD6EE"/>
          </w:tcPr>
          <w:p w14:paraId="10354C38"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53B44B7E"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5BCC7E98" w14:textId="77777777" w:rsidR="00AB2841" w:rsidRPr="00AB2841" w:rsidRDefault="00AB2841" w:rsidP="00AB2841">
            <w:pPr>
              <w:jc w:val="both"/>
              <w:rPr>
                <w:b/>
              </w:rPr>
            </w:pPr>
            <w:r w:rsidRPr="00AB2841">
              <w:rPr>
                <w:b/>
              </w:rPr>
              <w:t>Název studijního předmětu</w:t>
            </w:r>
          </w:p>
        </w:tc>
        <w:tc>
          <w:tcPr>
            <w:tcW w:w="6769" w:type="dxa"/>
            <w:gridSpan w:val="26"/>
            <w:tcBorders>
              <w:top w:val="double" w:sz="4" w:space="0" w:color="auto"/>
            </w:tcBorders>
          </w:tcPr>
          <w:p w14:paraId="4F21833B" w14:textId="77777777" w:rsidR="00AB2841" w:rsidRPr="00AB2841" w:rsidRDefault="00AB2841" w:rsidP="00AB2841">
            <w:pPr>
              <w:jc w:val="both"/>
            </w:pPr>
            <w:bookmarkStart w:id="110" w:name="Pokroky_fyz_chem"/>
            <w:bookmarkEnd w:id="110"/>
            <w:r w:rsidRPr="00AB2841">
              <w:rPr>
                <w:b/>
              </w:rPr>
              <w:t>Pokroky fyzikální chemie</w:t>
            </w:r>
          </w:p>
        </w:tc>
      </w:tr>
      <w:tr w:rsidR="00AB2841" w:rsidRPr="00AB2841" w14:paraId="4F1A62A8" w14:textId="77777777" w:rsidTr="00140CA8">
        <w:trPr>
          <w:gridBefore w:val="1"/>
          <w:gridAfter w:val="3"/>
          <w:wBefore w:w="34" w:type="dxa"/>
          <w:wAfter w:w="318" w:type="dxa"/>
        </w:trPr>
        <w:tc>
          <w:tcPr>
            <w:tcW w:w="3086" w:type="dxa"/>
            <w:gridSpan w:val="3"/>
            <w:shd w:val="clear" w:color="auto" w:fill="F7CAAC"/>
          </w:tcPr>
          <w:p w14:paraId="46C1118A" w14:textId="77777777" w:rsidR="00AB2841" w:rsidRPr="00AB2841" w:rsidRDefault="00AB2841" w:rsidP="00AB2841">
            <w:pPr>
              <w:jc w:val="both"/>
              <w:rPr>
                <w:b/>
              </w:rPr>
            </w:pPr>
            <w:r w:rsidRPr="00AB2841">
              <w:rPr>
                <w:b/>
              </w:rPr>
              <w:t>Typ předmětu</w:t>
            </w:r>
          </w:p>
        </w:tc>
        <w:tc>
          <w:tcPr>
            <w:tcW w:w="3406" w:type="dxa"/>
            <w:gridSpan w:val="16"/>
          </w:tcPr>
          <w:p w14:paraId="77CAC321" w14:textId="77777777" w:rsidR="00AB2841" w:rsidRPr="00AB2841" w:rsidRDefault="00AB2841" w:rsidP="00AB2841">
            <w:pPr>
              <w:jc w:val="both"/>
            </w:pPr>
          </w:p>
        </w:tc>
        <w:tc>
          <w:tcPr>
            <w:tcW w:w="2695" w:type="dxa"/>
            <w:gridSpan w:val="7"/>
            <w:shd w:val="clear" w:color="auto" w:fill="F7CAAC"/>
          </w:tcPr>
          <w:p w14:paraId="38ACCDB0" w14:textId="77777777" w:rsidR="00AB2841" w:rsidRPr="00AB2841" w:rsidRDefault="00AB2841" w:rsidP="00AB2841">
            <w:pPr>
              <w:jc w:val="both"/>
            </w:pPr>
            <w:r w:rsidRPr="00AB2841">
              <w:rPr>
                <w:b/>
              </w:rPr>
              <w:t>doporučený ročník / semestr</w:t>
            </w:r>
          </w:p>
        </w:tc>
        <w:tc>
          <w:tcPr>
            <w:tcW w:w="668" w:type="dxa"/>
            <w:gridSpan w:val="3"/>
          </w:tcPr>
          <w:p w14:paraId="585BA6C9" w14:textId="77777777" w:rsidR="00AB2841" w:rsidRPr="00AB2841" w:rsidRDefault="00AB2841" w:rsidP="00AB2841">
            <w:pPr>
              <w:jc w:val="both"/>
            </w:pPr>
          </w:p>
        </w:tc>
      </w:tr>
      <w:tr w:rsidR="00AB2841" w:rsidRPr="00AB2841" w14:paraId="64AD7BEC" w14:textId="77777777" w:rsidTr="00140CA8">
        <w:trPr>
          <w:gridBefore w:val="1"/>
          <w:gridAfter w:val="3"/>
          <w:wBefore w:w="34" w:type="dxa"/>
          <w:wAfter w:w="318" w:type="dxa"/>
        </w:trPr>
        <w:tc>
          <w:tcPr>
            <w:tcW w:w="3086" w:type="dxa"/>
            <w:gridSpan w:val="3"/>
            <w:shd w:val="clear" w:color="auto" w:fill="F7CAAC"/>
          </w:tcPr>
          <w:p w14:paraId="4247A79D" w14:textId="77777777" w:rsidR="00AB2841" w:rsidRPr="00AB2841" w:rsidRDefault="00AB2841" w:rsidP="00AB2841">
            <w:pPr>
              <w:jc w:val="both"/>
              <w:rPr>
                <w:b/>
              </w:rPr>
            </w:pPr>
            <w:r w:rsidRPr="00AB2841">
              <w:rPr>
                <w:b/>
              </w:rPr>
              <w:t>Rozsah studijního předmětu</w:t>
            </w:r>
          </w:p>
        </w:tc>
        <w:tc>
          <w:tcPr>
            <w:tcW w:w="1701" w:type="dxa"/>
            <w:gridSpan w:val="9"/>
          </w:tcPr>
          <w:p w14:paraId="51F6110B" w14:textId="77777777" w:rsidR="00AB2841" w:rsidRPr="00AB2841" w:rsidRDefault="00AB2841" w:rsidP="00AB2841">
            <w:pPr>
              <w:jc w:val="both"/>
            </w:pPr>
          </w:p>
        </w:tc>
        <w:tc>
          <w:tcPr>
            <w:tcW w:w="889" w:type="dxa"/>
            <w:gridSpan w:val="3"/>
            <w:shd w:val="clear" w:color="auto" w:fill="F7CAAC"/>
          </w:tcPr>
          <w:p w14:paraId="67F8B91F" w14:textId="77777777" w:rsidR="00AB2841" w:rsidRPr="00AB2841" w:rsidRDefault="00AB2841" w:rsidP="00AB2841">
            <w:pPr>
              <w:jc w:val="both"/>
              <w:rPr>
                <w:b/>
              </w:rPr>
            </w:pPr>
            <w:r w:rsidRPr="00AB2841">
              <w:rPr>
                <w:b/>
              </w:rPr>
              <w:t xml:space="preserve">hod. </w:t>
            </w:r>
          </w:p>
        </w:tc>
        <w:tc>
          <w:tcPr>
            <w:tcW w:w="816" w:type="dxa"/>
            <w:gridSpan w:val="4"/>
          </w:tcPr>
          <w:p w14:paraId="4BE2CA34" w14:textId="77777777" w:rsidR="00AB2841" w:rsidRPr="00AB2841" w:rsidRDefault="00AB2841" w:rsidP="00AB2841">
            <w:pPr>
              <w:jc w:val="both"/>
            </w:pPr>
          </w:p>
        </w:tc>
        <w:tc>
          <w:tcPr>
            <w:tcW w:w="2156" w:type="dxa"/>
            <w:gridSpan w:val="4"/>
            <w:shd w:val="clear" w:color="auto" w:fill="F7CAAC"/>
          </w:tcPr>
          <w:p w14:paraId="567414F7" w14:textId="77777777" w:rsidR="00AB2841" w:rsidRPr="00AB2841" w:rsidRDefault="00AB2841" w:rsidP="00AB2841">
            <w:pPr>
              <w:jc w:val="both"/>
              <w:rPr>
                <w:b/>
              </w:rPr>
            </w:pPr>
            <w:r w:rsidRPr="00AB2841">
              <w:rPr>
                <w:b/>
              </w:rPr>
              <w:t>kreditů</w:t>
            </w:r>
          </w:p>
        </w:tc>
        <w:tc>
          <w:tcPr>
            <w:tcW w:w="1207" w:type="dxa"/>
            <w:gridSpan w:val="6"/>
          </w:tcPr>
          <w:p w14:paraId="3E552D09" w14:textId="77777777" w:rsidR="00AB2841" w:rsidRPr="00AB2841" w:rsidRDefault="00AB2841" w:rsidP="00AB2841">
            <w:pPr>
              <w:jc w:val="both"/>
            </w:pPr>
          </w:p>
        </w:tc>
      </w:tr>
      <w:tr w:rsidR="00AB2841" w:rsidRPr="00AB2841" w14:paraId="65B72C6C" w14:textId="77777777" w:rsidTr="00140CA8">
        <w:trPr>
          <w:gridBefore w:val="1"/>
          <w:gridAfter w:val="3"/>
          <w:wBefore w:w="34" w:type="dxa"/>
          <w:wAfter w:w="318" w:type="dxa"/>
        </w:trPr>
        <w:tc>
          <w:tcPr>
            <w:tcW w:w="3086" w:type="dxa"/>
            <w:gridSpan w:val="3"/>
            <w:shd w:val="clear" w:color="auto" w:fill="F7CAAC"/>
          </w:tcPr>
          <w:p w14:paraId="6E77FBC7" w14:textId="77777777" w:rsidR="00AB2841" w:rsidRPr="00AB2841" w:rsidRDefault="00AB2841" w:rsidP="00AB2841">
            <w:pPr>
              <w:jc w:val="both"/>
              <w:rPr>
                <w:b/>
              </w:rPr>
            </w:pPr>
            <w:r w:rsidRPr="00AB2841">
              <w:rPr>
                <w:b/>
              </w:rPr>
              <w:t>Prerekvizity, korekvizity, ekvivalence</w:t>
            </w:r>
          </w:p>
        </w:tc>
        <w:tc>
          <w:tcPr>
            <w:tcW w:w="6769" w:type="dxa"/>
            <w:gridSpan w:val="26"/>
          </w:tcPr>
          <w:p w14:paraId="0C02E27A" w14:textId="77777777" w:rsidR="00AB2841" w:rsidRPr="00AB2841" w:rsidRDefault="00AB2841" w:rsidP="00AB2841">
            <w:pPr>
              <w:jc w:val="both"/>
            </w:pPr>
          </w:p>
        </w:tc>
      </w:tr>
      <w:tr w:rsidR="00AB2841" w:rsidRPr="00AB2841" w14:paraId="0127E09D" w14:textId="77777777" w:rsidTr="00140CA8">
        <w:trPr>
          <w:gridBefore w:val="1"/>
          <w:gridAfter w:val="3"/>
          <w:wBefore w:w="34" w:type="dxa"/>
          <w:wAfter w:w="318" w:type="dxa"/>
        </w:trPr>
        <w:tc>
          <w:tcPr>
            <w:tcW w:w="3086" w:type="dxa"/>
            <w:gridSpan w:val="3"/>
            <w:shd w:val="clear" w:color="auto" w:fill="F7CAAC"/>
          </w:tcPr>
          <w:p w14:paraId="3F301DBA" w14:textId="77777777" w:rsidR="00AB2841" w:rsidRPr="00AB2841" w:rsidRDefault="00AB2841" w:rsidP="00AB2841">
            <w:pPr>
              <w:jc w:val="both"/>
              <w:rPr>
                <w:b/>
              </w:rPr>
            </w:pPr>
            <w:r w:rsidRPr="00AB2841">
              <w:rPr>
                <w:b/>
              </w:rPr>
              <w:t>Způsob ověření studijních výsledků</w:t>
            </w:r>
          </w:p>
        </w:tc>
        <w:tc>
          <w:tcPr>
            <w:tcW w:w="3406" w:type="dxa"/>
            <w:gridSpan w:val="16"/>
          </w:tcPr>
          <w:p w14:paraId="33F13107" w14:textId="77777777" w:rsidR="00AB2841" w:rsidRPr="00AB2841" w:rsidRDefault="00AB2841" w:rsidP="00AB2841">
            <w:pPr>
              <w:jc w:val="both"/>
            </w:pPr>
            <w:r w:rsidRPr="00AB2841">
              <w:t>zkouška</w:t>
            </w:r>
          </w:p>
        </w:tc>
        <w:tc>
          <w:tcPr>
            <w:tcW w:w="2156" w:type="dxa"/>
            <w:gridSpan w:val="4"/>
            <w:shd w:val="clear" w:color="auto" w:fill="F7CAAC"/>
          </w:tcPr>
          <w:p w14:paraId="46F2A5D2" w14:textId="77777777" w:rsidR="00AB2841" w:rsidRPr="00AB2841" w:rsidRDefault="00AB2841" w:rsidP="00AB2841">
            <w:pPr>
              <w:jc w:val="both"/>
              <w:rPr>
                <w:b/>
              </w:rPr>
            </w:pPr>
            <w:r w:rsidRPr="00AB2841">
              <w:rPr>
                <w:b/>
              </w:rPr>
              <w:t>Forma výuky</w:t>
            </w:r>
          </w:p>
        </w:tc>
        <w:tc>
          <w:tcPr>
            <w:tcW w:w="1207" w:type="dxa"/>
            <w:gridSpan w:val="6"/>
          </w:tcPr>
          <w:p w14:paraId="65D03FAE" w14:textId="77777777" w:rsidR="00AB2841" w:rsidRPr="00AB2841" w:rsidRDefault="00AB2841" w:rsidP="00AB2841">
            <w:pPr>
              <w:jc w:val="both"/>
            </w:pPr>
          </w:p>
        </w:tc>
      </w:tr>
      <w:tr w:rsidR="00AE6EE0" w:rsidRPr="00AB2841" w14:paraId="6616BC34" w14:textId="77777777" w:rsidTr="00140CA8">
        <w:trPr>
          <w:gridBefore w:val="1"/>
          <w:gridAfter w:val="3"/>
          <w:wBefore w:w="34" w:type="dxa"/>
          <w:wAfter w:w="318" w:type="dxa"/>
        </w:trPr>
        <w:tc>
          <w:tcPr>
            <w:tcW w:w="3086" w:type="dxa"/>
            <w:gridSpan w:val="3"/>
            <w:shd w:val="clear" w:color="auto" w:fill="F7CAAC"/>
          </w:tcPr>
          <w:p w14:paraId="71E097D0" w14:textId="77777777" w:rsidR="00AE6EE0" w:rsidRPr="00AB2841" w:rsidRDefault="00AE6EE0" w:rsidP="00AE6EE0">
            <w:pPr>
              <w:jc w:val="both"/>
              <w:rPr>
                <w:b/>
              </w:rPr>
            </w:pPr>
            <w:r w:rsidRPr="00AB2841">
              <w:rPr>
                <w:b/>
              </w:rPr>
              <w:t>Forma způsobu ověření studijních výsledků a další požadavky na studenta</w:t>
            </w:r>
          </w:p>
        </w:tc>
        <w:tc>
          <w:tcPr>
            <w:tcW w:w="6769" w:type="dxa"/>
            <w:gridSpan w:val="26"/>
            <w:tcBorders>
              <w:bottom w:val="single" w:sz="4" w:space="0" w:color="auto"/>
            </w:tcBorders>
          </w:tcPr>
          <w:p w14:paraId="502CE9EB" w14:textId="652E4E9D" w:rsidR="00AE6EE0" w:rsidRPr="00AB2841" w:rsidRDefault="00AE6EE0" w:rsidP="00AE6EE0">
            <w:pPr>
              <w:jc w:val="both"/>
            </w:pPr>
            <w:r w:rsidRPr="00747BB4">
              <w:t>Vstupní znalost releva</w:t>
            </w:r>
            <w:r>
              <w:t>ntních pasáží obecných předmětů</w:t>
            </w:r>
            <w:r w:rsidRPr="00747BB4">
              <w:t>. Ke zkoušce student předloží a prezentuje rešerši, která se vztahuje k průniku tématu je</w:t>
            </w:r>
            <w:r>
              <w:t xml:space="preserve">ho disertace a obsahu předmětu, podle domluvy </w:t>
            </w:r>
            <w:r w:rsidRPr="00747BB4">
              <w:t>s vyučujícím na začátku studia předmětu.</w:t>
            </w:r>
          </w:p>
        </w:tc>
      </w:tr>
      <w:tr w:rsidR="00AE6EE0" w:rsidRPr="00AB2841" w14:paraId="51540AE0"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113EFCF2" w14:textId="77777777" w:rsidR="00AE6EE0" w:rsidRPr="00AB2841" w:rsidRDefault="00AE6EE0" w:rsidP="00AE6EE0">
            <w:pPr>
              <w:jc w:val="both"/>
              <w:rPr>
                <w:b/>
              </w:rPr>
            </w:pPr>
            <w:r w:rsidRPr="00AB2841">
              <w:rPr>
                <w:b/>
              </w:rPr>
              <w:t>Garant předmětu</w:t>
            </w:r>
          </w:p>
        </w:tc>
        <w:tc>
          <w:tcPr>
            <w:tcW w:w="6769" w:type="dxa"/>
            <w:gridSpan w:val="26"/>
            <w:tcBorders>
              <w:top w:val="single" w:sz="4" w:space="0" w:color="auto"/>
            </w:tcBorders>
          </w:tcPr>
          <w:p w14:paraId="387A9287" w14:textId="77777777" w:rsidR="00AE6EE0" w:rsidRPr="00AB2841" w:rsidRDefault="00AE6EE0" w:rsidP="00AE6EE0">
            <w:pPr>
              <w:jc w:val="both"/>
            </w:pPr>
            <w:r w:rsidRPr="00AB2841">
              <w:t>doc. Ing. Marián Lehocký, Ph.D.</w:t>
            </w:r>
          </w:p>
        </w:tc>
      </w:tr>
      <w:tr w:rsidR="00AE6EE0" w:rsidRPr="00AB2841" w14:paraId="40A0BFE0"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2032184E" w14:textId="77777777" w:rsidR="00AE6EE0" w:rsidRPr="00AB2841" w:rsidRDefault="00AE6EE0" w:rsidP="00AE6EE0">
            <w:pPr>
              <w:jc w:val="both"/>
              <w:rPr>
                <w:b/>
              </w:rPr>
            </w:pPr>
            <w:r w:rsidRPr="00AB2841">
              <w:rPr>
                <w:b/>
              </w:rPr>
              <w:t>Zapojení garanta do výuky předmětu</w:t>
            </w:r>
          </w:p>
        </w:tc>
        <w:tc>
          <w:tcPr>
            <w:tcW w:w="6769" w:type="dxa"/>
            <w:gridSpan w:val="26"/>
            <w:tcBorders>
              <w:top w:val="nil"/>
            </w:tcBorders>
          </w:tcPr>
          <w:p w14:paraId="3CDB3583" w14:textId="77777777" w:rsidR="00AE6EE0" w:rsidRPr="00AB2841" w:rsidRDefault="00AE6EE0" w:rsidP="00AE6EE0">
            <w:pPr>
              <w:jc w:val="both"/>
            </w:pPr>
            <w:r w:rsidRPr="00AB2841">
              <w:t>100%</w:t>
            </w:r>
          </w:p>
        </w:tc>
      </w:tr>
      <w:tr w:rsidR="00AE6EE0" w:rsidRPr="00AB2841" w14:paraId="3AE74327" w14:textId="77777777" w:rsidTr="00140CA8">
        <w:trPr>
          <w:gridBefore w:val="1"/>
          <w:gridAfter w:val="3"/>
          <w:wBefore w:w="34" w:type="dxa"/>
          <w:wAfter w:w="318" w:type="dxa"/>
        </w:trPr>
        <w:tc>
          <w:tcPr>
            <w:tcW w:w="3086" w:type="dxa"/>
            <w:gridSpan w:val="3"/>
            <w:shd w:val="clear" w:color="auto" w:fill="F7CAAC"/>
          </w:tcPr>
          <w:p w14:paraId="71EDD3AE" w14:textId="77777777" w:rsidR="00AE6EE0" w:rsidRPr="00AB2841" w:rsidRDefault="00AE6EE0" w:rsidP="00AE6EE0">
            <w:pPr>
              <w:jc w:val="both"/>
              <w:rPr>
                <w:b/>
              </w:rPr>
            </w:pPr>
            <w:r w:rsidRPr="00AB2841">
              <w:rPr>
                <w:b/>
              </w:rPr>
              <w:t>Vyučující</w:t>
            </w:r>
          </w:p>
        </w:tc>
        <w:tc>
          <w:tcPr>
            <w:tcW w:w="6769" w:type="dxa"/>
            <w:gridSpan w:val="26"/>
            <w:tcBorders>
              <w:bottom w:val="nil"/>
            </w:tcBorders>
          </w:tcPr>
          <w:p w14:paraId="4BDEBC36" w14:textId="77777777" w:rsidR="00AE6EE0" w:rsidRPr="00AB2841" w:rsidRDefault="00AE6EE0" w:rsidP="00AE6EE0">
            <w:pPr>
              <w:jc w:val="both"/>
            </w:pPr>
          </w:p>
        </w:tc>
      </w:tr>
      <w:tr w:rsidR="00AE6EE0" w:rsidRPr="00AB2841" w14:paraId="2DF59E6E" w14:textId="77777777" w:rsidTr="00140CA8">
        <w:trPr>
          <w:gridBefore w:val="1"/>
          <w:gridAfter w:val="3"/>
          <w:wBefore w:w="34" w:type="dxa"/>
          <w:wAfter w:w="318" w:type="dxa"/>
          <w:trHeight w:val="220"/>
        </w:trPr>
        <w:tc>
          <w:tcPr>
            <w:tcW w:w="9855" w:type="dxa"/>
            <w:gridSpan w:val="29"/>
            <w:tcBorders>
              <w:top w:val="nil"/>
            </w:tcBorders>
          </w:tcPr>
          <w:p w14:paraId="5507F959" w14:textId="77777777" w:rsidR="00AE6EE0" w:rsidRPr="00AB2841" w:rsidRDefault="00AE6EE0" w:rsidP="00AE6EE0">
            <w:pPr>
              <w:jc w:val="both"/>
            </w:pPr>
            <w:r w:rsidRPr="00AB2841">
              <w:t>doc. Ing. Marián Lehocký, Ph.D.</w:t>
            </w:r>
          </w:p>
        </w:tc>
      </w:tr>
      <w:tr w:rsidR="00AE6EE0" w:rsidRPr="00AB2841" w14:paraId="2F73A336" w14:textId="77777777" w:rsidTr="00140CA8">
        <w:trPr>
          <w:gridBefore w:val="1"/>
          <w:gridAfter w:val="3"/>
          <w:wBefore w:w="34" w:type="dxa"/>
          <w:wAfter w:w="318" w:type="dxa"/>
        </w:trPr>
        <w:tc>
          <w:tcPr>
            <w:tcW w:w="3086" w:type="dxa"/>
            <w:gridSpan w:val="3"/>
            <w:shd w:val="clear" w:color="auto" w:fill="F7CAAC"/>
          </w:tcPr>
          <w:p w14:paraId="42CBA64C" w14:textId="77777777" w:rsidR="00AE6EE0" w:rsidRPr="00AB2841" w:rsidRDefault="00AE6EE0" w:rsidP="00AE6EE0">
            <w:pPr>
              <w:jc w:val="both"/>
              <w:rPr>
                <w:b/>
              </w:rPr>
            </w:pPr>
            <w:r w:rsidRPr="00AB2841">
              <w:rPr>
                <w:b/>
              </w:rPr>
              <w:t>Stručná anotace předmětu</w:t>
            </w:r>
          </w:p>
        </w:tc>
        <w:tc>
          <w:tcPr>
            <w:tcW w:w="6769" w:type="dxa"/>
            <w:gridSpan w:val="26"/>
            <w:tcBorders>
              <w:bottom w:val="nil"/>
            </w:tcBorders>
          </w:tcPr>
          <w:p w14:paraId="19B77E44" w14:textId="77777777" w:rsidR="00AE6EE0" w:rsidRPr="00AB2841" w:rsidRDefault="00AE6EE0" w:rsidP="00AE6EE0">
            <w:pPr>
              <w:jc w:val="both"/>
            </w:pPr>
          </w:p>
        </w:tc>
      </w:tr>
      <w:tr w:rsidR="00AE6EE0" w:rsidRPr="00AB2841" w14:paraId="6728DB8C"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3B83A647" w14:textId="77777777" w:rsidR="00B20FB3" w:rsidRPr="00B20FB3" w:rsidRDefault="00B20FB3" w:rsidP="00B20FB3">
            <w:pPr>
              <w:pStyle w:val="TableParagraph"/>
              <w:ind w:left="0"/>
              <w:jc w:val="both"/>
              <w:rPr>
                <w:sz w:val="19"/>
                <w:szCs w:val="19"/>
                <w:lang w:val="cs-CZ"/>
              </w:rPr>
            </w:pPr>
            <w:r w:rsidRPr="00B20FB3">
              <w:rPr>
                <w:sz w:val="19"/>
                <w:szCs w:val="19"/>
                <w:lang w:val="cs-CZ"/>
              </w:rPr>
              <w:t>Cílem předmětu je rozšířit a prohloubit znalosti studentů v oblasti fyzikální chemie v oblasti vybraných kapitol z moderní pokročilé fyzikální chemie, přednostně zaměřené na problematiku disertačních prací studentů.</w:t>
            </w:r>
          </w:p>
          <w:p w14:paraId="388FAF79" w14:textId="77777777" w:rsidR="00AE6EE0" w:rsidRPr="00242B49" w:rsidRDefault="00AE6EE0" w:rsidP="00AE6EE0">
            <w:pPr>
              <w:pStyle w:val="TableParagraph"/>
              <w:ind w:left="0"/>
              <w:jc w:val="both"/>
              <w:rPr>
                <w:del w:id="111" w:author="Ivo Kuřitka" w:date="2019-11-27T22:43:00Z"/>
                <w:sz w:val="20"/>
                <w:szCs w:val="20"/>
                <w:lang w:val="cs-CZ"/>
              </w:rPr>
            </w:pPr>
          </w:p>
          <w:p w14:paraId="448ECCFB" w14:textId="77777777" w:rsidR="00B20FB3" w:rsidRPr="00B20FB3" w:rsidRDefault="00B20FB3" w:rsidP="00B20FB3">
            <w:pPr>
              <w:pStyle w:val="TableParagraph"/>
              <w:ind w:left="0"/>
              <w:jc w:val="both"/>
              <w:rPr>
                <w:sz w:val="19"/>
                <w:szCs w:val="19"/>
                <w:u w:val="single"/>
                <w:lang w:val="cs-CZ"/>
              </w:rPr>
            </w:pPr>
            <w:r w:rsidRPr="00B20FB3">
              <w:rPr>
                <w:sz w:val="19"/>
                <w:szCs w:val="19"/>
                <w:u w:val="single"/>
                <w:lang w:val="cs-CZ"/>
              </w:rPr>
              <w:t>Základní témata:</w:t>
            </w:r>
          </w:p>
          <w:p w14:paraId="355A9532" w14:textId="7B4B7DB6" w:rsidR="00B20FB3" w:rsidRPr="00B20FB3" w:rsidRDefault="00B20FB3" w:rsidP="00B20FB3">
            <w:pPr>
              <w:pStyle w:val="TableParagraph"/>
              <w:numPr>
                <w:ilvl w:val="0"/>
                <w:numId w:val="21"/>
              </w:numPr>
              <w:ind w:left="113" w:hanging="113"/>
              <w:jc w:val="both"/>
              <w:rPr>
                <w:sz w:val="19"/>
                <w:szCs w:val="19"/>
                <w:lang w:val="cs-CZ"/>
              </w:rPr>
            </w:pPr>
            <w:r w:rsidRPr="00B20FB3">
              <w:rPr>
                <w:sz w:val="19"/>
                <w:szCs w:val="19"/>
                <w:lang w:val="cs-CZ"/>
              </w:rPr>
              <w:t>Termodynamika směsí, zejména roztoků makromolekul</w:t>
            </w:r>
            <w:del w:id="112" w:author="Ivo Kuřitka" w:date="2019-11-27T22:43:00Z">
              <w:r w:rsidR="00AE6EE0" w:rsidRPr="004E391E">
                <w:rPr>
                  <w:sz w:val="20"/>
                  <w:szCs w:val="20"/>
                  <w:lang w:val="cs-CZ"/>
                </w:rPr>
                <w:delText xml:space="preserve"> a</w:delText>
              </w:r>
            </w:del>
            <w:ins w:id="113" w:author="Ivo Kuřitka" w:date="2019-11-27T22:43:00Z">
              <w:r w:rsidRPr="00B20FB3">
                <w:rPr>
                  <w:sz w:val="19"/>
                  <w:szCs w:val="19"/>
                  <w:lang w:val="cs-CZ"/>
                </w:rPr>
                <w:t>,</w:t>
              </w:r>
            </w:ins>
            <w:r w:rsidRPr="00B20FB3">
              <w:rPr>
                <w:sz w:val="19"/>
                <w:szCs w:val="19"/>
                <w:lang w:val="cs-CZ"/>
              </w:rPr>
              <w:t xml:space="preserve"> micelárních soustav</w:t>
            </w:r>
            <w:ins w:id="114" w:author="Ivo Kuřitka" w:date="2019-11-27T22:43:00Z">
              <w:r w:rsidRPr="00B20FB3">
                <w:rPr>
                  <w:sz w:val="19"/>
                  <w:szCs w:val="19"/>
                  <w:lang w:val="cs-CZ"/>
                </w:rPr>
                <w:t xml:space="preserve"> </w:t>
              </w:r>
              <w:r w:rsidRPr="00B20FB3">
                <w:rPr>
                  <w:sz w:val="19"/>
                  <w:szCs w:val="19"/>
                  <w:highlight w:val="yellow"/>
                  <w:lang w:val="cs-CZ"/>
                </w:rPr>
                <w:t>a dalších nanodisperzí</w:t>
              </w:r>
            </w:ins>
            <w:r w:rsidRPr="00B20FB3">
              <w:rPr>
                <w:sz w:val="19"/>
                <w:szCs w:val="19"/>
                <w:highlight w:val="yellow"/>
                <w:lang w:val="cs-CZ"/>
              </w:rPr>
              <w:t>.</w:t>
            </w:r>
            <w:r w:rsidRPr="00B20FB3">
              <w:rPr>
                <w:sz w:val="19"/>
                <w:szCs w:val="19"/>
                <w:lang w:val="cs-CZ"/>
              </w:rPr>
              <w:t xml:space="preserve"> </w:t>
            </w:r>
          </w:p>
          <w:p w14:paraId="6F1A7B19" w14:textId="77777777" w:rsidR="00B20FB3" w:rsidRPr="00B20FB3" w:rsidRDefault="00B20FB3" w:rsidP="00B20FB3">
            <w:pPr>
              <w:pStyle w:val="TableParagraph"/>
              <w:numPr>
                <w:ilvl w:val="0"/>
                <w:numId w:val="21"/>
              </w:numPr>
              <w:ind w:left="113" w:hanging="113"/>
              <w:jc w:val="both"/>
              <w:rPr>
                <w:sz w:val="19"/>
                <w:szCs w:val="19"/>
                <w:lang w:val="cs-CZ"/>
              </w:rPr>
            </w:pPr>
            <w:r w:rsidRPr="00B20FB3">
              <w:rPr>
                <w:sz w:val="19"/>
                <w:szCs w:val="19"/>
                <w:lang w:val="cs-CZ"/>
              </w:rPr>
              <w:t>Základy nerovnovážné termodynamiky.</w:t>
            </w:r>
          </w:p>
          <w:p w14:paraId="65F16969" w14:textId="77777777" w:rsidR="00B20FB3" w:rsidRPr="00B20FB3" w:rsidRDefault="00B20FB3" w:rsidP="00B20FB3">
            <w:pPr>
              <w:pStyle w:val="TableParagraph"/>
              <w:numPr>
                <w:ilvl w:val="0"/>
                <w:numId w:val="21"/>
              </w:numPr>
              <w:ind w:left="113" w:hanging="113"/>
              <w:jc w:val="both"/>
              <w:rPr>
                <w:sz w:val="19"/>
                <w:szCs w:val="19"/>
                <w:lang w:val="cs-CZ"/>
              </w:rPr>
            </w:pPr>
            <w:r w:rsidRPr="00B20FB3">
              <w:rPr>
                <w:sz w:val="19"/>
                <w:szCs w:val="19"/>
                <w:lang w:val="cs-CZ"/>
              </w:rPr>
              <w:t>Elektrické vlastnosti molekul, interakce mezi molekulami.</w:t>
            </w:r>
            <w:ins w:id="115" w:author="Ivo Kuřitka" w:date="2019-11-27T22:43:00Z">
              <w:r w:rsidRPr="00B20FB3">
                <w:rPr>
                  <w:sz w:val="19"/>
                  <w:szCs w:val="19"/>
                  <w:lang w:val="cs-CZ"/>
                </w:rPr>
                <w:t xml:space="preserve"> </w:t>
              </w:r>
              <w:r w:rsidRPr="00B20FB3">
                <w:rPr>
                  <w:sz w:val="19"/>
                  <w:szCs w:val="19"/>
                  <w:highlight w:val="yellow"/>
                  <w:lang w:val="cs-CZ"/>
                </w:rPr>
                <w:t>Molekulární pevná látka.</w:t>
              </w:r>
              <w:r w:rsidRPr="00B20FB3">
                <w:rPr>
                  <w:sz w:val="19"/>
                  <w:szCs w:val="19"/>
                  <w:lang w:val="cs-CZ"/>
                </w:rPr>
                <w:t xml:space="preserve"> </w:t>
              </w:r>
            </w:ins>
          </w:p>
          <w:p w14:paraId="7965E0BF" w14:textId="77777777" w:rsidR="00B20FB3" w:rsidRPr="00B20FB3" w:rsidRDefault="00B20FB3" w:rsidP="00B20FB3">
            <w:pPr>
              <w:pStyle w:val="TableParagraph"/>
              <w:numPr>
                <w:ilvl w:val="0"/>
                <w:numId w:val="21"/>
              </w:numPr>
              <w:ind w:left="113" w:hanging="113"/>
              <w:jc w:val="both"/>
              <w:rPr>
                <w:sz w:val="19"/>
                <w:szCs w:val="19"/>
                <w:lang w:val="cs-CZ"/>
              </w:rPr>
            </w:pPr>
            <w:r w:rsidRPr="00B20FB3">
              <w:rPr>
                <w:sz w:val="19"/>
                <w:szCs w:val="19"/>
                <w:lang w:val="cs-CZ"/>
              </w:rPr>
              <w:t>Difúze a její molekulární základy, difúzní koeficienty v plynech, kapalinách, pevných materiálech - krystalických, sklech, polymerech, kompozitech, gelech. Difúzní děj spřažený s reakcí. Teorie chemické kinetiky.</w:t>
            </w:r>
          </w:p>
          <w:p w14:paraId="546BE60A" w14:textId="77777777" w:rsidR="00B20FB3" w:rsidRPr="00B20FB3" w:rsidRDefault="00B20FB3" w:rsidP="00B20FB3">
            <w:pPr>
              <w:pStyle w:val="TableParagraph"/>
              <w:numPr>
                <w:ilvl w:val="0"/>
                <w:numId w:val="21"/>
              </w:numPr>
              <w:ind w:left="113" w:hanging="113"/>
              <w:jc w:val="both"/>
              <w:rPr>
                <w:ins w:id="116" w:author="Ivo Kuřitka" w:date="2019-11-27T22:43:00Z"/>
                <w:sz w:val="19"/>
                <w:szCs w:val="19"/>
                <w:highlight w:val="yellow"/>
                <w:lang w:val="cs-CZ"/>
              </w:rPr>
            </w:pPr>
            <w:ins w:id="117" w:author="Ivo Kuřitka" w:date="2019-11-27T22:43:00Z">
              <w:r w:rsidRPr="00B20FB3">
                <w:rPr>
                  <w:sz w:val="19"/>
                  <w:szCs w:val="19"/>
                  <w:highlight w:val="yellow"/>
                  <w:lang w:val="cs-CZ"/>
                </w:rPr>
                <w:t>Brownův pohyb, rozptylování (nano)částic v prostředí.</w:t>
              </w:r>
            </w:ins>
          </w:p>
          <w:p w14:paraId="02E6B134" w14:textId="4A64E1C7" w:rsidR="00AE6EE0" w:rsidRPr="00AB2841" w:rsidRDefault="00B20FB3" w:rsidP="00B20FB3">
            <w:pPr>
              <w:pStyle w:val="Odstavecseseznamem"/>
              <w:numPr>
                <w:ilvl w:val="0"/>
                <w:numId w:val="21"/>
              </w:numPr>
              <w:ind w:left="113" w:hanging="113"/>
              <w:jc w:val="both"/>
            </w:pPr>
            <w:r w:rsidRPr="00B20FB3">
              <w:rPr>
                <w:sz w:val="19"/>
                <w:szCs w:val="19"/>
              </w:rPr>
              <w:t>Kinetika složitých chemických reakcí. Homogenní a heterogenní katalýza.</w:t>
            </w:r>
          </w:p>
        </w:tc>
      </w:tr>
      <w:tr w:rsidR="00AE6EE0" w:rsidRPr="00AB2841" w14:paraId="0B2AC889"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257B8AE4" w14:textId="77777777" w:rsidR="00AE6EE0" w:rsidRPr="00AB2841" w:rsidRDefault="00AE6EE0" w:rsidP="00AE6EE0">
            <w:pPr>
              <w:jc w:val="both"/>
            </w:pPr>
            <w:r w:rsidRPr="00AB2841">
              <w:rPr>
                <w:b/>
              </w:rPr>
              <w:t>Studijní literatura a studijní pomůcky</w:t>
            </w:r>
          </w:p>
        </w:tc>
        <w:tc>
          <w:tcPr>
            <w:tcW w:w="6202" w:type="dxa"/>
            <w:gridSpan w:val="21"/>
            <w:tcBorders>
              <w:top w:val="nil"/>
              <w:bottom w:val="nil"/>
            </w:tcBorders>
          </w:tcPr>
          <w:p w14:paraId="0F8C0F11" w14:textId="77777777" w:rsidR="00AE6EE0" w:rsidRPr="00AB2841" w:rsidRDefault="00AE6EE0" w:rsidP="00AE6EE0">
            <w:pPr>
              <w:jc w:val="both"/>
            </w:pPr>
          </w:p>
        </w:tc>
      </w:tr>
      <w:tr w:rsidR="00AE6EE0" w:rsidRPr="00AB2841" w14:paraId="21F39BBA" w14:textId="77777777" w:rsidTr="00140CA8">
        <w:trPr>
          <w:gridBefore w:val="1"/>
          <w:gridAfter w:val="3"/>
          <w:wBefore w:w="34" w:type="dxa"/>
          <w:wAfter w:w="318" w:type="dxa"/>
          <w:trHeight w:val="1497"/>
        </w:trPr>
        <w:tc>
          <w:tcPr>
            <w:tcW w:w="9855" w:type="dxa"/>
            <w:gridSpan w:val="29"/>
            <w:tcBorders>
              <w:top w:val="nil"/>
            </w:tcBorders>
          </w:tcPr>
          <w:p w14:paraId="035BDC95" w14:textId="77777777" w:rsidR="00AE6EE0" w:rsidRPr="007D1C34" w:rsidRDefault="00AE6EE0" w:rsidP="00AE6EE0">
            <w:pPr>
              <w:jc w:val="both"/>
              <w:rPr>
                <w:sz w:val="19"/>
                <w:szCs w:val="19"/>
                <w:u w:val="single"/>
              </w:rPr>
            </w:pPr>
            <w:r w:rsidRPr="007D1C34">
              <w:rPr>
                <w:sz w:val="19"/>
                <w:szCs w:val="19"/>
                <w:u w:val="single"/>
              </w:rPr>
              <w:t>Povinná literatura:</w:t>
            </w:r>
          </w:p>
          <w:p w14:paraId="7629E511" w14:textId="338D6E1E" w:rsidR="00AE6EE0" w:rsidRPr="007D1C34" w:rsidRDefault="00AE6EE0" w:rsidP="00AE6EE0">
            <w:pPr>
              <w:pStyle w:val="TableParagraph"/>
              <w:ind w:left="0"/>
              <w:jc w:val="both"/>
              <w:rPr>
                <w:sz w:val="19"/>
                <w:szCs w:val="19"/>
              </w:rPr>
            </w:pPr>
            <w:r w:rsidRPr="007D1C34">
              <w:rPr>
                <w:sz w:val="19"/>
                <w:szCs w:val="19"/>
              </w:rPr>
              <w:t>ATKINS,</w:t>
            </w:r>
            <w:r w:rsidRPr="007D1C34">
              <w:rPr>
                <w:spacing w:val="-7"/>
                <w:sz w:val="19"/>
                <w:szCs w:val="19"/>
              </w:rPr>
              <w:t xml:space="preserve"> </w:t>
            </w:r>
            <w:r w:rsidR="00E57448" w:rsidRPr="007D1C34">
              <w:rPr>
                <w:sz w:val="19"/>
                <w:szCs w:val="19"/>
              </w:rPr>
              <w:t xml:space="preserve">P., </w:t>
            </w:r>
            <w:r w:rsidRPr="007D1C34">
              <w:rPr>
                <w:sz w:val="19"/>
                <w:szCs w:val="19"/>
              </w:rPr>
              <w:t>DE</w:t>
            </w:r>
            <w:r w:rsidRPr="007D1C34">
              <w:rPr>
                <w:spacing w:val="-6"/>
                <w:sz w:val="19"/>
                <w:szCs w:val="19"/>
              </w:rPr>
              <w:t xml:space="preserve"> </w:t>
            </w:r>
            <w:r w:rsidRPr="007D1C34">
              <w:rPr>
                <w:sz w:val="19"/>
                <w:szCs w:val="19"/>
              </w:rPr>
              <w:t>PAULA</w:t>
            </w:r>
            <w:r w:rsidR="00E57448" w:rsidRPr="007D1C34">
              <w:rPr>
                <w:sz w:val="19"/>
                <w:szCs w:val="19"/>
              </w:rPr>
              <w:t>, J</w:t>
            </w:r>
            <w:r w:rsidRPr="007D1C34">
              <w:rPr>
                <w:sz w:val="19"/>
                <w:szCs w:val="19"/>
              </w:rPr>
              <w:t>.</w:t>
            </w:r>
            <w:r w:rsidRPr="007D1C34">
              <w:rPr>
                <w:spacing w:val="-6"/>
                <w:sz w:val="19"/>
                <w:szCs w:val="19"/>
              </w:rPr>
              <w:t xml:space="preserve"> </w:t>
            </w:r>
            <w:r w:rsidRPr="007D1C34">
              <w:rPr>
                <w:i/>
                <w:sz w:val="19"/>
                <w:szCs w:val="19"/>
              </w:rPr>
              <w:t>Atkins'</w:t>
            </w:r>
            <w:r w:rsidRPr="007D1C34">
              <w:rPr>
                <w:i/>
                <w:spacing w:val="-10"/>
                <w:sz w:val="19"/>
                <w:szCs w:val="19"/>
              </w:rPr>
              <w:t xml:space="preserve"> </w:t>
            </w:r>
            <w:r w:rsidR="00E57448" w:rsidRPr="007D1C34">
              <w:rPr>
                <w:i/>
                <w:sz w:val="19"/>
                <w:szCs w:val="19"/>
              </w:rPr>
              <w:t>P</w:t>
            </w:r>
            <w:r w:rsidRPr="007D1C34">
              <w:rPr>
                <w:i/>
                <w:sz w:val="19"/>
                <w:szCs w:val="19"/>
              </w:rPr>
              <w:t>hysical</w:t>
            </w:r>
            <w:r w:rsidRPr="007D1C34">
              <w:rPr>
                <w:i/>
                <w:spacing w:val="-6"/>
                <w:sz w:val="19"/>
                <w:szCs w:val="19"/>
              </w:rPr>
              <w:t xml:space="preserve"> </w:t>
            </w:r>
            <w:r w:rsidR="00E57448" w:rsidRPr="007D1C34">
              <w:rPr>
                <w:i/>
                <w:sz w:val="19"/>
                <w:szCs w:val="19"/>
              </w:rPr>
              <w:t>C</w:t>
            </w:r>
            <w:r w:rsidRPr="007D1C34">
              <w:rPr>
                <w:i/>
                <w:sz w:val="19"/>
                <w:szCs w:val="19"/>
              </w:rPr>
              <w:t>hemistry</w:t>
            </w:r>
            <w:r w:rsidRPr="007D1C34">
              <w:rPr>
                <w:sz w:val="19"/>
                <w:szCs w:val="19"/>
              </w:rPr>
              <w:t>.</w:t>
            </w:r>
            <w:r w:rsidRPr="007D1C34">
              <w:rPr>
                <w:spacing w:val="-6"/>
                <w:sz w:val="19"/>
                <w:szCs w:val="19"/>
              </w:rPr>
              <w:t xml:space="preserve"> </w:t>
            </w:r>
            <w:r w:rsidRPr="007D1C34">
              <w:rPr>
                <w:sz w:val="19"/>
                <w:szCs w:val="19"/>
              </w:rPr>
              <w:t>8th</w:t>
            </w:r>
            <w:r w:rsidRPr="007D1C34">
              <w:rPr>
                <w:spacing w:val="-7"/>
                <w:sz w:val="19"/>
                <w:szCs w:val="19"/>
              </w:rPr>
              <w:t xml:space="preserve"> </w:t>
            </w:r>
            <w:r w:rsidR="00E57448" w:rsidRPr="007D1C34">
              <w:rPr>
                <w:sz w:val="19"/>
                <w:szCs w:val="19"/>
              </w:rPr>
              <w:t>E</w:t>
            </w:r>
            <w:r w:rsidRPr="007D1C34">
              <w:rPr>
                <w:sz w:val="19"/>
                <w:szCs w:val="19"/>
              </w:rPr>
              <w:t>d.</w:t>
            </w:r>
            <w:r w:rsidRPr="007D1C34">
              <w:rPr>
                <w:spacing w:val="-6"/>
                <w:sz w:val="19"/>
                <w:szCs w:val="19"/>
              </w:rPr>
              <w:t xml:space="preserve"> Oxford: </w:t>
            </w:r>
            <w:r w:rsidRPr="007D1C34">
              <w:rPr>
                <w:sz w:val="19"/>
                <w:szCs w:val="19"/>
              </w:rPr>
              <w:t>Oxford</w:t>
            </w:r>
            <w:r w:rsidRPr="007D1C34">
              <w:rPr>
                <w:spacing w:val="-7"/>
                <w:sz w:val="19"/>
                <w:szCs w:val="19"/>
              </w:rPr>
              <w:t xml:space="preserve"> </w:t>
            </w:r>
            <w:r w:rsidRPr="007D1C34">
              <w:rPr>
                <w:sz w:val="19"/>
                <w:szCs w:val="19"/>
              </w:rPr>
              <w:t>University</w:t>
            </w:r>
            <w:r w:rsidRPr="007D1C34">
              <w:rPr>
                <w:spacing w:val="-13"/>
                <w:sz w:val="19"/>
                <w:szCs w:val="19"/>
              </w:rPr>
              <w:t xml:space="preserve"> </w:t>
            </w:r>
            <w:r w:rsidRPr="007D1C34">
              <w:rPr>
                <w:sz w:val="19"/>
                <w:szCs w:val="19"/>
              </w:rPr>
              <w:t>Press, 2006. ISBN 0-19-870072-5.</w:t>
            </w:r>
          </w:p>
          <w:p w14:paraId="4045AC12" w14:textId="2EF9AEE5" w:rsidR="00AE6EE0" w:rsidRPr="007D1C34" w:rsidRDefault="00AE6EE0" w:rsidP="00AE6EE0">
            <w:pPr>
              <w:pStyle w:val="TableParagraph"/>
              <w:ind w:left="0"/>
              <w:jc w:val="both"/>
              <w:rPr>
                <w:sz w:val="19"/>
                <w:szCs w:val="19"/>
              </w:rPr>
            </w:pPr>
            <w:r w:rsidRPr="007D1C34">
              <w:rPr>
                <w:sz w:val="19"/>
                <w:szCs w:val="19"/>
              </w:rPr>
              <w:t xml:space="preserve">ATKINS, P. </w:t>
            </w:r>
            <w:r w:rsidRPr="007D1C34">
              <w:rPr>
                <w:i/>
                <w:sz w:val="19"/>
                <w:szCs w:val="19"/>
              </w:rPr>
              <w:t xml:space="preserve">Student´s </w:t>
            </w:r>
            <w:r w:rsidR="00E57448" w:rsidRPr="007D1C34">
              <w:rPr>
                <w:i/>
                <w:sz w:val="19"/>
                <w:szCs w:val="19"/>
              </w:rPr>
              <w:t>S</w:t>
            </w:r>
            <w:r w:rsidRPr="007D1C34">
              <w:rPr>
                <w:i/>
                <w:sz w:val="19"/>
                <w:szCs w:val="19"/>
              </w:rPr>
              <w:t xml:space="preserve">olutions </w:t>
            </w:r>
            <w:r w:rsidR="00E57448" w:rsidRPr="007D1C34">
              <w:rPr>
                <w:i/>
                <w:sz w:val="19"/>
                <w:szCs w:val="19"/>
              </w:rPr>
              <w:t>M</w:t>
            </w:r>
            <w:r w:rsidRPr="007D1C34">
              <w:rPr>
                <w:i/>
                <w:sz w:val="19"/>
                <w:szCs w:val="19"/>
              </w:rPr>
              <w:t xml:space="preserve">anual to </w:t>
            </w:r>
            <w:r w:rsidR="00E57448" w:rsidRPr="007D1C34">
              <w:rPr>
                <w:i/>
                <w:sz w:val="19"/>
                <w:szCs w:val="19"/>
              </w:rPr>
              <w:t>A</w:t>
            </w:r>
            <w:r w:rsidRPr="007D1C34">
              <w:rPr>
                <w:i/>
                <w:sz w:val="19"/>
                <w:szCs w:val="19"/>
              </w:rPr>
              <w:t xml:space="preserve">ccompany Atkins´ </w:t>
            </w:r>
            <w:r w:rsidR="00E57448" w:rsidRPr="007D1C34">
              <w:rPr>
                <w:i/>
                <w:sz w:val="19"/>
                <w:szCs w:val="19"/>
              </w:rPr>
              <w:t>P</w:t>
            </w:r>
            <w:r w:rsidRPr="007D1C34">
              <w:rPr>
                <w:i/>
                <w:sz w:val="19"/>
                <w:szCs w:val="19"/>
              </w:rPr>
              <w:t xml:space="preserve">hysical </w:t>
            </w:r>
            <w:r w:rsidR="00E57448" w:rsidRPr="007D1C34">
              <w:rPr>
                <w:i/>
                <w:sz w:val="19"/>
                <w:szCs w:val="19"/>
              </w:rPr>
              <w:t>C</w:t>
            </w:r>
            <w:r w:rsidRPr="007D1C34">
              <w:rPr>
                <w:i/>
                <w:sz w:val="19"/>
                <w:szCs w:val="19"/>
              </w:rPr>
              <w:t>hemistry</w:t>
            </w:r>
            <w:r w:rsidRPr="007D1C34">
              <w:rPr>
                <w:sz w:val="19"/>
                <w:szCs w:val="19"/>
              </w:rPr>
              <w:t xml:space="preserve">. 8th </w:t>
            </w:r>
            <w:r w:rsidR="00E57448" w:rsidRPr="007D1C34">
              <w:rPr>
                <w:sz w:val="19"/>
                <w:szCs w:val="19"/>
              </w:rPr>
              <w:t>E</w:t>
            </w:r>
            <w:r w:rsidRPr="007D1C34">
              <w:rPr>
                <w:sz w:val="19"/>
                <w:szCs w:val="19"/>
              </w:rPr>
              <w:t>d. Oxford University Press, 2006. ISBN 978-0-19-928858-8.</w:t>
            </w:r>
          </w:p>
          <w:p w14:paraId="7AA8D33B" w14:textId="0E8B8851" w:rsidR="00AE6EE0" w:rsidRPr="007D1C34" w:rsidRDefault="00E57448" w:rsidP="00AE6EE0">
            <w:pPr>
              <w:pStyle w:val="TableParagraph"/>
              <w:ind w:left="0"/>
              <w:jc w:val="both"/>
              <w:rPr>
                <w:sz w:val="19"/>
                <w:szCs w:val="19"/>
              </w:rPr>
            </w:pPr>
            <w:r w:rsidRPr="007D1C34">
              <w:rPr>
                <w:sz w:val="19"/>
                <w:szCs w:val="19"/>
              </w:rPr>
              <w:t>PEARCE, E.</w:t>
            </w:r>
            <w:r w:rsidR="00AE6EE0" w:rsidRPr="007D1C34">
              <w:rPr>
                <w:sz w:val="19"/>
                <w:szCs w:val="19"/>
              </w:rPr>
              <w:t xml:space="preserve">M., HOWELL, </w:t>
            </w:r>
            <w:r w:rsidRPr="007D1C34">
              <w:rPr>
                <w:sz w:val="19"/>
                <w:szCs w:val="19"/>
              </w:rPr>
              <w:t xml:space="preserve">B.A., </w:t>
            </w:r>
            <w:r w:rsidR="00AE6EE0" w:rsidRPr="007D1C34">
              <w:rPr>
                <w:sz w:val="19"/>
                <w:szCs w:val="19"/>
              </w:rPr>
              <w:t>PETHRICK</w:t>
            </w:r>
            <w:r w:rsidRPr="007D1C34">
              <w:rPr>
                <w:sz w:val="19"/>
                <w:szCs w:val="19"/>
              </w:rPr>
              <w:t xml:space="preserve">, R.A., </w:t>
            </w:r>
            <w:r w:rsidR="00AE6EE0" w:rsidRPr="007D1C34">
              <w:rPr>
                <w:sz w:val="19"/>
                <w:szCs w:val="19"/>
              </w:rPr>
              <w:t>ZAIKOV</w:t>
            </w:r>
            <w:r w:rsidRPr="007D1C34">
              <w:rPr>
                <w:sz w:val="19"/>
                <w:szCs w:val="19"/>
              </w:rPr>
              <w:t>, G.E</w:t>
            </w:r>
            <w:r w:rsidR="00AE6EE0" w:rsidRPr="007D1C34">
              <w:rPr>
                <w:sz w:val="19"/>
                <w:szCs w:val="19"/>
              </w:rPr>
              <w:t xml:space="preserve">. </w:t>
            </w:r>
            <w:r w:rsidR="00AE6EE0" w:rsidRPr="007D1C34">
              <w:rPr>
                <w:i/>
                <w:sz w:val="19"/>
                <w:szCs w:val="19"/>
              </w:rPr>
              <w:t xml:space="preserve">Physical </w:t>
            </w:r>
            <w:r w:rsidRPr="007D1C34">
              <w:rPr>
                <w:i/>
                <w:sz w:val="19"/>
                <w:szCs w:val="19"/>
              </w:rPr>
              <w:t>C</w:t>
            </w:r>
            <w:r w:rsidR="00AE6EE0" w:rsidRPr="007D1C34">
              <w:rPr>
                <w:i/>
                <w:sz w:val="19"/>
                <w:szCs w:val="19"/>
              </w:rPr>
              <w:t xml:space="preserve">hemistry </w:t>
            </w:r>
            <w:r w:rsidRPr="007D1C34">
              <w:rPr>
                <w:i/>
                <w:sz w:val="19"/>
                <w:szCs w:val="19"/>
              </w:rPr>
              <w:t>R</w:t>
            </w:r>
            <w:r w:rsidR="00AE6EE0" w:rsidRPr="007D1C34">
              <w:rPr>
                <w:i/>
                <w:sz w:val="19"/>
                <w:szCs w:val="19"/>
              </w:rPr>
              <w:t xml:space="preserve">esearch for </w:t>
            </w:r>
            <w:r w:rsidRPr="007D1C34">
              <w:rPr>
                <w:i/>
                <w:sz w:val="19"/>
                <w:szCs w:val="19"/>
              </w:rPr>
              <w:t>E</w:t>
            </w:r>
            <w:r w:rsidR="00AE6EE0" w:rsidRPr="007D1C34">
              <w:rPr>
                <w:i/>
                <w:sz w:val="19"/>
                <w:szCs w:val="19"/>
              </w:rPr>
              <w:t xml:space="preserve">ngineering and </w:t>
            </w:r>
            <w:r w:rsidRPr="007D1C34">
              <w:rPr>
                <w:i/>
                <w:sz w:val="19"/>
                <w:szCs w:val="19"/>
              </w:rPr>
              <w:t>A</w:t>
            </w:r>
            <w:r w:rsidR="00AE6EE0" w:rsidRPr="007D1C34">
              <w:rPr>
                <w:i/>
                <w:sz w:val="19"/>
                <w:szCs w:val="19"/>
              </w:rPr>
              <w:t xml:space="preserve">pplied </w:t>
            </w:r>
            <w:r w:rsidRPr="007D1C34">
              <w:rPr>
                <w:i/>
                <w:sz w:val="19"/>
                <w:szCs w:val="19"/>
              </w:rPr>
              <w:t>S</w:t>
            </w:r>
            <w:r w:rsidR="00AE6EE0" w:rsidRPr="007D1C34">
              <w:rPr>
                <w:i/>
                <w:sz w:val="19"/>
                <w:szCs w:val="19"/>
              </w:rPr>
              <w:t>cie</w:t>
            </w:r>
            <w:r w:rsidRPr="007D1C34">
              <w:rPr>
                <w:i/>
                <w:sz w:val="19"/>
                <w:szCs w:val="19"/>
              </w:rPr>
              <w:t>nces. Volume 1, Principles and T</w:t>
            </w:r>
            <w:r w:rsidR="00AE6EE0" w:rsidRPr="007D1C34">
              <w:rPr>
                <w:i/>
                <w:sz w:val="19"/>
                <w:szCs w:val="19"/>
              </w:rPr>
              <w:t xml:space="preserve">echnological </w:t>
            </w:r>
            <w:r w:rsidRPr="007D1C34">
              <w:rPr>
                <w:i/>
                <w:sz w:val="19"/>
                <w:szCs w:val="19"/>
              </w:rPr>
              <w:t>I</w:t>
            </w:r>
            <w:r w:rsidR="00AE6EE0" w:rsidRPr="007D1C34">
              <w:rPr>
                <w:i/>
                <w:sz w:val="19"/>
                <w:szCs w:val="19"/>
              </w:rPr>
              <w:t>mplications</w:t>
            </w:r>
            <w:r w:rsidR="00AE6EE0" w:rsidRPr="007D1C34">
              <w:rPr>
                <w:sz w:val="19"/>
                <w:szCs w:val="19"/>
              </w:rPr>
              <w:t xml:space="preserve">. Oakville, ON: Apple Academic Press, 2015. ISBN 9781482260243. </w:t>
            </w:r>
            <w:r w:rsidR="00E826BA" w:rsidRPr="007D1C34">
              <w:rPr>
                <w:sz w:val="19"/>
                <w:szCs w:val="19"/>
              </w:rPr>
              <w:t xml:space="preserve">Dostupné z: </w:t>
            </w:r>
            <w:hyperlink r:id="rId50" w:history="1">
              <w:r w:rsidR="00AE6EE0" w:rsidRPr="007D1C34">
                <w:rPr>
                  <w:rStyle w:val="Hypertextovodkaz"/>
                  <w:sz w:val="19"/>
                  <w:szCs w:val="19"/>
                </w:rPr>
                <w:t>http://marc.crcnetbase.com/isbn/9781482260243</w:t>
              </w:r>
            </w:hyperlink>
            <w:r w:rsidR="00E826BA" w:rsidRPr="007D1C34">
              <w:rPr>
                <w:rStyle w:val="Hypertextovodkaz"/>
                <w:sz w:val="19"/>
                <w:szCs w:val="19"/>
              </w:rPr>
              <w:t>.</w:t>
            </w:r>
          </w:p>
          <w:p w14:paraId="5C3B02F0" w14:textId="16D8C8DC" w:rsidR="00AE6EE0" w:rsidRPr="007D1C34" w:rsidRDefault="00AE6EE0" w:rsidP="00AE6EE0">
            <w:pPr>
              <w:pStyle w:val="TableParagraph"/>
              <w:ind w:left="0"/>
              <w:jc w:val="both"/>
              <w:rPr>
                <w:sz w:val="19"/>
                <w:szCs w:val="19"/>
                <w:lang w:val="de-DE"/>
              </w:rPr>
            </w:pPr>
            <w:r w:rsidRPr="007D1C34">
              <w:rPr>
                <w:sz w:val="19"/>
                <w:szCs w:val="19"/>
              </w:rPr>
              <w:t xml:space="preserve">FINK, </w:t>
            </w:r>
            <w:r w:rsidR="00E57448" w:rsidRPr="007D1C34">
              <w:rPr>
                <w:sz w:val="19"/>
                <w:szCs w:val="19"/>
              </w:rPr>
              <w:t>J.K</w:t>
            </w:r>
            <w:r w:rsidRPr="007D1C34">
              <w:rPr>
                <w:sz w:val="19"/>
                <w:szCs w:val="19"/>
              </w:rPr>
              <w:t xml:space="preserve">. </w:t>
            </w:r>
            <w:r w:rsidRPr="007D1C34">
              <w:rPr>
                <w:i/>
                <w:sz w:val="19"/>
                <w:szCs w:val="19"/>
              </w:rPr>
              <w:t xml:space="preserve">Physical </w:t>
            </w:r>
            <w:r w:rsidR="00E57448" w:rsidRPr="007D1C34">
              <w:rPr>
                <w:i/>
                <w:sz w:val="19"/>
                <w:szCs w:val="19"/>
              </w:rPr>
              <w:t>C</w:t>
            </w:r>
            <w:r w:rsidRPr="007D1C34">
              <w:rPr>
                <w:i/>
                <w:sz w:val="19"/>
                <w:szCs w:val="19"/>
              </w:rPr>
              <w:t xml:space="preserve">hemistry in </w:t>
            </w:r>
            <w:r w:rsidR="00E57448" w:rsidRPr="007D1C34">
              <w:rPr>
                <w:i/>
                <w:sz w:val="19"/>
                <w:szCs w:val="19"/>
              </w:rPr>
              <w:t>D</w:t>
            </w:r>
            <w:r w:rsidRPr="007D1C34">
              <w:rPr>
                <w:i/>
                <w:sz w:val="19"/>
                <w:szCs w:val="19"/>
              </w:rPr>
              <w:t>epth</w:t>
            </w:r>
            <w:r w:rsidRPr="007D1C34">
              <w:rPr>
                <w:sz w:val="19"/>
                <w:szCs w:val="19"/>
              </w:rPr>
              <w:t xml:space="preserve">. </w:t>
            </w:r>
            <w:r w:rsidRPr="007D1C34">
              <w:rPr>
                <w:sz w:val="19"/>
                <w:szCs w:val="19"/>
                <w:lang w:val="de-DE"/>
              </w:rPr>
              <w:t xml:space="preserve">Heidelberg: Springer, 2009. ISBN 978-3-642-01013-2. </w:t>
            </w:r>
            <w:r w:rsidR="00E826BA" w:rsidRPr="007D1C34">
              <w:rPr>
                <w:sz w:val="19"/>
                <w:szCs w:val="19"/>
                <w:lang w:val="de-DE"/>
              </w:rPr>
              <w:t xml:space="preserve">Dostupné z: </w:t>
            </w:r>
            <w:hyperlink r:id="rId51" w:history="1">
              <w:r w:rsidRPr="007D1C34">
                <w:rPr>
                  <w:rStyle w:val="Hypertextovodkaz"/>
                  <w:sz w:val="19"/>
                  <w:szCs w:val="19"/>
                  <w:lang w:val="de-DE"/>
                </w:rPr>
                <w:t>http://www.springerlink.com/content/m8j076/?p=ddb7ea95bf2f459f8b11c4331ae79d4b&amp;pi=0</w:t>
              </w:r>
            </w:hyperlink>
            <w:r w:rsidR="00E826BA" w:rsidRPr="007D1C34">
              <w:rPr>
                <w:rStyle w:val="Hypertextovodkaz"/>
                <w:sz w:val="19"/>
                <w:szCs w:val="19"/>
                <w:lang w:val="de-DE"/>
              </w:rPr>
              <w:t>.</w:t>
            </w:r>
          </w:p>
          <w:p w14:paraId="1A229745" w14:textId="77777777" w:rsidR="00AE6EE0" w:rsidRPr="00AB2841" w:rsidRDefault="00AE6EE0" w:rsidP="00AE6EE0">
            <w:pPr>
              <w:jc w:val="both"/>
              <w:rPr>
                <w:del w:id="118" w:author="Ivo Kuřitka" w:date="2019-11-27T22:43:00Z"/>
              </w:rPr>
            </w:pPr>
          </w:p>
          <w:p w14:paraId="783C4E4A" w14:textId="3C11F820" w:rsidR="00AE6EE0" w:rsidRPr="007D1C34" w:rsidRDefault="00AE6EE0" w:rsidP="007D1C34">
            <w:pPr>
              <w:spacing w:before="40"/>
              <w:jc w:val="both"/>
              <w:rPr>
                <w:sz w:val="19"/>
                <w:szCs w:val="19"/>
                <w:u w:val="single"/>
              </w:rPr>
            </w:pPr>
            <w:del w:id="119" w:author="Ivo Kuřitka" w:date="2019-11-27T22:43:00Z">
              <w:r w:rsidRPr="00AB2841">
                <w:rPr>
                  <w:u w:val="single"/>
                </w:rPr>
                <w:delText>Doporučná</w:delText>
              </w:r>
            </w:del>
            <w:ins w:id="120" w:author="Ivo Kuřitka" w:date="2019-11-27T22:43:00Z">
              <w:r w:rsidRPr="007D1C34">
                <w:rPr>
                  <w:sz w:val="19"/>
                  <w:szCs w:val="19"/>
                  <w:u w:val="single"/>
                </w:rPr>
                <w:t>D</w:t>
              </w:r>
              <w:r w:rsidR="002C4B60" w:rsidRPr="007D1C34">
                <w:rPr>
                  <w:sz w:val="19"/>
                  <w:szCs w:val="19"/>
                  <w:u w:val="single"/>
                </w:rPr>
                <w:t>oporučen</w:t>
              </w:r>
              <w:r w:rsidRPr="007D1C34">
                <w:rPr>
                  <w:sz w:val="19"/>
                  <w:szCs w:val="19"/>
                  <w:u w:val="single"/>
                </w:rPr>
                <w:t>á</w:t>
              </w:r>
            </w:ins>
            <w:r w:rsidRPr="007D1C34">
              <w:rPr>
                <w:sz w:val="19"/>
                <w:szCs w:val="19"/>
                <w:u w:val="single"/>
              </w:rPr>
              <w:t xml:space="preserve"> literatura:</w:t>
            </w:r>
          </w:p>
          <w:p w14:paraId="03AF4EA7" w14:textId="7DC731A7" w:rsidR="00AE6EE0" w:rsidRPr="007D1C34" w:rsidRDefault="00AE6EE0" w:rsidP="00AE6EE0">
            <w:pPr>
              <w:jc w:val="both"/>
              <w:rPr>
                <w:sz w:val="19"/>
                <w:szCs w:val="19"/>
              </w:rPr>
            </w:pPr>
            <w:r w:rsidRPr="007D1C34">
              <w:rPr>
                <w:sz w:val="19"/>
                <w:szCs w:val="19"/>
              </w:rPr>
              <w:t>LENOIR, D., TIDWELL</w:t>
            </w:r>
            <w:r w:rsidR="00E57448" w:rsidRPr="007D1C34">
              <w:rPr>
                <w:sz w:val="19"/>
                <w:szCs w:val="19"/>
              </w:rPr>
              <w:t>,</w:t>
            </w:r>
            <w:r w:rsidRPr="007D1C34">
              <w:rPr>
                <w:sz w:val="19"/>
                <w:szCs w:val="19"/>
              </w:rPr>
              <w:t xml:space="preserve"> </w:t>
            </w:r>
            <w:proofErr w:type="gramStart"/>
            <w:r w:rsidRPr="007D1C34">
              <w:rPr>
                <w:sz w:val="19"/>
                <w:szCs w:val="19"/>
              </w:rPr>
              <w:t>T.</w:t>
            </w:r>
            <w:r w:rsidR="001E58F7" w:rsidRPr="007D1C34">
              <w:rPr>
                <w:sz w:val="19"/>
                <w:szCs w:val="19"/>
              </w:rPr>
              <w:t>T.</w:t>
            </w:r>
            <w:proofErr w:type="gramEnd"/>
            <w:r w:rsidRPr="007D1C34">
              <w:rPr>
                <w:sz w:val="19"/>
                <w:szCs w:val="19"/>
              </w:rPr>
              <w:t xml:space="preserve"> </w:t>
            </w:r>
            <w:r w:rsidRPr="007D1C34">
              <w:rPr>
                <w:i/>
                <w:sz w:val="19"/>
                <w:szCs w:val="19"/>
              </w:rPr>
              <w:t xml:space="preserve">History and </w:t>
            </w:r>
            <w:r w:rsidR="00E57448" w:rsidRPr="007D1C34">
              <w:rPr>
                <w:i/>
                <w:sz w:val="19"/>
                <w:szCs w:val="19"/>
              </w:rPr>
              <w:t>T</w:t>
            </w:r>
            <w:r w:rsidRPr="007D1C34">
              <w:rPr>
                <w:i/>
                <w:sz w:val="19"/>
                <w:szCs w:val="19"/>
              </w:rPr>
              <w:t xml:space="preserve">riumph of </w:t>
            </w:r>
            <w:r w:rsidR="00E57448" w:rsidRPr="007D1C34">
              <w:rPr>
                <w:i/>
                <w:sz w:val="19"/>
                <w:szCs w:val="19"/>
              </w:rPr>
              <w:t>P</w:t>
            </w:r>
            <w:r w:rsidRPr="007D1C34">
              <w:rPr>
                <w:i/>
                <w:sz w:val="19"/>
                <w:szCs w:val="19"/>
              </w:rPr>
              <w:t xml:space="preserve">hysical </w:t>
            </w:r>
            <w:r w:rsidR="00E57448" w:rsidRPr="007D1C34">
              <w:rPr>
                <w:i/>
                <w:sz w:val="19"/>
                <w:szCs w:val="19"/>
              </w:rPr>
              <w:t>O</w:t>
            </w:r>
            <w:r w:rsidRPr="007D1C34">
              <w:rPr>
                <w:i/>
                <w:sz w:val="19"/>
                <w:szCs w:val="19"/>
              </w:rPr>
              <w:t xml:space="preserve">rganic </w:t>
            </w:r>
            <w:r w:rsidR="00E57448" w:rsidRPr="007D1C34">
              <w:rPr>
                <w:i/>
                <w:sz w:val="19"/>
                <w:szCs w:val="19"/>
              </w:rPr>
              <w:t>C</w:t>
            </w:r>
            <w:r w:rsidRPr="007D1C34">
              <w:rPr>
                <w:i/>
                <w:sz w:val="19"/>
                <w:szCs w:val="19"/>
              </w:rPr>
              <w:t>hemistry</w:t>
            </w:r>
            <w:r w:rsidRPr="007D1C34">
              <w:rPr>
                <w:sz w:val="19"/>
                <w:szCs w:val="19"/>
              </w:rPr>
              <w:t>. Journal of Physical Organic Chemistry</w:t>
            </w:r>
            <w:r w:rsidR="00E57448" w:rsidRPr="007D1C34">
              <w:rPr>
                <w:sz w:val="19"/>
                <w:szCs w:val="19"/>
              </w:rPr>
              <w:t xml:space="preserve">, </w:t>
            </w:r>
            <w:r w:rsidRPr="007D1C34">
              <w:rPr>
                <w:sz w:val="19"/>
                <w:szCs w:val="19"/>
              </w:rPr>
              <w:t>W</w:t>
            </w:r>
            <w:r w:rsidR="001E58F7" w:rsidRPr="007D1C34">
              <w:rPr>
                <w:sz w:val="19"/>
                <w:szCs w:val="19"/>
              </w:rPr>
              <w:t xml:space="preserve">iley Art. No. </w:t>
            </w:r>
            <w:r w:rsidRPr="007D1C34">
              <w:rPr>
                <w:sz w:val="19"/>
                <w:szCs w:val="19"/>
              </w:rPr>
              <w:t>e3838</w:t>
            </w:r>
            <w:r w:rsidR="00E57448" w:rsidRPr="007D1C34">
              <w:rPr>
                <w:sz w:val="19"/>
                <w:szCs w:val="19"/>
              </w:rPr>
              <w:t xml:space="preserve">, 31(9), 2018. </w:t>
            </w:r>
            <w:r w:rsidRPr="007D1C34">
              <w:rPr>
                <w:sz w:val="19"/>
                <w:szCs w:val="19"/>
              </w:rPr>
              <w:t>ISSN 08943230.</w:t>
            </w:r>
          </w:p>
          <w:p w14:paraId="09A0533D" w14:textId="4D354125" w:rsidR="00AE6EE0" w:rsidRPr="007D1C34" w:rsidRDefault="00E57448" w:rsidP="00AE6EE0">
            <w:pPr>
              <w:jc w:val="both"/>
              <w:rPr>
                <w:sz w:val="19"/>
                <w:szCs w:val="19"/>
              </w:rPr>
            </w:pPr>
            <w:r w:rsidRPr="007D1C34">
              <w:rPr>
                <w:sz w:val="19"/>
                <w:szCs w:val="19"/>
              </w:rPr>
              <w:t xml:space="preserve">ASTUMIAN, </w:t>
            </w:r>
            <w:proofErr w:type="gramStart"/>
            <w:r w:rsidRPr="007D1C34">
              <w:rPr>
                <w:sz w:val="19"/>
                <w:szCs w:val="19"/>
              </w:rPr>
              <w:t xml:space="preserve">R.D., </w:t>
            </w:r>
            <w:r w:rsidR="00AE6EE0" w:rsidRPr="007D1C34">
              <w:rPr>
                <w:sz w:val="19"/>
                <w:szCs w:val="19"/>
              </w:rPr>
              <w:t>MUKHERJEE</w:t>
            </w:r>
            <w:proofErr w:type="gramEnd"/>
            <w:r w:rsidR="00AE6EE0" w:rsidRPr="007D1C34">
              <w:rPr>
                <w:sz w:val="19"/>
                <w:szCs w:val="19"/>
              </w:rPr>
              <w:t>, S</w:t>
            </w:r>
            <w:r w:rsidRPr="007D1C34">
              <w:rPr>
                <w:sz w:val="19"/>
                <w:szCs w:val="19"/>
              </w:rPr>
              <w:t>., WARSHEL, A</w:t>
            </w:r>
            <w:r w:rsidR="00AE6EE0" w:rsidRPr="007D1C34">
              <w:rPr>
                <w:sz w:val="19"/>
                <w:szCs w:val="19"/>
              </w:rPr>
              <w:t xml:space="preserve">. </w:t>
            </w:r>
            <w:r w:rsidR="00AE6EE0" w:rsidRPr="007D1C34">
              <w:rPr>
                <w:i/>
                <w:sz w:val="19"/>
                <w:szCs w:val="19"/>
              </w:rPr>
              <w:t>The Physics and Physical Chemistry of Molecular Machines.</w:t>
            </w:r>
            <w:r w:rsidR="00AE6EE0" w:rsidRPr="007D1C34">
              <w:rPr>
                <w:sz w:val="19"/>
                <w:szCs w:val="19"/>
              </w:rPr>
              <w:t xml:space="preserve"> Chem</w:t>
            </w:r>
            <w:r w:rsidR="00856ABF" w:rsidRPr="007D1C34">
              <w:rPr>
                <w:sz w:val="19"/>
                <w:szCs w:val="19"/>
              </w:rPr>
              <w:t>p</w:t>
            </w:r>
            <w:r w:rsidR="00AE6EE0" w:rsidRPr="007D1C34">
              <w:rPr>
                <w:sz w:val="19"/>
                <w:szCs w:val="19"/>
              </w:rPr>
              <w:t>hys</w:t>
            </w:r>
            <w:r w:rsidR="00856ABF" w:rsidRPr="007D1C34">
              <w:rPr>
                <w:sz w:val="19"/>
                <w:szCs w:val="19"/>
              </w:rPr>
              <w:t>c</w:t>
            </w:r>
            <w:r w:rsidRPr="007D1C34">
              <w:rPr>
                <w:sz w:val="19"/>
                <w:szCs w:val="19"/>
              </w:rPr>
              <w:t>hem</w:t>
            </w:r>
            <w:r w:rsidR="00856ABF" w:rsidRPr="007D1C34">
              <w:rPr>
                <w:sz w:val="19"/>
                <w:szCs w:val="19"/>
              </w:rPr>
              <w:t xml:space="preserve"> </w:t>
            </w:r>
            <w:r w:rsidRPr="007D1C34">
              <w:rPr>
                <w:sz w:val="19"/>
                <w:szCs w:val="19"/>
              </w:rPr>
              <w:t>17(1</w:t>
            </w:r>
            <w:r w:rsidR="00AE6EE0" w:rsidRPr="007D1C34">
              <w:rPr>
                <w:sz w:val="19"/>
                <w:szCs w:val="19"/>
              </w:rPr>
              <w:t>2</w:t>
            </w:r>
            <w:r w:rsidRPr="007D1C34">
              <w:rPr>
                <w:sz w:val="19"/>
                <w:szCs w:val="19"/>
              </w:rPr>
              <w:t xml:space="preserve">), </w:t>
            </w:r>
            <w:r w:rsidR="00AE6EE0" w:rsidRPr="007D1C34">
              <w:rPr>
                <w:sz w:val="19"/>
                <w:szCs w:val="19"/>
              </w:rPr>
              <w:t>1719-1741</w:t>
            </w:r>
            <w:r w:rsidRPr="007D1C34">
              <w:rPr>
                <w:sz w:val="19"/>
                <w:szCs w:val="19"/>
              </w:rPr>
              <w:t xml:space="preserve">, 2016. ISSN </w:t>
            </w:r>
            <w:r w:rsidR="00AE6EE0" w:rsidRPr="007D1C34">
              <w:rPr>
                <w:sz w:val="19"/>
                <w:szCs w:val="19"/>
              </w:rPr>
              <w:t>1439-4235.</w:t>
            </w:r>
          </w:p>
          <w:p w14:paraId="41446F6A" w14:textId="7AB19822" w:rsidR="00AE6EE0" w:rsidRPr="007D1C34" w:rsidRDefault="00AE6EE0" w:rsidP="00AE6EE0">
            <w:pPr>
              <w:jc w:val="both"/>
              <w:rPr>
                <w:sz w:val="19"/>
                <w:szCs w:val="19"/>
              </w:rPr>
            </w:pPr>
            <w:r w:rsidRPr="007D1C34">
              <w:rPr>
                <w:sz w:val="19"/>
                <w:szCs w:val="19"/>
              </w:rPr>
              <w:t>WANG, R</w:t>
            </w:r>
            <w:r w:rsidR="00E57448" w:rsidRPr="007D1C34">
              <w:rPr>
                <w:sz w:val="19"/>
                <w:szCs w:val="19"/>
              </w:rPr>
              <w:t>.</w:t>
            </w:r>
            <w:r w:rsidRPr="007D1C34">
              <w:rPr>
                <w:sz w:val="19"/>
                <w:szCs w:val="19"/>
              </w:rPr>
              <w:t xml:space="preserve">, SING, M., AVERY, </w:t>
            </w:r>
            <w:proofErr w:type="gramStart"/>
            <w:r w:rsidRPr="007D1C34">
              <w:rPr>
                <w:sz w:val="19"/>
                <w:szCs w:val="19"/>
              </w:rPr>
              <w:t>R.</w:t>
            </w:r>
            <w:r w:rsidR="00856ABF" w:rsidRPr="007D1C34">
              <w:rPr>
                <w:sz w:val="19"/>
                <w:szCs w:val="19"/>
              </w:rPr>
              <w:t>K.</w:t>
            </w:r>
            <w:proofErr w:type="gramEnd"/>
            <w:r w:rsidRPr="007D1C34">
              <w:rPr>
                <w:sz w:val="19"/>
                <w:szCs w:val="19"/>
              </w:rPr>
              <w:t>, SOUZA, B.</w:t>
            </w:r>
            <w:r w:rsidR="00856ABF" w:rsidRPr="007D1C34">
              <w:rPr>
                <w:sz w:val="19"/>
                <w:szCs w:val="19"/>
              </w:rPr>
              <w:t>S.</w:t>
            </w:r>
            <w:r w:rsidRPr="007D1C34">
              <w:rPr>
                <w:sz w:val="19"/>
                <w:szCs w:val="19"/>
              </w:rPr>
              <w:t>, KIM, M., OLSEN, B.</w:t>
            </w:r>
            <w:r w:rsidR="00856ABF" w:rsidRPr="007D1C34">
              <w:rPr>
                <w:sz w:val="19"/>
                <w:szCs w:val="19"/>
              </w:rPr>
              <w:t>D.</w:t>
            </w:r>
            <w:r w:rsidRPr="007D1C34">
              <w:rPr>
                <w:sz w:val="19"/>
                <w:szCs w:val="19"/>
              </w:rPr>
              <w:t xml:space="preserve"> </w:t>
            </w:r>
            <w:r w:rsidRPr="007D1C34">
              <w:rPr>
                <w:i/>
                <w:sz w:val="19"/>
                <w:szCs w:val="19"/>
              </w:rPr>
              <w:t xml:space="preserve">Classical Challenges in the Physical Chemistry of Polymer Networks and the Design of New Materials. </w:t>
            </w:r>
            <w:r w:rsidR="00856ABF" w:rsidRPr="007D1C34">
              <w:rPr>
                <w:sz w:val="19"/>
                <w:szCs w:val="19"/>
              </w:rPr>
              <w:t xml:space="preserve">Accounts of Chemical Research, </w:t>
            </w:r>
            <w:r w:rsidRPr="007D1C34">
              <w:rPr>
                <w:sz w:val="19"/>
                <w:szCs w:val="19"/>
              </w:rPr>
              <w:t>Am</w:t>
            </w:r>
            <w:r w:rsidR="001E58F7" w:rsidRPr="007D1C34">
              <w:rPr>
                <w:sz w:val="19"/>
                <w:szCs w:val="19"/>
              </w:rPr>
              <w:t>erican</w:t>
            </w:r>
            <w:r w:rsidR="00856ABF" w:rsidRPr="007D1C34">
              <w:rPr>
                <w:sz w:val="19"/>
                <w:szCs w:val="19"/>
              </w:rPr>
              <w:t xml:space="preserve"> Chemical</w:t>
            </w:r>
            <w:r w:rsidRPr="007D1C34">
              <w:rPr>
                <w:sz w:val="19"/>
                <w:szCs w:val="19"/>
              </w:rPr>
              <w:t xml:space="preserve"> Soc</w:t>
            </w:r>
            <w:r w:rsidR="001E58F7" w:rsidRPr="007D1C34">
              <w:rPr>
                <w:sz w:val="19"/>
                <w:szCs w:val="19"/>
              </w:rPr>
              <w:t>iety</w:t>
            </w:r>
            <w:r w:rsidR="00421C01" w:rsidRPr="007D1C34">
              <w:rPr>
                <w:sz w:val="19"/>
                <w:szCs w:val="19"/>
              </w:rPr>
              <w:t xml:space="preserve"> 49(12), 2786-2795, 2016. </w:t>
            </w:r>
            <w:r w:rsidRPr="007D1C34">
              <w:rPr>
                <w:sz w:val="19"/>
                <w:szCs w:val="19"/>
              </w:rPr>
              <w:t>ISSN 00014842.</w:t>
            </w:r>
          </w:p>
          <w:p w14:paraId="088743E0" w14:textId="010668C6" w:rsidR="00AE6EE0" w:rsidRPr="007D1C34" w:rsidRDefault="00E57448" w:rsidP="00AE6EE0">
            <w:pPr>
              <w:jc w:val="both"/>
              <w:rPr>
                <w:sz w:val="19"/>
                <w:szCs w:val="19"/>
              </w:rPr>
            </w:pPr>
            <w:proofErr w:type="gramStart"/>
            <w:r w:rsidRPr="007D1C34">
              <w:rPr>
                <w:sz w:val="19"/>
                <w:szCs w:val="19"/>
              </w:rPr>
              <w:t>ANSLYN, E.</w:t>
            </w:r>
            <w:r w:rsidR="00AE6EE0" w:rsidRPr="007D1C34">
              <w:rPr>
                <w:sz w:val="19"/>
                <w:szCs w:val="19"/>
              </w:rPr>
              <w:t>V.</w:t>
            </w:r>
            <w:r w:rsidRPr="007D1C34">
              <w:rPr>
                <w:sz w:val="19"/>
                <w:szCs w:val="19"/>
              </w:rPr>
              <w:t xml:space="preserve">, </w:t>
            </w:r>
            <w:r w:rsidR="00AE6EE0" w:rsidRPr="007D1C34">
              <w:rPr>
                <w:sz w:val="19"/>
                <w:szCs w:val="19"/>
              </w:rPr>
              <w:t>DOUGHERTY</w:t>
            </w:r>
            <w:proofErr w:type="gramEnd"/>
            <w:r w:rsidRPr="007D1C34">
              <w:rPr>
                <w:sz w:val="19"/>
                <w:szCs w:val="19"/>
              </w:rPr>
              <w:t>, D.A</w:t>
            </w:r>
            <w:r w:rsidR="00AE6EE0" w:rsidRPr="007D1C34">
              <w:rPr>
                <w:sz w:val="19"/>
                <w:szCs w:val="19"/>
              </w:rPr>
              <w:t xml:space="preserve">. </w:t>
            </w:r>
            <w:r w:rsidR="00AE6EE0" w:rsidRPr="007D1C34">
              <w:rPr>
                <w:i/>
                <w:sz w:val="19"/>
                <w:szCs w:val="19"/>
              </w:rPr>
              <w:t xml:space="preserve">Modern </w:t>
            </w:r>
            <w:r w:rsidRPr="007D1C34">
              <w:rPr>
                <w:i/>
                <w:sz w:val="19"/>
                <w:szCs w:val="19"/>
              </w:rPr>
              <w:t>P</w:t>
            </w:r>
            <w:r w:rsidR="00AE6EE0" w:rsidRPr="007D1C34">
              <w:rPr>
                <w:i/>
                <w:sz w:val="19"/>
                <w:szCs w:val="19"/>
              </w:rPr>
              <w:t xml:space="preserve">hysical </w:t>
            </w:r>
            <w:r w:rsidRPr="007D1C34">
              <w:rPr>
                <w:i/>
                <w:sz w:val="19"/>
                <w:szCs w:val="19"/>
              </w:rPr>
              <w:t>O</w:t>
            </w:r>
            <w:r w:rsidR="00AE6EE0" w:rsidRPr="007D1C34">
              <w:rPr>
                <w:i/>
                <w:sz w:val="19"/>
                <w:szCs w:val="19"/>
              </w:rPr>
              <w:t xml:space="preserve">rganic </w:t>
            </w:r>
            <w:r w:rsidRPr="007D1C34">
              <w:rPr>
                <w:i/>
                <w:sz w:val="19"/>
                <w:szCs w:val="19"/>
              </w:rPr>
              <w:t>C</w:t>
            </w:r>
            <w:r w:rsidR="00AE6EE0" w:rsidRPr="007D1C34">
              <w:rPr>
                <w:i/>
                <w:sz w:val="19"/>
                <w:szCs w:val="19"/>
              </w:rPr>
              <w:t>hemistry</w:t>
            </w:r>
            <w:r w:rsidR="00AE6EE0" w:rsidRPr="007D1C34">
              <w:rPr>
                <w:sz w:val="19"/>
                <w:szCs w:val="19"/>
              </w:rPr>
              <w:t>. Sausalito, CA: University Science, 2006. ISBN 9781680152395.</w:t>
            </w:r>
            <w:r w:rsidR="00E826BA" w:rsidRPr="007D1C34">
              <w:rPr>
                <w:sz w:val="19"/>
                <w:szCs w:val="19"/>
              </w:rPr>
              <w:t xml:space="preserve"> Dostupné z:</w:t>
            </w:r>
            <w:r w:rsidR="00AE6EE0" w:rsidRPr="007D1C34">
              <w:rPr>
                <w:sz w:val="19"/>
                <w:szCs w:val="19"/>
              </w:rPr>
              <w:t xml:space="preserve"> </w:t>
            </w:r>
            <w:hyperlink r:id="rId52" w:history="1">
              <w:r w:rsidR="00AE6EE0" w:rsidRPr="007D1C34">
                <w:rPr>
                  <w:rStyle w:val="Hypertextovodkaz"/>
                  <w:sz w:val="19"/>
                  <w:szCs w:val="19"/>
                </w:rPr>
                <w:t>http://app.knovel.com/web/toc.v/cid:kpMPOC0004</w:t>
              </w:r>
            </w:hyperlink>
            <w:r w:rsidR="00E826BA" w:rsidRPr="007D1C34">
              <w:rPr>
                <w:rStyle w:val="Hypertextovodkaz"/>
                <w:sz w:val="19"/>
                <w:szCs w:val="19"/>
              </w:rPr>
              <w:t>.</w:t>
            </w:r>
          </w:p>
          <w:p w14:paraId="3C9457A8" w14:textId="3B35EF4B" w:rsidR="00AE6EE0" w:rsidRPr="007D1C34" w:rsidRDefault="00AE6EE0" w:rsidP="00E57448">
            <w:pPr>
              <w:jc w:val="both"/>
              <w:rPr>
                <w:sz w:val="19"/>
                <w:szCs w:val="19"/>
              </w:rPr>
            </w:pPr>
            <w:r w:rsidRPr="007D1C34">
              <w:rPr>
                <w:sz w:val="19"/>
                <w:szCs w:val="19"/>
              </w:rPr>
              <w:t xml:space="preserve">CUSSLER, E. </w:t>
            </w:r>
            <w:r w:rsidRPr="007D1C34">
              <w:rPr>
                <w:i/>
                <w:sz w:val="19"/>
                <w:szCs w:val="19"/>
              </w:rPr>
              <w:t xml:space="preserve">Diffusion: </w:t>
            </w:r>
            <w:r w:rsidR="00E57448" w:rsidRPr="007D1C34">
              <w:rPr>
                <w:i/>
                <w:sz w:val="19"/>
                <w:szCs w:val="19"/>
              </w:rPr>
              <w:t>M</w:t>
            </w:r>
            <w:r w:rsidRPr="007D1C34">
              <w:rPr>
                <w:i/>
                <w:sz w:val="19"/>
                <w:szCs w:val="19"/>
              </w:rPr>
              <w:t xml:space="preserve">ass </w:t>
            </w:r>
            <w:r w:rsidR="00E57448" w:rsidRPr="007D1C34">
              <w:rPr>
                <w:i/>
                <w:sz w:val="19"/>
                <w:szCs w:val="19"/>
              </w:rPr>
              <w:t>T</w:t>
            </w:r>
            <w:r w:rsidRPr="007D1C34">
              <w:rPr>
                <w:i/>
                <w:sz w:val="19"/>
                <w:szCs w:val="19"/>
              </w:rPr>
              <w:t xml:space="preserve">ransfer in </w:t>
            </w:r>
            <w:r w:rsidR="00E57448" w:rsidRPr="007D1C34">
              <w:rPr>
                <w:i/>
                <w:sz w:val="19"/>
                <w:szCs w:val="19"/>
              </w:rPr>
              <w:t>F</w:t>
            </w:r>
            <w:r w:rsidRPr="007D1C34">
              <w:rPr>
                <w:i/>
                <w:sz w:val="19"/>
                <w:szCs w:val="19"/>
              </w:rPr>
              <w:t xml:space="preserve">luid </w:t>
            </w:r>
            <w:r w:rsidR="00E57448" w:rsidRPr="007D1C34">
              <w:rPr>
                <w:i/>
                <w:sz w:val="19"/>
                <w:szCs w:val="19"/>
              </w:rPr>
              <w:t>S</w:t>
            </w:r>
            <w:r w:rsidRPr="007D1C34">
              <w:rPr>
                <w:i/>
                <w:sz w:val="19"/>
                <w:szCs w:val="19"/>
              </w:rPr>
              <w:t>ystems</w:t>
            </w:r>
            <w:r w:rsidRPr="007D1C34">
              <w:rPr>
                <w:sz w:val="19"/>
                <w:szCs w:val="19"/>
              </w:rPr>
              <w:t xml:space="preserve">. 3rd </w:t>
            </w:r>
            <w:r w:rsidR="00421C01" w:rsidRPr="007D1C34">
              <w:rPr>
                <w:sz w:val="19"/>
                <w:szCs w:val="19"/>
              </w:rPr>
              <w:t>E</w:t>
            </w:r>
            <w:r w:rsidRPr="007D1C34">
              <w:rPr>
                <w:sz w:val="19"/>
                <w:szCs w:val="19"/>
              </w:rPr>
              <w:t>d. Cambridge: Cambridge University Press, 2009. ISBN 978-0-521-87121-1.</w:t>
            </w:r>
          </w:p>
        </w:tc>
      </w:tr>
      <w:tr w:rsidR="00AE6EE0" w:rsidRPr="00AB2841" w14:paraId="2A735CEE"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19AA044A" w14:textId="77777777" w:rsidR="00AE6EE0" w:rsidRPr="00AB2841" w:rsidRDefault="00AE6EE0" w:rsidP="00AE6EE0">
            <w:pPr>
              <w:jc w:val="center"/>
              <w:rPr>
                <w:b/>
              </w:rPr>
            </w:pPr>
            <w:r w:rsidRPr="00AB2841">
              <w:rPr>
                <w:b/>
              </w:rPr>
              <w:t>Informace ke kombinované nebo distanční formě</w:t>
            </w:r>
          </w:p>
        </w:tc>
      </w:tr>
      <w:tr w:rsidR="00AE6EE0" w:rsidRPr="00AB2841" w14:paraId="50587A5B"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26C0EC55" w14:textId="77777777" w:rsidR="00AE6EE0" w:rsidRPr="00AB2841" w:rsidRDefault="00AE6EE0" w:rsidP="00AE6EE0">
            <w:pPr>
              <w:jc w:val="both"/>
            </w:pPr>
            <w:r w:rsidRPr="00AB2841">
              <w:rPr>
                <w:b/>
              </w:rPr>
              <w:t>Rozsah konzultací (soustředění)</w:t>
            </w:r>
          </w:p>
        </w:tc>
        <w:tc>
          <w:tcPr>
            <w:tcW w:w="889" w:type="dxa"/>
            <w:gridSpan w:val="3"/>
            <w:tcBorders>
              <w:top w:val="single" w:sz="2" w:space="0" w:color="auto"/>
            </w:tcBorders>
          </w:tcPr>
          <w:p w14:paraId="5237327F" w14:textId="77777777" w:rsidR="00AE6EE0" w:rsidRPr="00AB2841" w:rsidRDefault="00AE6EE0" w:rsidP="00AE6EE0">
            <w:pPr>
              <w:jc w:val="both"/>
            </w:pPr>
          </w:p>
        </w:tc>
        <w:tc>
          <w:tcPr>
            <w:tcW w:w="4179" w:type="dxa"/>
            <w:gridSpan w:val="14"/>
            <w:tcBorders>
              <w:top w:val="single" w:sz="2" w:space="0" w:color="auto"/>
            </w:tcBorders>
            <w:shd w:val="clear" w:color="auto" w:fill="F7CAAC"/>
          </w:tcPr>
          <w:p w14:paraId="2A992621" w14:textId="77777777" w:rsidR="00AE6EE0" w:rsidRPr="00AB2841" w:rsidRDefault="00AE6EE0" w:rsidP="00AE6EE0">
            <w:pPr>
              <w:jc w:val="both"/>
              <w:rPr>
                <w:b/>
              </w:rPr>
            </w:pPr>
            <w:r w:rsidRPr="00AB2841">
              <w:rPr>
                <w:b/>
              </w:rPr>
              <w:t xml:space="preserve">hodin </w:t>
            </w:r>
          </w:p>
        </w:tc>
      </w:tr>
      <w:tr w:rsidR="00AE6EE0" w:rsidRPr="00AB2841" w14:paraId="529D1E3F" w14:textId="77777777" w:rsidTr="00140CA8">
        <w:trPr>
          <w:gridBefore w:val="1"/>
          <w:gridAfter w:val="3"/>
          <w:wBefore w:w="34" w:type="dxa"/>
          <w:wAfter w:w="318" w:type="dxa"/>
        </w:trPr>
        <w:tc>
          <w:tcPr>
            <w:tcW w:w="9855" w:type="dxa"/>
            <w:gridSpan w:val="29"/>
            <w:shd w:val="clear" w:color="auto" w:fill="F7CAAC"/>
          </w:tcPr>
          <w:p w14:paraId="6D5AE200" w14:textId="77777777" w:rsidR="00AE6EE0" w:rsidRPr="00AB2841" w:rsidRDefault="00AE6EE0" w:rsidP="00AE6EE0">
            <w:pPr>
              <w:jc w:val="both"/>
              <w:rPr>
                <w:b/>
              </w:rPr>
            </w:pPr>
            <w:r w:rsidRPr="00AB2841">
              <w:rPr>
                <w:b/>
              </w:rPr>
              <w:t>Informace o způsobu kontaktu s vyučujícím</w:t>
            </w:r>
          </w:p>
        </w:tc>
      </w:tr>
      <w:tr w:rsidR="00AE6EE0" w:rsidRPr="00AB2841" w14:paraId="70D86DDF" w14:textId="77777777" w:rsidTr="00140CA8">
        <w:trPr>
          <w:gridBefore w:val="1"/>
          <w:gridAfter w:val="3"/>
          <w:wBefore w:w="34" w:type="dxa"/>
          <w:wAfter w:w="318" w:type="dxa"/>
          <w:trHeight w:val="1373"/>
        </w:trPr>
        <w:tc>
          <w:tcPr>
            <w:tcW w:w="9855" w:type="dxa"/>
            <w:gridSpan w:val="29"/>
          </w:tcPr>
          <w:p w14:paraId="032FB9AC" w14:textId="1868B719" w:rsidR="00AE6EE0" w:rsidRDefault="00AE6EE0" w:rsidP="00AE6EE0">
            <w:pPr>
              <w:jc w:val="both"/>
              <w:rPr>
                <w:color w:val="000000"/>
              </w:rPr>
            </w:pPr>
            <w:del w:id="121" w:author="Ivo Kuřitka" w:date="2019-11-27T22:43:00Z">
              <w:r w:rsidRPr="00AB2841">
                <w:rPr>
                  <w:color w:val="000000"/>
                </w:rPr>
                <w:delText>Rozsah konzultací k </w:delText>
              </w:r>
            </w:del>
            <w:ins w:id="122" w:author="Ivo Kuřitka" w:date="2019-11-27T22:43:00Z">
              <w:r w:rsidR="007D1C34" w:rsidRPr="00B20FB3">
                <w:rPr>
                  <w:color w:val="000000"/>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7D1C34" w:rsidRPr="00B20FB3">
              <w:rPr>
                <w:color w:val="000000"/>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D2958F8" w14:textId="77777777" w:rsidR="00AE6EE0" w:rsidRPr="00AB2841" w:rsidRDefault="00AE6EE0" w:rsidP="00AE6EE0">
            <w:pPr>
              <w:jc w:val="both"/>
            </w:pPr>
          </w:p>
          <w:p w14:paraId="222B43E5" w14:textId="6AEDBDA4" w:rsidR="00AE6EE0" w:rsidRPr="00AB2841" w:rsidRDefault="00AE6EE0" w:rsidP="00AE6EE0">
            <w:pPr>
              <w:jc w:val="both"/>
            </w:pPr>
            <w:r w:rsidRPr="00AB2841">
              <w:rPr>
                <w:color w:val="000000"/>
              </w:rPr>
              <w:t>Možnosti komunikace s vyučujícím: </w:t>
            </w:r>
            <w:hyperlink r:id="rId53" w:history="1">
              <w:r w:rsidRPr="00D975EB">
                <w:rPr>
                  <w:rStyle w:val="Hypertextovodkaz"/>
                </w:rPr>
                <w:t>lehocky@utb.cz</w:t>
              </w:r>
            </w:hyperlink>
            <w:r w:rsidRPr="00D975EB">
              <w:rPr>
                <w:color w:val="000000"/>
              </w:rPr>
              <w:t>, 576 031</w:t>
            </w:r>
            <w:r>
              <w:rPr>
                <w:color w:val="000000"/>
              </w:rPr>
              <w:t> </w:t>
            </w:r>
            <w:r w:rsidRPr="00D975EB">
              <w:rPr>
                <w:color w:val="000000"/>
              </w:rPr>
              <w:t>215.</w:t>
            </w:r>
          </w:p>
        </w:tc>
      </w:tr>
      <w:tr w:rsidR="00AE6EE0" w:rsidRPr="00AB2841" w14:paraId="13CD48A5" w14:textId="77777777" w:rsidTr="00140CA8">
        <w:trPr>
          <w:gridBefore w:val="1"/>
          <w:gridAfter w:val="3"/>
          <w:wBefore w:w="34" w:type="dxa"/>
          <w:wAfter w:w="318" w:type="dxa"/>
          <w:trHeight w:val="283"/>
        </w:trPr>
        <w:tc>
          <w:tcPr>
            <w:tcW w:w="9855" w:type="dxa"/>
            <w:gridSpan w:val="29"/>
            <w:tcBorders>
              <w:top w:val="single" w:sz="4" w:space="0" w:color="auto"/>
              <w:left w:val="single" w:sz="4" w:space="0" w:color="auto"/>
              <w:bottom w:val="single" w:sz="4" w:space="0" w:color="auto"/>
              <w:right w:val="single" w:sz="4" w:space="0" w:color="auto"/>
            </w:tcBorders>
            <w:shd w:val="clear" w:color="auto" w:fill="BDD6EE"/>
          </w:tcPr>
          <w:p w14:paraId="39FC015E" w14:textId="77777777" w:rsidR="00AE6EE0" w:rsidRPr="00AB2841" w:rsidRDefault="00AE6EE0" w:rsidP="00AE6EE0">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E6EE0" w:rsidRPr="00AB2841" w14:paraId="2E9238C8"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45689F15" w14:textId="77777777" w:rsidR="00AE6EE0" w:rsidRPr="00747BB4" w:rsidRDefault="00AE6EE0" w:rsidP="00AE6EE0">
            <w:pPr>
              <w:jc w:val="both"/>
              <w:rPr>
                <w:b/>
              </w:rPr>
            </w:pPr>
            <w:r w:rsidRPr="00747BB4">
              <w:rPr>
                <w:b/>
              </w:rPr>
              <w:t>Název studijního předmětu</w:t>
            </w:r>
          </w:p>
        </w:tc>
        <w:tc>
          <w:tcPr>
            <w:tcW w:w="6769" w:type="dxa"/>
            <w:gridSpan w:val="26"/>
            <w:tcBorders>
              <w:top w:val="double" w:sz="4" w:space="0" w:color="auto"/>
            </w:tcBorders>
          </w:tcPr>
          <w:p w14:paraId="59ABCADC" w14:textId="77777777" w:rsidR="00AE6EE0" w:rsidRPr="00747BB4" w:rsidRDefault="00AE6EE0" w:rsidP="00AE6EE0">
            <w:pPr>
              <w:jc w:val="both"/>
            </w:pPr>
            <w:bookmarkStart w:id="123" w:name="Pokroky_kol_chem"/>
            <w:bookmarkEnd w:id="123"/>
            <w:r w:rsidRPr="00747BB4">
              <w:rPr>
                <w:b/>
              </w:rPr>
              <w:t>Pokroky koloidní chemie</w:t>
            </w:r>
          </w:p>
        </w:tc>
      </w:tr>
      <w:tr w:rsidR="00AE6EE0" w:rsidRPr="00AB2841" w14:paraId="7D069743" w14:textId="77777777" w:rsidTr="00140CA8">
        <w:trPr>
          <w:gridBefore w:val="1"/>
          <w:gridAfter w:val="3"/>
          <w:wBefore w:w="34" w:type="dxa"/>
          <w:wAfter w:w="318" w:type="dxa"/>
        </w:trPr>
        <w:tc>
          <w:tcPr>
            <w:tcW w:w="3086" w:type="dxa"/>
            <w:gridSpan w:val="3"/>
            <w:shd w:val="clear" w:color="auto" w:fill="F7CAAC"/>
          </w:tcPr>
          <w:p w14:paraId="3A9928D9" w14:textId="77777777" w:rsidR="00AE6EE0" w:rsidRPr="00747BB4" w:rsidRDefault="00AE6EE0" w:rsidP="00AE6EE0">
            <w:pPr>
              <w:jc w:val="both"/>
              <w:rPr>
                <w:b/>
              </w:rPr>
            </w:pPr>
            <w:r w:rsidRPr="00747BB4">
              <w:rPr>
                <w:b/>
              </w:rPr>
              <w:t>Typ předmětu</w:t>
            </w:r>
          </w:p>
        </w:tc>
        <w:tc>
          <w:tcPr>
            <w:tcW w:w="3406" w:type="dxa"/>
            <w:gridSpan w:val="16"/>
          </w:tcPr>
          <w:p w14:paraId="20C0DEA8" w14:textId="77777777" w:rsidR="00AE6EE0" w:rsidRPr="00747BB4" w:rsidRDefault="00AE6EE0" w:rsidP="00AE6EE0">
            <w:pPr>
              <w:jc w:val="both"/>
            </w:pPr>
          </w:p>
        </w:tc>
        <w:tc>
          <w:tcPr>
            <w:tcW w:w="2695" w:type="dxa"/>
            <w:gridSpan w:val="7"/>
            <w:shd w:val="clear" w:color="auto" w:fill="F7CAAC"/>
          </w:tcPr>
          <w:p w14:paraId="222A93FF" w14:textId="77777777" w:rsidR="00AE6EE0" w:rsidRPr="00747BB4" w:rsidRDefault="00AE6EE0" w:rsidP="00AE6EE0">
            <w:pPr>
              <w:jc w:val="both"/>
            </w:pPr>
            <w:r w:rsidRPr="00747BB4">
              <w:rPr>
                <w:b/>
              </w:rPr>
              <w:t>doporučený ročník / semestr</w:t>
            </w:r>
          </w:p>
        </w:tc>
        <w:tc>
          <w:tcPr>
            <w:tcW w:w="668" w:type="dxa"/>
            <w:gridSpan w:val="3"/>
          </w:tcPr>
          <w:p w14:paraId="567C639E" w14:textId="77777777" w:rsidR="00AE6EE0" w:rsidRPr="00747BB4" w:rsidRDefault="00AE6EE0" w:rsidP="00AE6EE0">
            <w:pPr>
              <w:jc w:val="both"/>
            </w:pPr>
          </w:p>
        </w:tc>
      </w:tr>
      <w:tr w:rsidR="00AE6EE0" w:rsidRPr="00AB2841" w14:paraId="28A30EDA" w14:textId="77777777" w:rsidTr="00140CA8">
        <w:trPr>
          <w:gridBefore w:val="1"/>
          <w:gridAfter w:val="3"/>
          <w:wBefore w:w="34" w:type="dxa"/>
          <w:wAfter w:w="318" w:type="dxa"/>
        </w:trPr>
        <w:tc>
          <w:tcPr>
            <w:tcW w:w="3086" w:type="dxa"/>
            <w:gridSpan w:val="3"/>
            <w:shd w:val="clear" w:color="auto" w:fill="F7CAAC"/>
          </w:tcPr>
          <w:p w14:paraId="00E5D0A4" w14:textId="77777777" w:rsidR="00AE6EE0" w:rsidRPr="00747BB4" w:rsidRDefault="00AE6EE0" w:rsidP="00AE6EE0">
            <w:pPr>
              <w:jc w:val="both"/>
              <w:rPr>
                <w:b/>
              </w:rPr>
            </w:pPr>
            <w:r w:rsidRPr="00747BB4">
              <w:rPr>
                <w:b/>
              </w:rPr>
              <w:t>Rozsah studijního předmětu</w:t>
            </w:r>
          </w:p>
        </w:tc>
        <w:tc>
          <w:tcPr>
            <w:tcW w:w="1701" w:type="dxa"/>
            <w:gridSpan w:val="9"/>
          </w:tcPr>
          <w:p w14:paraId="0B81DB41" w14:textId="77777777" w:rsidR="00AE6EE0" w:rsidRPr="00747BB4" w:rsidRDefault="00AE6EE0" w:rsidP="00AE6EE0">
            <w:pPr>
              <w:jc w:val="both"/>
            </w:pPr>
          </w:p>
        </w:tc>
        <w:tc>
          <w:tcPr>
            <w:tcW w:w="889" w:type="dxa"/>
            <w:gridSpan w:val="3"/>
            <w:shd w:val="clear" w:color="auto" w:fill="F7CAAC"/>
          </w:tcPr>
          <w:p w14:paraId="0FC4FE85" w14:textId="77777777" w:rsidR="00AE6EE0" w:rsidRPr="00747BB4" w:rsidRDefault="00AE6EE0" w:rsidP="00AE6EE0">
            <w:pPr>
              <w:jc w:val="both"/>
              <w:rPr>
                <w:b/>
              </w:rPr>
            </w:pPr>
            <w:r w:rsidRPr="00747BB4">
              <w:rPr>
                <w:b/>
              </w:rPr>
              <w:t xml:space="preserve">hod. </w:t>
            </w:r>
          </w:p>
        </w:tc>
        <w:tc>
          <w:tcPr>
            <w:tcW w:w="816" w:type="dxa"/>
            <w:gridSpan w:val="4"/>
          </w:tcPr>
          <w:p w14:paraId="1364F23F" w14:textId="77777777" w:rsidR="00AE6EE0" w:rsidRPr="00747BB4" w:rsidRDefault="00AE6EE0" w:rsidP="00AE6EE0">
            <w:pPr>
              <w:jc w:val="both"/>
            </w:pPr>
          </w:p>
        </w:tc>
        <w:tc>
          <w:tcPr>
            <w:tcW w:w="2156" w:type="dxa"/>
            <w:gridSpan w:val="4"/>
            <w:shd w:val="clear" w:color="auto" w:fill="F7CAAC"/>
          </w:tcPr>
          <w:p w14:paraId="22AE2661" w14:textId="77777777" w:rsidR="00AE6EE0" w:rsidRPr="00747BB4" w:rsidRDefault="00AE6EE0" w:rsidP="00AE6EE0">
            <w:pPr>
              <w:jc w:val="both"/>
              <w:rPr>
                <w:b/>
              </w:rPr>
            </w:pPr>
            <w:r w:rsidRPr="00747BB4">
              <w:rPr>
                <w:b/>
              </w:rPr>
              <w:t>kreditů</w:t>
            </w:r>
          </w:p>
        </w:tc>
        <w:tc>
          <w:tcPr>
            <w:tcW w:w="1207" w:type="dxa"/>
            <w:gridSpan w:val="6"/>
          </w:tcPr>
          <w:p w14:paraId="0E031E03" w14:textId="77777777" w:rsidR="00AE6EE0" w:rsidRPr="00747BB4" w:rsidRDefault="00AE6EE0" w:rsidP="00AE6EE0">
            <w:pPr>
              <w:jc w:val="both"/>
            </w:pPr>
          </w:p>
        </w:tc>
      </w:tr>
      <w:tr w:rsidR="00AE6EE0" w:rsidRPr="00AB2841" w14:paraId="4F48509E" w14:textId="77777777" w:rsidTr="00140CA8">
        <w:trPr>
          <w:gridBefore w:val="1"/>
          <w:gridAfter w:val="3"/>
          <w:wBefore w:w="34" w:type="dxa"/>
          <w:wAfter w:w="318" w:type="dxa"/>
        </w:trPr>
        <w:tc>
          <w:tcPr>
            <w:tcW w:w="3086" w:type="dxa"/>
            <w:gridSpan w:val="3"/>
            <w:shd w:val="clear" w:color="auto" w:fill="F7CAAC"/>
          </w:tcPr>
          <w:p w14:paraId="127D9468" w14:textId="77777777" w:rsidR="00AE6EE0" w:rsidRPr="00747BB4" w:rsidRDefault="00AE6EE0" w:rsidP="00AE6EE0">
            <w:pPr>
              <w:jc w:val="both"/>
              <w:rPr>
                <w:b/>
              </w:rPr>
            </w:pPr>
            <w:r w:rsidRPr="00747BB4">
              <w:rPr>
                <w:b/>
              </w:rPr>
              <w:t>Prerekvizity, korekvizity, ekvivalence</w:t>
            </w:r>
          </w:p>
        </w:tc>
        <w:tc>
          <w:tcPr>
            <w:tcW w:w="6769" w:type="dxa"/>
            <w:gridSpan w:val="26"/>
          </w:tcPr>
          <w:p w14:paraId="76B31562" w14:textId="77777777" w:rsidR="00AE6EE0" w:rsidRPr="00747BB4" w:rsidRDefault="00AE6EE0" w:rsidP="00AE6EE0">
            <w:pPr>
              <w:jc w:val="both"/>
            </w:pPr>
          </w:p>
        </w:tc>
      </w:tr>
      <w:tr w:rsidR="00AE6EE0" w:rsidRPr="00AB2841" w14:paraId="6D9BA780" w14:textId="77777777" w:rsidTr="00140CA8">
        <w:trPr>
          <w:gridBefore w:val="1"/>
          <w:gridAfter w:val="3"/>
          <w:wBefore w:w="34" w:type="dxa"/>
          <w:wAfter w:w="318" w:type="dxa"/>
        </w:trPr>
        <w:tc>
          <w:tcPr>
            <w:tcW w:w="3086" w:type="dxa"/>
            <w:gridSpan w:val="3"/>
            <w:shd w:val="clear" w:color="auto" w:fill="F7CAAC"/>
          </w:tcPr>
          <w:p w14:paraId="244990F2" w14:textId="77777777" w:rsidR="00AE6EE0" w:rsidRPr="00747BB4" w:rsidRDefault="00AE6EE0" w:rsidP="00AE6EE0">
            <w:pPr>
              <w:jc w:val="both"/>
              <w:rPr>
                <w:b/>
              </w:rPr>
            </w:pPr>
            <w:r w:rsidRPr="00747BB4">
              <w:rPr>
                <w:b/>
              </w:rPr>
              <w:t>Způsob ověření studijních výsledků</w:t>
            </w:r>
          </w:p>
        </w:tc>
        <w:tc>
          <w:tcPr>
            <w:tcW w:w="3406" w:type="dxa"/>
            <w:gridSpan w:val="16"/>
          </w:tcPr>
          <w:p w14:paraId="354A5BB2" w14:textId="77777777" w:rsidR="00AE6EE0" w:rsidRPr="00747BB4" w:rsidRDefault="00AE6EE0" w:rsidP="00AE6EE0">
            <w:pPr>
              <w:jc w:val="both"/>
            </w:pPr>
            <w:r w:rsidRPr="00747BB4">
              <w:t>zkouška</w:t>
            </w:r>
          </w:p>
        </w:tc>
        <w:tc>
          <w:tcPr>
            <w:tcW w:w="2156" w:type="dxa"/>
            <w:gridSpan w:val="4"/>
            <w:shd w:val="clear" w:color="auto" w:fill="F7CAAC"/>
          </w:tcPr>
          <w:p w14:paraId="00AC95F5" w14:textId="77777777" w:rsidR="00AE6EE0" w:rsidRPr="00747BB4" w:rsidRDefault="00AE6EE0" w:rsidP="00AE6EE0">
            <w:pPr>
              <w:jc w:val="both"/>
              <w:rPr>
                <w:b/>
              </w:rPr>
            </w:pPr>
            <w:r w:rsidRPr="00747BB4">
              <w:rPr>
                <w:b/>
              </w:rPr>
              <w:t>Forma výuky</w:t>
            </w:r>
          </w:p>
        </w:tc>
        <w:tc>
          <w:tcPr>
            <w:tcW w:w="1207" w:type="dxa"/>
            <w:gridSpan w:val="6"/>
          </w:tcPr>
          <w:p w14:paraId="780186C2" w14:textId="77777777" w:rsidR="00AE6EE0" w:rsidRPr="00747BB4" w:rsidRDefault="00AE6EE0" w:rsidP="00AE6EE0">
            <w:pPr>
              <w:jc w:val="both"/>
            </w:pPr>
          </w:p>
        </w:tc>
      </w:tr>
      <w:tr w:rsidR="00AE6EE0" w:rsidRPr="00AB2841" w14:paraId="10A5A7CC" w14:textId="77777777" w:rsidTr="00140CA8">
        <w:trPr>
          <w:gridBefore w:val="1"/>
          <w:gridAfter w:val="3"/>
          <w:wBefore w:w="34" w:type="dxa"/>
          <w:wAfter w:w="318" w:type="dxa"/>
        </w:trPr>
        <w:tc>
          <w:tcPr>
            <w:tcW w:w="3086" w:type="dxa"/>
            <w:gridSpan w:val="3"/>
            <w:shd w:val="clear" w:color="auto" w:fill="F7CAAC"/>
          </w:tcPr>
          <w:p w14:paraId="0775DBF4" w14:textId="77777777" w:rsidR="00AE6EE0" w:rsidRPr="00747BB4" w:rsidRDefault="00AE6EE0" w:rsidP="00AE6EE0">
            <w:pPr>
              <w:jc w:val="both"/>
              <w:rPr>
                <w:b/>
              </w:rPr>
            </w:pPr>
            <w:r w:rsidRPr="00747BB4">
              <w:rPr>
                <w:b/>
              </w:rPr>
              <w:t>Forma způsobu ověření studijních výsledků a další požadavky na studenta</w:t>
            </w:r>
          </w:p>
        </w:tc>
        <w:tc>
          <w:tcPr>
            <w:tcW w:w="6769" w:type="dxa"/>
            <w:gridSpan w:val="26"/>
            <w:tcBorders>
              <w:bottom w:val="single" w:sz="4" w:space="0" w:color="auto"/>
            </w:tcBorders>
          </w:tcPr>
          <w:p w14:paraId="4F83DC42" w14:textId="00A68081" w:rsidR="00AE6EE0" w:rsidRPr="00747BB4" w:rsidRDefault="00AE6EE0" w:rsidP="00AE6EE0">
            <w:pPr>
              <w:jc w:val="both"/>
            </w:pPr>
            <w:r w:rsidRPr="00747BB4">
              <w:t>Vstupní znalost releva</w:t>
            </w:r>
            <w:r>
              <w:t>ntních pasáží obecných předmětů</w:t>
            </w:r>
            <w:r w:rsidRPr="00747BB4">
              <w:t>. Ke zkoušce student předloží a prezentuje rešerši, která se vztahuje k průniku tématu je</w:t>
            </w:r>
            <w:r>
              <w:t xml:space="preserve">ho disertace a obsahu předmětu, podle domluvy </w:t>
            </w:r>
            <w:r w:rsidRPr="00747BB4">
              <w:t>s vyučujícím na začátku studia předmětu.</w:t>
            </w:r>
          </w:p>
        </w:tc>
      </w:tr>
      <w:tr w:rsidR="00AE6EE0" w:rsidRPr="00AB2841" w14:paraId="004B5F36"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3E22EC17" w14:textId="77777777" w:rsidR="00AE6EE0" w:rsidRPr="00747BB4" w:rsidRDefault="00AE6EE0" w:rsidP="00AE6EE0">
            <w:pPr>
              <w:jc w:val="both"/>
              <w:rPr>
                <w:b/>
              </w:rPr>
            </w:pPr>
            <w:r w:rsidRPr="00747BB4">
              <w:rPr>
                <w:b/>
              </w:rPr>
              <w:t>Garant předmětu</w:t>
            </w:r>
          </w:p>
        </w:tc>
        <w:tc>
          <w:tcPr>
            <w:tcW w:w="6769" w:type="dxa"/>
            <w:gridSpan w:val="26"/>
            <w:tcBorders>
              <w:top w:val="single" w:sz="4" w:space="0" w:color="auto"/>
            </w:tcBorders>
          </w:tcPr>
          <w:p w14:paraId="5CC803EC" w14:textId="77777777" w:rsidR="00AE6EE0" w:rsidRPr="00747BB4" w:rsidRDefault="00AE6EE0" w:rsidP="00AE6EE0">
            <w:pPr>
              <w:jc w:val="both"/>
            </w:pPr>
            <w:r w:rsidRPr="00747BB4">
              <w:t>doc. Ing. Marián Lehocký, Ph.D.</w:t>
            </w:r>
          </w:p>
        </w:tc>
      </w:tr>
      <w:tr w:rsidR="00AE6EE0" w:rsidRPr="00AB2841" w14:paraId="305F37DF"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6690525D" w14:textId="77777777" w:rsidR="00AE6EE0" w:rsidRPr="00747BB4" w:rsidRDefault="00AE6EE0" w:rsidP="00AE6EE0">
            <w:pPr>
              <w:jc w:val="both"/>
              <w:rPr>
                <w:b/>
              </w:rPr>
            </w:pPr>
            <w:r w:rsidRPr="00747BB4">
              <w:rPr>
                <w:b/>
              </w:rPr>
              <w:t>Zapojení garanta do výuky předmětu</w:t>
            </w:r>
          </w:p>
        </w:tc>
        <w:tc>
          <w:tcPr>
            <w:tcW w:w="6769" w:type="dxa"/>
            <w:gridSpan w:val="26"/>
            <w:tcBorders>
              <w:top w:val="nil"/>
            </w:tcBorders>
          </w:tcPr>
          <w:p w14:paraId="49B49905" w14:textId="77777777" w:rsidR="00AE6EE0" w:rsidRPr="00747BB4" w:rsidRDefault="00AE6EE0" w:rsidP="00AE6EE0">
            <w:pPr>
              <w:jc w:val="both"/>
            </w:pPr>
            <w:r w:rsidRPr="00747BB4">
              <w:t>100%</w:t>
            </w:r>
          </w:p>
        </w:tc>
      </w:tr>
      <w:tr w:rsidR="00AE6EE0" w:rsidRPr="00AB2841" w14:paraId="0E9EEDD3" w14:textId="77777777" w:rsidTr="00140CA8">
        <w:trPr>
          <w:gridBefore w:val="1"/>
          <w:gridAfter w:val="3"/>
          <w:wBefore w:w="34" w:type="dxa"/>
          <w:wAfter w:w="318" w:type="dxa"/>
        </w:trPr>
        <w:tc>
          <w:tcPr>
            <w:tcW w:w="3086" w:type="dxa"/>
            <w:gridSpan w:val="3"/>
            <w:shd w:val="clear" w:color="auto" w:fill="F7CAAC"/>
          </w:tcPr>
          <w:p w14:paraId="4FEF44CC" w14:textId="77777777" w:rsidR="00AE6EE0" w:rsidRPr="00747BB4" w:rsidRDefault="00AE6EE0" w:rsidP="00AE6EE0">
            <w:pPr>
              <w:jc w:val="both"/>
              <w:rPr>
                <w:b/>
              </w:rPr>
            </w:pPr>
            <w:r w:rsidRPr="00747BB4">
              <w:rPr>
                <w:b/>
              </w:rPr>
              <w:t>Vyučující</w:t>
            </w:r>
          </w:p>
        </w:tc>
        <w:tc>
          <w:tcPr>
            <w:tcW w:w="6769" w:type="dxa"/>
            <w:gridSpan w:val="26"/>
            <w:tcBorders>
              <w:bottom w:val="nil"/>
            </w:tcBorders>
          </w:tcPr>
          <w:p w14:paraId="292F1755" w14:textId="77777777" w:rsidR="00AE6EE0" w:rsidRPr="00747BB4" w:rsidRDefault="00AE6EE0" w:rsidP="00AE6EE0">
            <w:pPr>
              <w:jc w:val="both"/>
            </w:pPr>
          </w:p>
        </w:tc>
      </w:tr>
      <w:tr w:rsidR="00AE6EE0" w:rsidRPr="00AB2841" w14:paraId="330FAC07" w14:textId="77777777" w:rsidTr="00140CA8">
        <w:trPr>
          <w:gridBefore w:val="1"/>
          <w:gridAfter w:val="3"/>
          <w:wBefore w:w="34" w:type="dxa"/>
          <w:wAfter w:w="318" w:type="dxa"/>
          <w:trHeight w:val="220"/>
        </w:trPr>
        <w:tc>
          <w:tcPr>
            <w:tcW w:w="9855" w:type="dxa"/>
            <w:gridSpan w:val="29"/>
            <w:tcBorders>
              <w:top w:val="nil"/>
            </w:tcBorders>
          </w:tcPr>
          <w:p w14:paraId="0216783F" w14:textId="77777777" w:rsidR="00AE6EE0" w:rsidRPr="00747BB4" w:rsidRDefault="00AE6EE0" w:rsidP="00AE6EE0">
            <w:pPr>
              <w:jc w:val="both"/>
            </w:pPr>
            <w:r w:rsidRPr="00747BB4">
              <w:t>doc. Ing. Marián Lehocký, Ph.D.</w:t>
            </w:r>
          </w:p>
        </w:tc>
      </w:tr>
      <w:tr w:rsidR="00AE6EE0" w:rsidRPr="00AB2841" w14:paraId="71C1BDA8" w14:textId="77777777" w:rsidTr="00140CA8">
        <w:trPr>
          <w:gridBefore w:val="1"/>
          <w:gridAfter w:val="3"/>
          <w:wBefore w:w="34" w:type="dxa"/>
          <w:wAfter w:w="318" w:type="dxa"/>
        </w:trPr>
        <w:tc>
          <w:tcPr>
            <w:tcW w:w="3086" w:type="dxa"/>
            <w:gridSpan w:val="3"/>
            <w:shd w:val="clear" w:color="auto" w:fill="F7CAAC"/>
          </w:tcPr>
          <w:p w14:paraId="7B4769A6" w14:textId="77777777" w:rsidR="00AE6EE0" w:rsidRPr="00747BB4" w:rsidRDefault="00AE6EE0" w:rsidP="00AE6EE0">
            <w:pPr>
              <w:jc w:val="both"/>
              <w:rPr>
                <w:b/>
              </w:rPr>
            </w:pPr>
            <w:r w:rsidRPr="00747BB4">
              <w:rPr>
                <w:b/>
              </w:rPr>
              <w:t>Stručná anotace předmětu</w:t>
            </w:r>
          </w:p>
        </w:tc>
        <w:tc>
          <w:tcPr>
            <w:tcW w:w="6769" w:type="dxa"/>
            <w:gridSpan w:val="26"/>
            <w:tcBorders>
              <w:bottom w:val="nil"/>
            </w:tcBorders>
          </w:tcPr>
          <w:p w14:paraId="7DAD05BA" w14:textId="77777777" w:rsidR="00AE6EE0" w:rsidRPr="00747BB4" w:rsidRDefault="00AE6EE0" w:rsidP="00AE6EE0">
            <w:pPr>
              <w:jc w:val="both"/>
            </w:pPr>
          </w:p>
        </w:tc>
      </w:tr>
      <w:tr w:rsidR="00AE6EE0" w:rsidRPr="00AB2841" w14:paraId="6406271E"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01D18C1C" w14:textId="5DC41D12" w:rsidR="00AE6EE0" w:rsidRPr="00A87EF9" w:rsidRDefault="00AE6EE0" w:rsidP="00AE6EE0">
            <w:pPr>
              <w:pStyle w:val="TableParagraph"/>
              <w:ind w:left="0"/>
              <w:jc w:val="both"/>
              <w:rPr>
                <w:sz w:val="19"/>
                <w:szCs w:val="19"/>
                <w:lang w:val="cs-CZ"/>
              </w:rPr>
            </w:pPr>
            <w:r w:rsidRPr="00A87EF9">
              <w:rPr>
                <w:sz w:val="19"/>
                <w:szCs w:val="19"/>
                <w:lang w:val="cs-CZ"/>
              </w:rPr>
              <w:t>Cílem předmětu je rozšířit a prohloubit znalosti studentů v oblasti koloidní chemie v oblasti vybraných kapitol z moderní pokročilé koloidní chemie, přednostně zaměřené na problematiku disertačních prací studentů</w:t>
            </w:r>
            <w:r w:rsidR="00D627A1" w:rsidRPr="00A87EF9">
              <w:rPr>
                <w:sz w:val="19"/>
                <w:szCs w:val="19"/>
                <w:lang w:val="cs-CZ"/>
              </w:rPr>
              <w:t>.</w:t>
            </w:r>
          </w:p>
          <w:p w14:paraId="0444FAE6" w14:textId="77777777" w:rsidR="00AE6EE0" w:rsidRPr="006D3EE7" w:rsidRDefault="00AE6EE0" w:rsidP="00AE6EE0">
            <w:pPr>
              <w:pStyle w:val="TableParagraph"/>
              <w:ind w:left="0"/>
              <w:jc w:val="both"/>
              <w:rPr>
                <w:del w:id="124" w:author="Ivo Kuřitka" w:date="2019-11-27T22:43:00Z"/>
                <w:sz w:val="20"/>
                <w:szCs w:val="20"/>
                <w:lang w:val="cs-CZ"/>
              </w:rPr>
            </w:pPr>
          </w:p>
          <w:p w14:paraId="06B9DF89" w14:textId="76766ACA" w:rsidR="00AE6EE0" w:rsidRPr="00A87EF9" w:rsidRDefault="00AE6EE0" w:rsidP="007D1C34">
            <w:pPr>
              <w:pStyle w:val="TableParagraph"/>
              <w:spacing w:before="40"/>
              <w:ind w:left="0"/>
              <w:jc w:val="both"/>
              <w:rPr>
                <w:sz w:val="19"/>
                <w:szCs w:val="19"/>
                <w:u w:val="single"/>
                <w:lang w:val="cs-CZ"/>
              </w:rPr>
            </w:pPr>
            <w:r w:rsidRPr="00A87EF9">
              <w:rPr>
                <w:sz w:val="19"/>
                <w:szCs w:val="19"/>
                <w:u w:val="single"/>
                <w:lang w:val="cs-CZ"/>
              </w:rPr>
              <w:t>Základní témata:</w:t>
            </w:r>
          </w:p>
          <w:p w14:paraId="59B37E1C" w14:textId="655A0199" w:rsidR="00A87EF9" w:rsidRPr="00A87EF9" w:rsidRDefault="00A87EF9" w:rsidP="00A87EF9">
            <w:pPr>
              <w:pStyle w:val="TableParagraph"/>
              <w:numPr>
                <w:ilvl w:val="0"/>
                <w:numId w:val="22"/>
              </w:numPr>
              <w:ind w:left="113" w:hanging="113"/>
              <w:jc w:val="both"/>
              <w:rPr>
                <w:sz w:val="19"/>
                <w:szCs w:val="19"/>
                <w:lang w:val="cs-CZ"/>
              </w:rPr>
            </w:pPr>
            <w:ins w:id="125" w:author="Ivo Kuřitka" w:date="2019-11-27T22:43:00Z">
              <w:r w:rsidRPr="00A87EF9">
                <w:rPr>
                  <w:sz w:val="19"/>
                  <w:szCs w:val="19"/>
                  <w:highlight w:val="yellow"/>
                  <w:lang w:val="cs-CZ"/>
                </w:rPr>
                <w:t>Distribuce velikostí částic a její charakterizace</w:t>
              </w:r>
              <w:r w:rsidRPr="00A87EF9">
                <w:rPr>
                  <w:sz w:val="19"/>
                  <w:szCs w:val="19"/>
                  <w:lang w:val="cs-CZ"/>
                </w:rPr>
                <w:t xml:space="preserve">. </w:t>
              </w:r>
            </w:ins>
            <w:r w:rsidRPr="00A87EF9">
              <w:rPr>
                <w:sz w:val="19"/>
                <w:szCs w:val="19"/>
                <w:lang w:val="cs-CZ"/>
              </w:rPr>
              <w:t>Statický a dynamický rozptyl světla</w:t>
            </w:r>
            <w:del w:id="126" w:author="Ivo Kuřitka" w:date="2019-11-27T22:43:00Z">
              <w:r w:rsidR="00AE6EE0" w:rsidRPr="004E391E">
                <w:rPr>
                  <w:sz w:val="20"/>
                  <w:szCs w:val="20"/>
                  <w:lang w:val="cs-CZ"/>
                </w:rPr>
                <w:delText>.</w:delText>
              </w:r>
            </w:del>
            <w:ins w:id="127" w:author="Ivo Kuřitka" w:date="2019-11-27T22:43:00Z">
              <w:r w:rsidRPr="00A87EF9">
                <w:rPr>
                  <w:sz w:val="19"/>
                  <w:szCs w:val="19"/>
                  <w:lang w:val="cs-CZ"/>
                </w:rPr>
                <w:t xml:space="preserve">, </w:t>
              </w:r>
              <w:r w:rsidRPr="00A87EF9">
                <w:rPr>
                  <w:sz w:val="19"/>
                  <w:szCs w:val="19"/>
                  <w:highlight w:val="yellow"/>
                  <w:lang w:val="cs-CZ"/>
                </w:rPr>
                <w:t>ostatní metody.</w:t>
              </w:r>
            </w:ins>
            <w:r w:rsidRPr="00A87EF9">
              <w:rPr>
                <w:sz w:val="19"/>
                <w:szCs w:val="19"/>
                <w:lang w:val="cs-CZ"/>
              </w:rPr>
              <w:t xml:space="preserve"> Povrchové napětí a kontaktní úhel</w:t>
            </w:r>
            <w:ins w:id="128" w:author="Ivo Kuřitka" w:date="2019-11-27T22:43:00Z">
              <w:r w:rsidRPr="00A87EF9">
                <w:rPr>
                  <w:sz w:val="19"/>
                  <w:szCs w:val="19"/>
                  <w:highlight w:val="yellow"/>
                  <w:lang w:val="cs-CZ"/>
                </w:rPr>
                <w:t>, povrchová energie</w:t>
              </w:r>
            </w:ins>
            <w:r w:rsidRPr="00A87EF9">
              <w:rPr>
                <w:sz w:val="19"/>
                <w:szCs w:val="19"/>
                <w:lang w:val="cs-CZ"/>
              </w:rPr>
              <w:t>.</w:t>
            </w:r>
          </w:p>
          <w:p w14:paraId="55F9D635" w14:textId="77777777" w:rsidR="00A87EF9" w:rsidRPr="00A87EF9" w:rsidRDefault="00A87EF9" w:rsidP="00A87EF9">
            <w:pPr>
              <w:pStyle w:val="TableParagraph"/>
              <w:numPr>
                <w:ilvl w:val="0"/>
                <w:numId w:val="22"/>
              </w:numPr>
              <w:ind w:left="113" w:hanging="113"/>
              <w:jc w:val="both"/>
              <w:rPr>
                <w:sz w:val="19"/>
                <w:szCs w:val="19"/>
                <w:lang w:val="cs-CZ"/>
              </w:rPr>
            </w:pPr>
            <w:r w:rsidRPr="00A87EF9">
              <w:rPr>
                <w:sz w:val="19"/>
                <w:szCs w:val="19"/>
                <w:lang w:val="cs-CZ"/>
              </w:rPr>
              <w:t>Adsorpce z roztoku, na mezifází plyn-tuhá látka. Asociační koloidy tenzidového typu.</w:t>
            </w:r>
          </w:p>
          <w:p w14:paraId="6C9B8784" w14:textId="77777777" w:rsidR="00A87EF9" w:rsidRPr="00A87EF9" w:rsidRDefault="00A87EF9" w:rsidP="00A87EF9">
            <w:pPr>
              <w:pStyle w:val="TableParagraph"/>
              <w:numPr>
                <w:ilvl w:val="0"/>
                <w:numId w:val="22"/>
              </w:numPr>
              <w:ind w:left="113" w:hanging="113"/>
              <w:jc w:val="both"/>
              <w:rPr>
                <w:sz w:val="19"/>
                <w:szCs w:val="19"/>
                <w:lang w:val="cs-CZ"/>
              </w:rPr>
            </w:pPr>
            <w:ins w:id="129" w:author="Ivo Kuřitka" w:date="2019-11-27T22:43:00Z">
              <w:r w:rsidRPr="00A87EF9">
                <w:rPr>
                  <w:sz w:val="19"/>
                  <w:szCs w:val="19"/>
                  <w:highlight w:val="yellow"/>
                  <w:lang w:val="cs-CZ"/>
                </w:rPr>
                <w:t>Nanodisperze.</w:t>
              </w:r>
              <w:r w:rsidRPr="00A87EF9">
                <w:rPr>
                  <w:sz w:val="19"/>
                  <w:szCs w:val="19"/>
                  <w:lang w:val="cs-CZ"/>
                </w:rPr>
                <w:t xml:space="preserve"> </w:t>
              </w:r>
            </w:ins>
            <w:r w:rsidRPr="00A87EF9">
              <w:rPr>
                <w:sz w:val="19"/>
                <w:szCs w:val="19"/>
                <w:lang w:val="cs-CZ"/>
              </w:rPr>
              <w:t>Nanogely a nanokrystaly.</w:t>
            </w:r>
          </w:p>
          <w:p w14:paraId="25AAD21C" w14:textId="77777777" w:rsidR="00A87EF9" w:rsidRPr="00A87EF9" w:rsidRDefault="00A87EF9" w:rsidP="00A87EF9">
            <w:pPr>
              <w:pStyle w:val="TableParagraph"/>
              <w:numPr>
                <w:ilvl w:val="0"/>
                <w:numId w:val="22"/>
              </w:numPr>
              <w:ind w:left="113" w:hanging="113"/>
              <w:jc w:val="both"/>
              <w:rPr>
                <w:sz w:val="19"/>
                <w:szCs w:val="19"/>
                <w:lang w:val="cs-CZ"/>
              </w:rPr>
            </w:pPr>
            <w:r w:rsidRPr="00A87EF9">
              <w:rPr>
                <w:sz w:val="19"/>
                <w:szCs w:val="19"/>
                <w:lang w:val="cs-CZ"/>
              </w:rPr>
              <w:t>Roztok, nukleace, růst částic, agregace, aglomerace.</w:t>
            </w:r>
          </w:p>
          <w:p w14:paraId="254B3917" w14:textId="788390B2" w:rsidR="00A87EF9" w:rsidRPr="00A87EF9" w:rsidRDefault="00A87EF9" w:rsidP="00A87EF9">
            <w:pPr>
              <w:pStyle w:val="TableParagraph"/>
              <w:numPr>
                <w:ilvl w:val="0"/>
                <w:numId w:val="22"/>
              </w:numPr>
              <w:ind w:left="113" w:hanging="113"/>
              <w:jc w:val="both"/>
              <w:rPr>
                <w:sz w:val="19"/>
                <w:szCs w:val="19"/>
                <w:lang w:val="cs-CZ"/>
              </w:rPr>
            </w:pPr>
            <w:r w:rsidRPr="00A87EF9">
              <w:rPr>
                <w:sz w:val="19"/>
                <w:szCs w:val="19"/>
                <w:lang w:val="cs-CZ"/>
              </w:rPr>
              <w:t xml:space="preserve">Van der Waalsovy a elektrostatické síly v koloidech. </w:t>
            </w:r>
            <w:ins w:id="130" w:author="Ivo Kuřitka" w:date="2019-11-27T22:43:00Z">
              <w:r w:rsidRPr="00A87EF9">
                <w:rPr>
                  <w:sz w:val="19"/>
                  <w:szCs w:val="19"/>
                  <w:highlight w:val="yellow"/>
                  <w:lang w:val="cs-CZ"/>
                </w:rPr>
                <w:t>Elektrokinetické jevy,</w:t>
              </w:r>
              <w:r w:rsidRPr="00A87EF9">
                <w:rPr>
                  <w:sz w:val="19"/>
                  <w:szCs w:val="19"/>
                  <w:lang w:val="cs-CZ"/>
                </w:rPr>
                <w:t xml:space="preserve"> </w:t>
              </w:r>
            </w:ins>
            <w:r w:rsidRPr="00A87EF9">
              <w:rPr>
                <w:sz w:val="19"/>
                <w:szCs w:val="19"/>
                <w:lang w:val="cs-CZ"/>
              </w:rPr>
              <w:t>Zeta potenciál. Stabilita koloidů a jejich stabilizace či řízená destabilizace.</w:t>
            </w:r>
          </w:p>
          <w:p w14:paraId="1BE61025" w14:textId="51D9F4AE" w:rsidR="00AE6EE0" w:rsidRPr="00747BB4" w:rsidRDefault="00A87EF9" w:rsidP="00A87EF9">
            <w:pPr>
              <w:pStyle w:val="Odstavecseseznamem"/>
              <w:numPr>
                <w:ilvl w:val="0"/>
                <w:numId w:val="22"/>
              </w:numPr>
              <w:ind w:left="113" w:hanging="113"/>
              <w:jc w:val="both"/>
            </w:pPr>
            <w:r w:rsidRPr="00A87EF9">
              <w:rPr>
                <w:sz w:val="19"/>
                <w:szCs w:val="19"/>
              </w:rPr>
              <w:t>Koloid a roztok polymeru.</w:t>
            </w:r>
          </w:p>
        </w:tc>
      </w:tr>
      <w:tr w:rsidR="00AE6EE0" w:rsidRPr="00AB2841" w14:paraId="7EED4FAE"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5B179545" w14:textId="77777777" w:rsidR="00AE6EE0" w:rsidRPr="00747BB4" w:rsidRDefault="00AE6EE0" w:rsidP="00AE6EE0">
            <w:pPr>
              <w:jc w:val="both"/>
            </w:pPr>
            <w:r w:rsidRPr="00747BB4">
              <w:rPr>
                <w:b/>
              </w:rPr>
              <w:t>Studijní literatura a studijní pomůcky</w:t>
            </w:r>
          </w:p>
        </w:tc>
        <w:tc>
          <w:tcPr>
            <w:tcW w:w="6202" w:type="dxa"/>
            <w:gridSpan w:val="21"/>
            <w:tcBorders>
              <w:top w:val="nil"/>
              <w:bottom w:val="nil"/>
            </w:tcBorders>
          </w:tcPr>
          <w:p w14:paraId="32C65D12" w14:textId="77777777" w:rsidR="00AE6EE0" w:rsidRPr="00747BB4" w:rsidRDefault="00AE6EE0" w:rsidP="00AE6EE0">
            <w:pPr>
              <w:jc w:val="both"/>
            </w:pPr>
          </w:p>
        </w:tc>
      </w:tr>
      <w:tr w:rsidR="00AE6EE0" w:rsidRPr="00AB2841" w14:paraId="720BD901" w14:textId="77777777" w:rsidTr="00140CA8">
        <w:trPr>
          <w:gridBefore w:val="1"/>
          <w:gridAfter w:val="3"/>
          <w:wBefore w:w="34" w:type="dxa"/>
          <w:wAfter w:w="318" w:type="dxa"/>
          <w:trHeight w:val="1497"/>
        </w:trPr>
        <w:tc>
          <w:tcPr>
            <w:tcW w:w="9855" w:type="dxa"/>
            <w:gridSpan w:val="29"/>
            <w:tcBorders>
              <w:top w:val="nil"/>
            </w:tcBorders>
          </w:tcPr>
          <w:p w14:paraId="7116C5BC" w14:textId="77777777" w:rsidR="00AE6EE0" w:rsidRPr="007D1C34" w:rsidRDefault="00AE6EE0" w:rsidP="00A87EF9">
            <w:pPr>
              <w:jc w:val="both"/>
              <w:rPr>
                <w:sz w:val="19"/>
                <w:szCs w:val="19"/>
                <w:u w:val="single"/>
              </w:rPr>
            </w:pPr>
            <w:r w:rsidRPr="007D1C34">
              <w:rPr>
                <w:sz w:val="19"/>
                <w:szCs w:val="19"/>
                <w:u w:val="single"/>
              </w:rPr>
              <w:t>Povinná literatura:</w:t>
            </w:r>
          </w:p>
          <w:p w14:paraId="1728FE87" w14:textId="177194C9" w:rsidR="00AE6EE0" w:rsidRPr="007D1C34" w:rsidRDefault="00AE6EE0" w:rsidP="00A87EF9">
            <w:pPr>
              <w:pStyle w:val="TableParagraph"/>
              <w:ind w:left="0"/>
              <w:jc w:val="both"/>
              <w:rPr>
                <w:sz w:val="19"/>
                <w:szCs w:val="19"/>
                <w:lang w:val="de-DE"/>
              </w:rPr>
            </w:pPr>
            <w:r w:rsidRPr="007D1C34">
              <w:rPr>
                <w:sz w:val="19"/>
                <w:szCs w:val="19"/>
                <w:lang w:val="en-GB"/>
              </w:rPr>
              <w:t xml:space="preserve">BUTT, </w:t>
            </w:r>
            <w:r w:rsidR="00E57448" w:rsidRPr="007D1C34">
              <w:rPr>
                <w:sz w:val="19"/>
                <w:szCs w:val="19"/>
                <w:lang w:val="en-GB"/>
              </w:rPr>
              <w:t>H.-J., K</w:t>
            </w:r>
            <w:r w:rsidRPr="007D1C34">
              <w:rPr>
                <w:sz w:val="19"/>
                <w:szCs w:val="19"/>
                <w:lang w:val="en-GB"/>
              </w:rPr>
              <w:t>APPL</w:t>
            </w:r>
            <w:r w:rsidR="00E57448" w:rsidRPr="007D1C34">
              <w:rPr>
                <w:sz w:val="19"/>
                <w:szCs w:val="19"/>
                <w:lang w:val="en-GB"/>
              </w:rPr>
              <w:t>, M</w:t>
            </w:r>
            <w:r w:rsidRPr="007D1C34">
              <w:rPr>
                <w:sz w:val="19"/>
                <w:szCs w:val="19"/>
                <w:lang w:val="en-GB"/>
              </w:rPr>
              <w:t xml:space="preserve">. </w:t>
            </w:r>
            <w:r w:rsidRPr="007D1C34">
              <w:rPr>
                <w:i/>
                <w:sz w:val="19"/>
                <w:szCs w:val="19"/>
              </w:rPr>
              <w:t xml:space="preserve">Surface and </w:t>
            </w:r>
            <w:r w:rsidR="00E57448" w:rsidRPr="007D1C34">
              <w:rPr>
                <w:i/>
                <w:sz w:val="19"/>
                <w:szCs w:val="19"/>
              </w:rPr>
              <w:t>I</w:t>
            </w:r>
            <w:r w:rsidRPr="007D1C34">
              <w:rPr>
                <w:i/>
                <w:sz w:val="19"/>
                <w:szCs w:val="19"/>
              </w:rPr>
              <w:t xml:space="preserve">nterfacial </w:t>
            </w:r>
            <w:r w:rsidR="00E57448" w:rsidRPr="007D1C34">
              <w:rPr>
                <w:i/>
                <w:sz w:val="19"/>
                <w:szCs w:val="19"/>
              </w:rPr>
              <w:t>F</w:t>
            </w:r>
            <w:r w:rsidRPr="007D1C34">
              <w:rPr>
                <w:i/>
                <w:sz w:val="19"/>
                <w:szCs w:val="19"/>
              </w:rPr>
              <w:t>orces</w:t>
            </w:r>
            <w:r w:rsidRPr="007D1C34">
              <w:rPr>
                <w:sz w:val="19"/>
                <w:szCs w:val="19"/>
              </w:rPr>
              <w:t xml:space="preserve">. </w:t>
            </w:r>
            <w:r w:rsidR="00E57448" w:rsidRPr="007D1C34">
              <w:rPr>
                <w:sz w:val="19"/>
                <w:szCs w:val="19"/>
                <w:lang w:val="de-DE"/>
              </w:rPr>
              <w:t>Weinheim: Wiley-VCH, 2010. DOI</w:t>
            </w:r>
            <w:r w:rsidRPr="007D1C34">
              <w:rPr>
                <w:sz w:val="19"/>
                <w:szCs w:val="19"/>
                <w:lang w:val="de-DE"/>
              </w:rPr>
              <w:t xml:space="preserve"> 978-3-527-62941-1. </w:t>
            </w:r>
            <w:r w:rsidR="00E57448" w:rsidRPr="007D1C34">
              <w:rPr>
                <w:sz w:val="19"/>
                <w:szCs w:val="19"/>
                <w:lang w:val="de-DE"/>
              </w:rPr>
              <w:t xml:space="preserve">Dostupné z: </w:t>
            </w:r>
            <w:hyperlink r:id="rId54" w:history="1">
              <w:r w:rsidRPr="007D1C34">
                <w:rPr>
                  <w:rStyle w:val="Hypertextovodkaz"/>
                  <w:sz w:val="19"/>
                  <w:szCs w:val="19"/>
                  <w:lang w:val="de-DE"/>
                </w:rPr>
                <w:t>http://onlinelibrary.wiley.com/book/10.1002/9783527629411</w:t>
              </w:r>
            </w:hyperlink>
            <w:r w:rsidR="00E57448" w:rsidRPr="007D1C34">
              <w:rPr>
                <w:rStyle w:val="Hypertextovodkaz"/>
                <w:sz w:val="19"/>
                <w:szCs w:val="19"/>
                <w:lang w:val="de-DE"/>
              </w:rPr>
              <w:t>.</w:t>
            </w:r>
          </w:p>
          <w:p w14:paraId="5691B47D" w14:textId="4AB54C3A" w:rsidR="00AE6EE0" w:rsidRPr="007D1C34" w:rsidRDefault="00E57448" w:rsidP="00A87EF9">
            <w:pPr>
              <w:pStyle w:val="TableParagraph"/>
              <w:ind w:left="0"/>
              <w:jc w:val="both"/>
              <w:rPr>
                <w:sz w:val="19"/>
                <w:szCs w:val="19"/>
              </w:rPr>
            </w:pPr>
            <w:r w:rsidRPr="007D1C34">
              <w:rPr>
                <w:sz w:val="19"/>
                <w:szCs w:val="19"/>
                <w:lang w:val="en-GB"/>
              </w:rPr>
              <w:t xml:space="preserve">NINHAM, B.W., LO NOSTRO, P. </w:t>
            </w:r>
            <w:r w:rsidRPr="007D1C34">
              <w:rPr>
                <w:i/>
                <w:sz w:val="19"/>
                <w:szCs w:val="19"/>
              </w:rPr>
              <w:t>Molecular Forces and Self Aassembly: I</w:t>
            </w:r>
            <w:r w:rsidR="00AE6EE0" w:rsidRPr="007D1C34">
              <w:rPr>
                <w:i/>
                <w:sz w:val="19"/>
                <w:szCs w:val="19"/>
              </w:rPr>
              <w:t xml:space="preserve">n </w:t>
            </w:r>
            <w:r w:rsidRPr="007D1C34">
              <w:rPr>
                <w:i/>
                <w:sz w:val="19"/>
                <w:szCs w:val="19"/>
              </w:rPr>
              <w:t>Colloid, N</w:t>
            </w:r>
            <w:r w:rsidR="00AE6EE0" w:rsidRPr="007D1C34">
              <w:rPr>
                <w:i/>
                <w:sz w:val="19"/>
                <w:szCs w:val="19"/>
              </w:rPr>
              <w:t xml:space="preserve">ano </w:t>
            </w:r>
            <w:r w:rsidRPr="007D1C34">
              <w:rPr>
                <w:i/>
                <w:sz w:val="19"/>
                <w:szCs w:val="19"/>
              </w:rPr>
              <w:t>S</w:t>
            </w:r>
            <w:r w:rsidR="00AE6EE0" w:rsidRPr="007D1C34">
              <w:rPr>
                <w:i/>
                <w:sz w:val="19"/>
                <w:szCs w:val="19"/>
              </w:rPr>
              <w:t xml:space="preserve">ciences and </w:t>
            </w:r>
            <w:r w:rsidRPr="007D1C34">
              <w:rPr>
                <w:i/>
                <w:sz w:val="19"/>
                <w:szCs w:val="19"/>
              </w:rPr>
              <w:t>B</w:t>
            </w:r>
            <w:r w:rsidR="00AE6EE0" w:rsidRPr="007D1C34">
              <w:rPr>
                <w:i/>
                <w:sz w:val="19"/>
                <w:szCs w:val="19"/>
              </w:rPr>
              <w:t>iology</w:t>
            </w:r>
            <w:r w:rsidR="00AE6EE0" w:rsidRPr="007D1C34">
              <w:rPr>
                <w:sz w:val="19"/>
                <w:szCs w:val="19"/>
              </w:rPr>
              <w:t>. Cambridge: Cambridge University Press, 2010. ISBN 978051168218</w:t>
            </w:r>
            <w:r w:rsidRPr="007D1C34">
              <w:rPr>
                <w:sz w:val="19"/>
                <w:szCs w:val="19"/>
              </w:rPr>
              <w:t xml:space="preserve">. Dostupné z: </w:t>
            </w:r>
            <w:hyperlink r:id="rId55" w:history="1">
              <w:r w:rsidR="00AE6EE0" w:rsidRPr="007D1C34">
                <w:rPr>
                  <w:rStyle w:val="Hypertextovodkaz"/>
                  <w:sz w:val="19"/>
                  <w:szCs w:val="19"/>
                </w:rPr>
                <w:t>http://app.knovel.com/hotlink/toc/id:kpMFSAICN3/molecular_forces_and_self_assembly__in_colloid_nano_sciences_and_biology</w:t>
              </w:r>
            </w:hyperlink>
            <w:r w:rsidRPr="007D1C34">
              <w:rPr>
                <w:rStyle w:val="Hypertextovodkaz"/>
                <w:sz w:val="19"/>
                <w:szCs w:val="19"/>
              </w:rPr>
              <w:t>.</w:t>
            </w:r>
          </w:p>
          <w:p w14:paraId="6D259795" w14:textId="48E10E0E" w:rsidR="00AE6EE0" w:rsidRPr="007D1C34" w:rsidRDefault="00AE6EE0" w:rsidP="00A87EF9">
            <w:pPr>
              <w:pStyle w:val="TableParagraph"/>
              <w:ind w:left="0"/>
              <w:jc w:val="both"/>
              <w:rPr>
                <w:sz w:val="19"/>
                <w:szCs w:val="19"/>
              </w:rPr>
            </w:pPr>
            <w:r w:rsidRPr="007D1C34">
              <w:rPr>
                <w:sz w:val="19"/>
                <w:szCs w:val="19"/>
              </w:rPr>
              <w:t xml:space="preserve">COSGROVE, T. </w:t>
            </w:r>
            <w:r w:rsidRPr="007D1C34">
              <w:rPr>
                <w:i/>
                <w:sz w:val="19"/>
                <w:szCs w:val="19"/>
              </w:rPr>
              <w:t xml:space="preserve">Colloid </w:t>
            </w:r>
            <w:r w:rsidR="00E57448" w:rsidRPr="007D1C34">
              <w:rPr>
                <w:i/>
                <w:sz w:val="19"/>
                <w:szCs w:val="19"/>
              </w:rPr>
              <w:t>S</w:t>
            </w:r>
            <w:r w:rsidRPr="007D1C34">
              <w:rPr>
                <w:i/>
                <w:sz w:val="19"/>
                <w:szCs w:val="19"/>
              </w:rPr>
              <w:t xml:space="preserve">cience: </w:t>
            </w:r>
            <w:r w:rsidR="00E57448" w:rsidRPr="007D1C34">
              <w:rPr>
                <w:i/>
                <w:sz w:val="19"/>
                <w:szCs w:val="19"/>
              </w:rPr>
              <w:t>T</w:t>
            </w:r>
            <w:r w:rsidRPr="007D1C34">
              <w:rPr>
                <w:i/>
                <w:sz w:val="19"/>
                <w:szCs w:val="19"/>
              </w:rPr>
              <w:t xml:space="preserve">heory, </w:t>
            </w:r>
            <w:r w:rsidR="00E57448" w:rsidRPr="007D1C34">
              <w:rPr>
                <w:i/>
                <w:sz w:val="19"/>
                <w:szCs w:val="19"/>
              </w:rPr>
              <w:t>M</w:t>
            </w:r>
            <w:r w:rsidRPr="007D1C34">
              <w:rPr>
                <w:i/>
                <w:sz w:val="19"/>
                <w:szCs w:val="19"/>
              </w:rPr>
              <w:t xml:space="preserve">ethods and </w:t>
            </w:r>
            <w:r w:rsidR="00E57448" w:rsidRPr="007D1C34">
              <w:rPr>
                <w:i/>
                <w:sz w:val="19"/>
                <w:szCs w:val="19"/>
              </w:rPr>
              <w:t>A</w:t>
            </w:r>
            <w:r w:rsidRPr="007D1C34">
              <w:rPr>
                <w:i/>
                <w:sz w:val="19"/>
                <w:szCs w:val="19"/>
              </w:rPr>
              <w:t>pplications</w:t>
            </w:r>
            <w:r w:rsidRPr="007D1C34">
              <w:rPr>
                <w:sz w:val="19"/>
                <w:szCs w:val="19"/>
              </w:rPr>
              <w:t xml:space="preserve">. Oxford: Blackwell, 2005, 288 s. ISBN 978-1-4051-2673-1. </w:t>
            </w:r>
            <w:r w:rsidR="00E57448" w:rsidRPr="007D1C34">
              <w:rPr>
                <w:sz w:val="19"/>
                <w:szCs w:val="19"/>
              </w:rPr>
              <w:t xml:space="preserve">Dostupné z: </w:t>
            </w:r>
            <w:hyperlink r:id="rId56" w:history="1">
              <w:r w:rsidRPr="007D1C34">
                <w:rPr>
                  <w:rStyle w:val="Hypertextovodkaz"/>
                  <w:sz w:val="19"/>
                  <w:szCs w:val="19"/>
                </w:rPr>
                <w:t>http://app.knovel.com/hotlink/toc/id:kpCSPMA001/colloid-science-principles</w:t>
              </w:r>
            </w:hyperlink>
            <w:r w:rsidR="00E57448" w:rsidRPr="007D1C34">
              <w:rPr>
                <w:rStyle w:val="Hypertextovodkaz"/>
                <w:sz w:val="19"/>
                <w:szCs w:val="19"/>
              </w:rPr>
              <w:t>.</w:t>
            </w:r>
          </w:p>
          <w:p w14:paraId="05860EA1" w14:textId="27D1743A" w:rsidR="00AE6EE0" w:rsidRPr="007D1C34" w:rsidRDefault="00AE6EE0" w:rsidP="00A87EF9">
            <w:pPr>
              <w:pStyle w:val="TableParagraph"/>
              <w:ind w:left="0"/>
              <w:jc w:val="both"/>
              <w:rPr>
                <w:sz w:val="19"/>
                <w:szCs w:val="19"/>
              </w:rPr>
            </w:pPr>
            <w:r w:rsidRPr="007D1C34">
              <w:rPr>
                <w:sz w:val="19"/>
                <w:szCs w:val="19"/>
              </w:rPr>
              <w:t xml:space="preserve">HIEMENZ, C., RAJAGOPALAN, R. </w:t>
            </w:r>
            <w:r w:rsidRPr="007D1C34">
              <w:rPr>
                <w:i/>
                <w:sz w:val="19"/>
                <w:szCs w:val="19"/>
              </w:rPr>
              <w:t>Principles of Colloid and Surface Chemistry</w:t>
            </w:r>
            <w:r w:rsidR="00E57448" w:rsidRPr="007D1C34">
              <w:rPr>
                <w:sz w:val="19"/>
                <w:szCs w:val="19"/>
              </w:rPr>
              <w:t>. 3rd E</w:t>
            </w:r>
            <w:r w:rsidRPr="007D1C34">
              <w:rPr>
                <w:sz w:val="19"/>
                <w:szCs w:val="19"/>
              </w:rPr>
              <w:t>d.</w:t>
            </w:r>
            <w:r w:rsidR="00E57448" w:rsidRPr="007D1C34">
              <w:rPr>
                <w:sz w:val="19"/>
                <w:szCs w:val="19"/>
              </w:rPr>
              <w:t xml:space="preserve"> N</w:t>
            </w:r>
            <w:r w:rsidRPr="007D1C34">
              <w:rPr>
                <w:sz w:val="19"/>
                <w:szCs w:val="19"/>
              </w:rPr>
              <w:t>Y: M. Dekker, 1997.</w:t>
            </w:r>
          </w:p>
          <w:p w14:paraId="48FC45B0" w14:textId="77777777" w:rsidR="00AE6EE0" w:rsidRPr="00747BB4" w:rsidRDefault="00AE6EE0" w:rsidP="00AE6EE0">
            <w:pPr>
              <w:jc w:val="both"/>
              <w:rPr>
                <w:del w:id="131" w:author="Ivo Kuřitka" w:date="2019-11-27T22:43:00Z"/>
              </w:rPr>
            </w:pPr>
          </w:p>
          <w:p w14:paraId="49386936" w14:textId="110A5B7D" w:rsidR="00AE6EE0" w:rsidRPr="007D1C34" w:rsidRDefault="00AE6EE0" w:rsidP="00A87EF9">
            <w:pPr>
              <w:spacing w:before="40"/>
              <w:jc w:val="both"/>
              <w:rPr>
                <w:sz w:val="19"/>
                <w:szCs w:val="19"/>
                <w:u w:val="single"/>
              </w:rPr>
            </w:pPr>
            <w:del w:id="132" w:author="Ivo Kuřitka" w:date="2019-11-27T22:43:00Z">
              <w:r w:rsidRPr="00747BB4">
                <w:rPr>
                  <w:u w:val="single"/>
                </w:rPr>
                <w:delText>Doporučná</w:delText>
              </w:r>
            </w:del>
            <w:ins w:id="133" w:author="Ivo Kuřitka" w:date="2019-11-27T22:43:00Z">
              <w:r w:rsidRPr="007D1C34">
                <w:rPr>
                  <w:sz w:val="19"/>
                  <w:szCs w:val="19"/>
                  <w:u w:val="single"/>
                </w:rPr>
                <w:t>D</w:t>
              </w:r>
              <w:r w:rsidR="002C4B60" w:rsidRPr="007D1C34">
                <w:rPr>
                  <w:sz w:val="19"/>
                  <w:szCs w:val="19"/>
                  <w:u w:val="single"/>
                </w:rPr>
                <w:t>oporučen</w:t>
              </w:r>
              <w:r w:rsidRPr="007D1C34">
                <w:rPr>
                  <w:sz w:val="19"/>
                  <w:szCs w:val="19"/>
                  <w:u w:val="single"/>
                </w:rPr>
                <w:t>á</w:t>
              </w:r>
            </w:ins>
            <w:r w:rsidRPr="007D1C34">
              <w:rPr>
                <w:sz w:val="19"/>
                <w:szCs w:val="19"/>
                <w:u w:val="single"/>
              </w:rPr>
              <w:t xml:space="preserve"> literatura:</w:t>
            </w:r>
          </w:p>
          <w:p w14:paraId="6F1476C1" w14:textId="164A868E" w:rsidR="00AE6EE0" w:rsidRPr="007D1C34" w:rsidRDefault="00E57448" w:rsidP="00A87EF9">
            <w:pPr>
              <w:pStyle w:val="TableParagraph"/>
              <w:ind w:left="0"/>
              <w:jc w:val="both"/>
              <w:rPr>
                <w:sz w:val="19"/>
                <w:szCs w:val="19"/>
              </w:rPr>
            </w:pPr>
            <w:r w:rsidRPr="007D1C34">
              <w:rPr>
                <w:sz w:val="19"/>
                <w:szCs w:val="19"/>
              </w:rPr>
              <w:t>GRZELCZAK, M</w:t>
            </w:r>
            <w:r w:rsidR="00AE6EE0" w:rsidRPr="007D1C34">
              <w:rPr>
                <w:sz w:val="19"/>
                <w:szCs w:val="19"/>
              </w:rPr>
              <w:t xml:space="preserve">. </w:t>
            </w:r>
            <w:r w:rsidR="00AE6EE0" w:rsidRPr="007D1C34">
              <w:rPr>
                <w:i/>
                <w:sz w:val="19"/>
                <w:szCs w:val="19"/>
              </w:rPr>
              <w:t>Colloidal Systems Chemistry. Replication, Reproduction and Selection at Nanoscale</w:t>
            </w:r>
            <w:r w:rsidR="00AE6EE0" w:rsidRPr="007D1C34">
              <w:rPr>
                <w:sz w:val="19"/>
                <w:szCs w:val="19"/>
              </w:rPr>
              <w:t>. Journal of</w:t>
            </w:r>
            <w:r w:rsidRPr="007D1C34">
              <w:rPr>
                <w:sz w:val="19"/>
                <w:szCs w:val="19"/>
              </w:rPr>
              <w:t xml:space="preserve"> Colloid and Interface Science 537, </w:t>
            </w:r>
            <w:r w:rsidR="00AE6EE0" w:rsidRPr="007D1C34">
              <w:rPr>
                <w:sz w:val="19"/>
                <w:szCs w:val="19"/>
              </w:rPr>
              <w:t>269-279</w:t>
            </w:r>
            <w:r w:rsidRPr="007D1C34">
              <w:rPr>
                <w:sz w:val="19"/>
                <w:szCs w:val="19"/>
              </w:rPr>
              <w:t>, 2019</w:t>
            </w:r>
            <w:r w:rsidR="00AE6EE0" w:rsidRPr="007D1C34">
              <w:rPr>
                <w:sz w:val="19"/>
                <w:szCs w:val="19"/>
              </w:rPr>
              <w:t>. ISSN</w:t>
            </w:r>
            <w:r w:rsidRPr="007D1C34">
              <w:rPr>
                <w:sz w:val="19"/>
                <w:szCs w:val="19"/>
              </w:rPr>
              <w:t xml:space="preserve"> </w:t>
            </w:r>
            <w:r w:rsidR="00AE6EE0" w:rsidRPr="007D1C34">
              <w:rPr>
                <w:sz w:val="19"/>
                <w:szCs w:val="19"/>
              </w:rPr>
              <w:t>0021-9797.</w:t>
            </w:r>
          </w:p>
          <w:p w14:paraId="14548C3C" w14:textId="169E2F0A" w:rsidR="00AE6EE0" w:rsidRPr="007D1C34" w:rsidRDefault="00AE6EE0" w:rsidP="00A87EF9">
            <w:pPr>
              <w:pStyle w:val="TableParagraph"/>
              <w:ind w:left="0"/>
              <w:jc w:val="both"/>
              <w:rPr>
                <w:sz w:val="19"/>
                <w:szCs w:val="19"/>
              </w:rPr>
            </w:pPr>
            <w:r w:rsidRPr="007D1C34">
              <w:rPr>
                <w:sz w:val="19"/>
                <w:szCs w:val="19"/>
              </w:rPr>
              <w:t>DIODATI, S.</w:t>
            </w:r>
            <w:r w:rsidR="00E57448" w:rsidRPr="007D1C34">
              <w:rPr>
                <w:sz w:val="19"/>
                <w:szCs w:val="19"/>
              </w:rPr>
              <w:t xml:space="preserve">, </w:t>
            </w:r>
            <w:r w:rsidRPr="007D1C34">
              <w:rPr>
                <w:sz w:val="19"/>
                <w:szCs w:val="19"/>
              </w:rPr>
              <w:t>DOLCET, P</w:t>
            </w:r>
            <w:r w:rsidR="00E57448" w:rsidRPr="007D1C34">
              <w:rPr>
                <w:sz w:val="19"/>
                <w:szCs w:val="19"/>
              </w:rPr>
              <w:t xml:space="preserve">., </w:t>
            </w:r>
            <w:r w:rsidRPr="007D1C34">
              <w:rPr>
                <w:sz w:val="19"/>
                <w:szCs w:val="19"/>
              </w:rPr>
              <w:t>CASARIN, M.</w:t>
            </w:r>
            <w:r w:rsidR="00E57448" w:rsidRPr="007D1C34">
              <w:rPr>
                <w:sz w:val="19"/>
                <w:szCs w:val="19"/>
              </w:rPr>
              <w:t xml:space="preserve">, </w:t>
            </w:r>
            <w:r w:rsidRPr="007D1C34">
              <w:rPr>
                <w:sz w:val="19"/>
                <w:szCs w:val="19"/>
              </w:rPr>
              <w:t xml:space="preserve">GROSS, S. </w:t>
            </w:r>
            <w:r w:rsidRPr="007D1C34">
              <w:rPr>
                <w:i/>
                <w:sz w:val="19"/>
                <w:szCs w:val="19"/>
              </w:rPr>
              <w:t>Pursuing the Crystallization of Mono- and Polymetallic Nanosized Crystalline Inorganic Compounds by Low-Temperature Wet-Chemistry and Colloidal Routes</w:t>
            </w:r>
            <w:r w:rsidR="00E57448" w:rsidRPr="007D1C34">
              <w:rPr>
                <w:sz w:val="19"/>
                <w:szCs w:val="19"/>
              </w:rPr>
              <w:t>. Chemical Reviews 115(</w:t>
            </w:r>
            <w:r w:rsidRPr="007D1C34">
              <w:rPr>
                <w:sz w:val="19"/>
                <w:szCs w:val="19"/>
              </w:rPr>
              <w:t>20</w:t>
            </w:r>
            <w:r w:rsidR="00E57448" w:rsidRPr="007D1C34">
              <w:rPr>
                <w:sz w:val="19"/>
                <w:szCs w:val="19"/>
              </w:rPr>
              <w:t xml:space="preserve">), </w:t>
            </w:r>
            <w:r w:rsidRPr="007D1C34">
              <w:rPr>
                <w:sz w:val="19"/>
                <w:szCs w:val="19"/>
              </w:rPr>
              <w:t>11449-11502</w:t>
            </w:r>
            <w:r w:rsidR="00E57448" w:rsidRPr="007D1C34">
              <w:rPr>
                <w:sz w:val="19"/>
                <w:szCs w:val="19"/>
              </w:rPr>
              <w:t xml:space="preserve">, 2015. ISSN </w:t>
            </w:r>
            <w:r w:rsidRPr="007D1C34">
              <w:rPr>
                <w:sz w:val="19"/>
                <w:szCs w:val="19"/>
              </w:rPr>
              <w:t>0009-2665.</w:t>
            </w:r>
          </w:p>
          <w:p w14:paraId="442801AA" w14:textId="3A9BE7FC" w:rsidR="00AE6EE0" w:rsidRPr="007D1C34" w:rsidRDefault="00AE6EE0" w:rsidP="00A87EF9">
            <w:pPr>
              <w:pStyle w:val="TableParagraph"/>
              <w:ind w:left="0"/>
              <w:jc w:val="both"/>
              <w:rPr>
                <w:sz w:val="19"/>
                <w:szCs w:val="19"/>
                <w:lang w:val="de-DE"/>
              </w:rPr>
            </w:pPr>
            <w:r w:rsidRPr="007D1C34">
              <w:rPr>
                <w:sz w:val="19"/>
                <w:szCs w:val="19"/>
              </w:rPr>
              <w:t>HUNTER, R</w:t>
            </w:r>
            <w:r w:rsidR="00E57448" w:rsidRPr="007D1C34">
              <w:rPr>
                <w:sz w:val="19"/>
                <w:szCs w:val="19"/>
              </w:rPr>
              <w:t>.</w:t>
            </w:r>
            <w:r w:rsidRPr="007D1C34">
              <w:rPr>
                <w:sz w:val="19"/>
                <w:szCs w:val="19"/>
              </w:rPr>
              <w:t xml:space="preserve">J. </w:t>
            </w:r>
            <w:r w:rsidRPr="007D1C34">
              <w:rPr>
                <w:i/>
                <w:sz w:val="19"/>
                <w:szCs w:val="19"/>
              </w:rPr>
              <w:t xml:space="preserve">Foundations of </w:t>
            </w:r>
            <w:r w:rsidR="00E57448" w:rsidRPr="007D1C34">
              <w:rPr>
                <w:i/>
                <w:sz w:val="19"/>
                <w:szCs w:val="19"/>
              </w:rPr>
              <w:t>C</w:t>
            </w:r>
            <w:r w:rsidRPr="007D1C34">
              <w:rPr>
                <w:i/>
                <w:sz w:val="19"/>
                <w:szCs w:val="19"/>
              </w:rPr>
              <w:t xml:space="preserve">olloid </w:t>
            </w:r>
            <w:r w:rsidR="00E57448" w:rsidRPr="007D1C34">
              <w:rPr>
                <w:i/>
                <w:sz w:val="19"/>
                <w:szCs w:val="19"/>
              </w:rPr>
              <w:t>S</w:t>
            </w:r>
            <w:r w:rsidRPr="007D1C34">
              <w:rPr>
                <w:i/>
                <w:sz w:val="19"/>
                <w:szCs w:val="19"/>
              </w:rPr>
              <w:t>cience</w:t>
            </w:r>
            <w:r w:rsidRPr="007D1C34">
              <w:rPr>
                <w:sz w:val="19"/>
                <w:szCs w:val="19"/>
              </w:rPr>
              <w:t xml:space="preserve">. </w:t>
            </w:r>
            <w:r w:rsidR="00E57448" w:rsidRPr="007D1C34">
              <w:rPr>
                <w:sz w:val="19"/>
                <w:szCs w:val="19"/>
              </w:rPr>
              <w:t>2nd Ed</w:t>
            </w:r>
            <w:r w:rsidRPr="007D1C34">
              <w:rPr>
                <w:sz w:val="19"/>
                <w:szCs w:val="19"/>
              </w:rPr>
              <w:t xml:space="preserve">. Oxford: Oxford University Press, 2001. </w:t>
            </w:r>
            <w:r w:rsidRPr="00E039BE">
              <w:rPr>
                <w:sz w:val="19"/>
                <w:szCs w:val="19"/>
                <w:lang w:val="en-GB"/>
              </w:rPr>
              <w:t>ISBN 9781628701739</w:t>
            </w:r>
            <w:r w:rsidR="00E57448" w:rsidRPr="00E039BE">
              <w:rPr>
                <w:sz w:val="19"/>
                <w:szCs w:val="19"/>
                <w:lang w:val="en-GB"/>
              </w:rPr>
              <w:t xml:space="preserve">. </w:t>
            </w:r>
            <w:r w:rsidR="00E57448" w:rsidRPr="007D1C34">
              <w:rPr>
                <w:sz w:val="19"/>
                <w:szCs w:val="19"/>
                <w:lang w:val="de-DE"/>
              </w:rPr>
              <w:t>Dostupné z:</w:t>
            </w:r>
            <w:r w:rsidRPr="007D1C34">
              <w:rPr>
                <w:sz w:val="19"/>
                <w:szCs w:val="19"/>
                <w:lang w:val="de-DE"/>
              </w:rPr>
              <w:t xml:space="preserve"> </w:t>
            </w:r>
            <w:hyperlink r:id="rId57" w:history="1">
              <w:r w:rsidRPr="007D1C34">
                <w:rPr>
                  <w:rStyle w:val="Hypertextovodkaz"/>
                  <w:sz w:val="19"/>
                  <w:szCs w:val="19"/>
                  <w:lang w:val="de-DE"/>
                </w:rPr>
                <w:t>http://app.knovel.com/hotlink/toc/id:kpFCSE000C/foundations_of_colloid_science_2nd_edition</w:t>
              </w:r>
            </w:hyperlink>
            <w:r w:rsidR="00E57448" w:rsidRPr="007D1C34">
              <w:rPr>
                <w:rStyle w:val="Hypertextovodkaz"/>
                <w:sz w:val="19"/>
                <w:szCs w:val="19"/>
                <w:lang w:val="de-DE"/>
              </w:rPr>
              <w:t>.</w:t>
            </w:r>
          </w:p>
          <w:p w14:paraId="142921EC" w14:textId="606ED353" w:rsidR="00AE6EE0" w:rsidRPr="007D1C34" w:rsidRDefault="00AE6EE0" w:rsidP="00A87EF9">
            <w:pPr>
              <w:pStyle w:val="TableParagraph"/>
              <w:ind w:left="0"/>
              <w:jc w:val="both"/>
              <w:rPr>
                <w:sz w:val="19"/>
                <w:szCs w:val="19"/>
              </w:rPr>
            </w:pPr>
            <w:r w:rsidRPr="007D1C34">
              <w:rPr>
                <w:sz w:val="19"/>
                <w:szCs w:val="19"/>
              </w:rPr>
              <w:t>BIRDI,</w:t>
            </w:r>
            <w:r w:rsidRPr="007D1C34">
              <w:rPr>
                <w:spacing w:val="-14"/>
                <w:sz w:val="19"/>
                <w:szCs w:val="19"/>
              </w:rPr>
              <w:t xml:space="preserve"> </w:t>
            </w:r>
            <w:r w:rsidRPr="007D1C34">
              <w:rPr>
                <w:sz w:val="19"/>
                <w:szCs w:val="19"/>
              </w:rPr>
              <w:t>K.</w:t>
            </w:r>
            <w:r w:rsidRPr="007D1C34">
              <w:rPr>
                <w:spacing w:val="-14"/>
                <w:sz w:val="19"/>
                <w:szCs w:val="19"/>
              </w:rPr>
              <w:t xml:space="preserve"> </w:t>
            </w:r>
            <w:r w:rsidRPr="007D1C34">
              <w:rPr>
                <w:i/>
                <w:sz w:val="19"/>
                <w:szCs w:val="19"/>
              </w:rPr>
              <w:t>Handbook</w:t>
            </w:r>
            <w:r w:rsidRPr="007D1C34">
              <w:rPr>
                <w:i/>
                <w:spacing w:val="-14"/>
                <w:sz w:val="19"/>
                <w:szCs w:val="19"/>
              </w:rPr>
              <w:t xml:space="preserve"> </w:t>
            </w:r>
            <w:proofErr w:type="gramStart"/>
            <w:r w:rsidRPr="007D1C34">
              <w:rPr>
                <w:i/>
                <w:sz w:val="19"/>
                <w:szCs w:val="19"/>
              </w:rPr>
              <w:t>of</w:t>
            </w:r>
            <w:r w:rsidRPr="007D1C34">
              <w:rPr>
                <w:i/>
                <w:spacing w:val="-14"/>
                <w:sz w:val="19"/>
                <w:szCs w:val="19"/>
              </w:rPr>
              <w:t xml:space="preserve"> </w:t>
            </w:r>
            <w:r w:rsidR="00E57448" w:rsidRPr="007D1C34">
              <w:rPr>
                <w:i/>
                <w:spacing w:val="-14"/>
                <w:sz w:val="19"/>
                <w:szCs w:val="19"/>
              </w:rPr>
              <w:t xml:space="preserve"> S</w:t>
            </w:r>
            <w:r w:rsidRPr="007D1C34">
              <w:rPr>
                <w:i/>
                <w:sz w:val="19"/>
                <w:szCs w:val="19"/>
              </w:rPr>
              <w:t>urface</w:t>
            </w:r>
            <w:proofErr w:type="gramEnd"/>
            <w:r w:rsidRPr="007D1C34">
              <w:rPr>
                <w:i/>
                <w:spacing w:val="-15"/>
                <w:sz w:val="19"/>
                <w:szCs w:val="19"/>
              </w:rPr>
              <w:t xml:space="preserve"> </w:t>
            </w:r>
            <w:r w:rsidRPr="007D1C34">
              <w:rPr>
                <w:i/>
                <w:sz w:val="19"/>
                <w:szCs w:val="19"/>
              </w:rPr>
              <w:t>and</w:t>
            </w:r>
            <w:r w:rsidRPr="007D1C34">
              <w:rPr>
                <w:i/>
                <w:spacing w:val="-14"/>
                <w:sz w:val="19"/>
                <w:szCs w:val="19"/>
              </w:rPr>
              <w:t xml:space="preserve"> </w:t>
            </w:r>
            <w:r w:rsidR="00E57448" w:rsidRPr="007D1C34">
              <w:rPr>
                <w:i/>
                <w:sz w:val="19"/>
                <w:szCs w:val="19"/>
              </w:rPr>
              <w:t>C</w:t>
            </w:r>
            <w:r w:rsidRPr="007D1C34">
              <w:rPr>
                <w:i/>
                <w:sz w:val="19"/>
                <w:szCs w:val="19"/>
              </w:rPr>
              <w:t>olloid</w:t>
            </w:r>
            <w:r w:rsidRPr="007D1C34">
              <w:rPr>
                <w:i/>
                <w:spacing w:val="-13"/>
                <w:sz w:val="19"/>
                <w:szCs w:val="19"/>
              </w:rPr>
              <w:t xml:space="preserve"> </w:t>
            </w:r>
            <w:r w:rsidR="00E57448" w:rsidRPr="007D1C34">
              <w:rPr>
                <w:i/>
                <w:sz w:val="19"/>
                <w:szCs w:val="19"/>
              </w:rPr>
              <w:t>C</w:t>
            </w:r>
            <w:r w:rsidRPr="007D1C34">
              <w:rPr>
                <w:i/>
                <w:sz w:val="19"/>
                <w:szCs w:val="19"/>
              </w:rPr>
              <w:t>hemistry</w:t>
            </w:r>
            <w:r w:rsidRPr="007D1C34">
              <w:rPr>
                <w:sz w:val="19"/>
                <w:szCs w:val="19"/>
              </w:rPr>
              <w:t>.</w:t>
            </w:r>
            <w:r w:rsidRPr="007D1C34">
              <w:rPr>
                <w:spacing w:val="-12"/>
                <w:sz w:val="19"/>
                <w:szCs w:val="19"/>
              </w:rPr>
              <w:t xml:space="preserve"> </w:t>
            </w:r>
            <w:r w:rsidRPr="007D1C34">
              <w:rPr>
                <w:sz w:val="19"/>
                <w:szCs w:val="19"/>
              </w:rPr>
              <w:t>Boca</w:t>
            </w:r>
            <w:r w:rsidRPr="007D1C34">
              <w:rPr>
                <w:spacing w:val="-14"/>
                <w:sz w:val="19"/>
                <w:szCs w:val="19"/>
              </w:rPr>
              <w:t xml:space="preserve"> </w:t>
            </w:r>
            <w:r w:rsidRPr="007D1C34">
              <w:rPr>
                <w:sz w:val="19"/>
                <w:szCs w:val="19"/>
              </w:rPr>
              <w:t>Raton:</w:t>
            </w:r>
            <w:r w:rsidRPr="007D1C34">
              <w:rPr>
                <w:spacing w:val="-14"/>
                <w:sz w:val="19"/>
                <w:szCs w:val="19"/>
              </w:rPr>
              <w:t xml:space="preserve"> </w:t>
            </w:r>
            <w:r w:rsidRPr="007D1C34">
              <w:rPr>
                <w:sz w:val="19"/>
                <w:szCs w:val="19"/>
              </w:rPr>
              <w:t>CRC</w:t>
            </w:r>
            <w:r w:rsidRPr="007D1C34">
              <w:rPr>
                <w:spacing w:val="-16"/>
                <w:sz w:val="19"/>
                <w:szCs w:val="19"/>
              </w:rPr>
              <w:t xml:space="preserve"> </w:t>
            </w:r>
            <w:r w:rsidRPr="007D1C34">
              <w:rPr>
                <w:sz w:val="19"/>
                <w:szCs w:val="19"/>
              </w:rPr>
              <w:t>Press,</w:t>
            </w:r>
            <w:r w:rsidRPr="007D1C34">
              <w:rPr>
                <w:spacing w:val="-14"/>
                <w:sz w:val="19"/>
                <w:szCs w:val="19"/>
              </w:rPr>
              <w:t xml:space="preserve"> </w:t>
            </w:r>
            <w:r w:rsidRPr="007D1C34">
              <w:rPr>
                <w:sz w:val="19"/>
                <w:szCs w:val="19"/>
              </w:rPr>
              <w:t>T&amp;F, 2016. ISBN</w:t>
            </w:r>
            <w:r w:rsidRPr="007D1C34">
              <w:rPr>
                <w:spacing w:val="-2"/>
                <w:sz w:val="19"/>
                <w:szCs w:val="19"/>
              </w:rPr>
              <w:t xml:space="preserve"> </w:t>
            </w:r>
            <w:r w:rsidRPr="007D1C34">
              <w:rPr>
                <w:sz w:val="19"/>
                <w:szCs w:val="19"/>
              </w:rPr>
              <w:t>978-1-4665-9667-2.</w:t>
            </w:r>
          </w:p>
          <w:p w14:paraId="09072464" w14:textId="647995A1" w:rsidR="00AE6EE0" w:rsidRPr="00747BB4" w:rsidRDefault="00AE6EE0" w:rsidP="00A87EF9">
            <w:pPr>
              <w:jc w:val="both"/>
            </w:pPr>
            <w:r w:rsidRPr="007D1C34">
              <w:rPr>
                <w:sz w:val="19"/>
                <w:szCs w:val="19"/>
              </w:rPr>
              <w:t>SOMASUNDARAN, P</w:t>
            </w:r>
            <w:r w:rsidR="00E57448" w:rsidRPr="007D1C34">
              <w:rPr>
                <w:sz w:val="19"/>
                <w:szCs w:val="19"/>
              </w:rPr>
              <w:t>., H</w:t>
            </w:r>
            <w:r w:rsidRPr="007D1C34">
              <w:rPr>
                <w:sz w:val="19"/>
                <w:szCs w:val="19"/>
              </w:rPr>
              <w:t>UBBARD</w:t>
            </w:r>
            <w:r w:rsidR="00E57448" w:rsidRPr="007D1C34">
              <w:rPr>
                <w:sz w:val="19"/>
                <w:szCs w:val="19"/>
              </w:rPr>
              <w:t xml:space="preserve">, </w:t>
            </w:r>
            <w:proofErr w:type="gramStart"/>
            <w:r w:rsidR="00E57448" w:rsidRPr="007D1C34">
              <w:rPr>
                <w:sz w:val="19"/>
                <w:szCs w:val="19"/>
              </w:rPr>
              <w:t>A.T</w:t>
            </w:r>
            <w:r w:rsidRPr="007D1C34">
              <w:rPr>
                <w:sz w:val="19"/>
                <w:szCs w:val="19"/>
              </w:rPr>
              <w:t>.</w:t>
            </w:r>
            <w:proofErr w:type="gramEnd"/>
            <w:r w:rsidRPr="007D1C34">
              <w:rPr>
                <w:sz w:val="19"/>
                <w:szCs w:val="19"/>
              </w:rPr>
              <w:t xml:space="preserve"> </w:t>
            </w:r>
            <w:r w:rsidRPr="007D1C34">
              <w:rPr>
                <w:i/>
                <w:sz w:val="19"/>
                <w:szCs w:val="19"/>
              </w:rPr>
              <w:t xml:space="preserve">Encyclopedia of </w:t>
            </w:r>
            <w:r w:rsidR="00E57448" w:rsidRPr="007D1C34">
              <w:rPr>
                <w:i/>
                <w:sz w:val="19"/>
                <w:szCs w:val="19"/>
              </w:rPr>
              <w:t>S</w:t>
            </w:r>
            <w:r w:rsidRPr="007D1C34">
              <w:rPr>
                <w:i/>
                <w:sz w:val="19"/>
                <w:szCs w:val="19"/>
              </w:rPr>
              <w:t xml:space="preserve">urface and </w:t>
            </w:r>
            <w:r w:rsidR="00E57448" w:rsidRPr="007D1C34">
              <w:rPr>
                <w:i/>
                <w:sz w:val="19"/>
                <w:szCs w:val="19"/>
              </w:rPr>
              <w:t>C</w:t>
            </w:r>
            <w:r w:rsidRPr="007D1C34">
              <w:rPr>
                <w:i/>
                <w:sz w:val="19"/>
                <w:szCs w:val="19"/>
              </w:rPr>
              <w:t xml:space="preserve">olloid </w:t>
            </w:r>
            <w:r w:rsidR="00E57448" w:rsidRPr="007D1C34">
              <w:rPr>
                <w:i/>
                <w:sz w:val="19"/>
                <w:szCs w:val="19"/>
              </w:rPr>
              <w:t>S</w:t>
            </w:r>
            <w:r w:rsidRPr="007D1C34">
              <w:rPr>
                <w:i/>
                <w:sz w:val="19"/>
                <w:szCs w:val="19"/>
              </w:rPr>
              <w:t>cience</w:t>
            </w:r>
            <w:r w:rsidRPr="007D1C34">
              <w:rPr>
                <w:sz w:val="19"/>
                <w:szCs w:val="19"/>
              </w:rPr>
              <w:t xml:space="preserve">. 2nd </w:t>
            </w:r>
            <w:r w:rsidR="00E57448" w:rsidRPr="007D1C34">
              <w:rPr>
                <w:sz w:val="19"/>
                <w:szCs w:val="19"/>
              </w:rPr>
              <w:t>E</w:t>
            </w:r>
            <w:r w:rsidRPr="007D1C34">
              <w:rPr>
                <w:sz w:val="19"/>
                <w:szCs w:val="19"/>
              </w:rPr>
              <w:t>d. New York: Taylor &amp; Fr</w:t>
            </w:r>
            <w:r w:rsidR="00E57448" w:rsidRPr="007D1C34">
              <w:rPr>
                <w:sz w:val="19"/>
                <w:szCs w:val="19"/>
              </w:rPr>
              <w:t xml:space="preserve">ancis, </w:t>
            </w:r>
            <w:r w:rsidRPr="007D1C34">
              <w:rPr>
                <w:sz w:val="19"/>
                <w:szCs w:val="19"/>
              </w:rPr>
              <w:t>2006. ISBN 0-8493-9615-8.</w:t>
            </w:r>
          </w:p>
        </w:tc>
      </w:tr>
      <w:tr w:rsidR="00AE6EE0" w:rsidRPr="00AB2841" w14:paraId="15296EC0"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4B9102E8" w14:textId="77777777" w:rsidR="00AE6EE0" w:rsidRPr="00747BB4" w:rsidRDefault="00AE6EE0" w:rsidP="00AE6EE0">
            <w:pPr>
              <w:jc w:val="center"/>
              <w:rPr>
                <w:b/>
              </w:rPr>
            </w:pPr>
            <w:r w:rsidRPr="00747BB4">
              <w:rPr>
                <w:b/>
              </w:rPr>
              <w:t>Informace ke kombinované nebo distanční formě</w:t>
            </w:r>
          </w:p>
        </w:tc>
      </w:tr>
      <w:tr w:rsidR="00AE6EE0" w:rsidRPr="00AB2841" w14:paraId="56AAAA50"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718A87E0" w14:textId="77777777" w:rsidR="00AE6EE0" w:rsidRPr="00747BB4" w:rsidRDefault="00AE6EE0" w:rsidP="00AE6EE0">
            <w:pPr>
              <w:jc w:val="both"/>
            </w:pPr>
            <w:r w:rsidRPr="00747BB4">
              <w:rPr>
                <w:b/>
              </w:rPr>
              <w:t>Rozsah konzultací (soustředění)</w:t>
            </w:r>
          </w:p>
        </w:tc>
        <w:tc>
          <w:tcPr>
            <w:tcW w:w="889" w:type="dxa"/>
            <w:gridSpan w:val="3"/>
            <w:tcBorders>
              <w:top w:val="single" w:sz="2" w:space="0" w:color="auto"/>
            </w:tcBorders>
          </w:tcPr>
          <w:p w14:paraId="6A8B8B31" w14:textId="77777777" w:rsidR="00AE6EE0" w:rsidRPr="00747BB4" w:rsidRDefault="00AE6EE0" w:rsidP="00AE6EE0">
            <w:pPr>
              <w:jc w:val="both"/>
            </w:pPr>
          </w:p>
        </w:tc>
        <w:tc>
          <w:tcPr>
            <w:tcW w:w="4179" w:type="dxa"/>
            <w:gridSpan w:val="14"/>
            <w:tcBorders>
              <w:top w:val="single" w:sz="2" w:space="0" w:color="auto"/>
            </w:tcBorders>
            <w:shd w:val="clear" w:color="auto" w:fill="F7CAAC"/>
          </w:tcPr>
          <w:p w14:paraId="0667C985" w14:textId="77777777" w:rsidR="00AE6EE0" w:rsidRPr="00747BB4" w:rsidRDefault="00AE6EE0" w:rsidP="00AE6EE0">
            <w:pPr>
              <w:jc w:val="both"/>
              <w:rPr>
                <w:b/>
              </w:rPr>
            </w:pPr>
            <w:r w:rsidRPr="00747BB4">
              <w:rPr>
                <w:b/>
              </w:rPr>
              <w:t xml:space="preserve">hodin </w:t>
            </w:r>
          </w:p>
        </w:tc>
      </w:tr>
      <w:tr w:rsidR="00AE6EE0" w:rsidRPr="00AB2841" w14:paraId="0657D220" w14:textId="77777777" w:rsidTr="00140CA8">
        <w:trPr>
          <w:gridBefore w:val="1"/>
          <w:gridAfter w:val="3"/>
          <w:wBefore w:w="34" w:type="dxa"/>
          <w:wAfter w:w="318" w:type="dxa"/>
        </w:trPr>
        <w:tc>
          <w:tcPr>
            <w:tcW w:w="9855" w:type="dxa"/>
            <w:gridSpan w:val="29"/>
            <w:shd w:val="clear" w:color="auto" w:fill="F7CAAC"/>
          </w:tcPr>
          <w:p w14:paraId="6C54A556" w14:textId="77777777" w:rsidR="00AE6EE0" w:rsidRPr="00747BB4" w:rsidRDefault="00AE6EE0" w:rsidP="00AE6EE0">
            <w:pPr>
              <w:jc w:val="both"/>
              <w:rPr>
                <w:b/>
              </w:rPr>
            </w:pPr>
            <w:r w:rsidRPr="00747BB4">
              <w:rPr>
                <w:b/>
              </w:rPr>
              <w:t>Informace o způsobu kontaktu s vyučujícím</w:t>
            </w:r>
          </w:p>
        </w:tc>
      </w:tr>
      <w:tr w:rsidR="00AE6EE0" w:rsidRPr="00AB2841" w14:paraId="255FC106" w14:textId="77777777" w:rsidTr="00140CA8">
        <w:trPr>
          <w:gridBefore w:val="1"/>
          <w:gridAfter w:val="3"/>
          <w:wBefore w:w="34" w:type="dxa"/>
          <w:wAfter w:w="318" w:type="dxa"/>
          <w:trHeight w:val="1373"/>
        </w:trPr>
        <w:tc>
          <w:tcPr>
            <w:tcW w:w="9855" w:type="dxa"/>
            <w:gridSpan w:val="29"/>
          </w:tcPr>
          <w:p w14:paraId="7224CF18" w14:textId="55648920" w:rsidR="00AE6EE0" w:rsidRPr="007D1C34" w:rsidRDefault="00AE6EE0" w:rsidP="00AE6EE0">
            <w:pPr>
              <w:jc w:val="both"/>
              <w:rPr>
                <w:sz w:val="19"/>
                <w:szCs w:val="19"/>
              </w:rPr>
            </w:pPr>
            <w:del w:id="134" w:author="Ivo Kuřitka" w:date="2019-11-27T22:43:00Z">
              <w:r w:rsidRPr="00747BB4">
                <w:rPr>
                  <w:color w:val="000000"/>
                </w:rPr>
                <w:delText>Rozsah konzultací k </w:delText>
              </w:r>
            </w:del>
            <w:ins w:id="135" w:author="Ivo Kuřitka" w:date="2019-11-27T22:43:00Z">
              <w:r w:rsidR="007D1C34" w:rsidRPr="00A36AFF">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7D1C34" w:rsidRPr="00A36AFF">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929B1C6" w14:textId="77777777" w:rsidR="00AE6EE0" w:rsidRPr="007D1C34" w:rsidRDefault="00AE6EE0" w:rsidP="00AE6EE0">
            <w:pPr>
              <w:jc w:val="both"/>
              <w:rPr>
                <w:sz w:val="19"/>
                <w:szCs w:val="19"/>
              </w:rPr>
            </w:pPr>
          </w:p>
          <w:p w14:paraId="741D5C02" w14:textId="4F85084E" w:rsidR="00AE6EE0" w:rsidRPr="007D1C34" w:rsidRDefault="00AE6EE0" w:rsidP="00AE6EE0">
            <w:pPr>
              <w:jc w:val="both"/>
              <w:rPr>
                <w:sz w:val="19"/>
                <w:szCs w:val="19"/>
              </w:rPr>
            </w:pPr>
            <w:r w:rsidRPr="007D1C34">
              <w:rPr>
                <w:color w:val="000000"/>
                <w:sz w:val="19"/>
                <w:szCs w:val="19"/>
              </w:rPr>
              <w:t>Možnosti komunikace s vyučujícím: </w:t>
            </w:r>
            <w:hyperlink r:id="rId58" w:history="1">
              <w:r w:rsidRPr="007D1C34">
                <w:rPr>
                  <w:rStyle w:val="Hypertextovodkaz"/>
                  <w:sz w:val="19"/>
                  <w:szCs w:val="19"/>
                </w:rPr>
                <w:t>lehocky@utb.cz</w:t>
              </w:r>
            </w:hyperlink>
            <w:r w:rsidRPr="007D1C34">
              <w:rPr>
                <w:color w:val="000000"/>
                <w:sz w:val="19"/>
                <w:szCs w:val="19"/>
              </w:rPr>
              <w:t>, 576 031 215.</w:t>
            </w:r>
          </w:p>
        </w:tc>
      </w:tr>
      <w:tr w:rsidR="00AE6EE0" w:rsidRPr="00AB2841" w14:paraId="7ECE01CD" w14:textId="77777777" w:rsidTr="00140CA8">
        <w:trPr>
          <w:gridBefore w:val="1"/>
          <w:gridAfter w:val="3"/>
          <w:wBefore w:w="34" w:type="dxa"/>
          <w:wAfter w:w="318" w:type="dxa"/>
          <w:trHeight w:val="283"/>
        </w:trPr>
        <w:tc>
          <w:tcPr>
            <w:tcW w:w="9855" w:type="dxa"/>
            <w:gridSpan w:val="29"/>
            <w:tcBorders>
              <w:top w:val="single" w:sz="4" w:space="0" w:color="auto"/>
              <w:left w:val="single" w:sz="4" w:space="0" w:color="auto"/>
              <w:bottom w:val="single" w:sz="4" w:space="0" w:color="auto"/>
              <w:right w:val="single" w:sz="4" w:space="0" w:color="auto"/>
            </w:tcBorders>
            <w:shd w:val="clear" w:color="auto" w:fill="BDD6EE"/>
          </w:tcPr>
          <w:p w14:paraId="657CC63D" w14:textId="77777777" w:rsidR="00AE6EE0" w:rsidRPr="00AB2841" w:rsidRDefault="00AE6EE0" w:rsidP="00AE6EE0">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E6EE0" w:rsidRPr="00AB2841" w14:paraId="7454E279"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4028080A" w14:textId="77777777" w:rsidR="00AE6EE0" w:rsidRPr="00747BB4" w:rsidRDefault="00AE6EE0" w:rsidP="00AE6EE0">
            <w:pPr>
              <w:jc w:val="both"/>
              <w:rPr>
                <w:b/>
              </w:rPr>
            </w:pPr>
            <w:r w:rsidRPr="00747BB4">
              <w:rPr>
                <w:b/>
              </w:rPr>
              <w:t>Název studijního předmětu</w:t>
            </w:r>
          </w:p>
        </w:tc>
        <w:tc>
          <w:tcPr>
            <w:tcW w:w="6769" w:type="dxa"/>
            <w:gridSpan w:val="26"/>
            <w:tcBorders>
              <w:top w:val="double" w:sz="4" w:space="0" w:color="auto"/>
            </w:tcBorders>
          </w:tcPr>
          <w:p w14:paraId="5AC93721" w14:textId="77777777" w:rsidR="00AE6EE0" w:rsidRPr="00747BB4" w:rsidRDefault="00AE6EE0" w:rsidP="00AE6EE0">
            <w:pPr>
              <w:jc w:val="both"/>
            </w:pPr>
            <w:bookmarkStart w:id="136" w:name="Reol_disp_syst"/>
            <w:bookmarkEnd w:id="136"/>
            <w:r w:rsidRPr="00747BB4">
              <w:rPr>
                <w:b/>
              </w:rPr>
              <w:t>Reologie disperzních systémů</w:t>
            </w:r>
          </w:p>
        </w:tc>
      </w:tr>
      <w:tr w:rsidR="00AE6EE0" w:rsidRPr="00AB2841" w14:paraId="16ECE1D8" w14:textId="77777777" w:rsidTr="00140CA8">
        <w:trPr>
          <w:gridBefore w:val="1"/>
          <w:gridAfter w:val="3"/>
          <w:wBefore w:w="34" w:type="dxa"/>
          <w:wAfter w:w="318" w:type="dxa"/>
        </w:trPr>
        <w:tc>
          <w:tcPr>
            <w:tcW w:w="3086" w:type="dxa"/>
            <w:gridSpan w:val="3"/>
            <w:shd w:val="clear" w:color="auto" w:fill="F7CAAC"/>
          </w:tcPr>
          <w:p w14:paraId="778134F7" w14:textId="77777777" w:rsidR="00AE6EE0" w:rsidRPr="00747BB4" w:rsidRDefault="00AE6EE0" w:rsidP="00AE6EE0">
            <w:pPr>
              <w:jc w:val="both"/>
              <w:rPr>
                <w:b/>
              </w:rPr>
            </w:pPr>
            <w:r w:rsidRPr="00747BB4">
              <w:rPr>
                <w:b/>
              </w:rPr>
              <w:t>Typ předmětu</w:t>
            </w:r>
          </w:p>
        </w:tc>
        <w:tc>
          <w:tcPr>
            <w:tcW w:w="3406" w:type="dxa"/>
            <w:gridSpan w:val="16"/>
          </w:tcPr>
          <w:p w14:paraId="32D9CF0F" w14:textId="77777777" w:rsidR="00AE6EE0" w:rsidRPr="00747BB4" w:rsidRDefault="00AE6EE0" w:rsidP="00AE6EE0">
            <w:pPr>
              <w:jc w:val="both"/>
            </w:pPr>
          </w:p>
        </w:tc>
        <w:tc>
          <w:tcPr>
            <w:tcW w:w="2695" w:type="dxa"/>
            <w:gridSpan w:val="7"/>
            <w:shd w:val="clear" w:color="auto" w:fill="F7CAAC"/>
          </w:tcPr>
          <w:p w14:paraId="68E93881" w14:textId="77777777" w:rsidR="00AE6EE0" w:rsidRPr="00747BB4" w:rsidRDefault="00AE6EE0" w:rsidP="00AE6EE0">
            <w:pPr>
              <w:jc w:val="both"/>
            </w:pPr>
            <w:r w:rsidRPr="00747BB4">
              <w:rPr>
                <w:b/>
              </w:rPr>
              <w:t>doporučený ročník / semestr</w:t>
            </w:r>
          </w:p>
        </w:tc>
        <w:tc>
          <w:tcPr>
            <w:tcW w:w="668" w:type="dxa"/>
            <w:gridSpan w:val="3"/>
          </w:tcPr>
          <w:p w14:paraId="5629A6B2" w14:textId="77777777" w:rsidR="00AE6EE0" w:rsidRPr="00747BB4" w:rsidRDefault="00AE6EE0" w:rsidP="00AE6EE0">
            <w:pPr>
              <w:jc w:val="both"/>
            </w:pPr>
          </w:p>
        </w:tc>
      </w:tr>
      <w:tr w:rsidR="00AE6EE0" w:rsidRPr="00AB2841" w14:paraId="71F047B4" w14:textId="77777777" w:rsidTr="00140CA8">
        <w:trPr>
          <w:gridBefore w:val="1"/>
          <w:gridAfter w:val="3"/>
          <w:wBefore w:w="34" w:type="dxa"/>
          <w:wAfter w:w="318" w:type="dxa"/>
        </w:trPr>
        <w:tc>
          <w:tcPr>
            <w:tcW w:w="3086" w:type="dxa"/>
            <w:gridSpan w:val="3"/>
            <w:shd w:val="clear" w:color="auto" w:fill="F7CAAC"/>
          </w:tcPr>
          <w:p w14:paraId="18A0D385" w14:textId="77777777" w:rsidR="00AE6EE0" w:rsidRPr="00747BB4" w:rsidRDefault="00AE6EE0" w:rsidP="00AE6EE0">
            <w:pPr>
              <w:jc w:val="both"/>
              <w:rPr>
                <w:b/>
              </w:rPr>
            </w:pPr>
            <w:r w:rsidRPr="00747BB4">
              <w:rPr>
                <w:b/>
              </w:rPr>
              <w:t>Rozsah studijního předmětu</w:t>
            </w:r>
          </w:p>
        </w:tc>
        <w:tc>
          <w:tcPr>
            <w:tcW w:w="1701" w:type="dxa"/>
            <w:gridSpan w:val="9"/>
          </w:tcPr>
          <w:p w14:paraId="6CDF43B2" w14:textId="77777777" w:rsidR="00AE6EE0" w:rsidRPr="00747BB4" w:rsidRDefault="00AE6EE0" w:rsidP="00AE6EE0">
            <w:pPr>
              <w:jc w:val="both"/>
            </w:pPr>
          </w:p>
        </w:tc>
        <w:tc>
          <w:tcPr>
            <w:tcW w:w="889" w:type="dxa"/>
            <w:gridSpan w:val="3"/>
            <w:shd w:val="clear" w:color="auto" w:fill="F7CAAC"/>
          </w:tcPr>
          <w:p w14:paraId="4C34EE36" w14:textId="77777777" w:rsidR="00AE6EE0" w:rsidRPr="00747BB4" w:rsidRDefault="00AE6EE0" w:rsidP="00AE6EE0">
            <w:pPr>
              <w:jc w:val="both"/>
              <w:rPr>
                <w:b/>
              </w:rPr>
            </w:pPr>
            <w:r w:rsidRPr="00747BB4">
              <w:rPr>
                <w:b/>
              </w:rPr>
              <w:t xml:space="preserve">hod. </w:t>
            </w:r>
          </w:p>
        </w:tc>
        <w:tc>
          <w:tcPr>
            <w:tcW w:w="816" w:type="dxa"/>
            <w:gridSpan w:val="4"/>
          </w:tcPr>
          <w:p w14:paraId="25A372D9" w14:textId="77777777" w:rsidR="00AE6EE0" w:rsidRPr="00747BB4" w:rsidRDefault="00AE6EE0" w:rsidP="00AE6EE0">
            <w:pPr>
              <w:jc w:val="both"/>
            </w:pPr>
          </w:p>
        </w:tc>
        <w:tc>
          <w:tcPr>
            <w:tcW w:w="2156" w:type="dxa"/>
            <w:gridSpan w:val="4"/>
            <w:shd w:val="clear" w:color="auto" w:fill="F7CAAC"/>
          </w:tcPr>
          <w:p w14:paraId="0A79B186" w14:textId="77777777" w:rsidR="00AE6EE0" w:rsidRPr="00747BB4" w:rsidRDefault="00AE6EE0" w:rsidP="00AE6EE0">
            <w:pPr>
              <w:jc w:val="both"/>
              <w:rPr>
                <w:b/>
              </w:rPr>
            </w:pPr>
            <w:r w:rsidRPr="00747BB4">
              <w:rPr>
                <w:b/>
              </w:rPr>
              <w:t>kreditů</w:t>
            </w:r>
          </w:p>
        </w:tc>
        <w:tc>
          <w:tcPr>
            <w:tcW w:w="1207" w:type="dxa"/>
            <w:gridSpan w:val="6"/>
          </w:tcPr>
          <w:p w14:paraId="799C081D" w14:textId="77777777" w:rsidR="00AE6EE0" w:rsidRPr="00747BB4" w:rsidRDefault="00AE6EE0" w:rsidP="00AE6EE0">
            <w:pPr>
              <w:jc w:val="both"/>
            </w:pPr>
          </w:p>
        </w:tc>
      </w:tr>
      <w:tr w:rsidR="00AE6EE0" w:rsidRPr="00AB2841" w14:paraId="2CF52A05" w14:textId="77777777" w:rsidTr="00140CA8">
        <w:trPr>
          <w:gridBefore w:val="1"/>
          <w:gridAfter w:val="3"/>
          <w:wBefore w:w="34" w:type="dxa"/>
          <w:wAfter w:w="318" w:type="dxa"/>
        </w:trPr>
        <w:tc>
          <w:tcPr>
            <w:tcW w:w="3086" w:type="dxa"/>
            <w:gridSpan w:val="3"/>
            <w:shd w:val="clear" w:color="auto" w:fill="F7CAAC"/>
          </w:tcPr>
          <w:p w14:paraId="29FBB84E" w14:textId="77777777" w:rsidR="00AE6EE0" w:rsidRPr="00747BB4" w:rsidRDefault="00AE6EE0" w:rsidP="00AE6EE0">
            <w:pPr>
              <w:jc w:val="both"/>
              <w:rPr>
                <w:b/>
              </w:rPr>
            </w:pPr>
            <w:r w:rsidRPr="00747BB4">
              <w:rPr>
                <w:b/>
              </w:rPr>
              <w:t>Prerekvizity, korekvizity, ekvivalence</w:t>
            </w:r>
          </w:p>
        </w:tc>
        <w:tc>
          <w:tcPr>
            <w:tcW w:w="6769" w:type="dxa"/>
            <w:gridSpan w:val="26"/>
          </w:tcPr>
          <w:p w14:paraId="38DA622D" w14:textId="77777777" w:rsidR="00AE6EE0" w:rsidRPr="00747BB4" w:rsidRDefault="00AE6EE0" w:rsidP="00AE6EE0">
            <w:pPr>
              <w:jc w:val="both"/>
            </w:pPr>
          </w:p>
        </w:tc>
      </w:tr>
      <w:tr w:rsidR="00AE6EE0" w:rsidRPr="00AB2841" w14:paraId="064C2ECB" w14:textId="77777777" w:rsidTr="00140CA8">
        <w:trPr>
          <w:gridBefore w:val="1"/>
          <w:gridAfter w:val="3"/>
          <w:wBefore w:w="34" w:type="dxa"/>
          <w:wAfter w:w="318" w:type="dxa"/>
        </w:trPr>
        <w:tc>
          <w:tcPr>
            <w:tcW w:w="3086" w:type="dxa"/>
            <w:gridSpan w:val="3"/>
            <w:shd w:val="clear" w:color="auto" w:fill="F7CAAC"/>
          </w:tcPr>
          <w:p w14:paraId="5459DB34" w14:textId="77777777" w:rsidR="00AE6EE0" w:rsidRPr="00747BB4" w:rsidRDefault="00AE6EE0" w:rsidP="00AE6EE0">
            <w:pPr>
              <w:jc w:val="both"/>
              <w:rPr>
                <w:b/>
              </w:rPr>
            </w:pPr>
            <w:r w:rsidRPr="00747BB4">
              <w:rPr>
                <w:b/>
              </w:rPr>
              <w:t>Způsob ověření studijních výsledků</w:t>
            </w:r>
          </w:p>
        </w:tc>
        <w:tc>
          <w:tcPr>
            <w:tcW w:w="3406" w:type="dxa"/>
            <w:gridSpan w:val="16"/>
          </w:tcPr>
          <w:p w14:paraId="163B4E7B" w14:textId="77777777" w:rsidR="00AE6EE0" w:rsidRPr="00747BB4" w:rsidRDefault="00AE6EE0" w:rsidP="00AE6EE0">
            <w:pPr>
              <w:jc w:val="both"/>
            </w:pPr>
            <w:r w:rsidRPr="00747BB4">
              <w:t>zkouška</w:t>
            </w:r>
          </w:p>
        </w:tc>
        <w:tc>
          <w:tcPr>
            <w:tcW w:w="2156" w:type="dxa"/>
            <w:gridSpan w:val="4"/>
            <w:shd w:val="clear" w:color="auto" w:fill="F7CAAC"/>
          </w:tcPr>
          <w:p w14:paraId="7C3E906F" w14:textId="77777777" w:rsidR="00AE6EE0" w:rsidRPr="00747BB4" w:rsidRDefault="00AE6EE0" w:rsidP="00AE6EE0">
            <w:pPr>
              <w:jc w:val="both"/>
              <w:rPr>
                <w:b/>
              </w:rPr>
            </w:pPr>
            <w:r w:rsidRPr="00747BB4">
              <w:rPr>
                <w:b/>
              </w:rPr>
              <w:t>Forma výuky</w:t>
            </w:r>
          </w:p>
        </w:tc>
        <w:tc>
          <w:tcPr>
            <w:tcW w:w="1207" w:type="dxa"/>
            <w:gridSpan w:val="6"/>
          </w:tcPr>
          <w:p w14:paraId="0737E4AB" w14:textId="77777777" w:rsidR="00AE6EE0" w:rsidRPr="00747BB4" w:rsidRDefault="00AE6EE0" w:rsidP="00AE6EE0">
            <w:pPr>
              <w:jc w:val="both"/>
            </w:pPr>
          </w:p>
        </w:tc>
      </w:tr>
      <w:tr w:rsidR="00AE6EE0" w:rsidRPr="00AB2841" w14:paraId="7C5FF507" w14:textId="77777777" w:rsidTr="00140CA8">
        <w:trPr>
          <w:gridBefore w:val="1"/>
          <w:gridAfter w:val="3"/>
          <w:wBefore w:w="34" w:type="dxa"/>
          <w:wAfter w:w="318" w:type="dxa"/>
        </w:trPr>
        <w:tc>
          <w:tcPr>
            <w:tcW w:w="3086" w:type="dxa"/>
            <w:gridSpan w:val="3"/>
            <w:shd w:val="clear" w:color="auto" w:fill="F7CAAC"/>
          </w:tcPr>
          <w:p w14:paraId="33ABDDD7" w14:textId="77777777" w:rsidR="00AE6EE0" w:rsidRPr="00747BB4" w:rsidRDefault="00AE6EE0" w:rsidP="00AE6EE0">
            <w:pPr>
              <w:jc w:val="both"/>
              <w:rPr>
                <w:b/>
              </w:rPr>
            </w:pPr>
            <w:r w:rsidRPr="00747BB4">
              <w:rPr>
                <w:b/>
              </w:rPr>
              <w:t>Forma způsobu ověření studijních výsledků a další požadavky na studenta</w:t>
            </w:r>
          </w:p>
        </w:tc>
        <w:tc>
          <w:tcPr>
            <w:tcW w:w="6769" w:type="dxa"/>
            <w:gridSpan w:val="26"/>
            <w:tcBorders>
              <w:bottom w:val="single" w:sz="4" w:space="0" w:color="auto"/>
            </w:tcBorders>
          </w:tcPr>
          <w:p w14:paraId="00529D0F" w14:textId="214E01B5" w:rsidR="00AE6EE0" w:rsidRPr="004A64AD" w:rsidRDefault="00AE6EE0" w:rsidP="005D5EC9">
            <w:pPr>
              <w:pStyle w:val="TableParagraph"/>
              <w:ind w:left="0"/>
              <w:jc w:val="both"/>
              <w:rPr>
                <w:sz w:val="20"/>
                <w:szCs w:val="20"/>
                <w:lang w:val="cs-CZ"/>
              </w:rPr>
            </w:pPr>
            <w:r w:rsidRPr="004E391E">
              <w:rPr>
                <w:sz w:val="20"/>
                <w:szCs w:val="20"/>
                <w:lang w:val="cs-CZ"/>
              </w:rPr>
              <w:t>Provedení</w:t>
            </w:r>
            <w:r w:rsidRPr="004E391E">
              <w:rPr>
                <w:spacing w:val="-16"/>
                <w:sz w:val="20"/>
                <w:szCs w:val="20"/>
                <w:lang w:val="cs-CZ"/>
              </w:rPr>
              <w:t xml:space="preserve"> </w:t>
            </w:r>
            <w:r w:rsidRPr="004E391E">
              <w:rPr>
                <w:sz w:val="20"/>
                <w:szCs w:val="20"/>
                <w:lang w:val="cs-CZ"/>
              </w:rPr>
              <w:t>vlastních</w:t>
            </w:r>
            <w:r w:rsidRPr="004E391E">
              <w:rPr>
                <w:spacing w:val="-17"/>
                <w:sz w:val="20"/>
                <w:szCs w:val="20"/>
                <w:lang w:val="cs-CZ"/>
              </w:rPr>
              <w:t xml:space="preserve"> </w:t>
            </w:r>
            <w:r w:rsidRPr="004E391E">
              <w:rPr>
                <w:sz w:val="20"/>
                <w:szCs w:val="20"/>
                <w:lang w:val="cs-CZ"/>
              </w:rPr>
              <w:t>experimentů</w:t>
            </w:r>
            <w:r w:rsidRPr="004E391E">
              <w:rPr>
                <w:spacing w:val="-16"/>
                <w:sz w:val="20"/>
                <w:szCs w:val="20"/>
                <w:lang w:val="cs-CZ"/>
              </w:rPr>
              <w:t xml:space="preserve"> </w:t>
            </w:r>
            <w:r>
              <w:rPr>
                <w:sz w:val="20"/>
                <w:szCs w:val="20"/>
                <w:lang w:val="cs-CZ"/>
              </w:rPr>
              <w:t xml:space="preserve">při práci na disertaci určených do </w:t>
            </w:r>
            <w:r w:rsidRPr="004E391E">
              <w:rPr>
                <w:sz w:val="20"/>
                <w:szCs w:val="20"/>
                <w:lang w:val="cs-CZ"/>
              </w:rPr>
              <w:t>publikace,</w:t>
            </w:r>
            <w:r w:rsidRPr="004E391E">
              <w:rPr>
                <w:spacing w:val="-16"/>
                <w:sz w:val="20"/>
                <w:szCs w:val="20"/>
                <w:lang w:val="cs-CZ"/>
              </w:rPr>
              <w:t xml:space="preserve"> </w:t>
            </w:r>
            <w:r w:rsidRPr="004E391E">
              <w:rPr>
                <w:sz w:val="20"/>
                <w:szCs w:val="20"/>
                <w:lang w:val="cs-CZ"/>
              </w:rPr>
              <w:t>alespoň</w:t>
            </w:r>
            <w:r w:rsidRPr="004E391E">
              <w:rPr>
                <w:spacing w:val="-17"/>
                <w:sz w:val="20"/>
                <w:szCs w:val="20"/>
                <w:lang w:val="cs-CZ"/>
              </w:rPr>
              <w:t xml:space="preserve"> </w:t>
            </w:r>
            <w:r w:rsidRPr="004E391E">
              <w:rPr>
                <w:sz w:val="20"/>
                <w:szCs w:val="20"/>
                <w:lang w:val="cs-CZ"/>
              </w:rPr>
              <w:t>zaslané</w:t>
            </w:r>
            <w:r w:rsidRPr="004E391E">
              <w:rPr>
                <w:spacing w:val="-17"/>
                <w:sz w:val="20"/>
                <w:szCs w:val="20"/>
                <w:lang w:val="cs-CZ"/>
              </w:rPr>
              <w:t xml:space="preserve"> </w:t>
            </w:r>
            <w:r w:rsidRPr="004E391E">
              <w:rPr>
                <w:sz w:val="20"/>
                <w:szCs w:val="20"/>
                <w:lang w:val="cs-CZ"/>
              </w:rPr>
              <w:t>do</w:t>
            </w:r>
            <w:r w:rsidRPr="004E391E">
              <w:rPr>
                <w:spacing w:val="-17"/>
                <w:sz w:val="20"/>
                <w:szCs w:val="20"/>
                <w:lang w:val="cs-CZ"/>
              </w:rPr>
              <w:t xml:space="preserve"> </w:t>
            </w:r>
            <w:r>
              <w:rPr>
                <w:sz w:val="20"/>
                <w:szCs w:val="20"/>
                <w:lang w:val="cs-CZ"/>
              </w:rPr>
              <w:t xml:space="preserve">časopisu, </w:t>
            </w:r>
            <w:r w:rsidRPr="004E391E">
              <w:rPr>
                <w:sz w:val="20"/>
                <w:szCs w:val="20"/>
                <w:lang w:val="cs-CZ"/>
              </w:rPr>
              <w:t>je</w:t>
            </w:r>
            <w:r w:rsidRPr="004E391E">
              <w:rPr>
                <w:spacing w:val="-17"/>
                <w:sz w:val="20"/>
                <w:szCs w:val="20"/>
                <w:lang w:val="cs-CZ"/>
              </w:rPr>
              <w:t xml:space="preserve"> </w:t>
            </w:r>
            <w:r w:rsidRPr="004E391E">
              <w:rPr>
                <w:sz w:val="20"/>
                <w:szCs w:val="20"/>
                <w:lang w:val="cs-CZ"/>
              </w:rPr>
              <w:t>součástí</w:t>
            </w:r>
            <w:r w:rsidRPr="004E391E">
              <w:rPr>
                <w:spacing w:val="-16"/>
                <w:sz w:val="20"/>
                <w:szCs w:val="20"/>
                <w:lang w:val="cs-CZ"/>
              </w:rPr>
              <w:t xml:space="preserve"> </w:t>
            </w:r>
            <w:r>
              <w:rPr>
                <w:sz w:val="20"/>
                <w:szCs w:val="20"/>
                <w:lang w:val="cs-CZ"/>
              </w:rPr>
              <w:t>přípravy</w:t>
            </w:r>
            <w:r w:rsidRPr="004E391E">
              <w:rPr>
                <w:sz w:val="20"/>
                <w:szCs w:val="20"/>
                <w:lang w:val="cs-CZ"/>
              </w:rPr>
              <w:t xml:space="preserve"> ke</w:t>
            </w:r>
            <w:r w:rsidRPr="004E391E">
              <w:rPr>
                <w:spacing w:val="-2"/>
                <w:sz w:val="20"/>
                <w:szCs w:val="20"/>
                <w:lang w:val="cs-CZ"/>
              </w:rPr>
              <w:t xml:space="preserve"> </w:t>
            </w:r>
            <w:r>
              <w:rPr>
                <w:sz w:val="20"/>
                <w:szCs w:val="20"/>
                <w:lang w:val="cs-CZ"/>
              </w:rPr>
              <w:t>zkoušce.</w:t>
            </w:r>
          </w:p>
        </w:tc>
      </w:tr>
      <w:tr w:rsidR="00AE6EE0" w:rsidRPr="00AB2841" w14:paraId="53F063BE"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084810AC" w14:textId="77777777" w:rsidR="00AE6EE0" w:rsidRPr="00747BB4" w:rsidRDefault="00AE6EE0" w:rsidP="00AE6EE0">
            <w:pPr>
              <w:jc w:val="both"/>
              <w:rPr>
                <w:b/>
              </w:rPr>
            </w:pPr>
            <w:r w:rsidRPr="00747BB4">
              <w:rPr>
                <w:b/>
              </w:rPr>
              <w:t>Garant předmětu</w:t>
            </w:r>
          </w:p>
        </w:tc>
        <w:tc>
          <w:tcPr>
            <w:tcW w:w="6769" w:type="dxa"/>
            <w:gridSpan w:val="26"/>
            <w:tcBorders>
              <w:top w:val="single" w:sz="4" w:space="0" w:color="auto"/>
            </w:tcBorders>
          </w:tcPr>
          <w:p w14:paraId="4FB45367" w14:textId="77777777" w:rsidR="00AE6EE0" w:rsidRPr="00747BB4" w:rsidRDefault="00AE6EE0" w:rsidP="00AE6EE0">
            <w:pPr>
              <w:jc w:val="both"/>
            </w:pPr>
            <w:r w:rsidRPr="00747BB4">
              <w:t>doc. Ing. Michal Sedlačík, Ph.D.</w:t>
            </w:r>
          </w:p>
        </w:tc>
      </w:tr>
      <w:tr w:rsidR="00AE6EE0" w:rsidRPr="00AB2841" w14:paraId="4930AB07"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482F5B3F" w14:textId="77777777" w:rsidR="00AE6EE0" w:rsidRPr="00747BB4" w:rsidRDefault="00AE6EE0" w:rsidP="00AE6EE0">
            <w:pPr>
              <w:jc w:val="both"/>
              <w:rPr>
                <w:b/>
              </w:rPr>
            </w:pPr>
            <w:r w:rsidRPr="00747BB4">
              <w:rPr>
                <w:b/>
              </w:rPr>
              <w:t>Zapojení garanta do výuky předmětu</w:t>
            </w:r>
          </w:p>
        </w:tc>
        <w:tc>
          <w:tcPr>
            <w:tcW w:w="6769" w:type="dxa"/>
            <w:gridSpan w:val="26"/>
            <w:tcBorders>
              <w:top w:val="nil"/>
            </w:tcBorders>
          </w:tcPr>
          <w:p w14:paraId="5BCC56F4" w14:textId="77777777" w:rsidR="00AE6EE0" w:rsidRPr="00747BB4" w:rsidRDefault="00AE6EE0" w:rsidP="00AE6EE0">
            <w:pPr>
              <w:jc w:val="both"/>
            </w:pPr>
            <w:r w:rsidRPr="00747BB4">
              <w:t>100%</w:t>
            </w:r>
          </w:p>
        </w:tc>
      </w:tr>
      <w:tr w:rsidR="00AE6EE0" w:rsidRPr="00AB2841" w14:paraId="594444F8" w14:textId="77777777" w:rsidTr="00140CA8">
        <w:trPr>
          <w:gridBefore w:val="1"/>
          <w:gridAfter w:val="3"/>
          <w:wBefore w:w="34" w:type="dxa"/>
          <w:wAfter w:w="318" w:type="dxa"/>
        </w:trPr>
        <w:tc>
          <w:tcPr>
            <w:tcW w:w="3086" w:type="dxa"/>
            <w:gridSpan w:val="3"/>
            <w:shd w:val="clear" w:color="auto" w:fill="F7CAAC"/>
          </w:tcPr>
          <w:p w14:paraId="6B1E03F5" w14:textId="77777777" w:rsidR="00AE6EE0" w:rsidRPr="00747BB4" w:rsidRDefault="00AE6EE0" w:rsidP="00AE6EE0">
            <w:pPr>
              <w:jc w:val="both"/>
              <w:rPr>
                <w:b/>
              </w:rPr>
            </w:pPr>
            <w:r w:rsidRPr="00747BB4">
              <w:rPr>
                <w:b/>
              </w:rPr>
              <w:t>Vyučující</w:t>
            </w:r>
          </w:p>
        </w:tc>
        <w:tc>
          <w:tcPr>
            <w:tcW w:w="6769" w:type="dxa"/>
            <w:gridSpan w:val="26"/>
            <w:tcBorders>
              <w:bottom w:val="nil"/>
            </w:tcBorders>
          </w:tcPr>
          <w:p w14:paraId="798AB4BA" w14:textId="77777777" w:rsidR="00AE6EE0" w:rsidRPr="00747BB4" w:rsidRDefault="00AE6EE0" w:rsidP="00AE6EE0">
            <w:pPr>
              <w:jc w:val="both"/>
            </w:pPr>
          </w:p>
        </w:tc>
      </w:tr>
      <w:tr w:rsidR="00AE6EE0" w:rsidRPr="00AB2841" w14:paraId="259A6F75" w14:textId="77777777" w:rsidTr="00140CA8">
        <w:trPr>
          <w:gridBefore w:val="1"/>
          <w:gridAfter w:val="3"/>
          <w:wBefore w:w="34" w:type="dxa"/>
          <w:wAfter w:w="318" w:type="dxa"/>
          <w:trHeight w:val="220"/>
        </w:trPr>
        <w:tc>
          <w:tcPr>
            <w:tcW w:w="9855" w:type="dxa"/>
            <w:gridSpan w:val="29"/>
            <w:tcBorders>
              <w:top w:val="nil"/>
            </w:tcBorders>
          </w:tcPr>
          <w:p w14:paraId="2B16D29C" w14:textId="77777777" w:rsidR="00AE6EE0" w:rsidRPr="00747BB4" w:rsidRDefault="00AE6EE0" w:rsidP="00AE6EE0">
            <w:pPr>
              <w:jc w:val="both"/>
            </w:pPr>
            <w:r w:rsidRPr="00747BB4">
              <w:t>doc. Ing. Michal Sedlačík, Ph.D.</w:t>
            </w:r>
          </w:p>
        </w:tc>
      </w:tr>
      <w:tr w:rsidR="00AE6EE0" w:rsidRPr="00AB2841" w14:paraId="06ED212F" w14:textId="77777777" w:rsidTr="00140CA8">
        <w:trPr>
          <w:gridBefore w:val="1"/>
          <w:gridAfter w:val="3"/>
          <w:wBefore w:w="34" w:type="dxa"/>
          <w:wAfter w:w="318" w:type="dxa"/>
        </w:trPr>
        <w:tc>
          <w:tcPr>
            <w:tcW w:w="3086" w:type="dxa"/>
            <w:gridSpan w:val="3"/>
            <w:shd w:val="clear" w:color="auto" w:fill="F7CAAC"/>
          </w:tcPr>
          <w:p w14:paraId="30B2AB9A" w14:textId="77777777" w:rsidR="00AE6EE0" w:rsidRPr="00747BB4" w:rsidRDefault="00AE6EE0" w:rsidP="00AE6EE0">
            <w:pPr>
              <w:jc w:val="both"/>
              <w:rPr>
                <w:b/>
              </w:rPr>
            </w:pPr>
            <w:r w:rsidRPr="00747BB4">
              <w:rPr>
                <w:b/>
              </w:rPr>
              <w:t>Stručná anotace předmětu</w:t>
            </w:r>
          </w:p>
        </w:tc>
        <w:tc>
          <w:tcPr>
            <w:tcW w:w="6769" w:type="dxa"/>
            <w:gridSpan w:val="26"/>
            <w:tcBorders>
              <w:bottom w:val="nil"/>
            </w:tcBorders>
          </w:tcPr>
          <w:p w14:paraId="516E1374" w14:textId="77777777" w:rsidR="00AE6EE0" w:rsidRPr="00747BB4" w:rsidRDefault="00AE6EE0" w:rsidP="00AE6EE0">
            <w:pPr>
              <w:jc w:val="both"/>
            </w:pPr>
          </w:p>
        </w:tc>
      </w:tr>
      <w:tr w:rsidR="00AE6EE0" w:rsidRPr="00AB2841" w14:paraId="6CF05E1E"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02836594" w14:textId="48A43B3E" w:rsidR="00AE6EE0" w:rsidRPr="008713B7" w:rsidRDefault="00AE6EE0" w:rsidP="00AE6EE0">
            <w:pPr>
              <w:pStyle w:val="TableParagraph"/>
              <w:ind w:left="0"/>
              <w:jc w:val="both"/>
              <w:rPr>
                <w:sz w:val="19"/>
                <w:szCs w:val="19"/>
                <w:lang w:val="cs-CZ"/>
              </w:rPr>
            </w:pPr>
            <w:r w:rsidRPr="008713B7">
              <w:rPr>
                <w:sz w:val="19"/>
                <w:szCs w:val="19"/>
                <w:lang w:val="cs-CZ"/>
              </w:rPr>
              <w:t>Cílem předmětu je rozšířit a prohloubit znalosti studentů v oblasti reologie disperzních systémů, přednostně zaměřené na problematiku disertačních prací studentů. Student se detailně poučí ve zvolené oblasti o instrumentaci, přípravě materiálu nebo odběru vzorku, charakterizaci jeho reologických vlastností a seznámí se s typickým i konkrétním výstupem a jeho vyhodnocením se zaměřením na oblast nanomateriálů a částicových nebo vláknitých</w:t>
            </w:r>
            <w:r w:rsidRPr="008713B7">
              <w:rPr>
                <w:spacing w:val="-1"/>
                <w:sz w:val="19"/>
                <w:szCs w:val="19"/>
                <w:lang w:val="cs-CZ"/>
              </w:rPr>
              <w:t xml:space="preserve"> </w:t>
            </w:r>
            <w:r w:rsidRPr="008713B7">
              <w:rPr>
                <w:sz w:val="19"/>
                <w:szCs w:val="19"/>
                <w:lang w:val="cs-CZ"/>
              </w:rPr>
              <w:t>nanokompozitů.</w:t>
            </w:r>
          </w:p>
          <w:p w14:paraId="0CED6BBE" w14:textId="77777777" w:rsidR="00AE6EE0" w:rsidRPr="004E391E" w:rsidRDefault="00AE6EE0" w:rsidP="00AE6EE0">
            <w:pPr>
              <w:pStyle w:val="TableParagraph"/>
              <w:ind w:left="0"/>
              <w:jc w:val="both"/>
              <w:rPr>
                <w:del w:id="137" w:author="Ivo Kuřitka" w:date="2019-11-27T22:43:00Z"/>
                <w:sz w:val="20"/>
                <w:szCs w:val="20"/>
                <w:lang w:val="cs-CZ"/>
              </w:rPr>
            </w:pPr>
          </w:p>
          <w:p w14:paraId="76CCA9C2" w14:textId="77777777" w:rsidR="00AE6EE0" w:rsidRPr="008713B7" w:rsidRDefault="00AE6EE0" w:rsidP="008713B7">
            <w:pPr>
              <w:pStyle w:val="TableParagraph"/>
              <w:spacing w:before="40"/>
              <w:ind w:left="0"/>
              <w:jc w:val="both"/>
              <w:rPr>
                <w:sz w:val="19"/>
                <w:szCs w:val="19"/>
                <w:u w:val="single"/>
                <w:lang w:val="cs-CZ"/>
              </w:rPr>
            </w:pPr>
            <w:r w:rsidRPr="008713B7">
              <w:rPr>
                <w:sz w:val="19"/>
                <w:szCs w:val="19"/>
                <w:u w:val="single"/>
                <w:lang w:val="cs-CZ"/>
              </w:rPr>
              <w:t>Základní témata:</w:t>
            </w:r>
          </w:p>
          <w:p w14:paraId="24997C9E" w14:textId="06EA4199" w:rsidR="00AE6EE0" w:rsidRPr="008713B7" w:rsidRDefault="00AE6EE0" w:rsidP="00AE6EE0">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Rotační a oscilační</w:t>
            </w:r>
            <w:r w:rsidRPr="008713B7">
              <w:rPr>
                <w:spacing w:val="-8"/>
                <w:sz w:val="19"/>
                <w:szCs w:val="19"/>
                <w:lang w:val="cs-CZ"/>
              </w:rPr>
              <w:t xml:space="preserve"> </w:t>
            </w:r>
            <w:r w:rsidRPr="008713B7">
              <w:rPr>
                <w:sz w:val="19"/>
                <w:szCs w:val="19"/>
                <w:lang w:val="cs-CZ"/>
              </w:rPr>
              <w:t>reometrie.</w:t>
            </w:r>
            <w:ins w:id="138" w:author="Ivo Kuřitka" w:date="2019-11-27T22:43:00Z">
              <w:r w:rsidR="00AF16F6" w:rsidRPr="008713B7">
                <w:rPr>
                  <w:sz w:val="19"/>
                  <w:szCs w:val="19"/>
                  <w:lang w:val="cs-CZ"/>
                </w:rPr>
                <w:t xml:space="preserve"> </w:t>
              </w:r>
              <w:r w:rsidR="00AF16F6" w:rsidRPr="008713B7">
                <w:rPr>
                  <w:sz w:val="19"/>
                  <w:szCs w:val="19"/>
                  <w:highlight w:val="yellow"/>
                  <w:lang w:val="cs-CZ"/>
                </w:rPr>
                <w:t>Viskozita, viskoelasticita, modely.</w:t>
              </w:r>
              <w:r w:rsidR="00AF16F6" w:rsidRPr="008713B7">
                <w:rPr>
                  <w:sz w:val="19"/>
                  <w:szCs w:val="19"/>
                  <w:lang w:val="cs-CZ"/>
                </w:rPr>
                <w:t xml:space="preserve"> </w:t>
              </w:r>
            </w:ins>
          </w:p>
          <w:p w14:paraId="2F4E7B69" w14:textId="1C23D18C" w:rsidR="00AE6EE0" w:rsidRPr="008713B7" w:rsidRDefault="00AE6EE0" w:rsidP="00AE6EE0">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Kapilární</w:t>
            </w:r>
            <w:r w:rsidRPr="008713B7">
              <w:rPr>
                <w:spacing w:val="-1"/>
                <w:sz w:val="19"/>
                <w:szCs w:val="19"/>
                <w:lang w:val="cs-CZ"/>
              </w:rPr>
              <w:t xml:space="preserve"> </w:t>
            </w:r>
            <w:r w:rsidRPr="008713B7">
              <w:rPr>
                <w:sz w:val="19"/>
                <w:szCs w:val="19"/>
                <w:lang w:val="cs-CZ"/>
              </w:rPr>
              <w:t>reometrie.</w:t>
            </w:r>
            <w:ins w:id="139" w:author="Ivo Kuřitka" w:date="2019-11-27T22:43:00Z">
              <w:r w:rsidR="00AF16F6" w:rsidRPr="008713B7">
                <w:rPr>
                  <w:sz w:val="19"/>
                  <w:szCs w:val="19"/>
                  <w:lang w:val="cs-CZ"/>
                </w:rPr>
                <w:t xml:space="preserve"> </w:t>
              </w:r>
              <w:r w:rsidR="00AF16F6" w:rsidRPr="008713B7">
                <w:rPr>
                  <w:sz w:val="19"/>
                  <w:szCs w:val="19"/>
                  <w:highlight w:val="yellow"/>
                  <w:lang w:val="cs-CZ"/>
                </w:rPr>
                <w:t>Mikrofluidní reometrie (mikrokanál, vysoké rychlosti smykové deformace).</w:t>
              </w:r>
            </w:ins>
          </w:p>
          <w:p w14:paraId="1201225B" w14:textId="77777777" w:rsidR="00AF16F6" w:rsidRPr="008713B7" w:rsidRDefault="00AF16F6" w:rsidP="00AF16F6">
            <w:pPr>
              <w:pStyle w:val="TableParagraph"/>
              <w:numPr>
                <w:ilvl w:val="0"/>
                <w:numId w:val="23"/>
              </w:numPr>
              <w:tabs>
                <w:tab w:val="left" w:pos="790"/>
              </w:tabs>
              <w:autoSpaceDE w:val="0"/>
              <w:autoSpaceDN w:val="0"/>
              <w:ind w:left="113" w:hanging="113"/>
              <w:rPr>
                <w:ins w:id="140" w:author="Ivo Kuřitka" w:date="2019-11-27T22:43:00Z"/>
                <w:sz w:val="19"/>
                <w:szCs w:val="19"/>
                <w:lang w:val="cs-CZ"/>
              </w:rPr>
            </w:pPr>
            <w:ins w:id="141" w:author="Ivo Kuřitka" w:date="2019-11-27T22:43:00Z">
              <w:r w:rsidRPr="008713B7">
                <w:rPr>
                  <w:sz w:val="19"/>
                  <w:szCs w:val="19"/>
                  <w:highlight w:val="yellow"/>
                  <w:lang w:val="cs-CZ"/>
                </w:rPr>
                <w:t>Modely viskozity disperzí částic v kapalném prostředí.</w:t>
              </w:r>
              <w:r w:rsidRPr="008713B7">
                <w:rPr>
                  <w:sz w:val="19"/>
                  <w:szCs w:val="19"/>
                  <w:lang w:val="cs-CZ"/>
                </w:rPr>
                <w:t xml:space="preserve"> </w:t>
              </w:r>
              <w:r w:rsidRPr="008713B7">
                <w:rPr>
                  <w:sz w:val="19"/>
                  <w:szCs w:val="19"/>
                  <w:highlight w:val="yellow"/>
                  <w:lang w:val="cs-CZ"/>
                </w:rPr>
                <w:t>Mikroviskozita (viskozita na nanoškále</w:t>
              </w:r>
              <w:r w:rsidRPr="008713B7">
                <w:rPr>
                  <w:sz w:val="19"/>
                  <w:szCs w:val="19"/>
                  <w:lang w:val="cs-CZ"/>
                </w:rPr>
                <w:t xml:space="preserve">). </w:t>
              </w:r>
            </w:ins>
          </w:p>
          <w:p w14:paraId="3EFA037E" w14:textId="782B259A" w:rsidR="00AF16F6" w:rsidRPr="008713B7" w:rsidRDefault="00AF16F6" w:rsidP="00AF16F6">
            <w:pPr>
              <w:pStyle w:val="TableParagraph"/>
              <w:numPr>
                <w:ilvl w:val="0"/>
                <w:numId w:val="23"/>
              </w:numPr>
              <w:tabs>
                <w:tab w:val="left" w:pos="790"/>
              </w:tabs>
              <w:autoSpaceDE w:val="0"/>
              <w:autoSpaceDN w:val="0"/>
              <w:ind w:left="113" w:hanging="113"/>
              <w:rPr>
                <w:ins w:id="142" w:author="Ivo Kuřitka" w:date="2019-11-27T22:43:00Z"/>
                <w:sz w:val="19"/>
                <w:szCs w:val="19"/>
                <w:highlight w:val="yellow"/>
                <w:lang w:val="cs-CZ"/>
              </w:rPr>
            </w:pPr>
            <w:ins w:id="143" w:author="Ivo Kuřitka" w:date="2019-11-27T22:43:00Z">
              <w:r w:rsidRPr="008713B7">
                <w:rPr>
                  <w:sz w:val="19"/>
                  <w:szCs w:val="19"/>
                  <w:highlight w:val="yellow"/>
                  <w:lang w:val="cs-CZ"/>
                </w:rPr>
                <w:t xml:space="preserve">Reologická charakterizace </w:t>
              </w:r>
              <w:r w:rsidR="00CA5C6B" w:rsidRPr="008713B7">
                <w:rPr>
                  <w:sz w:val="19"/>
                  <w:szCs w:val="19"/>
                  <w:highlight w:val="yellow"/>
                  <w:lang w:val="cs-CZ"/>
                </w:rPr>
                <w:t>nanodisperzí (roztoků polymerů, suspenzí, emulzí)</w:t>
              </w:r>
            </w:ins>
          </w:p>
          <w:p w14:paraId="70E145F4" w14:textId="48F0A881" w:rsidR="00AE6EE0" w:rsidRPr="008713B7" w:rsidRDefault="00AE6EE0" w:rsidP="00AE6EE0">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Elektroreologie</w:t>
            </w:r>
            <w:r w:rsidR="00AF16F6" w:rsidRPr="008713B7">
              <w:rPr>
                <w:sz w:val="19"/>
                <w:szCs w:val="19"/>
                <w:lang w:val="cs-CZ"/>
              </w:rPr>
              <w:t>.</w:t>
            </w:r>
            <w:ins w:id="144" w:author="Ivo Kuřitka" w:date="2019-11-27T22:43:00Z">
              <w:r w:rsidR="00CA5C6B" w:rsidRPr="008713B7">
                <w:rPr>
                  <w:sz w:val="19"/>
                  <w:szCs w:val="19"/>
                  <w:lang w:val="cs-CZ"/>
                </w:rPr>
                <w:t xml:space="preserve">  </w:t>
              </w:r>
            </w:ins>
          </w:p>
          <w:p w14:paraId="0D45A78A" w14:textId="77777777" w:rsidR="00AE6EE0" w:rsidRPr="008713B7" w:rsidRDefault="00AE6EE0" w:rsidP="00AE6EE0">
            <w:pPr>
              <w:pStyle w:val="TableParagraph"/>
              <w:numPr>
                <w:ilvl w:val="0"/>
                <w:numId w:val="23"/>
              </w:numPr>
              <w:tabs>
                <w:tab w:val="left" w:pos="790"/>
              </w:tabs>
              <w:autoSpaceDE w:val="0"/>
              <w:autoSpaceDN w:val="0"/>
              <w:ind w:left="113" w:hanging="113"/>
              <w:rPr>
                <w:sz w:val="19"/>
                <w:szCs w:val="19"/>
                <w:lang w:val="cs-CZ"/>
              </w:rPr>
            </w:pPr>
            <w:r w:rsidRPr="008713B7">
              <w:rPr>
                <w:sz w:val="19"/>
                <w:szCs w:val="19"/>
                <w:lang w:val="cs-CZ"/>
              </w:rPr>
              <w:t>Magnetoreologie.</w:t>
            </w:r>
          </w:p>
          <w:p w14:paraId="44392363" w14:textId="3238ECEE" w:rsidR="00AE6EE0" w:rsidRPr="008713B7" w:rsidRDefault="00CA5C6B" w:rsidP="00AE6EE0">
            <w:pPr>
              <w:pStyle w:val="TableParagraph"/>
              <w:numPr>
                <w:ilvl w:val="0"/>
                <w:numId w:val="23"/>
              </w:numPr>
              <w:tabs>
                <w:tab w:val="left" w:pos="790"/>
              </w:tabs>
              <w:autoSpaceDE w:val="0"/>
              <w:autoSpaceDN w:val="0"/>
              <w:ind w:left="113" w:hanging="113"/>
              <w:rPr>
                <w:sz w:val="19"/>
                <w:szCs w:val="19"/>
                <w:lang w:val="cs-CZ"/>
              </w:rPr>
            </w:pPr>
            <w:ins w:id="145" w:author="Ivo Kuřitka" w:date="2019-11-27T22:43:00Z">
              <w:r w:rsidRPr="008713B7">
                <w:rPr>
                  <w:sz w:val="19"/>
                  <w:szCs w:val="19"/>
                  <w:highlight w:val="yellow"/>
                  <w:lang w:val="cs-CZ"/>
                </w:rPr>
                <w:t>Reologie a</w:t>
              </w:r>
              <w:r w:rsidRPr="008713B7">
                <w:rPr>
                  <w:sz w:val="19"/>
                  <w:szCs w:val="19"/>
                  <w:lang w:val="cs-CZ"/>
                </w:rPr>
                <w:t xml:space="preserve"> </w:t>
              </w:r>
            </w:ins>
            <w:r w:rsidR="00AE6EE0" w:rsidRPr="008713B7">
              <w:rPr>
                <w:sz w:val="19"/>
                <w:szCs w:val="19"/>
                <w:lang w:val="cs-CZ"/>
              </w:rPr>
              <w:t>pvT charakteristiky polymerních</w:t>
            </w:r>
            <w:r w:rsidR="00AE6EE0" w:rsidRPr="008713B7">
              <w:rPr>
                <w:spacing w:val="-7"/>
                <w:sz w:val="19"/>
                <w:szCs w:val="19"/>
                <w:lang w:val="cs-CZ"/>
              </w:rPr>
              <w:t xml:space="preserve"> </w:t>
            </w:r>
            <w:r w:rsidR="00AE6EE0" w:rsidRPr="008713B7">
              <w:rPr>
                <w:sz w:val="19"/>
                <w:szCs w:val="19"/>
                <w:lang w:val="cs-CZ"/>
              </w:rPr>
              <w:t>tavenin.</w:t>
            </w:r>
          </w:p>
          <w:p w14:paraId="5F0F6707" w14:textId="77777777" w:rsidR="00AE6EE0" w:rsidRPr="00747BB4" w:rsidRDefault="00AE6EE0" w:rsidP="00AE6EE0">
            <w:pPr>
              <w:pStyle w:val="Odstavecseseznamem"/>
              <w:numPr>
                <w:ilvl w:val="0"/>
                <w:numId w:val="23"/>
              </w:numPr>
              <w:ind w:left="113" w:hanging="113"/>
              <w:jc w:val="both"/>
            </w:pPr>
            <w:r w:rsidRPr="008713B7">
              <w:rPr>
                <w:sz w:val="19"/>
                <w:szCs w:val="19"/>
              </w:rPr>
              <w:t>Reologická charakterizace systému s vytvrzováním UV nebo</w:t>
            </w:r>
            <w:r w:rsidRPr="008713B7">
              <w:rPr>
                <w:spacing w:val="-5"/>
                <w:sz w:val="19"/>
                <w:szCs w:val="19"/>
              </w:rPr>
              <w:t xml:space="preserve"> </w:t>
            </w:r>
            <w:r w:rsidRPr="008713B7">
              <w:rPr>
                <w:sz w:val="19"/>
                <w:szCs w:val="19"/>
              </w:rPr>
              <w:t>teplem.</w:t>
            </w:r>
          </w:p>
        </w:tc>
      </w:tr>
      <w:tr w:rsidR="00AE6EE0" w:rsidRPr="00AB2841" w14:paraId="12E6A4FD"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5C579849" w14:textId="77777777" w:rsidR="00AE6EE0" w:rsidRPr="00747BB4" w:rsidRDefault="00AE6EE0" w:rsidP="00AE6EE0">
            <w:pPr>
              <w:jc w:val="both"/>
            </w:pPr>
            <w:r w:rsidRPr="00747BB4">
              <w:rPr>
                <w:b/>
              </w:rPr>
              <w:t>Studijní literatura a studijní pomůcky</w:t>
            </w:r>
          </w:p>
        </w:tc>
        <w:tc>
          <w:tcPr>
            <w:tcW w:w="6202" w:type="dxa"/>
            <w:gridSpan w:val="21"/>
            <w:tcBorders>
              <w:top w:val="nil"/>
              <w:bottom w:val="nil"/>
            </w:tcBorders>
          </w:tcPr>
          <w:p w14:paraId="277A1E3C" w14:textId="77777777" w:rsidR="00AE6EE0" w:rsidRPr="00747BB4" w:rsidRDefault="00AE6EE0" w:rsidP="00AE6EE0">
            <w:pPr>
              <w:jc w:val="both"/>
            </w:pPr>
          </w:p>
        </w:tc>
      </w:tr>
      <w:tr w:rsidR="00AE6EE0" w:rsidRPr="00AB2841" w14:paraId="478F2FC3" w14:textId="77777777" w:rsidTr="00140CA8">
        <w:trPr>
          <w:gridBefore w:val="1"/>
          <w:gridAfter w:val="3"/>
          <w:wBefore w:w="34" w:type="dxa"/>
          <w:wAfter w:w="318" w:type="dxa"/>
          <w:trHeight w:val="1497"/>
        </w:trPr>
        <w:tc>
          <w:tcPr>
            <w:tcW w:w="9855" w:type="dxa"/>
            <w:gridSpan w:val="29"/>
            <w:tcBorders>
              <w:top w:val="nil"/>
            </w:tcBorders>
          </w:tcPr>
          <w:p w14:paraId="35543270" w14:textId="77777777" w:rsidR="00AE6EE0" w:rsidRPr="008713B7" w:rsidRDefault="00AE6EE0" w:rsidP="00AE6EE0">
            <w:pPr>
              <w:jc w:val="both"/>
              <w:rPr>
                <w:sz w:val="18"/>
                <w:szCs w:val="18"/>
                <w:u w:val="single"/>
              </w:rPr>
            </w:pPr>
            <w:r w:rsidRPr="008713B7">
              <w:rPr>
                <w:sz w:val="18"/>
                <w:szCs w:val="18"/>
                <w:u w:val="single"/>
              </w:rPr>
              <w:t>Povinná literatura:</w:t>
            </w:r>
          </w:p>
          <w:p w14:paraId="7FF02902" w14:textId="3EAA8B0F" w:rsidR="00AE6EE0" w:rsidRPr="008713B7" w:rsidRDefault="00E57448" w:rsidP="00AE6EE0">
            <w:pPr>
              <w:pStyle w:val="TableParagraph"/>
              <w:ind w:left="0"/>
              <w:jc w:val="both"/>
              <w:rPr>
                <w:sz w:val="18"/>
                <w:szCs w:val="18"/>
              </w:rPr>
            </w:pPr>
            <w:r w:rsidRPr="008713B7">
              <w:rPr>
                <w:sz w:val="18"/>
                <w:szCs w:val="18"/>
              </w:rPr>
              <w:t>DEALY, J.</w:t>
            </w:r>
            <w:r w:rsidR="00AE6EE0" w:rsidRPr="008713B7">
              <w:rPr>
                <w:sz w:val="18"/>
                <w:szCs w:val="18"/>
              </w:rPr>
              <w:t>M., READ</w:t>
            </w:r>
            <w:r w:rsidRPr="008713B7">
              <w:rPr>
                <w:sz w:val="18"/>
                <w:szCs w:val="18"/>
              </w:rPr>
              <w:t xml:space="preserve">, D.J., </w:t>
            </w:r>
            <w:r w:rsidR="00AE6EE0" w:rsidRPr="008713B7">
              <w:rPr>
                <w:sz w:val="18"/>
                <w:szCs w:val="18"/>
              </w:rPr>
              <w:t>LARSON</w:t>
            </w:r>
            <w:r w:rsidRPr="008713B7">
              <w:rPr>
                <w:sz w:val="18"/>
                <w:szCs w:val="18"/>
              </w:rPr>
              <w:t>, R.G</w:t>
            </w:r>
            <w:r w:rsidR="00AE6EE0" w:rsidRPr="008713B7">
              <w:rPr>
                <w:sz w:val="18"/>
                <w:szCs w:val="18"/>
              </w:rPr>
              <w:t xml:space="preserve">. </w:t>
            </w:r>
            <w:r w:rsidR="00AE6EE0" w:rsidRPr="008713B7">
              <w:rPr>
                <w:i/>
                <w:sz w:val="18"/>
                <w:szCs w:val="18"/>
              </w:rPr>
              <w:t xml:space="preserve">Structure and </w:t>
            </w:r>
            <w:r w:rsidRPr="008713B7">
              <w:rPr>
                <w:i/>
                <w:sz w:val="18"/>
                <w:szCs w:val="18"/>
              </w:rPr>
              <w:t>R</w:t>
            </w:r>
            <w:r w:rsidR="00AE6EE0" w:rsidRPr="008713B7">
              <w:rPr>
                <w:i/>
                <w:sz w:val="18"/>
                <w:szCs w:val="18"/>
              </w:rPr>
              <w:t xml:space="preserve">heology of </w:t>
            </w:r>
            <w:r w:rsidRPr="008713B7">
              <w:rPr>
                <w:i/>
                <w:sz w:val="18"/>
                <w:szCs w:val="18"/>
              </w:rPr>
              <w:t>M</w:t>
            </w:r>
            <w:r w:rsidR="00AE6EE0" w:rsidRPr="008713B7">
              <w:rPr>
                <w:i/>
                <w:sz w:val="18"/>
                <w:szCs w:val="18"/>
              </w:rPr>
              <w:t xml:space="preserve">olten </w:t>
            </w:r>
            <w:r w:rsidRPr="008713B7">
              <w:rPr>
                <w:i/>
                <w:sz w:val="18"/>
                <w:szCs w:val="18"/>
              </w:rPr>
              <w:t>P</w:t>
            </w:r>
            <w:r w:rsidR="00AE6EE0" w:rsidRPr="008713B7">
              <w:rPr>
                <w:i/>
                <w:sz w:val="18"/>
                <w:szCs w:val="18"/>
              </w:rPr>
              <w:t xml:space="preserve">olymers: </w:t>
            </w:r>
            <w:r w:rsidRPr="008713B7">
              <w:rPr>
                <w:i/>
                <w:sz w:val="18"/>
                <w:szCs w:val="18"/>
              </w:rPr>
              <w:t>F</w:t>
            </w:r>
            <w:r w:rsidR="00AE6EE0" w:rsidRPr="008713B7">
              <w:rPr>
                <w:i/>
                <w:sz w:val="18"/>
                <w:szCs w:val="18"/>
              </w:rPr>
              <w:t xml:space="preserve">rom </w:t>
            </w:r>
            <w:r w:rsidRPr="008713B7">
              <w:rPr>
                <w:i/>
                <w:sz w:val="18"/>
                <w:szCs w:val="18"/>
              </w:rPr>
              <w:t>S</w:t>
            </w:r>
            <w:r w:rsidR="00AE6EE0" w:rsidRPr="008713B7">
              <w:rPr>
                <w:i/>
                <w:sz w:val="18"/>
                <w:szCs w:val="18"/>
              </w:rPr>
              <w:t xml:space="preserve">tructure to </w:t>
            </w:r>
            <w:r w:rsidRPr="008713B7">
              <w:rPr>
                <w:i/>
                <w:sz w:val="18"/>
                <w:szCs w:val="18"/>
              </w:rPr>
              <w:t>F</w:t>
            </w:r>
            <w:r w:rsidR="00AE6EE0" w:rsidRPr="008713B7">
              <w:rPr>
                <w:i/>
                <w:sz w:val="18"/>
                <w:szCs w:val="18"/>
              </w:rPr>
              <w:t xml:space="preserve">low </w:t>
            </w:r>
            <w:r w:rsidRPr="008713B7">
              <w:rPr>
                <w:i/>
                <w:sz w:val="18"/>
                <w:szCs w:val="18"/>
              </w:rPr>
              <w:t>B</w:t>
            </w:r>
            <w:r w:rsidR="00AE6EE0" w:rsidRPr="008713B7">
              <w:rPr>
                <w:i/>
                <w:sz w:val="18"/>
                <w:szCs w:val="18"/>
              </w:rPr>
              <w:t xml:space="preserve">ehavior and </w:t>
            </w:r>
            <w:r w:rsidRPr="008713B7">
              <w:rPr>
                <w:i/>
                <w:sz w:val="18"/>
                <w:szCs w:val="18"/>
              </w:rPr>
              <w:t>B</w:t>
            </w:r>
            <w:r w:rsidR="00AE6EE0" w:rsidRPr="008713B7">
              <w:rPr>
                <w:i/>
                <w:sz w:val="18"/>
                <w:szCs w:val="18"/>
              </w:rPr>
              <w:t xml:space="preserve">ack </w:t>
            </w:r>
            <w:r w:rsidRPr="008713B7">
              <w:rPr>
                <w:i/>
                <w:sz w:val="18"/>
                <w:szCs w:val="18"/>
              </w:rPr>
              <w:t>A</w:t>
            </w:r>
            <w:r w:rsidR="00AE6EE0" w:rsidRPr="008713B7">
              <w:rPr>
                <w:i/>
                <w:sz w:val="18"/>
                <w:szCs w:val="18"/>
              </w:rPr>
              <w:t>gain</w:t>
            </w:r>
            <w:r w:rsidR="00AE6EE0" w:rsidRPr="008713B7">
              <w:rPr>
                <w:sz w:val="18"/>
                <w:szCs w:val="18"/>
              </w:rPr>
              <w:t xml:space="preserve">. 2nd </w:t>
            </w:r>
            <w:r w:rsidRPr="008713B7">
              <w:rPr>
                <w:sz w:val="18"/>
                <w:szCs w:val="18"/>
              </w:rPr>
              <w:t>Ed</w:t>
            </w:r>
            <w:r w:rsidR="00AE6EE0" w:rsidRPr="008713B7">
              <w:rPr>
                <w:sz w:val="18"/>
                <w:szCs w:val="18"/>
              </w:rPr>
              <w:t>. Munich: Hanser, 2018, 592 s. ISBN 978-1-56990-611-8.</w:t>
            </w:r>
          </w:p>
          <w:p w14:paraId="18BCB66C" w14:textId="6DF68CC0" w:rsidR="00AE6EE0" w:rsidRPr="008713B7" w:rsidRDefault="00AE6EE0" w:rsidP="00AE6EE0">
            <w:pPr>
              <w:pStyle w:val="TableParagraph"/>
              <w:ind w:left="0"/>
              <w:jc w:val="both"/>
              <w:rPr>
                <w:sz w:val="18"/>
                <w:szCs w:val="18"/>
              </w:rPr>
            </w:pPr>
            <w:r w:rsidRPr="008713B7">
              <w:rPr>
                <w:sz w:val="18"/>
                <w:szCs w:val="18"/>
              </w:rPr>
              <w:t>MEWIS, J</w:t>
            </w:r>
            <w:r w:rsidR="00E57448" w:rsidRPr="008713B7">
              <w:rPr>
                <w:sz w:val="18"/>
                <w:szCs w:val="18"/>
              </w:rPr>
              <w:t>., WAG</w:t>
            </w:r>
            <w:r w:rsidRPr="008713B7">
              <w:rPr>
                <w:sz w:val="18"/>
                <w:szCs w:val="18"/>
              </w:rPr>
              <w:t>NER</w:t>
            </w:r>
            <w:r w:rsidR="00E57448" w:rsidRPr="008713B7">
              <w:rPr>
                <w:sz w:val="18"/>
                <w:szCs w:val="18"/>
              </w:rPr>
              <w:t>, N.J</w:t>
            </w:r>
            <w:r w:rsidRPr="008713B7">
              <w:rPr>
                <w:sz w:val="18"/>
                <w:szCs w:val="18"/>
              </w:rPr>
              <w:t xml:space="preserve">. </w:t>
            </w:r>
            <w:r w:rsidRPr="008713B7">
              <w:rPr>
                <w:i/>
                <w:sz w:val="18"/>
                <w:szCs w:val="18"/>
              </w:rPr>
              <w:t>Colloidal Suspension Rheology</w:t>
            </w:r>
            <w:r w:rsidRPr="008713B7">
              <w:rPr>
                <w:sz w:val="18"/>
                <w:szCs w:val="18"/>
              </w:rPr>
              <w:t xml:space="preserve">. Cambridge University Press, 2012. </w:t>
            </w:r>
            <w:r w:rsidRPr="008713B7">
              <w:rPr>
                <w:sz w:val="18"/>
                <w:szCs w:val="18"/>
                <w:lang w:val="en-GB"/>
              </w:rPr>
              <w:t>ISBN 9781107622807.</w:t>
            </w:r>
            <w:r w:rsidR="00E57448" w:rsidRPr="008713B7">
              <w:rPr>
                <w:sz w:val="18"/>
                <w:szCs w:val="18"/>
                <w:lang w:val="en-GB"/>
              </w:rPr>
              <w:t xml:space="preserve"> Dostupné z:</w:t>
            </w:r>
            <w:r w:rsidRPr="008713B7">
              <w:rPr>
                <w:sz w:val="18"/>
                <w:szCs w:val="18"/>
                <w:lang w:val="en-GB"/>
              </w:rPr>
              <w:t xml:space="preserve"> </w:t>
            </w:r>
            <w:hyperlink r:id="rId59" w:history="1">
              <w:r w:rsidRPr="008713B7">
                <w:rPr>
                  <w:rStyle w:val="Hypertextovodkaz"/>
                  <w:sz w:val="18"/>
                  <w:szCs w:val="18"/>
                </w:rPr>
                <w:t>http://app.knovel.com/web/toc.v/cid:kpCSR00018/viewerType:toc/</w:t>
              </w:r>
            </w:hyperlink>
            <w:r w:rsidR="00E57448" w:rsidRPr="008713B7">
              <w:rPr>
                <w:rStyle w:val="Hypertextovodkaz"/>
                <w:sz w:val="18"/>
                <w:szCs w:val="18"/>
              </w:rPr>
              <w:t>.</w:t>
            </w:r>
          </w:p>
          <w:p w14:paraId="3968768D" w14:textId="5A5A064C" w:rsidR="00AE6EE0" w:rsidRPr="008713B7" w:rsidRDefault="00AE6EE0" w:rsidP="00AE6EE0">
            <w:pPr>
              <w:pStyle w:val="TableParagraph"/>
              <w:ind w:left="0"/>
              <w:jc w:val="both"/>
              <w:rPr>
                <w:sz w:val="18"/>
                <w:szCs w:val="18"/>
              </w:rPr>
            </w:pPr>
            <w:r w:rsidRPr="008713B7">
              <w:rPr>
                <w:sz w:val="18"/>
                <w:szCs w:val="18"/>
              </w:rPr>
              <w:t>CHEREMISINOFF, N</w:t>
            </w:r>
            <w:r w:rsidR="00E57448" w:rsidRPr="008713B7">
              <w:rPr>
                <w:sz w:val="18"/>
                <w:szCs w:val="18"/>
              </w:rPr>
              <w:t>.</w:t>
            </w:r>
            <w:r w:rsidRPr="008713B7">
              <w:rPr>
                <w:sz w:val="18"/>
                <w:szCs w:val="18"/>
              </w:rPr>
              <w:t xml:space="preserve">P. </w:t>
            </w:r>
            <w:r w:rsidRPr="008713B7">
              <w:rPr>
                <w:i/>
                <w:sz w:val="18"/>
                <w:szCs w:val="18"/>
              </w:rPr>
              <w:t xml:space="preserve">An </w:t>
            </w:r>
            <w:r w:rsidR="00E57448" w:rsidRPr="008713B7">
              <w:rPr>
                <w:i/>
                <w:sz w:val="18"/>
                <w:szCs w:val="18"/>
              </w:rPr>
              <w:t>I</w:t>
            </w:r>
            <w:r w:rsidRPr="008713B7">
              <w:rPr>
                <w:i/>
                <w:sz w:val="18"/>
                <w:szCs w:val="18"/>
              </w:rPr>
              <w:t xml:space="preserve">ntroduction to </w:t>
            </w:r>
            <w:r w:rsidR="00E57448" w:rsidRPr="008713B7">
              <w:rPr>
                <w:i/>
                <w:sz w:val="18"/>
                <w:szCs w:val="18"/>
              </w:rPr>
              <w:t>P</w:t>
            </w:r>
            <w:r w:rsidRPr="008713B7">
              <w:rPr>
                <w:i/>
                <w:sz w:val="18"/>
                <w:szCs w:val="18"/>
              </w:rPr>
              <w:t xml:space="preserve">olymer </w:t>
            </w:r>
            <w:r w:rsidR="00E57448" w:rsidRPr="008713B7">
              <w:rPr>
                <w:i/>
                <w:sz w:val="18"/>
                <w:szCs w:val="18"/>
              </w:rPr>
              <w:t>R</w:t>
            </w:r>
            <w:r w:rsidRPr="008713B7">
              <w:rPr>
                <w:i/>
                <w:sz w:val="18"/>
                <w:szCs w:val="18"/>
              </w:rPr>
              <w:t xml:space="preserve">heology and </w:t>
            </w:r>
            <w:r w:rsidR="00E57448" w:rsidRPr="008713B7">
              <w:rPr>
                <w:i/>
                <w:sz w:val="18"/>
                <w:szCs w:val="18"/>
              </w:rPr>
              <w:t>P</w:t>
            </w:r>
            <w:r w:rsidRPr="008713B7">
              <w:rPr>
                <w:i/>
                <w:sz w:val="18"/>
                <w:szCs w:val="18"/>
              </w:rPr>
              <w:t>rocessing.</w:t>
            </w:r>
            <w:r w:rsidRPr="008713B7">
              <w:rPr>
                <w:sz w:val="18"/>
                <w:szCs w:val="18"/>
              </w:rPr>
              <w:t xml:space="preserve"> Boca Raton: CRC Press, T&amp;F Group, 2018, CRC </w:t>
            </w:r>
            <w:r w:rsidR="00E57448" w:rsidRPr="008713B7">
              <w:rPr>
                <w:sz w:val="18"/>
                <w:szCs w:val="18"/>
              </w:rPr>
              <w:t>R</w:t>
            </w:r>
            <w:r w:rsidRPr="008713B7">
              <w:rPr>
                <w:sz w:val="18"/>
                <w:szCs w:val="18"/>
              </w:rPr>
              <w:t xml:space="preserve">evivals.  </w:t>
            </w:r>
            <w:r w:rsidR="00E57448" w:rsidRPr="008713B7">
              <w:rPr>
                <w:sz w:val="18"/>
                <w:szCs w:val="18"/>
              </w:rPr>
              <w:t xml:space="preserve">Dostupné z: </w:t>
            </w:r>
            <w:hyperlink r:id="rId60" w:history="1">
              <w:r w:rsidRPr="008713B7">
                <w:rPr>
                  <w:rStyle w:val="Hypertextovodkaz"/>
                  <w:sz w:val="18"/>
                  <w:szCs w:val="18"/>
                </w:rPr>
                <w:t>http://search.ebscohost.com/login.aspx?direct=true&amp;scope=site&amp;db=nlebk&amp;AN=1693626</w:t>
              </w:r>
            </w:hyperlink>
            <w:r w:rsidR="00E57448" w:rsidRPr="008713B7">
              <w:rPr>
                <w:rStyle w:val="Hypertextovodkaz"/>
                <w:sz w:val="18"/>
                <w:szCs w:val="18"/>
              </w:rPr>
              <w:t>.</w:t>
            </w:r>
          </w:p>
          <w:p w14:paraId="7A1FB2D3" w14:textId="31F7A0DD" w:rsidR="00AE6EE0" w:rsidRPr="008713B7" w:rsidRDefault="00AE6EE0" w:rsidP="00AE6EE0">
            <w:pPr>
              <w:pStyle w:val="TableParagraph"/>
              <w:ind w:left="0"/>
              <w:jc w:val="both"/>
              <w:rPr>
                <w:sz w:val="18"/>
                <w:szCs w:val="18"/>
                <w:lang w:val="en-GB"/>
              </w:rPr>
            </w:pPr>
            <w:r w:rsidRPr="008713B7">
              <w:rPr>
                <w:sz w:val="18"/>
                <w:szCs w:val="18"/>
              </w:rPr>
              <w:t xml:space="preserve">LARSON, R.G. </w:t>
            </w:r>
            <w:r w:rsidRPr="008713B7">
              <w:rPr>
                <w:i/>
                <w:sz w:val="18"/>
                <w:szCs w:val="18"/>
              </w:rPr>
              <w:t>The Structure and Rheology of Complex Fluids</w:t>
            </w:r>
            <w:r w:rsidRPr="008713B7">
              <w:rPr>
                <w:sz w:val="18"/>
                <w:szCs w:val="18"/>
              </w:rPr>
              <w:t xml:space="preserve">. </w:t>
            </w:r>
            <w:r w:rsidRPr="008713B7">
              <w:rPr>
                <w:sz w:val="18"/>
                <w:szCs w:val="18"/>
                <w:lang w:val="en-GB"/>
              </w:rPr>
              <w:t>Oxford University Press</w:t>
            </w:r>
            <w:r w:rsidR="00E57448" w:rsidRPr="008713B7">
              <w:rPr>
                <w:sz w:val="18"/>
                <w:szCs w:val="18"/>
                <w:lang w:val="en-GB"/>
              </w:rPr>
              <w:t>, Springer-</w:t>
            </w:r>
            <w:r w:rsidRPr="008713B7">
              <w:rPr>
                <w:sz w:val="18"/>
                <w:szCs w:val="18"/>
                <w:lang w:val="en-GB"/>
              </w:rPr>
              <w:t>Verlag, 1999. ISBN 978-0195121971.</w:t>
            </w:r>
          </w:p>
          <w:p w14:paraId="0B4B06B5" w14:textId="77777777" w:rsidR="00AE6EE0" w:rsidRPr="00747BB4" w:rsidRDefault="00AE6EE0" w:rsidP="00AE6EE0">
            <w:pPr>
              <w:jc w:val="both"/>
              <w:rPr>
                <w:del w:id="146" w:author="Ivo Kuřitka" w:date="2019-11-27T22:43:00Z"/>
              </w:rPr>
            </w:pPr>
          </w:p>
          <w:p w14:paraId="2E2CED73" w14:textId="584D0773" w:rsidR="00AE6EE0" w:rsidRPr="008713B7" w:rsidRDefault="00AE6EE0" w:rsidP="00A36AFF">
            <w:pPr>
              <w:spacing w:before="40"/>
              <w:jc w:val="both"/>
              <w:rPr>
                <w:sz w:val="18"/>
                <w:szCs w:val="18"/>
                <w:u w:val="single"/>
              </w:rPr>
            </w:pPr>
            <w:del w:id="147" w:author="Ivo Kuřitka" w:date="2019-11-27T22:43:00Z">
              <w:r w:rsidRPr="00747BB4">
                <w:rPr>
                  <w:u w:val="single"/>
                </w:rPr>
                <w:delText>Doporučná</w:delText>
              </w:r>
            </w:del>
            <w:ins w:id="148" w:author="Ivo Kuřitka" w:date="2019-11-27T22:43:00Z">
              <w:r w:rsidRPr="008713B7">
                <w:rPr>
                  <w:sz w:val="18"/>
                  <w:szCs w:val="18"/>
                  <w:u w:val="single"/>
                </w:rPr>
                <w:t>D</w:t>
              </w:r>
              <w:r w:rsidR="002C4B60" w:rsidRPr="008713B7">
                <w:rPr>
                  <w:sz w:val="18"/>
                  <w:szCs w:val="18"/>
                  <w:u w:val="single"/>
                </w:rPr>
                <w:t>oporučen</w:t>
              </w:r>
              <w:r w:rsidRPr="008713B7">
                <w:rPr>
                  <w:sz w:val="18"/>
                  <w:szCs w:val="18"/>
                  <w:u w:val="single"/>
                </w:rPr>
                <w:t>á</w:t>
              </w:r>
            </w:ins>
            <w:r w:rsidRPr="008713B7">
              <w:rPr>
                <w:sz w:val="18"/>
                <w:szCs w:val="18"/>
                <w:u w:val="single"/>
              </w:rPr>
              <w:t xml:space="preserve"> literatura:</w:t>
            </w:r>
          </w:p>
          <w:p w14:paraId="3FD1526E" w14:textId="30AEC95F" w:rsidR="00AE6EE0" w:rsidRPr="008713B7" w:rsidRDefault="00AE6EE0" w:rsidP="00AE6EE0">
            <w:pPr>
              <w:jc w:val="both"/>
              <w:rPr>
                <w:sz w:val="18"/>
                <w:szCs w:val="18"/>
              </w:rPr>
            </w:pPr>
            <w:r w:rsidRPr="008713B7">
              <w:rPr>
                <w:sz w:val="18"/>
                <w:szCs w:val="18"/>
              </w:rPr>
              <w:t xml:space="preserve">GBADAMOSI, </w:t>
            </w:r>
            <w:proofErr w:type="gramStart"/>
            <w:r w:rsidR="00E57448" w:rsidRPr="008713B7">
              <w:rPr>
                <w:sz w:val="18"/>
                <w:szCs w:val="18"/>
              </w:rPr>
              <w:t>A.O.</w:t>
            </w:r>
            <w:proofErr w:type="gramEnd"/>
            <w:r w:rsidRPr="008713B7">
              <w:rPr>
                <w:sz w:val="18"/>
                <w:szCs w:val="18"/>
              </w:rPr>
              <w:t>, JUNIN,</w:t>
            </w:r>
            <w:r w:rsidR="00E57448" w:rsidRPr="008713B7">
              <w:rPr>
                <w:sz w:val="18"/>
                <w:szCs w:val="18"/>
              </w:rPr>
              <w:t xml:space="preserve"> R., </w:t>
            </w:r>
            <w:r w:rsidRPr="008713B7">
              <w:rPr>
                <w:sz w:val="18"/>
                <w:szCs w:val="18"/>
              </w:rPr>
              <w:t>MANAN</w:t>
            </w:r>
            <w:r w:rsidR="00E57448" w:rsidRPr="008713B7">
              <w:rPr>
                <w:sz w:val="18"/>
                <w:szCs w:val="18"/>
              </w:rPr>
              <w:t>, M.A.</w:t>
            </w:r>
            <w:r w:rsidRPr="008713B7">
              <w:rPr>
                <w:sz w:val="18"/>
                <w:szCs w:val="18"/>
              </w:rPr>
              <w:t xml:space="preserve">, YEKEEN, </w:t>
            </w:r>
            <w:r w:rsidR="00E57448" w:rsidRPr="008713B7">
              <w:rPr>
                <w:sz w:val="18"/>
                <w:szCs w:val="18"/>
              </w:rPr>
              <w:t xml:space="preserve">N., </w:t>
            </w:r>
            <w:r w:rsidRPr="008713B7">
              <w:rPr>
                <w:sz w:val="18"/>
                <w:szCs w:val="18"/>
              </w:rPr>
              <w:t>AGI</w:t>
            </w:r>
            <w:r w:rsidR="00E57448" w:rsidRPr="008713B7">
              <w:rPr>
                <w:sz w:val="18"/>
                <w:szCs w:val="18"/>
              </w:rPr>
              <w:t xml:space="preserve">, A., </w:t>
            </w:r>
            <w:r w:rsidRPr="008713B7">
              <w:rPr>
                <w:sz w:val="18"/>
                <w:szCs w:val="18"/>
              </w:rPr>
              <w:t>OSEH</w:t>
            </w:r>
            <w:r w:rsidR="00E57448" w:rsidRPr="008713B7">
              <w:rPr>
                <w:sz w:val="18"/>
                <w:szCs w:val="18"/>
              </w:rPr>
              <w:t>, J.O</w:t>
            </w:r>
            <w:r w:rsidRPr="008713B7">
              <w:rPr>
                <w:sz w:val="18"/>
                <w:szCs w:val="18"/>
              </w:rPr>
              <w:t xml:space="preserve">. </w:t>
            </w:r>
            <w:r w:rsidRPr="008713B7">
              <w:rPr>
                <w:i/>
                <w:sz w:val="18"/>
                <w:szCs w:val="18"/>
              </w:rPr>
              <w:t xml:space="preserve">Recent </w:t>
            </w:r>
            <w:r w:rsidR="00E57448" w:rsidRPr="008713B7">
              <w:rPr>
                <w:i/>
                <w:sz w:val="18"/>
                <w:szCs w:val="18"/>
              </w:rPr>
              <w:t>A</w:t>
            </w:r>
            <w:r w:rsidRPr="008713B7">
              <w:rPr>
                <w:i/>
                <w:sz w:val="18"/>
                <w:szCs w:val="18"/>
              </w:rPr>
              <w:t xml:space="preserve">dvances and </w:t>
            </w:r>
            <w:r w:rsidR="00E57448" w:rsidRPr="008713B7">
              <w:rPr>
                <w:i/>
                <w:sz w:val="18"/>
                <w:szCs w:val="18"/>
              </w:rPr>
              <w:t>P</w:t>
            </w:r>
            <w:r w:rsidRPr="008713B7">
              <w:rPr>
                <w:i/>
                <w:sz w:val="18"/>
                <w:szCs w:val="18"/>
              </w:rPr>
              <w:t xml:space="preserve">rospects in </w:t>
            </w:r>
            <w:r w:rsidR="00E57448" w:rsidRPr="008713B7">
              <w:rPr>
                <w:i/>
                <w:sz w:val="18"/>
                <w:szCs w:val="18"/>
              </w:rPr>
              <w:t>P</w:t>
            </w:r>
            <w:r w:rsidRPr="008713B7">
              <w:rPr>
                <w:i/>
                <w:sz w:val="18"/>
                <w:szCs w:val="18"/>
              </w:rPr>
              <w:t xml:space="preserve">olymeric </w:t>
            </w:r>
            <w:r w:rsidR="00E57448" w:rsidRPr="008713B7">
              <w:rPr>
                <w:i/>
                <w:sz w:val="18"/>
                <w:szCs w:val="18"/>
              </w:rPr>
              <w:t>N</w:t>
            </w:r>
            <w:r w:rsidRPr="008713B7">
              <w:rPr>
                <w:i/>
                <w:sz w:val="18"/>
                <w:szCs w:val="18"/>
              </w:rPr>
              <w:t xml:space="preserve">anofluids </w:t>
            </w:r>
            <w:r w:rsidR="00E57448" w:rsidRPr="008713B7">
              <w:rPr>
                <w:i/>
                <w:sz w:val="18"/>
                <w:szCs w:val="18"/>
              </w:rPr>
              <w:t>A</w:t>
            </w:r>
            <w:r w:rsidRPr="008713B7">
              <w:rPr>
                <w:i/>
                <w:sz w:val="18"/>
                <w:szCs w:val="18"/>
              </w:rPr>
              <w:t xml:space="preserve">pplication for </w:t>
            </w:r>
            <w:r w:rsidR="00E57448" w:rsidRPr="008713B7">
              <w:rPr>
                <w:i/>
                <w:sz w:val="18"/>
                <w:szCs w:val="18"/>
              </w:rPr>
              <w:t>E</w:t>
            </w:r>
            <w:r w:rsidRPr="008713B7">
              <w:rPr>
                <w:i/>
                <w:sz w:val="18"/>
                <w:szCs w:val="18"/>
              </w:rPr>
              <w:t xml:space="preserve">nhanced </w:t>
            </w:r>
            <w:r w:rsidR="00E57448" w:rsidRPr="008713B7">
              <w:rPr>
                <w:i/>
                <w:sz w:val="18"/>
                <w:szCs w:val="18"/>
              </w:rPr>
              <w:t>O</w:t>
            </w:r>
            <w:r w:rsidRPr="008713B7">
              <w:rPr>
                <w:i/>
                <w:sz w:val="18"/>
                <w:szCs w:val="18"/>
              </w:rPr>
              <w:t xml:space="preserve">il </w:t>
            </w:r>
            <w:r w:rsidR="00E57448" w:rsidRPr="008713B7">
              <w:rPr>
                <w:i/>
                <w:sz w:val="18"/>
                <w:szCs w:val="18"/>
              </w:rPr>
              <w:t>R</w:t>
            </w:r>
            <w:r w:rsidRPr="008713B7">
              <w:rPr>
                <w:i/>
                <w:sz w:val="18"/>
                <w:szCs w:val="18"/>
              </w:rPr>
              <w:t>ecovery</w:t>
            </w:r>
            <w:r w:rsidRPr="008713B7">
              <w:rPr>
                <w:sz w:val="18"/>
                <w:szCs w:val="18"/>
              </w:rPr>
              <w:t>. Journal of Industrial and Engineering Chemistry</w:t>
            </w:r>
            <w:r w:rsidR="00E57448" w:rsidRPr="008713B7">
              <w:rPr>
                <w:sz w:val="18"/>
                <w:szCs w:val="18"/>
              </w:rPr>
              <w:t xml:space="preserve">, </w:t>
            </w:r>
            <w:r w:rsidRPr="008713B7">
              <w:rPr>
                <w:sz w:val="18"/>
                <w:szCs w:val="18"/>
              </w:rPr>
              <w:t xml:space="preserve"> </w:t>
            </w:r>
            <w:proofErr w:type="gramStart"/>
            <w:r w:rsidR="00E57448" w:rsidRPr="008713B7">
              <w:rPr>
                <w:sz w:val="18"/>
                <w:szCs w:val="18"/>
              </w:rPr>
              <w:t xml:space="preserve">Elsevier B.V. </w:t>
            </w:r>
            <w:r w:rsidRPr="008713B7">
              <w:rPr>
                <w:sz w:val="18"/>
                <w:szCs w:val="18"/>
              </w:rPr>
              <w:t>66</w:t>
            </w:r>
            <w:proofErr w:type="gramEnd"/>
            <w:r w:rsidRPr="008713B7">
              <w:rPr>
                <w:sz w:val="18"/>
                <w:szCs w:val="18"/>
              </w:rPr>
              <w:t>, 1-19</w:t>
            </w:r>
            <w:r w:rsidR="00E57448" w:rsidRPr="008713B7">
              <w:rPr>
                <w:sz w:val="18"/>
                <w:szCs w:val="18"/>
              </w:rPr>
              <w:t>, 2018</w:t>
            </w:r>
            <w:r w:rsidRPr="008713B7">
              <w:rPr>
                <w:sz w:val="18"/>
                <w:szCs w:val="18"/>
              </w:rPr>
              <w:t>. ISSN 1226086X.</w:t>
            </w:r>
          </w:p>
          <w:p w14:paraId="0C9E1C90" w14:textId="7EA63A5A" w:rsidR="00AE6EE0" w:rsidRPr="008713B7" w:rsidRDefault="00AE6EE0" w:rsidP="00AE6EE0">
            <w:pPr>
              <w:pStyle w:val="TableParagraph"/>
              <w:ind w:left="0"/>
              <w:jc w:val="both"/>
              <w:rPr>
                <w:sz w:val="18"/>
                <w:szCs w:val="18"/>
              </w:rPr>
            </w:pPr>
            <w:r w:rsidRPr="008713B7">
              <w:rPr>
                <w:sz w:val="18"/>
                <w:szCs w:val="18"/>
              </w:rPr>
              <w:t xml:space="preserve">MEZGER, T. </w:t>
            </w:r>
            <w:r w:rsidRPr="008713B7">
              <w:rPr>
                <w:i/>
                <w:sz w:val="18"/>
                <w:szCs w:val="18"/>
              </w:rPr>
              <w:t xml:space="preserve">The </w:t>
            </w:r>
            <w:r w:rsidR="00E57448" w:rsidRPr="008713B7">
              <w:rPr>
                <w:i/>
                <w:sz w:val="18"/>
                <w:szCs w:val="18"/>
              </w:rPr>
              <w:t>R</w:t>
            </w:r>
            <w:r w:rsidRPr="008713B7">
              <w:rPr>
                <w:i/>
                <w:sz w:val="18"/>
                <w:szCs w:val="18"/>
              </w:rPr>
              <w:t xml:space="preserve">heology </w:t>
            </w:r>
            <w:r w:rsidR="00E57448" w:rsidRPr="008713B7">
              <w:rPr>
                <w:i/>
                <w:sz w:val="18"/>
                <w:szCs w:val="18"/>
              </w:rPr>
              <w:t>H</w:t>
            </w:r>
            <w:r w:rsidRPr="008713B7">
              <w:rPr>
                <w:i/>
                <w:sz w:val="18"/>
                <w:szCs w:val="18"/>
              </w:rPr>
              <w:t xml:space="preserve">andbook: </w:t>
            </w:r>
            <w:r w:rsidR="00E57448" w:rsidRPr="008713B7">
              <w:rPr>
                <w:i/>
                <w:sz w:val="18"/>
                <w:szCs w:val="18"/>
              </w:rPr>
              <w:t>F</w:t>
            </w:r>
            <w:r w:rsidRPr="008713B7">
              <w:rPr>
                <w:i/>
                <w:sz w:val="18"/>
                <w:szCs w:val="18"/>
              </w:rPr>
              <w:t xml:space="preserve">or </w:t>
            </w:r>
            <w:r w:rsidR="00E57448" w:rsidRPr="008713B7">
              <w:rPr>
                <w:i/>
                <w:sz w:val="18"/>
                <w:szCs w:val="18"/>
              </w:rPr>
              <w:t>U</w:t>
            </w:r>
            <w:r w:rsidRPr="008713B7">
              <w:rPr>
                <w:i/>
                <w:sz w:val="18"/>
                <w:szCs w:val="18"/>
              </w:rPr>
              <w:t xml:space="preserve">sers of </w:t>
            </w:r>
            <w:r w:rsidR="00E57448" w:rsidRPr="008713B7">
              <w:rPr>
                <w:i/>
                <w:sz w:val="18"/>
                <w:szCs w:val="18"/>
              </w:rPr>
              <w:t>R</w:t>
            </w:r>
            <w:r w:rsidRPr="008713B7">
              <w:rPr>
                <w:i/>
                <w:sz w:val="18"/>
                <w:szCs w:val="18"/>
              </w:rPr>
              <w:t xml:space="preserve">otational and </w:t>
            </w:r>
            <w:r w:rsidR="00E57448" w:rsidRPr="008713B7">
              <w:rPr>
                <w:i/>
                <w:sz w:val="18"/>
                <w:szCs w:val="18"/>
              </w:rPr>
              <w:t>O</w:t>
            </w:r>
            <w:r w:rsidRPr="008713B7">
              <w:rPr>
                <w:i/>
                <w:sz w:val="18"/>
                <w:szCs w:val="18"/>
              </w:rPr>
              <w:t xml:space="preserve">scillatory </w:t>
            </w:r>
            <w:r w:rsidR="00E57448" w:rsidRPr="008713B7">
              <w:rPr>
                <w:i/>
                <w:sz w:val="18"/>
                <w:szCs w:val="18"/>
              </w:rPr>
              <w:t>R</w:t>
            </w:r>
            <w:r w:rsidRPr="008713B7">
              <w:rPr>
                <w:i/>
                <w:sz w:val="18"/>
                <w:szCs w:val="18"/>
              </w:rPr>
              <w:t>heometres</w:t>
            </w:r>
            <w:r w:rsidR="00E57448" w:rsidRPr="008713B7">
              <w:rPr>
                <w:sz w:val="18"/>
                <w:szCs w:val="18"/>
              </w:rPr>
              <w:t xml:space="preserve">. Hannover: Vincentz, </w:t>
            </w:r>
            <w:r w:rsidRPr="008713B7">
              <w:rPr>
                <w:sz w:val="18"/>
                <w:szCs w:val="18"/>
              </w:rPr>
              <w:t>2002. ISBN 3878707452.</w:t>
            </w:r>
          </w:p>
          <w:p w14:paraId="67967917" w14:textId="2BB8A61A" w:rsidR="00AE6EE0" w:rsidRPr="008713B7" w:rsidRDefault="00AE6EE0" w:rsidP="00AE6EE0">
            <w:pPr>
              <w:pStyle w:val="TableParagraph"/>
              <w:ind w:left="0"/>
              <w:jc w:val="both"/>
              <w:rPr>
                <w:sz w:val="18"/>
                <w:szCs w:val="18"/>
                <w:lang w:val="de-DE"/>
              </w:rPr>
            </w:pPr>
            <w:r w:rsidRPr="008713B7">
              <w:rPr>
                <w:sz w:val="18"/>
                <w:szCs w:val="18"/>
              </w:rPr>
              <w:t>MORRISON, F</w:t>
            </w:r>
            <w:r w:rsidR="00E57448" w:rsidRPr="008713B7">
              <w:rPr>
                <w:sz w:val="18"/>
                <w:szCs w:val="18"/>
              </w:rPr>
              <w:t>.</w:t>
            </w:r>
            <w:r w:rsidRPr="008713B7">
              <w:rPr>
                <w:sz w:val="18"/>
                <w:szCs w:val="18"/>
              </w:rPr>
              <w:t xml:space="preserve">A. </w:t>
            </w:r>
            <w:r w:rsidRPr="008713B7">
              <w:rPr>
                <w:i/>
                <w:sz w:val="18"/>
                <w:szCs w:val="18"/>
              </w:rPr>
              <w:t xml:space="preserve">Understanding </w:t>
            </w:r>
            <w:r w:rsidR="00E57448" w:rsidRPr="008713B7">
              <w:rPr>
                <w:i/>
                <w:sz w:val="18"/>
                <w:szCs w:val="18"/>
              </w:rPr>
              <w:t>R</w:t>
            </w:r>
            <w:r w:rsidRPr="008713B7">
              <w:rPr>
                <w:i/>
                <w:sz w:val="18"/>
                <w:szCs w:val="18"/>
              </w:rPr>
              <w:t>heology</w:t>
            </w:r>
            <w:r w:rsidRPr="008713B7">
              <w:rPr>
                <w:sz w:val="18"/>
                <w:szCs w:val="18"/>
              </w:rPr>
              <w:t xml:space="preserve">. New York: Oxford University Press, 2001. </w:t>
            </w:r>
            <w:r w:rsidRPr="008713B7">
              <w:rPr>
                <w:sz w:val="18"/>
                <w:szCs w:val="18"/>
                <w:lang w:val="de-DE"/>
              </w:rPr>
              <w:t>ISBN 0195141660.</w:t>
            </w:r>
            <w:r w:rsidR="00E57448" w:rsidRPr="008713B7">
              <w:rPr>
                <w:sz w:val="18"/>
                <w:szCs w:val="18"/>
                <w:lang w:val="de-DE"/>
              </w:rPr>
              <w:t xml:space="preserve"> Dostupné z: </w:t>
            </w:r>
            <w:hyperlink r:id="rId61" w:history="1">
              <w:r w:rsidRPr="008713B7">
                <w:rPr>
                  <w:rStyle w:val="Hypertextovodkaz"/>
                  <w:sz w:val="18"/>
                  <w:szCs w:val="18"/>
                  <w:lang w:val="de-DE"/>
                </w:rPr>
                <w:t>http://app.knovel.com/web/toc.v/cid:kpUR00000I/viewerType:toc/</w:t>
              </w:r>
            </w:hyperlink>
            <w:r w:rsidR="00E57448" w:rsidRPr="008713B7">
              <w:rPr>
                <w:rStyle w:val="Hypertextovodkaz"/>
                <w:sz w:val="18"/>
                <w:szCs w:val="18"/>
                <w:lang w:val="de-DE"/>
              </w:rPr>
              <w:t>.</w:t>
            </w:r>
          </w:p>
          <w:p w14:paraId="140A1D48" w14:textId="2A3CD78A" w:rsidR="00AE6EE0" w:rsidRPr="008713B7" w:rsidRDefault="00AE6EE0" w:rsidP="00AE6EE0">
            <w:pPr>
              <w:pStyle w:val="TableParagraph"/>
              <w:ind w:left="0"/>
              <w:jc w:val="both"/>
              <w:rPr>
                <w:sz w:val="18"/>
                <w:szCs w:val="18"/>
              </w:rPr>
            </w:pPr>
            <w:r w:rsidRPr="008713B7">
              <w:rPr>
                <w:sz w:val="18"/>
                <w:szCs w:val="18"/>
              </w:rPr>
              <w:t xml:space="preserve">MORRISON, I.D. </w:t>
            </w:r>
            <w:r w:rsidRPr="008713B7">
              <w:rPr>
                <w:i/>
                <w:sz w:val="18"/>
                <w:szCs w:val="18"/>
              </w:rPr>
              <w:t>Colloidal Dispersions - Suspensions, Emulsions and Foams</w:t>
            </w:r>
            <w:r w:rsidR="00E57448" w:rsidRPr="008713B7">
              <w:rPr>
                <w:sz w:val="18"/>
                <w:szCs w:val="18"/>
              </w:rPr>
              <w:t xml:space="preserve">. </w:t>
            </w:r>
            <w:r w:rsidRPr="008713B7">
              <w:rPr>
                <w:sz w:val="18"/>
                <w:szCs w:val="18"/>
              </w:rPr>
              <w:t xml:space="preserve">John Wiley &amp; Sons, 2002. ISBN 978-0471176251. </w:t>
            </w:r>
          </w:p>
          <w:p w14:paraId="631213D1" w14:textId="77777777" w:rsidR="00AE6EE0" w:rsidRPr="00747BB4" w:rsidRDefault="00AE6EE0" w:rsidP="00AE6EE0">
            <w:pPr>
              <w:jc w:val="both"/>
            </w:pPr>
            <w:r w:rsidRPr="008713B7">
              <w:rPr>
                <w:sz w:val="18"/>
                <w:szCs w:val="18"/>
              </w:rPr>
              <w:t xml:space="preserve">RAO, </w:t>
            </w:r>
            <w:proofErr w:type="gramStart"/>
            <w:r w:rsidRPr="008713B7">
              <w:rPr>
                <w:sz w:val="18"/>
                <w:szCs w:val="18"/>
              </w:rPr>
              <w:t>M.A.</w:t>
            </w:r>
            <w:proofErr w:type="gramEnd"/>
            <w:r w:rsidRPr="008713B7">
              <w:rPr>
                <w:sz w:val="18"/>
                <w:szCs w:val="18"/>
              </w:rPr>
              <w:t xml:space="preserve"> </w:t>
            </w:r>
            <w:r w:rsidRPr="008713B7">
              <w:rPr>
                <w:i/>
                <w:sz w:val="18"/>
                <w:szCs w:val="18"/>
              </w:rPr>
              <w:t>Rheology of Fluids and Semisolid Foods</w:t>
            </w:r>
            <w:r w:rsidRPr="008713B7">
              <w:rPr>
                <w:sz w:val="18"/>
                <w:szCs w:val="18"/>
              </w:rPr>
              <w:t>. Aspen Publishers, 1999. ISBN 978- 0834212640.</w:t>
            </w:r>
          </w:p>
        </w:tc>
      </w:tr>
      <w:tr w:rsidR="00AE6EE0" w:rsidRPr="00AB2841" w14:paraId="2EB31074"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5B2828D3" w14:textId="77777777" w:rsidR="00AE6EE0" w:rsidRPr="00747BB4" w:rsidRDefault="00AE6EE0" w:rsidP="00AE6EE0">
            <w:pPr>
              <w:jc w:val="center"/>
              <w:rPr>
                <w:b/>
              </w:rPr>
            </w:pPr>
            <w:r w:rsidRPr="00747BB4">
              <w:rPr>
                <w:b/>
              </w:rPr>
              <w:t>Informace ke kombinované nebo distanční formě</w:t>
            </w:r>
          </w:p>
        </w:tc>
      </w:tr>
      <w:tr w:rsidR="00AE6EE0" w:rsidRPr="00AB2841" w14:paraId="683D9929"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268AF7E7" w14:textId="77777777" w:rsidR="00AE6EE0" w:rsidRPr="00747BB4" w:rsidRDefault="00AE6EE0" w:rsidP="00AE6EE0">
            <w:pPr>
              <w:jc w:val="both"/>
            </w:pPr>
            <w:r w:rsidRPr="00747BB4">
              <w:rPr>
                <w:b/>
              </w:rPr>
              <w:t>Rozsah konzultací (soustředění)</w:t>
            </w:r>
          </w:p>
        </w:tc>
        <w:tc>
          <w:tcPr>
            <w:tcW w:w="889" w:type="dxa"/>
            <w:gridSpan w:val="3"/>
            <w:tcBorders>
              <w:top w:val="single" w:sz="2" w:space="0" w:color="auto"/>
            </w:tcBorders>
          </w:tcPr>
          <w:p w14:paraId="3C551084" w14:textId="77777777" w:rsidR="00AE6EE0" w:rsidRPr="00747BB4" w:rsidRDefault="00AE6EE0" w:rsidP="00AE6EE0">
            <w:pPr>
              <w:jc w:val="both"/>
            </w:pPr>
          </w:p>
        </w:tc>
        <w:tc>
          <w:tcPr>
            <w:tcW w:w="4179" w:type="dxa"/>
            <w:gridSpan w:val="14"/>
            <w:tcBorders>
              <w:top w:val="single" w:sz="2" w:space="0" w:color="auto"/>
            </w:tcBorders>
            <w:shd w:val="clear" w:color="auto" w:fill="F7CAAC"/>
          </w:tcPr>
          <w:p w14:paraId="26676941" w14:textId="77777777" w:rsidR="00AE6EE0" w:rsidRPr="00747BB4" w:rsidRDefault="00AE6EE0" w:rsidP="00AE6EE0">
            <w:pPr>
              <w:jc w:val="both"/>
              <w:rPr>
                <w:b/>
              </w:rPr>
            </w:pPr>
            <w:r w:rsidRPr="00747BB4">
              <w:rPr>
                <w:b/>
              </w:rPr>
              <w:t xml:space="preserve">hodin </w:t>
            </w:r>
          </w:p>
        </w:tc>
      </w:tr>
      <w:tr w:rsidR="00AE6EE0" w:rsidRPr="00AB2841" w14:paraId="3D6E5573" w14:textId="77777777" w:rsidTr="00140CA8">
        <w:trPr>
          <w:gridBefore w:val="1"/>
          <w:gridAfter w:val="3"/>
          <w:wBefore w:w="34" w:type="dxa"/>
          <w:wAfter w:w="318" w:type="dxa"/>
        </w:trPr>
        <w:tc>
          <w:tcPr>
            <w:tcW w:w="9855" w:type="dxa"/>
            <w:gridSpan w:val="29"/>
            <w:shd w:val="clear" w:color="auto" w:fill="F7CAAC"/>
          </w:tcPr>
          <w:p w14:paraId="1E299CBA" w14:textId="77777777" w:rsidR="00AE6EE0" w:rsidRPr="00747BB4" w:rsidRDefault="00AE6EE0" w:rsidP="00AE6EE0">
            <w:pPr>
              <w:jc w:val="both"/>
              <w:rPr>
                <w:b/>
              </w:rPr>
            </w:pPr>
            <w:r w:rsidRPr="00747BB4">
              <w:rPr>
                <w:b/>
              </w:rPr>
              <w:t>Informace o způsobu kontaktu s vyučujícím</w:t>
            </w:r>
          </w:p>
        </w:tc>
      </w:tr>
      <w:tr w:rsidR="00AE6EE0" w:rsidRPr="00AB2841" w14:paraId="1DB4B40E" w14:textId="77777777" w:rsidTr="00140CA8">
        <w:trPr>
          <w:gridBefore w:val="1"/>
          <w:gridAfter w:val="3"/>
          <w:wBefore w:w="34" w:type="dxa"/>
          <w:wAfter w:w="318" w:type="dxa"/>
          <w:trHeight w:val="1373"/>
        </w:trPr>
        <w:tc>
          <w:tcPr>
            <w:tcW w:w="9855" w:type="dxa"/>
            <w:gridSpan w:val="29"/>
          </w:tcPr>
          <w:p w14:paraId="4CD0FA5D" w14:textId="1E239B60" w:rsidR="00AE6EE0" w:rsidRPr="00A36AFF" w:rsidRDefault="00AE6EE0" w:rsidP="00AE6EE0">
            <w:pPr>
              <w:jc w:val="both"/>
              <w:rPr>
                <w:sz w:val="19"/>
                <w:szCs w:val="19"/>
              </w:rPr>
            </w:pPr>
            <w:del w:id="149" w:author="Ivo Kuřitka" w:date="2019-11-27T22:43:00Z">
              <w:r w:rsidRPr="00747BB4">
                <w:rPr>
                  <w:color w:val="000000"/>
                </w:rPr>
                <w:delText>Rozsah konzultací k </w:delText>
              </w:r>
            </w:del>
            <w:ins w:id="150" w:author="Ivo Kuřitka" w:date="2019-11-27T22:43:00Z">
              <w:r w:rsidR="00A36AFF" w:rsidRPr="00A36AFF">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A36AFF" w:rsidRPr="00A36AFF">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821969C" w14:textId="77777777" w:rsidR="00AE6EE0" w:rsidRPr="00A36AFF" w:rsidRDefault="00AE6EE0" w:rsidP="00AE6EE0">
            <w:pPr>
              <w:jc w:val="both"/>
              <w:rPr>
                <w:sz w:val="19"/>
                <w:szCs w:val="19"/>
              </w:rPr>
            </w:pPr>
          </w:p>
          <w:p w14:paraId="4047CDF3" w14:textId="0FB5C6BD" w:rsidR="00AE6EE0" w:rsidRPr="00747BB4" w:rsidRDefault="00AE6EE0" w:rsidP="00806BE7">
            <w:pPr>
              <w:jc w:val="both"/>
            </w:pPr>
            <w:r w:rsidRPr="00A36AFF">
              <w:rPr>
                <w:color w:val="000000"/>
                <w:sz w:val="19"/>
                <w:szCs w:val="19"/>
              </w:rPr>
              <w:t>Možnosti komunikace s vyučujícím: </w:t>
            </w:r>
            <w:hyperlink r:id="rId62" w:history="1">
              <w:r w:rsidRPr="00A36AFF">
                <w:rPr>
                  <w:rStyle w:val="Hypertextovodkaz"/>
                  <w:sz w:val="19"/>
                  <w:szCs w:val="19"/>
                </w:rPr>
                <w:t>msedlacik@utb.cz</w:t>
              </w:r>
            </w:hyperlink>
            <w:r w:rsidR="00806BE7" w:rsidRPr="00A36AFF">
              <w:rPr>
                <w:color w:val="000000"/>
                <w:sz w:val="19"/>
                <w:szCs w:val="19"/>
              </w:rPr>
              <w:t>, 576 038 027</w:t>
            </w:r>
            <w:r w:rsidRPr="00A36AFF">
              <w:rPr>
                <w:color w:val="000000"/>
                <w:sz w:val="19"/>
                <w:szCs w:val="19"/>
              </w:rPr>
              <w:t>.</w:t>
            </w:r>
          </w:p>
        </w:tc>
      </w:tr>
      <w:tr w:rsidR="00AE6EE0" w:rsidRPr="00AB2841" w14:paraId="6F62F2C2" w14:textId="77777777" w:rsidTr="00140CA8">
        <w:trPr>
          <w:gridBefore w:val="1"/>
          <w:gridAfter w:val="3"/>
          <w:wBefore w:w="34" w:type="dxa"/>
          <w:wAfter w:w="318" w:type="dxa"/>
          <w:trHeight w:val="283"/>
        </w:trPr>
        <w:tc>
          <w:tcPr>
            <w:tcW w:w="9855" w:type="dxa"/>
            <w:gridSpan w:val="29"/>
            <w:tcBorders>
              <w:top w:val="single" w:sz="4" w:space="0" w:color="auto"/>
              <w:left w:val="single" w:sz="4" w:space="0" w:color="auto"/>
              <w:bottom w:val="single" w:sz="4" w:space="0" w:color="auto"/>
              <w:right w:val="single" w:sz="4" w:space="0" w:color="auto"/>
            </w:tcBorders>
            <w:shd w:val="clear" w:color="auto" w:fill="BDD6EE"/>
          </w:tcPr>
          <w:p w14:paraId="3A1FC204" w14:textId="77777777" w:rsidR="00AE6EE0" w:rsidRPr="00AB2841" w:rsidRDefault="00AE6EE0" w:rsidP="00AE6EE0">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E6EE0" w:rsidRPr="00AB2841" w14:paraId="561534BD"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4207FE7A" w14:textId="77777777" w:rsidR="00AE6EE0" w:rsidRPr="009555FC" w:rsidRDefault="00AE6EE0" w:rsidP="00AE6EE0">
            <w:pPr>
              <w:jc w:val="both"/>
              <w:rPr>
                <w:b/>
              </w:rPr>
            </w:pPr>
            <w:r w:rsidRPr="009555FC">
              <w:rPr>
                <w:b/>
              </w:rPr>
              <w:t>Název studijního předmětu</w:t>
            </w:r>
          </w:p>
        </w:tc>
        <w:tc>
          <w:tcPr>
            <w:tcW w:w="6769" w:type="dxa"/>
            <w:gridSpan w:val="26"/>
            <w:tcBorders>
              <w:top w:val="double" w:sz="4" w:space="0" w:color="auto"/>
            </w:tcBorders>
          </w:tcPr>
          <w:p w14:paraId="47BA6DDB" w14:textId="77777777" w:rsidR="00AE6EE0" w:rsidRPr="009555FC" w:rsidRDefault="00AE6EE0" w:rsidP="00AE6EE0">
            <w:pPr>
              <w:jc w:val="both"/>
            </w:pPr>
            <w:bookmarkStart w:id="151" w:name="Spec_techn_synt_nanomater"/>
            <w:bookmarkEnd w:id="151"/>
            <w:r w:rsidRPr="009555FC">
              <w:rPr>
                <w:b/>
              </w:rPr>
              <w:t>Speciální techniky syntézy nanomateriálů</w:t>
            </w:r>
          </w:p>
        </w:tc>
      </w:tr>
      <w:tr w:rsidR="00AE6EE0" w:rsidRPr="00AB2841" w14:paraId="751E8FFC" w14:textId="77777777" w:rsidTr="00140CA8">
        <w:trPr>
          <w:gridBefore w:val="1"/>
          <w:gridAfter w:val="3"/>
          <w:wBefore w:w="34" w:type="dxa"/>
          <w:wAfter w:w="318" w:type="dxa"/>
        </w:trPr>
        <w:tc>
          <w:tcPr>
            <w:tcW w:w="3086" w:type="dxa"/>
            <w:gridSpan w:val="3"/>
            <w:shd w:val="clear" w:color="auto" w:fill="F7CAAC"/>
          </w:tcPr>
          <w:p w14:paraId="069509C2" w14:textId="77777777" w:rsidR="00AE6EE0" w:rsidRPr="009555FC" w:rsidRDefault="00AE6EE0" w:rsidP="00AE6EE0">
            <w:pPr>
              <w:jc w:val="both"/>
              <w:rPr>
                <w:b/>
              </w:rPr>
            </w:pPr>
            <w:r w:rsidRPr="009555FC">
              <w:rPr>
                <w:b/>
              </w:rPr>
              <w:t>Typ předmětu</w:t>
            </w:r>
          </w:p>
        </w:tc>
        <w:tc>
          <w:tcPr>
            <w:tcW w:w="3406" w:type="dxa"/>
            <w:gridSpan w:val="16"/>
          </w:tcPr>
          <w:p w14:paraId="1EA41BD0" w14:textId="77777777" w:rsidR="00AE6EE0" w:rsidRPr="009555FC" w:rsidRDefault="00AE6EE0" w:rsidP="00AE6EE0">
            <w:pPr>
              <w:jc w:val="both"/>
            </w:pPr>
          </w:p>
        </w:tc>
        <w:tc>
          <w:tcPr>
            <w:tcW w:w="2695" w:type="dxa"/>
            <w:gridSpan w:val="7"/>
            <w:shd w:val="clear" w:color="auto" w:fill="F7CAAC"/>
          </w:tcPr>
          <w:p w14:paraId="18CBC738" w14:textId="77777777" w:rsidR="00AE6EE0" w:rsidRPr="009555FC" w:rsidRDefault="00AE6EE0" w:rsidP="00AE6EE0">
            <w:pPr>
              <w:jc w:val="both"/>
            </w:pPr>
            <w:r w:rsidRPr="009555FC">
              <w:rPr>
                <w:b/>
              </w:rPr>
              <w:t>doporučený ročník / semestr</w:t>
            </w:r>
          </w:p>
        </w:tc>
        <w:tc>
          <w:tcPr>
            <w:tcW w:w="668" w:type="dxa"/>
            <w:gridSpan w:val="3"/>
          </w:tcPr>
          <w:p w14:paraId="5CA65BDA" w14:textId="77777777" w:rsidR="00AE6EE0" w:rsidRPr="009555FC" w:rsidRDefault="00AE6EE0" w:rsidP="00AE6EE0">
            <w:pPr>
              <w:jc w:val="both"/>
            </w:pPr>
          </w:p>
        </w:tc>
      </w:tr>
      <w:tr w:rsidR="00AE6EE0" w:rsidRPr="00AB2841" w14:paraId="05529F4D" w14:textId="77777777" w:rsidTr="00140CA8">
        <w:trPr>
          <w:gridBefore w:val="1"/>
          <w:gridAfter w:val="3"/>
          <w:wBefore w:w="34" w:type="dxa"/>
          <w:wAfter w:w="318" w:type="dxa"/>
        </w:trPr>
        <w:tc>
          <w:tcPr>
            <w:tcW w:w="3086" w:type="dxa"/>
            <w:gridSpan w:val="3"/>
            <w:shd w:val="clear" w:color="auto" w:fill="F7CAAC"/>
          </w:tcPr>
          <w:p w14:paraId="3086B5ED" w14:textId="77777777" w:rsidR="00AE6EE0" w:rsidRPr="009555FC" w:rsidRDefault="00AE6EE0" w:rsidP="00AE6EE0">
            <w:pPr>
              <w:jc w:val="both"/>
              <w:rPr>
                <w:b/>
              </w:rPr>
            </w:pPr>
            <w:r w:rsidRPr="009555FC">
              <w:rPr>
                <w:b/>
              </w:rPr>
              <w:t>Rozsah studijního předmětu</w:t>
            </w:r>
          </w:p>
        </w:tc>
        <w:tc>
          <w:tcPr>
            <w:tcW w:w="1701" w:type="dxa"/>
            <w:gridSpan w:val="9"/>
          </w:tcPr>
          <w:p w14:paraId="3AFE16D8" w14:textId="77777777" w:rsidR="00AE6EE0" w:rsidRPr="009555FC" w:rsidRDefault="00AE6EE0" w:rsidP="00AE6EE0">
            <w:pPr>
              <w:jc w:val="both"/>
            </w:pPr>
          </w:p>
        </w:tc>
        <w:tc>
          <w:tcPr>
            <w:tcW w:w="889" w:type="dxa"/>
            <w:gridSpan w:val="3"/>
            <w:shd w:val="clear" w:color="auto" w:fill="F7CAAC"/>
          </w:tcPr>
          <w:p w14:paraId="40BF3CD4" w14:textId="77777777" w:rsidR="00AE6EE0" w:rsidRPr="009555FC" w:rsidRDefault="00AE6EE0" w:rsidP="00AE6EE0">
            <w:pPr>
              <w:jc w:val="both"/>
              <w:rPr>
                <w:b/>
              </w:rPr>
            </w:pPr>
            <w:r w:rsidRPr="009555FC">
              <w:rPr>
                <w:b/>
              </w:rPr>
              <w:t xml:space="preserve">hod. </w:t>
            </w:r>
          </w:p>
        </w:tc>
        <w:tc>
          <w:tcPr>
            <w:tcW w:w="816" w:type="dxa"/>
            <w:gridSpan w:val="4"/>
          </w:tcPr>
          <w:p w14:paraId="038D5B20" w14:textId="77777777" w:rsidR="00AE6EE0" w:rsidRPr="009555FC" w:rsidRDefault="00AE6EE0" w:rsidP="00AE6EE0">
            <w:pPr>
              <w:jc w:val="both"/>
            </w:pPr>
          </w:p>
        </w:tc>
        <w:tc>
          <w:tcPr>
            <w:tcW w:w="2156" w:type="dxa"/>
            <w:gridSpan w:val="4"/>
            <w:shd w:val="clear" w:color="auto" w:fill="F7CAAC"/>
          </w:tcPr>
          <w:p w14:paraId="60ED8063" w14:textId="77777777" w:rsidR="00AE6EE0" w:rsidRPr="009555FC" w:rsidRDefault="00AE6EE0" w:rsidP="00AE6EE0">
            <w:pPr>
              <w:jc w:val="both"/>
              <w:rPr>
                <w:b/>
              </w:rPr>
            </w:pPr>
            <w:r w:rsidRPr="009555FC">
              <w:rPr>
                <w:b/>
              </w:rPr>
              <w:t>kreditů</w:t>
            </w:r>
          </w:p>
        </w:tc>
        <w:tc>
          <w:tcPr>
            <w:tcW w:w="1207" w:type="dxa"/>
            <w:gridSpan w:val="6"/>
          </w:tcPr>
          <w:p w14:paraId="126344C9" w14:textId="77777777" w:rsidR="00AE6EE0" w:rsidRPr="009555FC" w:rsidRDefault="00AE6EE0" w:rsidP="00AE6EE0">
            <w:pPr>
              <w:jc w:val="both"/>
            </w:pPr>
          </w:p>
        </w:tc>
      </w:tr>
      <w:tr w:rsidR="00AE6EE0" w:rsidRPr="00AB2841" w14:paraId="7C35C731" w14:textId="77777777" w:rsidTr="00140CA8">
        <w:trPr>
          <w:gridBefore w:val="1"/>
          <w:gridAfter w:val="3"/>
          <w:wBefore w:w="34" w:type="dxa"/>
          <w:wAfter w:w="318" w:type="dxa"/>
        </w:trPr>
        <w:tc>
          <w:tcPr>
            <w:tcW w:w="3086" w:type="dxa"/>
            <w:gridSpan w:val="3"/>
            <w:shd w:val="clear" w:color="auto" w:fill="F7CAAC"/>
          </w:tcPr>
          <w:p w14:paraId="4DB5FD00" w14:textId="77777777" w:rsidR="00AE6EE0" w:rsidRPr="009555FC" w:rsidRDefault="00AE6EE0" w:rsidP="00AE6EE0">
            <w:pPr>
              <w:jc w:val="both"/>
              <w:rPr>
                <w:b/>
              </w:rPr>
            </w:pPr>
            <w:r w:rsidRPr="009555FC">
              <w:rPr>
                <w:b/>
              </w:rPr>
              <w:t>Prerekvizity, korekvizity, ekvivalence</w:t>
            </w:r>
          </w:p>
        </w:tc>
        <w:tc>
          <w:tcPr>
            <w:tcW w:w="6769" w:type="dxa"/>
            <w:gridSpan w:val="26"/>
          </w:tcPr>
          <w:p w14:paraId="59B7D366" w14:textId="77777777" w:rsidR="00AE6EE0" w:rsidRPr="009555FC" w:rsidRDefault="00AE6EE0" w:rsidP="00AE6EE0">
            <w:pPr>
              <w:jc w:val="both"/>
            </w:pPr>
          </w:p>
        </w:tc>
      </w:tr>
      <w:tr w:rsidR="00AE6EE0" w:rsidRPr="00AB2841" w14:paraId="124941DC" w14:textId="77777777" w:rsidTr="00140CA8">
        <w:trPr>
          <w:gridBefore w:val="1"/>
          <w:gridAfter w:val="3"/>
          <w:wBefore w:w="34" w:type="dxa"/>
          <w:wAfter w:w="318" w:type="dxa"/>
        </w:trPr>
        <w:tc>
          <w:tcPr>
            <w:tcW w:w="3086" w:type="dxa"/>
            <w:gridSpan w:val="3"/>
            <w:shd w:val="clear" w:color="auto" w:fill="F7CAAC"/>
          </w:tcPr>
          <w:p w14:paraId="3627AC85" w14:textId="77777777" w:rsidR="00AE6EE0" w:rsidRPr="009555FC" w:rsidRDefault="00AE6EE0" w:rsidP="00AE6EE0">
            <w:pPr>
              <w:jc w:val="both"/>
              <w:rPr>
                <w:b/>
              </w:rPr>
            </w:pPr>
            <w:r w:rsidRPr="009555FC">
              <w:rPr>
                <w:b/>
              </w:rPr>
              <w:t>Způsob ověření studijních výsledků</w:t>
            </w:r>
          </w:p>
        </w:tc>
        <w:tc>
          <w:tcPr>
            <w:tcW w:w="3406" w:type="dxa"/>
            <w:gridSpan w:val="16"/>
          </w:tcPr>
          <w:p w14:paraId="2B123EC3" w14:textId="77777777" w:rsidR="00AE6EE0" w:rsidRPr="009555FC" w:rsidRDefault="00AE6EE0" w:rsidP="00AE6EE0">
            <w:pPr>
              <w:jc w:val="both"/>
            </w:pPr>
            <w:r w:rsidRPr="009555FC">
              <w:t>zkouška</w:t>
            </w:r>
          </w:p>
        </w:tc>
        <w:tc>
          <w:tcPr>
            <w:tcW w:w="2156" w:type="dxa"/>
            <w:gridSpan w:val="4"/>
            <w:shd w:val="clear" w:color="auto" w:fill="F7CAAC"/>
          </w:tcPr>
          <w:p w14:paraId="75FE8D83" w14:textId="77777777" w:rsidR="00AE6EE0" w:rsidRPr="009555FC" w:rsidRDefault="00AE6EE0" w:rsidP="00AE6EE0">
            <w:pPr>
              <w:jc w:val="both"/>
              <w:rPr>
                <w:b/>
              </w:rPr>
            </w:pPr>
            <w:r w:rsidRPr="009555FC">
              <w:rPr>
                <w:b/>
              </w:rPr>
              <w:t>Forma výuky</w:t>
            </w:r>
          </w:p>
        </w:tc>
        <w:tc>
          <w:tcPr>
            <w:tcW w:w="1207" w:type="dxa"/>
            <w:gridSpan w:val="6"/>
          </w:tcPr>
          <w:p w14:paraId="4187D027" w14:textId="77777777" w:rsidR="00AE6EE0" w:rsidRPr="009555FC" w:rsidRDefault="00AE6EE0" w:rsidP="00AE6EE0">
            <w:pPr>
              <w:jc w:val="both"/>
            </w:pPr>
          </w:p>
        </w:tc>
      </w:tr>
      <w:tr w:rsidR="00AE6EE0" w:rsidRPr="00AB2841" w14:paraId="6BB05197" w14:textId="77777777" w:rsidTr="00140CA8">
        <w:trPr>
          <w:gridBefore w:val="1"/>
          <w:gridAfter w:val="3"/>
          <w:wBefore w:w="34" w:type="dxa"/>
          <w:wAfter w:w="318" w:type="dxa"/>
        </w:trPr>
        <w:tc>
          <w:tcPr>
            <w:tcW w:w="3086" w:type="dxa"/>
            <w:gridSpan w:val="3"/>
            <w:shd w:val="clear" w:color="auto" w:fill="F7CAAC"/>
          </w:tcPr>
          <w:p w14:paraId="1F7058A9" w14:textId="77777777" w:rsidR="00AE6EE0" w:rsidRPr="009555FC" w:rsidRDefault="00AE6EE0" w:rsidP="00AE6EE0">
            <w:pPr>
              <w:jc w:val="both"/>
              <w:rPr>
                <w:b/>
              </w:rPr>
            </w:pPr>
            <w:r w:rsidRPr="009555FC">
              <w:rPr>
                <w:b/>
              </w:rPr>
              <w:t>Forma způsobu ověření studijních výsledků a další požadavky na studenta</w:t>
            </w:r>
          </w:p>
        </w:tc>
        <w:tc>
          <w:tcPr>
            <w:tcW w:w="6769" w:type="dxa"/>
            <w:gridSpan w:val="26"/>
            <w:tcBorders>
              <w:bottom w:val="single" w:sz="4" w:space="0" w:color="auto"/>
            </w:tcBorders>
          </w:tcPr>
          <w:p w14:paraId="663A753B" w14:textId="4F2B9BDF" w:rsidR="00AE6EE0" w:rsidRPr="004A64AD" w:rsidRDefault="00AE6EE0" w:rsidP="001759A4">
            <w:pPr>
              <w:pStyle w:val="TableParagraph"/>
              <w:ind w:left="0"/>
              <w:jc w:val="both"/>
              <w:rPr>
                <w:sz w:val="20"/>
                <w:szCs w:val="20"/>
                <w:lang w:val="cs-CZ"/>
              </w:rPr>
            </w:pPr>
            <w:r w:rsidRPr="004E391E">
              <w:rPr>
                <w:sz w:val="20"/>
                <w:szCs w:val="20"/>
                <w:lang w:val="cs-CZ"/>
              </w:rPr>
              <w:t>Konzultace a design vhodné metody syntézy nanomateriálů</w:t>
            </w:r>
            <w:r w:rsidR="001759A4">
              <w:rPr>
                <w:sz w:val="20"/>
                <w:szCs w:val="20"/>
                <w:lang w:val="cs-CZ"/>
              </w:rPr>
              <w:t xml:space="preserve"> s ohledem na zaměření studenta a</w:t>
            </w:r>
            <w:r w:rsidRPr="004E391E">
              <w:rPr>
                <w:sz w:val="20"/>
                <w:szCs w:val="20"/>
                <w:lang w:val="cs-CZ"/>
              </w:rPr>
              <w:t xml:space="preserve"> tailorování syntézních postupů s ohledem na po</w:t>
            </w:r>
            <w:r w:rsidR="001759A4">
              <w:rPr>
                <w:sz w:val="20"/>
                <w:szCs w:val="20"/>
                <w:lang w:val="cs-CZ"/>
              </w:rPr>
              <w:t xml:space="preserve">žadované vlastnosti nanočástic </w:t>
            </w:r>
            <w:r w:rsidRPr="004E391E">
              <w:rPr>
                <w:sz w:val="20"/>
                <w:szCs w:val="20"/>
                <w:lang w:val="cs-CZ"/>
              </w:rPr>
              <w:t xml:space="preserve">je součástí </w:t>
            </w:r>
            <w:r>
              <w:rPr>
                <w:sz w:val="20"/>
                <w:szCs w:val="20"/>
                <w:lang w:val="cs-CZ"/>
              </w:rPr>
              <w:t>přípravy ke zkoušce.</w:t>
            </w:r>
          </w:p>
        </w:tc>
      </w:tr>
      <w:tr w:rsidR="00AE6EE0" w:rsidRPr="00AB2841" w14:paraId="3231DBBA"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6637030B" w14:textId="77777777" w:rsidR="00AE6EE0" w:rsidRPr="009555FC" w:rsidRDefault="00AE6EE0" w:rsidP="00AE6EE0">
            <w:pPr>
              <w:jc w:val="both"/>
              <w:rPr>
                <w:b/>
              </w:rPr>
            </w:pPr>
            <w:r w:rsidRPr="009555FC">
              <w:rPr>
                <w:b/>
              </w:rPr>
              <w:t>Garant předmětu</w:t>
            </w:r>
          </w:p>
        </w:tc>
        <w:tc>
          <w:tcPr>
            <w:tcW w:w="6769" w:type="dxa"/>
            <w:gridSpan w:val="26"/>
            <w:tcBorders>
              <w:top w:val="single" w:sz="4" w:space="0" w:color="auto"/>
            </w:tcBorders>
          </w:tcPr>
          <w:p w14:paraId="677C9A21" w14:textId="4CAC8DC0" w:rsidR="00AE6EE0" w:rsidRPr="009555FC" w:rsidRDefault="008905F8" w:rsidP="008905F8">
            <w:pPr>
              <w:jc w:val="both"/>
            </w:pPr>
            <w:r>
              <w:t xml:space="preserve">Dr. </w:t>
            </w:r>
            <w:r w:rsidR="00AE6EE0" w:rsidRPr="009555FC">
              <w:t>Raghvendra Singh Yadav</w:t>
            </w:r>
          </w:p>
        </w:tc>
      </w:tr>
      <w:tr w:rsidR="00AE6EE0" w:rsidRPr="00AB2841" w14:paraId="372091A5"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3DC72C16" w14:textId="77777777" w:rsidR="00AE6EE0" w:rsidRPr="009555FC" w:rsidRDefault="00AE6EE0" w:rsidP="00AE6EE0">
            <w:pPr>
              <w:jc w:val="both"/>
              <w:rPr>
                <w:b/>
              </w:rPr>
            </w:pPr>
            <w:r w:rsidRPr="009555FC">
              <w:rPr>
                <w:b/>
              </w:rPr>
              <w:t>Zapojení garanta do výuky předmětu</w:t>
            </w:r>
          </w:p>
        </w:tc>
        <w:tc>
          <w:tcPr>
            <w:tcW w:w="6769" w:type="dxa"/>
            <w:gridSpan w:val="26"/>
            <w:tcBorders>
              <w:top w:val="nil"/>
            </w:tcBorders>
          </w:tcPr>
          <w:p w14:paraId="1CF326B4" w14:textId="77777777" w:rsidR="00AE6EE0" w:rsidRPr="009555FC" w:rsidRDefault="00AE6EE0" w:rsidP="00AE6EE0">
            <w:pPr>
              <w:jc w:val="both"/>
            </w:pPr>
            <w:r w:rsidRPr="009555FC">
              <w:t>100%</w:t>
            </w:r>
          </w:p>
        </w:tc>
      </w:tr>
      <w:tr w:rsidR="00AE6EE0" w:rsidRPr="00AB2841" w14:paraId="61664FA6" w14:textId="77777777" w:rsidTr="00140CA8">
        <w:trPr>
          <w:gridBefore w:val="1"/>
          <w:gridAfter w:val="3"/>
          <w:wBefore w:w="34" w:type="dxa"/>
          <w:wAfter w:w="318" w:type="dxa"/>
        </w:trPr>
        <w:tc>
          <w:tcPr>
            <w:tcW w:w="3086" w:type="dxa"/>
            <w:gridSpan w:val="3"/>
            <w:shd w:val="clear" w:color="auto" w:fill="F7CAAC"/>
          </w:tcPr>
          <w:p w14:paraId="77804101" w14:textId="77777777" w:rsidR="00AE6EE0" w:rsidRPr="009555FC" w:rsidRDefault="00AE6EE0" w:rsidP="00AE6EE0">
            <w:pPr>
              <w:jc w:val="both"/>
              <w:rPr>
                <w:b/>
              </w:rPr>
            </w:pPr>
            <w:r w:rsidRPr="009555FC">
              <w:rPr>
                <w:b/>
              </w:rPr>
              <w:t>Vyučující</w:t>
            </w:r>
          </w:p>
        </w:tc>
        <w:tc>
          <w:tcPr>
            <w:tcW w:w="6769" w:type="dxa"/>
            <w:gridSpan w:val="26"/>
            <w:tcBorders>
              <w:bottom w:val="nil"/>
            </w:tcBorders>
          </w:tcPr>
          <w:p w14:paraId="0E4AA9F2" w14:textId="77777777" w:rsidR="00AE6EE0" w:rsidRPr="009555FC" w:rsidRDefault="00AE6EE0" w:rsidP="00AE6EE0">
            <w:pPr>
              <w:jc w:val="both"/>
            </w:pPr>
          </w:p>
        </w:tc>
      </w:tr>
      <w:tr w:rsidR="00AE6EE0" w:rsidRPr="00AB2841" w14:paraId="094299FB" w14:textId="77777777" w:rsidTr="00140CA8">
        <w:trPr>
          <w:gridBefore w:val="1"/>
          <w:gridAfter w:val="3"/>
          <w:wBefore w:w="34" w:type="dxa"/>
          <w:wAfter w:w="318" w:type="dxa"/>
          <w:trHeight w:val="220"/>
        </w:trPr>
        <w:tc>
          <w:tcPr>
            <w:tcW w:w="9855" w:type="dxa"/>
            <w:gridSpan w:val="29"/>
            <w:tcBorders>
              <w:top w:val="nil"/>
            </w:tcBorders>
          </w:tcPr>
          <w:p w14:paraId="2D0A8FFD" w14:textId="73E84E13" w:rsidR="00AE6EE0" w:rsidRPr="009555FC" w:rsidRDefault="008905F8" w:rsidP="008905F8">
            <w:pPr>
              <w:jc w:val="both"/>
            </w:pPr>
            <w:r>
              <w:t xml:space="preserve">Dr. </w:t>
            </w:r>
            <w:r w:rsidR="00AE6EE0" w:rsidRPr="009555FC">
              <w:t>Raghvendra Singh Yadav</w:t>
            </w:r>
          </w:p>
        </w:tc>
      </w:tr>
      <w:tr w:rsidR="00AE6EE0" w:rsidRPr="00AB2841" w14:paraId="51087F7D" w14:textId="77777777" w:rsidTr="00140CA8">
        <w:trPr>
          <w:gridBefore w:val="1"/>
          <w:gridAfter w:val="3"/>
          <w:wBefore w:w="34" w:type="dxa"/>
          <w:wAfter w:w="318" w:type="dxa"/>
        </w:trPr>
        <w:tc>
          <w:tcPr>
            <w:tcW w:w="3086" w:type="dxa"/>
            <w:gridSpan w:val="3"/>
            <w:shd w:val="clear" w:color="auto" w:fill="F7CAAC"/>
          </w:tcPr>
          <w:p w14:paraId="5B19E715" w14:textId="77777777" w:rsidR="00AE6EE0" w:rsidRPr="009555FC" w:rsidRDefault="00AE6EE0" w:rsidP="00AE6EE0">
            <w:pPr>
              <w:jc w:val="both"/>
              <w:rPr>
                <w:b/>
              </w:rPr>
            </w:pPr>
            <w:r w:rsidRPr="009555FC">
              <w:rPr>
                <w:b/>
              </w:rPr>
              <w:t>Stručná anotace předmětu</w:t>
            </w:r>
          </w:p>
        </w:tc>
        <w:tc>
          <w:tcPr>
            <w:tcW w:w="6769" w:type="dxa"/>
            <w:gridSpan w:val="26"/>
            <w:tcBorders>
              <w:bottom w:val="nil"/>
            </w:tcBorders>
          </w:tcPr>
          <w:p w14:paraId="0BC2F39D" w14:textId="77777777" w:rsidR="00AE6EE0" w:rsidRPr="009555FC" w:rsidRDefault="00AE6EE0" w:rsidP="00AE6EE0">
            <w:pPr>
              <w:jc w:val="both"/>
            </w:pPr>
          </w:p>
        </w:tc>
      </w:tr>
      <w:tr w:rsidR="00AE6EE0" w:rsidRPr="00AB2841" w14:paraId="61DDC8CE"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4E0FB3C1" w14:textId="7EEFCCA6" w:rsidR="00AE6EE0" w:rsidRPr="001D404C" w:rsidRDefault="009F70A3" w:rsidP="00AE6EE0">
            <w:pPr>
              <w:pStyle w:val="TableParagraph"/>
              <w:ind w:left="0"/>
              <w:jc w:val="both"/>
              <w:rPr>
                <w:sz w:val="19"/>
                <w:szCs w:val="19"/>
                <w:lang w:val="cs-CZ"/>
              </w:rPr>
            </w:pPr>
            <w:r w:rsidRPr="001D404C">
              <w:rPr>
                <w:sz w:val="19"/>
                <w:szCs w:val="19"/>
                <w:lang w:val="cs-CZ"/>
              </w:rPr>
              <w:t>Cílem</w:t>
            </w:r>
            <w:r w:rsidR="00B74BE6" w:rsidRPr="001D404C">
              <w:rPr>
                <w:sz w:val="19"/>
                <w:szCs w:val="19"/>
                <w:lang w:val="cs-CZ"/>
              </w:rPr>
              <w:t xml:space="preserve"> </w:t>
            </w:r>
            <w:r w:rsidRPr="001D404C">
              <w:rPr>
                <w:sz w:val="19"/>
                <w:szCs w:val="19"/>
                <w:lang w:val="cs-CZ"/>
              </w:rPr>
              <w:t xml:space="preserve">předmětu je rozšíření a prohloubení znalostí studenta </w:t>
            </w:r>
            <w:r w:rsidR="00AE6EE0" w:rsidRPr="001D404C">
              <w:rPr>
                <w:sz w:val="19"/>
                <w:szCs w:val="19"/>
                <w:lang w:val="cs-CZ"/>
              </w:rPr>
              <w:t xml:space="preserve">nejen o principech metod, ale </w:t>
            </w:r>
            <w:r w:rsidRPr="001D404C">
              <w:rPr>
                <w:sz w:val="19"/>
                <w:szCs w:val="19"/>
                <w:lang w:val="cs-CZ"/>
              </w:rPr>
              <w:t xml:space="preserve">i o instrumentaci, způsobech provedení, souvisejících operacích a procesech probíhajících při </w:t>
            </w:r>
            <w:r w:rsidR="00AE6EE0" w:rsidRPr="001D404C">
              <w:rPr>
                <w:sz w:val="19"/>
                <w:szCs w:val="19"/>
                <w:lang w:val="cs-CZ"/>
              </w:rPr>
              <w:t>vybran</w:t>
            </w:r>
            <w:r w:rsidRPr="001D404C">
              <w:rPr>
                <w:sz w:val="19"/>
                <w:szCs w:val="19"/>
                <w:lang w:val="cs-CZ"/>
              </w:rPr>
              <w:t>ých</w:t>
            </w:r>
            <w:r w:rsidR="00AE6EE0" w:rsidRPr="001D404C">
              <w:rPr>
                <w:sz w:val="19"/>
                <w:szCs w:val="19"/>
                <w:lang w:val="cs-CZ"/>
              </w:rPr>
              <w:t xml:space="preserve"> metod</w:t>
            </w:r>
            <w:r w:rsidRPr="001D404C">
              <w:rPr>
                <w:sz w:val="19"/>
                <w:szCs w:val="19"/>
                <w:lang w:val="cs-CZ"/>
              </w:rPr>
              <w:t>ách</w:t>
            </w:r>
            <w:r w:rsidR="00AE6EE0" w:rsidRPr="001D404C">
              <w:rPr>
                <w:sz w:val="19"/>
                <w:szCs w:val="19"/>
                <w:lang w:val="cs-CZ"/>
              </w:rPr>
              <w:t xml:space="preserve"> syntéz. </w:t>
            </w:r>
            <w:r w:rsidRPr="001D404C">
              <w:rPr>
                <w:sz w:val="19"/>
                <w:szCs w:val="19"/>
                <w:lang w:val="cs-CZ"/>
              </w:rPr>
              <w:t xml:space="preserve">Součástí je i způsob finálního získání a adjustace vzorku a jeho příprava </w:t>
            </w:r>
            <w:r w:rsidR="00AE6EE0" w:rsidRPr="001D404C">
              <w:rPr>
                <w:sz w:val="19"/>
                <w:szCs w:val="19"/>
                <w:lang w:val="cs-CZ"/>
              </w:rPr>
              <w:t>pro následnou charakterizaci.</w:t>
            </w:r>
          </w:p>
          <w:p w14:paraId="570C681F" w14:textId="77777777" w:rsidR="00AE6EE0" w:rsidRPr="00E57448" w:rsidRDefault="00AE6EE0" w:rsidP="00AE6EE0">
            <w:pPr>
              <w:pStyle w:val="TableParagraph"/>
              <w:ind w:left="0"/>
              <w:jc w:val="both"/>
              <w:rPr>
                <w:del w:id="152" w:author="Ivo Kuřitka" w:date="2019-11-27T22:43:00Z"/>
                <w:sz w:val="14"/>
                <w:szCs w:val="14"/>
                <w:lang w:val="cs-CZ"/>
              </w:rPr>
            </w:pPr>
          </w:p>
          <w:p w14:paraId="1A72A5B0" w14:textId="77777777" w:rsidR="00AE6EE0" w:rsidRPr="001D404C" w:rsidRDefault="00AE6EE0" w:rsidP="001D404C">
            <w:pPr>
              <w:pStyle w:val="TableParagraph"/>
              <w:spacing w:before="40"/>
              <w:ind w:left="0"/>
              <w:rPr>
                <w:sz w:val="19"/>
                <w:szCs w:val="19"/>
                <w:u w:val="single"/>
                <w:lang w:val="cs-CZ"/>
              </w:rPr>
            </w:pPr>
            <w:r w:rsidRPr="001D404C">
              <w:rPr>
                <w:sz w:val="19"/>
                <w:szCs w:val="19"/>
                <w:u w:val="single"/>
                <w:lang w:val="cs-CZ"/>
              </w:rPr>
              <w:t>Základní témata:</w:t>
            </w:r>
          </w:p>
          <w:p w14:paraId="3B4B08AF" w14:textId="77777777" w:rsidR="00AE6EE0" w:rsidRPr="001D404C" w:rsidRDefault="00AE6EE0" w:rsidP="00D627A1">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Teorie a termodynamika nukleace a růstu nanočástic, Ostwaldovo zrání a další jevy, stabilizace.</w:t>
            </w:r>
          </w:p>
          <w:p w14:paraId="489900CF" w14:textId="77777777" w:rsidR="00AE6EE0" w:rsidRPr="001D404C" w:rsidRDefault="00AE6EE0" w:rsidP="00D627A1">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Metody hydrotermální a solvotermální syntézy (precipitace, koprecipitace, MW syntéza, sol-gel, sonifikace, Pechiniho metoda).</w:t>
            </w:r>
          </w:p>
          <w:p w14:paraId="30C0D9DF" w14:textId="23C2ECB1" w:rsidR="00AE6EE0" w:rsidRPr="001D404C" w:rsidRDefault="00AE6EE0" w:rsidP="00D627A1">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Mikroemulzní metody syntézy (vznik a stabilizace emulzí, rovnováhy, core-shell a yolk- shell</w:t>
            </w:r>
            <w:r w:rsidRPr="001D404C">
              <w:rPr>
                <w:spacing w:val="-1"/>
                <w:sz w:val="19"/>
                <w:szCs w:val="19"/>
                <w:lang w:val="cs-CZ"/>
              </w:rPr>
              <w:t xml:space="preserve"> </w:t>
            </w:r>
            <w:r w:rsidRPr="001D404C">
              <w:rPr>
                <w:sz w:val="19"/>
                <w:szCs w:val="19"/>
                <w:lang w:val="cs-CZ"/>
              </w:rPr>
              <w:t>nanočástice</w:t>
            </w:r>
            <w:r w:rsidR="00236860" w:rsidRPr="001D404C">
              <w:rPr>
                <w:sz w:val="19"/>
                <w:szCs w:val="19"/>
                <w:lang w:val="cs-CZ"/>
              </w:rPr>
              <w:t>)</w:t>
            </w:r>
            <w:r w:rsidRPr="001D404C">
              <w:rPr>
                <w:sz w:val="19"/>
                <w:szCs w:val="19"/>
                <w:lang w:val="cs-CZ"/>
              </w:rPr>
              <w:t>.</w:t>
            </w:r>
          </w:p>
          <w:p w14:paraId="7172FD3A" w14:textId="77777777" w:rsidR="00AE6EE0" w:rsidRPr="001D404C" w:rsidRDefault="00AE6EE0" w:rsidP="00D627A1">
            <w:pPr>
              <w:pStyle w:val="TableParagraph"/>
              <w:numPr>
                <w:ilvl w:val="0"/>
                <w:numId w:val="17"/>
              </w:numPr>
              <w:tabs>
                <w:tab w:val="left" w:pos="499"/>
              </w:tabs>
              <w:autoSpaceDE w:val="0"/>
              <w:autoSpaceDN w:val="0"/>
              <w:ind w:left="113" w:hanging="113"/>
              <w:jc w:val="both"/>
              <w:rPr>
                <w:sz w:val="19"/>
                <w:szCs w:val="19"/>
                <w:lang w:val="cs-CZ"/>
              </w:rPr>
            </w:pPr>
            <w:r w:rsidRPr="001D404C">
              <w:rPr>
                <w:sz w:val="19"/>
                <w:szCs w:val="19"/>
                <w:lang w:val="cs-CZ"/>
              </w:rPr>
              <w:t>Mechanochemické metody</w:t>
            </w:r>
            <w:r w:rsidRPr="001D404C">
              <w:rPr>
                <w:spacing w:val="-7"/>
                <w:sz w:val="19"/>
                <w:szCs w:val="19"/>
                <w:lang w:val="cs-CZ"/>
              </w:rPr>
              <w:t xml:space="preserve"> </w:t>
            </w:r>
            <w:r w:rsidRPr="001D404C">
              <w:rPr>
                <w:sz w:val="19"/>
                <w:szCs w:val="19"/>
                <w:lang w:val="cs-CZ"/>
              </w:rPr>
              <w:t>(ball-milling).</w:t>
            </w:r>
          </w:p>
          <w:p w14:paraId="63698345" w14:textId="77777777" w:rsidR="00AE6EE0" w:rsidRPr="009555FC" w:rsidRDefault="00AE6EE0" w:rsidP="00D627A1">
            <w:pPr>
              <w:pStyle w:val="Odstavecseseznamem"/>
              <w:numPr>
                <w:ilvl w:val="0"/>
                <w:numId w:val="17"/>
              </w:numPr>
              <w:ind w:left="113" w:hanging="113"/>
              <w:jc w:val="both"/>
            </w:pPr>
            <w:r w:rsidRPr="001D404C">
              <w:rPr>
                <w:sz w:val="19"/>
                <w:szCs w:val="19"/>
              </w:rPr>
              <w:t>Biomimetické a templátované</w:t>
            </w:r>
            <w:r w:rsidRPr="001D404C">
              <w:rPr>
                <w:spacing w:val="-4"/>
                <w:sz w:val="19"/>
                <w:szCs w:val="19"/>
              </w:rPr>
              <w:t xml:space="preserve"> </w:t>
            </w:r>
            <w:r w:rsidRPr="001D404C">
              <w:rPr>
                <w:sz w:val="19"/>
                <w:szCs w:val="19"/>
              </w:rPr>
              <w:t>syntézy.</w:t>
            </w:r>
          </w:p>
        </w:tc>
      </w:tr>
      <w:tr w:rsidR="00AE6EE0" w:rsidRPr="00AB2841" w14:paraId="4F7B2590"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146D5F67" w14:textId="77777777" w:rsidR="00AE6EE0" w:rsidRPr="009555FC" w:rsidRDefault="00AE6EE0" w:rsidP="00AE6EE0">
            <w:pPr>
              <w:jc w:val="both"/>
            </w:pPr>
            <w:r w:rsidRPr="009555FC">
              <w:rPr>
                <w:b/>
              </w:rPr>
              <w:t>Studijní literatura a studijní pomůcky</w:t>
            </w:r>
          </w:p>
        </w:tc>
        <w:tc>
          <w:tcPr>
            <w:tcW w:w="6202" w:type="dxa"/>
            <w:gridSpan w:val="21"/>
            <w:tcBorders>
              <w:top w:val="nil"/>
              <w:bottom w:val="nil"/>
            </w:tcBorders>
          </w:tcPr>
          <w:p w14:paraId="42F1C0B8" w14:textId="77777777" w:rsidR="00AE6EE0" w:rsidRPr="009555FC" w:rsidRDefault="00AE6EE0" w:rsidP="00AE6EE0">
            <w:pPr>
              <w:jc w:val="both"/>
            </w:pPr>
          </w:p>
        </w:tc>
      </w:tr>
      <w:tr w:rsidR="00AE6EE0" w:rsidRPr="00AB2841" w14:paraId="18160A96" w14:textId="77777777" w:rsidTr="00140CA8">
        <w:trPr>
          <w:gridBefore w:val="1"/>
          <w:gridAfter w:val="3"/>
          <w:wBefore w:w="34" w:type="dxa"/>
          <w:wAfter w:w="318" w:type="dxa"/>
          <w:trHeight w:val="1497"/>
        </w:trPr>
        <w:tc>
          <w:tcPr>
            <w:tcW w:w="9855" w:type="dxa"/>
            <w:gridSpan w:val="29"/>
            <w:tcBorders>
              <w:top w:val="nil"/>
            </w:tcBorders>
          </w:tcPr>
          <w:p w14:paraId="425CF388" w14:textId="77777777" w:rsidR="00AE6EE0" w:rsidRPr="001D404C" w:rsidRDefault="00AE6EE0" w:rsidP="00AE6EE0">
            <w:pPr>
              <w:jc w:val="both"/>
              <w:rPr>
                <w:sz w:val="19"/>
                <w:szCs w:val="19"/>
                <w:u w:val="single"/>
              </w:rPr>
            </w:pPr>
            <w:r w:rsidRPr="001D404C">
              <w:rPr>
                <w:sz w:val="19"/>
                <w:szCs w:val="19"/>
                <w:u w:val="single"/>
              </w:rPr>
              <w:t>Povinná literatura:</w:t>
            </w:r>
          </w:p>
          <w:p w14:paraId="0A72A079" w14:textId="27EAAEC4" w:rsidR="009F70A3" w:rsidRPr="001D404C" w:rsidRDefault="00E57448" w:rsidP="009F70A3">
            <w:pPr>
              <w:pStyle w:val="TableParagraph"/>
              <w:ind w:left="0"/>
              <w:jc w:val="both"/>
              <w:rPr>
                <w:sz w:val="19"/>
                <w:szCs w:val="19"/>
              </w:rPr>
            </w:pPr>
            <w:r w:rsidRPr="001D404C">
              <w:rPr>
                <w:sz w:val="19"/>
                <w:szCs w:val="19"/>
              </w:rPr>
              <w:t xml:space="preserve">YADAV, R.S., </w:t>
            </w:r>
            <w:r w:rsidR="009F70A3" w:rsidRPr="001D404C">
              <w:rPr>
                <w:sz w:val="19"/>
                <w:szCs w:val="19"/>
              </w:rPr>
              <w:t xml:space="preserve">PANDEY, A.C. </w:t>
            </w:r>
            <w:r w:rsidR="009F70A3" w:rsidRPr="001D404C">
              <w:rPr>
                <w:i/>
                <w:sz w:val="19"/>
                <w:szCs w:val="19"/>
              </w:rPr>
              <w:t xml:space="preserve">Rare-Earth Doped Semiconductor Nanostructures and </w:t>
            </w:r>
            <w:r w:rsidR="001E58F7" w:rsidRPr="001D404C">
              <w:rPr>
                <w:i/>
                <w:sz w:val="19"/>
                <w:szCs w:val="19"/>
              </w:rPr>
              <w:t>t</w:t>
            </w:r>
            <w:r w:rsidR="009F70A3" w:rsidRPr="001D404C">
              <w:rPr>
                <w:i/>
                <w:sz w:val="19"/>
                <w:szCs w:val="19"/>
              </w:rPr>
              <w:t>heir Application</w:t>
            </w:r>
            <w:r w:rsidRPr="001D404C">
              <w:rPr>
                <w:sz w:val="19"/>
                <w:szCs w:val="19"/>
              </w:rPr>
              <w:t xml:space="preserve">. </w:t>
            </w:r>
            <w:r w:rsidR="009F70A3" w:rsidRPr="001D404C">
              <w:rPr>
                <w:sz w:val="19"/>
                <w:szCs w:val="19"/>
              </w:rPr>
              <w:t>LAP La</w:t>
            </w:r>
            <w:r w:rsidRPr="001D404C">
              <w:rPr>
                <w:sz w:val="19"/>
                <w:szCs w:val="19"/>
              </w:rPr>
              <w:t xml:space="preserve">mbert Academic Publishing, 2012, 340 s. ISBN </w:t>
            </w:r>
            <w:r w:rsidR="009F70A3" w:rsidRPr="001D404C">
              <w:rPr>
                <w:sz w:val="19"/>
                <w:szCs w:val="19"/>
              </w:rPr>
              <w:t>3848411482</w:t>
            </w:r>
            <w:r w:rsidRPr="001D404C">
              <w:rPr>
                <w:sz w:val="19"/>
                <w:szCs w:val="19"/>
              </w:rPr>
              <w:t>.</w:t>
            </w:r>
          </w:p>
          <w:p w14:paraId="3FD754EC" w14:textId="767B83F9" w:rsidR="009F70A3" w:rsidRPr="001D404C" w:rsidRDefault="00E57448" w:rsidP="009F70A3">
            <w:pPr>
              <w:pStyle w:val="TableParagraph"/>
              <w:ind w:left="0"/>
              <w:jc w:val="both"/>
              <w:rPr>
                <w:sz w:val="19"/>
                <w:szCs w:val="19"/>
                <w:lang w:val="de-DE"/>
              </w:rPr>
            </w:pPr>
            <w:r w:rsidRPr="001D404C">
              <w:rPr>
                <w:sz w:val="19"/>
                <w:szCs w:val="19"/>
              </w:rPr>
              <w:t xml:space="preserve">BHAGYARAJ, S.M., </w:t>
            </w:r>
            <w:r w:rsidR="009F70A3" w:rsidRPr="001D404C">
              <w:rPr>
                <w:sz w:val="19"/>
                <w:szCs w:val="19"/>
              </w:rPr>
              <w:t>OLUWAFEMI,</w:t>
            </w:r>
            <w:r w:rsidRPr="001D404C">
              <w:rPr>
                <w:sz w:val="19"/>
                <w:szCs w:val="19"/>
              </w:rPr>
              <w:t xml:space="preserve"> S.O., </w:t>
            </w:r>
            <w:r w:rsidR="009F70A3" w:rsidRPr="001D404C">
              <w:rPr>
                <w:sz w:val="19"/>
                <w:szCs w:val="19"/>
              </w:rPr>
              <w:t>KALARIKKAL</w:t>
            </w:r>
            <w:r w:rsidRPr="001D404C">
              <w:rPr>
                <w:sz w:val="19"/>
                <w:szCs w:val="19"/>
              </w:rPr>
              <w:t xml:space="preserve">, N., </w:t>
            </w:r>
            <w:r w:rsidR="009F70A3" w:rsidRPr="001D404C">
              <w:rPr>
                <w:sz w:val="19"/>
                <w:szCs w:val="19"/>
              </w:rPr>
              <w:t xml:space="preserve">THOMAS, S. </w:t>
            </w:r>
            <w:r w:rsidR="009F70A3" w:rsidRPr="001D404C">
              <w:rPr>
                <w:i/>
                <w:sz w:val="19"/>
                <w:szCs w:val="19"/>
              </w:rPr>
              <w:t>Synthesis of Inorganic Nanomaterials: Advances and Key Technologies</w:t>
            </w:r>
            <w:r w:rsidR="009F70A3" w:rsidRPr="001D404C">
              <w:rPr>
                <w:sz w:val="19"/>
                <w:szCs w:val="19"/>
              </w:rPr>
              <w:t xml:space="preserve">. </w:t>
            </w:r>
            <w:r w:rsidR="00844DF2" w:rsidRPr="001D404C">
              <w:rPr>
                <w:sz w:val="19"/>
                <w:szCs w:val="19"/>
                <w:lang w:val="de-DE"/>
              </w:rPr>
              <w:t>Elsevier, 2018.</w:t>
            </w:r>
            <w:r w:rsidRPr="001D404C">
              <w:rPr>
                <w:sz w:val="19"/>
                <w:szCs w:val="19"/>
                <w:lang w:val="de-DE"/>
              </w:rPr>
              <w:t xml:space="preserve"> </w:t>
            </w:r>
            <w:r w:rsidR="009F70A3" w:rsidRPr="001D404C">
              <w:rPr>
                <w:sz w:val="19"/>
                <w:szCs w:val="19"/>
                <w:lang w:val="de-DE"/>
              </w:rPr>
              <w:t>ISBN</w:t>
            </w:r>
            <w:r w:rsidR="00844DF2" w:rsidRPr="001D404C">
              <w:rPr>
                <w:sz w:val="19"/>
                <w:szCs w:val="19"/>
                <w:lang w:val="de-DE"/>
              </w:rPr>
              <w:t xml:space="preserve"> 9780081019764.</w:t>
            </w:r>
            <w:r w:rsidRPr="001D404C">
              <w:rPr>
                <w:sz w:val="19"/>
                <w:szCs w:val="19"/>
                <w:lang w:val="de-DE"/>
              </w:rPr>
              <w:t xml:space="preserve"> Dostupné z: </w:t>
            </w:r>
            <w:r w:rsidR="009F70A3" w:rsidRPr="001D404C">
              <w:rPr>
                <w:sz w:val="19"/>
                <w:szCs w:val="19"/>
                <w:lang w:val="de-DE"/>
              </w:rPr>
              <w:t xml:space="preserve"> </w:t>
            </w:r>
            <w:hyperlink r:id="rId63" w:history="1">
              <w:r w:rsidR="009F70A3" w:rsidRPr="001D404C">
                <w:rPr>
                  <w:rStyle w:val="Hypertextovodkaz"/>
                  <w:sz w:val="19"/>
                  <w:szCs w:val="19"/>
                  <w:lang w:val="de-DE"/>
                </w:rPr>
                <w:t>http://search.ebscohost.com/login.aspx?direct=true&amp;scope=site&amp;db=nlebk&amp;AN=1649240</w:t>
              </w:r>
            </w:hyperlink>
            <w:r w:rsidRPr="001D404C">
              <w:rPr>
                <w:rStyle w:val="Hypertextovodkaz"/>
                <w:sz w:val="19"/>
                <w:szCs w:val="19"/>
                <w:lang w:val="de-DE"/>
              </w:rPr>
              <w:t>.</w:t>
            </w:r>
          </w:p>
          <w:p w14:paraId="0C66134E" w14:textId="7218780D" w:rsidR="009F70A3" w:rsidRPr="001D404C" w:rsidRDefault="00E57448" w:rsidP="009F70A3">
            <w:pPr>
              <w:pStyle w:val="TableParagraph"/>
              <w:ind w:left="0"/>
              <w:jc w:val="both"/>
              <w:rPr>
                <w:sz w:val="19"/>
                <w:szCs w:val="19"/>
                <w:lang w:val="de-DE"/>
              </w:rPr>
            </w:pPr>
            <w:r w:rsidRPr="001D404C">
              <w:rPr>
                <w:sz w:val="19"/>
                <w:szCs w:val="19"/>
                <w:lang w:val="en-GB"/>
              </w:rPr>
              <w:t>HAGHI, A.</w:t>
            </w:r>
            <w:r w:rsidR="00844DF2" w:rsidRPr="001D404C">
              <w:rPr>
                <w:sz w:val="19"/>
                <w:szCs w:val="19"/>
                <w:lang w:val="en-GB"/>
              </w:rPr>
              <w:t>K.</w:t>
            </w:r>
            <w:r w:rsidRPr="001D404C">
              <w:rPr>
                <w:sz w:val="19"/>
                <w:szCs w:val="19"/>
                <w:lang w:val="en-GB"/>
              </w:rPr>
              <w:t xml:space="preserve">, </w:t>
            </w:r>
            <w:r w:rsidR="00844DF2" w:rsidRPr="001D404C">
              <w:rPr>
                <w:sz w:val="19"/>
                <w:szCs w:val="19"/>
                <w:lang w:val="en-GB"/>
              </w:rPr>
              <w:t xml:space="preserve">ZACHARIA, </w:t>
            </w:r>
            <w:r w:rsidRPr="001D404C">
              <w:rPr>
                <w:sz w:val="19"/>
                <w:szCs w:val="19"/>
                <w:lang w:val="en-GB"/>
              </w:rPr>
              <w:t>A.,</w:t>
            </w:r>
            <w:r w:rsidR="00844DF2" w:rsidRPr="001D404C">
              <w:rPr>
                <w:sz w:val="19"/>
                <w:szCs w:val="19"/>
                <w:lang w:val="en-GB"/>
              </w:rPr>
              <w:t xml:space="preserve"> </w:t>
            </w:r>
            <w:r w:rsidR="009F70A3" w:rsidRPr="001D404C">
              <w:rPr>
                <w:sz w:val="19"/>
                <w:szCs w:val="19"/>
                <w:lang w:val="en-GB"/>
              </w:rPr>
              <w:t>KALARIKKAL</w:t>
            </w:r>
            <w:r w:rsidR="00844DF2" w:rsidRPr="001D404C">
              <w:rPr>
                <w:sz w:val="19"/>
                <w:szCs w:val="19"/>
                <w:lang w:val="en-GB"/>
              </w:rPr>
              <w:t>, N</w:t>
            </w:r>
            <w:r w:rsidR="009F70A3" w:rsidRPr="001D404C">
              <w:rPr>
                <w:sz w:val="19"/>
                <w:szCs w:val="19"/>
                <w:lang w:val="en-GB"/>
              </w:rPr>
              <w:t xml:space="preserve">. </w:t>
            </w:r>
            <w:r w:rsidR="009F70A3" w:rsidRPr="001D404C">
              <w:rPr>
                <w:i/>
                <w:sz w:val="19"/>
                <w:szCs w:val="19"/>
              </w:rPr>
              <w:t xml:space="preserve">Nanomaterials: </w:t>
            </w:r>
            <w:r w:rsidRPr="001D404C">
              <w:rPr>
                <w:i/>
                <w:sz w:val="19"/>
                <w:szCs w:val="19"/>
              </w:rPr>
              <w:t>S</w:t>
            </w:r>
            <w:r w:rsidR="009F70A3" w:rsidRPr="001D404C">
              <w:rPr>
                <w:i/>
                <w:sz w:val="19"/>
                <w:szCs w:val="19"/>
              </w:rPr>
              <w:t xml:space="preserve">ynthesis, </w:t>
            </w:r>
            <w:r w:rsidRPr="001D404C">
              <w:rPr>
                <w:i/>
                <w:sz w:val="19"/>
                <w:szCs w:val="19"/>
              </w:rPr>
              <w:t>C</w:t>
            </w:r>
            <w:r w:rsidR="009F70A3" w:rsidRPr="001D404C">
              <w:rPr>
                <w:i/>
                <w:sz w:val="19"/>
                <w:szCs w:val="19"/>
              </w:rPr>
              <w:t xml:space="preserve">haracterization, and </w:t>
            </w:r>
            <w:r w:rsidRPr="001D404C">
              <w:rPr>
                <w:i/>
                <w:sz w:val="19"/>
                <w:szCs w:val="19"/>
              </w:rPr>
              <w:t>A</w:t>
            </w:r>
            <w:r w:rsidR="009F70A3" w:rsidRPr="001D404C">
              <w:rPr>
                <w:i/>
                <w:sz w:val="19"/>
                <w:szCs w:val="19"/>
              </w:rPr>
              <w:t>pplications</w:t>
            </w:r>
            <w:r w:rsidR="009F70A3" w:rsidRPr="001D404C">
              <w:rPr>
                <w:sz w:val="19"/>
                <w:szCs w:val="19"/>
              </w:rPr>
              <w:t xml:space="preserve">. </w:t>
            </w:r>
            <w:r w:rsidR="00844DF2" w:rsidRPr="001D404C">
              <w:rPr>
                <w:sz w:val="19"/>
                <w:szCs w:val="19"/>
              </w:rPr>
              <w:t xml:space="preserve">Toronto: Apple Academic Press, 2013. </w:t>
            </w:r>
            <w:r w:rsidR="009F70A3" w:rsidRPr="001D404C">
              <w:rPr>
                <w:sz w:val="19"/>
                <w:szCs w:val="19"/>
              </w:rPr>
              <w:t xml:space="preserve">Advances in </w:t>
            </w:r>
            <w:r w:rsidRPr="001D404C">
              <w:rPr>
                <w:sz w:val="19"/>
                <w:szCs w:val="19"/>
              </w:rPr>
              <w:t>N</w:t>
            </w:r>
            <w:r w:rsidR="009F70A3" w:rsidRPr="001D404C">
              <w:rPr>
                <w:sz w:val="19"/>
                <w:szCs w:val="19"/>
              </w:rPr>
              <w:t xml:space="preserve">anoscience and </w:t>
            </w:r>
            <w:r w:rsidRPr="001D404C">
              <w:rPr>
                <w:sz w:val="19"/>
                <w:szCs w:val="19"/>
              </w:rPr>
              <w:t>N</w:t>
            </w:r>
            <w:r w:rsidR="009F70A3" w:rsidRPr="001D404C">
              <w:rPr>
                <w:sz w:val="19"/>
                <w:szCs w:val="19"/>
              </w:rPr>
              <w:t>anotech</w:t>
            </w:r>
            <w:r w:rsidRPr="001D404C">
              <w:rPr>
                <w:sz w:val="19"/>
                <w:szCs w:val="19"/>
              </w:rPr>
              <w:t xml:space="preserve">nology. ISBN 978-1-4665-6858-7. </w:t>
            </w:r>
            <w:r w:rsidRPr="001D404C">
              <w:rPr>
                <w:sz w:val="19"/>
                <w:szCs w:val="19"/>
                <w:lang w:val="de-DE"/>
              </w:rPr>
              <w:t>Dostupné z:</w:t>
            </w:r>
            <w:r w:rsidR="009F70A3" w:rsidRPr="001D404C">
              <w:rPr>
                <w:sz w:val="19"/>
                <w:szCs w:val="19"/>
                <w:lang w:val="de-DE"/>
              </w:rPr>
              <w:t xml:space="preserve"> </w:t>
            </w:r>
            <w:hyperlink r:id="rId64" w:history="1">
              <w:r w:rsidR="009F70A3" w:rsidRPr="001D404C">
                <w:rPr>
                  <w:rStyle w:val="Hypertextovodkaz"/>
                  <w:sz w:val="19"/>
                  <w:szCs w:val="19"/>
                  <w:lang w:val="de-DE"/>
                </w:rPr>
                <w:t>http://search.ebscohost.com/login.aspx?direct=true&amp;db=nlebk&amp;AN=578152&amp;lang=cs&amp;site=ehost-live</w:t>
              </w:r>
            </w:hyperlink>
            <w:r w:rsidRPr="001D404C">
              <w:rPr>
                <w:rStyle w:val="Hypertextovodkaz"/>
                <w:sz w:val="19"/>
                <w:szCs w:val="19"/>
                <w:lang w:val="de-DE"/>
              </w:rPr>
              <w:t>.</w:t>
            </w:r>
          </w:p>
          <w:p w14:paraId="02F789AB" w14:textId="76CE2BAE" w:rsidR="00AE6EE0" w:rsidRPr="001D404C" w:rsidRDefault="00AE6EE0" w:rsidP="00AE6EE0">
            <w:pPr>
              <w:pStyle w:val="TableParagraph"/>
              <w:ind w:left="0"/>
              <w:jc w:val="both"/>
              <w:rPr>
                <w:sz w:val="19"/>
                <w:szCs w:val="19"/>
              </w:rPr>
            </w:pPr>
            <w:r w:rsidRPr="001D404C">
              <w:rPr>
                <w:sz w:val="19"/>
                <w:szCs w:val="19"/>
              </w:rPr>
              <w:t>VOLLATH,</w:t>
            </w:r>
            <w:r w:rsidRPr="001D404C">
              <w:rPr>
                <w:spacing w:val="-13"/>
                <w:sz w:val="19"/>
                <w:szCs w:val="19"/>
              </w:rPr>
              <w:t xml:space="preserve"> </w:t>
            </w:r>
            <w:r w:rsidRPr="001D404C">
              <w:rPr>
                <w:sz w:val="19"/>
                <w:szCs w:val="19"/>
              </w:rPr>
              <w:t>D.</w:t>
            </w:r>
            <w:r w:rsidRPr="001D404C">
              <w:rPr>
                <w:spacing w:val="-12"/>
                <w:sz w:val="19"/>
                <w:szCs w:val="19"/>
              </w:rPr>
              <w:t xml:space="preserve"> </w:t>
            </w:r>
            <w:r w:rsidRPr="001D404C">
              <w:rPr>
                <w:i/>
                <w:sz w:val="19"/>
                <w:szCs w:val="19"/>
              </w:rPr>
              <w:t>Nanomaterials:</w:t>
            </w:r>
            <w:r w:rsidRPr="001D404C">
              <w:rPr>
                <w:i/>
                <w:spacing w:val="-13"/>
                <w:sz w:val="19"/>
                <w:szCs w:val="19"/>
              </w:rPr>
              <w:t xml:space="preserve"> </w:t>
            </w:r>
            <w:r w:rsidRPr="001D404C">
              <w:rPr>
                <w:i/>
                <w:sz w:val="19"/>
                <w:szCs w:val="19"/>
              </w:rPr>
              <w:t>An</w:t>
            </w:r>
            <w:r w:rsidRPr="001D404C">
              <w:rPr>
                <w:i/>
                <w:spacing w:val="-10"/>
                <w:sz w:val="19"/>
                <w:szCs w:val="19"/>
              </w:rPr>
              <w:t xml:space="preserve"> </w:t>
            </w:r>
            <w:r w:rsidRPr="001D404C">
              <w:rPr>
                <w:i/>
                <w:sz w:val="19"/>
                <w:szCs w:val="19"/>
              </w:rPr>
              <w:t>Introduction</w:t>
            </w:r>
            <w:r w:rsidRPr="001D404C">
              <w:rPr>
                <w:i/>
                <w:spacing w:val="-13"/>
                <w:sz w:val="19"/>
                <w:szCs w:val="19"/>
              </w:rPr>
              <w:t xml:space="preserve"> </w:t>
            </w:r>
            <w:r w:rsidRPr="001D404C">
              <w:rPr>
                <w:i/>
                <w:sz w:val="19"/>
                <w:szCs w:val="19"/>
              </w:rPr>
              <w:t>to</w:t>
            </w:r>
            <w:r w:rsidRPr="001D404C">
              <w:rPr>
                <w:i/>
                <w:spacing w:val="-12"/>
                <w:sz w:val="19"/>
                <w:szCs w:val="19"/>
              </w:rPr>
              <w:t xml:space="preserve"> </w:t>
            </w:r>
            <w:r w:rsidRPr="001D404C">
              <w:rPr>
                <w:i/>
                <w:sz w:val="19"/>
                <w:szCs w:val="19"/>
              </w:rPr>
              <w:t>Synthesis,</w:t>
            </w:r>
            <w:r w:rsidRPr="001D404C">
              <w:rPr>
                <w:i/>
                <w:spacing w:val="-13"/>
                <w:sz w:val="19"/>
                <w:szCs w:val="19"/>
              </w:rPr>
              <w:t xml:space="preserve"> </w:t>
            </w:r>
            <w:r w:rsidRPr="001D404C">
              <w:rPr>
                <w:i/>
                <w:sz w:val="19"/>
                <w:szCs w:val="19"/>
              </w:rPr>
              <w:t>Properties</w:t>
            </w:r>
            <w:r w:rsidRPr="001D404C">
              <w:rPr>
                <w:i/>
                <w:spacing w:val="-9"/>
                <w:sz w:val="19"/>
                <w:szCs w:val="19"/>
              </w:rPr>
              <w:t xml:space="preserve"> </w:t>
            </w:r>
            <w:r w:rsidRPr="001D404C">
              <w:rPr>
                <w:i/>
                <w:sz w:val="19"/>
                <w:szCs w:val="19"/>
              </w:rPr>
              <w:t>and</w:t>
            </w:r>
            <w:r w:rsidRPr="001D404C">
              <w:rPr>
                <w:i/>
                <w:spacing w:val="-11"/>
                <w:sz w:val="19"/>
                <w:szCs w:val="19"/>
              </w:rPr>
              <w:t xml:space="preserve"> </w:t>
            </w:r>
            <w:r w:rsidRPr="001D404C">
              <w:rPr>
                <w:i/>
                <w:sz w:val="19"/>
                <w:szCs w:val="19"/>
              </w:rPr>
              <w:t>Applications</w:t>
            </w:r>
            <w:r w:rsidR="00E57448" w:rsidRPr="001D404C">
              <w:rPr>
                <w:sz w:val="19"/>
                <w:szCs w:val="19"/>
              </w:rPr>
              <w:t xml:space="preserve">. </w:t>
            </w:r>
            <w:r w:rsidRPr="001D404C">
              <w:rPr>
                <w:sz w:val="19"/>
                <w:szCs w:val="19"/>
              </w:rPr>
              <w:t>2nd</w:t>
            </w:r>
            <w:r w:rsidR="00E57448" w:rsidRPr="001D404C">
              <w:rPr>
                <w:sz w:val="19"/>
                <w:szCs w:val="19"/>
              </w:rPr>
              <w:t xml:space="preserve"> Ed.</w:t>
            </w:r>
            <w:r w:rsidRPr="001D404C">
              <w:rPr>
                <w:sz w:val="19"/>
                <w:szCs w:val="19"/>
              </w:rPr>
              <w:t xml:space="preserve"> Wiley</w:t>
            </w:r>
            <w:r w:rsidR="00E57448" w:rsidRPr="001D404C">
              <w:rPr>
                <w:sz w:val="19"/>
                <w:szCs w:val="19"/>
              </w:rPr>
              <w:t xml:space="preserve">, 2013, 386 s. ISBN </w:t>
            </w:r>
            <w:r w:rsidRPr="001D404C">
              <w:rPr>
                <w:sz w:val="19"/>
                <w:szCs w:val="19"/>
              </w:rPr>
              <w:t>978-3-527-33379-0.</w:t>
            </w:r>
          </w:p>
          <w:p w14:paraId="6D690FC1" w14:textId="3564291B" w:rsidR="00AE6EE0" w:rsidRPr="001D404C" w:rsidRDefault="00E57448" w:rsidP="00AE6EE0">
            <w:pPr>
              <w:pStyle w:val="TableParagraph"/>
              <w:ind w:left="0"/>
              <w:jc w:val="both"/>
              <w:rPr>
                <w:sz w:val="19"/>
                <w:szCs w:val="19"/>
              </w:rPr>
            </w:pPr>
            <w:r w:rsidRPr="001D404C">
              <w:rPr>
                <w:sz w:val="19"/>
                <w:szCs w:val="19"/>
              </w:rPr>
              <w:t xml:space="preserve">CAO, G., </w:t>
            </w:r>
            <w:r w:rsidR="00AE6EE0" w:rsidRPr="001D404C">
              <w:rPr>
                <w:sz w:val="19"/>
                <w:szCs w:val="19"/>
              </w:rPr>
              <w:t xml:space="preserve">WANG, Y. </w:t>
            </w:r>
            <w:r w:rsidR="00AE6EE0" w:rsidRPr="001D404C">
              <w:rPr>
                <w:i/>
                <w:sz w:val="19"/>
                <w:szCs w:val="19"/>
              </w:rPr>
              <w:t>Nanostructures and Nanomaterials: Synthesis, Properties, and Applications</w:t>
            </w:r>
            <w:r w:rsidRPr="001D404C">
              <w:rPr>
                <w:sz w:val="19"/>
                <w:szCs w:val="19"/>
              </w:rPr>
              <w:t xml:space="preserve">. 2nd Ed. World Scientific, 2011, 581 s. ISBN </w:t>
            </w:r>
            <w:r w:rsidR="00AE6EE0" w:rsidRPr="001D404C">
              <w:rPr>
                <w:sz w:val="19"/>
                <w:szCs w:val="19"/>
              </w:rPr>
              <w:t>13 978-981-4322-50-8</w:t>
            </w:r>
            <w:r w:rsidRPr="001D404C">
              <w:rPr>
                <w:sz w:val="19"/>
                <w:szCs w:val="19"/>
              </w:rPr>
              <w:t>.</w:t>
            </w:r>
          </w:p>
          <w:p w14:paraId="12035A96" w14:textId="77777777" w:rsidR="00AE6EE0" w:rsidRPr="00E57448" w:rsidRDefault="00AE6EE0" w:rsidP="00AE6EE0">
            <w:pPr>
              <w:jc w:val="both"/>
              <w:rPr>
                <w:del w:id="153" w:author="Ivo Kuřitka" w:date="2019-11-27T22:43:00Z"/>
                <w:sz w:val="14"/>
                <w:szCs w:val="14"/>
              </w:rPr>
            </w:pPr>
          </w:p>
          <w:p w14:paraId="123DF344" w14:textId="25B6E07F" w:rsidR="00AE6EE0" w:rsidRPr="001D404C" w:rsidRDefault="00AE6EE0" w:rsidP="001D404C">
            <w:pPr>
              <w:spacing w:before="40"/>
              <w:jc w:val="both"/>
              <w:rPr>
                <w:sz w:val="19"/>
                <w:szCs w:val="19"/>
                <w:u w:val="single"/>
              </w:rPr>
            </w:pPr>
            <w:del w:id="154" w:author="Ivo Kuřitka" w:date="2019-11-27T22:43:00Z">
              <w:r w:rsidRPr="00DF721C">
                <w:rPr>
                  <w:u w:val="single"/>
                </w:rPr>
                <w:delText>Doporučná</w:delText>
              </w:r>
            </w:del>
            <w:ins w:id="155" w:author="Ivo Kuřitka" w:date="2019-11-27T22:43:00Z">
              <w:r w:rsidRPr="001D404C">
                <w:rPr>
                  <w:sz w:val="19"/>
                  <w:szCs w:val="19"/>
                  <w:u w:val="single"/>
                </w:rPr>
                <w:t>D</w:t>
              </w:r>
              <w:r w:rsidR="002C4B60" w:rsidRPr="001D404C">
                <w:rPr>
                  <w:sz w:val="19"/>
                  <w:szCs w:val="19"/>
                  <w:u w:val="single"/>
                </w:rPr>
                <w:t>oporučen</w:t>
              </w:r>
              <w:r w:rsidRPr="001D404C">
                <w:rPr>
                  <w:sz w:val="19"/>
                  <w:szCs w:val="19"/>
                  <w:u w:val="single"/>
                </w:rPr>
                <w:t>á</w:t>
              </w:r>
            </w:ins>
            <w:r w:rsidRPr="001D404C">
              <w:rPr>
                <w:sz w:val="19"/>
                <w:szCs w:val="19"/>
                <w:u w:val="single"/>
              </w:rPr>
              <w:t xml:space="preserve"> literatura:</w:t>
            </w:r>
          </w:p>
          <w:p w14:paraId="26FBB766" w14:textId="05FCFDD2" w:rsidR="00844DF2" w:rsidRPr="001D404C" w:rsidRDefault="00844DF2" w:rsidP="00AE6EE0">
            <w:pPr>
              <w:pStyle w:val="TableParagraph"/>
              <w:ind w:left="0"/>
              <w:jc w:val="both"/>
              <w:rPr>
                <w:sz w:val="19"/>
                <w:szCs w:val="19"/>
              </w:rPr>
            </w:pPr>
            <w:r w:rsidRPr="001D404C">
              <w:rPr>
                <w:sz w:val="19"/>
                <w:szCs w:val="19"/>
              </w:rPr>
              <w:t xml:space="preserve">KIM, </w:t>
            </w:r>
            <w:r w:rsidR="00E57448" w:rsidRPr="001D404C">
              <w:rPr>
                <w:sz w:val="19"/>
                <w:szCs w:val="19"/>
              </w:rPr>
              <w:t xml:space="preserve">D., SHIN, K., KWON, S.G., </w:t>
            </w:r>
            <w:r w:rsidRPr="001D404C">
              <w:rPr>
                <w:sz w:val="19"/>
                <w:szCs w:val="19"/>
              </w:rPr>
              <w:t xml:space="preserve">HYEON, T. </w:t>
            </w:r>
            <w:r w:rsidRPr="001D404C">
              <w:rPr>
                <w:i/>
                <w:sz w:val="19"/>
                <w:szCs w:val="19"/>
              </w:rPr>
              <w:t>Synthesis and Biomedical Applications of Multifunctional Nanoparticles</w:t>
            </w:r>
            <w:r w:rsidR="00E57448" w:rsidRPr="001D404C">
              <w:rPr>
                <w:sz w:val="19"/>
                <w:szCs w:val="19"/>
              </w:rPr>
              <w:t xml:space="preserve">. Advanced Materials </w:t>
            </w:r>
            <w:r w:rsidRPr="001D404C">
              <w:rPr>
                <w:sz w:val="19"/>
                <w:szCs w:val="19"/>
              </w:rPr>
              <w:t>30</w:t>
            </w:r>
            <w:r w:rsidR="00E57448" w:rsidRPr="001D404C">
              <w:rPr>
                <w:sz w:val="19"/>
                <w:szCs w:val="19"/>
              </w:rPr>
              <w:t>(</w:t>
            </w:r>
            <w:r w:rsidRPr="001D404C">
              <w:rPr>
                <w:sz w:val="19"/>
                <w:szCs w:val="19"/>
              </w:rPr>
              <w:t>49</w:t>
            </w:r>
            <w:r w:rsidR="00E57448" w:rsidRPr="001D404C">
              <w:rPr>
                <w:sz w:val="19"/>
                <w:szCs w:val="19"/>
              </w:rPr>
              <w:t xml:space="preserve">), </w:t>
            </w:r>
            <w:r w:rsidR="000817C7" w:rsidRPr="001D404C">
              <w:rPr>
                <w:sz w:val="19"/>
                <w:szCs w:val="19"/>
              </w:rPr>
              <w:t xml:space="preserve">Art. No. </w:t>
            </w:r>
            <w:r w:rsidRPr="001D404C">
              <w:rPr>
                <w:sz w:val="19"/>
                <w:szCs w:val="19"/>
              </w:rPr>
              <w:t>1802309</w:t>
            </w:r>
            <w:r w:rsidR="00E57448" w:rsidRPr="001D404C">
              <w:rPr>
                <w:sz w:val="19"/>
                <w:szCs w:val="19"/>
              </w:rPr>
              <w:t xml:space="preserve">, 2018. ISSN </w:t>
            </w:r>
            <w:r w:rsidRPr="001D404C">
              <w:rPr>
                <w:sz w:val="19"/>
                <w:szCs w:val="19"/>
              </w:rPr>
              <w:t>0935-9648.</w:t>
            </w:r>
          </w:p>
          <w:p w14:paraId="6DAA2808" w14:textId="44216039" w:rsidR="00AE6EE0" w:rsidRPr="001D404C" w:rsidRDefault="00E57448" w:rsidP="00AE6EE0">
            <w:pPr>
              <w:pStyle w:val="TableParagraph"/>
              <w:ind w:left="0"/>
              <w:jc w:val="both"/>
              <w:rPr>
                <w:sz w:val="19"/>
                <w:szCs w:val="19"/>
              </w:rPr>
            </w:pPr>
            <w:r w:rsidRPr="001D404C">
              <w:rPr>
                <w:sz w:val="19"/>
                <w:szCs w:val="19"/>
              </w:rPr>
              <w:t xml:space="preserve">BILECKA, I., </w:t>
            </w:r>
            <w:r w:rsidR="00AE6EE0" w:rsidRPr="001D404C">
              <w:rPr>
                <w:sz w:val="19"/>
                <w:szCs w:val="19"/>
              </w:rPr>
              <w:t>NIEDERBERGER, M.</w:t>
            </w:r>
            <w:r w:rsidRPr="001D404C">
              <w:rPr>
                <w:sz w:val="19"/>
                <w:szCs w:val="19"/>
              </w:rPr>
              <w:t xml:space="preserve"> </w:t>
            </w:r>
            <w:r w:rsidR="00AE6EE0" w:rsidRPr="001D404C">
              <w:rPr>
                <w:i/>
                <w:sz w:val="19"/>
                <w:szCs w:val="19"/>
              </w:rPr>
              <w:t xml:space="preserve">Microwave </w:t>
            </w:r>
            <w:r w:rsidRPr="001D404C">
              <w:rPr>
                <w:i/>
                <w:sz w:val="19"/>
                <w:szCs w:val="19"/>
              </w:rPr>
              <w:t>C</w:t>
            </w:r>
            <w:r w:rsidR="00AE6EE0" w:rsidRPr="001D404C">
              <w:rPr>
                <w:i/>
                <w:sz w:val="19"/>
                <w:szCs w:val="19"/>
              </w:rPr>
              <w:t xml:space="preserve">hemistry for </w:t>
            </w:r>
            <w:r w:rsidRPr="001D404C">
              <w:rPr>
                <w:i/>
                <w:sz w:val="19"/>
                <w:szCs w:val="19"/>
              </w:rPr>
              <w:t>I</w:t>
            </w:r>
            <w:r w:rsidR="00AE6EE0" w:rsidRPr="001D404C">
              <w:rPr>
                <w:i/>
                <w:sz w:val="19"/>
                <w:szCs w:val="19"/>
              </w:rPr>
              <w:t xml:space="preserve">norganic </w:t>
            </w:r>
            <w:r w:rsidRPr="001D404C">
              <w:rPr>
                <w:i/>
                <w:sz w:val="19"/>
                <w:szCs w:val="19"/>
              </w:rPr>
              <w:t>N</w:t>
            </w:r>
            <w:r w:rsidR="00AE6EE0" w:rsidRPr="001D404C">
              <w:rPr>
                <w:i/>
                <w:sz w:val="19"/>
                <w:szCs w:val="19"/>
              </w:rPr>
              <w:t xml:space="preserve">anomaterials </w:t>
            </w:r>
            <w:r w:rsidRPr="001D404C">
              <w:rPr>
                <w:i/>
                <w:sz w:val="19"/>
                <w:szCs w:val="19"/>
              </w:rPr>
              <w:t>S</w:t>
            </w:r>
            <w:r w:rsidR="00AE6EE0" w:rsidRPr="001D404C">
              <w:rPr>
                <w:i/>
                <w:sz w:val="19"/>
                <w:szCs w:val="19"/>
              </w:rPr>
              <w:t>ynthesis</w:t>
            </w:r>
            <w:r w:rsidRPr="001D404C">
              <w:rPr>
                <w:sz w:val="19"/>
                <w:szCs w:val="19"/>
              </w:rPr>
              <w:t xml:space="preserve">. </w:t>
            </w:r>
            <w:r w:rsidR="00AE6EE0" w:rsidRPr="001D404C">
              <w:rPr>
                <w:sz w:val="19"/>
                <w:szCs w:val="19"/>
              </w:rPr>
              <w:t xml:space="preserve">Nanoscale </w:t>
            </w:r>
            <w:r w:rsidRPr="001D404C">
              <w:rPr>
                <w:sz w:val="19"/>
                <w:szCs w:val="19"/>
              </w:rPr>
              <w:t>Vol. 2, 1358-1374, 2010</w:t>
            </w:r>
            <w:r w:rsidR="00AE6EE0" w:rsidRPr="001D404C">
              <w:rPr>
                <w:sz w:val="19"/>
                <w:szCs w:val="19"/>
              </w:rPr>
              <w:t>.</w:t>
            </w:r>
          </w:p>
          <w:p w14:paraId="27050EE8" w14:textId="2F633359" w:rsidR="00AE6EE0" w:rsidRPr="001D404C" w:rsidRDefault="00E57448" w:rsidP="00AE6EE0">
            <w:pPr>
              <w:jc w:val="both"/>
              <w:rPr>
                <w:sz w:val="19"/>
                <w:szCs w:val="19"/>
              </w:rPr>
            </w:pPr>
            <w:r w:rsidRPr="001D404C">
              <w:rPr>
                <w:sz w:val="19"/>
                <w:szCs w:val="19"/>
              </w:rPr>
              <w:t xml:space="preserve">SHI, W., SONG, S., ZHANG, H. </w:t>
            </w:r>
            <w:r w:rsidR="00AE6EE0" w:rsidRPr="001D404C">
              <w:rPr>
                <w:i/>
                <w:sz w:val="19"/>
                <w:szCs w:val="19"/>
              </w:rPr>
              <w:t xml:space="preserve">Hydrothermal Synthetic </w:t>
            </w:r>
            <w:r w:rsidRPr="001D404C">
              <w:rPr>
                <w:i/>
                <w:sz w:val="19"/>
                <w:szCs w:val="19"/>
              </w:rPr>
              <w:t>S</w:t>
            </w:r>
            <w:r w:rsidR="00AE6EE0" w:rsidRPr="001D404C">
              <w:rPr>
                <w:i/>
                <w:sz w:val="19"/>
                <w:szCs w:val="19"/>
              </w:rPr>
              <w:t xml:space="preserve">trategies of </w:t>
            </w:r>
            <w:r w:rsidRPr="001D404C">
              <w:rPr>
                <w:i/>
                <w:sz w:val="19"/>
                <w:szCs w:val="19"/>
              </w:rPr>
              <w:t>I</w:t>
            </w:r>
            <w:r w:rsidR="00AE6EE0" w:rsidRPr="001D404C">
              <w:rPr>
                <w:i/>
                <w:sz w:val="19"/>
                <w:szCs w:val="19"/>
              </w:rPr>
              <w:t xml:space="preserve">norganic </w:t>
            </w:r>
            <w:r w:rsidRPr="001D404C">
              <w:rPr>
                <w:i/>
                <w:sz w:val="19"/>
                <w:szCs w:val="19"/>
              </w:rPr>
              <w:t>S</w:t>
            </w:r>
            <w:r w:rsidR="00AE6EE0" w:rsidRPr="001D404C">
              <w:rPr>
                <w:i/>
                <w:sz w:val="19"/>
                <w:szCs w:val="19"/>
              </w:rPr>
              <w:t xml:space="preserve">emiconducting </w:t>
            </w:r>
            <w:r w:rsidRPr="001D404C">
              <w:rPr>
                <w:i/>
                <w:sz w:val="19"/>
                <w:szCs w:val="19"/>
              </w:rPr>
              <w:t>N</w:t>
            </w:r>
            <w:r w:rsidR="00AE6EE0" w:rsidRPr="001D404C">
              <w:rPr>
                <w:i/>
                <w:sz w:val="19"/>
                <w:szCs w:val="19"/>
              </w:rPr>
              <w:t>anostructures</w:t>
            </w:r>
            <w:r w:rsidRPr="001D404C">
              <w:rPr>
                <w:i/>
                <w:sz w:val="19"/>
                <w:szCs w:val="19"/>
              </w:rPr>
              <w:t xml:space="preserve">. </w:t>
            </w:r>
            <w:r w:rsidR="00AE6EE0" w:rsidRPr="001D404C">
              <w:rPr>
                <w:sz w:val="19"/>
                <w:szCs w:val="19"/>
              </w:rPr>
              <w:t>Chem</w:t>
            </w:r>
            <w:r w:rsidRPr="001D404C">
              <w:rPr>
                <w:sz w:val="19"/>
                <w:szCs w:val="19"/>
              </w:rPr>
              <w:t xml:space="preserve">ical </w:t>
            </w:r>
            <w:r w:rsidR="00AE6EE0" w:rsidRPr="001D404C">
              <w:rPr>
                <w:sz w:val="19"/>
                <w:szCs w:val="19"/>
              </w:rPr>
              <w:t>Soc</w:t>
            </w:r>
            <w:r w:rsidRPr="001D404C">
              <w:rPr>
                <w:sz w:val="19"/>
                <w:szCs w:val="19"/>
              </w:rPr>
              <w:t>iety</w:t>
            </w:r>
            <w:r w:rsidR="00AE6EE0" w:rsidRPr="001D404C">
              <w:rPr>
                <w:sz w:val="19"/>
                <w:szCs w:val="19"/>
              </w:rPr>
              <w:t xml:space="preserve"> Rev</w:t>
            </w:r>
            <w:r w:rsidRPr="001D404C">
              <w:rPr>
                <w:sz w:val="19"/>
                <w:szCs w:val="19"/>
              </w:rPr>
              <w:t>iews</w:t>
            </w:r>
            <w:r w:rsidR="00AE6EE0" w:rsidRPr="001D404C">
              <w:rPr>
                <w:sz w:val="19"/>
                <w:szCs w:val="19"/>
              </w:rPr>
              <w:t xml:space="preserve"> 42, 5714-5743</w:t>
            </w:r>
            <w:r w:rsidRPr="001D404C">
              <w:rPr>
                <w:sz w:val="19"/>
                <w:szCs w:val="19"/>
              </w:rPr>
              <w:t>, 2013</w:t>
            </w:r>
            <w:r w:rsidR="00AE6EE0" w:rsidRPr="001D404C">
              <w:rPr>
                <w:sz w:val="19"/>
                <w:szCs w:val="19"/>
              </w:rPr>
              <w:t>.</w:t>
            </w:r>
          </w:p>
          <w:p w14:paraId="33CE9AD1" w14:textId="223249D8" w:rsidR="009F70A3" w:rsidRPr="009555FC" w:rsidRDefault="009F70A3" w:rsidP="00E57448">
            <w:pPr>
              <w:jc w:val="both"/>
            </w:pPr>
            <w:r w:rsidRPr="001D404C">
              <w:rPr>
                <w:sz w:val="19"/>
                <w:szCs w:val="19"/>
              </w:rPr>
              <w:t>TORRES, T</w:t>
            </w:r>
            <w:r w:rsidR="00E57448" w:rsidRPr="001D404C">
              <w:rPr>
                <w:sz w:val="19"/>
                <w:szCs w:val="19"/>
              </w:rPr>
              <w:t>., B</w:t>
            </w:r>
            <w:r w:rsidRPr="001D404C">
              <w:rPr>
                <w:sz w:val="19"/>
                <w:szCs w:val="19"/>
              </w:rPr>
              <w:t>OTTARI</w:t>
            </w:r>
            <w:r w:rsidR="00E57448" w:rsidRPr="001D404C">
              <w:rPr>
                <w:sz w:val="19"/>
                <w:szCs w:val="19"/>
              </w:rPr>
              <w:t>, G</w:t>
            </w:r>
            <w:r w:rsidRPr="001D404C">
              <w:rPr>
                <w:sz w:val="19"/>
                <w:szCs w:val="19"/>
              </w:rPr>
              <w:t xml:space="preserve">. </w:t>
            </w:r>
            <w:r w:rsidRPr="001D404C">
              <w:rPr>
                <w:i/>
                <w:sz w:val="19"/>
                <w:szCs w:val="19"/>
              </w:rPr>
              <w:t xml:space="preserve">Organic </w:t>
            </w:r>
            <w:r w:rsidR="00E57448" w:rsidRPr="001D404C">
              <w:rPr>
                <w:i/>
                <w:sz w:val="19"/>
                <w:szCs w:val="19"/>
              </w:rPr>
              <w:t>N</w:t>
            </w:r>
            <w:r w:rsidRPr="001D404C">
              <w:rPr>
                <w:i/>
                <w:sz w:val="19"/>
                <w:szCs w:val="19"/>
              </w:rPr>
              <w:t xml:space="preserve">anomaterials: </w:t>
            </w:r>
            <w:r w:rsidR="00E57448" w:rsidRPr="001D404C">
              <w:rPr>
                <w:i/>
                <w:sz w:val="19"/>
                <w:szCs w:val="19"/>
              </w:rPr>
              <w:t>S</w:t>
            </w:r>
            <w:r w:rsidRPr="001D404C">
              <w:rPr>
                <w:i/>
                <w:sz w:val="19"/>
                <w:szCs w:val="19"/>
              </w:rPr>
              <w:t xml:space="preserve">ynthesis, </w:t>
            </w:r>
            <w:r w:rsidR="00E57448" w:rsidRPr="001D404C">
              <w:rPr>
                <w:i/>
                <w:sz w:val="19"/>
                <w:szCs w:val="19"/>
              </w:rPr>
              <w:t>C</w:t>
            </w:r>
            <w:r w:rsidRPr="001D404C">
              <w:rPr>
                <w:i/>
                <w:sz w:val="19"/>
                <w:szCs w:val="19"/>
              </w:rPr>
              <w:t xml:space="preserve">haracterization, and </w:t>
            </w:r>
            <w:r w:rsidR="00E57448" w:rsidRPr="001D404C">
              <w:rPr>
                <w:i/>
                <w:sz w:val="19"/>
                <w:szCs w:val="19"/>
              </w:rPr>
              <w:t>D</w:t>
            </w:r>
            <w:r w:rsidRPr="001D404C">
              <w:rPr>
                <w:i/>
                <w:sz w:val="19"/>
                <w:szCs w:val="19"/>
              </w:rPr>
              <w:t xml:space="preserve">evice </w:t>
            </w:r>
            <w:r w:rsidR="00E57448" w:rsidRPr="001D404C">
              <w:rPr>
                <w:i/>
                <w:sz w:val="19"/>
                <w:szCs w:val="19"/>
              </w:rPr>
              <w:t>A</w:t>
            </w:r>
            <w:r w:rsidRPr="001D404C">
              <w:rPr>
                <w:i/>
                <w:sz w:val="19"/>
                <w:szCs w:val="19"/>
              </w:rPr>
              <w:t>pplications</w:t>
            </w:r>
            <w:r w:rsidRPr="001D404C">
              <w:rPr>
                <w:sz w:val="19"/>
                <w:szCs w:val="19"/>
              </w:rPr>
              <w:t>. Hoboken: Wiley, 2013</w:t>
            </w:r>
            <w:r w:rsidR="00E57448" w:rsidRPr="001D404C">
              <w:rPr>
                <w:sz w:val="19"/>
                <w:szCs w:val="19"/>
              </w:rPr>
              <w:t>. DOI</w:t>
            </w:r>
            <w:r w:rsidRPr="001D404C">
              <w:rPr>
                <w:sz w:val="19"/>
                <w:szCs w:val="19"/>
              </w:rPr>
              <w:t xml:space="preserve"> 978-1-118-35437-7.</w:t>
            </w:r>
            <w:r w:rsidR="00E57448" w:rsidRPr="001D404C">
              <w:rPr>
                <w:sz w:val="19"/>
                <w:szCs w:val="19"/>
              </w:rPr>
              <w:t xml:space="preserve"> Dostupné z:</w:t>
            </w:r>
            <w:r w:rsidRPr="001D404C">
              <w:rPr>
                <w:sz w:val="19"/>
                <w:szCs w:val="19"/>
              </w:rPr>
              <w:t xml:space="preserve"> </w:t>
            </w:r>
            <w:hyperlink r:id="rId65" w:history="1">
              <w:r w:rsidRPr="001D404C">
                <w:rPr>
                  <w:rStyle w:val="Hypertextovodkaz"/>
                  <w:sz w:val="19"/>
                  <w:szCs w:val="19"/>
                </w:rPr>
                <w:t>http://onlinelibrary.wiley.com/book/10.1002/9781118354377</w:t>
              </w:r>
            </w:hyperlink>
            <w:r w:rsidR="00E57448" w:rsidRPr="001D404C">
              <w:rPr>
                <w:rStyle w:val="Hypertextovodkaz"/>
                <w:sz w:val="19"/>
                <w:szCs w:val="19"/>
              </w:rPr>
              <w:t>.</w:t>
            </w:r>
          </w:p>
        </w:tc>
      </w:tr>
      <w:tr w:rsidR="00AE6EE0" w:rsidRPr="00AB2841" w14:paraId="55FDBBC1"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20A0DAFC" w14:textId="77777777" w:rsidR="00AE6EE0" w:rsidRPr="009555FC" w:rsidRDefault="00AE6EE0" w:rsidP="00AE6EE0">
            <w:pPr>
              <w:jc w:val="center"/>
              <w:rPr>
                <w:b/>
              </w:rPr>
            </w:pPr>
            <w:r w:rsidRPr="009555FC">
              <w:rPr>
                <w:b/>
              </w:rPr>
              <w:t>Informace ke kombinované nebo distanční formě</w:t>
            </w:r>
          </w:p>
        </w:tc>
      </w:tr>
      <w:tr w:rsidR="00AE6EE0" w:rsidRPr="00AB2841" w14:paraId="103F1FD8"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0218BC86" w14:textId="77777777" w:rsidR="00AE6EE0" w:rsidRPr="009555FC" w:rsidRDefault="00AE6EE0" w:rsidP="00AE6EE0">
            <w:pPr>
              <w:jc w:val="both"/>
            </w:pPr>
            <w:r w:rsidRPr="009555FC">
              <w:rPr>
                <w:b/>
              </w:rPr>
              <w:t>Rozsah konzultací (soustředění)</w:t>
            </w:r>
          </w:p>
        </w:tc>
        <w:tc>
          <w:tcPr>
            <w:tcW w:w="889" w:type="dxa"/>
            <w:gridSpan w:val="3"/>
            <w:tcBorders>
              <w:top w:val="single" w:sz="2" w:space="0" w:color="auto"/>
            </w:tcBorders>
          </w:tcPr>
          <w:p w14:paraId="0A051941" w14:textId="77777777" w:rsidR="00AE6EE0" w:rsidRPr="009555FC" w:rsidRDefault="00AE6EE0" w:rsidP="00AE6EE0">
            <w:pPr>
              <w:jc w:val="both"/>
            </w:pPr>
          </w:p>
        </w:tc>
        <w:tc>
          <w:tcPr>
            <w:tcW w:w="4179" w:type="dxa"/>
            <w:gridSpan w:val="14"/>
            <w:tcBorders>
              <w:top w:val="single" w:sz="2" w:space="0" w:color="auto"/>
            </w:tcBorders>
            <w:shd w:val="clear" w:color="auto" w:fill="F7CAAC"/>
          </w:tcPr>
          <w:p w14:paraId="00A68B6A" w14:textId="77777777" w:rsidR="00AE6EE0" w:rsidRPr="009555FC" w:rsidRDefault="00AE6EE0" w:rsidP="00AE6EE0">
            <w:pPr>
              <w:jc w:val="both"/>
              <w:rPr>
                <w:b/>
              </w:rPr>
            </w:pPr>
            <w:r w:rsidRPr="009555FC">
              <w:rPr>
                <w:b/>
              </w:rPr>
              <w:t xml:space="preserve">hodin </w:t>
            </w:r>
          </w:p>
        </w:tc>
      </w:tr>
      <w:tr w:rsidR="00AE6EE0" w:rsidRPr="00AB2841" w14:paraId="25F74B23" w14:textId="77777777" w:rsidTr="00140CA8">
        <w:trPr>
          <w:gridBefore w:val="1"/>
          <w:gridAfter w:val="3"/>
          <w:wBefore w:w="34" w:type="dxa"/>
          <w:wAfter w:w="318" w:type="dxa"/>
        </w:trPr>
        <w:tc>
          <w:tcPr>
            <w:tcW w:w="9855" w:type="dxa"/>
            <w:gridSpan w:val="29"/>
            <w:shd w:val="clear" w:color="auto" w:fill="F7CAAC"/>
          </w:tcPr>
          <w:p w14:paraId="60B54A7B" w14:textId="77777777" w:rsidR="00AE6EE0" w:rsidRPr="009555FC" w:rsidRDefault="00AE6EE0" w:rsidP="00AE6EE0">
            <w:pPr>
              <w:jc w:val="both"/>
              <w:rPr>
                <w:b/>
              </w:rPr>
            </w:pPr>
            <w:r w:rsidRPr="009555FC">
              <w:rPr>
                <w:b/>
              </w:rPr>
              <w:t>Informace o způsobu kontaktu s vyučujícím</w:t>
            </w:r>
          </w:p>
        </w:tc>
      </w:tr>
      <w:tr w:rsidR="00AE6EE0" w:rsidRPr="00AB2841" w14:paraId="26E75FA8" w14:textId="77777777" w:rsidTr="00140CA8">
        <w:trPr>
          <w:gridBefore w:val="1"/>
          <w:gridAfter w:val="3"/>
          <w:wBefore w:w="34" w:type="dxa"/>
          <w:wAfter w:w="318" w:type="dxa"/>
          <w:trHeight w:val="1373"/>
        </w:trPr>
        <w:tc>
          <w:tcPr>
            <w:tcW w:w="9855" w:type="dxa"/>
            <w:gridSpan w:val="29"/>
          </w:tcPr>
          <w:p w14:paraId="747AAF06" w14:textId="73CF1DDC" w:rsidR="00AE6EE0" w:rsidRPr="001D404C" w:rsidRDefault="00AE6EE0" w:rsidP="00AE6EE0">
            <w:pPr>
              <w:jc w:val="both"/>
              <w:rPr>
                <w:color w:val="000000"/>
                <w:sz w:val="19"/>
                <w:szCs w:val="19"/>
              </w:rPr>
            </w:pPr>
            <w:del w:id="156" w:author="Ivo Kuřitka" w:date="2019-11-27T22:43:00Z">
              <w:r w:rsidRPr="009555FC">
                <w:rPr>
                  <w:color w:val="000000"/>
                </w:rPr>
                <w:delText>Rozsah konzultací k </w:delText>
              </w:r>
            </w:del>
            <w:ins w:id="157" w:author="Ivo Kuřitka" w:date="2019-11-27T22:43:00Z">
              <w:r w:rsidR="001D404C" w:rsidRPr="001D404C">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1D404C" w:rsidRPr="001D404C">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E47B968" w14:textId="77777777" w:rsidR="00E57448" w:rsidRPr="001D404C" w:rsidRDefault="00E57448" w:rsidP="00AE6EE0">
            <w:pPr>
              <w:jc w:val="both"/>
              <w:rPr>
                <w:sz w:val="19"/>
                <w:szCs w:val="19"/>
              </w:rPr>
            </w:pPr>
          </w:p>
          <w:p w14:paraId="09308EEA" w14:textId="7961BE89" w:rsidR="00AE6EE0" w:rsidRPr="009555FC" w:rsidRDefault="00AE6EE0" w:rsidP="00844DF2">
            <w:pPr>
              <w:jc w:val="both"/>
            </w:pPr>
            <w:r w:rsidRPr="001D404C">
              <w:rPr>
                <w:color w:val="000000"/>
                <w:sz w:val="19"/>
                <w:szCs w:val="19"/>
              </w:rPr>
              <w:t>Možnosti komunikace s vyučujícím: </w:t>
            </w:r>
            <w:hyperlink r:id="rId66" w:history="1">
              <w:r w:rsidRPr="001D404C">
                <w:rPr>
                  <w:rStyle w:val="Hypertextovodkaz"/>
                  <w:sz w:val="19"/>
                  <w:szCs w:val="19"/>
                </w:rPr>
                <w:t>yadav@utb.cz</w:t>
              </w:r>
            </w:hyperlink>
            <w:r w:rsidRPr="001D404C">
              <w:rPr>
                <w:color w:val="000000"/>
                <w:sz w:val="19"/>
                <w:szCs w:val="19"/>
              </w:rPr>
              <w:t>, 576 031 725.</w:t>
            </w:r>
          </w:p>
        </w:tc>
      </w:tr>
      <w:tr w:rsidR="00181B72" w:rsidRPr="00AB2841" w14:paraId="62F7732D" w14:textId="77777777" w:rsidTr="00140CA8">
        <w:trPr>
          <w:gridBefore w:val="1"/>
          <w:gridAfter w:val="3"/>
          <w:wBefore w:w="34" w:type="dxa"/>
          <w:wAfter w:w="318" w:type="dxa"/>
          <w:trHeight w:val="273"/>
        </w:trPr>
        <w:tc>
          <w:tcPr>
            <w:tcW w:w="9855" w:type="dxa"/>
            <w:gridSpan w:val="29"/>
            <w:tcBorders>
              <w:top w:val="single" w:sz="4" w:space="0" w:color="auto"/>
              <w:left w:val="single" w:sz="4" w:space="0" w:color="auto"/>
              <w:bottom w:val="single" w:sz="4" w:space="0" w:color="auto"/>
              <w:right w:val="single" w:sz="4" w:space="0" w:color="auto"/>
            </w:tcBorders>
            <w:shd w:val="clear" w:color="auto" w:fill="C6D9F1" w:themeFill="text2" w:themeFillTint="33"/>
          </w:tcPr>
          <w:p w14:paraId="089BFAF6" w14:textId="77777777" w:rsidR="00181B72" w:rsidRPr="00181B72" w:rsidRDefault="00181B72" w:rsidP="005D5EC9">
            <w:pPr>
              <w:jc w:val="both"/>
              <w:rPr>
                <w:b/>
                <w:color w:val="000000"/>
                <w:sz w:val="28"/>
                <w:szCs w:val="28"/>
              </w:rPr>
            </w:pPr>
            <w:r w:rsidRPr="00866204">
              <w:rPr>
                <w:color w:val="000000"/>
              </w:rPr>
              <w:lastRenderedPageBreak/>
              <w:br w:type="page"/>
            </w:r>
            <w:r w:rsidRPr="00181B72">
              <w:rPr>
                <w:b/>
                <w:color w:val="000000"/>
                <w:sz w:val="28"/>
                <w:szCs w:val="28"/>
              </w:rPr>
              <w:t>B-III – Charakteristika studijního předmětu</w:t>
            </w:r>
          </w:p>
        </w:tc>
      </w:tr>
      <w:tr w:rsidR="00181B72" w:rsidRPr="009555FC" w14:paraId="713F3605"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4A0A6DF2" w14:textId="77777777" w:rsidR="00181B72" w:rsidRPr="009555FC" w:rsidRDefault="00181B72" w:rsidP="005D5EC9">
            <w:pPr>
              <w:jc w:val="both"/>
              <w:rPr>
                <w:b/>
              </w:rPr>
            </w:pPr>
            <w:r w:rsidRPr="009555FC">
              <w:rPr>
                <w:b/>
              </w:rPr>
              <w:t>Název studijního předmětu</w:t>
            </w:r>
          </w:p>
        </w:tc>
        <w:tc>
          <w:tcPr>
            <w:tcW w:w="6769" w:type="dxa"/>
            <w:gridSpan w:val="26"/>
            <w:tcBorders>
              <w:top w:val="double" w:sz="4" w:space="0" w:color="auto"/>
            </w:tcBorders>
          </w:tcPr>
          <w:p w14:paraId="0D28CCA3" w14:textId="3D39F4A9" w:rsidR="00181B72" w:rsidRPr="009555FC" w:rsidRDefault="00181B72" w:rsidP="005D5EC9">
            <w:pPr>
              <w:jc w:val="both"/>
            </w:pPr>
            <w:bookmarkStart w:id="158" w:name="Str_a_vlastn_pev_látek"/>
            <w:bookmarkEnd w:id="158"/>
            <w:r>
              <w:rPr>
                <w:b/>
              </w:rPr>
              <w:t>Struktura a vlastnosti pevných látek</w:t>
            </w:r>
          </w:p>
        </w:tc>
      </w:tr>
      <w:tr w:rsidR="00181B72" w:rsidRPr="009555FC" w14:paraId="2E862E66" w14:textId="77777777" w:rsidTr="00140CA8">
        <w:trPr>
          <w:gridBefore w:val="1"/>
          <w:gridAfter w:val="3"/>
          <w:wBefore w:w="34" w:type="dxa"/>
          <w:wAfter w:w="318" w:type="dxa"/>
        </w:trPr>
        <w:tc>
          <w:tcPr>
            <w:tcW w:w="3086" w:type="dxa"/>
            <w:gridSpan w:val="3"/>
            <w:shd w:val="clear" w:color="auto" w:fill="F7CAAC"/>
          </w:tcPr>
          <w:p w14:paraId="21084F7C" w14:textId="77777777" w:rsidR="00181B72" w:rsidRPr="009555FC" w:rsidRDefault="00181B72" w:rsidP="005D5EC9">
            <w:pPr>
              <w:jc w:val="both"/>
              <w:rPr>
                <w:b/>
              </w:rPr>
            </w:pPr>
            <w:r w:rsidRPr="009555FC">
              <w:rPr>
                <w:b/>
              </w:rPr>
              <w:t>Typ předmětu</w:t>
            </w:r>
          </w:p>
        </w:tc>
        <w:tc>
          <w:tcPr>
            <w:tcW w:w="3406" w:type="dxa"/>
            <w:gridSpan w:val="16"/>
          </w:tcPr>
          <w:p w14:paraId="56DE10A7" w14:textId="77777777" w:rsidR="00181B72" w:rsidRPr="009555FC" w:rsidRDefault="00181B72" w:rsidP="005D5EC9">
            <w:pPr>
              <w:jc w:val="both"/>
            </w:pPr>
          </w:p>
        </w:tc>
        <w:tc>
          <w:tcPr>
            <w:tcW w:w="2695" w:type="dxa"/>
            <w:gridSpan w:val="7"/>
            <w:shd w:val="clear" w:color="auto" w:fill="F7CAAC"/>
          </w:tcPr>
          <w:p w14:paraId="2031B0E2" w14:textId="77777777" w:rsidR="00181B72" w:rsidRPr="009555FC" w:rsidRDefault="00181B72" w:rsidP="005D5EC9">
            <w:pPr>
              <w:jc w:val="both"/>
            </w:pPr>
            <w:r w:rsidRPr="009555FC">
              <w:rPr>
                <w:b/>
              </w:rPr>
              <w:t>doporučený ročník / semestr</w:t>
            </w:r>
          </w:p>
        </w:tc>
        <w:tc>
          <w:tcPr>
            <w:tcW w:w="668" w:type="dxa"/>
            <w:gridSpan w:val="3"/>
          </w:tcPr>
          <w:p w14:paraId="2D5B9C41" w14:textId="77777777" w:rsidR="00181B72" w:rsidRPr="009555FC" w:rsidRDefault="00181B72" w:rsidP="005D5EC9">
            <w:pPr>
              <w:jc w:val="both"/>
            </w:pPr>
          </w:p>
        </w:tc>
      </w:tr>
      <w:tr w:rsidR="00181B72" w:rsidRPr="009555FC" w14:paraId="038FB289" w14:textId="77777777" w:rsidTr="00140CA8">
        <w:trPr>
          <w:gridBefore w:val="1"/>
          <w:gridAfter w:val="3"/>
          <w:wBefore w:w="34" w:type="dxa"/>
          <w:wAfter w:w="318" w:type="dxa"/>
        </w:trPr>
        <w:tc>
          <w:tcPr>
            <w:tcW w:w="3086" w:type="dxa"/>
            <w:gridSpan w:val="3"/>
            <w:shd w:val="clear" w:color="auto" w:fill="F7CAAC"/>
          </w:tcPr>
          <w:p w14:paraId="6CAECF27" w14:textId="77777777" w:rsidR="00181B72" w:rsidRPr="009555FC" w:rsidRDefault="00181B72" w:rsidP="005D5EC9">
            <w:pPr>
              <w:jc w:val="both"/>
              <w:rPr>
                <w:b/>
              </w:rPr>
            </w:pPr>
            <w:r w:rsidRPr="009555FC">
              <w:rPr>
                <w:b/>
              </w:rPr>
              <w:t>Rozsah studijního předmětu</w:t>
            </w:r>
          </w:p>
        </w:tc>
        <w:tc>
          <w:tcPr>
            <w:tcW w:w="1701" w:type="dxa"/>
            <w:gridSpan w:val="9"/>
          </w:tcPr>
          <w:p w14:paraId="094DEBAE" w14:textId="77777777" w:rsidR="00181B72" w:rsidRPr="009555FC" w:rsidRDefault="00181B72" w:rsidP="005D5EC9">
            <w:pPr>
              <w:jc w:val="both"/>
            </w:pPr>
          </w:p>
        </w:tc>
        <w:tc>
          <w:tcPr>
            <w:tcW w:w="889" w:type="dxa"/>
            <w:gridSpan w:val="3"/>
            <w:shd w:val="clear" w:color="auto" w:fill="F7CAAC"/>
          </w:tcPr>
          <w:p w14:paraId="0D5723E4" w14:textId="77777777" w:rsidR="00181B72" w:rsidRPr="009555FC" w:rsidRDefault="00181B72" w:rsidP="005D5EC9">
            <w:pPr>
              <w:jc w:val="both"/>
              <w:rPr>
                <w:b/>
              </w:rPr>
            </w:pPr>
            <w:r w:rsidRPr="009555FC">
              <w:rPr>
                <w:b/>
              </w:rPr>
              <w:t xml:space="preserve">hod. </w:t>
            </w:r>
          </w:p>
        </w:tc>
        <w:tc>
          <w:tcPr>
            <w:tcW w:w="816" w:type="dxa"/>
            <w:gridSpan w:val="4"/>
          </w:tcPr>
          <w:p w14:paraId="6308A5B6" w14:textId="77777777" w:rsidR="00181B72" w:rsidRPr="009555FC" w:rsidRDefault="00181B72" w:rsidP="005D5EC9">
            <w:pPr>
              <w:jc w:val="both"/>
            </w:pPr>
          </w:p>
        </w:tc>
        <w:tc>
          <w:tcPr>
            <w:tcW w:w="2156" w:type="dxa"/>
            <w:gridSpan w:val="4"/>
            <w:shd w:val="clear" w:color="auto" w:fill="F7CAAC"/>
          </w:tcPr>
          <w:p w14:paraId="5DCA26AF" w14:textId="77777777" w:rsidR="00181B72" w:rsidRPr="009555FC" w:rsidRDefault="00181B72" w:rsidP="005D5EC9">
            <w:pPr>
              <w:jc w:val="both"/>
              <w:rPr>
                <w:b/>
              </w:rPr>
            </w:pPr>
            <w:r w:rsidRPr="009555FC">
              <w:rPr>
                <w:b/>
              </w:rPr>
              <w:t>kreditů</w:t>
            </w:r>
          </w:p>
        </w:tc>
        <w:tc>
          <w:tcPr>
            <w:tcW w:w="1207" w:type="dxa"/>
            <w:gridSpan w:val="6"/>
          </w:tcPr>
          <w:p w14:paraId="2F3AF32C" w14:textId="77777777" w:rsidR="00181B72" w:rsidRPr="009555FC" w:rsidRDefault="00181B72" w:rsidP="005D5EC9">
            <w:pPr>
              <w:jc w:val="both"/>
            </w:pPr>
          </w:p>
        </w:tc>
      </w:tr>
      <w:tr w:rsidR="00181B72" w:rsidRPr="009555FC" w14:paraId="553F5EB0" w14:textId="77777777" w:rsidTr="00140CA8">
        <w:trPr>
          <w:gridBefore w:val="1"/>
          <w:gridAfter w:val="3"/>
          <w:wBefore w:w="34" w:type="dxa"/>
          <w:wAfter w:w="318" w:type="dxa"/>
        </w:trPr>
        <w:tc>
          <w:tcPr>
            <w:tcW w:w="3086" w:type="dxa"/>
            <w:gridSpan w:val="3"/>
            <w:shd w:val="clear" w:color="auto" w:fill="F7CAAC"/>
          </w:tcPr>
          <w:p w14:paraId="3AC0D330" w14:textId="77777777" w:rsidR="00181B72" w:rsidRPr="009555FC" w:rsidRDefault="00181B72" w:rsidP="005D5EC9">
            <w:pPr>
              <w:jc w:val="both"/>
              <w:rPr>
                <w:b/>
              </w:rPr>
            </w:pPr>
            <w:r w:rsidRPr="009555FC">
              <w:rPr>
                <w:b/>
              </w:rPr>
              <w:t>Prerekvizity, korekvizity, ekvivalence</w:t>
            </w:r>
          </w:p>
        </w:tc>
        <w:tc>
          <w:tcPr>
            <w:tcW w:w="6769" w:type="dxa"/>
            <w:gridSpan w:val="26"/>
          </w:tcPr>
          <w:p w14:paraId="1272B2BB" w14:textId="77777777" w:rsidR="00181B72" w:rsidRPr="009555FC" w:rsidRDefault="00181B72" w:rsidP="005D5EC9">
            <w:pPr>
              <w:jc w:val="both"/>
            </w:pPr>
          </w:p>
        </w:tc>
      </w:tr>
      <w:tr w:rsidR="00181B72" w:rsidRPr="009555FC" w14:paraId="1BCC75E4" w14:textId="77777777" w:rsidTr="00140CA8">
        <w:trPr>
          <w:gridBefore w:val="1"/>
          <w:gridAfter w:val="3"/>
          <w:wBefore w:w="34" w:type="dxa"/>
          <w:wAfter w:w="318" w:type="dxa"/>
        </w:trPr>
        <w:tc>
          <w:tcPr>
            <w:tcW w:w="3086" w:type="dxa"/>
            <w:gridSpan w:val="3"/>
            <w:shd w:val="clear" w:color="auto" w:fill="F7CAAC"/>
          </w:tcPr>
          <w:p w14:paraId="7B206CF6" w14:textId="77777777" w:rsidR="00181B72" w:rsidRPr="009555FC" w:rsidRDefault="00181B72" w:rsidP="005D5EC9">
            <w:pPr>
              <w:jc w:val="both"/>
              <w:rPr>
                <w:b/>
              </w:rPr>
            </w:pPr>
            <w:r w:rsidRPr="009555FC">
              <w:rPr>
                <w:b/>
              </w:rPr>
              <w:t>Způsob ověření studijních výsledků</w:t>
            </w:r>
          </w:p>
        </w:tc>
        <w:tc>
          <w:tcPr>
            <w:tcW w:w="3406" w:type="dxa"/>
            <w:gridSpan w:val="16"/>
          </w:tcPr>
          <w:p w14:paraId="26011035" w14:textId="77777777" w:rsidR="00181B72" w:rsidRPr="009555FC" w:rsidRDefault="00181B72" w:rsidP="005D5EC9">
            <w:pPr>
              <w:jc w:val="both"/>
            </w:pPr>
            <w:r w:rsidRPr="009555FC">
              <w:t>zkouška</w:t>
            </w:r>
          </w:p>
        </w:tc>
        <w:tc>
          <w:tcPr>
            <w:tcW w:w="2156" w:type="dxa"/>
            <w:gridSpan w:val="4"/>
            <w:shd w:val="clear" w:color="auto" w:fill="F7CAAC"/>
          </w:tcPr>
          <w:p w14:paraId="11D77808" w14:textId="77777777" w:rsidR="00181B72" w:rsidRPr="009555FC" w:rsidRDefault="00181B72" w:rsidP="005D5EC9">
            <w:pPr>
              <w:jc w:val="both"/>
              <w:rPr>
                <w:b/>
              </w:rPr>
            </w:pPr>
            <w:r w:rsidRPr="009555FC">
              <w:rPr>
                <w:b/>
              </w:rPr>
              <w:t>Forma výuky</w:t>
            </w:r>
          </w:p>
        </w:tc>
        <w:tc>
          <w:tcPr>
            <w:tcW w:w="1207" w:type="dxa"/>
            <w:gridSpan w:val="6"/>
          </w:tcPr>
          <w:p w14:paraId="122475EB" w14:textId="77777777" w:rsidR="00181B72" w:rsidRPr="009555FC" w:rsidRDefault="00181B72" w:rsidP="005D5EC9">
            <w:pPr>
              <w:jc w:val="both"/>
            </w:pPr>
          </w:p>
        </w:tc>
      </w:tr>
      <w:tr w:rsidR="00181B72" w:rsidRPr="004A64AD" w14:paraId="5F39DA02" w14:textId="77777777" w:rsidTr="00140CA8">
        <w:trPr>
          <w:gridBefore w:val="1"/>
          <w:gridAfter w:val="3"/>
          <w:wBefore w:w="34" w:type="dxa"/>
          <w:wAfter w:w="318" w:type="dxa"/>
        </w:trPr>
        <w:tc>
          <w:tcPr>
            <w:tcW w:w="3086" w:type="dxa"/>
            <w:gridSpan w:val="3"/>
            <w:shd w:val="clear" w:color="auto" w:fill="F7CAAC"/>
          </w:tcPr>
          <w:p w14:paraId="0DD3642D" w14:textId="77777777" w:rsidR="00181B72" w:rsidRPr="00DB5331" w:rsidRDefault="00181B72" w:rsidP="005D5EC9">
            <w:pPr>
              <w:jc w:val="both"/>
              <w:rPr>
                <w:b/>
              </w:rPr>
            </w:pPr>
            <w:r w:rsidRPr="00DB5331">
              <w:rPr>
                <w:b/>
              </w:rPr>
              <w:t>Forma způsobu ověření studijních výsledků a další požadavky na studenta</w:t>
            </w:r>
          </w:p>
        </w:tc>
        <w:tc>
          <w:tcPr>
            <w:tcW w:w="6769" w:type="dxa"/>
            <w:gridSpan w:val="26"/>
            <w:tcBorders>
              <w:bottom w:val="single" w:sz="4" w:space="0" w:color="auto"/>
            </w:tcBorders>
          </w:tcPr>
          <w:p w14:paraId="01B6DC9B" w14:textId="7FDE3ED5" w:rsidR="00181B72" w:rsidRPr="00DB5331" w:rsidRDefault="00E2626D" w:rsidP="00E2626D">
            <w:pPr>
              <w:pStyle w:val="TableParagraph"/>
              <w:ind w:left="0"/>
              <w:jc w:val="both"/>
              <w:rPr>
                <w:sz w:val="20"/>
                <w:szCs w:val="20"/>
                <w:lang w:val="cs-CZ"/>
              </w:rPr>
            </w:pPr>
            <w:r w:rsidRPr="00DB5331">
              <w:rPr>
                <w:sz w:val="20"/>
                <w:szCs w:val="20"/>
                <w:lang w:val="cs-CZ"/>
              </w:rPr>
              <w:t>Vstupní znalost relevantních pasáží obecných předmětů a přírodovědných předmětů. Schopnost propojovat poznatky z jednotlivých disciplín.</w:t>
            </w:r>
          </w:p>
        </w:tc>
      </w:tr>
      <w:tr w:rsidR="00181B72" w:rsidRPr="009555FC" w14:paraId="5E75ED6E"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496D654E" w14:textId="77777777" w:rsidR="00181B72" w:rsidRPr="009555FC" w:rsidRDefault="00181B72" w:rsidP="005D5EC9">
            <w:pPr>
              <w:jc w:val="both"/>
              <w:rPr>
                <w:b/>
              </w:rPr>
            </w:pPr>
            <w:r w:rsidRPr="009555FC">
              <w:rPr>
                <w:b/>
              </w:rPr>
              <w:t>Garant předmětu</w:t>
            </w:r>
          </w:p>
        </w:tc>
        <w:tc>
          <w:tcPr>
            <w:tcW w:w="6769" w:type="dxa"/>
            <w:gridSpan w:val="26"/>
            <w:tcBorders>
              <w:top w:val="single" w:sz="4" w:space="0" w:color="auto"/>
            </w:tcBorders>
          </w:tcPr>
          <w:p w14:paraId="04D4455F" w14:textId="137A4FD4" w:rsidR="00181B72" w:rsidRPr="009555FC" w:rsidRDefault="00701713" w:rsidP="005D5EC9">
            <w:pPr>
              <w:jc w:val="both"/>
            </w:pPr>
            <w:r>
              <w:t>doc. RNDr. Petr Ponížil, Ph.D.</w:t>
            </w:r>
          </w:p>
        </w:tc>
      </w:tr>
      <w:tr w:rsidR="00181B72" w:rsidRPr="009555FC" w14:paraId="2EFA239F"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6D227D55" w14:textId="77777777" w:rsidR="00181B72" w:rsidRPr="009555FC" w:rsidRDefault="00181B72" w:rsidP="005D5EC9">
            <w:pPr>
              <w:jc w:val="both"/>
              <w:rPr>
                <w:b/>
              </w:rPr>
            </w:pPr>
            <w:r w:rsidRPr="009555FC">
              <w:rPr>
                <w:b/>
              </w:rPr>
              <w:t>Zapojení garanta do výuky předmětu</w:t>
            </w:r>
          </w:p>
        </w:tc>
        <w:tc>
          <w:tcPr>
            <w:tcW w:w="6769" w:type="dxa"/>
            <w:gridSpan w:val="26"/>
            <w:tcBorders>
              <w:top w:val="nil"/>
            </w:tcBorders>
          </w:tcPr>
          <w:p w14:paraId="5F2F270E" w14:textId="77777777" w:rsidR="00181B72" w:rsidRPr="009555FC" w:rsidRDefault="00181B72" w:rsidP="005D5EC9">
            <w:pPr>
              <w:jc w:val="both"/>
            </w:pPr>
            <w:r w:rsidRPr="009555FC">
              <w:t>100%</w:t>
            </w:r>
          </w:p>
        </w:tc>
      </w:tr>
      <w:tr w:rsidR="00181B72" w:rsidRPr="009555FC" w14:paraId="696FC8A3" w14:textId="77777777" w:rsidTr="00140CA8">
        <w:trPr>
          <w:gridBefore w:val="1"/>
          <w:gridAfter w:val="3"/>
          <w:wBefore w:w="34" w:type="dxa"/>
          <w:wAfter w:w="318" w:type="dxa"/>
        </w:trPr>
        <w:tc>
          <w:tcPr>
            <w:tcW w:w="3086" w:type="dxa"/>
            <w:gridSpan w:val="3"/>
            <w:shd w:val="clear" w:color="auto" w:fill="F7CAAC"/>
          </w:tcPr>
          <w:p w14:paraId="4D3554F1" w14:textId="77777777" w:rsidR="00181B72" w:rsidRPr="009555FC" w:rsidRDefault="00181B72" w:rsidP="005D5EC9">
            <w:pPr>
              <w:jc w:val="both"/>
              <w:rPr>
                <w:b/>
              </w:rPr>
            </w:pPr>
            <w:r w:rsidRPr="009555FC">
              <w:rPr>
                <w:b/>
              </w:rPr>
              <w:t>Vyučující</w:t>
            </w:r>
          </w:p>
        </w:tc>
        <w:tc>
          <w:tcPr>
            <w:tcW w:w="6769" w:type="dxa"/>
            <w:gridSpan w:val="26"/>
            <w:tcBorders>
              <w:bottom w:val="nil"/>
            </w:tcBorders>
          </w:tcPr>
          <w:p w14:paraId="120874A6" w14:textId="77777777" w:rsidR="00181B72" w:rsidRPr="009555FC" w:rsidRDefault="00181B72" w:rsidP="005D5EC9">
            <w:pPr>
              <w:jc w:val="both"/>
            </w:pPr>
          </w:p>
        </w:tc>
      </w:tr>
      <w:tr w:rsidR="00181B72" w:rsidRPr="009555FC" w14:paraId="0B55924F" w14:textId="77777777" w:rsidTr="00140CA8">
        <w:trPr>
          <w:gridBefore w:val="1"/>
          <w:gridAfter w:val="3"/>
          <w:wBefore w:w="34" w:type="dxa"/>
          <w:wAfter w:w="318" w:type="dxa"/>
          <w:trHeight w:val="220"/>
        </w:trPr>
        <w:tc>
          <w:tcPr>
            <w:tcW w:w="9855" w:type="dxa"/>
            <w:gridSpan w:val="29"/>
            <w:tcBorders>
              <w:top w:val="nil"/>
            </w:tcBorders>
          </w:tcPr>
          <w:p w14:paraId="0071083C" w14:textId="1B755DD4" w:rsidR="00181B72" w:rsidRPr="009555FC" w:rsidRDefault="00701713" w:rsidP="005D5EC9">
            <w:pPr>
              <w:jc w:val="both"/>
            </w:pPr>
            <w:r>
              <w:t>doc. RNDr. Petr Ponížil, Ph.D.</w:t>
            </w:r>
          </w:p>
        </w:tc>
      </w:tr>
      <w:tr w:rsidR="00181B72" w:rsidRPr="009555FC" w14:paraId="5A4A034B" w14:textId="77777777" w:rsidTr="00140CA8">
        <w:trPr>
          <w:gridBefore w:val="1"/>
          <w:gridAfter w:val="3"/>
          <w:wBefore w:w="34" w:type="dxa"/>
          <w:wAfter w:w="318" w:type="dxa"/>
        </w:trPr>
        <w:tc>
          <w:tcPr>
            <w:tcW w:w="3086" w:type="dxa"/>
            <w:gridSpan w:val="3"/>
            <w:shd w:val="clear" w:color="auto" w:fill="F7CAAC"/>
          </w:tcPr>
          <w:p w14:paraId="6CDA9021" w14:textId="77777777" w:rsidR="00181B72" w:rsidRPr="009555FC" w:rsidRDefault="00181B72" w:rsidP="005D5EC9">
            <w:pPr>
              <w:jc w:val="both"/>
              <w:rPr>
                <w:b/>
              </w:rPr>
            </w:pPr>
            <w:r w:rsidRPr="009555FC">
              <w:rPr>
                <w:b/>
              </w:rPr>
              <w:t>Stručná anotace předmětu</w:t>
            </w:r>
          </w:p>
        </w:tc>
        <w:tc>
          <w:tcPr>
            <w:tcW w:w="6769" w:type="dxa"/>
            <w:gridSpan w:val="26"/>
            <w:tcBorders>
              <w:bottom w:val="nil"/>
            </w:tcBorders>
          </w:tcPr>
          <w:p w14:paraId="17D82682" w14:textId="77777777" w:rsidR="00181B72" w:rsidRPr="009555FC" w:rsidRDefault="00181B72" w:rsidP="005D5EC9">
            <w:pPr>
              <w:jc w:val="both"/>
            </w:pPr>
          </w:p>
        </w:tc>
      </w:tr>
      <w:tr w:rsidR="00181B72" w:rsidRPr="009555FC" w14:paraId="7C93E266"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5B8A35CA" w14:textId="77777777" w:rsidR="00064037" w:rsidRPr="00AC2EDB" w:rsidRDefault="00064037" w:rsidP="00064037">
            <w:pPr>
              <w:jc w:val="both"/>
              <w:rPr>
                <w:sz w:val="19"/>
                <w:szCs w:val="19"/>
              </w:rPr>
            </w:pPr>
            <w:r w:rsidRPr="00AC2EDB">
              <w:rPr>
                <w:color w:val="000000"/>
                <w:sz w:val="19"/>
                <w:szCs w:val="19"/>
                <w:shd w:val="clear" w:color="auto" w:fill="FFFFFF"/>
              </w:rPr>
              <w:t>Cílem předmětu je pochopení souvislostí mezi mikrostrukturou a makrostrukturou látek. Na základě klasických a zejména kvantověmechanických představ o vlastnostech atomů a jejich uspořádání v látce jsou vysvětleny jejich základní vlastnosti. </w:t>
            </w:r>
          </w:p>
          <w:p w14:paraId="6BB963D3" w14:textId="77777777" w:rsidR="00064037" w:rsidRPr="00DB5331" w:rsidRDefault="00064037" w:rsidP="00064037">
            <w:pPr>
              <w:jc w:val="both"/>
              <w:rPr>
                <w:del w:id="159" w:author="Ivo Kuřitka" w:date="2019-11-27T22:43:00Z"/>
                <w:sz w:val="10"/>
                <w:szCs w:val="10"/>
              </w:rPr>
            </w:pPr>
          </w:p>
          <w:p w14:paraId="57BE512F" w14:textId="77777777" w:rsidR="00064037" w:rsidRPr="00AC2EDB" w:rsidRDefault="00064037" w:rsidP="00AC2EDB">
            <w:pPr>
              <w:spacing w:before="40"/>
              <w:jc w:val="both"/>
              <w:rPr>
                <w:sz w:val="19"/>
                <w:szCs w:val="19"/>
                <w:u w:val="single"/>
              </w:rPr>
            </w:pPr>
            <w:r w:rsidRPr="00AC2EDB">
              <w:rPr>
                <w:sz w:val="19"/>
                <w:szCs w:val="19"/>
                <w:u w:val="single"/>
              </w:rPr>
              <w:t>Základní témata:</w:t>
            </w:r>
          </w:p>
          <w:p w14:paraId="3B3D561C"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Typy vazeb.</w:t>
            </w:r>
          </w:p>
          <w:p w14:paraId="3B1D4870"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Krystalografické soustavy a Bravaisovy mřížky. </w:t>
            </w:r>
          </w:p>
          <w:p w14:paraId="6D70C97A"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Metody RTG difrakce, maloúhlový rozptyl.</w:t>
            </w:r>
          </w:p>
          <w:p w14:paraId="1AEE3087"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Vliv poruch krystalové mřížky na vlastnosti. </w:t>
            </w:r>
          </w:p>
          <w:p w14:paraId="3EC87167"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Tepelná kapacita, klasický i kvantový model. </w:t>
            </w:r>
          </w:p>
          <w:p w14:paraId="2AB34566"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Fonony, Brillouinova zóna.</w:t>
            </w:r>
          </w:p>
          <w:p w14:paraId="3A7A30BF"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Dielektrické vlastnosti, typy polarizace. </w:t>
            </w:r>
          </w:p>
          <w:p w14:paraId="7CACEF4B"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Optické vlastnosti dielektrik. </w:t>
            </w:r>
          </w:p>
          <w:p w14:paraId="1164FD45"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Elektrická vodivost kovů. </w:t>
            </w:r>
          </w:p>
          <w:p w14:paraId="6A54FEA1"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Tepelná vodivost a emise elektronů. </w:t>
            </w:r>
          </w:p>
          <w:p w14:paraId="59B95A07"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Pásová struktura, vlastní a příměsové polovodiče.</w:t>
            </w:r>
          </w:p>
          <w:p w14:paraId="36BF9BD4"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p-n přechod.</w:t>
            </w:r>
          </w:p>
          <w:p w14:paraId="6FC9F352" w14:textId="77777777" w:rsidR="00064037" w:rsidRPr="00AC2EDB" w:rsidRDefault="00064037" w:rsidP="00064037">
            <w:pPr>
              <w:pStyle w:val="Odstavecseseznamem"/>
              <w:numPr>
                <w:ilvl w:val="0"/>
                <w:numId w:val="35"/>
              </w:numPr>
              <w:ind w:left="113" w:hanging="113"/>
              <w:jc w:val="both"/>
              <w:rPr>
                <w:sz w:val="19"/>
                <w:szCs w:val="19"/>
              </w:rPr>
            </w:pPr>
            <w:r w:rsidRPr="00AC2EDB">
              <w:rPr>
                <w:sz w:val="19"/>
                <w:szCs w:val="19"/>
              </w:rPr>
              <w:t>Typy magnetických látek.</w:t>
            </w:r>
          </w:p>
          <w:p w14:paraId="2A4D8FD7" w14:textId="318892CA" w:rsidR="00181B72" w:rsidRPr="009555FC" w:rsidRDefault="00064037" w:rsidP="00064037">
            <w:pPr>
              <w:ind w:left="113" w:hanging="113"/>
              <w:jc w:val="both"/>
            </w:pPr>
            <w:r w:rsidRPr="00AC2EDB">
              <w:rPr>
                <w:sz w:val="19"/>
                <w:szCs w:val="19"/>
              </w:rPr>
              <w:t>- Atomární popis magnetismu.</w:t>
            </w:r>
          </w:p>
        </w:tc>
      </w:tr>
      <w:tr w:rsidR="00181B72" w:rsidRPr="009555FC" w14:paraId="63FAD6B8"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50616534" w14:textId="77777777" w:rsidR="00181B72" w:rsidRPr="009555FC" w:rsidRDefault="00181B72" w:rsidP="005D5EC9">
            <w:pPr>
              <w:jc w:val="both"/>
            </w:pPr>
            <w:r w:rsidRPr="009555FC">
              <w:rPr>
                <w:b/>
              </w:rPr>
              <w:t>Studijní literatura a studijní pomůcky</w:t>
            </w:r>
          </w:p>
        </w:tc>
        <w:tc>
          <w:tcPr>
            <w:tcW w:w="6202" w:type="dxa"/>
            <w:gridSpan w:val="21"/>
            <w:tcBorders>
              <w:top w:val="nil"/>
              <w:bottom w:val="nil"/>
            </w:tcBorders>
          </w:tcPr>
          <w:p w14:paraId="4374695C" w14:textId="77777777" w:rsidR="00181B72" w:rsidRPr="009555FC" w:rsidRDefault="00181B72" w:rsidP="005D5EC9">
            <w:pPr>
              <w:jc w:val="both"/>
            </w:pPr>
          </w:p>
        </w:tc>
      </w:tr>
      <w:tr w:rsidR="00181B72" w:rsidRPr="009555FC" w14:paraId="3F5E1AC0" w14:textId="77777777" w:rsidTr="00140CA8">
        <w:trPr>
          <w:gridBefore w:val="1"/>
          <w:gridAfter w:val="3"/>
          <w:wBefore w:w="34" w:type="dxa"/>
          <w:wAfter w:w="318" w:type="dxa"/>
          <w:trHeight w:val="1497"/>
        </w:trPr>
        <w:tc>
          <w:tcPr>
            <w:tcW w:w="9855" w:type="dxa"/>
            <w:gridSpan w:val="29"/>
            <w:tcBorders>
              <w:top w:val="nil"/>
            </w:tcBorders>
          </w:tcPr>
          <w:p w14:paraId="7BEBA3C4" w14:textId="77777777" w:rsidR="00064037" w:rsidRPr="00AC2EDB" w:rsidRDefault="00064037" w:rsidP="00064037">
            <w:pPr>
              <w:jc w:val="both"/>
              <w:rPr>
                <w:sz w:val="19"/>
                <w:szCs w:val="19"/>
                <w:u w:val="single"/>
              </w:rPr>
            </w:pPr>
            <w:r w:rsidRPr="00AC2EDB">
              <w:rPr>
                <w:sz w:val="19"/>
                <w:szCs w:val="19"/>
                <w:u w:val="single"/>
              </w:rPr>
              <w:t>Povinná literatura:</w:t>
            </w:r>
          </w:p>
          <w:p w14:paraId="19F6901D" w14:textId="77777777" w:rsidR="00064037" w:rsidRPr="00AC2EDB" w:rsidRDefault="00064037" w:rsidP="00064037">
            <w:pPr>
              <w:shd w:val="clear" w:color="auto" w:fill="FFFFFF"/>
              <w:jc w:val="both"/>
              <w:rPr>
                <w:color w:val="000000"/>
                <w:sz w:val="19"/>
                <w:szCs w:val="19"/>
              </w:rPr>
            </w:pPr>
            <w:r w:rsidRPr="00AC2EDB">
              <w:rPr>
                <w:color w:val="000000"/>
                <w:sz w:val="19"/>
                <w:szCs w:val="19"/>
              </w:rPr>
              <w:t>KITTEL, C. </w:t>
            </w:r>
            <w:r w:rsidRPr="00AC2EDB">
              <w:rPr>
                <w:i/>
                <w:iCs/>
                <w:color w:val="000000"/>
                <w:sz w:val="19"/>
                <w:szCs w:val="19"/>
              </w:rPr>
              <w:t>Úvod do fyziky pevných látek: Introduction to Solid State Physics (Orig.)</w:t>
            </w:r>
            <w:r w:rsidRPr="00AC2EDB">
              <w:rPr>
                <w:color w:val="000000"/>
                <w:sz w:val="19"/>
                <w:szCs w:val="19"/>
              </w:rPr>
              <w:t>. Praha: Academia, 1985.</w:t>
            </w:r>
          </w:p>
          <w:p w14:paraId="23037065" w14:textId="77777777" w:rsidR="00064037" w:rsidRPr="00AC2EDB" w:rsidRDefault="00064037" w:rsidP="00064037">
            <w:pPr>
              <w:jc w:val="both"/>
              <w:rPr>
                <w:sz w:val="19"/>
                <w:szCs w:val="19"/>
              </w:rPr>
            </w:pPr>
            <w:r w:rsidRPr="00AC2EDB">
              <w:rPr>
                <w:sz w:val="19"/>
                <w:szCs w:val="19"/>
              </w:rPr>
              <w:t xml:space="preserve">KRAUS, I., FIALA, J. </w:t>
            </w:r>
            <w:r w:rsidRPr="00AC2EDB">
              <w:rPr>
                <w:i/>
                <w:iCs/>
                <w:sz w:val="19"/>
                <w:szCs w:val="19"/>
              </w:rPr>
              <w:t>Elementární fyzika pevných látek</w:t>
            </w:r>
            <w:r w:rsidRPr="00AC2EDB">
              <w:rPr>
                <w:sz w:val="19"/>
                <w:szCs w:val="19"/>
              </w:rPr>
              <w:t>. 2. přeprac. vyd. Praha: ČVUT, 2016. ISBN 978-80-01-05942-5.</w:t>
            </w:r>
          </w:p>
          <w:p w14:paraId="55FB8D96" w14:textId="77777777" w:rsidR="00064037" w:rsidRPr="00AC2EDB" w:rsidRDefault="00064037" w:rsidP="00064037">
            <w:pPr>
              <w:jc w:val="both"/>
              <w:rPr>
                <w:sz w:val="19"/>
                <w:szCs w:val="19"/>
                <w:u w:val="single"/>
              </w:rPr>
            </w:pPr>
            <w:r w:rsidRPr="00AC2EDB">
              <w:rPr>
                <w:sz w:val="19"/>
                <w:szCs w:val="19"/>
              </w:rPr>
              <w:t xml:space="preserve">ROSENBERG, </w:t>
            </w:r>
            <w:proofErr w:type="gramStart"/>
            <w:r w:rsidRPr="00AC2EDB">
              <w:rPr>
                <w:sz w:val="19"/>
                <w:szCs w:val="19"/>
              </w:rPr>
              <w:t>J.M.</w:t>
            </w:r>
            <w:proofErr w:type="gramEnd"/>
            <w:r w:rsidRPr="00AC2EDB">
              <w:rPr>
                <w:sz w:val="19"/>
                <w:szCs w:val="19"/>
              </w:rPr>
              <w:t xml:space="preserve"> </w:t>
            </w:r>
            <w:r w:rsidRPr="00AC2EDB">
              <w:rPr>
                <w:i/>
                <w:iCs/>
                <w:sz w:val="19"/>
                <w:szCs w:val="19"/>
              </w:rPr>
              <w:t>The Solid State: An Introduction on the Physics of Solids for Students of Physics, Materials Science, and Engineering</w:t>
            </w:r>
            <w:r w:rsidRPr="00AC2EDB">
              <w:rPr>
                <w:sz w:val="19"/>
                <w:szCs w:val="19"/>
              </w:rPr>
              <w:t>. 3rd Ed. Oxford: University Press, 1988, 315 s.</w:t>
            </w:r>
          </w:p>
          <w:p w14:paraId="2E73847E" w14:textId="77777777" w:rsidR="00064037" w:rsidRPr="00AC2EDB" w:rsidRDefault="00064037" w:rsidP="00064037">
            <w:pPr>
              <w:jc w:val="both"/>
              <w:rPr>
                <w:sz w:val="19"/>
                <w:szCs w:val="19"/>
              </w:rPr>
            </w:pPr>
            <w:r w:rsidRPr="00AC2EDB">
              <w:rPr>
                <w:sz w:val="19"/>
                <w:szCs w:val="19"/>
              </w:rPr>
              <w:t xml:space="preserve">TILLEY, </w:t>
            </w:r>
            <w:proofErr w:type="gramStart"/>
            <w:r w:rsidRPr="00AC2EDB">
              <w:rPr>
                <w:sz w:val="19"/>
                <w:szCs w:val="19"/>
              </w:rPr>
              <w:t>R.J.</w:t>
            </w:r>
            <w:proofErr w:type="gramEnd"/>
            <w:r w:rsidRPr="00AC2EDB">
              <w:rPr>
                <w:sz w:val="19"/>
                <w:szCs w:val="19"/>
              </w:rPr>
              <w:t xml:space="preserve">D. </w:t>
            </w:r>
            <w:r w:rsidRPr="00AC2EDB">
              <w:rPr>
                <w:i/>
                <w:iCs/>
                <w:sz w:val="19"/>
                <w:szCs w:val="19"/>
              </w:rPr>
              <w:t>Understanding Solids: The Science of Materials</w:t>
            </w:r>
            <w:r w:rsidRPr="00AC2EDB">
              <w:rPr>
                <w:sz w:val="19"/>
                <w:szCs w:val="19"/>
              </w:rPr>
              <w:t xml:space="preserve">. Chichester: John Wiley, 2004, xxii, 593 s. Print ISBN 9780470852750. Online ISBN 9780470020845. DOI 10.1002/0470020849. Dostupné z: </w:t>
            </w:r>
            <w:hyperlink r:id="rId67" w:history="1">
              <w:r w:rsidRPr="00AC2EDB">
                <w:rPr>
                  <w:rStyle w:val="Hypertextovodkaz"/>
                  <w:sz w:val="19"/>
                  <w:szCs w:val="19"/>
                </w:rPr>
                <w:t>http://onlinelibrary.wiley.com/book/10.1002/0470020849</w:t>
              </w:r>
            </w:hyperlink>
            <w:r w:rsidRPr="00AC2EDB">
              <w:rPr>
                <w:sz w:val="19"/>
                <w:szCs w:val="19"/>
              </w:rPr>
              <w:t>.</w:t>
            </w:r>
          </w:p>
          <w:p w14:paraId="42378CDD" w14:textId="77777777" w:rsidR="00064037" w:rsidRPr="00DB5331" w:rsidRDefault="00064037" w:rsidP="00064037">
            <w:pPr>
              <w:jc w:val="both"/>
              <w:rPr>
                <w:del w:id="160" w:author="Ivo Kuřitka" w:date="2019-11-27T22:43:00Z"/>
                <w:sz w:val="10"/>
                <w:szCs w:val="10"/>
                <w:u w:val="single"/>
              </w:rPr>
            </w:pPr>
          </w:p>
          <w:p w14:paraId="64DC7683" w14:textId="77777777" w:rsidR="00064037" w:rsidRPr="00AC2EDB" w:rsidRDefault="00064037" w:rsidP="00AC2EDB">
            <w:pPr>
              <w:spacing w:before="40"/>
              <w:jc w:val="both"/>
              <w:rPr>
                <w:sz w:val="19"/>
                <w:szCs w:val="19"/>
                <w:u w:val="single"/>
              </w:rPr>
            </w:pPr>
            <w:r w:rsidRPr="00AC2EDB">
              <w:rPr>
                <w:sz w:val="19"/>
                <w:szCs w:val="19"/>
                <w:u w:val="single"/>
              </w:rPr>
              <w:t>Doporučená literatura:</w:t>
            </w:r>
          </w:p>
          <w:p w14:paraId="70F7EB95" w14:textId="1FA4EDFB" w:rsidR="009062D8" w:rsidRPr="00AC2EDB" w:rsidRDefault="009062D8" w:rsidP="00064037">
            <w:pPr>
              <w:jc w:val="both"/>
              <w:rPr>
                <w:rStyle w:val="author"/>
                <w:rFonts w:eastAsiaTheme="majorEastAsia"/>
                <w:color w:val="111111"/>
                <w:sz w:val="19"/>
                <w:szCs w:val="19"/>
              </w:rPr>
            </w:pPr>
            <w:r w:rsidRPr="00AC2EDB">
              <w:rPr>
                <w:rStyle w:val="author"/>
                <w:rFonts w:eastAsiaTheme="majorEastAsia"/>
                <w:color w:val="111111"/>
                <w:sz w:val="19"/>
                <w:szCs w:val="19"/>
              </w:rPr>
              <w:t>HUANG, D</w:t>
            </w:r>
            <w:r w:rsidR="003C340F" w:rsidRPr="00AC2EDB">
              <w:rPr>
                <w:rStyle w:val="author"/>
                <w:rFonts w:eastAsiaTheme="majorEastAsia"/>
                <w:color w:val="111111"/>
                <w:sz w:val="19"/>
                <w:szCs w:val="19"/>
              </w:rPr>
              <w:t xml:space="preserve">., </w:t>
            </w:r>
            <w:r w:rsidR="00A03BE7" w:rsidRPr="00AC2EDB">
              <w:rPr>
                <w:rStyle w:val="author"/>
                <w:rFonts w:eastAsiaTheme="majorEastAsia"/>
                <w:color w:val="111111"/>
                <w:sz w:val="19"/>
                <w:szCs w:val="19"/>
              </w:rPr>
              <w:t>CHEN, S.</w:t>
            </w:r>
            <w:r w:rsidR="003C340F" w:rsidRPr="00AC2EDB">
              <w:rPr>
                <w:rStyle w:val="author"/>
                <w:rFonts w:eastAsiaTheme="majorEastAsia"/>
                <w:color w:val="111111"/>
                <w:sz w:val="19"/>
                <w:szCs w:val="19"/>
              </w:rPr>
              <w:t xml:space="preserve">, </w:t>
            </w:r>
            <w:r w:rsidRPr="00AC2EDB">
              <w:rPr>
                <w:rStyle w:val="author"/>
                <w:rFonts w:eastAsiaTheme="majorEastAsia"/>
                <w:color w:val="111111"/>
                <w:sz w:val="19"/>
                <w:szCs w:val="19"/>
              </w:rPr>
              <w:t>ZENG, G</w:t>
            </w:r>
            <w:r w:rsidR="00A03BE7" w:rsidRPr="00AC2EDB">
              <w:rPr>
                <w:rStyle w:val="author"/>
                <w:rFonts w:eastAsiaTheme="majorEastAsia"/>
                <w:color w:val="111111"/>
                <w:sz w:val="19"/>
                <w:szCs w:val="19"/>
              </w:rPr>
              <w:t>.</w:t>
            </w:r>
            <w:r w:rsidR="003C340F" w:rsidRPr="00AC2EDB">
              <w:rPr>
                <w:rStyle w:val="author"/>
                <w:rFonts w:eastAsiaTheme="majorEastAsia"/>
                <w:color w:val="111111"/>
                <w:sz w:val="19"/>
                <w:szCs w:val="19"/>
              </w:rPr>
              <w:t xml:space="preserve">, </w:t>
            </w:r>
            <w:r w:rsidRPr="00AC2EDB">
              <w:rPr>
                <w:rStyle w:val="author"/>
                <w:rFonts w:eastAsiaTheme="majorEastAsia"/>
                <w:color w:val="111111"/>
                <w:sz w:val="19"/>
                <w:szCs w:val="19"/>
              </w:rPr>
              <w:t>GONG, X</w:t>
            </w:r>
            <w:r w:rsidR="00A03BE7" w:rsidRPr="00AC2EDB">
              <w:rPr>
                <w:rStyle w:val="author"/>
                <w:rFonts w:eastAsiaTheme="majorEastAsia"/>
                <w:color w:val="111111"/>
                <w:sz w:val="19"/>
                <w:szCs w:val="19"/>
              </w:rPr>
              <w:t>.</w:t>
            </w:r>
            <w:r w:rsidR="003C340F" w:rsidRPr="00AC2EDB">
              <w:rPr>
                <w:rStyle w:val="author"/>
                <w:rFonts w:eastAsiaTheme="majorEastAsia"/>
                <w:color w:val="111111"/>
                <w:sz w:val="19"/>
                <w:szCs w:val="19"/>
              </w:rPr>
              <w:t>, ZHOU, C</w:t>
            </w:r>
            <w:r w:rsidR="00A03BE7" w:rsidRPr="00AC2EDB">
              <w:rPr>
                <w:rStyle w:val="author"/>
                <w:rFonts w:eastAsiaTheme="majorEastAsia"/>
                <w:color w:val="111111"/>
                <w:sz w:val="19"/>
                <w:szCs w:val="19"/>
              </w:rPr>
              <w:t>.</w:t>
            </w:r>
            <w:r w:rsidR="003C340F" w:rsidRPr="00AC2EDB">
              <w:rPr>
                <w:rStyle w:val="author"/>
                <w:rFonts w:eastAsiaTheme="majorEastAsia"/>
                <w:color w:val="111111"/>
                <w:sz w:val="19"/>
                <w:szCs w:val="19"/>
              </w:rPr>
              <w:t xml:space="preserve">, </w:t>
            </w:r>
            <w:r w:rsidRPr="00AC2EDB">
              <w:rPr>
                <w:rStyle w:val="author"/>
                <w:rFonts w:eastAsiaTheme="majorEastAsia"/>
                <w:color w:val="111111"/>
                <w:sz w:val="19"/>
                <w:szCs w:val="19"/>
              </w:rPr>
              <w:t>CHENG, M</w:t>
            </w:r>
            <w:r w:rsidR="00A03BE7" w:rsidRPr="00AC2EDB">
              <w:rPr>
                <w:rStyle w:val="author"/>
                <w:rFonts w:eastAsiaTheme="majorEastAsia"/>
                <w:color w:val="111111"/>
                <w:sz w:val="19"/>
                <w:szCs w:val="19"/>
              </w:rPr>
              <w:t>.</w:t>
            </w:r>
            <w:r w:rsidR="003C340F" w:rsidRPr="00AC2EDB">
              <w:rPr>
                <w:rStyle w:val="author"/>
                <w:rFonts w:eastAsiaTheme="majorEastAsia"/>
                <w:color w:val="111111"/>
                <w:sz w:val="19"/>
                <w:szCs w:val="19"/>
              </w:rPr>
              <w:t xml:space="preserve">, </w:t>
            </w:r>
            <w:r w:rsidRPr="00AC2EDB">
              <w:rPr>
                <w:rStyle w:val="author"/>
                <w:rFonts w:eastAsiaTheme="majorEastAsia"/>
                <w:color w:val="111111"/>
                <w:sz w:val="19"/>
                <w:szCs w:val="19"/>
              </w:rPr>
              <w:t>XUE, W</w:t>
            </w:r>
            <w:r w:rsidR="00A03BE7" w:rsidRPr="00AC2EDB">
              <w:rPr>
                <w:rStyle w:val="author"/>
                <w:rFonts w:eastAsiaTheme="majorEastAsia"/>
                <w:color w:val="111111"/>
                <w:sz w:val="19"/>
                <w:szCs w:val="19"/>
              </w:rPr>
              <w:t>.</w:t>
            </w:r>
            <w:r w:rsidR="003C340F" w:rsidRPr="00AC2EDB">
              <w:rPr>
                <w:rStyle w:val="author"/>
                <w:rFonts w:eastAsiaTheme="majorEastAsia"/>
                <w:color w:val="111111"/>
                <w:sz w:val="19"/>
                <w:szCs w:val="19"/>
              </w:rPr>
              <w:t xml:space="preserve">, </w:t>
            </w:r>
            <w:r w:rsidRPr="00AC2EDB">
              <w:rPr>
                <w:rStyle w:val="author"/>
                <w:rFonts w:eastAsiaTheme="majorEastAsia"/>
                <w:color w:val="111111"/>
                <w:sz w:val="19"/>
                <w:szCs w:val="19"/>
              </w:rPr>
              <w:t>YAN, X</w:t>
            </w:r>
            <w:r w:rsidR="00A03BE7" w:rsidRPr="00AC2EDB">
              <w:rPr>
                <w:rStyle w:val="author"/>
                <w:rFonts w:eastAsiaTheme="majorEastAsia"/>
                <w:color w:val="111111"/>
                <w:sz w:val="19"/>
                <w:szCs w:val="19"/>
              </w:rPr>
              <w:t>.</w:t>
            </w:r>
            <w:r w:rsidR="003C340F" w:rsidRPr="00AC2EDB">
              <w:rPr>
                <w:rStyle w:val="author"/>
                <w:rFonts w:eastAsiaTheme="majorEastAsia"/>
                <w:color w:val="111111"/>
                <w:sz w:val="19"/>
                <w:szCs w:val="19"/>
              </w:rPr>
              <w:t xml:space="preserve">, </w:t>
            </w:r>
            <w:r w:rsidRPr="00AC2EDB">
              <w:rPr>
                <w:rStyle w:val="author"/>
                <w:rFonts w:eastAsiaTheme="majorEastAsia"/>
                <w:color w:val="111111"/>
                <w:sz w:val="19"/>
                <w:szCs w:val="19"/>
              </w:rPr>
              <w:t>LI, J</w:t>
            </w:r>
            <w:r w:rsidR="00A03BE7" w:rsidRPr="00AC2EDB">
              <w:rPr>
                <w:rStyle w:val="author"/>
                <w:rFonts w:eastAsiaTheme="majorEastAsia"/>
                <w:color w:val="111111"/>
                <w:sz w:val="19"/>
                <w:szCs w:val="19"/>
              </w:rPr>
              <w:t>.</w:t>
            </w:r>
            <w:r w:rsidRPr="00AC2EDB">
              <w:rPr>
                <w:rStyle w:val="author"/>
                <w:rFonts w:eastAsiaTheme="majorEastAsia"/>
                <w:color w:val="111111"/>
                <w:sz w:val="19"/>
                <w:szCs w:val="19"/>
              </w:rPr>
              <w:t xml:space="preserve"> </w:t>
            </w:r>
            <w:r w:rsidRPr="00AC2EDB">
              <w:rPr>
                <w:rStyle w:val="author"/>
                <w:rFonts w:eastAsiaTheme="majorEastAsia"/>
                <w:i/>
                <w:color w:val="111111"/>
                <w:sz w:val="19"/>
                <w:szCs w:val="19"/>
              </w:rPr>
              <w:t>Artificial Z-scheme Photocatalytic System: What Have Been Done and Where to Go?</w:t>
            </w:r>
            <w:r w:rsidRPr="00AC2EDB">
              <w:rPr>
                <w:rStyle w:val="author"/>
                <w:rFonts w:eastAsiaTheme="majorEastAsia"/>
                <w:color w:val="111111"/>
                <w:sz w:val="19"/>
                <w:szCs w:val="19"/>
              </w:rPr>
              <w:t xml:space="preserve"> </w:t>
            </w:r>
            <w:r w:rsidR="003C340F" w:rsidRPr="00AC2EDB">
              <w:rPr>
                <w:rStyle w:val="author"/>
                <w:rFonts w:eastAsiaTheme="majorEastAsia"/>
                <w:color w:val="111111"/>
                <w:sz w:val="19"/>
                <w:szCs w:val="19"/>
              </w:rPr>
              <w:t xml:space="preserve">Coordination Chemistry Reviews 385, </w:t>
            </w:r>
            <w:r w:rsidRPr="00AC2EDB">
              <w:rPr>
                <w:rStyle w:val="author"/>
                <w:rFonts w:eastAsiaTheme="majorEastAsia"/>
                <w:color w:val="111111"/>
                <w:sz w:val="19"/>
                <w:szCs w:val="19"/>
              </w:rPr>
              <w:t>44-80</w:t>
            </w:r>
            <w:r w:rsidR="003C340F" w:rsidRPr="00AC2EDB">
              <w:rPr>
                <w:rStyle w:val="author"/>
                <w:rFonts w:eastAsiaTheme="majorEastAsia"/>
                <w:color w:val="111111"/>
                <w:sz w:val="19"/>
                <w:szCs w:val="19"/>
              </w:rPr>
              <w:t xml:space="preserve">, 2019. ISSN </w:t>
            </w:r>
            <w:r w:rsidRPr="00AC2EDB">
              <w:rPr>
                <w:rStyle w:val="author"/>
                <w:rFonts w:eastAsiaTheme="majorEastAsia"/>
                <w:color w:val="111111"/>
                <w:sz w:val="19"/>
                <w:szCs w:val="19"/>
              </w:rPr>
              <w:t>0010-8545.</w:t>
            </w:r>
          </w:p>
          <w:p w14:paraId="78BB6E55" w14:textId="43AD8B26" w:rsidR="00064037" w:rsidRPr="00AC2EDB" w:rsidRDefault="00064037" w:rsidP="00064037">
            <w:pPr>
              <w:jc w:val="both"/>
              <w:rPr>
                <w:sz w:val="19"/>
                <w:szCs w:val="19"/>
                <w:u w:val="single"/>
              </w:rPr>
            </w:pPr>
            <w:r w:rsidRPr="00AC2EDB">
              <w:rPr>
                <w:rStyle w:val="author"/>
                <w:rFonts w:eastAsiaTheme="majorEastAsia"/>
                <w:caps/>
                <w:color w:val="111111"/>
                <w:sz w:val="19"/>
                <w:szCs w:val="19"/>
              </w:rPr>
              <w:t>Aharony, A., Entin-</w:t>
            </w:r>
            <w:r w:rsidRPr="00AC2EDB">
              <w:rPr>
                <w:rStyle w:val="author"/>
                <w:rFonts w:eastAsiaTheme="majorEastAsia"/>
                <w:caps/>
                <w:sz w:val="19"/>
                <w:szCs w:val="19"/>
              </w:rPr>
              <w:t>Wohlman</w:t>
            </w:r>
            <w:r w:rsidRPr="00AC2EDB">
              <w:rPr>
                <w:rStyle w:val="author"/>
                <w:rFonts w:eastAsiaTheme="majorEastAsia"/>
                <w:sz w:val="19"/>
                <w:szCs w:val="19"/>
              </w:rPr>
              <w:t xml:space="preserve">, O. </w:t>
            </w:r>
            <w:r w:rsidRPr="00AC2EDB">
              <w:rPr>
                <w:bCs/>
                <w:i/>
                <w:color w:val="000000"/>
                <w:sz w:val="19"/>
                <w:szCs w:val="19"/>
                <w:lang w:val="en-US" w:eastAsia="en-US"/>
              </w:rPr>
              <w:t>Introduction to Solid State Physics</w:t>
            </w:r>
            <w:r w:rsidRPr="00AC2EDB">
              <w:rPr>
                <w:bCs/>
                <w:color w:val="000000"/>
                <w:sz w:val="19"/>
                <w:szCs w:val="19"/>
                <w:lang w:val="en-US" w:eastAsia="en-US"/>
              </w:rPr>
              <w:t xml:space="preserve">. World Scientific Pub Co Inc, 2018. </w:t>
            </w:r>
            <w:r w:rsidRPr="00AC2EDB">
              <w:rPr>
                <w:rStyle w:val="author"/>
                <w:rFonts w:eastAsiaTheme="majorEastAsia"/>
                <w:color w:val="111111"/>
                <w:sz w:val="19"/>
                <w:szCs w:val="19"/>
              </w:rPr>
              <w:t>ISBN-13 978-9813272248.</w:t>
            </w:r>
          </w:p>
          <w:p w14:paraId="193FCB11" w14:textId="6F7907CB" w:rsidR="00181B72" w:rsidRPr="00AC2EDB" w:rsidRDefault="00064037" w:rsidP="00A03BE7">
            <w:pPr>
              <w:shd w:val="clear" w:color="auto" w:fill="FFFFFF"/>
              <w:jc w:val="both"/>
              <w:rPr>
                <w:color w:val="000000"/>
                <w:sz w:val="19"/>
                <w:szCs w:val="19"/>
              </w:rPr>
            </w:pPr>
            <w:r w:rsidRPr="00AC2EDB">
              <w:rPr>
                <w:caps/>
                <w:color w:val="000000"/>
                <w:sz w:val="19"/>
                <w:szCs w:val="19"/>
              </w:rPr>
              <w:t>Zangwill, A.</w:t>
            </w:r>
            <w:r w:rsidRPr="00AC2EDB">
              <w:rPr>
                <w:color w:val="000000"/>
                <w:sz w:val="19"/>
                <w:szCs w:val="19"/>
              </w:rPr>
              <w:t> </w:t>
            </w:r>
            <w:r w:rsidRPr="00AC2EDB">
              <w:rPr>
                <w:i/>
                <w:iCs/>
                <w:color w:val="000000"/>
                <w:sz w:val="19"/>
                <w:szCs w:val="19"/>
              </w:rPr>
              <w:t xml:space="preserve">Physics at Surfaces. </w:t>
            </w:r>
            <w:r w:rsidRPr="00AC2EDB">
              <w:rPr>
                <w:iCs/>
                <w:color w:val="000000"/>
                <w:sz w:val="19"/>
                <w:szCs w:val="19"/>
              </w:rPr>
              <w:t>1st Ed. Cambridge</w:t>
            </w:r>
            <w:r w:rsidRPr="00AC2EDB">
              <w:rPr>
                <w:color w:val="000000"/>
                <w:sz w:val="19"/>
                <w:szCs w:val="19"/>
              </w:rPr>
              <w:t>: Cambridge Unive</w:t>
            </w:r>
            <w:r w:rsidR="00A03BE7" w:rsidRPr="00AC2EDB">
              <w:rPr>
                <w:color w:val="000000"/>
                <w:sz w:val="19"/>
                <w:szCs w:val="19"/>
              </w:rPr>
              <w:t>rsity Press, 1988, xiii, 454 s.</w:t>
            </w:r>
          </w:p>
        </w:tc>
      </w:tr>
      <w:tr w:rsidR="00181B72" w:rsidRPr="009555FC" w14:paraId="4660E5FE"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18350DD8" w14:textId="77777777" w:rsidR="00181B72" w:rsidRPr="009555FC" w:rsidRDefault="00181B72" w:rsidP="005D5EC9">
            <w:pPr>
              <w:jc w:val="center"/>
              <w:rPr>
                <w:b/>
              </w:rPr>
            </w:pPr>
            <w:r w:rsidRPr="009555FC">
              <w:rPr>
                <w:b/>
              </w:rPr>
              <w:t>Informace ke kombinované nebo distanční formě</w:t>
            </w:r>
          </w:p>
        </w:tc>
      </w:tr>
      <w:tr w:rsidR="00181B72" w:rsidRPr="009555FC" w14:paraId="67111079"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0E6428E7" w14:textId="77777777" w:rsidR="00181B72" w:rsidRPr="009555FC" w:rsidRDefault="00181B72" w:rsidP="005D5EC9">
            <w:pPr>
              <w:jc w:val="both"/>
            </w:pPr>
            <w:r w:rsidRPr="009555FC">
              <w:rPr>
                <w:b/>
              </w:rPr>
              <w:t>Rozsah konzultací (soustředění)</w:t>
            </w:r>
          </w:p>
        </w:tc>
        <w:tc>
          <w:tcPr>
            <w:tcW w:w="889" w:type="dxa"/>
            <w:gridSpan w:val="3"/>
            <w:tcBorders>
              <w:top w:val="single" w:sz="2" w:space="0" w:color="auto"/>
            </w:tcBorders>
          </w:tcPr>
          <w:p w14:paraId="3381E16A" w14:textId="77777777" w:rsidR="00181B72" w:rsidRPr="009555FC" w:rsidRDefault="00181B72" w:rsidP="005D5EC9">
            <w:pPr>
              <w:jc w:val="both"/>
            </w:pPr>
          </w:p>
        </w:tc>
        <w:tc>
          <w:tcPr>
            <w:tcW w:w="4179" w:type="dxa"/>
            <w:gridSpan w:val="14"/>
            <w:tcBorders>
              <w:top w:val="single" w:sz="2" w:space="0" w:color="auto"/>
            </w:tcBorders>
            <w:shd w:val="clear" w:color="auto" w:fill="F7CAAC"/>
          </w:tcPr>
          <w:p w14:paraId="18B15B87" w14:textId="77777777" w:rsidR="00181B72" w:rsidRPr="009555FC" w:rsidRDefault="00181B72" w:rsidP="005D5EC9">
            <w:pPr>
              <w:jc w:val="both"/>
              <w:rPr>
                <w:b/>
              </w:rPr>
            </w:pPr>
            <w:r w:rsidRPr="009555FC">
              <w:rPr>
                <w:b/>
              </w:rPr>
              <w:t xml:space="preserve">hodin </w:t>
            </w:r>
          </w:p>
        </w:tc>
      </w:tr>
      <w:tr w:rsidR="00181B72" w:rsidRPr="009555FC" w14:paraId="082871A4" w14:textId="77777777" w:rsidTr="00140CA8">
        <w:trPr>
          <w:gridBefore w:val="1"/>
          <w:gridAfter w:val="3"/>
          <w:wBefore w:w="34" w:type="dxa"/>
          <w:wAfter w:w="318" w:type="dxa"/>
        </w:trPr>
        <w:tc>
          <w:tcPr>
            <w:tcW w:w="9855" w:type="dxa"/>
            <w:gridSpan w:val="29"/>
            <w:shd w:val="clear" w:color="auto" w:fill="F7CAAC"/>
          </w:tcPr>
          <w:p w14:paraId="14B1E846" w14:textId="77777777" w:rsidR="00181B72" w:rsidRPr="009555FC" w:rsidRDefault="00181B72" w:rsidP="005D5EC9">
            <w:pPr>
              <w:jc w:val="both"/>
              <w:rPr>
                <w:b/>
              </w:rPr>
            </w:pPr>
            <w:r w:rsidRPr="009555FC">
              <w:rPr>
                <w:b/>
              </w:rPr>
              <w:t>Informace o způsobu kontaktu s vyučujícím</w:t>
            </w:r>
          </w:p>
        </w:tc>
      </w:tr>
      <w:tr w:rsidR="00181B72" w:rsidRPr="009555FC" w14:paraId="64BA7476" w14:textId="77777777" w:rsidTr="00140CA8">
        <w:trPr>
          <w:gridBefore w:val="1"/>
          <w:gridAfter w:val="3"/>
          <w:wBefore w:w="34" w:type="dxa"/>
          <w:wAfter w:w="318" w:type="dxa"/>
          <w:trHeight w:val="1373"/>
        </w:trPr>
        <w:tc>
          <w:tcPr>
            <w:tcW w:w="9855" w:type="dxa"/>
            <w:gridSpan w:val="29"/>
          </w:tcPr>
          <w:p w14:paraId="129C5A80" w14:textId="6823D3D3" w:rsidR="00181B72" w:rsidRPr="00AC2EDB" w:rsidRDefault="00181B72" w:rsidP="005D5EC9">
            <w:pPr>
              <w:jc w:val="both"/>
              <w:rPr>
                <w:color w:val="000000"/>
                <w:sz w:val="19"/>
                <w:szCs w:val="19"/>
              </w:rPr>
            </w:pPr>
            <w:del w:id="161" w:author="Ivo Kuřitka" w:date="2019-11-27T22:43:00Z">
              <w:r w:rsidRPr="009555FC">
                <w:rPr>
                  <w:color w:val="000000"/>
                </w:rPr>
                <w:delText>Rozsah konzultací k </w:delText>
              </w:r>
            </w:del>
            <w:ins w:id="162" w:author="Ivo Kuřitka" w:date="2019-11-27T22:43:00Z">
              <w:r w:rsidR="00AC2EDB" w:rsidRPr="00AC2EDB">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AC2EDB" w:rsidRPr="00AC2EDB">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AC2EDB" w:rsidRPr="00AC2EDB">
              <w:rPr>
                <w:color w:val="000000"/>
                <w:sz w:val="19"/>
                <w:szCs w:val="19"/>
              </w:rPr>
              <w:t>.</w:t>
            </w:r>
          </w:p>
          <w:p w14:paraId="2A7D33C8" w14:textId="77777777" w:rsidR="00DB5331" w:rsidRPr="00AC2EDB" w:rsidRDefault="00DB5331" w:rsidP="005D5EC9">
            <w:pPr>
              <w:jc w:val="both"/>
              <w:rPr>
                <w:color w:val="000000"/>
                <w:sz w:val="19"/>
                <w:szCs w:val="19"/>
              </w:rPr>
            </w:pPr>
          </w:p>
          <w:p w14:paraId="1348A3A4" w14:textId="1D900B4E" w:rsidR="00181B72" w:rsidRPr="009555FC" w:rsidRDefault="00181B72" w:rsidP="00064037">
            <w:pPr>
              <w:jc w:val="both"/>
            </w:pPr>
            <w:r w:rsidRPr="00AC2EDB">
              <w:rPr>
                <w:color w:val="000000"/>
                <w:sz w:val="19"/>
                <w:szCs w:val="19"/>
              </w:rPr>
              <w:t>Možnosti komunikace s vyučujícím: </w:t>
            </w:r>
            <w:hyperlink r:id="rId68" w:history="1">
              <w:r w:rsidR="00064037" w:rsidRPr="00AC2EDB">
                <w:rPr>
                  <w:rStyle w:val="Hypertextovodkaz"/>
                  <w:sz w:val="19"/>
                  <w:szCs w:val="19"/>
                </w:rPr>
                <w:t>ponizil@utb.cz</w:t>
              </w:r>
            </w:hyperlink>
            <w:r w:rsidR="00064037" w:rsidRPr="00AC2EDB">
              <w:rPr>
                <w:color w:val="000000"/>
                <w:sz w:val="19"/>
                <w:szCs w:val="19"/>
              </w:rPr>
              <w:t>, 576 035 114.</w:t>
            </w:r>
          </w:p>
        </w:tc>
      </w:tr>
      <w:tr w:rsidR="00AE6EE0" w:rsidRPr="00AB2841" w14:paraId="56C6AEB0" w14:textId="77777777" w:rsidTr="00140CA8">
        <w:trPr>
          <w:gridBefore w:val="1"/>
          <w:gridAfter w:val="3"/>
          <w:wBefore w:w="34" w:type="dxa"/>
          <w:wAfter w:w="318" w:type="dxa"/>
          <w:trHeight w:val="283"/>
        </w:trPr>
        <w:tc>
          <w:tcPr>
            <w:tcW w:w="9855" w:type="dxa"/>
            <w:gridSpan w:val="29"/>
            <w:tcBorders>
              <w:top w:val="single" w:sz="4" w:space="0" w:color="auto"/>
              <w:left w:val="single" w:sz="4" w:space="0" w:color="auto"/>
              <w:bottom w:val="single" w:sz="4" w:space="0" w:color="auto"/>
              <w:right w:val="single" w:sz="4" w:space="0" w:color="auto"/>
            </w:tcBorders>
            <w:shd w:val="clear" w:color="auto" w:fill="BDD6EE"/>
          </w:tcPr>
          <w:p w14:paraId="154D6FCC" w14:textId="63ED8132" w:rsidR="00AE6EE0" w:rsidRPr="00AB2841" w:rsidRDefault="00AE6EE0" w:rsidP="00AE6EE0">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E6EE0" w:rsidRPr="00AB2841" w14:paraId="47D5D259" w14:textId="77777777" w:rsidTr="00140CA8">
        <w:trPr>
          <w:gridBefore w:val="1"/>
          <w:gridAfter w:val="3"/>
          <w:wBefore w:w="34" w:type="dxa"/>
          <w:wAfter w:w="318" w:type="dxa"/>
        </w:trPr>
        <w:tc>
          <w:tcPr>
            <w:tcW w:w="3086" w:type="dxa"/>
            <w:gridSpan w:val="3"/>
            <w:tcBorders>
              <w:top w:val="double" w:sz="4" w:space="0" w:color="auto"/>
            </w:tcBorders>
            <w:shd w:val="clear" w:color="auto" w:fill="F7CAAC"/>
          </w:tcPr>
          <w:p w14:paraId="1F287E04" w14:textId="77777777" w:rsidR="00AE6EE0" w:rsidRPr="00DF721C" w:rsidRDefault="00AE6EE0" w:rsidP="00AE6EE0">
            <w:pPr>
              <w:jc w:val="both"/>
              <w:rPr>
                <w:b/>
              </w:rPr>
            </w:pPr>
            <w:r w:rsidRPr="00DF721C">
              <w:rPr>
                <w:b/>
              </w:rPr>
              <w:t>Název studijního předmětu</w:t>
            </w:r>
          </w:p>
        </w:tc>
        <w:tc>
          <w:tcPr>
            <w:tcW w:w="6769" w:type="dxa"/>
            <w:gridSpan w:val="26"/>
            <w:tcBorders>
              <w:top w:val="double" w:sz="4" w:space="0" w:color="auto"/>
            </w:tcBorders>
          </w:tcPr>
          <w:p w14:paraId="6F771E64" w14:textId="77777777" w:rsidR="00AE6EE0" w:rsidRPr="00DF721C" w:rsidRDefault="00AE6EE0" w:rsidP="00AE6EE0">
            <w:pPr>
              <w:jc w:val="both"/>
            </w:pPr>
            <w:bookmarkStart w:id="163" w:name="Únava_a_stár_mater"/>
            <w:bookmarkEnd w:id="163"/>
            <w:r w:rsidRPr="00DF721C">
              <w:rPr>
                <w:b/>
              </w:rPr>
              <w:t>Únava a stárnutí materiálů</w:t>
            </w:r>
          </w:p>
        </w:tc>
      </w:tr>
      <w:tr w:rsidR="00AE6EE0" w:rsidRPr="00AB2841" w14:paraId="3E0FC445" w14:textId="77777777" w:rsidTr="00140CA8">
        <w:trPr>
          <w:gridBefore w:val="1"/>
          <w:gridAfter w:val="3"/>
          <w:wBefore w:w="34" w:type="dxa"/>
          <w:wAfter w:w="318" w:type="dxa"/>
        </w:trPr>
        <w:tc>
          <w:tcPr>
            <w:tcW w:w="3086" w:type="dxa"/>
            <w:gridSpan w:val="3"/>
            <w:shd w:val="clear" w:color="auto" w:fill="F7CAAC"/>
          </w:tcPr>
          <w:p w14:paraId="70F36916" w14:textId="77777777" w:rsidR="00AE6EE0" w:rsidRPr="00DF721C" w:rsidRDefault="00AE6EE0" w:rsidP="00AE6EE0">
            <w:pPr>
              <w:jc w:val="both"/>
              <w:rPr>
                <w:b/>
              </w:rPr>
            </w:pPr>
            <w:r w:rsidRPr="00DF721C">
              <w:rPr>
                <w:b/>
              </w:rPr>
              <w:t>Typ předmětu</w:t>
            </w:r>
          </w:p>
        </w:tc>
        <w:tc>
          <w:tcPr>
            <w:tcW w:w="3406" w:type="dxa"/>
            <w:gridSpan w:val="16"/>
          </w:tcPr>
          <w:p w14:paraId="45135924" w14:textId="77777777" w:rsidR="00AE6EE0" w:rsidRPr="00DF721C" w:rsidRDefault="00AE6EE0" w:rsidP="00AE6EE0">
            <w:pPr>
              <w:jc w:val="both"/>
            </w:pPr>
          </w:p>
        </w:tc>
        <w:tc>
          <w:tcPr>
            <w:tcW w:w="2695" w:type="dxa"/>
            <w:gridSpan w:val="7"/>
            <w:shd w:val="clear" w:color="auto" w:fill="F7CAAC"/>
          </w:tcPr>
          <w:p w14:paraId="124FA681" w14:textId="77777777" w:rsidR="00AE6EE0" w:rsidRPr="00DF721C" w:rsidRDefault="00AE6EE0" w:rsidP="00AE6EE0">
            <w:pPr>
              <w:jc w:val="both"/>
            </w:pPr>
            <w:r w:rsidRPr="00DF721C">
              <w:rPr>
                <w:b/>
              </w:rPr>
              <w:t>doporučený ročník / semestr</w:t>
            </w:r>
          </w:p>
        </w:tc>
        <w:tc>
          <w:tcPr>
            <w:tcW w:w="668" w:type="dxa"/>
            <w:gridSpan w:val="3"/>
          </w:tcPr>
          <w:p w14:paraId="14B34FF9" w14:textId="77777777" w:rsidR="00AE6EE0" w:rsidRPr="00DF721C" w:rsidRDefault="00AE6EE0" w:rsidP="00AE6EE0">
            <w:pPr>
              <w:jc w:val="both"/>
            </w:pPr>
          </w:p>
        </w:tc>
      </w:tr>
      <w:tr w:rsidR="00AE6EE0" w:rsidRPr="00AB2841" w14:paraId="440713A3" w14:textId="77777777" w:rsidTr="00140CA8">
        <w:trPr>
          <w:gridBefore w:val="1"/>
          <w:gridAfter w:val="3"/>
          <w:wBefore w:w="34" w:type="dxa"/>
          <w:wAfter w:w="318" w:type="dxa"/>
        </w:trPr>
        <w:tc>
          <w:tcPr>
            <w:tcW w:w="3086" w:type="dxa"/>
            <w:gridSpan w:val="3"/>
            <w:shd w:val="clear" w:color="auto" w:fill="F7CAAC"/>
          </w:tcPr>
          <w:p w14:paraId="7DE96979" w14:textId="77777777" w:rsidR="00AE6EE0" w:rsidRPr="00DF721C" w:rsidRDefault="00AE6EE0" w:rsidP="00AE6EE0">
            <w:pPr>
              <w:jc w:val="both"/>
              <w:rPr>
                <w:b/>
              </w:rPr>
            </w:pPr>
            <w:r w:rsidRPr="00DF721C">
              <w:rPr>
                <w:b/>
              </w:rPr>
              <w:t>Rozsah studijního předmětu</w:t>
            </w:r>
          </w:p>
        </w:tc>
        <w:tc>
          <w:tcPr>
            <w:tcW w:w="1701" w:type="dxa"/>
            <w:gridSpan w:val="9"/>
          </w:tcPr>
          <w:p w14:paraId="7E804210" w14:textId="77777777" w:rsidR="00AE6EE0" w:rsidRPr="00DF721C" w:rsidRDefault="00AE6EE0" w:rsidP="00AE6EE0">
            <w:pPr>
              <w:jc w:val="both"/>
            </w:pPr>
          </w:p>
        </w:tc>
        <w:tc>
          <w:tcPr>
            <w:tcW w:w="889" w:type="dxa"/>
            <w:gridSpan w:val="3"/>
            <w:shd w:val="clear" w:color="auto" w:fill="F7CAAC"/>
          </w:tcPr>
          <w:p w14:paraId="19734A70" w14:textId="77777777" w:rsidR="00AE6EE0" w:rsidRPr="00DF721C" w:rsidRDefault="00AE6EE0" w:rsidP="00AE6EE0">
            <w:pPr>
              <w:jc w:val="both"/>
              <w:rPr>
                <w:b/>
              </w:rPr>
            </w:pPr>
            <w:r w:rsidRPr="00DF721C">
              <w:rPr>
                <w:b/>
              </w:rPr>
              <w:t xml:space="preserve">hod. </w:t>
            </w:r>
          </w:p>
        </w:tc>
        <w:tc>
          <w:tcPr>
            <w:tcW w:w="816" w:type="dxa"/>
            <w:gridSpan w:val="4"/>
          </w:tcPr>
          <w:p w14:paraId="76FB7071" w14:textId="77777777" w:rsidR="00AE6EE0" w:rsidRPr="00DF721C" w:rsidRDefault="00AE6EE0" w:rsidP="00AE6EE0">
            <w:pPr>
              <w:jc w:val="both"/>
            </w:pPr>
          </w:p>
        </w:tc>
        <w:tc>
          <w:tcPr>
            <w:tcW w:w="2156" w:type="dxa"/>
            <w:gridSpan w:val="4"/>
            <w:shd w:val="clear" w:color="auto" w:fill="F7CAAC"/>
          </w:tcPr>
          <w:p w14:paraId="2715A360" w14:textId="77777777" w:rsidR="00AE6EE0" w:rsidRPr="00DF721C" w:rsidRDefault="00AE6EE0" w:rsidP="00AE6EE0">
            <w:pPr>
              <w:jc w:val="both"/>
              <w:rPr>
                <w:b/>
              </w:rPr>
            </w:pPr>
            <w:r w:rsidRPr="00DF721C">
              <w:rPr>
                <w:b/>
              </w:rPr>
              <w:t>kreditů</w:t>
            </w:r>
          </w:p>
        </w:tc>
        <w:tc>
          <w:tcPr>
            <w:tcW w:w="1207" w:type="dxa"/>
            <w:gridSpan w:val="6"/>
          </w:tcPr>
          <w:p w14:paraId="04296B53" w14:textId="77777777" w:rsidR="00AE6EE0" w:rsidRPr="00DF721C" w:rsidRDefault="00AE6EE0" w:rsidP="00AE6EE0">
            <w:pPr>
              <w:jc w:val="both"/>
            </w:pPr>
          </w:p>
        </w:tc>
      </w:tr>
      <w:tr w:rsidR="00AE6EE0" w:rsidRPr="00AB2841" w14:paraId="47BC2EC6" w14:textId="77777777" w:rsidTr="00140CA8">
        <w:trPr>
          <w:gridBefore w:val="1"/>
          <w:gridAfter w:val="3"/>
          <w:wBefore w:w="34" w:type="dxa"/>
          <w:wAfter w:w="318" w:type="dxa"/>
        </w:trPr>
        <w:tc>
          <w:tcPr>
            <w:tcW w:w="3086" w:type="dxa"/>
            <w:gridSpan w:val="3"/>
            <w:shd w:val="clear" w:color="auto" w:fill="F7CAAC"/>
          </w:tcPr>
          <w:p w14:paraId="5E892ECD" w14:textId="77777777" w:rsidR="00AE6EE0" w:rsidRPr="00DF721C" w:rsidRDefault="00AE6EE0" w:rsidP="00AE6EE0">
            <w:pPr>
              <w:jc w:val="both"/>
              <w:rPr>
                <w:b/>
              </w:rPr>
            </w:pPr>
            <w:r w:rsidRPr="00DF721C">
              <w:rPr>
                <w:b/>
              </w:rPr>
              <w:t>Prerekvizity, korekvizity, ekvivalence</w:t>
            </w:r>
          </w:p>
        </w:tc>
        <w:tc>
          <w:tcPr>
            <w:tcW w:w="6769" w:type="dxa"/>
            <w:gridSpan w:val="26"/>
          </w:tcPr>
          <w:p w14:paraId="4FD55F77" w14:textId="77777777" w:rsidR="00AE6EE0" w:rsidRPr="00DF721C" w:rsidRDefault="00AE6EE0" w:rsidP="00AE6EE0">
            <w:pPr>
              <w:jc w:val="both"/>
            </w:pPr>
          </w:p>
        </w:tc>
      </w:tr>
      <w:tr w:rsidR="00AE6EE0" w:rsidRPr="00AB2841" w14:paraId="240407CA" w14:textId="77777777" w:rsidTr="00140CA8">
        <w:trPr>
          <w:gridBefore w:val="1"/>
          <w:gridAfter w:val="3"/>
          <w:wBefore w:w="34" w:type="dxa"/>
          <w:wAfter w:w="318" w:type="dxa"/>
        </w:trPr>
        <w:tc>
          <w:tcPr>
            <w:tcW w:w="3086" w:type="dxa"/>
            <w:gridSpan w:val="3"/>
            <w:shd w:val="clear" w:color="auto" w:fill="F7CAAC"/>
          </w:tcPr>
          <w:p w14:paraId="195B33E7" w14:textId="77777777" w:rsidR="00AE6EE0" w:rsidRPr="00DF721C" w:rsidRDefault="00AE6EE0" w:rsidP="00AE6EE0">
            <w:pPr>
              <w:jc w:val="both"/>
              <w:rPr>
                <w:b/>
              </w:rPr>
            </w:pPr>
            <w:r w:rsidRPr="00DF721C">
              <w:rPr>
                <w:b/>
              </w:rPr>
              <w:t>Způsob ověření studijních výsledků</w:t>
            </w:r>
          </w:p>
        </w:tc>
        <w:tc>
          <w:tcPr>
            <w:tcW w:w="3406" w:type="dxa"/>
            <w:gridSpan w:val="16"/>
          </w:tcPr>
          <w:p w14:paraId="5AE2F3D1" w14:textId="77777777" w:rsidR="00AE6EE0" w:rsidRPr="00DF721C" w:rsidRDefault="00AE6EE0" w:rsidP="00AE6EE0">
            <w:pPr>
              <w:jc w:val="both"/>
            </w:pPr>
            <w:r w:rsidRPr="00DF721C">
              <w:t>zkouška</w:t>
            </w:r>
          </w:p>
        </w:tc>
        <w:tc>
          <w:tcPr>
            <w:tcW w:w="2156" w:type="dxa"/>
            <w:gridSpan w:val="4"/>
            <w:shd w:val="clear" w:color="auto" w:fill="F7CAAC"/>
          </w:tcPr>
          <w:p w14:paraId="4FB07D08" w14:textId="77777777" w:rsidR="00AE6EE0" w:rsidRPr="00DF721C" w:rsidRDefault="00AE6EE0" w:rsidP="00AE6EE0">
            <w:pPr>
              <w:jc w:val="both"/>
              <w:rPr>
                <w:b/>
              </w:rPr>
            </w:pPr>
            <w:r w:rsidRPr="00DF721C">
              <w:rPr>
                <w:b/>
              </w:rPr>
              <w:t>Forma výuky</w:t>
            </w:r>
          </w:p>
        </w:tc>
        <w:tc>
          <w:tcPr>
            <w:tcW w:w="1207" w:type="dxa"/>
            <w:gridSpan w:val="6"/>
          </w:tcPr>
          <w:p w14:paraId="40B96928" w14:textId="77777777" w:rsidR="00AE6EE0" w:rsidRPr="00DF721C" w:rsidRDefault="00AE6EE0" w:rsidP="00AE6EE0">
            <w:pPr>
              <w:jc w:val="both"/>
            </w:pPr>
          </w:p>
        </w:tc>
      </w:tr>
      <w:tr w:rsidR="00AE6EE0" w:rsidRPr="00AB2841" w14:paraId="7F3C528B" w14:textId="77777777" w:rsidTr="00140CA8">
        <w:trPr>
          <w:gridBefore w:val="1"/>
          <w:gridAfter w:val="3"/>
          <w:wBefore w:w="34" w:type="dxa"/>
          <w:wAfter w:w="318" w:type="dxa"/>
        </w:trPr>
        <w:tc>
          <w:tcPr>
            <w:tcW w:w="3086" w:type="dxa"/>
            <w:gridSpan w:val="3"/>
            <w:shd w:val="clear" w:color="auto" w:fill="F7CAAC"/>
          </w:tcPr>
          <w:p w14:paraId="49AB8535" w14:textId="77777777" w:rsidR="00AE6EE0" w:rsidRPr="00DF721C" w:rsidRDefault="00AE6EE0" w:rsidP="00AE6EE0">
            <w:pPr>
              <w:jc w:val="both"/>
              <w:rPr>
                <w:b/>
              </w:rPr>
            </w:pPr>
            <w:r w:rsidRPr="00DF721C">
              <w:rPr>
                <w:b/>
              </w:rPr>
              <w:t>Forma způsobu ověření studijních výsledků a další požadavky na studenta</w:t>
            </w:r>
          </w:p>
        </w:tc>
        <w:tc>
          <w:tcPr>
            <w:tcW w:w="6769" w:type="dxa"/>
            <w:gridSpan w:val="26"/>
            <w:tcBorders>
              <w:bottom w:val="single" w:sz="4" w:space="0" w:color="auto"/>
            </w:tcBorders>
          </w:tcPr>
          <w:p w14:paraId="3BEFF2A4" w14:textId="0765EB9B" w:rsidR="00AE6EE0" w:rsidRPr="004A64AD" w:rsidRDefault="00AE6EE0" w:rsidP="00C764E5">
            <w:pPr>
              <w:pStyle w:val="TableParagraph"/>
              <w:ind w:left="0"/>
              <w:jc w:val="both"/>
              <w:rPr>
                <w:sz w:val="20"/>
                <w:szCs w:val="20"/>
                <w:lang w:val="cs-CZ"/>
              </w:rPr>
            </w:pPr>
            <w:r w:rsidRPr="009A44E5">
              <w:rPr>
                <w:sz w:val="20"/>
                <w:szCs w:val="20"/>
                <w:lang w:val="cs-CZ"/>
              </w:rPr>
              <w:t xml:space="preserve">Vstupní znalost relevantních pasáží obecných předmětů z technických a přírodovědných oborů. Navržení a praktické provedení vlastních experimentů a jejich zpracování </w:t>
            </w:r>
            <w:r w:rsidR="00C764E5">
              <w:rPr>
                <w:sz w:val="20"/>
                <w:szCs w:val="20"/>
                <w:lang w:val="cs-CZ"/>
              </w:rPr>
              <w:t>pro publikaci</w:t>
            </w:r>
            <w:r w:rsidRPr="009A44E5">
              <w:rPr>
                <w:sz w:val="20"/>
                <w:szCs w:val="20"/>
                <w:lang w:val="cs-CZ"/>
              </w:rPr>
              <w:t xml:space="preserve"> je součástí </w:t>
            </w:r>
            <w:r>
              <w:rPr>
                <w:sz w:val="20"/>
                <w:szCs w:val="20"/>
                <w:lang w:val="cs-CZ"/>
              </w:rPr>
              <w:t>přípravy ke zkoušce.</w:t>
            </w:r>
          </w:p>
        </w:tc>
      </w:tr>
      <w:tr w:rsidR="00AE6EE0" w:rsidRPr="00AB2841" w14:paraId="317A0B62" w14:textId="77777777" w:rsidTr="00140CA8">
        <w:trPr>
          <w:gridBefore w:val="1"/>
          <w:gridAfter w:val="3"/>
          <w:wBefore w:w="34" w:type="dxa"/>
          <w:wAfter w:w="318" w:type="dxa"/>
          <w:trHeight w:val="197"/>
        </w:trPr>
        <w:tc>
          <w:tcPr>
            <w:tcW w:w="3086" w:type="dxa"/>
            <w:gridSpan w:val="3"/>
            <w:tcBorders>
              <w:top w:val="nil"/>
            </w:tcBorders>
            <w:shd w:val="clear" w:color="auto" w:fill="F7CAAC"/>
          </w:tcPr>
          <w:p w14:paraId="48379DF3" w14:textId="77777777" w:rsidR="00AE6EE0" w:rsidRPr="00DF721C" w:rsidRDefault="00AE6EE0" w:rsidP="00AE6EE0">
            <w:pPr>
              <w:jc w:val="both"/>
              <w:rPr>
                <w:b/>
              </w:rPr>
            </w:pPr>
            <w:r w:rsidRPr="00DF721C">
              <w:rPr>
                <w:b/>
              </w:rPr>
              <w:t>Garant předmětu</w:t>
            </w:r>
          </w:p>
        </w:tc>
        <w:tc>
          <w:tcPr>
            <w:tcW w:w="6769" w:type="dxa"/>
            <w:gridSpan w:val="26"/>
            <w:tcBorders>
              <w:top w:val="single" w:sz="4" w:space="0" w:color="auto"/>
            </w:tcBorders>
          </w:tcPr>
          <w:p w14:paraId="18B34C12" w14:textId="77777777" w:rsidR="00AE6EE0" w:rsidRPr="00DF721C" w:rsidRDefault="00AE6EE0" w:rsidP="00AE6EE0">
            <w:pPr>
              <w:jc w:val="both"/>
            </w:pPr>
            <w:r w:rsidRPr="00DF721C">
              <w:t>prof. Ing. Petr Slobodian, Ph.D.</w:t>
            </w:r>
          </w:p>
        </w:tc>
      </w:tr>
      <w:tr w:rsidR="00AE6EE0" w:rsidRPr="00AB2841" w14:paraId="14B18F07" w14:textId="77777777" w:rsidTr="00140CA8">
        <w:trPr>
          <w:gridBefore w:val="1"/>
          <w:gridAfter w:val="3"/>
          <w:wBefore w:w="34" w:type="dxa"/>
          <w:wAfter w:w="318" w:type="dxa"/>
          <w:trHeight w:val="243"/>
        </w:trPr>
        <w:tc>
          <w:tcPr>
            <w:tcW w:w="3086" w:type="dxa"/>
            <w:gridSpan w:val="3"/>
            <w:tcBorders>
              <w:top w:val="nil"/>
            </w:tcBorders>
            <w:shd w:val="clear" w:color="auto" w:fill="F7CAAC"/>
          </w:tcPr>
          <w:p w14:paraId="321374F6" w14:textId="77777777" w:rsidR="00AE6EE0" w:rsidRPr="00DF721C" w:rsidRDefault="00AE6EE0" w:rsidP="00AE6EE0">
            <w:pPr>
              <w:jc w:val="both"/>
              <w:rPr>
                <w:b/>
              </w:rPr>
            </w:pPr>
            <w:r w:rsidRPr="00DF721C">
              <w:rPr>
                <w:b/>
              </w:rPr>
              <w:t>Zapojení garanta do výuky předmětu</w:t>
            </w:r>
          </w:p>
        </w:tc>
        <w:tc>
          <w:tcPr>
            <w:tcW w:w="6769" w:type="dxa"/>
            <w:gridSpan w:val="26"/>
            <w:tcBorders>
              <w:top w:val="nil"/>
            </w:tcBorders>
          </w:tcPr>
          <w:p w14:paraId="2F7ACA59" w14:textId="77777777" w:rsidR="00AE6EE0" w:rsidRPr="00DF721C" w:rsidRDefault="00AE6EE0" w:rsidP="00AE6EE0">
            <w:pPr>
              <w:jc w:val="both"/>
            </w:pPr>
            <w:r w:rsidRPr="00DF721C">
              <w:t>100%</w:t>
            </w:r>
          </w:p>
        </w:tc>
      </w:tr>
      <w:tr w:rsidR="00AE6EE0" w:rsidRPr="00AB2841" w14:paraId="77964E04" w14:textId="77777777" w:rsidTr="00140CA8">
        <w:trPr>
          <w:gridBefore w:val="1"/>
          <w:gridAfter w:val="3"/>
          <w:wBefore w:w="34" w:type="dxa"/>
          <w:wAfter w:w="318" w:type="dxa"/>
        </w:trPr>
        <w:tc>
          <w:tcPr>
            <w:tcW w:w="3086" w:type="dxa"/>
            <w:gridSpan w:val="3"/>
            <w:shd w:val="clear" w:color="auto" w:fill="F7CAAC"/>
          </w:tcPr>
          <w:p w14:paraId="7AC8B916" w14:textId="77777777" w:rsidR="00AE6EE0" w:rsidRPr="00DF721C" w:rsidRDefault="00AE6EE0" w:rsidP="00AE6EE0">
            <w:pPr>
              <w:jc w:val="both"/>
              <w:rPr>
                <w:b/>
              </w:rPr>
            </w:pPr>
            <w:r w:rsidRPr="00DF721C">
              <w:rPr>
                <w:b/>
              </w:rPr>
              <w:t>Vyučující</w:t>
            </w:r>
          </w:p>
        </w:tc>
        <w:tc>
          <w:tcPr>
            <w:tcW w:w="6769" w:type="dxa"/>
            <w:gridSpan w:val="26"/>
            <w:tcBorders>
              <w:bottom w:val="nil"/>
            </w:tcBorders>
          </w:tcPr>
          <w:p w14:paraId="01716E04" w14:textId="77777777" w:rsidR="00AE6EE0" w:rsidRPr="00DF721C" w:rsidRDefault="00AE6EE0" w:rsidP="00AE6EE0">
            <w:pPr>
              <w:jc w:val="both"/>
            </w:pPr>
          </w:p>
        </w:tc>
      </w:tr>
      <w:tr w:rsidR="00AE6EE0" w:rsidRPr="00AB2841" w14:paraId="0080131A" w14:textId="77777777" w:rsidTr="00140CA8">
        <w:trPr>
          <w:gridBefore w:val="1"/>
          <w:gridAfter w:val="3"/>
          <w:wBefore w:w="34" w:type="dxa"/>
          <w:wAfter w:w="318" w:type="dxa"/>
          <w:trHeight w:val="220"/>
        </w:trPr>
        <w:tc>
          <w:tcPr>
            <w:tcW w:w="9855" w:type="dxa"/>
            <w:gridSpan w:val="29"/>
            <w:tcBorders>
              <w:top w:val="nil"/>
            </w:tcBorders>
          </w:tcPr>
          <w:p w14:paraId="5C3BE2FE" w14:textId="77777777" w:rsidR="00AE6EE0" w:rsidRPr="00DF721C" w:rsidRDefault="00AE6EE0" w:rsidP="00AE6EE0">
            <w:pPr>
              <w:jc w:val="both"/>
            </w:pPr>
            <w:r w:rsidRPr="00DF721C">
              <w:t>prof. Ing. Petr Slobodian, Ph.D.</w:t>
            </w:r>
          </w:p>
        </w:tc>
      </w:tr>
      <w:tr w:rsidR="00AE6EE0" w:rsidRPr="00AB2841" w14:paraId="2F69AC2F" w14:textId="77777777" w:rsidTr="00140CA8">
        <w:trPr>
          <w:gridBefore w:val="1"/>
          <w:gridAfter w:val="3"/>
          <w:wBefore w:w="34" w:type="dxa"/>
          <w:wAfter w:w="318" w:type="dxa"/>
        </w:trPr>
        <w:tc>
          <w:tcPr>
            <w:tcW w:w="3086" w:type="dxa"/>
            <w:gridSpan w:val="3"/>
            <w:shd w:val="clear" w:color="auto" w:fill="F7CAAC"/>
          </w:tcPr>
          <w:p w14:paraId="4C698457" w14:textId="77777777" w:rsidR="00AE6EE0" w:rsidRPr="00DF721C" w:rsidRDefault="00AE6EE0" w:rsidP="00AE6EE0">
            <w:pPr>
              <w:jc w:val="both"/>
              <w:rPr>
                <w:b/>
              </w:rPr>
            </w:pPr>
            <w:r w:rsidRPr="00DF721C">
              <w:rPr>
                <w:b/>
              </w:rPr>
              <w:t>Stručná anotace předmětu</w:t>
            </w:r>
          </w:p>
        </w:tc>
        <w:tc>
          <w:tcPr>
            <w:tcW w:w="6769" w:type="dxa"/>
            <w:gridSpan w:val="26"/>
            <w:tcBorders>
              <w:bottom w:val="nil"/>
            </w:tcBorders>
          </w:tcPr>
          <w:p w14:paraId="0706EAC8" w14:textId="77777777" w:rsidR="00AE6EE0" w:rsidRPr="00DF721C" w:rsidRDefault="00AE6EE0" w:rsidP="00AE6EE0">
            <w:pPr>
              <w:jc w:val="both"/>
            </w:pPr>
          </w:p>
        </w:tc>
      </w:tr>
      <w:tr w:rsidR="00AE6EE0" w:rsidRPr="00AB2841" w14:paraId="294588EB" w14:textId="77777777" w:rsidTr="00140CA8">
        <w:trPr>
          <w:gridBefore w:val="1"/>
          <w:gridAfter w:val="3"/>
          <w:wBefore w:w="34" w:type="dxa"/>
          <w:wAfter w:w="318" w:type="dxa"/>
          <w:trHeight w:val="951"/>
        </w:trPr>
        <w:tc>
          <w:tcPr>
            <w:tcW w:w="9855" w:type="dxa"/>
            <w:gridSpan w:val="29"/>
            <w:tcBorders>
              <w:top w:val="nil"/>
              <w:bottom w:val="single" w:sz="12" w:space="0" w:color="auto"/>
            </w:tcBorders>
          </w:tcPr>
          <w:p w14:paraId="33954703" w14:textId="06349474" w:rsidR="00AE6EE0" w:rsidRPr="00B82073" w:rsidRDefault="00C764E5" w:rsidP="00AE6EE0">
            <w:pPr>
              <w:pStyle w:val="TableParagraph"/>
              <w:ind w:left="0"/>
              <w:jc w:val="both"/>
              <w:rPr>
                <w:sz w:val="19"/>
                <w:szCs w:val="19"/>
                <w:lang w:val="cs-CZ"/>
              </w:rPr>
            </w:pPr>
            <w:r w:rsidRPr="00B82073">
              <w:rPr>
                <w:sz w:val="19"/>
                <w:szCs w:val="19"/>
                <w:lang w:val="cs-CZ"/>
              </w:rPr>
              <w:t>Cílem předmětu je prohloubit a rozšířit znalosti studenta ve v</w:t>
            </w:r>
            <w:r w:rsidR="00AE6EE0" w:rsidRPr="00B82073">
              <w:rPr>
                <w:sz w:val="19"/>
                <w:szCs w:val="19"/>
                <w:lang w:val="cs-CZ"/>
              </w:rPr>
              <w:t>ybran</w:t>
            </w:r>
            <w:r w:rsidRPr="00B82073">
              <w:rPr>
                <w:sz w:val="19"/>
                <w:szCs w:val="19"/>
                <w:lang w:val="cs-CZ"/>
              </w:rPr>
              <w:t>ých kapitolách</w:t>
            </w:r>
            <w:r w:rsidR="00AE6EE0" w:rsidRPr="00B82073">
              <w:rPr>
                <w:sz w:val="19"/>
                <w:szCs w:val="19"/>
                <w:lang w:val="cs-CZ"/>
              </w:rPr>
              <w:t xml:space="preserve"> z oblasti únavy a stárnutí materiálů, přednostně zaměřen</w:t>
            </w:r>
            <w:r w:rsidRPr="00B82073">
              <w:rPr>
                <w:sz w:val="19"/>
                <w:szCs w:val="19"/>
                <w:lang w:val="cs-CZ"/>
              </w:rPr>
              <w:t>ých</w:t>
            </w:r>
            <w:r w:rsidR="00AE6EE0" w:rsidRPr="00B82073">
              <w:rPr>
                <w:sz w:val="19"/>
                <w:szCs w:val="19"/>
                <w:lang w:val="cs-CZ"/>
              </w:rPr>
              <w:t xml:space="preserve"> na problematiku nanomateriálů řešenou v disertačních pracích studentů.</w:t>
            </w:r>
            <w:r w:rsidRPr="00B82073">
              <w:rPr>
                <w:sz w:val="19"/>
                <w:szCs w:val="19"/>
                <w:lang w:val="cs-CZ"/>
              </w:rPr>
              <w:t xml:space="preserve"> </w:t>
            </w:r>
            <w:r w:rsidR="00AE6EE0" w:rsidRPr="00B82073">
              <w:rPr>
                <w:sz w:val="19"/>
                <w:szCs w:val="19"/>
                <w:lang w:val="cs-CZ"/>
              </w:rPr>
              <w:t xml:space="preserve">Student se detailně poučí ve zvolené oblasti </w:t>
            </w:r>
            <w:r w:rsidRPr="00B82073">
              <w:rPr>
                <w:sz w:val="19"/>
                <w:szCs w:val="19"/>
                <w:lang w:val="cs-CZ"/>
              </w:rPr>
              <w:t xml:space="preserve">související s jeho vlastní disertační prací o fyzikálních principech, </w:t>
            </w:r>
            <w:r w:rsidR="00AE6EE0" w:rsidRPr="00B82073">
              <w:rPr>
                <w:sz w:val="19"/>
                <w:szCs w:val="19"/>
                <w:lang w:val="cs-CZ"/>
              </w:rPr>
              <w:t>instrumentaci, příprav</w:t>
            </w:r>
            <w:r w:rsidRPr="00B82073">
              <w:rPr>
                <w:sz w:val="19"/>
                <w:szCs w:val="19"/>
                <w:lang w:val="cs-CZ"/>
              </w:rPr>
              <w:t>ě</w:t>
            </w:r>
            <w:r w:rsidR="00AE6EE0" w:rsidRPr="00B82073">
              <w:rPr>
                <w:sz w:val="19"/>
                <w:szCs w:val="19"/>
                <w:lang w:val="cs-CZ"/>
              </w:rPr>
              <w:t xml:space="preserve"> materiálu nebo odběr</w:t>
            </w:r>
            <w:r w:rsidRPr="00B82073">
              <w:rPr>
                <w:sz w:val="19"/>
                <w:szCs w:val="19"/>
                <w:lang w:val="cs-CZ"/>
              </w:rPr>
              <w:t>u</w:t>
            </w:r>
            <w:r w:rsidR="00AE6EE0" w:rsidRPr="00B82073">
              <w:rPr>
                <w:sz w:val="19"/>
                <w:szCs w:val="19"/>
                <w:lang w:val="cs-CZ"/>
              </w:rPr>
              <w:t xml:space="preserve"> vzorku, </w:t>
            </w:r>
            <w:r w:rsidRPr="00B82073">
              <w:rPr>
                <w:sz w:val="19"/>
                <w:szCs w:val="19"/>
                <w:lang w:val="cs-CZ"/>
              </w:rPr>
              <w:t>souvisejících normách a standardech. D</w:t>
            </w:r>
            <w:r w:rsidR="00AE6EE0" w:rsidRPr="00B82073">
              <w:rPr>
                <w:sz w:val="19"/>
                <w:szCs w:val="19"/>
                <w:lang w:val="cs-CZ"/>
              </w:rPr>
              <w:t>ále se seznámí s typickými i konkrétními výstupy z měření a s jejich vyhodnocením a interpretací.</w:t>
            </w:r>
            <w:r w:rsidRPr="00B82073">
              <w:rPr>
                <w:sz w:val="19"/>
                <w:szCs w:val="19"/>
                <w:lang w:val="cs-CZ"/>
              </w:rPr>
              <w:t xml:space="preserve"> Ovládnutí předmětu je pak demonstrováno prostřednictvím vlastní studentovy práce.</w:t>
            </w:r>
          </w:p>
          <w:p w14:paraId="418221D0" w14:textId="77777777" w:rsidR="00C764E5" w:rsidRPr="00E57448" w:rsidRDefault="00C764E5" w:rsidP="00AE6EE0">
            <w:pPr>
              <w:pStyle w:val="TableParagraph"/>
              <w:ind w:left="0"/>
              <w:jc w:val="both"/>
              <w:rPr>
                <w:del w:id="164" w:author="Ivo Kuřitka" w:date="2019-11-27T22:43:00Z"/>
                <w:sz w:val="14"/>
                <w:szCs w:val="14"/>
                <w:u w:val="single"/>
                <w:lang w:val="cs-CZ"/>
              </w:rPr>
            </w:pPr>
          </w:p>
          <w:p w14:paraId="00D216A9" w14:textId="77777777" w:rsidR="00AE6EE0" w:rsidRPr="00B82073" w:rsidRDefault="00AE6EE0" w:rsidP="00B82073">
            <w:pPr>
              <w:pStyle w:val="TableParagraph"/>
              <w:spacing w:before="40"/>
              <w:ind w:left="0"/>
              <w:jc w:val="both"/>
              <w:rPr>
                <w:sz w:val="19"/>
                <w:szCs w:val="19"/>
                <w:u w:val="single"/>
                <w:lang w:val="cs-CZ"/>
              </w:rPr>
            </w:pPr>
            <w:r w:rsidRPr="00B82073">
              <w:rPr>
                <w:sz w:val="19"/>
                <w:szCs w:val="19"/>
                <w:u w:val="single"/>
                <w:lang w:val="cs-CZ"/>
              </w:rPr>
              <w:t>Základní témata:</w:t>
            </w:r>
          </w:p>
          <w:p w14:paraId="16BBF956" w14:textId="77777777" w:rsidR="00AE6EE0" w:rsidRPr="00B82073" w:rsidRDefault="00AE6EE0" w:rsidP="00D627A1">
            <w:pPr>
              <w:pStyle w:val="TableParagraph"/>
              <w:numPr>
                <w:ilvl w:val="0"/>
                <w:numId w:val="19"/>
              </w:numPr>
              <w:tabs>
                <w:tab w:val="left" w:pos="790"/>
              </w:tabs>
              <w:autoSpaceDE w:val="0"/>
              <w:autoSpaceDN w:val="0"/>
              <w:ind w:left="113" w:hanging="113"/>
              <w:jc w:val="both"/>
              <w:rPr>
                <w:sz w:val="19"/>
                <w:szCs w:val="19"/>
                <w:lang w:val="cs-CZ"/>
              </w:rPr>
            </w:pPr>
            <w:r w:rsidRPr="00B82073">
              <w:rPr>
                <w:sz w:val="19"/>
                <w:szCs w:val="19"/>
                <w:lang w:val="cs-CZ"/>
              </w:rPr>
              <w:t>Únava a stárnutí materiálů vedoucí k chemickým změnám - degradace a stabilita (termická, termooxidační, fotodegradační, vliv rozpouštědel a chemického prostředí) u polymerních a (nano)kompozitních materiálů. Hodnocení a možnosti jejího ovlivňování a/nebo řízení odolnosti stárnutí a</w:t>
            </w:r>
            <w:r w:rsidRPr="00B82073">
              <w:rPr>
                <w:spacing w:val="-2"/>
                <w:sz w:val="19"/>
                <w:szCs w:val="19"/>
                <w:lang w:val="cs-CZ"/>
              </w:rPr>
              <w:t xml:space="preserve"> </w:t>
            </w:r>
            <w:r w:rsidRPr="00B82073">
              <w:rPr>
                <w:sz w:val="19"/>
                <w:szCs w:val="19"/>
                <w:lang w:val="cs-CZ"/>
              </w:rPr>
              <w:t>degradaci.</w:t>
            </w:r>
          </w:p>
          <w:p w14:paraId="4459049A" w14:textId="77777777" w:rsidR="00AE6EE0" w:rsidRPr="00B82073" w:rsidRDefault="00AE6EE0" w:rsidP="00D627A1">
            <w:pPr>
              <w:pStyle w:val="TableParagraph"/>
              <w:numPr>
                <w:ilvl w:val="0"/>
                <w:numId w:val="19"/>
              </w:numPr>
              <w:tabs>
                <w:tab w:val="left" w:pos="790"/>
              </w:tabs>
              <w:autoSpaceDE w:val="0"/>
              <w:autoSpaceDN w:val="0"/>
              <w:ind w:left="113" w:hanging="113"/>
              <w:jc w:val="both"/>
              <w:rPr>
                <w:sz w:val="19"/>
                <w:szCs w:val="19"/>
                <w:lang w:val="cs-CZ"/>
              </w:rPr>
            </w:pPr>
            <w:r w:rsidRPr="00B82073">
              <w:rPr>
                <w:sz w:val="19"/>
                <w:szCs w:val="19"/>
                <w:lang w:val="cs-CZ"/>
              </w:rPr>
              <w:t>Únava a stárnutí materiálů z pohledu nadmolekulární struktury vedoucí k fyzikálním změnám (kríp a relaxace - polymery, kompozity,</w:t>
            </w:r>
            <w:r w:rsidRPr="00B82073">
              <w:rPr>
                <w:spacing w:val="-4"/>
                <w:sz w:val="19"/>
                <w:szCs w:val="19"/>
                <w:lang w:val="cs-CZ"/>
              </w:rPr>
              <w:t xml:space="preserve"> </w:t>
            </w:r>
            <w:r w:rsidRPr="00B82073">
              <w:rPr>
                <w:sz w:val="19"/>
                <w:szCs w:val="19"/>
                <w:lang w:val="cs-CZ"/>
              </w:rPr>
              <w:t>nanokompozity).</w:t>
            </w:r>
          </w:p>
          <w:p w14:paraId="26125B4E" w14:textId="5F2CB6AA" w:rsidR="00AE6EE0" w:rsidRPr="00DF721C" w:rsidRDefault="00AE6EE0" w:rsidP="00236860">
            <w:pPr>
              <w:pStyle w:val="Odstavecseseznamem"/>
              <w:numPr>
                <w:ilvl w:val="0"/>
                <w:numId w:val="19"/>
              </w:numPr>
              <w:ind w:left="113" w:hanging="113"/>
              <w:jc w:val="both"/>
            </w:pPr>
            <w:r w:rsidRPr="00B82073">
              <w:rPr>
                <w:sz w:val="19"/>
                <w:szCs w:val="19"/>
              </w:rPr>
              <w:t>Přidružené metody: termická a mechanická analýza, testy zrychleného stárnutí, klimakomora,</w:t>
            </w:r>
            <w:r w:rsidR="00236860" w:rsidRPr="00B82073">
              <w:rPr>
                <w:sz w:val="19"/>
                <w:szCs w:val="19"/>
              </w:rPr>
              <w:t xml:space="preserve"> </w:t>
            </w:r>
            <w:r w:rsidRPr="00B82073">
              <w:rPr>
                <w:sz w:val="19"/>
                <w:szCs w:val="19"/>
              </w:rPr>
              <w:t>odolnost</w:t>
            </w:r>
            <w:r w:rsidRPr="00B82073">
              <w:rPr>
                <w:spacing w:val="-1"/>
                <w:sz w:val="19"/>
                <w:szCs w:val="19"/>
              </w:rPr>
              <w:t xml:space="preserve"> </w:t>
            </w:r>
            <w:r w:rsidRPr="00B82073">
              <w:rPr>
                <w:sz w:val="19"/>
                <w:szCs w:val="19"/>
              </w:rPr>
              <w:t>hoření.</w:t>
            </w:r>
          </w:p>
        </w:tc>
      </w:tr>
      <w:tr w:rsidR="00AE6EE0" w:rsidRPr="00AB2841" w14:paraId="149B657B" w14:textId="77777777" w:rsidTr="00140CA8">
        <w:trPr>
          <w:gridBefore w:val="1"/>
          <w:gridAfter w:val="3"/>
          <w:wBefore w:w="34" w:type="dxa"/>
          <w:wAfter w:w="318" w:type="dxa"/>
          <w:trHeight w:val="265"/>
        </w:trPr>
        <w:tc>
          <w:tcPr>
            <w:tcW w:w="3653" w:type="dxa"/>
            <w:gridSpan w:val="8"/>
            <w:tcBorders>
              <w:top w:val="nil"/>
            </w:tcBorders>
            <w:shd w:val="clear" w:color="auto" w:fill="F7CAAC"/>
          </w:tcPr>
          <w:p w14:paraId="6BA26115" w14:textId="77777777" w:rsidR="00AE6EE0" w:rsidRPr="00DF721C" w:rsidRDefault="00AE6EE0" w:rsidP="00AE6EE0">
            <w:pPr>
              <w:jc w:val="both"/>
            </w:pPr>
            <w:r w:rsidRPr="00DF721C">
              <w:rPr>
                <w:b/>
              </w:rPr>
              <w:t>Studijní literatura a studijní pomůcky</w:t>
            </w:r>
          </w:p>
        </w:tc>
        <w:tc>
          <w:tcPr>
            <w:tcW w:w="6202" w:type="dxa"/>
            <w:gridSpan w:val="21"/>
            <w:tcBorders>
              <w:top w:val="nil"/>
              <w:bottom w:val="nil"/>
            </w:tcBorders>
          </w:tcPr>
          <w:p w14:paraId="4F7347EE" w14:textId="77777777" w:rsidR="00AE6EE0" w:rsidRPr="00DF721C" w:rsidRDefault="00AE6EE0" w:rsidP="00AE6EE0">
            <w:pPr>
              <w:jc w:val="both"/>
            </w:pPr>
          </w:p>
        </w:tc>
      </w:tr>
      <w:tr w:rsidR="00AE6EE0" w:rsidRPr="00AB2841" w14:paraId="7ECF5001" w14:textId="77777777" w:rsidTr="00140CA8">
        <w:trPr>
          <w:gridBefore w:val="1"/>
          <w:gridAfter w:val="3"/>
          <w:wBefore w:w="34" w:type="dxa"/>
          <w:wAfter w:w="318" w:type="dxa"/>
          <w:trHeight w:val="1497"/>
        </w:trPr>
        <w:tc>
          <w:tcPr>
            <w:tcW w:w="9855" w:type="dxa"/>
            <w:gridSpan w:val="29"/>
            <w:tcBorders>
              <w:top w:val="nil"/>
            </w:tcBorders>
          </w:tcPr>
          <w:p w14:paraId="2890E85E" w14:textId="77777777" w:rsidR="00AE6EE0" w:rsidRPr="00B82073" w:rsidRDefault="00AE6EE0" w:rsidP="00AE6EE0">
            <w:pPr>
              <w:jc w:val="both"/>
              <w:rPr>
                <w:sz w:val="19"/>
                <w:szCs w:val="19"/>
                <w:u w:val="single"/>
              </w:rPr>
            </w:pPr>
            <w:r w:rsidRPr="00B82073">
              <w:rPr>
                <w:sz w:val="19"/>
                <w:szCs w:val="19"/>
                <w:u w:val="single"/>
              </w:rPr>
              <w:t>Povinná literatura:</w:t>
            </w:r>
          </w:p>
          <w:p w14:paraId="20D964D5" w14:textId="713F4B39" w:rsidR="00FA6AB3" w:rsidRPr="00B82073" w:rsidRDefault="00FA6AB3" w:rsidP="00AE6EE0">
            <w:pPr>
              <w:pStyle w:val="TableParagraph"/>
              <w:ind w:left="0"/>
              <w:jc w:val="both"/>
              <w:rPr>
                <w:sz w:val="19"/>
                <w:szCs w:val="19"/>
              </w:rPr>
            </w:pPr>
            <w:r w:rsidRPr="00B82073">
              <w:rPr>
                <w:sz w:val="19"/>
                <w:szCs w:val="19"/>
              </w:rPr>
              <w:t xml:space="preserve">VERDU, J. </w:t>
            </w:r>
            <w:r w:rsidRPr="00B82073">
              <w:rPr>
                <w:i/>
                <w:sz w:val="19"/>
                <w:szCs w:val="19"/>
              </w:rPr>
              <w:t xml:space="preserve">Oxidative </w:t>
            </w:r>
            <w:r w:rsidR="00E57448" w:rsidRPr="00B82073">
              <w:rPr>
                <w:i/>
                <w:sz w:val="19"/>
                <w:szCs w:val="19"/>
              </w:rPr>
              <w:t>A</w:t>
            </w:r>
            <w:r w:rsidRPr="00B82073">
              <w:rPr>
                <w:i/>
                <w:sz w:val="19"/>
                <w:szCs w:val="19"/>
              </w:rPr>
              <w:t xml:space="preserve">geing of </w:t>
            </w:r>
            <w:r w:rsidR="00E57448" w:rsidRPr="00B82073">
              <w:rPr>
                <w:i/>
                <w:sz w:val="19"/>
                <w:szCs w:val="19"/>
              </w:rPr>
              <w:t>P</w:t>
            </w:r>
            <w:r w:rsidRPr="00B82073">
              <w:rPr>
                <w:i/>
                <w:sz w:val="19"/>
                <w:szCs w:val="19"/>
              </w:rPr>
              <w:t>olymers.</w:t>
            </w:r>
            <w:r w:rsidRPr="00B82073">
              <w:rPr>
                <w:sz w:val="19"/>
                <w:szCs w:val="19"/>
              </w:rPr>
              <w:t xml:space="preserve"> London: ISTE, 2012</w:t>
            </w:r>
            <w:r w:rsidR="00E57448" w:rsidRPr="00B82073">
              <w:rPr>
                <w:sz w:val="19"/>
                <w:szCs w:val="19"/>
              </w:rPr>
              <w:t>. DOI</w:t>
            </w:r>
            <w:r w:rsidRPr="00B82073">
              <w:rPr>
                <w:sz w:val="19"/>
                <w:szCs w:val="19"/>
              </w:rPr>
              <w:t xml:space="preserve"> 978-1-118-56259-8.</w:t>
            </w:r>
            <w:r w:rsidR="00E57448" w:rsidRPr="00B82073">
              <w:rPr>
                <w:sz w:val="19"/>
                <w:szCs w:val="19"/>
              </w:rPr>
              <w:t xml:space="preserve"> Dostupné z: </w:t>
            </w:r>
            <w:hyperlink r:id="rId69" w:history="1">
              <w:r w:rsidRPr="00B82073">
                <w:rPr>
                  <w:rStyle w:val="Hypertextovodkaz"/>
                  <w:sz w:val="19"/>
                  <w:szCs w:val="19"/>
                </w:rPr>
                <w:t>http://onlinelibrary.wiley.com/book/10.1002/9781118562598</w:t>
              </w:r>
            </w:hyperlink>
            <w:r w:rsidR="00E57448" w:rsidRPr="00B82073">
              <w:rPr>
                <w:rStyle w:val="Hypertextovodkaz"/>
                <w:sz w:val="19"/>
                <w:szCs w:val="19"/>
              </w:rPr>
              <w:t>.</w:t>
            </w:r>
          </w:p>
          <w:p w14:paraId="184591C2" w14:textId="37AB4018" w:rsidR="00FA6AB3" w:rsidRPr="00B82073" w:rsidRDefault="00E57448" w:rsidP="00AE6EE0">
            <w:pPr>
              <w:pStyle w:val="TableParagraph"/>
              <w:ind w:left="0"/>
              <w:jc w:val="both"/>
              <w:rPr>
                <w:sz w:val="19"/>
                <w:szCs w:val="19"/>
                <w:lang w:val="de-DE"/>
              </w:rPr>
            </w:pPr>
            <w:r w:rsidRPr="00B82073">
              <w:rPr>
                <w:sz w:val="19"/>
                <w:szCs w:val="19"/>
              </w:rPr>
              <w:t>ANISKEVIČA, K</w:t>
            </w:r>
            <w:r w:rsidR="00FA6AB3" w:rsidRPr="00B82073">
              <w:rPr>
                <w:sz w:val="19"/>
                <w:szCs w:val="19"/>
              </w:rPr>
              <w:t xml:space="preserve">. </w:t>
            </w:r>
            <w:r w:rsidR="00FA6AB3" w:rsidRPr="00B82073">
              <w:rPr>
                <w:i/>
                <w:sz w:val="19"/>
                <w:szCs w:val="19"/>
              </w:rPr>
              <w:t>Long-</w:t>
            </w:r>
            <w:r w:rsidRPr="00B82073">
              <w:rPr>
                <w:i/>
                <w:sz w:val="19"/>
                <w:szCs w:val="19"/>
              </w:rPr>
              <w:t>T</w:t>
            </w:r>
            <w:r w:rsidR="00FA6AB3" w:rsidRPr="00B82073">
              <w:rPr>
                <w:i/>
                <w:sz w:val="19"/>
                <w:szCs w:val="19"/>
              </w:rPr>
              <w:t xml:space="preserve">erm </w:t>
            </w:r>
            <w:r w:rsidRPr="00B82073">
              <w:rPr>
                <w:i/>
                <w:sz w:val="19"/>
                <w:szCs w:val="19"/>
              </w:rPr>
              <w:t>D</w:t>
            </w:r>
            <w:r w:rsidR="00FA6AB3" w:rsidRPr="00B82073">
              <w:rPr>
                <w:i/>
                <w:sz w:val="19"/>
                <w:szCs w:val="19"/>
              </w:rPr>
              <w:t xml:space="preserve">eformability and </w:t>
            </w:r>
            <w:r w:rsidRPr="00B82073">
              <w:rPr>
                <w:i/>
                <w:sz w:val="19"/>
                <w:szCs w:val="19"/>
              </w:rPr>
              <w:t>A</w:t>
            </w:r>
            <w:r w:rsidR="00FA6AB3" w:rsidRPr="00B82073">
              <w:rPr>
                <w:i/>
                <w:sz w:val="19"/>
                <w:szCs w:val="19"/>
              </w:rPr>
              <w:t xml:space="preserve">ging of </w:t>
            </w:r>
            <w:r w:rsidRPr="00B82073">
              <w:rPr>
                <w:i/>
                <w:sz w:val="19"/>
                <w:szCs w:val="19"/>
              </w:rPr>
              <w:t>P</w:t>
            </w:r>
            <w:r w:rsidR="00FA6AB3" w:rsidRPr="00B82073">
              <w:rPr>
                <w:i/>
                <w:sz w:val="19"/>
                <w:szCs w:val="19"/>
              </w:rPr>
              <w:t xml:space="preserve">olymer </w:t>
            </w:r>
            <w:r w:rsidRPr="00B82073">
              <w:rPr>
                <w:i/>
                <w:sz w:val="19"/>
                <w:szCs w:val="19"/>
              </w:rPr>
              <w:t>M</w:t>
            </w:r>
            <w:r w:rsidR="00FA6AB3" w:rsidRPr="00B82073">
              <w:rPr>
                <w:i/>
                <w:sz w:val="19"/>
                <w:szCs w:val="19"/>
              </w:rPr>
              <w:t xml:space="preserve">atrix </w:t>
            </w:r>
            <w:r w:rsidRPr="00B82073">
              <w:rPr>
                <w:i/>
                <w:sz w:val="19"/>
                <w:szCs w:val="19"/>
              </w:rPr>
              <w:t>C</w:t>
            </w:r>
            <w:r w:rsidR="00FA6AB3" w:rsidRPr="00B82073">
              <w:rPr>
                <w:i/>
                <w:sz w:val="19"/>
                <w:szCs w:val="19"/>
              </w:rPr>
              <w:t>omposites</w:t>
            </w:r>
            <w:r w:rsidR="00FA6AB3" w:rsidRPr="00B82073">
              <w:rPr>
                <w:sz w:val="19"/>
                <w:szCs w:val="19"/>
              </w:rPr>
              <w:t xml:space="preserve">. New York: Nova Science Publishers, 2012. Polymer </w:t>
            </w:r>
            <w:r w:rsidRPr="00B82073">
              <w:rPr>
                <w:sz w:val="19"/>
                <w:szCs w:val="19"/>
              </w:rPr>
              <w:t>S</w:t>
            </w:r>
            <w:r w:rsidR="00FA6AB3" w:rsidRPr="00B82073">
              <w:rPr>
                <w:sz w:val="19"/>
                <w:szCs w:val="19"/>
              </w:rPr>
              <w:t xml:space="preserve">cience and </w:t>
            </w:r>
            <w:r w:rsidRPr="00B82073">
              <w:rPr>
                <w:sz w:val="19"/>
                <w:szCs w:val="19"/>
              </w:rPr>
              <w:t>T</w:t>
            </w:r>
            <w:r w:rsidR="00FA6AB3" w:rsidRPr="00B82073">
              <w:rPr>
                <w:sz w:val="19"/>
                <w:szCs w:val="19"/>
              </w:rPr>
              <w:t>echnology. ISBN 978-1-61470-406-5.</w:t>
            </w:r>
            <w:r w:rsidRPr="00B82073">
              <w:rPr>
                <w:sz w:val="19"/>
                <w:szCs w:val="19"/>
              </w:rPr>
              <w:t xml:space="preserve"> </w:t>
            </w:r>
            <w:r w:rsidRPr="00B82073">
              <w:rPr>
                <w:sz w:val="19"/>
                <w:szCs w:val="19"/>
                <w:lang w:val="de-DE"/>
              </w:rPr>
              <w:t xml:space="preserve">Dostupné z: </w:t>
            </w:r>
            <w:hyperlink r:id="rId70" w:history="1">
              <w:r w:rsidR="00FA6AB3" w:rsidRPr="00B82073">
                <w:rPr>
                  <w:rStyle w:val="Hypertextovodkaz"/>
                  <w:sz w:val="19"/>
                  <w:szCs w:val="19"/>
                  <w:lang w:val="de-DE"/>
                </w:rPr>
                <w:t>http://search.ebscohost.com/login.aspx?direct=true&amp;db=nlebk&amp;AN=540165&amp;lang=cs&amp;site=ehost-live</w:t>
              </w:r>
            </w:hyperlink>
            <w:r w:rsidRPr="00B82073">
              <w:rPr>
                <w:rStyle w:val="Hypertextovodkaz"/>
                <w:sz w:val="19"/>
                <w:szCs w:val="19"/>
                <w:lang w:val="de-DE"/>
              </w:rPr>
              <w:t>.</w:t>
            </w:r>
          </w:p>
          <w:p w14:paraId="5A2F18F7" w14:textId="781493F1" w:rsidR="00AE6EE0" w:rsidRPr="00B82073" w:rsidRDefault="00AE6EE0" w:rsidP="00AE6EE0">
            <w:pPr>
              <w:pStyle w:val="TableParagraph"/>
              <w:ind w:left="0"/>
              <w:jc w:val="both"/>
              <w:rPr>
                <w:sz w:val="19"/>
                <w:szCs w:val="19"/>
              </w:rPr>
            </w:pPr>
            <w:r w:rsidRPr="00B82073">
              <w:rPr>
                <w:sz w:val="19"/>
                <w:szCs w:val="19"/>
              </w:rPr>
              <w:t>POCHIRAJU, K</w:t>
            </w:r>
            <w:r w:rsidR="00E57448" w:rsidRPr="00B82073">
              <w:rPr>
                <w:sz w:val="19"/>
                <w:szCs w:val="19"/>
              </w:rPr>
              <w:t>.</w:t>
            </w:r>
            <w:r w:rsidRPr="00B82073">
              <w:rPr>
                <w:sz w:val="19"/>
                <w:szCs w:val="19"/>
              </w:rPr>
              <w:t>V</w:t>
            </w:r>
            <w:r w:rsidR="00E57448" w:rsidRPr="00B82073">
              <w:rPr>
                <w:sz w:val="19"/>
                <w:szCs w:val="19"/>
              </w:rPr>
              <w:t>.</w:t>
            </w:r>
            <w:r w:rsidRPr="00B82073">
              <w:rPr>
                <w:sz w:val="19"/>
                <w:szCs w:val="19"/>
              </w:rPr>
              <w:t>, TANDON</w:t>
            </w:r>
            <w:r w:rsidR="00E57448" w:rsidRPr="00B82073">
              <w:rPr>
                <w:sz w:val="19"/>
                <w:szCs w:val="19"/>
              </w:rPr>
              <w:t xml:space="preserve">, G.P., </w:t>
            </w:r>
            <w:r w:rsidRPr="00B82073">
              <w:rPr>
                <w:sz w:val="19"/>
                <w:szCs w:val="19"/>
              </w:rPr>
              <w:t>SHOEPPNER</w:t>
            </w:r>
            <w:r w:rsidR="00E57448" w:rsidRPr="00B82073">
              <w:rPr>
                <w:sz w:val="19"/>
                <w:szCs w:val="19"/>
              </w:rPr>
              <w:t>, G.A</w:t>
            </w:r>
            <w:r w:rsidRPr="00B82073">
              <w:rPr>
                <w:sz w:val="19"/>
                <w:szCs w:val="19"/>
              </w:rPr>
              <w:t xml:space="preserve">. </w:t>
            </w:r>
            <w:r w:rsidRPr="00B82073">
              <w:rPr>
                <w:i/>
                <w:sz w:val="19"/>
                <w:szCs w:val="19"/>
              </w:rPr>
              <w:t>Long-</w:t>
            </w:r>
            <w:r w:rsidR="00E57448" w:rsidRPr="00B82073">
              <w:rPr>
                <w:i/>
                <w:sz w:val="19"/>
                <w:szCs w:val="19"/>
              </w:rPr>
              <w:t>T</w:t>
            </w:r>
            <w:r w:rsidRPr="00B82073">
              <w:rPr>
                <w:i/>
                <w:sz w:val="19"/>
                <w:szCs w:val="19"/>
              </w:rPr>
              <w:t xml:space="preserve">erm </w:t>
            </w:r>
            <w:r w:rsidR="00E57448" w:rsidRPr="00B82073">
              <w:rPr>
                <w:i/>
                <w:sz w:val="19"/>
                <w:szCs w:val="19"/>
              </w:rPr>
              <w:t>D</w:t>
            </w:r>
            <w:r w:rsidRPr="00B82073">
              <w:rPr>
                <w:i/>
                <w:sz w:val="19"/>
                <w:szCs w:val="19"/>
              </w:rPr>
              <w:t xml:space="preserve">urability of </w:t>
            </w:r>
            <w:r w:rsidR="00E57448" w:rsidRPr="00B82073">
              <w:rPr>
                <w:i/>
                <w:sz w:val="19"/>
                <w:szCs w:val="19"/>
              </w:rPr>
              <w:t>P</w:t>
            </w:r>
            <w:r w:rsidRPr="00B82073">
              <w:rPr>
                <w:i/>
                <w:sz w:val="19"/>
                <w:szCs w:val="19"/>
              </w:rPr>
              <w:t xml:space="preserve">olymeric </w:t>
            </w:r>
            <w:r w:rsidR="00E57448" w:rsidRPr="00B82073">
              <w:rPr>
                <w:i/>
                <w:sz w:val="19"/>
                <w:szCs w:val="19"/>
              </w:rPr>
              <w:t>M</w:t>
            </w:r>
            <w:r w:rsidRPr="00B82073">
              <w:rPr>
                <w:i/>
                <w:sz w:val="19"/>
                <w:szCs w:val="19"/>
              </w:rPr>
              <w:t xml:space="preserve">atrix </w:t>
            </w:r>
            <w:r w:rsidR="00E57448" w:rsidRPr="00B82073">
              <w:rPr>
                <w:i/>
                <w:sz w:val="19"/>
                <w:szCs w:val="19"/>
              </w:rPr>
              <w:t>C</w:t>
            </w:r>
            <w:r w:rsidRPr="00B82073">
              <w:rPr>
                <w:i/>
                <w:sz w:val="19"/>
                <w:szCs w:val="19"/>
              </w:rPr>
              <w:t>omposites</w:t>
            </w:r>
            <w:r w:rsidR="00E57448" w:rsidRPr="00B82073">
              <w:rPr>
                <w:sz w:val="19"/>
                <w:szCs w:val="19"/>
              </w:rPr>
              <w:t xml:space="preserve">. New York: Springer, </w:t>
            </w:r>
            <w:r w:rsidRPr="00B82073">
              <w:rPr>
                <w:sz w:val="19"/>
                <w:szCs w:val="19"/>
              </w:rPr>
              <w:t>2012. ISBN 978-1-4419-9307-6.</w:t>
            </w:r>
          </w:p>
          <w:p w14:paraId="5BDDAC1F" w14:textId="398E52E6" w:rsidR="00AE6EE0" w:rsidRPr="00B82073" w:rsidRDefault="00AE6EE0" w:rsidP="00AE6EE0">
            <w:pPr>
              <w:pStyle w:val="TableParagraph"/>
              <w:ind w:left="0"/>
              <w:jc w:val="both"/>
              <w:rPr>
                <w:sz w:val="19"/>
                <w:szCs w:val="19"/>
              </w:rPr>
            </w:pPr>
            <w:r w:rsidRPr="00B82073">
              <w:rPr>
                <w:sz w:val="19"/>
                <w:szCs w:val="19"/>
              </w:rPr>
              <w:t xml:space="preserve">WYPYCH, G. </w:t>
            </w:r>
            <w:r w:rsidRPr="00B82073">
              <w:rPr>
                <w:i/>
                <w:sz w:val="19"/>
                <w:szCs w:val="19"/>
              </w:rPr>
              <w:t xml:space="preserve">Weathering of </w:t>
            </w:r>
            <w:r w:rsidR="00E57448" w:rsidRPr="00B82073">
              <w:rPr>
                <w:i/>
                <w:sz w:val="19"/>
                <w:szCs w:val="19"/>
              </w:rPr>
              <w:t>P</w:t>
            </w:r>
            <w:r w:rsidRPr="00B82073">
              <w:rPr>
                <w:i/>
                <w:sz w:val="19"/>
                <w:szCs w:val="19"/>
              </w:rPr>
              <w:t xml:space="preserve">lastics: </w:t>
            </w:r>
            <w:r w:rsidR="00E57448" w:rsidRPr="00B82073">
              <w:rPr>
                <w:i/>
                <w:sz w:val="19"/>
                <w:szCs w:val="19"/>
              </w:rPr>
              <w:t>T</w:t>
            </w:r>
            <w:r w:rsidRPr="00B82073">
              <w:rPr>
                <w:i/>
                <w:sz w:val="19"/>
                <w:szCs w:val="19"/>
              </w:rPr>
              <w:t xml:space="preserve">esting to </w:t>
            </w:r>
            <w:r w:rsidR="00E57448" w:rsidRPr="00B82073">
              <w:rPr>
                <w:i/>
                <w:sz w:val="19"/>
                <w:szCs w:val="19"/>
              </w:rPr>
              <w:t>M</w:t>
            </w:r>
            <w:r w:rsidRPr="00B82073">
              <w:rPr>
                <w:i/>
                <w:sz w:val="19"/>
                <w:szCs w:val="19"/>
              </w:rPr>
              <w:t xml:space="preserve">irror </w:t>
            </w:r>
            <w:r w:rsidR="00E57448" w:rsidRPr="00B82073">
              <w:rPr>
                <w:i/>
                <w:sz w:val="19"/>
                <w:szCs w:val="19"/>
              </w:rPr>
              <w:t>R</w:t>
            </w:r>
            <w:r w:rsidRPr="00B82073">
              <w:rPr>
                <w:i/>
                <w:sz w:val="19"/>
                <w:szCs w:val="19"/>
              </w:rPr>
              <w:t xml:space="preserve">eal </w:t>
            </w:r>
            <w:r w:rsidR="00E57448" w:rsidRPr="00B82073">
              <w:rPr>
                <w:i/>
                <w:sz w:val="19"/>
                <w:szCs w:val="19"/>
              </w:rPr>
              <w:t>Li</w:t>
            </w:r>
            <w:r w:rsidRPr="00B82073">
              <w:rPr>
                <w:i/>
                <w:sz w:val="19"/>
                <w:szCs w:val="19"/>
              </w:rPr>
              <w:t xml:space="preserve">fe </w:t>
            </w:r>
            <w:r w:rsidR="00E57448" w:rsidRPr="00B82073">
              <w:rPr>
                <w:i/>
                <w:sz w:val="19"/>
                <w:szCs w:val="19"/>
              </w:rPr>
              <w:t>P</w:t>
            </w:r>
            <w:r w:rsidRPr="00B82073">
              <w:rPr>
                <w:i/>
                <w:sz w:val="19"/>
                <w:szCs w:val="19"/>
              </w:rPr>
              <w:t>erformance</w:t>
            </w:r>
            <w:r w:rsidRPr="00B82073">
              <w:rPr>
                <w:sz w:val="19"/>
                <w:szCs w:val="19"/>
              </w:rPr>
              <w:t>. Norwich</w:t>
            </w:r>
            <w:r w:rsidR="00E57448" w:rsidRPr="00B82073">
              <w:rPr>
                <w:sz w:val="19"/>
                <w:szCs w:val="19"/>
              </w:rPr>
              <w:t xml:space="preserve">, NY: Plastics Design Library, </w:t>
            </w:r>
            <w:r w:rsidRPr="00B82073">
              <w:rPr>
                <w:sz w:val="19"/>
                <w:szCs w:val="19"/>
              </w:rPr>
              <w:t>1999. ISBN 1884207758.</w:t>
            </w:r>
          </w:p>
          <w:p w14:paraId="62210CC8" w14:textId="7953FBDE" w:rsidR="00AE6EE0" w:rsidRPr="00B82073" w:rsidRDefault="00AE6EE0" w:rsidP="00AE6EE0">
            <w:pPr>
              <w:pStyle w:val="TableParagraph"/>
              <w:ind w:left="0"/>
              <w:jc w:val="both"/>
              <w:rPr>
                <w:sz w:val="19"/>
                <w:szCs w:val="19"/>
              </w:rPr>
            </w:pPr>
            <w:r w:rsidRPr="00B82073">
              <w:rPr>
                <w:sz w:val="19"/>
                <w:szCs w:val="19"/>
              </w:rPr>
              <w:t xml:space="preserve">DROZDOV, </w:t>
            </w:r>
            <w:r w:rsidR="00E57448" w:rsidRPr="00B82073">
              <w:rPr>
                <w:sz w:val="19"/>
                <w:szCs w:val="19"/>
              </w:rPr>
              <w:t>A.D</w:t>
            </w:r>
            <w:r w:rsidRPr="00B82073">
              <w:rPr>
                <w:sz w:val="19"/>
                <w:szCs w:val="19"/>
              </w:rPr>
              <w:t xml:space="preserve">. </w:t>
            </w:r>
            <w:r w:rsidRPr="00B82073">
              <w:rPr>
                <w:i/>
                <w:sz w:val="19"/>
                <w:szCs w:val="19"/>
              </w:rPr>
              <w:t xml:space="preserve">Viscoelastic </w:t>
            </w:r>
            <w:r w:rsidR="00E57448" w:rsidRPr="00B82073">
              <w:rPr>
                <w:i/>
                <w:sz w:val="19"/>
                <w:szCs w:val="19"/>
              </w:rPr>
              <w:t>St</w:t>
            </w:r>
            <w:r w:rsidRPr="00B82073">
              <w:rPr>
                <w:i/>
                <w:sz w:val="19"/>
                <w:szCs w:val="19"/>
              </w:rPr>
              <w:t xml:space="preserve">ructures: </w:t>
            </w:r>
            <w:r w:rsidR="00E57448" w:rsidRPr="00B82073">
              <w:rPr>
                <w:i/>
                <w:sz w:val="19"/>
                <w:szCs w:val="19"/>
              </w:rPr>
              <w:t>M</w:t>
            </w:r>
            <w:r w:rsidRPr="00B82073">
              <w:rPr>
                <w:i/>
                <w:sz w:val="19"/>
                <w:szCs w:val="19"/>
              </w:rPr>
              <w:t xml:space="preserve">echanics of </w:t>
            </w:r>
            <w:r w:rsidR="00E57448" w:rsidRPr="00B82073">
              <w:rPr>
                <w:i/>
                <w:sz w:val="19"/>
                <w:szCs w:val="19"/>
              </w:rPr>
              <w:t>G</w:t>
            </w:r>
            <w:r w:rsidRPr="00B82073">
              <w:rPr>
                <w:i/>
                <w:sz w:val="19"/>
                <w:szCs w:val="19"/>
              </w:rPr>
              <w:t xml:space="preserve">rowth and </w:t>
            </w:r>
            <w:r w:rsidR="00E57448" w:rsidRPr="00B82073">
              <w:rPr>
                <w:i/>
                <w:sz w:val="19"/>
                <w:szCs w:val="19"/>
              </w:rPr>
              <w:t>A</w:t>
            </w:r>
            <w:r w:rsidRPr="00B82073">
              <w:rPr>
                <w:i/>
                <w:sz w:val="19"/>
                <w:szCs w:val="19"/>
              </w:rPr>
              <w:t>ging</w:t>
            </w:r>
            <w:r w:rsidRPr="00B82073">
              <w:rPr>
                <w:sz w:val="19"/>
                <w:szCs w:val="19"/>
              </w:rPr>
              <w:t>. San Diego: Academic Press, 1998. ISBN 0-12-355589-2.</w:t>
            </w:r>
          </w:p>
          <w:p w14:paraId="38581270" w14:textId="77777777" w:rsidR="00AE6EE0" w:rsidRPr="00E57448" w:rsidRDefault="00AE6EE0" w:rsidP="00AE6EE0">
            <w:pPr>
              <w:jc w:val="both"/>
              <w:rPr>
                <w:del w:id="165" w:author="Ivo Kuřitka" w:date="2019-11-27T22:43:00Z"/>
                <w:sz w:val="14"/>
                <w:szCs w:val="14"/>
              </w:rPr>
            </w:pPr>
          </w:p>
          <w:p w14:paraId="3E6B847C" w14:textId="25C81F6A" w:rsidR="00AE6EE0" w:rsidRPr="00B82073" w:rsidRDefault="00AE6EE0" w:rsidP="00B82073">
            <w:pPr>
              <w:spacing w:before="40"/>
              <w:jc w:val="both"/>
              <w:rPr>
                <w:sz w:val="19"/>
                <w:szCs w:val="19"/>
                <w:u w:val="single"/>
              </w:rPr>
            </w:pPr>
            <w:del w:id="166" w:author="Ivo Kuřitka" w:date="2019-11-27T22:43:00Z">
              <w:r w:rsidRPr="00DF721C">
                <w:rPr>
                  <w:u w:val="single"/>
                </w:rPr>
                <w:delText>Doporučná</w:delText>
              </w:r>
            </w:del>
            <w:ins w:id="167" w:author="Ivo Kuřitka" w:date="2019-11-27T22:43:00Z">
              <w:r w:rsidRPr="00B82073">
                <w:rPr>
                  <w:sz w:val="19"/>
                  <w:szCs w:val="19"/>
                  <w:u w:val="single"/>
                </w:rPr>
                <w:t>D</w:t>
              </w:r>
              <w:r w:rsidR="002C4B60" w:rsidRPr="00B82073">
                <w:rPr>
                  <w:sz w:val="19"/>
                  <w:szCs w:val="19"/>
                  <w:u w:val="single"/>
                </w:rPr>
                <w:t>oporučen</w:t>
              </w:r>
              <w:r w:rsidRPr="00B82073">
                <w:rPr>
                  <w:sz w:val="19"/>
                  <w:szCs w:val="19"/>
                  <w:u w:val="single"/>
                </w:rPr>
                <w:t>á</w:t>
              </w:r>
            </w:ins>
            <w:r w:rsidRPr="00B82073">
              <w:rPr>
                <w:sz w:val="19"/>
                <w:szCs w:val="19"/>
                <w:u w:val="single"/>
              </w:rPr>
              <w:t xml:space="preserve"> literatura:</w:t>
            </w:r>
          </w:p>
          <w:p w14:paraId="00D26733" w14:textId="3E5923C6" w:rsidR="00C764E5" w:rsidRPr="00B82073" w:rsidRDefault="00FA6AB3" w:rsidP="00AE6EE0">
            <w:pPr>
              <w:jc w:val="both"/>
              <w:rPr>
                <w:sz w:val="19"/>
                <w:szCs w:val="19"/>
              </w:rPr>
            </w:pPr>
            <w:proofErr w:type="gramStart"/>
            <w:r w:rsidRPr="00B82073">
              <w:rPr>
                <w:sz w:val="19"/>
                <w:szCs w:val="19"/>
              </w:rPr>
              <w:t xml:space="preserve">MITRANO, </w:t>
            </w:r>
            <w:r w:rsidR="00E57448" w:rsidRPr="00B82073">
              <w:rPr>
                <w:sz w:val="19"/>
                <w:szCs w:val="19"/>
              </w:rPr>
              <w:t>D.M.</w:t>
            </w:r>
            <w:proofErr w:type="gramEnd"/>
            <w:r w:rsidR="00E57448" w:rsidRPr="00B82073">
              <w:rPr>
                <w:sz w:val="19"/>
                <w:szCs w:val="19"/>
              </w:rPr>
              <w:t>, NOWACK, B</w:t>
            </w:r>
            <w:r w:rsidRPr="00B82073">
              <w:rPr>
                <w:sz w:val="19"/>
                <w:szCs w:val="19"/>
              </w:rPr>
              <w:t xml:space="preserve">. </w:t>
            </w:r>
            <w:r w:rsidRPr="00B82073">
              <w:rPr>
                <w:i/>
                <w:sz w:val="19"/>
                <w:szCs w:val="19"/>
              </w:rPr>
              <w:t>The Need for a Life-</w:t>
            </w:r>
            <w:r w:rsidR="001E58F7" w:rsidRPr="00B82073">
              <w:rPr>
                <w:i/>
                <w:sz w:val="19"/>
                <w:szCs w:val="19"/>
              </w:rPr>
              <w:t>C</w:t>
            </w:r>
            <w:r w:rsidRPr="00B82073">
              <w:rPr>
                <w:i/>
                <w:sz w:val="19"/>
                <w:szCs w:val="19"/>
              </w:rPr>
              <w:t>ycle Based Aging Paradigm for Nanomaterials: Importance of Real-</w:t>
            </w:r>
            <w:r w:rsidR="00E57448" w:rsidRPr="00B82073">
              <w:rPr>
                <w:i/>
                <w:sz w:val="19"/>
                <w:szCs w:val="19"/>
              </w:rPr>
              <w:t>W</w:t>
            </w:r>
            <w:r w:rsidRPr="00B82073">
              <w:rPr>
                <w:i/>
                <w:sz w:val="19"/>
                <w:szCs w:val="19"/>
              </w:rPr>
              <w:t>orld Test Systems to Identify Realistic Particle Transformations</w:t>
            </w:r>
            <w:r w:rsidR="00E57448" w:rsidRPr="00B82073">
              <w:rPr>
                <w:sz w:val="19"/>
                <w:szCs w:val="19"/>
              </w:rPr>
              <w:t xml:space="preserve">. Nanotechnology </w:t>
            </w:r>
            <w:r w:rsidRPr="00B82073">
              <w:rPr>
                <w:sz w:val="19"/>
                <w:szCs w:val="19"/>
              </w:rPr>
              <w:t>28</w:t>
            </w:r>
            <w:r w:rsidR="00E57448" w:rsidRPr="00B82073">
              <w:rPr>
                <w:sz w:val="19"/>
                <w:szCs w:val="19"/>
              </w:rPr>
              <w:t>(</w:t>
            </w:r>
            <w:r w:rsidRPr="00B82073">
              <w:rPr>
                <w:sz w:val="19"/>
                <w:szCs w:val="19"/>
              </w:rPr>
              <w:t>7</w:t>
            </w:r>
            <w:r w:rsidR="00E57448" w:rsidRPr="00B82073">
              <w:rPr>
                <w:sz w:val="19"/>
                <w:szCs w:val="19"/>
              </w:rPr>
              <w:t xml:space="preserve">), </w:t>
            </w:r>
            <w:r w:rsidRPr="00B82073">
              <w:rPr>
                <w:sz w:val="19"/>
                <w:szCs w:val="19"/>
              </w:rPr>
              <w:t>072001-072023</w:t>
            </w:r>
            <w:r w:rsidR="00E57448" w:rsidRPr="00B82073">
              <w:rPr>
                <w:sz w:val="19"/>
                <w:szCs w:val="19"/>
              </w:rPr>
              <w:t xml:space="preserve">, 2017. ISSN </w:t>
            </w:r>
            <w:r w:rsidRPr="00B82073">
              <w:rPr>
                <w:sz w:val="19"/>
                <w:szCs w:val="19"/>
              </w:rPr>
              <w:t>0957-4484.</w:t>
            </w:r>
          </w:p>
          <w:p w14:paraId="1ABBB11C" w14:textId="1FAF7C81" w:rsidR="00F9385C" w:rsidRPr="00B82073" w:rsidRDefault="00E57448" w:rsidP="00AE6EE0">
            <w:pPr>
              <w:jc w:val="both"/>
              <w:rPr>
                <w:sz w:val="19"/>
                <w:szCs w:val="19"/>
              </w:rPr>
            </w:pPr>
            <w:r w:rsidRPr="00B82073">
              <w:rPr>
                <w:sz w:val="19"/>
                <w:szCs w:val="19"/>
              </w:rPr>
              <w:t xml:space="preserve">CANGIALOSI, D., ALEGRÍA, A., </w:t>
            </w:r>
            <w:r w:rsidR="00F9385C" w:rsidRPr="00B82073">
              <w:rPr>
                <w:sz w:val="19"/>
                <w:szCs w:val="19"/>
              </w:rPr>
              <w:t xml:space="preserve">COLMENERO, J. </w:t>
            </w:r>
            <w:r w:rsidR="00F9385C" w:rsidRPr="00B82073">
              <w:rPr>
                <w:i/>
                <w:sz w:val="19"/>
                <w:szCs w:val="19"/>
              </w:rPr>
              <w:t>Effect of Nanostructure on the Thermal Glass Transition and Physical Aging in Polymer Materials</w:t>
            </w:r>
            <w:r w:rsidRPr="00B82073">
              <w:rPr>
                <w:sz w:val="19"/>
                <w:szCs w:val="19"/>
              </w:rPr>
              <w:t xml:space="preserve">. Progress in Polymer Science </w:t>
            </w:r>
            <w:r w:rsidR="00F9385C" w:rsidRPr="00B82073">
              <w:rPr>
                <w:sz w:val="19"/>
                <w:szCs w:val="19"/>
              </w:rPr>
              <w:t>54-55</w:t>
            </w:r>
            <w:r w:rsidRPr="00B82073">
              <w:rPr>
                <w:sz w:val="19"/>
                <w:szCs w:val="19"/>
              </w:rPr>
              <w:t xml:space="preserve">, </w:t>
            </w:r>
            <w:r w:rsidR="00F9385C" w:rsidRPr="00B82073">
              <w:rPr>
                <w:sz w:val="19"/>
                <w:szCs w:val="19"/>
              </w:rPr>
              <w:t>128-147</w:t>
            </w:r>
            <w:r w:rsidRPr="00B82073">
              <w:rPr>
                <w:sz w:val="19"/>
                <w:szCs w:val="19"/>
              </w:rPr>
              <w:t xml:space="preserve">, 2016. ISSN </w:t>
            </w:r>
            <w:r w:rsidR="00F9385C" w:rsidRPr="00B82073">
              <w:rPr>
                <w:sz w:val="19"/>
                <w:szCs w:val="19"/>
              </w:rPr>
              <w:t>0079-6700.</w:t>
            </w:r>
          </w:p>
          <w:p w14:paraId="3DC662F6" w14:textId="71FE82A9" w:rsidR="00AE6EE0" w:rsidRPr="00B82073" w:rsidRDefault="00F9385C" w:rsidP="00E57448">
            <w:pPr>
              <w:jc w:val="both"/>
              <w:rPr>
                <w:sz w:val="19"/>
                <w:szCs w:val="19"/>
              </w:rPr>
            </w:pPr>
            <w:r w:rsidRPr="00B82073">
              <w:rPr>
                <w:sz w:val="19"/>
                <w:szCs w:val="19"/>
              </w:rPr>
              <w:t>GRASSIE, N</w:t>
            </w:r>
            <w:r w:rsidR="00AE6EE0" w:rsidRPr="00B82073">
              <w:rPr>
                <w:sz w:val="19"/>
                <w:szCs w:val="19"/>
              </w:rPr>
              <w:t xml:space="preserve">. </w:t>
            </w:r>
            <w:r w:rsidR="00AE6EE0" w:rsidRPr="00B82073">
              <w:rPr>
                <w:i/>
                <w:sz w:val="19"/>
                <w:szCs w:val="19"/>
              </w:rPr>
              <w:t xml:space="preserve">Developments in </w:t>
            </w:r>
            <w:r w:rsidR="00E57448" w:rsidRPr="00B82073">
              <w:rPr>
                <w:i/>
                <w:sz w:val="19"/>
                <w:szCs w:val="19"/>
              </w:rPr>
              <w:t>P</w:t>
            </w:r>
            <w:r w:rsidR="00AE6EE0" w:rsidRPr="00B82073">
              <w:rPr>
                <w:i/>
                <w:sz w:val="19"/>
                <w:szCs w:val="19"/>
              </w:rPr>
              <w:t xml:space="preserve">olymer </w:t>
            </w:r>
            <w:r w:rsidR="00E57448" w:rsidRPr="00B82073">
              <w:rPr>
                <w:i/>
                <w:sz w:val="19"/>
                <w:szCs w:val="19"/>
              </w:rPr>
              <w:t>D</w:t>
            </w:r>
            <w:r w:rsidR="00AE6EE0" w:rsidRPr="00B82073">
              <w:rPr>
                <w:i/>
                <w:sz w:val="19"/>
                <w:szCs w:val="19"/>
              </w:rPr>
              <w:t>egradation</w:t>
            </w:r>
            <w:r w:rsidR="00AE6EE0" w:rsidRPr="00B82073">
              <w:rPr>
                <w:sz w:val="19"/>
                <w:szCs w:val="19"/>
              </w:rPr>
              <w:t>. London: Applied Science Publishers, 1987. ISBN 0-85334-739-5.</w:t>
            </w:r>
          </w:p>
        </w:tc>
      </w:tr>
      <w:tr w:rsidR="00AE6EE0" w:rsidRPr="00AB2841" w14:paraId="30B3D263" w14:textId="77777777" w:rsidTr="00140CA8">
        <w:trPr>
          <w:gridBefore w:val="1"/>
          <w:gridAfter w:val="3"/>
          <w:wBefore w:w="34" w:type="dxa"/>
          <w:wAfter w:w="318" w:type="dxa"/>
        </w:trPr>
        <w:tc>
          <w:tcPr>
            <w:tcW w:w="9855" w:type="dxa"/>
            <w:gridSpan w:val="29"/>
            <w:tcBorders>
              <w:top w:val="single" w:sz="12" w:space="0" w:color="auto"/>
              <w:left w:val="single" w:sz="2" w:space="0" w:color="auto"/>
              <w:bottom w:val="single" w:sz="2" w:space="0" w:color="auto"/>
              <w:right w:val="single" w:sz="2" w:space="0" w:color="auto"/>
            </w:tcBorders>
            <w:shd w:val="clear" w:color="auto" w:fill="F7CAAC"/>
          </w:tcPr>
          <w:p w14:paraId="723D31FE" w14:textId="77777777" w:rsidR="00AE6EE0" w:rsidRPr="00DF721C" w:rsidRDefault="00AE6EE0" w:rsidP="00AE6EE0">
            <w:pPr>
              <w:jc w:val="center"/>
              <w:rPr>
                <w:b/>
              </w:rPr>
            </w:pPr>
            <w:r w:rsidRPr="00DF721C">
              <w:rPr>
                <w:b/>
              </w:rPr>
              <w:t>Informace ke kombinované nebo distanční formě</w:t>
            </w:r>
          </w:p>
        </w:tc>
      </w:tr>
      <w:tr w:rsidR="00AE6EE0" w:rsidRPr="00AB2841" w14:paraId="4BDDC2A2" w14:textId="77777777" w:rsidTr="00140CA8">
        <w:trPr>
          <w:gridBefore w:val="1"/>
          <w:gridAfter w:val="3"/>
          <w:wBefore w:w="34" w:type="dxa"/>
          <w:wAfter w:w="318" w:type="dxa"/>
        </w:trPr>
        <w:tc>
          <w:tcPr>
            <w:tcW w:w="4787" w:type="dxa"/>
            <w:gridSpan w:val="12"/>
            <w:tcBorders>
              <w:top w:val="single" w:sz="2" w:space="0" w:color="auto"/>
            </w:tcBorders>
            <w:shd w:val="clear" w:color="auto" w:fill="F7CAAC"/>
          </w:tcPr>
          <w:p w14:paraId="7D9AF634" w14:textId="77777777" w:rsidR="00AE6EE0" w:rsidRPr="00DF721C" w:rsidRDefault="00AE6EE0" w:rsidP="00AE6EE0">
            <w:pPr>
              <w:jc w:val="both"/>
            </w:pPr>
            <w:r w:rsidRPr="00DF721C">
              <w:rPr>
                <w:b/>
              </w:rPr>
              <w:t>Rozsah konzultací (soustředění)</w:t>
            </w:r>
          </w:p>
        </w:tc>
        <w:tc>
          <w:tcPr>
            <w:tcW w:w="889" w:type="dxa"/>
            <w:gridSpan w:val="3"/>
            <w:tcBorders>
              <w:top w:val="single" w:sz="2" w:space="0" w:color="auto"/>
            </w:tcBorders>
          </w:tcPr>
          <w:p w14:paraId="3CE42BB7" w14:textId="77777777" w:rsidR="00AE6EE0" w:rsidRPr="00DF721C" w:rsidRDefault="00AE6EE0" w:rsidP="00AE6EE0">
            <w:pPr>
              <w:jc w:val="both"/>
            </w:pPr>
          </w:p>
        </w:tc>
        <w:tc>
          <w:tcPr>
            <w:tcW w:w="4179" w:type="dxa"/>
            <w:gridSpan w:val="14"/>
            <w:tcBorders>
              <w:top w:val="single" w:sz="2" w:space="0" w:color="auto"/>
            </w:tcBorders>
            <w:shd w:val="clear" w:color="auto" w:fill="F7CAAC"/>
          </w:tcPr>
          <w:p w14:paraId="186DEB04" w14:textId="77777777" w:rsidR="00AE6EE0" w:rsidRPr="00DF721C" w:rsidRDefault="00AE6EE0" w:rsidP="00AE6EE0">
            <w:pPr>
              <w:jc w:val="both"/>
              <w:rPr>
                <w:b/>
              </w:rPr>
            </w:pPr>
            <w:r w:rsidRPr="00DF721C">
              <w:rPr>
                <w:b/>
              </w:rPr>
              <w:t xml:space="preserve">hodin </w:t>
            </w:r>
          </w:p>
        </w:tc>
      </w:tr>
      <w:tr w:rsidR="00AE6EE0" w:rsidRPr="00AB2841" w14:paraId="00B8959E" w14:textId="77777777" w:rsidTr="00140CA8">
        <w:trPr>
          <w:gridBefore w:val="1"/>
          <w:gridAfter w:val="3"/>
          <w:wBefore w:w="34" w:type="dxa"/>
          <w:wAfter w:w="318" w:type="dxa"/>
        </w:trPr>
        <w:tc>
          <w:tcPr>
            <w:tcW w:w="9855" w:type="dxa"/>
            <w:gridSpan w:val="29"/>
            <w:shd w:val="clear" w:color="auto" w:fill="F7CAAC"/>
          </w:tcPr>
          <w:p w14:paraId="158093F3" w14:textId="77777777" w:rsidR="00AE6EE0" w:rsidRPr="00DF721C" w:rsidRDefault="00AE6EE0" w:rsidP="00AE6EE0">
            <w:pPr>
              <w:jc w:val="both"/>
              <w:rPr>
                <w:b/>
              </w:rPr>
            </w:pPr>
            <w:r w:rsidRPr="00DF721C">
              <w:rPr>
                <w:b/>
              </w:rPr>
              <w:t>Informace o způsobu kontaktu s vyučujícím</w:t>
            </w:r>
          </w:p>
        </w:tc>
      </w:tr>
      <w:tr w:rsidR="00AE6EE0" w:rsidRPr="00AB2841" w14:paraId="686C849C" w14:textId="77777777" w:rsidTr="00140CA8">
        <w:trPr>
          <w:gridBefore w:val="1"/>
          <w:gridAfter w:val="3"/>
          <w:wBefore w:w="34" w:type="dxa"/>
          <w:wAfter w:w="318" w:type="dxa"/>
          <w:trHeight w:val="1373"/>
        </w:trPr>
        <w:tc>
          <w:tcPr>
            <w:tcW w:w="9855" w:type="dxa"/>
            <w:gridSpan w:val="29"/>
          </w:tcPr>
          <w:p w14:paraId="445074B0" w14:textId="0969FF5A" w:rsidR="00AE6EE0" w:rsidRPr="00B82073" w:rsidRDefault="00AE6EE0" w:rsidP="00AE6EE0">
            <w:pPr>
              <w:jc w:val="both"/>
              <w:rPr>
                <w:color w:val="000000"/>
                <w:sz w:val="19"/>
                <w:szCs w:val="19"/>
              </w:rPr>
            </w:pPr>
            <w:del w:id="168" w:author="Ivo Kuřitka" w:date="2019-11-27T22:43:00Z">
              <w:r w:rsidRPr="00DF721C">
                <w:rPr>
                  <w:color w:val="000000"/>
                </w:rPr>
                <w:delText>Rozsah konzultací k </w:delText>
              </w:r>
            </w:del>
            <w:ins w:id="169" w:author="Ivo Kuřitka" w:date="2019-11-27T22:43:00Z">
              <w:r w:rsidR="00B82073" w:rsidRPr="00B82073">
                <w:rPr>
                  <w:color w:val="000000"/>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Rozsah konzultací k </w:t>
              </w:r>
            </w:ins>
            <w:r w:rsidR="00B82073" w:rsidRPr="00B82073">
              <w:rPr>
                <w:color w:val="000000"/>
                <w:sz w:val="19"/>
                <w:szCs w:val="19"/>
                <w:highlight w:val="yellow"/>
              </w:rPr>
              <w:t>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BE78A00" w14:textId="77777777" w:rsidR="00E57448" w:rsidRPr="00B82073" w:rsidRDefault="00E57448" w:rsidP="00AE6EE0">
            <w:pPr>
              <w:jc w:val="both"/>
              <w:rPr>
                <w:sz w:val="19"/>
                <w:szCs w:val="19"/>
              </w:rPr>
            </w:pPr>
          </w:p>
          <w:p w14:paraId="68AA4D83" w14:textId="5184227B" w:rsidR="00AE6EE0" w:rsidRPr="00B82073" w:rsidRDefault="00AE6EE0" w:rsidP="00F9385C">
            <w:pPr>
              <w:jc w:val="both"/>
              <w:rPr>
                <w:sz w:val="18"/>
              </w:rPr>
            </w:pPr>
            <w:r w:rsidRPr="00B82073">
              <w:rPr>
                <w:color w:val="000000"/>
                <w:sz w:val="19"/>
                <w:szCs w:val="19"/>
              </w:rPr>
              <w:t>Možnosti komunikace s vyučujícím: </w:t>
            </w:r>
            <w:hyperlink r:id="rId71" w:history="1">
              <w:r w:rsidRPr="00B82073">
                <w:rPr>
                  <w:rStyle w:val="Hypertextovodkaz"/>
                  <w:sz w:val="19"/>
                  <w:szCs w:val="19"/>
                </w:rPr>
                <w:t>slobodian@utb.cz</w:t>
              </w:r>
            </w:hyperlink>
            <w:r w:rsidRPr="00B82073">
              <w:rPr>
                <w:color w:val="000000"/>
                <w:sz w:val="19"/>
                <w:szCs w:val="19"/>
              </w:rPr>
              <w:t>, 576 031 350.</w:t>
            </w:r>
          </w:p>
        </w:tc>
      </w:tr>
      <w:tr w:rsidR="00AE6EE0" w:rsidRPr="0010667E" w14:paraId="746C859F" w14:textId="77777777" w:rsidTr="00140CA8">
        <w:trPr>
          <w:gridAfter w:val="4"/>
          <w:wAfter w:w="426" w:type="dxa"/>
        </w:trPr>
        <w:tc>
          <w:tcPr>
            <w:tcW w:w="9781" w:type="dxa"/>
            <w:gridSpan w:val="29"/>
            <w:tcBorders>
              <w:top w:val="single" w:sz="4" w:space="0" w:color="auto"/>
              <w:left w:val="single" w:sz="4" w:space="0" w:color="auto"/>
              <w:bottom w:val="double" w:sz="4" w:space="0" w:color="auto"/>
              <w:right w:val="single" w:sz="4" w:space="0" w:color="auto"/>
            </w:tcBorders>
            <w:shd w:val="clear" w:color="auto" w:fill="BDD6EE"/>
          </w:tcPr>
          <w:p w14:paraId="262855B3" w14:textId="77777777" w:rsidR="00AE6EE0" w:rsidRPr="00770F18" w:rsidRDefault="00AE6EE0" w:rsidP="00AE6EE0">
            <w:pPr>
              <w:jc w:val="both"/>
              <w:rPr>
                <w:b/>
                <w:sz w:val="28"/>
              </w:rPr>
            </w:pPr>
            <w:r w:rsidRPr="00770F18">
              <w:rPr>
                <w:b/>
                <w:sz w:val="28"/>
              </w:rPr>
              <w:lastRenderedPageBreak/>
              <w:br w:type="page"/>
            </w:r>
            <w:r w:rsidRPr="00770F18">
              <w:rPr>
                <w:b/>
                <w:sz w:val="28"/>
              </w:rPr>
              <w:br w:type="page"/>
            </w:r>
            <w:r w:rsidRPr="00770F18">
              <w:rPr>
                <w:b/>
                <w:sz w:val="28"/>
              </w:rPr>
              <w:br w:type="page"/>
              <w:t>Personální zabezpečení – přehled školitelů</w:t>
            </w:r>
          </w:p>
        </w:tc>
      </w:tr>
      <w:tr w:rsidR="00AE6EE0" w:rsidRPr="007E4E11" w14:paraId="5650FAA2"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29"/>
        </w:trPr>
        <w:tc>
          <w:tcPr>
            <w:tcW w:w="2867" w:type="dxa"/>
            <w:gridSpan w:val="3"/>
            <w:tcBorders>
              <w:top w:val="double" w:sz="1" w:space="0" w:color="000000"/>
            </w:tcBorders>
            <w:shd w:val="clear" w:color="auto" w:fill="F7C9AC"/>
            <w:vAlign w:val="center"/>
          </w:tcPr>
          <w:p w14:paraId="024F1D8D"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Vysoká škola</w:t>
            </w:r>
          </w:p>
        </w:tc>
        <w:tc>
          <w:tcPr>
            <w:tcW w:w="6914" w:type="dxa"/>
            <w:gridSpan w:val="26"/>
            <w:tcBorders>
              <w:top w:val="double" w:sz="1" w:space="0" w:color="000000"/>
            </w:tcBorders>
            <w:vAlign w:val="center"/>
          </w:tcPr>
          <w:p w14:paraId="302D5635" w14:textId="77777777" w:rsidR="00AE6EE0" w:rsidRPr="007E4E11" w:rsidRDefault="00AE6EE0" w:rsidP="00AE6EE0">
            <w:pPr>
              <w:pStyle w:val="TableParagraph"/>
              <w:spacing w:before="40" w:after="40"/>
              <w:ind w:left="0"/>
              <w:rPr>
                <w:sz w:val="20"/>
                <w:szCs w:val="20"/>
                <w:lang w:val="cs-CZ"/>
              </w:rPr>
            </w:pPr>
            <w:r w:rsidRPr="007E4E11">
              <w:rPr>
                <w:sz w:val="20"/>
                <w:szCs w:val="20"/>
                <w:lang w:val="cs-CZ"/>
              </w:rPr>
              <w:t>Univerzita Tomáše Bati ve Zlíně</w:t>
            </w:r>
          </w:p>
        </w:tc>
      </w:tr>
      <w:tr w:rsidR="00AE6EE0" w:rsidRPr="007E4E11" w14:paraId="358DAE72"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60"/>
        </w:trPr>
        <w:tc>
          <w:tcPr>
            <w:tcW w:w="2867" w:type="dxa"/>
            <w:gridSpan w:val="3"/>
            <w:shd w:val="clear" w:color="auto" w:fill="F7C9AC"/>
            <w:vAlign w:val="center"/>
          </w:tcPr>
          <w:p w14:paraId="7BABFF5A"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Součást vysoké školy</w:t>
            </w:r>
          </w:p>
        </w:tc>
        <w:tc>
          <w:tcPr>
            <w:tcW w:w="6914" w:type="dxa"/>
            <w:gridSpan w:val="26"/>
            <w:vAlign w:val="center"/>
          </w:tcPr>
          <w:p w14:paraId="10700C1F" w14:textId="77777777" w:rsidR="00AE6EE0" w:rsidRPr="007E4E11" w:rsidRDefault="00AE6EE0" w:rsidP="00AE6EE0">
            <w:pPr>
              <w:pStyle w:val="TableParagraph"/>
              <w:spacing w:before="40" w:after="40"/>
              <w:ind w:left="0"/>
              <w:rPr>
                <w:sz w:val="20"/>
                <w:szCs w:val="20"/>
                <w:lang w:val="cs-CZ"/>
              </w:rPr>
            </w:pPr>
            <w:r>
              <w:rPr>
                <w:sz w:val="20"/>
                <w:szCs w:val="20"/>
                <w:lang w:val="cs-CZ"/>
              </w:rPr>
              <w:t>Univerzitní institut</w:t>
            </w:r>
          </w:p>
        </w:tc>
      </w:tr>
      <w:tr w:rsidR="00AE6EE0" w:rsidRPr="007E4E11" w14:paraId="55E21A42"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shd w:val="clear" w:color="auto" w:fill="F7C9AC"/>
            <w:vAlign w:val="center"/>
          </w:tcPr>
          <w:p w14:paraId="176A1333"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Název studijního programu</w:t>
            </w:r>
          </w:p>
        </w:tc>
        <w:tc>
          <w:tcPr>
            <w:tcW w:w="6914" w:type="dxa"/>
            <w:gridSpan w:val="26"/>
            <w:vAlign w:val="center"/>
          </w:tcPr>
          <w:p w14:paraId="5B6F3F74" w14:textId="77777777" w:rsidR="00AE6EE0" w:rsidRPr="007E4E11" w:rsidRDefault="00AE6EE0" w:rsidP="00AE6EE0">
            <w:pPr>
              <w:pStyle w:val="TableParagraph"/>
              <w:spacing w:before="40" w:after="40"/>
              <w:ind w:left="0"/>
              <w:rPr>
                <w:b/>
                <w:sz w:val="20"/>
                <w:szCs w:val="20"/>
                <w:lang w:val="cs-CZ"/>
              </w:rPr>
            </w:pPr>
            <w:r>
              <w:rPr>
                <w:b/>
                <w:sz w:val="20"/>
                <w:szCs w:val="20"/>
                <w:lang w:val="cs-CZ"/>
              </w:rPr>
              <w:t>Nanotechnologie a pokročilé materiály</w:t>
            </w:r>
          </w:p>
        </w:tc>
      </w:tr>
      <w:tr w:rsidR="00AE6EE0" w:rsidRPr="007E4E11" w14:paraId="162F1FD7"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9781" w:type="dxa"/>
            <w:gridSpan w:val="29"/>
            <w:shd w:val="clear" w:color="auto" w:fill="F7C9AC"/>
          </w:tcPr>
          <w:p w14:paraId="5E163D00" w14:textId="77777777" w:rsidR="00AE6EE0" w:rsidRPr="007E4E11" w:rsidRDefault="00AE6EE0" w:rsidP="00AE6EE0">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AE6EE0" w:rsidRPr="007E4E11" w14:paraId="1A5FB51B"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28E531BB"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Příjmení</w:t>
            </w:r>
          </w:p>
        </w:tc>
        <w:tc>
          <w:tcPr>
            <w:tcW w:w="2977" w:type="dxa"/>
            <w:gridSpan w:val="15"/>
            <w:vAlign w:val="center"/>
          </w:tcPr>
          <w:p w14:paraId="7BB1965E"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Jméno</w:t>
            </w:r>
          </w:p>
        </w:tc>
        <w:tc>
          <w:tcPr>
            <w:tcW w:w="3937" w:type="dxa"/>
            <w:gridSpan w:val="11"/>
            <w:vAlign w:val="center"/>
          </w:tcPr>
          <w:p w14:paraId="66E28045" w14:textId="77777777" w:rsidR="00AE6EE0" w:rsidRPr="007E4E11" w:rsidRDefault="00AE6EE0" w:rsidP="00AE6EE0">
            <w:pPr>
              <w:pStyle w:val="TableParagraph"/>
              <w:spacing w:before="40" w:after="40"/>
              <w:ind w:left="0"/>
              <w:rPr>
                <w:b/>
                <w:sz w:val="20"/>
                <w:szCs w:val="20"/>
                <w:lang w:val="cs-CZ"/>
              </w:rPr>
            </w:pPr>
            <w:r w:rsidRPr="007E4E11">
              <w:rPr>
                <w:b/>
                <w:sz w:val="20"/>
                <w:szCs w:val="20"/>
                <w:lang w:val="cs-CZ"/>
              </w:rPr>
              <w:t>Tituly</w:t>
            </w:r>
          </w:p>
        </w:tc>
      </w:tr>
      <w:tr w:rsidR="00AE6EE0" w:rsidRPr="002711A0" w14:paraId="6CD030C4"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06"/>
        </w:trPr>
        <w:tc>
          <w:tcPr>
            <w:tcW w:w="2867" w:type="dxa"/>
            <w:gridSpan w:val="3"/>
            <w:vAlign w:val="center"/>
          </w:tcPr>
          <w:p w14:paraId="64B37EB5" w14:textId="77777777" w:rsidR="00AE6EE0" w:rsidRPr="00815D0F" w:rsidRDefault="00224DE2" w:rsidP="00AE6EE0">
            <w:pPr>
              <w:spacing w:before="40" w:after="40"/>
              <w:rPr>
                <w:color w:val="000000" w:themeColor="text1"/>
              </w:rPr>
            </w:pPr>
            <w:hyperlink w:anchor="Božek" w:history="1">
              <w:r w:rsidR="00AE6EE0" w:rsidRPr="002C110B">
                <w:rPr>
                  <w:rStyle w:val="Hypertextovodkaz"/>
                </w:rPr>
                <w:t>Božek</w:t>
              </w:r>
            </w:hyperlink>
          </w:p>
        </w:tc>
        <w:tc>
          <w:tcPr>
            <w:tcW w:w="2977" w:type="dxa"/>
            <w:gridSpan w:val="15"/>
            <w:vAlign w:val="center"/>
          </w:tcPr>
          <w:p w14:paraId="5510E4E8" w14:textId="77777777" w:rsidR="00AE6EE0" w:rsidRPr="00815D0F" w:rsidRDefault="00AE6EE0" w:rsidP="00AE6EE0">
            <w:pPr>
              <w:pStyle w:val="TableParagraph"/>
              <w:spacing w:before="40" w:after="40"/>
              <w:ind w:left="0"/>
              <w:rPr>
                <w:sz w:val="20"/>
                <w:szCs w:val="20"/>
                <w:lang w:val="cs-CZ"/>
              </w:rPr>
            </w:pPr>
            <w:r>
              <w:rPr>
                <w:sz w:val="20"/>
                <w:szCs w:val="20"/>
                <w:lang w:val="cs-CZ"/>
              </w:rPr>
              <w:t>František</w:t>
            </w:r>
          </w:p>
        </w:tc>
        <w:tc>
          <w:tcPr>
            <w:tcW w:w="3937" w:type="dxa"/>
            <w:gridSpan w:val="11"/>
            <w:vAlign w:val="center"/>
          </w:tcPr>
          <w:p w14:paraId="042A7B7E" w14:textId="77777777" w:rsidR="00AE6EE0" w:rsidRPr="00815D0F" w:rsidRDefault="00AE6EE0" w:rsidP="00AE6EE0">
            <w:pPr>
              <w:pStyle w:val="TableParagraph"/>
              <w:spacing w:before="40" w:after="40"/>
              <w:ind w:left="0"/>
              <w:rPr>
                <w:sz w:val="20"/>
                <w:szCs w:val="20"/>
                <w:lang w:val="cs-CZ"/>
              </w:rPr>
            </w:pPr>
            <w:r>
              <w:rPr>
                <w:sz w:val="20"/>
                <w:szCs w:val="20"/>
                <w:lang w:val="cs-CZ"/>
              </w:rPr>
              <w:t>prof. Ing., CSc.</w:t>
            </w:r>
          </w:p>
        </w:tc>
      </w:tr>
      <w:tr w:rsidR="00AE6EE0" w:rsidRPr="002711A0" w14:paraId="0B03DECB"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06"/>
        </w:trPr>
        <w:tc>
          <w:tcPr>
            <w:tcW w:w="2867" w:type="dxa"/>
            <w:gridSpan w:val="3"/>
            <w:vAlign w:val="center"/>
          </w:tcPr>
          <w:p w14:paraId="09EBBE8D" w14:textId="77777777" w:rsidR="00AE6EE0" w:rsidRPr="00815D0F" w:rsidRDefault="00224DE2" w:rsidP="00AE6EE0">
            <w:pPr>
              <w:spacing w:before="40" w:after="40"/>
              <w:rPr>
                <w:color w:val="000000" w:themeColor="text1"/>
              </w:rPr>
            </w:pPr>
            <w:hyperlink w:anchor="Hausnerová" w:history="1">
              <w:r w:rsidR="00AE6EE0" w:rsidRPr="002C110B">
                <w:rPr>
                  <w:rStyle w:val="Hypertextovodkaz"/>
                </w:rPr>
                <w:t>Hausnerová</w:t>
              </w:r>
            </w:hyperlink>
          </w:p>
        </w:tc>
        <w:tc>
          <w:tcPr>
            <w:tcW w:w="2977" w:type="dxa"/>
            <w:gridSpan w:val="15"/>
            <w:vAlign w:val="center"/>
          </w:tcPr>
          <w:p w14:paraId="33F9D7B4"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Berenika</w:t>
            </w:r>
          </w:p>
        </w:tc>
        <w:tc>
          <w:tcPr>
            <w:tcW w:w="3937" w:type="dxa"/>
            <w:gridSpan w:val="11"/>
            <w:vAlign w:val="center"/>
          </w:tcPr>
          <w:p w14:paraId="12D4DBE0"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prof. Ing., Ph.D.</w:t>
            </w:r>
          </w:p>
        </w:tc>
      </w:tr>
      <w:tr w:rsidR="00AE6EE0" w:rsidRPr="002711A0" w14:paraId="48ABCD8C"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06"/>
        </w:trPr>
        <w:tc>
          <w:tcPr>
            <w:tcW w:w="2867" w:type="dxa"/>
            <w:gridSpan w:val="3"/>
            <w:vAlign w:val="center"/>
          </w:tcPr>
          <w:p w14:paraId="2E86D0FD" w14:textId="77777777" w:rsidR="00AE6EE0" w:rsidRPr="00815D0F" w:rsidRDefault="00224DE2" w:rsidP="00AE6EE0">
            <w:pPr>
              <w:spacing w:before="40" w:after="40"/>
              <w:rPr>
                <w:color w:val="FF0000"/>
              </w:rPr>
            </w:pPr>
            <w:hyperlink w:anchor="Kazantseva" w:history="1">
              <w:r w:rsidR="00AE6EE0" w:rsidRPr="002C110B">
                <w:rPr>
                  <w:rStyle w:val="Hypertextovodkaz"/>
                </w:rPr>
                <w:t>Kazantseva</w:t>
              </w:r>
            </w:hyperlink>
          </w:p>
        </w:tc>
        <w:tc>
          <w:tcPr>
            <w:tcW w:w="2977" w:type="dxa"/>
            <w:gridSpan w:val="15"/>
            <w:vAlign w:val="center"/>
          </w:tcPr>
          <w:p w14:paraId="050C3914"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Natalia</w:t>
            </w:r>
          </w:p>
        </w:tc>
        <w:tc>
          <w:tcPr>
            <w:tcW w:w="3937" w:type="dxa"/>
            <w:gridSpan w:val="11"/>
            <w:vAlign w:val="center"/>
          </w:tcPr>
          <w:p w14:paraId="40F66C76" w14:textId="77777777" w:rsidR="00AE6EE0" w:rsidRPr="00815D0F" w:rsidRDefault="00AE6EE0" w:rsidP="00AE6EE0">
            <w:pPr>
              <w:pStyle w:val="TableParagraph"/>
              <w:spacing w:before="40" w:after="40"/>
              <w:ind w:left="0"/>
              <w:rPr>
                <w:sz w:val="20"/>
                <w:szCs w:val="20"/>
                <w:lang w:val="cs-CZ"/>
              </w:rPr>
            </w:pPr>
            <w:r w:rsidRPr="00815D0F">
              <w:rPr>
                <w:sz w:val="20"/>
                <w:szCs w:val="20"/>
                <w:lang w:val="cs-CZ"/>
              </w:rPr>
              <w:t xml:space="preserve">doc. </w:t>
            </w:r>
            <w:r w:rsidRPr="008905F8">
              <w:rPr>
                <w:sz w:val="20"/>
                <w:szCs w:val="20"/>
                <w:lang w:val="cs-CZ"/>
              </w:rPr>
              <w:t>Ing., CSc.</w:t>
            </w:r>
          </w:p>
        </w:tc>
      </w:tr>
      <w:tr w:rsidR="00AE6EE0" w:rsidRPr="002711A0" w14:paraId="07F81604"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06"/>
        </w:trPr>
        <w:tc>
          <w:tcPr>
            <w:tcW w:w="2867" w:type="dxa"/>
            <w:gridSpan w:val="3"/>
            <w:vAlign w:val="center"/>
          </w:tcPr>
          <w:p w14:paraId="01F9562B" w14:textId="2A0CA9C2" w:rsidR="00AE6EE0" w:rsidRPr="008905F8" w:rsidRDefault="00224DE2" w:rsidP="00AE6EE0">
            <w:pPr>
              <w:spacing w:before="40" w:after="40"/>
            </w:pPr>
            <w:hyperlink w:anchor="Kuřitka" w:history="1">
              <w:r w:rsidR="008905F8" w:rsidRPr="008905F8">
                <w:rPr>
                  <w:rStyle w:val="Hypertextovodkaz"/>
                </w:rPr>
                <w:t>Kuřitka</w:t>
              </w:r>
            </w:hyperlink>
          </w:p>
        </w:tc>
        <w:tc>
          <w:tcPr>
            <w:tcW w:w="2977" w:type="dxa"/>
            <w:gridSpan w:val="15"/>
            <w:vAlign w:val="center"/>
          </w:tcPr>
          <w:p w14:paraId="556B6F16" w14:textId="77777777" w:rsidR="00AE6EE0" w:rsidRPr="00203B35" w:rsidRDefault="00AE6EE0" w:rsidP="00AE6EE0">
            <w:pPr>
              <w:pStyle w:val="TableParagraph"/>
              <w:spacing w:before="40" w:after="40"/>
              <w:ind w:left="0"/>
              <w:rPr>
                <w:sz w:val="20"/>
                <w:szCs w:val="20"/>
              </w:rPr>
            </w:pPr>
            <w:r w:rsidRPr="00203B35">
              <w:rPr>
                <w:sz w:val="20"/>
                <w:szCs w:val="20"/>
              </w:rPr>
              <w:t>Ivo</w:t>
            </w:r>
          </w:p>
        </w:tc>
        <w:tc>
          <w:tcPr>
            <w:tcW w:w="3937" w:type="dxa"/>
            <w:gridSpan w:val="11"/>
            <w:vAlign w:val="center"/>
          </w:tcPr>
          <w:p w14:paraId="15917311" w14:textId="77777777" w:rsidR="00AE6EE0" w:rsidRPr="002711A0" w:rsidRDefault="00AE6EE0" w:rsidP="00AE6EE0">
            <w:pPr>
              <w:pStyle w:val="TableParagraph"/>
              <w:spacing w:before="40" w:after="40"/>
              <w:ind w:left="0"/>
              <w:rPr>
                <w:sz w:val="20"/>
                <w:szCs w:val="20"/>
              </w:rPr>
            </w:pPr>
            <w:r>
              <w:rPr>
                <w:sz w:val="20"/>
                <w:szCs w:val="20"/>
              </w:rPr>
              <w:t>doc. Ing. et Ing., Ph.D.</w:t>
            </w:r>
            <w:r w:rsidRPr="002711A0">
              <w:rPr>
                <w:sz w:val="20"/>
                <w:szCs w:val="20"/>
              </w:rPr>
              <w:t>et Ph.D.</w:t>
            </w:r>
          </w:p>
        </w:tc>
      </w:tr>
      <w:tr w:rsidR="00833ABE" w:rsidRPr="002711A0" w14:paraId="0C4EEBE9"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14772C50" w14:textId="016FCC01" w:rsidR="00833ABE" w:rsidRDefault="00833ABE" w:rsidP="00833ABE">
            <w:pPr>
              <w:spacing w:before="40" w:after="40"/>
            </w:pPr>
            <w:r>
              <w:t>Mrlík</w:t>
            </w:r>
          </w:p>
        </w:tc>
        <w:tc>
          <w:tcPr>
            <w:tcW w:w="2977" w:type="dxa"/>
            <w:gridSpan w:val="15"/>
            <w:vAlign w:val="center"/>
          </w:tcPr>
          <w:p w14:paraId="3AEBA3D9" w14:textId="38F1E548" w:rsidR="00833ABE" w:rsidRDefault="00833ABE" w:rsidP="00833ABE">
            <w:pPr>
              <w:pStyle w:val="TableParagraph"/>
              <w:spacing w:before="40" w:after="40"/>
              <w:ind w:left="0"/>
              <w:rPr>
                <w:sz w:val="20"/>
                <w:szCs w:val="20"/>
              </w:rPr>
            </w:pPr>
            <w:r>
              <w:rPr>
                <w:sz w:val="20"/>
                <w:szCs w:val="20"/>
              </w:rPr>
              <w:t>Miroslav</w:t>
            </w:r>
          </w:p>
        </w:tc>
        <w:tc>
          <w:tcPr>
            <w:tcW w:w="3937" w:type="dxa"/>
            <w:gridSpan w:val="11"/>
            <w:vAlign w:val="center"/>
          </w:tcPr>
          <w:p w14:paraId="7CF98ACE" w14:textId="32F5C75C" w:rsidR="00833ABE" w:rsidRDefault="00833ABE" w:rsidP="00833ABE">
            <w:pPr>
              <w:pStyle w:val="TableParagraph"/>
              <w:spacing w:before="40" w:after="40"/>
              <w:ind w:left="0"/>
              <w:rPr>
                <w:sz w:val="20"/>
                <w:szCs w:val="20"/>
              </w:rPr>
            </w:pPr>
            <w:r>
              <w:rPr>
                <w:sz w:val="20"/>
                <w:szCs w:val="20"/>
                <w:lang w:val="cs-CZ"/>
              </w:rPr>
              <w:t>Ing., Ph.D.</w:t>
            </w:r>
          </w:p>
        </w:tc>
      </w:tr>
      <w:tr w:rsidR="00833ABE" w:rsidRPr="002711A0" w14:paraId="0BAB64AF"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53714BD4" w14:textId="77777777" w:rsidR="00833ABE" w:rsidRDefault="00224DE2" w:rsidP="00833ABE">
            <w:pPr>
              <w:spacing w:before="40" w:after="40"/>
            </w:pPr>
            <w:hyperlink w:anchor="Sedlačík" w:history="1">
              <w:r w:rsidR="00833ABE" w:rsidRPr="002C110B">
                <w:rPr>
                  <w:rStyle w:val="Hypertextovodkaz"/>
                </w:rPr>
                <w:t>Sedlačík</w:t>
              </w:r>
            </w:hyperlink>
          </w:p>
        </w:tc>
        <w:tc>
          <w:tcPr>
            <w:tcW w:w="2977" w:type="dxa"/>
            <w:gridSpan w:val="15"/>
            <w:vAlign w:val="center"/>
          </w:tcPr>
          <w:p w14:paraId="3C76DC95" w14:textId="77777777" w:rsidR="00833ABE" w:rsidRPr="00203B35" w:rsidRDefault="00833ABE" w:rsidP="00833ABE">
            <w:pPr>
              <w:pStyle w:val="TableParagraph"/>
              <w:spacing w:before="40" w:after="40"/>
              <w:ind w:left="0"/>
              <w:rPr>
                <w:sz w:val="20"/>
                <w:szCs w:val="20"/>
              </w:rPr>
            </w:pPr>
            <w:r>
              <w:rPr>
                <w:sz w:val="20"/>
                <w:szCs w:val="20"/>
              </w:rPr>
              <w:t>Michal</w:t>
            </w:r>
          </w:p>
        </w:tc>
        <w:tc>
          <w:tcPr>
            <w:tcW w:w="3937" w:type="dxa"/>
            <w:gridSpan w:val="11"/>
            <w:vAlign w:val="center"/>
          </w:tcPr>
          <w:p w14:paraId="36F90E6E" w14:textId="77777777" w:rsidR="00833ABE" w:rsidRDefault="00833ABE" w:rsidP="00833ABE">
            <w:pPr>
              <w:pStyle w:val="TableParagraph"/>
              <w:spacing w:before="40" w:after="40"/>
              <w:ind w:left="0"/>
              <w:rPr>
                <w:sz w:val="20"/>
                <w:szCs w:val="20"/>
              </w:rPr>
            </w:pPr>
            <w:r>
              <w:rPr>
                <w:sz w:val="20"/>
                <w:szCs w:val="20"/>
              </w:rPr>
              <w:t>doc. Ing., Ph.D.</w:t>
            </w:r>
          </w:p>
        </w:tc>
      </w:tr>
      <w:tr w:rsidR="00833ABE" w:rsidRPr="002711A0" w14:paraId="4216E002"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4942556E" w14:textId="77777777" w:rsidR="00833ABE" w:rsidRPr="00203B35" w:rsidRDefault="00224DE2" w:rsidP="00833ABE">
            <w:pPr>
              <w:spacing w:before="40" w:after="40"/>
            </w:pPr>
            <w:hyperlink w:anchor="Sedláček" w:history="1">
              <w:r w:rsidR="00833ABE" w:rsidRPr="002C110B">
                <w:rPr>
                  <w:rStyle w:val="Hypertextovodkaz"/>
                </w:rPr>
                <w:t>Sedláček</w:t>
              </w:r>
            </w:hyperlink>
          </w:p>
        </w:tc>
        <w:tc>
          <w:tcPr>
            <w:tcW w:w="2977" w:type="dxa"/>
            <w:gridSpan w:val="15"/>
            <w:vAlign w:val="center"/>
          </w:tcPr>
          <w:p w14:paraId="10D43E39" w14:textId="77777777" w:rsidR="00833ABE" w:rsidRPr="00203B35" w:rsidRDefault="00833ABE" w:rsidP="00833ABE">
            <w:pPr>
              <w:pStyle w:val="TableParagraph"/>
              <w:spacing w:before="40" w:after="40"/>
              <w:ind w:left="0"/>
              <w:rPr>
                <w:sz w:val="20"/>
                <w:szCs w:val="20"/>
              </w:rPr>
            </w:pPr>
            <w:r w:rsidRPr="00203B35">
              <w:rPr>
                <w:sz w:val="20"/>
                <w:szCs w:val="20"/>
              </w:rPr>
              <w:t>Tomáš</w:t>
            </w:r>
          </w:p>
        </w:tc>
        <w:tc>
          <w:tcPr>
            <w:tcW w:w="3937" w:type="dxa"/>
            <w:gridSpan w:val="11"/>
            <w:vAlign w:val="center"/>
          </w:tcPr>
          <w:p w14:paraId="3963BB58" w14:textId="77777777" w:rsidR="00833ABE" w:rsidRPr="002711A0" w:rsidRDefault="00833ABE" w:rsidP="00833ABE">
            <w:pPr>
              <w:pStyle w:val="TableParagraph"/>
              <w:spacing w:before="40" w:after="40"/>
              <w:ind w:left="0"/>
              <w:rPr>
                <w:sz w:val="20"/>
                <w:szCs w:val="20"/>
              </w:rPr>
            </w:pPr>
            <w:r>
              <w:rPr>
                <w:sz w:val="20"/>
                <w:szCs w:val="20"/>
              </w:rPr>
              <w:t>doc. Ing., Ph.D.</w:t>
            </w:r>
          </w:p>
        </w:tc>
      </w:tr>
      <w:tr w:rsidR="00833ABE" w:rsidRPr="002711A0" w14:paraId="2A9A5890"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029C79AF" w14:textId="77777777" w:rsidR="00833ABE" w:rsidRPr="00203B35" w:rsidRDefault="00224DE2" w:rsidP="00833ABE">
            <w:pPr>
              <w:spacing w:before="40" w:after="40"/>
            </w:pPr>
            <w:hyperlink w:anchor="Slobodian" w:history="1">
              <w:r w:rsidR="00833ABE" w:rsidRPr="00203B35">
                <w:rPr>
                  <w:rStyle w:val="Hypertextovodkaz"/>
                </w:rPr>
                <w:t>Slobodian</w:t>
              </w:r>
            </w:hyperlink>
          </w:p>
        </w:tc>
        <w:tc>
          <w:tcPr>
            <w:tcW w:w="2977" w:type="dxa"/>
            <w:gridSpan w:val="15"/>
            <w:vAlign w:val="center"/>
          </w:tcPr>
          <w:p w14:paraId="47F4D097" w14:textId="77777777" w:rsidR="00833ABE" w:rsidRPr="00203B35" w:rsidRDefault="00833ABE" w:rsidP="00833ABE">
            <w:pPr>
              <w:pStyle w:val="TableParagraph"/>
              <w:spacing w:before="40" w:after="40"/>
              <w:ind w:left="0"/>
              <w:rPr>
                <w:sz w:val="20"/>
                <w:szCs w:val="20"/>
              </w:rPr>
            </w:pPr>
            <w:r w:rsidRPr="00203B35">
              <w:rPr>
                <w:sz w:val="20"/>
                <w:szCs w:val="20"/>
              </w:rPr>
              <w:t>Petr</w:t>
            </w:r>
          </w:p>
        </w:tc>
        <w:tc>
          <w:tcPr>
            <w:tcW w:w="3937" w:type="dxa"/>
            <w:gridSpan w:val="11"/>
            <w:vAlign w:val="center"/>
          </w:tcPr>
          <w:p w14:paraId="15F31C88" w14:textId="77777777" w:rsidR="00833ABE" w:rsidRPr="002711A0" w:rsidRDefault="00833ABE" w:rsidP="00833ABE">
            <w:pPr>
              <w:pStyle w:val="TableParagraph"/>
              <w:spacing w:before="40" w:after="40"/>
              <w:ind w:left="0"/>
              <w:rPr>
                <w:sz w:val="20"/>
                <w:szCs w:val="20"/>
              </w:rPr>
            </w:pPr>
            <w:r w:rsidRPr="002711A0">
              <w:rPr>
                <w:sz w:val="20"/>
                <w:szCs w:val="20"/>
              </w:rPr>
              <w:t>prof. Ing., Ph.D.</w:t>
            </w:r>
          </w:p>
        </w:tc>
      </w:tr>
      <w:tr w:rsidR="00833ABE" w:rsidRPr="002711A0" w14:paraId="5C3A4073"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43AFFD65" w14:textId="69D1B62D" w:rsidR="00833ABE" w:rsidRPr="008905F8" w:rsidRDefault="00224DE2" w:rsidP="00833ABE">
            <w:pPr>
              <w:spacing w:before="40" w:after="40"/>
            </w:pPr>
            <w:hyperlink w:anchor="Stoček" w:history="1">
              <w:r w:rsidR="00833ABE" w:rsidRPr="008905F8">
                <w:rPr>
                  <w:rStyle w:val="Hypertextovodkaz"/>
                </w:rPr>
                <w:t>Stoček</w:t>
              </w:r>
            </w:hyperlink>
          </w:p>
        </w:tc>
        <w:tc>
          <w:tcPr>
            <w:tcW w:w="2977" w:type="dxa"/>
            <w:gridSpan w:val="15"/>
            <w:vAlign w:val="center"/>
          </w:tcPr>
          <w:p w14:paraId="5198E18F" w14:textId="5ED0A57D" w:rsidR="00833ABE" w:rsidRPr="008905F8" w:rsidRDefault="00833ABE" w:rsidP="00833ABE">
            <w:pPr>
              <w:pStyle w:val="TableParagraph"/>
              <w:spacing w:before="40" w:after="40"/>
              <w:ind w:left="0"/>
              <w:rPr>
                <w:sz w:val="20"/>
                <w:szCs w:val="20"/>
              </w:rPr>
            </w:pPr>
            <w:r w:rsidRPr="008905F8">
              <w:rPr>
                <w:sz w:val="20"/>
                <w:szCs w:val="20"/>
              </w:rPr>
              <w:t>Radek</w:t>
            </w:r>
          </w:p>
        </w:tc>
        <w:tc>
          <w:tcPr>
            <w:tcW w:w="3937" w:type="dxa"/>
            <w:gridSpan w:val="11"/>
            <w:vAlign w:val="center"/>
          </w:tcPr>
          <w:p w14:paraId="71120AEE" w14:textId="056982A8" w:rsidR="00833ABE" w:rsidRPr="008905F8" w:rsidRDefault="00833ABE" w:rsidP="00833ABE">
            <w:pPr>
              <w:pStyle w:val="TableParagraph"/>
              <w:spacing w:before="40" w:after="40"/>
              <w:ind w:left="0"/>
              <w:rPr>
                <w:sz w:val="20"/>
                <w:szCs w:val="20"/>
                <w:lang w:val="cs-CZ"/>
              </w:rPr>
            </w:pPr>
            <w:r w:rsidRPr="008905F8">
              <w:rPr>
                <w:sz w:val="20"/>
                <w:szCs w:val="20"/>
                <w:lang w:val="cs-CZ"/>
              </w:rPr>
              <w:t>Dr. Ing.</w:t>
            </w:r>
          </w:p>
        </w:tc>
      </w:tr>
      <w:tr w:rsidR="00833ABE" w:rsidRPr="002711A0" w14:paraId="642AEDAD"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7E4446E7" w14:textId="77777777" w:rsidR="00833ABE" w:rsidRPr="00203B35" w:rsidRDefault="00224DE2" w:rsidP="00833ABE">
            <w:pPr>
              <w:spacing w:before="40" w:after="40"/>
            </w:pPr>
            <w:hyperlink w:anchor="Vilčáková" w:history="1">
              <w:r w:rsidR="00833ABE" w:rsidRPr="00203B35">
                <w:rPr>
                  <w:rStyle w:val="Hypertextovodkaz"/>
                </w:rPr>
                <w:t>Vilčáková</w:t>
              </w:r>
            </w:hyperlink>
          </w:p>
        </w:tc>
        <w:tc>
          <w:tcPr>
            <w:tcW w:w="2977" w:type="dxa"/>
            <w:gridSpan w:val="15"/>
            <w:vAlign w:val="center"/>
          </w:tcPr>
          <w:p w14:paraId="1C610DC5" w14:textId="77777777" w:rsidR="00833ABE" w:rsidRPr="00203B35" w:rsidRDefault="00833ABE" w:rsidP="00833ABE">
            <w:pPr>
              <w:pStyle w:val="TableParagraph"/>
              <w:spacing w:before="40" w:after="40"/>
              <w:ind w:left="0"/>
              <w:rPr>
                <w:sz w:val="20"/>
                <w:szCs w:val="20"/>
              </w:rPr>
            </w:pPr>
            <w:r w:rsidRPr="00203B35">
              <w:rPr>
                <w:sz w:val="20"/>
                <w:szCs w:val="20"/>
              </w:rPr>
              <w:t>Jarmila</w:t>
            </w:r>
          </w:p>
        </w:tc>
        <w:tc>
          <w:tcPr>
            <w:tcW w:w="3937" w:type="dxa"/>
            <w:gridSpan w:val="11"/>
            <w:vAlign w:val="center"/>
          </w:tcPr>
          <w:p w14:paraId="525A102A" w14:textId="77777777" w:rsidR="00833ABE" w:rsidRPr="002711A0" w:rsidRDefault="00833ABE" w:rsidP="00833ABE">
            <w:pPr>
              <w:pStyle w:val="TableParagraph"/>
              <w:spacing w:before="40" w:after="40"/>
              <w:ind w:left="0"/>
              <w:rPr>
                <w:sz w:val="20"/>
                <w:szCs w:val="20"/>
              </w:rPr>
            </w:pPr>
            <w:r w:rsidRPr="002711A0">
              <w:rPr>
                <w:sz w:val="20"/>
                <w:szCs w:val="20"/>
                <w:lang w:val="cs-CZ"/>
              </w:rPr>
              <w:t>doc. Ing., Ph.D.</w:t>
            </w:r>
          </w:p>
        </w:tc>
      </w:tr>
      <w:tr w:rsidR="00833ABE" w:rsidRPr="002711A0" w14:paraId="27702D94"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5DECFE8E" w14:textId="77777777" w:rsidR="00833ABE" w:rsidRPr="00770F18" w:rsidRDefault="00224DE2" w:rsidP="00833ABE">
            <w:pPr>
              <w:spacing w:before="40" w:after="40"/>
              <w:rPr>
                <w:color w:val="000000"/>
                <w:highlight w:val="yellow"/>
              </w:rPr>
            </w:pPr>
            <w:hyperlink w:anchor="Yadav" w:history="1">
              <w:r w:rsidR="00833ABE" w:rsidRPr="002C110B">
                <w:rPr>
                  <w:rStyle w:val="Hypertextovodkaz"/>
                </w:rPr>
                <w:t>Yadav</w:t>
              </w:r>
            </w:hyperlink>
          </w:p>
        </w:tc>
        <w:tc>
          <w:tcPr>
            <w:tcW w:w="2977" w:type="dxa"/>
            <w:gridSpan w:val="15"/>
            <w:vAlign w:val="center"/>
          </w:tcPr>
          <w:p w14:paraId="67EE7F53" w14:textId="77777777" w:rsidR="00833ABE" w:rsidRPr="00770F18" w:rsidRDefault="00833ABE" w:rsidP="00833ABE">
            <w:pPr>
              <w:pStyle w:val="TableParagraph"/>
              <w:spacing w:before="40" w:after="40"/>
              <w:ind w:left="0"/>
              <w:rPr>
                <w:highlight w:val="yellow"/>
              </w:rPr>
            </w:pPr>
            <w:r w:rsidRPr="006054D5">
              <w:rPr>
                <w:sz w:val="20"/>
                <w:szCs w:val="20"/>
              </w:rPr>
              <w:t>Raghvendra Singh</w:t>
            </w:r>
          </w:p>
        </w:tc>
        <w:tc>
          <w:tcPr>
            <w:tcW w:w="3937" w:type="dxa"/>
            <w:gridSpan w:val="11"/>
            <w:vAlign w:val="center"/>
          </w:tcPr>
          <w:p w14:paraId="43978904" w14:textId="77777777" w:rsidR="00833ABE" w:rsidRPr="00770F18" w:rsidRDefault="00833ABE" w:rsidP="00833ABE">
            <w:pPr>
              <w:pStyle w:val="TableParagraph"/>
              <w:spacing w:before="40" w:after="40"/>
              <w:ind w:left="0"/>
              <w:rPr>
                <w:sz w:val="20"/>
                <w:szCs w:val="20"/>
                <w:highlight w:val="yellow"/>
                <w:lang w:val="cs-CZ"/>
              </w:rPr>
            </w:pPr>
            <w:r w:rsidRPr="008905F8">
              <w:rPr>
                <w:sz w:val="20"/>
                <w:szCs w:val="20"/>
                <w:lang w:val="cs-CZ"/>
              </w:rPr>
              <w:t>Dr.</w:t>
            </w:r>
          </w:p>
        </w:tc>
      </w:tr>
      <w:tr w:rsidR="00833ABE" w:rsidRPr="002711A0" w14:paraId="7CA02329"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1591596A" w14:textId="77777777" w:rsidR="00833ABE" w:rsidRPr="00EE1C4D" w:rsidRDefault="00833ABE" w:rsidP="00833ABE">
            <w:pPr>
              <w:spacing w:before="40" w:after="40"/>
              <w:rPr>
                <w:b/>
              </w:rPr>
            </w:pPr>
            <w:r w:rsidRPr="00EE1C4D">
              <w:rPr>
                <w:b/>
              </w:rPr>
              <w:t>Externí školitelé</w:t>
            </w:r>
          </w:p>
        </w:tc>
        <w:tc>
          <w:tcPr>
            <w:tcW w:w="2977" w:type="dxa"/>
            <w:gridSpan w:val="15"/>
            <w:vAlign w:val="center"/>
          </w:tcPr>
          <w:p w14:paraId="041FF866" w14:textId="77777777" w:rsidR="00833ABE" w:rsidRPr="002711A0" w:rsidRDefault="00833ABE" w:rsidP="00833ABE">
            <w:pPr>
              <w:pStyle w:val="TableParagraph"/>
              <w:spacing w:before="40" w:after="40"/>
              <w:ind w:left="0"/>
              <w:rPr>
                <w:sz w:val="20"/>
                <w:szCs w:val="20"/>
              </w:rPr>
            </w:pPr>
          </w:p>
        </w:tc>
        <w:tc>
          <w:tcPr>
            <w:tcW w:w="3937" w:type="dxa"/>
            <w:gridSpan w:val="11"/>
            <w:vAlign w:val="center"/>
          </w:tcPr>
          <w:p w14:paraId="59892011" w14:textId="77777777" w:rsidR="00833ABE" w:rsidRPr="002711A0" w:rsidRDefault="00833ABE" w:rsidP="00833ABE">
            <w:pPr>
              <w:pStyle w:val="TableParagraph"/>
              <w:spacing w:before="40" w:after="40"/>
              <w:ind w:left="0"/>
              <w:rPr>
                <w:sz w:val="20"/>
                <w:szCs w:val="20"/>
              </w:rPr>
            </w:pPr>
          </w:p>
        </w:tc>
      </w:tr>
      <w:tr w:rsidR="00833ABE" w:rsidRPr="002711A0" w14:paraId="6492808B" w14:textId="77777777" w:rsidTr="00140CA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4"/>
          <w:wAfter w:w="426" w:type="dxa"/>
          <w:trHeight w:val="230"/>
        </w:trPr>
        <w:tc>
          <w:tcPr>
            <w:tcW w:w="2867" w:type="dxa"/>
            <w:gridSpan w:val="3"/>
            <w:vAlign w:val="center"/>
          </w:tcPr>
          <w:p w14:paraId="2671C6D2" w14:textId="4B634276" w:rsidR="00833ABE" w:rsidRDefault="00833ABE" w:rsidP="00833ABE">
            <w:pPr>
              <w:spacing w:before="40" w:after="40"/>
            </w:pPr>
            <w:r w:rsidRPr="00E57F28">
              <w:t>Píštěk</w:t>
            </w:r>
          </w:p>
        </w:tc>
        <w:tc>
          <w:tcPr>
            <w:tcW w:w="2977" w:type="dxa"/>
            <w:gridSpan w:val="15"/>
            <w:vAlign w:val="center"/>
          </w:tcPr>
          <w:p w14:paraId="75E5218E" w14:textId="77777777" w:rsidR="00833ABE" w:rsidRPr="00203B35" w:rsidRDefault="00833ABE" w:rsidP="00833ABE">
            <w:pPr>
              <w:pStyle w:val="TableParagraph"/>
              <w:spacing w:before="40" w:after="40"/>
              <w:ind w:left="0"/>
              <w:rPr>
                <w:sz w:val="20"/>
                <w:szCs w:val="20"/>
              </w:rPr>
            </w:pPr>
            <w:r>
              <w:rPr>
                <w:sz w:val="20"/>
                <w:szCs w:val="20"/>
              </w:rPr>
              <w:t>Antonín</w:t>
            </w:r>
          </w:p>
        </w:tc>
        <w:tc>
          <w:tcPr>
            <w:tcW w:w="3937" w:type="dxa"/>
            <w:gridSpan w:val="11"/>
            <w:vAlign w:val="center"/>
          </w:tcPr>
          <w:p w14:paraId="7245386C" w14:textId="77777777" w:rsidR="00833ABE" w:rsidRDefault="00833ABE" w:rsidP="00833ABE">
            <w:pPr>
              <w:pStyle w:val="TableParagraph"/>
              <w:spacing w:before="40" w:after="40"/>
              <w:ind w:left="0"/>
              <w:rPr>
                <w:sz w:val="20"/>
                <w:szCs w:val="20"/>
              </w:rPr>
            </w:pPr>
            <w:r>
              <w:rPr>
                <w:sz w:val="20"/>
                <w:szCs w:val="20"/>
              </w:rPr>
              <w:t>prof. Ing., CSc.</w:t>
            </w:r>
          </w:p>
        </w:tc>
      </w:tr>
    </w:tbl>
    <w:p w14:paraId="635A3155" w14:textId="77777777" w:rsidR="004C3D73" w:rsidRDefault="004C3D73"/>
    <w:p w14:paraId="162365BE" w14:textId="77777777" w:rsidR="004C3D73" w:rsidRDefault="004C3D73"/>
    <w:p w14:paraId="6702F806" w14:textId="120BC983" w:rsidR="00CE3445" w:rsidRPr="008905F8" w:rsidRDefault="004C3D73" w:rsidP="008905F8">
      <w:pPr>
        <w:spacing w:before="60" w:after="60" w:line="264" w:lineRule="auto"/>
        <w:ind w:left="-142" w:right="-567"/>
        <w:jc w:val="both"/>
      </w:pPr>
      <w:r w:rsidRPr="008905F8">
        <w:t xml:space="preserve">Uvedení školitelé jsou vědecko-výzkumnými </w:t>
      </w:r>
      <w:r w:rsidR="00545F23">
        <w:t xml:space="preserve">nebo akademickými </w:t>
      </w:r>
      <w:r w:rsidRPr="008905F8">
        <w:t xml:space="preserve">pracovníky Centra polymerních systémů </w:t>
      </w:r>
      <w:r w:rsidR="00437BD2" w:rsidRPr="008905F8">
        <w:t xml:space="preserve">(CPS) </w:t>
      </w:r>
      <w:r w:rsidRPr="008905F8">
        <w:t>na Univerzitním institutu (s výjimkou prof.</w:t>
      </w:r>
      <w:r w:rsidR="00437BD2" w:rsidRPr="008905F8">
        <w:t xml:space="preserve"> Božka, který je zaměstnancem UTB, ale působí na jiné fakultě, avšak jeho doktorand působí na CPS, a dále prof. </w:t>
      </w:r>
      <w:r w:rsidRPr="008905F8">
        <w:t xml:space="preserve">Píštěka, který není zaměstnán na UTB, avšak ve specifické oblasti materiálů navazujících na spolupráci s leteckým a kosmickým průmyslem by vedl doktoranda společně s </w:t>
      </w:r>
      <w:r w:rsidR="00437BD2" w:rsidRPr="008905F8">
        <w:t xml:space="preserve">konzultantem z CPS). </w:t>
      </w:r>
      <w:r w:rsidR="00A1650F">
        <w:t>S</w:t>
      </w:r>
      <w:r w:rsidR="00437BD2" w:rsidRPr="008905F8">
        <w:t xml:space="preserve">oučasně </w:t>
      </w:r>
      <w:r w:rsidRPr="008905F8">
        <w:t>je nutno zdůraznit, že v</w:t>
      </w:r>
      <w:r w:rsidR="00A1650F">
        <w:t xml:space="preserve"> oblasti </w:t>
      </w:r>
      <w:r w:rsidRPr="008905F8">
        <w:t>nanotechnologie nelze v ČR (zatím) nikde vykonat habilitační řízení ani řízení ke jmenování</w:t>
      </w:r>
      <w:r w:rsidRPr="008905F8">
        <w:rPr>
          <w:spacing w:val="3"/>
        </w:rPr>
        <w:t xml:space="preserve"> </w:t>
      </w:r>
      <w:r w:rsidRPr="008905F8">
        <w:t>profesorem.</w:t>
      </w:r>
    </w:p>
    <w:p w14:paraId="77F1DB63" w14:textId="572607D6" w:rsidR="00CE3445" w:rsidRPr="008905F8" w:rsidRDefault="00B96953" w:rsidP="008905F8">
      <w:pPr>
        <w:spacing w:before="60" w:after="60" w:line="264" w:lineRule="auto"/>
        <w:ind w:left="-142" w:right="-567"/>
        <w:jc w:val="both"/>
      </w:pPr>
      <w:r w:rsidRPr="00A1650F">
        <w:t>Dr. Raghvendra Singh Yadav</w:t>
      </w:r>
      <w:r w:rsidR="002D0069">
        <w:t xml:space="preserve">, </w:t>
      </w:r>
      <w:r w:rsidR="007F73C1" w:rsidRPr="00A1650F">
        <w:t>Dr. Ing</w:t>
      </w:r>
      <w:r w:rsidR="008905F8" w:rsidRPr="00A1650F">
        <w:t>.</w:t>
      </w:r>
      <w:r w:rsidR="006C56F7" w:rsidRPr="00A1650F">
        <w:t xml:space="preserve"> Radek Stoček</w:t>
      </w:r>
      <w:r w:rsidR="006C56F7" w:rsidRPr="008905F8">
        <w:t xml:space="preserve"> </w:t>
      </w:r>
      <w:r w:rsidR="002D0069">
        <w:t xml:space="preserve">a Ing. Miroslav Mrlík, Ph.D. </w:t>
      </w:r>
      <w:r w:rsidR="006C56F7" w:rsidRPr="008905F8">
        <w:t xml:space="preserve">byli </w:t>
      </w:r>
      <w:r w:rsidR="0041509C" w:rsidRPr="008905F8">
        <w:t xml:space="preserve">rektorem UTB </w:t>
      </w:r>
      <w:r w:rsidR="006C56F7" w:rsidRPr="008905F8">
        <w:t>ustanoveni školiteli po schválení příslušnou vědeckou radou</w:t>
      </w:r>
      <w:r w:rsidR="00C15A69">
        <w:t xml:space="preserve"> (dle PPS SP UTB)</w:t>
      </w:r>
      <w:r w:rsidR="006C56F7" w:rsidRPr="008905F8">
        <w:t>. Dr. Yadav je zahraniční pracovník již dlouhodobě působící v České republice s významnou publikační aktivitou</w:t>
      </w:r>
      <w:r w:rsidR="0041509C" w:rsidRPr="008905F8">
        <w:t xml:space="preserve"> v oblasti syntézy nanomateriálů</w:t>
      </w:r>
      <w:r w:rsidR="00EA24E4" w:rsidRPr="008905F8">
        <w:t xml:space="preserve"> (ORCID Number 0000-0003-1773-3596</w:t>
      </w:r>
      <w:r w:rsidR="002E0EBD" w:rsidRPr="008905F8">
        <w:t>, h</w:t>
      </w:r>
      <w:r w:rsidR="003C340F">
        <w:t>-index 18-WoS, 20</w:t>
      </w:r>
      <w:r w:rsidR="001F6CE6" w:rsidRPr="008905F8">
        <w:t>-Scopus</w:t>
      </w:r>
      <w:r w:rsidR="00EA24E4" w:rsidRPr="008905F8">
        <w:t xml:space="preserve">). </w:t>
      </w:r>
      <w:r w:rsidR="007F73C1" w:rsidRPr="008905F8">
        <w:t>Dr. Ing</w:t>
      </w:r>
      <w:r w:rsidR="008905F8" w:rsidRPr="008905F8">
        <w:t>.</w:t>
      </w:r>
      <w:r w:rsidR="006C56F7" w:rsidRPr="008905F8">
        <w:t xml:space="preserve"> Stoček je klíčový odborník v oblasti gumárenství reintegrovaný ze zahraničí</w:t>
      </w:r>
      <w:r w:rsidR="002E0021" w:rsidRPr="008905F8">
        <w:t xml:space="preserve"> (Německo)</w:t>
      </w:r>
      <w:r w:rsidR="00DD06B5" w:rsidRPr="008905F8">
        <w:t>, který má mimořádně rozsáhlou</w:t>
      </w:r>
      <w:r w:rsidR="006C56F7" w:rsidRPr="008905F8">
        <w:t xml:space="preserve"> zkušenost z</w:t>
      </w:r>
      <w:r w:rsidR="00EA24E4" w:rsidRPr="008905F8">
        <w:t xml:space="preserve">e </w:t>
      </w:r>
      <w:r w:rsidR="00DD6070" w:rsidRPr="008905F8">
        <w:t>zahraničních</w:t>
      </w:r>
      <w:r w:rsidR="00DD06B5" w:rsidRPr="008905F8">
        <w:t>, a po návratu i tuzemských,</w:t>
      </w:r>
      <w:r w:rsidR="006C56F7" w:rsidRPr="008905F8">
        <w:t xml:space="preserve"> realizací výzkumných </w:t>
      </w:r>
      <w:r w:rsidR="00EA24E4" w:rsidRPr="008905F8">
        <w:t xml:space="preserve">a vývojových prací a </w:t>
      </w:r>
      <w:r w:rsidR="006C56F7" w:rsidRPr="008905F8">
        <w:t>projektů</w:t>
      </w:r>
      <w:r w:rsidR="00EA24E4" w:rsidRPr="008905F8">
        <w:t>,</w:t>
      </w:r>
      <w:r w:rsidR="006C56F7" w:rsidRPr="008905F8">
        <w:t xml:space="preserve"> a v oboru NPM školí témata specificky zasahující do příslušné oblasti uplatnění nanomateriálů v elastomerech.</w:t>
      </w:r>
      <w:r w:rsidR="00FD671C" w:rsidRPr="008905F8">
        <w:t xml:space="preserve"> Dr. Ing. Radek Stoček navíc již zažádal (2019) o zahájení habilitačního řízení na Fakultě technologické </w:t>
      </w:r>
      <w:r w:rsidR="00A1650F">
        <w:t xml:space="preserve">UTB ve Zlíně </w:t>
      </w:r>
      <w:r w:rsidR="009F2062" w:rsidRPr="008905F8">
        <w:t>pro</w:t>
      </w:r>
      <w:r w:rsidR="00FD671C" w:rsidRPr="008905F8">
        <w:t xml:space="preserve"> obor Nástroje a procesy. </w:t>
      </w:r>
      <w:r w:rsidR="00A71A36">
        <w:t>Ing. Miroslav Mrlík, Ph.D. j</w:t>
      </w:r>
      <w:r w:rsidR="002D0069">
        <w:t>e již renomovaný vědecko-výzkumný</w:t>
      </w:r>
      <w:r w:rsidR="007910D8">
        <w:t xml:space="preserve"> pracovník, který má dlouhodobé</w:t>
      </w:r>
      <w:r w:rsidR="002D0069">
        <w:t xml:space="preserve"> zahraniční zkušenost</w:t>
      </w:r>
      <w:r w:rsidR="007910D8">
        <w:t>i</w:t>
      </w:r>
      <w:r w:rsidR="002D0069">
        <w:t xml:space="preserve"> včetně </w:t>
      </w:r>
      <w:r w:rsidR="007910D8">
        <w:t>aktivní</w:t>
      </w:r>
      <w:r w:rsidR="002D0069">
        <w:t xml:space="preserve"> intenzivní spolupráce v oblasti nanokompozitních materiálů, elektro a magnetoreologie. Ing. Mrlík</w:t>
      </w:r>
      <w:r w:rsidR="00E3774C">
        <w:t>, Ph.D.</w:t>
      </w:r>
      <w:r w:rsidR="002D0069">
        <w:t xml:space="preserve"> je úspěšným řešitelem grantů </w:t>
      </w:r>
      <w:r w:rsidR="00A71A36">
        <w:t xml:space="preserve">základního i aplikovaného výzkumu </w:t>
      </w:r>
      <w:r w:rsidR="002D0069">
        <w:t>tét</w:t>
      </w:r>
      <w:r w:rsidR="00F06FA1">
        <w:t>o oblasti a jeho publikační aktivita je vynikající (</w:t>
      </w:r>
      <w:r w:rsidR="007910D8">
        <w:t xml:space="preserve">ORCID Number </w:t>
      </w:r>
      <w:r w:rsidR="007910D8" w:rsidRPr="007910D8">
        <w:t>0000-0001-6203-6795</w:t>
      </w:r>
      <w:r w:rsidR="007910D8">
        <w:t xml:space="preserve">, </w:t>
      </w:r>
      <w:r w:rsidR="00F06FA1">
        <w:t>h-index 1</w:t>
      </w:r>
      <w:r w:rsidR="007910D8">
        <w:t>8</w:t>
      </w:r>
      <w:r w:rsidR="00F06FA1">
        <w:t>-WoS</w:t>
      </w:r>
      <w:r w:rsidR="007910D8">
        <w:t>, 18-Scopus</w:t>
      </w:r>
      <w:r w:rsidR="00F06FA1">
        <w:t>).</w:t>
      </w:r>
    </w:p>
    <w:p w14:paraId="7C7D363F" w14:textId="77777777" w:rsidR="00FD671C" w:rsidRDefault="00FD671C" w:rsidP="002C110B">
      <w:pPr>
        <w:spacing w:line="264" w:lineRule="auto"/>
        <w:ind w:left="-142" w:right="-567"/>
        <w:jc w:val="both"/>
      </w:pPr>
    </w:p>
    <w:p w14:paraId="147A63AC" w14:textId="77777777" w:rsidR="00CD20E6" w:rsidRPr="00895531" w:rsidRDefault="00CD20E6" w:rsidP="00CD20E6">
      <w:pPr>
        <w:pStyle w:val="Zkladntext"/>
        <w:spacing w:before="91"/>
        <w:ind w:left="-142" w:right="-569"/>
        <w:jc w:val="both"/>
        <w:rPr>
          <w:b/>
          <w:sz w:val="21"/>
          <w:szCs w:val="21"/>
        </w:rPr>
      </w:pPr>
      <w:r w:rsidRPr="00895531">
        <w:rPr>
          <w:b/>
          <w:sz w:val="21"/>
          <w:szCs w:val="21"/>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364E76F5" w14:textId="77777777" w:rsidR="005040BE" w:rsidRDefault="005040BE" w:rsidP="002C110B">
      <w:pPr>
        <w:spacing w:line="264" w:lineRule="auto"/>
        <w:ind w:left="-142" w:right="-567"/>
        <w:jc w:val="both"/>
      </w:pPr>
      <w:r>
        <w:br w:type="page"/>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835"/>
        <w:gridCol w:w="3260"/>
      </w:tblGrid>
      <w:tr w:rsidR="000B30CD" w:rsidRPr="0010667E" w14:paraId="5890B0B3" w14:textId="77777777" w:rsidTr="000B30CD">
        <w:trPr>
          <w:trHeight w:val="425"/>
        </w:trPr>
        <w:tc>
          <w:tcPr>
            <w:tcW w:w="10065" w:type="dxa"/>
            <w:gridSpan w:val="4"/>
            <w:tcBorders>
              <w:top w:val="single" w:sz="4" w:space="0" w:color="auto"/>
              <w:left w:val="single" w:sz="4" w:space="0" w:color="auto"/>
              <w:bottom w:val="single" w:sz="4" w:space="0" w:color="auto"/>
              <w:right w:val="single" w:sz="4" w:space="0" w:color="auto"/>
            </w:tcBorders>
            <w:shd w:val="clear" w:color="auto" w:fill="BCD5ED"/>
          </w:tcPr>
          <w:p w14:paraId="6E5BF346" w14:textId="77777777" w:rsidR="000B30CD" w:rsidRPr="0010667E" w:rsidRDefault="000B30CD" w:rsidP="00FF35A6">
            <w:pPr>
              <w:spacing w:before="60" w:after="60"/>
              <w:jc w:val="center"/>
              <w:rPr>
                <w:b/>
                <w:sz w:val="28"/>
                <w:szCs w:val="28"/>
              </w:rPr>
            </w:pPr>
            <w:r>
              <w:lastRenderedPageBreak/>
              <w:br w:type="page"/>
            </w:r>
            <w:r>
              <w:rPr>
                <w:b/>
                <w:sz w:val="28"/>
                <w:szCs w:val="28"/>
              </w:rPr>
              <w:t>Personální zabezpečení - přehled členů oborové rady</w:t>
            </w:r>
          </w:p>
        </w:tc>
      </w:tr>
      <w:tr w:rsidR="000B30CD" w:rsidRPr="007E4E11" w14:paraId="5520B6B8"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41D7AF00" w14:textId="77777777" w:rsidR="000B30CD" w:rsidRPr="007E4E11" w:rsidRDefault="000B30CD" w:rsidP="00FF35A6">
            <w:pPr>
              <w:pStyle w:val="TableParagraph"/>
              <w:spacing w:before="40" w:after="40"/>
              <w:ind w:left="0"/>
              <w:rPr>
                <w:b/>
                <w:sz w:val="20"/>
                <w:szCs w:val="20"/>
                <w:lang w:val="cs-CZ"/>
              </w:rPr>
            </w:pPr>
            <w:r w:rsidRPr="007E4E11">
              <w:rPr>
                <w:b/>
                <w:sz w:val="20"/>
                <w:szCs w:val="20"/>
                <w:lang w:val="cs-CZ"/>
              </w:rPr>
              <w:t>Vysoká škola</w:t>
            </w:r>
          </w:p>
        </w:tc>
        <w:tc>
          <w:tcPr>
            <w:tcW w:w="7372" w:type="dxa"/>
            <w:gridSpan w:val="3"/>
            <w:tcBorders>
              <w:top w:val="double" w:sz="1" w:space="0" w:color="000000"/>
            </w:tcBorders>
          </w:tcPr>
          <w:p w14:paraId="0A616307" w14:textId="77777777" w:rsidR="000B30CD" w:rsidRPr="007E4E11" w:rsidRDefault="000B30CD" w:rsidP="00FF35A6">
            <w:pPr>
              <w:pStyle w:val="TableParagraph"/>
              <w:spacing w:before="40" w:after="40"/>
              <w:ind w:left="0"/>
              <w:rPr>
                <w:sz w:val="20"/>
                <w:szCs w:val="20"/>
                <w:lang w:val="cs-CZ"/>
              </w:rPr>
            </w:pPr>
            <w:r w:rsidRPr="007E4E11">
              <w:rPr>
                <w:sz w:val="20"/>
                <w:szCs w:val="20"/>
                <w:lang w:val="cs-CZ"/>
              </w:rPr>
              <w:t>Univerzita Tomáše Bati ve Zlíně</w:t>
            </w:r>
          </w:p>
        </w:tc>
      </w:tr>
      <w:tr w:rsidR="000B30CD" w:rsidRPr="007E4E11" w14:paraId="16BA75E4"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630E8D01" w14:textId="77777777" w:rsidR="000B30CD" w:rsidRPr="007E4E11" w:rsidRDefault="000B30CD" w:rsidP="00FF35A6">
            <w:pPr>
              <w:pStyle w:val="TableParagraph"/>
              <w:spacing w:before="40" w:after="40"/>
              <w:ind w:left="0"/>
              <w:rPr>
                <w:b/>
                <w:sz w:val="20"/>
                <w:szCs w:val="20"/>
                <w:lang w:val="cs-CZ"/>
              </w:rPr>
            </w:pPr>
            <w:r w:rsidRPr="007E4E11">
              <w:rPr>
                <w:b/>
                <w:sz w:val="20"/>
                <w:szCs w:val="20"/>
                <w:lang w:val="cs-CZ"/>
              </w:rPr>
              <w:t>Součást vysoké školy</w:t>
            </w:r>
          </w:p>
        </w:tc>
        <w:tc>
          <w:tcPr>
            <w:tcW w:w="7372" w:type="dxa"/>
            <w:gridSpan w:val="3"/>
            <w:vAlign w:val="center"/>
          </w:tcPr>
          <w:p w14:paraId="4044493D" w14:textId="77777777" w:rsidR="000B30CD" w:rsidRPr="007E4E11" w:rsidRDefault="000B30CD" w:rsidP="00FF35A6">
            <w:pPr>
              <w:pStyle w:val="TableParagraph"/>
              <w:spacing w:before="40" w:after="40"/>
              <w:ind w:left="0"/>
              <w:rPr>
                <w:sz w:val="20"/>
                <w:szCs w:val="20"/>
                <w:lang w:val="cs-CZ"/>
              </w:rPr>
            </w:pPr>
            <w:r w:rsidRPr="00701713">
              <w:rPr>
                <w:sz w:val="20"/>
                <w:szCs w:val="20"/>
                <w:lang w:val="cs-CZ"/>
              </w:rPr>
              <w:t>Univerzitní institut</w:t>
            </w:r>
          </w:p>
        </w:tc>
      </w:tr>
      <w:tr w:rsidR="000B30CD" w:rsidRPr="007E4E11" w14:paraId="35FEF71E"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0A495F4F" w14:textId="77777777" w:rsidR="000B30CD" w:rsidRPr="007E4E11" w:rsidRDefault="000B30CD" w:rsidP="00FF35A6">
            <w:pPr>
              <w:pStyle w:val="TableParagraph"/>
              <w:spacing w:before="40" w:after="40"/>
              <w:ind w:left="0"/>
              <w:rPr>
                <w:b/>
                <w:sz w:val="20"/>
                <w:szCs w:val="20"/>
                <w:lang w:val="cs-CZ"/>
              </w:rPr>
            </w:pPr>
            <w:r w:rsidRPr="007E4E11">
              <w:rPr>
                <w:b/>
                <w:sz w:val="20"/>
                <w:szCs w:val="20"/>
                <w:lang w:val="cs-CZ"/>
              </w:rPr>
              <w:t>Název studijního programu</w:t>
            </w:r>
          </w:p>
        </w:tc>
        <w:tc>
          <w:tcPr>
            <w:tcW w:w="7372" w:type="dxa"/>
            <w:gridSpan w:val="3"/>
            <w:vAlign w:val="center"/>
          </w:tcPr>
          <w:p w14:paraId="3BDA0502" w14:textId="77777777" w:rsidR="000B30CD" w:rsidRPr="007E4E11" w:rsidRDefault="000B30CD" w:rsidP="00FF35A6">
            <w:pPr>
              <w:pStyle w:val="TableParagraph"/>
              <w:spacing w:before="40" w:after="40"/>
              <w:ind w:left="0"/>
              <w:rPr>
                <w:b/>
                <w:sz w:val="20"/>
                <w:szCs w:val="20"/>
                <w:lang w:val="cs-CZ"/>
              </w:rPr>
            </w:pPr>
            <w:r>
              <w:rPr>
                <w:b/>
                <w:sz w:val="20"/>
                <w:szCs w:val="20"/>
                <w:lang w:val="cs-CZ"/>
              </w:rPr>
              <w:t>Nanotechnologie a pokročilé materiály</w:t>
            </w:r>
          </w:p>
        </w:tc>
      </w:tr>
      <w:tr w:rsidR="000B30CD" w:rsidRPr="007E4E11" w14:paraId="7B63D08B"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115B0820" w14:textId="77777777" w:rsidR="000B30CD" w:rsidRPr="007E4E11" w:rsidRDefault="000B30CD" w:rsidP="00FF35A6">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6C537F60" w14:textId="77777777" w:rsidR="000B30CD" w:rsidRPr="007E4E11" w:rsidRDefault="000B30CD" w:rsidP="00FF35A6">
            <w:pPr>
              <w:pStyle w:val="TableParagraph"/>
              <w:spacing w:before="20" w:after="20" w:line="264" w:lineRule="auto"/>
              <w:ind w:left="0"/>
              <w:rPr>
                <w:b/>
                <w:sz w:val="20"/>
                <w:szCs w:val="20"/>
                <w:lang w:val="cs-CZ"/>
              </w:rPr>
            </w:pPr>
            <w:r w:rsidRPr="007E4E11">
              <w:rPr>
                <w:b/>
                <w:sz w:val="20"/>
                <w:szCs w:val="20"/>
                <w:lang w:val="cs-CZ"/>
              </w:rPr>
              <w:t>Jméno</w:t>
            </w:r>
          </w:p>
        </w:tc>
        <w:tc>
          <w:tcPr>
            <w:tcW w:w="2835" w:type="dxa"/>
            <w:shd w:val="clear" w:color="auto" w:fill="FBD4B4" w:themeFill="accent6" w:themeFillTint="66"/>
          </w:tcPr>
          <w:p w14:paraId="5A4A7837" w14:textId="77777777" w:rsidR="000B30CD" w:rsidRPr="007E4E11" w:rsidRDefault="000B30CD" w:rsidP="00FF35A6">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75F2B702" w14:textId="77777777" w:rsidR="000B30CD" w:rsidRPr="0029083B" w:rsidRDefault="000B30CD" w:rsidP="00FF35A6">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0B30CD" w:rsidRPr="002711A0" w14:paraId="3C008DFC"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3F445869" w14:textId="77777777" w:rsidR="000B30CD" w:rsidRPr="002711A0" w:rsidRDefault="000B30CD" w:rsidP="00FF35A6">
            <w:pPr>
              <w:pStyle w:val="TableParagraph"/>
              <w:spacing w:before="20" w:after="20" w:line="264" w:lineRule="auto"/>
              <w:ind w:left="0"/>
              <w:rPr>
                <w:b/>
                <w:sz w:val="20"/>
                <w:szCs w:val="20"/>
                <w:lang w:val="cs-CZ"/>
              </w:rPr>
            </w:pPr>
            <w:r w:rsidRPr="002711A0">
              <w:rPr>
                <w:b/>
                <w:sz w:val="20"/>
                <w:szCs w:val="20"/>
              </w:rPr>
              <w:t>Externí členové OR:</w:t>
            </w:r>
          </w:p>
        </w:tc>
      </w:tr>
      <w:tr w:rsidR="00C927E9" w:rsidRPr="002711A0" w14:paraId="3DB2E131"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C53CE37" w14:textId="77777777" w:rsidR="00C927E9" w:rsidRPr="000B30CD" w:rsidRDefault="00C927E9" w:rsidP="00B34D38">
            <w:pPr>
              <w:pStyle w:val="TableParagraph"/>
              <w:spacing w:before="40" w:after="40"/>
              <w:ind w:left="0"/>
              <w:rPr>
                <w:sz w:val="20"/>
                <w:szCs w:val="20"/>
                <w:highlight w:val="yellow"/>
              </w:rPr>
            </w:pPr>
            <w:r>
              <w:rPr>
                <w:sz w:val="20"/>
              </w:rPr>
              <w:t xml:space="preserve">Filip </w:t>
            </w:r>
          </w:p>
        </w:tc>
        <w:tc>
          <w:tcPr>
            <w:tcW w:w="1277" w:type="dxa"/>
            <w:vAlign w:val="center"/>
          </w:tcPr>
          <w:p w14:paraId="361B13BC" w14:textId="77777777" w:rsidR="00C927E9" w:rsidRPr="000B30CD" w:rsidRDefault="00C927E9" w:rsidP="00B34D38">
            <w:pPr>
              <w:pStyle w:val="TableParagraph"/>
              <w:spacing w:before="40" w:after="40"/>
              <w:ind w:left="0"/>
              <w:rPr>
                <w:sz w:val="20"/>
                <w:szCs w:val="20"/>
                <w:highlight w:val="yellow"/>
                <w:lang w:val="cs-CZ"/>
              </w:rPr>
            </w:pPr>
            <w:r w:rsidRPr="00480C26">
              <w:rPr>
                <w:sz w:val="20"/>
                <w:szCs w:val="20"/>
                <w:lang w:val="cs-CZ"/>
              </w:rPr>
              <w:t>Petr</w:t>
            </w:r>
          </w:p>
        </w:tc>
        <w:tc>
          <w:tcPr>
            <w:tcW w:w="2835" w:type="dxa"/>
            <w:vAlign w:val="center"/>
          </w:tcPr>
          <w:p w14:paraId="47D0E199" w14:textId="77777777" w:rsidR="00C927E9" w:rsidRPr="000B30CD" w:rsidRDefault="00C927E9" w:rsidP="00B34D38">
            <w:pPr>
              <w:pStyle w:val="TableParagraph"/>
              <w:spacing w:before="40" w:after="40"/>
              <w:ind w:left="0"/>
              <w:rPr>
                <w:sz w:val="20"/>
                <w:szCs w:val="20"/>
                <w:highlight w:val="yellow"/>
                <w:lang w:val="cs-CZ"/>
              </w:rPr>
            </w:pPr>
            <w:r w:rsidRPr="00480C26">
              <w:rPr>
                <w:sz w:val="20"/>
                <w:szCs w:val="20"/>
                <w:lang w:val="cs-CZ"/>
              </w:rPr>
              <w:t>doc., CSc.</w:t>
            </w:r>
          </w:p>
        </w:tc>
        <w:tc>
          <w:tcPr>
            <w:tcW w:w="3260" w:type="dxa"/>
            <w:vAlign w:val="center"/>
          </w:tcPr>
          <w:p w14:paraId="336B7D4E" w14:textId="77777777" w:rsidR="00C927E9" w:rsidRPr="000B30CD" w:rsidRDefault="00C927E9" w:rsidP="00B34D38">
            <w:pPr>
              <w:pStyle w:val="TableParagraph"/>
              <w:spacing w:before="40" w:after="40"/>
              <w:ind w:left="0"/>
              <w:jc w:val="both"/>
              <w:rPr>
                <w:sz w:val="20"/>
                <w:szCs w:val="20"/>
                <w:highlight w:val="yellow"/>
                <w:lang w:val="cs-CZ"/>
              </w:rPr>
            </w:pPr>
            <w:r>
              <w:rPr>
                <w:sz w:val="20"/>
              </w:rPr>
              <w:t>AV</w:t>
            </w:r>
            <w:r>
              <w:rPr>
                <w:spacing w:val="-9"/>
                <w:sz w:val="20"/>
              </w:rPr>
              <w:t xml:space="preserve"> </w:t>
            </w:r>
            <w:r>
              <w:rPr>
                <w:sz w:val="20"/>
              </w:rPr>
              <w:t>ČR,</w:t>
            </w:r>
            <w:r>
              <w:rPr>
                <w:spacing w:val="1"/>
                <w:sz w:val="20"/>
              </w:rPr>
              <w:t xml:space="preserve"> </w:t>
            </w:r>
            <w:r>
              <w:rPr>
                <w:sz w:val="20"/>
              </w:rPr>
              <w:t>Praha</w:t>
            </w:r>
          </w:p>
        </w:tc>
      </w:tr>
      <w:tr w:rsidR="00C927E9" w:rsidRPr="002711A0" w14:paraId="3C53681F"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275F610" w14:textId="77777777" w:rsidR="00C927E9" w:rsidRPr="000B30CD" w:rsidRDefault="00C927E9" w:rsidP="00480C26">
            <w:pPr>
              <w:spacing w:before="40" w:after="40"/>
              <w:rPr>
                <w:highlight w:val="yellow"/>
              </w:rPr>
            </w:pPr>
            <w:r>
              <w:t>Lukáš</w:t>
            </w:r>
            <w:r>
              <w:rPr>
                <w:spacing w:val="-8"/>
              </w:rPr>
              <w:t xml:space="preserve"> </w:t>
            </w:r>
          </w:p>
        </w:tc>
        <w:tc>
          <w:tcPr>
            <w:tcW w:w="1277" w:type="dxa"/>
            <w:vAlign w:val="center"/>
          </w:tcPr>
          <w:p w14:paraId="526D6E72" w14:textId="77777777" w:rsidR="00C927E9" w:rsidRPr="000B30CD" w:rsidRDefault="00C927E9" w:rsidP="00FF35A6">
            <w:pPr>
              <w:pStyle w:val="TableParagraph"/>
              <w:spacing w:before="40" w:after="40"/>
              <w:ind w:left="0"/>
              <w:rPr>
                <w:sz w:val="20"/>
                <w:szCs w:val="20"/>
                <w:highlight w:val="yellow"/>
                <w:lang w:val="cs-CZ"/>
              </w:rPr>
            </w:pPr>
            <w:r>
              <w:rPr>
                <w:sz w:val="20"/>
              </w:rPr>
              <w:t>David</w:t>
            </w:r>
          </w:p>
        </w:tc>
        <w:tc>
          <w:tcPr>
            <w:tcW w:w="2835" w:type="dxa"/>
            <w:vAlign w:val="center"/>
          </w:tcPr>
          <w:p w14:paraId="4B32F2D1" w14:textId="77777777" w:rsidR="00C927E9" w:rsidRPr="000B30CD" w:rsidRDefault="00C927E9" w:rsidP="00480C26">
            <w:pPr>
              <w:pStyle w:val="TableParagraph"/>
              <w:spacing w:before="40" w:after="40"/>
              <w:ind w:left="0"/>
              <w:rPr>
                <w:sz w:val="20"/>
                <w:szCs w:val="20"/>
                <w:highlight w:val="yellow"/>
                <w:lang w:val="cs-CZ"/>
              </w:rPr>
            </w:pPr>
            <w:r>
              <w:rPr>
                <w:sz w:val="20"/>
              </w:rPr>
              <w:t>prof. RNDr., CSc.</w:t>
            </w:r>
          </w:p>
        </w:tc>
        <w:tc>
          <w:tcPr>
            <w:tcW w:w="3260" w:type="dxa"/>
            <w:vAlign w:val="center"/>
          </w:tcPr>
          <w:p w14:paraId="7C9A08E0" w14:textId="77777777" w:rsidR="00C927E9" w:rsidRPr="000B30CD" w:rsidRDefault="00C927E9" w:rsidP="00FF35A6">
            <w:pPr>
              <w:pStyle w:val="TableParagraph"/>
              <w:spacing w:before="40" w:after="40"/>
              <w:ind w:left="0"/>
              <w:jc w:val="both"/>
              <w:rPr>
                <w:sz w:val="20"/>
                <w:szCs w:val="20"/>
                <w:highlight w:val="yellow"/>
                <w:lang w:val="cs-CZ"/>
              </w:rPr>
            </w:pPr>
            <w:r>
              <w:rPr>
                <w:sz w:val="20"/>
              </w:rPr>
              <w:t>TUL,</w:t>
            </w:r>
            <w:r>
              <w:rPr>
                <w:spacing w:val="-1"/>
                <w:sz w:val="20"/>
              </w:rPr>
              <w:t xml:space="preserve"> </w:t>
            </w:r>
            <w:r>
              <w:rPr>
                <w:sz w:val="20"/>
              </w:rPr>
              <w:t>Liberec</w:t>
            </w:r>
          </w:p>
        </w:tc>
      </w:tr>
      <w:tr w:rsidR="00C927E9" w:rsidRPr="002711A0" w14:paraId="62B2FC8E"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6CE32B8" w14:textId="77777777" w:rsidR="00C927E9" w:rsidRPr="000B30CD" w:rsidRDefault="00C927E9" w:rsidP="00480C26">
            <w:pPr>
              <w:pStyle w:val="TableParagraph"/>
              <w:spacing w:before="40" w:after="40"/>
              <w:ind w:left="0"/>
              <w:rPr>
                <w:sz w:val="20"/>
                <w:szCs w:val="20"/>
                <w:highlight w:val="yellow"/>
              </w:rPr>
            </w:pPr>
            <w:r>
              <w:rPr>
                <w:sz w:val="20"/>
              </w:rPr>
              <w:t>Omastová</w:t>
            </w:r>
            <w:r>
              <w:rPr>
                <w:spacing w:val="-12"/>
                <w:sz w:val="20"/>
              </w:rPr>
              <w:t xml:space="preserve"> </w:t>
            </w:r>
          </w:p>
        </w:tc>
        <w:tc>
          <w:tcPr>
            <w:tcW w:w="1277" w:type="dxa"/>
            <w:vAlign w:val="center"/>
          </w:tcPr>
          <w:p w14:paraId="0F7CA54C" w14:textId="77777777" w:rsidR="00C927E9" w:rsidRPr="000B30CD" w:rsidRDefault="00C927E9" w:rsidP="00FF35A6">
            <w:pPr>
              <w:pStyle w:val="TableParagraph"/>
              <w:spacing w:before="40" w:after="40"/>
              <w:ind w:left="0"/>
              <w:rPr>
                <w:sz w:val="20"/>
                <w:szCs w:val="20"/>
                <w:highlight w:val="yellow"/>
                <w:lang w:val="cs-CZ"/>
              </w:rPr>
            </w:pPr>
            <w:r>
              <w:rPr>
                <w:sz w:val="20"/>
              </w:rPr>
              <w:t>Mária</w:t>
            </w:r>
          </w:p>
        </w:tc>
        <w:tc>
          <w:tcPr>
            <w:tcW w:w="2835" w:type="dxa"/>
            <w:vAlign w:val="center"/>
          </w:tcPr>
          <w:p w14:paraId="3BDE1007" w14:textId="77777777" w:rsidR="00C927E9" w:rsidRPr="000B30CD" w:rsidRDefault="00C927E9" w:rsidP="00FF35A6">
            <w:pPr>
              <w:pStyle w:val="TableParagraph"/>
              <w:spacing w:before="40" w:after="40"/>
              <w:ind w:left="0"/>
              <w:rPr>
                <w:sz w:val="20"/>
                <w:szCs w:val="20"/>
                <w:highlight w:val="yellow"/>
                <w:lang w:val="cs-CZ"/>
              </w:rPr>
            </w:pPr>
            <w:r w:rsidRPr="00480C26">
              <w:rPr>
                <w:sz w:val="20"/>
                <w:szCs w:val="20"/>
                <w:lang w:val="cs-CZ"/>
              </w:rPr>
              <w:t>Ing., DrSc.</w:t>
            </w:r>
          </w:p>
        </w:tc>
        <w:tc>
          <w:tcPr>
            <w:tcW w:w="3260" w:type="dxa"/>
            <w:vAlign w:val="center"/>
          </w:tcPr>
          <w:p w14:paraId="5119B7F4" w14:textId="77777777" w:rsidR="00C927E9" w:rsidRPr="000B30CD" w:rsidRDefault="00C927E9" w:rsidP="00FF35A6">
            <w:pPr>
              <w:pStyle w:val="TableParagraph"/>
              <w:spacing w:before="40" w:after="40"/>
              <w:ind w:left="0"/>
              <w:jc w:val="both"/>
              <w:rPr>
                <w:sz w:val="20"/>
                <w:szCs w:val="20"/>
                <w:highlight w:val="yellow"/>
                <w:lang w:val="cs-CZ"/>
              </w:rPr>
            </w:pPr>
            <w:r>
              <w:rPr>
                <w:sz w:val="20"/>
              </w:rPr>
              <w:t>SAV,</w:t>
            </w:r>
            <w:r>
              <w:rPr>
                <w:spacing w:val="-3"/>
                <w:sz w:val="20"/>
              </w:rPr>
              <w:t xml:space="preserve"> </w:t>
            </w:r>
            <w:r>
              <w:rPr>
                <w:sz w:val="20"/>
              </w:rPr>
              <w:t>Bratislava</w:t>
            </w:r>
          </w:p>
        </w:tc>
      </w:tr>
      <w:tr w:rsidR="00C927E9" w:rsidRPr="002711A0" w14:paraId="6D233B0F"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78FC987" w14:textId="77777777" w:rsidR="00C927E9" w:rsidRPr="000B30CD" w:rsidRDefault="00C927E9" w:rsidP="00B34D38">
            <w:pPr>
              <w:pStyle w:val="TableParagraph"/>
              <w:spacing w:before="40" w:after="40"/>
              <w:ind w:left="0"/>
              <w:rPr>
                <w:sz w:val="20"/>
                <w:szCs w:val="20"/>
                <w:highlight w:val="yellow"/>
              </w:rPr>
            </w:pPr>
            <w:r>
              <w:rPr>
                <w:sz w:val="20"/>
              </w:rPr>
              <w:t>Pavlínek</w:t>
            </w:r>
          </w:p>
        </w:tc>
        <w:tc>
          <w:tcPr>
            <w:tcW w:w="1277" w:type="dxa"/>
            <w:vAlign w:val="center"/>
          </w:tcPr>
          <w:p w14:paraId="3232EFC6" w14:textId="77777777" w:rsidR="00C927E9" w:rsidRPr="000B30CD" w:rsidRDefault="00C927E9" w:rsidP="00B34D38">
            <w:pPr>
              <w:pStyle w:val="TableParagraph"/>
              <w:spacing w:before="40" w:after="40"/>
              <w:ind w:left="0"/>
              <w:rPr>
                <w:sz w:val="20"/>
                <w:szCs w:val="20"/>
                <w:highlight w:val="yellow"/>
                <w:lang w:val="cs-CZ"/>
              </w:rPr>
            </w:pPr>
            <w:r>
              <w:rPr>
                <w:sz w:val="20"/>
              </w:rPr>
              <w:t>Vladimír</w:t>
            </w:r>
          </w:p>
        </w:tc>
        <w:tc>
          <w:tcPr>
            <w:tcW w:w="2835" w:type="dxa"/>
            <w:vAlign w:val="center"/>
          </w:tcPr>
          <w:p w14:paraId="67254D74" w14:textId="77777777" w:rsidR="00C927E9" w:rsidRPr="000B30CD" w:rsidRDefault="00C927E9" w:rsidP="00B34D38">
            <w:pPr>
              <w:pStyle w:val="TableParagraph"/>
              <w:spacing w:before="40" w:after="40"/>
              <w:ind w:left="0"/>
              <w:rPr>
                <w:sz w:val="20"/>
                <w:szCs w:val="20"/>
                <w:highlight w:val="yellow"/>
                <w:lang w:val="cs-CZ"/>
              </w:rPr>
            </w:pPr>
            <w:r>
              <w:rPr>
                <w:sz w:val="20"/>
              </w:rPr>
              <w:t>doc. Dr. Ing.</w:t>
            </w:r>
          </w:p>
        </w:tc>
        <w:tc>
          <w:tcPr>
            <w:tcW w:w="3260" w:type="dxa"/>
            <w:vAlign w:val="center"/>
          </w:tcPr>
          <w:p w14:paraId="1D1942C5" w14:textId="77777777" w:rsidR="00C927E9" w:rsidRPr="000B30CD" w:rsidRDefault="00666D6D" w:rsidP="00B34D38">
            <w:pPr>
              <w:pStyle w:val="TableParagraph"/>
              <w:spacing w:before="40" w:after="40"/>
              <w:ind w:left="0"/>
              <w:jc w:val="both"/>
              <w:rPr>
                <w:sz w:val="20"/>
                <w:szCs w:val="20"/>
                <w:highlight w:val="yellow"/>
                <w:lang w:val="cs-CZ"/>
              </w:rPr>
            </w:pPr>
            <w:r w:rsidRPr="002711A0">
              <w:rPr>
                <w:sz w:val="20"/>
                <w:szCs w:val="20"/>
                <w:lang w:val="cs-CZ"/>
              </w:rPr>
              <w:t>5M, s.r.o.</w:t>
            </w:r>
            <w:r>
              <w:rPr>
                <w:sz w:val="20"/>
                <w:szCs w:val="20"/>
                <w:lang w:val="cs-CZ"/>
              </w:rPr>
              <w:t>,</w:t>
            </w:r>
            <w:r w:rsidRPr="002711A0">
              <w:rPr>
                <w:sz w:val="20"/>
                <w:szCs w:val="20"/>
                <w:lang w:val="cs-CZ"/>
              </w:rPr>
              <w:t xml:space="preserve"> Kunovice</w:t>
            </w:r>
          </w:p>
        </w:tc>
      </w:tr>
      <w:tr w:rsidR="00C927E9" w:rsidRPr="002711A0" w14:paraId="7138FB45"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B9D90D4" w14:textId="77777777" w:rsidR="00C927E9" w:rsidRPr="000B30CD" w:rsidRDefault="00C927E9" w:rsidP="00480C26">
            <w:pPr>
              <w:spacing w:before="40" w:after="40"/>
              <w:rPr>
                <w:highlight w:val="yellow"/>
              </w:rPr>
            </w:pPr>
            <w:r>
              <w:t>Weiter</w:t>
            </w:r>
          </w:p>
        </w:tc>
        <w:tc>
          <w:tcPr>
            <w:tcW w:w="1277" w:type="dxa"/>
            <w:vAlign w:val="center"/>
          </w:tcPr>
          <w:p w14:paraId="66CA01E2" w14:textId="77777777" w:rsidR="00C927E9" w:rsidRPr="000B30CD" w:rsidRDefault="00C927E9" w:rsidP="00FF35A6">
            <w:pPr>
              <w:pStyle w:val="TableParagraph"/>
              <w:spacing w:before="40" w:after="40"/>
              <w:ind w:left="0"/>
              <w:rPr>
                <w:sz w:val="20"/>
                <w:szCs w:val="20"/>
                <w:highlight w:val="yellow"/>
                <w:lang w:val="cs-CZ"/>
              </w:rPr>
            </w:pPr>
            <w:r>
              <w:rPr>
                <w:sz w:val="20"/>
              </w:rPr>
              <w:t>Martin</w:t>
            </w:r>
          </w:p>
        </w:tc>
        <w:tc>
          <w:tcPr>
            <w:tcW w:w="2835" w:type="dxa"/>
            <w:vAlign w:val="center"/>
          </w:tcPr>
          <w:p w14:paraId="6EB73874" w14:textId="77777777" w:rsidR="00C927E9" w:rsidRPr="000B30CD" w:rsidRDefault="00C927E9" w:rsidP="00FF35A6">
            <w:pPr>
              <w:pStyle w:val="TableParagraph"/>
              <w:spacing w:before="40" w:after="40"/>
              <w:ind w:left="0"/>
              <w:rPr>
                <w:sz w:val="20"/>
                <w:szCs w:val="20"/>
                <w:highlight w:val="yellow"/>
                <w:lang w:val="cs-CZ"/>
              </w:rPr>
            </w:pPr>
            <w:r>
              <w:rPr>
                <w:sz w:val="20"/>
              </w:rPr>
              <w:t>prof. Ing., Ph.D.</w:t>
            </w:r>
          </w:p>
        </w:tc>
        <w:tc>
          <w:tcPr>
            <w:tcW w:w="3260" w:type="dxa"/>
            <w:vAlign w:val="center"/>
          </w:tcPr>
          <w:p w14:paraId="05FDB5ED" w14:textId="77777777" w:rsidR="00C927E9" w:rsidRPr="000B30CD" w:rsidRDefault="00C927E9" w:rsidP="00480C26">
            <w:pPr>
              <w:pStyle w:val="TableParagraph"/>
              <w:spacing w:before="40" w:after="40"/>
              <w:ind w:left="0"/>
              <w:jc w:val="both"/>
              <w:rPr>
                <w:sz w:val="20"/>
                <w:szCs w:val="20"/>
                <w:highlight w:val="yellow"/>
              </w:rPr>
            </w:pPr>
            <w:r>
              <w:rPr>
                <w:sz w:val="20"/>
              </w:rPr>
              <w:t>VUT,</w:t>
            </w:r>
            <w:r>
              <w:rPr>
                <w:spacing w:val="-4"/>
                <w:sz w:val="20"/>
              </w:rPr>
              <w:t xml:space="preserve"> </w:t>
            </w:r>
            <w:r>
              <w:rPr>
                <w:sz w:val="20"/>
              </w:rPr>
              <w:t>Brno</w:t>
            </w:r>
          </w:p>
        </w:tc>
      </w:tr>
      <w:tr w:rsidR="00C927E9" w:rsidRPr="002711A0" w14:paraId="21A82382"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320C6C6B" w14:textId="77777777" w:rsidR="00C927E9" w:rsidRPr="002711A0" w:rsidRDefault="00C927E9" w:rsidP="00FF35A6">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C927E9" w:rsidRPr="002711A0" w14:paraId="2BD2C583"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A66F583" w14:textId="77777777" w:rsidR="00C927E9" w:rsidRPr="000B30CD" w:rsidRDefault="00C927E9" w:rsidP="00B34D38">
            <w:pPr>
              <w:spacing w:before="40" w:after="40"/>
              <w:rPr>
                <w:highlight w:val="yellow"/>
              </w:rPr>
            </w:pPr>
            <w:r>
              <w:t>Kuřitka</w:t>
            </w:r>
          </w:p>
        </w:tc>
        <w:tc>
          <w:tcPr>
            <w:tcW w:w="1277" w:type="dxa"/>
            <w:vAlign w:val="center"/>
          </w:tcPr>
          <w:p w14:paraId="6AE580C6" w14:textId="77777777" w:rsidR="00C927E9" w:rsidRPr="000B30CD" w:rsidRDefault="00C927E9" w:rsidP="00B34D38">
            <w:pPr>
              <w:pStyle w:val="TableParagraph"/>
              <w:spacing w:before="40" w:after="40"/>
              <w:ind w:left="0"/>
              <w:rPr>
                <w:sz w:val="20"/>
                <w:szCs w:val="20"/>
                <w:highlight w:val="yellow"/>
              </w:rPr>
            </w:pPr>
            <w:r>
              <w:rPr>
                <w:sz w:val="20"/>
              </w:rPr>
              <w:t>Ivo</w:t>
            </w:r>
          </w:p>
        </w:tc>
        <w:tc>
          <w:tcPr>
            <w:tcW w:w="2835" w:type="dxa"/>
            <w:vAlign w:val="center"/>
          </w:tcPr>
          <w:p w14:paraId="018A1223" w14:textId="77777777" w:rsidR="00C927E9" w:rsidRPr="000B30CD" w:rsidRDefault="00C927E9" w:rsidP="00B34D38">
            <w:pPr>
              <w:pStyle w:val="TableParagraph"/>
              <w:spacing w:before="40" w:after="40"/>
              <w:ind w:left="0"/>
              <w:rPr>
                <w:sz w:val="20"/>
                <w:szCs w:val="20"/>
                <w:highlight w:val="yellow"/>
              </w:rPr>
            </w:pPr>
            <w:r>
              <w:rPr>
                <w:sz w:val="20"/>
              </w:rPr>
              <w:t>doc. Ing. et Ing., Ph.D. et Ph.D.</w:t>
            </w:r>
          </w:p>
        </w:tc>
        <w:tc>
          <w:tcPr>
            <w:tcW w:w="3260" w:type="dxa"/>
            <w:vAlign w:val="center"/>
          </w:tcPr>
          <w:p w14:paraId="28E672E7" w14:textId="77777777" w:rsidR="00C927E9" w:rsidRPr="000B30CD" w:rsidRDefault="00C927E9" w:rsidP="00B34D38">
            <w:pPr>
              <w:pStyle w:val="TableParagraph"/>
              <w:spacing w:before="40" w:after="40"/>
              <w:ind w:left="0"/>
              <w:rPr>
                <w:sz w:val="20"/>
                <w:szCs w:val="20"/>
                <w:highlight w:val="yellow"/>
                <w:lang w:val="cs-CZ"/>
              </w:rPr>
            </w:pPr>
            <w:r w:rsidRPr="00C927E9">
              <w:rPr>
                <w:sz w:val="20"/>
                <w:szCs w:val="20"/>
                <w:lang w:val="cs-CZ"/>
              </w:rPr>
              <w:t>Předseda OR</w:t>
            </w:r>
          </w:p>
        </w:tc>
      </w:tr>
      <w:tr w:rsidR="00E04F0D" w:rsidRPr="002711A0" w14:paraId="24F2D413"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FEFFD68" w14:textId="77777777" w:rsidR="00E04F0D" w:rsidRDefault="00E04F0D" w:rsidP="00480C26">
            <w:pPr>
              <w:spacing w:before="40" w:after="40"/>
            </w:pPr>
            <w:r>
              <w:t>Sáha</w:t>
            </w:r>
          </w:p>
        </w:tc>
        <w:tc>
          <w:tcPr>
            <w:tcW w:w="1277" w:type="dxa"/>
            <w:vAlign w:val="center"/>
          </w:tcPr>
          <w:p w14:paraId="44D95390" w14:textId="77777777" w:rsidR="00E04F0D" w:rsidRDefault="00E04F0D" w:rsidP="00FF35A6">
            <w:pPr>
              <w:pStyle w:val="TableParagraph"/>
              <w:spacing w:before="40" w:after="40"/>
              <w:ind w:left="0"/>
              <w:rPr>
                <w:sz w:val="20"/>
              </w:rPr>
            </w:pPr>
            <w:r>
              <w:rPr>
                <w:sz w:val="20"/>
              </w:rPr>
              <w:t>Petr</w:t>
            </w:r>
          </w:p>
        </w:tc>
        <w:tc>
          <w:tcPr>
            <w:tcW w:w="2835" w:type="dxa"/>
            <w:vAlign w:val="center"/>
          </w:tcPr>
          <w:p w14:paraId="60679620" w14:textId="77777777" w:rsidR="00E04F0D" w:rsidRPr="00C927E9" w:rsidRDefault="00E04F0D" w:rsidP="00FF35A6">
            <w:pPr>
              <w:pStyle w:val="TableParagraph"/>
              <w:spacing w:before="40" w:after="40"/>
              <w:ind w:left="0"/>
              <w:rPr>
                <w:sz w:val="20"/>
                <w:szCs w:val="20"/>
                <w:lang w:val="cs-CZ"/>
              </w:rPr>
            </w:pPr>
            <w:r>
              <w:rPr>
                <w:sz w:val="20"/>
                <w:szCs w:val="20"/>
                <w:lang w:val="cs-CZ"/>
              </w:rPr>
              <w:t>prof. Ing., CSc.</w:t>
            </w:r>
          </w:p>
        </w:tc>
        <w:tc>
          <w:tcPr>
            <w:tcW w:w="3260" w:type="dxa"/>
            <w:vAlign w:val="center"/>
          </w:tcPr>
          <w:p w14:paraId="00F7292A" w14:textId="77777777" w:rsidR="00E04F0D" w:rsidRPr="000B30CD" w:rsidRDefault="00E04F0D" w:rsidP="00FF35A6">
            <w:pPr>
              <w:pStyle w:val="TableParagraph"/>
              <w:spacing w:before="40" w:after="40"/>
              <w:ind w:left="0"/>
              <w:rPr>
                <w:sz w:val="20"/>
                <w:szCs w:val="20"/>
                <w:highlight w:val="yellow"/>
                <w:lang w:val="cs-CZ"/>
              </w:rPr>
            </w:pPr>
          </w:p>
        </w:tc>
      </w:tr>
      <w:tr w:rsidR="00163119" w:rsidRPr="002711A0" w14:paraId="1605C1AB"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2BEB001" w14:textId="77777777" w:rsidR="00163119" w:rsidRDefault="00163119" w:rsidP="00B34D38">
            <w:pPr>
              <w:spacing w:before="40" w:after="40"/>
            </w:pPr>
            <w:r>
              <w:t>Sedlačík</w:t>
            </w:r>
          </w:p>
        </w:tc>
        <w:tc>
          <w:tcPr>
            <w:tcW w:w="1277" w:type="dxa"/>
            <w:vAlign w:val="center"/>
          </w:tcPr>
          <w:p w14:paraId="3872BFD6" w14:textId="77777777" w:rsidR="00163119" w:rsidRPr="00203B35" w:rsidRDefault="00163119" w:rsidP="00B34D38">
            <w:pPr>
              <w:pStyle w:val="TableParagraph"/>
              <w:spacing w:before="40" w:after="40"/>
              <w:ind w:left="0"/>
              <w:rPr>
                <w:sz w:val="20"/>
                <w:szCs w:val="20"/>
              </w:rPr>
            </w:pPr>
            <w:r>
              <w:rPr>
                <w:sz w:val="20"/>
                <w:szCs w:val="20"/>
              </w:rPr>
              <w:t>Michal</w:t>
            </w:r>
          </w:p>
        </w:tc>
        <w:tc>
          <w:tcPr>
            <w:tcW w:w="2835" w:type="dxa"/>
            <w:vAlign w:val="center"/>
          </w:tcPr>
          <w:p w14:paraId="2536500B" w14:textId="77777777" w:rsidR="00163119" w:rsidRDefault="00163119" w:rsidP="00B34D38">
            <w:pPr>
              <w:pStyle w:val="TableParagraph"/>
              <w:spacing w:before="40" w:after="40"/>
              <w:ind w:left="0"/>
              <w:rPr>
                <w:sz w:val="20"/>
                <w:szCs w:val="20"/>
              </w:rPr>
            </w:pPr>
            <w:r>
              <w:rPr>
                <w:sz w:val="20"/>
                <w:szCs w:val="20"/>
              </w:rPr>
              <w:t>doc. Ing., Ph.D.</w:t>
            </w:r>
          </w:p>
        </w:tc>
        <w:tc>
          <w:tcPr>
            <w:tcW w:w="3260" w:type="dxa"/>
            <w:vAlign w:val="center"/>
          </w:tcPr>
          <w:p w14:paraId="2FA98951" w14:textId="77777777" w:rsidR="00163119" w:rsidRPr="000B30CD" w:rsidRDefault="00163119" w:rsidP="00FF35A6">
            <w:pPr>
              <w:pStyle w:val="TableParagraph"/>
              <w:spacing w:before="40" w:after="40"/>
              <w:ind w:left="0"/>
              <w:rPr>
                <w:sz w:val="20"/>
                <w:szCs w:val="20"/>
                <w:highlight w:val="yellow"/>
                <w:lang w:val="cs-CZ"/>
              </w:rPr>
            </w:pPr>
          </w:p>
        </w:tc>
      </w:tr>
      <w:tr w:rsidR="00163119" w:rsidRPr="002711A0" w14:paraId="74A71098"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5E37D68" w14:textId="77777777" w:rsidR="00163119" w:rsidRPr="000B30CD" w:rsidRDefault="00163119" w:rsidP="00480C26">
            <w:pPr>
              <w:spacing w:before="40" w:after="40"/>
              <w:rPr>
                <w:highlight w:val="yellow"/>
              </w:rPr>
            </w:pPr>
            <w:r>
              <w:t>Sedláček</w:t>
            </w:r>
          </w:p>
        </w:tc>
        <w:tc>
          <w:tcPr>
            <w:tcW w:w="1277" w:type="dxa"/>
            <w:vAlign w:val="center"/>
          </w:tcPr>
          <w:p w14:paraId="334EF924" w14:textId="77777777" w:rsidR="00163119" w:rsidRPr="000B30CD" w:rsidRDefault="00163119" w:rsidP="00FF35A6">
            <w:pPr>
              <w:pStyle w:val="TableParagraph"/>
              <w:spacing w:before="40" w:after="40"/>
              <w:ind w:left="0"/>
              <w:rPr>
                <w:sz w:val="20"/>
                <w:szCs w:val="20"/>
                <w:highlight w:val="yellow"/>
                <w:lang w:val="cs-CZ"/>
              </w:rPr>
            </w:pPr>
            <w:r>
              <w:rPr>
                <w:sz w:val="20"/>
              </w:rPr>
              <w:t>Tomáš</w:t>
            </w:r>
          </w:p>
        </w:tc>
        <w:tc>
          <w:tcPr>
            <w:tcW w:w="2835" w:type="dxa"/>
            <w:vAlign w:val="center"/>
          </w:tcPr>
          <w:p w14:paraId="77B8A561" w14:textId="77777777" w:rsidR="00163119" w:rsidRPr="000B30CD" w:rsidRDefault="00163119" w:rsidP="00FF35A6">
            <w:pPr>
              <w:pStyle w:val="TableParagraph"/>
              <w:spacing w:before="40" w:after="40"/>
              <w:ind w:left="0"/>
              <w:rPr>
                <w:sz w:val="20"/>
                <w:szCs w:val="20"/>
                <w:highlight w:val="yellow"/>
                <w:lang w:val="cs-CZ"/>
              </w:rPr>
            </w:pPr>
            <w:r w:rsidRPr="00C927E9">
              <w:rPr>
                <w:sz w:val="20"/>
                <w:szCs w:val="20"/>
                <w:lang w:val="cs-CZ"/>
              </w:rPr>
              <w:t>doc. Ing., Ph.D.</w:t>
            </w:r>
          </w:p>
        </w:tc>
        <w:tc>
          <w:tcPr>
            <w:tcW w:w="3260" w:type="dxa"/>
            <w:vAlign w:val="center"/>
          </w:tcPr>
          <w:p w14:paraId="01AD6923" w14:textId="77777777" w:rsidR="00163119" w:rsidRPr="000B30CD" w:rsidRDefault="00163119" w:rsidP="00FF35A6">
            <w:pPr>
              <w:pStyle w:val="TableParagraph"/>
              <w:spacing w:before="40" w:after="40"/>
              <w:ind w:left="0"/>
              <w:rPr>
                <w:sz w:val="20"/>
                <w:szCs w:val="20"/>
                <w:highlight w:val="yellow"/>
                <w:lang w:val="cs-CZ"/>
              </w:rPr>
            </w:pPr>
          </w:p>
        </w:tc>
      </w:tr>
      <w:tr w:rsidR="00163119" w:rsidRPr="002711A0" w14:paraId="5A0BE820"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8348FDB" w14:textId="77777777" w:rsidR="00163119" w:rsidRDefault="00163119" w:rsidP="00480C26">
            <w:pPr>
              <w:spacing w:before="40" w:after="40"/>
            </w:pPr>
            <w:r>
              <w:t>Vilčáková</w:t>
            </w:r>
          </w:p>
        </w:tc>
        <w:tc>
          <w:tcPr>
            <w:tcW w:w="1277" w:type="dxa"/>
            <w:vAlign w:val="center"/>
          </w:tcPr>
          <w:p w14:paraId="237FA00C" w14:textId="77777777" w:rsidR="00163119" w:rsidRPr="000B30CD" w:rsidRDefault="00163119" w:rsidP="00FF35A6">
            <w:pPr>
              <w:pStyle w:val="TableParagraph"/>
              <w:spacing w:before="40" w:after="40"/>
              <w:ind w:left="0"/>
              <w:rPr>
                <w:sz w:val="20"/>
                <w:szCs w:val="20"/>
                <w:highlight w:val="yellow"/>
                <w:lang w:val="cs-CZ"/>
              </w:rPr>
            </w:pPr>
            <w:r>
              <w:rPr>
                <w:sz w:val="20"/>
              </w:rPr>
              <w:t>Jarmila</w:t>
            </w:r>
          </w:p>
        </w:tc>
        <w:tc>
          <w:tcPr>
            <w:tcW w:w="2835" w:type="dxa"/>
            <w:vAlign w:val="center"/>
          </w:tcPr>
          <w:p w14:paraId="722BBDE1" w14:textId="77777777" w:rsidR="00163119" w:rsidRPr="000B30CD" w:rsidRDefault="00163119" w:rsidP="00FF35A6">
            <w:pPr>
              <w:pStyle w:val="TableParagraph"/>
              <w:spacing w:before="40" w:after="40"/>
              <w:ind w:left="0"/>
              <w:rPr>
                <w:sz w:val="20"/>
                <w:szCs w:val="20"/>
                <w:highlight w:val="yellow"/>
                <w:lang w:val="cs-CZ"/>
              </w:rPr>
            </w:pPr>
            <w:r>
              <w:rPr>
                <w:sz w:val="20"/>
              </w:rPr>
              <w:t>doc. Ing., Ph.D.</w:t>
            </w:r>
          </w:p>
        </w:tc>
        <w:tc>
          <w:tcPr>
            <w:tcW w:w="3260" w:type="dxa"/>
            <w:vAlign w:val="center"/>
          </w:tcPr>
          <w:p w14:paraId="1320528F" w14:textId="77777777" w:rsidR="00163119" w:rsidRPr="000B30CD" w:rsidRDefault="00163119" w:rsidP="00FF35A6">
            <w:pPr>
              <w:pStyle w:val="TableParagraph"/>
              <w:spacing w:before="40" w:after="40"/>
              <w:ind w:left="0"/>
              <w:rPr>
                <w:sz w:val="20"/>
                <w:szCs w:val="20"/>
                <w:highlight w:val="yellow"/>
                <w:lang w:val="cs-CZ"/>
              </w:rPr>
            </w:pPr>
          </w:p>
        </w:tc>
      </w:tr>
    </w:tbl>
    <w:p w14:paraId="15D50BF6" w14:textId="77777777" w:rsidR="00770F18" w:rsidRDefault="00770F18">
      <w:r>
        <w:br w:type="page"/>
      </w: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9"/>
        <w:gridCol w:w="1137"/>
        <w:gridCol w:w="1556"/>
        <w:gridCol w:w="381"/>
        <w:gridCol w:w="189"/>
        <w:gridCol w:w="279"/>
        <w:gridCol w:w="994"/>
        <w:gridCol w:w="570"/>
        <w:gridCol w:w="139"/>
        <w:gridCol w:w="77"/>
        <w:gridCol w:w="493"/>
        <w:gridCol w:w="139"/>
        <w:gridCol w:w="141"/>
        <w:gridCol w:w="552"/>
        <w:gridCol w:w="869"/>
        <w:gridCol w:w="142"/>
      </w:tblGrid>
      <w:tr w:rsidR="00512866" w14:paraId="7E0F33CE" w14:textId="77777777" w:rsidTr="001E7CA4">
        <w:tc>
          <w:tcPr>
            <w:tcW w:w="10207" w:type="dxa"/>
            <w:gridSpan w:val="16"/>
            <w:tcBorders>
              <w:bottom w:val="double" w:sz="4" w:space="0" w:color="auto"/>
            </w:tcBorders>
            <w:shd w:val="clear" w:color="auto" w:fill="BDD6EE"/>
          </w:tcPr>
          <w:p w14:paraId="2938AB45" w14:textId="77777777" w:rsidR="00512866" w:rsidRDefault="00512866" w:rsidP="00FF35A6">
            <w:pPr>
              <w:jc w:val="both"/>
              <w:rPr>
                <w:b/>
                <w:sz w:val="28"/>
              </w:rPr>
            </w:pPr>
            <w:r>
              <w:rPr>
                <w:b/>
                <w:sz w:val="28"/>
              </w:rPr>
              <w:lastRenderedPageBreak/>
              <w:t>C-I – Personální zabezpečení</w:t>
            </w:r>
          </w:p>
        </w:tc>
      </w:tr>
      <w:tr w:rsidR="00512866" w14:paraId="2A586EF7" w14:textId="77777777" w:rsidTr="001E7CA4">
        <w:tc>
          <w:tcPr>
            <w:tcW w:w="2549" w:type="dxa"/>
            <w:tcBorders>
              <w:top w:val="double" w:sz="4" w:space="0" w:color="auto"/>
            </w:tcBorders>
            <w:shd w:val="clear" w:color="auto" w:fill="F7CAAC"/>
          </w:tcPr>
          <w:p w14:paraId="28435974" w14:textId="77777777" w:rsidR="00512866" w:rsidRPr="001E7CA4" w:rsidRDefault="00512866" w:rsidP="00FF35A6">
            <w:pPr>
              <w:jc w:val="both"/>
              <w:rPr>
                <w:b/>
                <w:sz w:val="19"/>
                <w:szCs w:val="19"/>
              </w:rPr>
            </w:pPr>
            <w:r w:rsidRPr="001E7CA4">
              <w:rPr>
                <w:b/>
                <w:sz w:val="19"/>
                <w:szCs w:val="19"/>
              </w:rPr>
              <w:t>Vysoká škola</w:t>
            </w:r>
          </w:p>
        </w:tc>
        <w:tc>
          <w:tcPr>
            <w:tcW w:w="7658" w:type="dxa"/>
            <w:gridSpan w:val="15"/>
          </w:tcPr>
          <w:p w14:paraId="3ACB751B" w14:textId="77777777" w:rsidR="00512866" w:rsidRPr="001E7CA4" w:rsidRDefault="000B30CD" w:rsidP="00FF35A6">
            <w:pPr>
              <w:jc w:val="both"/>
              <w:rPr>
                <w:sz w:val="19"/>
                <w:szCs w:val="19"/>
              </w:rPr>
            </w:pPr>
            <w:r w:rsidRPr="001E7CA4">
              <w:rPr>
                <w:sz w:val="19"/>
                <w:szCs w:val="19"/>
              </w:rPr>
              <w:t>Univerzita Tomáše Bati ve Zlíně</w:t>
            </w:r>
          </w:p>
        </w:tc>
      </w:tr>
      <w:tr w:rsidR="00512866" w14:paraId="0B01B35A" w14:textId="77777777" w:rsidTr="001E7CA4">
        <w:tc>
          <w:tcPr>
            <w:tcW w:w="2549" w:type="dxa"/>
            <w:shd w:val="clear" w:color="auto" w:fill="F7CAAC"/>
          </w:tcPr>
          <w:p w14:paraId="1DA5D1A0" w14:textId="77777777" w:rsidR="00512866" w:rsidRPr="001E7CA4" w:rsidRDefault="00512866" w:rsidP="00FF35A6">
            <w:pPr>
              <w:jc w:val="both"/>
              <w:rPr>
                <w:b/>
                <w:sz w:val="19"/>
                <w:szCs w:val="19"/>
              </w:rPr>
            </w:pPr>
            <w:r w:rsidRPr="001E7CA4">
              <w:rPr>
                <w:b/>
                <w:sz w:val="19"/>
                <w:szCs w:val="19"/>
              </w:rPr>
              <w:t>Součást vysoké školy</w:t>
            </w:r>
          </w:p>
        </w:tc>
        <w:tc>
          <w:tcPr>
            <w:tcW w:w="7658" w:type="dxa"/>
            <w:gridSpan w:val="15"/>
          </w:tcPr>
          <w:p w14:paraId="7D679D12" w14:textId="77777777" w:rsidR="00512866" w:rsidRPr="001E7CA4" w:rsidRDefault="000B30CD" w:rsidP="00FF35A6">
            <w:pPr>
              <w:jc w:val="both"/>
              <w:rPr>
                <w:sz w:val="19"/>
                <w:szCs w:val="19"/>
              </w:rPr>
            </w:pPr>
            <w:r w:rsidRPr="001E7CA4">
              <w:rPr>
                <w:sz w:val="19"/>
                <w:szCs w:val="19"/>
              </w:rPr>
              <w:t>Univerzitní institut</w:t>
            </w:r>
          </w:p>
        </w:tc>
      </w:tr>
      <w:tr w:rsidR="00512866" w14:paraId="0A5FA97F" w14:textId="77777777" w:rsidTr="001E7CA4">
        <w:tc>
          <w:tcPr>
            <w:tcW w:w="2549" w:type="dxa"/>
            <w:shd w:val="clear" w:color="auto" w:fill="F7CAAC"/>
          </w:tcPr>
          <w:p w14:paraId="5B4A4841" w14:textId="77777777" w:rsidR="00512866" w:rsidRPr="001E7CA4" w:rsidRDefault="00512866" w:rsidP="00FF35A6">
            <w:pPr>
              <w:jc w:val="both"/>
              <w:rPr>
                <w:b/>
                <w:sz w:val="19"/>
                <w:szCs w:val="19"/>
              </w:rPr>
            </w:pPr>
            <w:r w:rsidRPr="001E7CA4">
              <w:rPr>
                <w:b/>
                <w:sz w:val="19"/>
                <w:szCs w:val="19"/>
              </w:rPr>
              <w:t>Název studijního programu</w:t>
            </w:r>
          </w:p>
        </w:tc>
        <w:tc>
          <w:tcPr>
            <w:tcW w:w="7658" w:type="dxa"/>
            <w:gridSpan w:val="15"/>
          </w:tcPr>
          <w:p w14:paraId="4BC2C72B" w14:textId="77777777" w:rsidR="00512866" w:rsidRPr="001E7CA4" w:rsidRDefault="000B30CD" w:rsidP="00FF35A6">
            <w:pPr>
              <w:jc w:val="both"/>
              <w:rPr>
                <w:sz w:val="19"/>
                <w:szCs w:val="19"/>
              </w:rPr>
            </w:pPr>
            <w:r w:rsidRPr="001E7CA4">
              <w:rPr>
                <w:sz w:val="19"/>
                <w:szCs w:val="19"/>
              </w:rPr>
              <w:t>Nanotechnologie a pokročilé materiály</w:t>
            </w:r>
          </w:p>
        </w:tc>
      </w:tr>
      <w:tr w:rsidR="00512866" w14:paraId="3A034A7C" w14:textId="77777777" w:rsidTr="001E7CA4">
        <w:tc>
          <w:tcPr>
            <w:tcW w:w="2549" w:type="dxa"/>
            <w:shd w:val="clear" w:color="auto" w:fill="F7CAAC"/>
          </w:tcPr>
          <w:p w14:paraId="12F61DB1" w14:textId="77777777" w:rsidR="00512866" w:rsidRPr="001E7CA4" w:rsidRDefault="00512866" w:rsidP="00FF35A6">
            <w:pPr>
              <w:jc w:val="both"/>
              <w:rPr>
                <w:b/>
                <w:sz w:val="19"/>
                <w:szCs w:val="19"/>
              </w:rPr>
            </w:pPr>
            <w:r w:rsidRPr="001E7CA4">
              <w:rPr>
                <w:b/>
                <w:sz w:val="19"/>
                <w:szCs w:val="19"/>
              </w:rPr>
              <w:t>Jméno a příjmení</w:t>
            </w:r>
          </w:p>
        </w:tc>
        <w:tc>
          <w:tcPr>
            <w:tcW w:w="4536" w:type="dxa"/>
            <w:gridSpan w:val="6"/>
          </w:tcPr>
          <w:p w14:paraId="06DDDDC1" w14:textId="77777777" w:rsidR="00512866" w:rsidRPr="001E7CA4" w:rsidRDefault="00B34D38" w:rsidP="00FF35A6">
            <w:pPr>
              <w:jc w:val="both"/>
              <w:rPr>
                <w:b/>
                <w:sz w:val="19"/>
                <w:szCs w:val="19"/>
              </w:rPr>
            </w:pPr>
            <w:bookmarkStart w:id="170" w:name="Božek"/>
            <w:bookmarkEnd w:id="170"/>
            <w:r w:rsidRPr="001E7CA4">
              <w:rPr>
                <w:b/>
                <w:sz w:val="19"/>
                <w:szCs w:val="19"/>
              </w:rPr>
              <w:t>František Božek</w:t>
            </w:r>
          </w:p>
        </w:tc>
        <w:tc>
          <w:tcPr>
            <w:tcW w:w="709" w:type="dxa"/>
            <w:gridSpan w:val="2"/>
            <w:shd w:val="clear" w:color="auto" w:fill="F7CAAC"/>
          </w:tcPr>
          <w:p w14:paraId="0890EF69" w14:textId="77777777" w:rsidR="00512866" w:rsidRPr="001E7CA4" w:rsidRDefault="00512866" w:rsidP="00FF35A6">
            <w:pPr>
              <w:jc w:val="both"/>
              <w:rPr>
                <w:b/>
                <w:sz w:val="19"/>
                <w:szCs w:val="19"/>
              </w:rPr>
            </w:pPr>
            <w:r w:rsidRPr="001E7CA4">
              <w:rPr>
                <w:b/>
                <w:sz w:val="19"/>
                <w:szCs w:val="19"/>
              </w:rPr>
              <w:t>Tituly</w:t>
            </w:r>
          </w:p>
        </w:tc>
        <w:tc>
          <w:tcPr>
            <w:tcW w:w="2413" w:type="dxa"/>
            <w:gridSpan w:val="7"/>
          </w:tcPr>
          <w:p w14:paraId="3B3D4EC2" w14:textId="77777777" w:rsidR="00512866" w:rsidRPr="001E7CA4" w:rsidRDefault="00B34D38" w:rsidP="00FF35A6">
            <w:pPr>
              <w:jc w:val="both"/>
              <w:rPr>
                <w:sz w:val="19"/>
                <w:szCs w:val="19"/>
              </w:rPr>
            </w:pPr>
            <w:r w:rsidRPr="001E7CA4">
              <w:rPr>
                <w:sz w:val="19"/>
                <w:szCs w:val="19"/>
              </w:rPr>
              <w:t>prof. Ing., CSc.</w:t>
            </w:r>
          </w:p>
        </w:tc>
      </w:tr>
      <w:tr w:rsidR="00512866" w14:paraId="3173B1D4" w14:textId="77777777" w:rsidTr="001E7CA4">
        <w:tc>
          <w:tcPr>
            <w:tcW w:w="2549" w:type="dxa"/>
            <w:shd w:val="clear" w:color="auto" w:fill="F7CAAC"/>
          </w:tcPr>
          <w:p w14:paraId="2B4D4101" w14:textId="77777777" w:rsidR="00512866" w:rsidRPr="001E7CA4" w:rsidRDefault="00512866" w:rsidP="00FF35A6">
            <w:pPr>
              <w:jc w:val="both"/>
              <w:rPr>
                <w:b/>
                <w:sz w:val="19"/>
                <w:szCs w:val="19"/>
              </w:rPr>
            </w:pPr>
            <w:r w:rsidRPr="001E7CA4">
              <w:rPr>
                <w:b/>
                <w:sz w:val="19"/>
                <w:szCs w:val="19"/>
              </w:rPr>
              <w:t>Rok narození</w:t>
            </w:r>
          </w:p>
        </w:tc>
        <w:tc>
          <w:tcPr>
            <w:tcW w:w="1137" w:type="dxa"/>
          </w:tcPr>
          <w:p w14:paraId="4DC3818E" w14:textId="77777777" w:rsidR="00512866" w:rsidRPr="001E7CA4" w:rsidRDefault="002F1391" w:rsidP="00FF35A6">
            <w:pPr>
              <w:jc w:val="both"/>
              <w:rPr>
                <w:sz w:val="19"/>
                <w:szCs w:val="19"/>
              </w:rPr>
            </w:pPr>
            <w:r w:rsidRPr="001E7CA4">
              <w:rPr>
                <w:sz w:val="19"/>
                <w:szCs w:val="19"/>
              </w:rPr>
              <w:t>1950</w:t>
            </w:r>
          </w:p>
        </w:tc>
        <w:tc>
          <w:tcPr>
            <w:tcW w:w="1556" w:type="dxa"/>
            <w:shd w:val="clear" w:color="auto" w:fill="F7CAAC"/>
          </w:tcPr>
          <w:p w14:paraId="604DF548" w14:textId="77777777" w:rsidR="00512866" w:rsidRPr="001E7CA4" w:rsidRDefault="00512866" w:rsidP="00FF35A6">
            <w:pPr>
              <w:jc w:val="both"/>
              <w:rPr>
                <w:b/>
                <w:sz w:val="19"/>
                <w:szCs w:val="19"/>
              </w:rPr>
            </w:pPr>
            <w:r w:rsidRPr="001E7CA4">
              <w:rPr>
                <w:b/>
                <w:sz w:val="19"/>
                <w:szCs w:val="19"/>
              </w:rPr>
              <w:t>typ vztahu k VŠ</w:t>
            </w:r>
          </w:p>
        </w:tc>
        <w:tc>
          <w:tcPr>
            <w:tcW w:w="849" w:type="dxa"/>
            <w:gridSpan w:val="3"/>
          </w:tcPr>
          <w:p w14:paraId="29C7BD0D" w14:textId="77777777" w:rsidR="00512866" w:rsidRPr="001E7CA4" w:rsidRDefault="00DF719D" w:rsidP="00FF35A6">
            <w:pPr>
              <w:jc w:val="both"/>
              <w:rPr>
                <w:sz w:val="19"/>
                <w:szCs w:val="19"/>
              </w:rPr>
            </w:pPr>
            <w:r w:rsidRPr="001E7CA4">
              <w:rPr>
                <w:sz w:val="19"/>
                <w:szCs w:val="19"/>
              </w:rPr>
              <w:t>pp.</w:t>
            </w:r>
          </w:p>
        </w:tc>
        <w:tc>
          <w:tcPr>
            <w:tcW w:w="994" w:type="dxa"/>
            <w:shd w:val="clear" w:color="auto" w:fill="F7CAAC"/>
          </w:tcPr>
          <w:p w14:paraId="6EAC52CB" w14:textId="77777777" w:rsidR="00512866" w:rsidRPr="001E7CA4" w:rsidRDefault="00512866" w:rsidP="00FF35A6">
            <w:pPr>
              <w:jc w:val="both"/>
              <w:rPr>
                <w:b/>
                <w:sz w:val="19"/>
                <w:szCs w:val="19"/>
              </w:rPr>
            </w:pPr>
            <w:r w:rsidRPr="001E7CA4">
              <w:rPr>
                <w:b/>
                <w:sz w:val="19"/>
                <w:szCs w:val="19"/>
              </w:rPr>
              <w:t>rozsah</w:t>
            </w:r>
          </w:p>
        </w:tc>
        <w:tc>
          <w:tcPr>
            <w:tcW w:w="709" w:type="dxa"/>
            <w:gridSpan w:val="2"/>
          </w:tcPr>
          <w:p w14:paraId="63F122FD" w14:textId="77777777" w:rsidR="00512866" w:rsidRPr="001E7CA4" w:rsidRDefault="00DF719D" w:rsidP="00FF35A6">
            <w:pPr>
              <w:jc w:val="both"/>
              <w:rPr>
                <w:sz w:val="19"/>
                <w:szCs w:val="19"/>
              </w:rPr>
            </w:pPr>
            <w:r w:rsidRPr="001E7CA4">
              <w:rPr>
                <w:sz w:val="19"/>
                <w:szCs w:val="19"/>
              </w:rPr>
              <w:t>40</w:t>
            </w:r>
          </w:p>
        </w:tc>
        <w:tc>
          <w:tcPr>
            <w:tcW w:w="850" w:type="dxa"/>
            <w:gridSpan w:val="4"/>
            <w:shd w:val="clear" w:color="auto" w:fill="F7CAAC"/>
          </w:tcPr>
          <w:p w14:paraId="34D83DD2" w14:textId="77777777" w:rsidR="00512866" w:rsidRPr="001E7CA4" w:rsidRDefault="00512866" w:rsidP="00FF35A6">
            <w:pPr>
              <w:jc w:val="both"/>
              <w:rPr>
                <w:b/>
                <w:sz w:val="19"/>
                <w:szCs w:val="19"/>
              </w:rPr>
            </w:pPr>
            <w:r w:rsidRPr="001E7CA4">
              <w:rPr>
                <w:b/>
                <w:sz w:val="19"/>
                <w:szCs w:val="19"/>
              </w:rPr>
              <w:t>do kdy</w:t>
            </w:r>
          </w:p>
        </w:tc>
        <w:tc>
          <w:tcPr>
            <w:tcW w:w="1563" w:type="dxa"/>
            <w:gridSpan w:val="3"/>
          </w:tcPr>
          <w:p w14:paraId="66C86911" w14:textId="1D6FE6C5" w:rsidR="00512866" w:rsidRPr="001E7CA4" w:rsidRDefault="00A6664C" w:rsidP="00FF35A6">
            <w:pPr>
              <w:jc w:val="both"/>
              <w:rPr>
                <w:sz w:val="19"/>
                <w:szCs w:val="19"/>
              </w:rPr>
            </w:pPr>
            <w:r w:rsidRPr="001E7CA4">
              <w:rPr>
                <w:sz w:val="19"/>
                <w:szCs w:val="19"/>
              </w:rPr>
              <w:t>02/2022</w:t>
            </w:r>
          </w:p>
        </w:tc>
      </w:tr>
      <w:tr w:rsidR="00512866" w14:paraId="1B7B2F5A" w14:textId="77777777" w:rsidTr="001E7CA4">
        <w:tc>
          <w:tcPr>
            <w:tcW w:w="5242" w:type="dxa"/>
            <w:gridSpan w:val="3"/>
            <w:shd w:val="clear" w:color="auto" w:fill="F7CAAC"/>
          </w:tcPr>
          <w:p w14:paraId="3E79E722" w14:textId="77777777" w:rsidR="00512866" w:rsidRPr="001E7CA4" w:rsidRDefault="00512866" w:rsidP="00FF35A6">
            <w:pPr>
              <w:jc w:val="both"/>
              <w:rPr>
                <w:b/>
                <w:sz w:val="19"/>
                <w:szCs w:val="19"/>
              </w:rPr>
            </w:pPr>
            <w:r w:rsidRPr="001E7CA4">
              <w:rPr>
                <w:b/>
                <w:sz w:val="19"/>
                <w:szCs w:val="19"/>
              </w:rPr>
              <w:t>Typ vztahu na součásti VŠ, která uskutečňuje st. program</w:t>
            </w:r>
          </w:p>
        </w:tc>
        <w:tc>
          <w:tcPr>
            <w:tcW w:w="849" w:type="dxa"/>
            <w:gridSpan w:val="3"/>
          </w:tcPr>
          <w:p w14:paraId="65A4EA60" w14:textId="77777777" w:rsidR="00512866" w:rsidRPr="001E7CA4" w:rsidRDefault="005F5B14" w:rsidP="00FF35A6">
            <w:pPr>
              <w:jc w:val="both"/>
              <w:rPr>
                <w:sz w:val="19"/>
                <w:szCs w:val="19"/>
              </w:rPr>
            </w:pPr>
            <w:r w:rsidRPr="001E7CA4">
              <w:rPr>
                <w:sz w:val="19"/>
                <w:szCs w:val="19"/>
              </w:rPr>
              <w:t>---</w:t>
            </w:r>
          </w:p>
        </w:tc>
        <w:tc>
          <w:tcPr>
            <w:tcW w:w="994" w:type="dxa"/>
            <w:shd w:val="clear" w:color="auto" w:fill="F7CAAC"/>
          </w:tcPr>
          <w:p w14:paraId="02C05BB7" w14:textId="77777777" w:rsidR="00512866" w:rsidRPr="001E7CA4" w:rsidRDefault="00512866" w:rsidP="00FF35A6">
            <w:pPr>
              <w:jc w:val="both"/>
              <w:rPr>
                <w:b/>
                <w:sz w:val="19"/>
                <w:szCs w:val="19"/>
              </w:rPr>
            </w:pPr>
            <w:r w:rsidRPr="001E7CA4">
              <w:rPr>
                <w:b/>
                <w:sz w:val="19"/>
                <w:szCs w:val="19"/>
              </w:rPr>
              <w:t>rozsah</w:t>
            </w:r>
          </w:p>
        </w:tc>
        <w:tc>
          <w:tcPr>
            <w:tcW w:w="709" w:type="dxa"/>
            <w:gridSpan w:val="2"/>
          </w:tcPr>
          <w:p w14:paraId="288B321B" w14:textId="77777777" w:rsidR="00512866" w:rsidRPr="001E7CA4" w:rsidRDefault="005F5B14" w:rsidP="00FF35A6">
            <w:pPr>
              <w:jc w:val="both"/>
              <w:rPr>
                <w:sz w:val="19"/>
                <w:szCs w:val="19"/>
              </w:rPr>
            </w:pPr>
            <w:r w:rsidRPr="001E7CA4">
              <w:rPr>
                <w:sz w:val="19"/>
                <w:szCs w:val="19"/>
              </w:rPr>
              <w:t>---</w:t>
            </w:r>
          </w:p>
        </w:tc>
        <w:tc>
          <w:tcPr>
            <w:tcW w:w="850" w:type="dxa"/>
            <w:gridSpan w:val="4"/>
            <w:shd w:val="clear" w:color="auto" w:fill="F7CAAC"/>
          </w:tcPr>
          <w:p w14:paraId="7F0DF93E" w14:textId="77777777" w:rsidR="00512866" w:rsidRPr="001E7CA4" w:rsidRDefault="00512866" w:rsidP="00FF35A6">
            <w:pPr>
              <w:jc w:val="both"/>
              <w:rPr>
                <w:b/>
                <w:sz w:val="19"/>
                <w:szCs w:val="19"/>
              </w:rPr>
            </w:pPr>
            <w:r w:rsidRPr="001E7CA4">
              <w:rPr>
                <w:b/>
                <w:sz w:val="19"/>
                <w:szCs w:val="19"/>
              </w:rPr>
              <w:t>do kdy</w:t>
            </w:r>
          </w:p>
        </w:tc>
        <w:tc>
          <w:tcPr>
            <w:tcW w:w="1563" w:type="dxa"/>
            <w:gridSpan w:val="3"/>
          </w:tcPr>
          <w:p w14:paraId="561FC2A6" w14:textId="77777777" w:rsidR="00512866" w:rsidRPr="001E7CA4" w:rsidRDefault="005F5B14" w:rsidP="00FF35A6">
            <w:pPr>
              <w:jc w:val="both"/>
              <w:rPr>
                <w:sz w:val="19"/>
                <w:szCs w:val="19"/>
              </w:rPr>
            </w:pPr>
            <w:r w:rsidRPr="001E7CA4">
              <w:rPr>
                <w:sz w:val="19"/>
                <w:szCs w:val="19"/>
              </w:rPr>
              <w:t>---</w:t>
            </w:r>
          </w:p>
        </w:tc>
      </w:tr>
      <w:tr w:rsidR="00512866" w14:paraId="08CEEC4B" w14:textId="77777777" w:rsidTr="001E7CA4">
        <w:tc>
          <w:tcPr>
            <w:tcW w:w="6091" w:type="dxa"/>
            <w:gridSpan w:val="6"/>
            <w:shd w:val="clear" w:color="auto" w:fill="F7CAAC"/>
          </w:tcPr>
          <w:p w14:paraId="5FD44963" w14:textId="77777777" w:rsidR="00512866" w:rsidRPr="001E7CA4" w:rsidRDefault="00512866" w:rsidP="00FF35A6">
            <w:pPr>
              <w:jc w:val="both"/>
              <w:rPr>
                <w:sz w:val="19"/>
                <w:szCs w:val="19"/>
              </w:rPr>
            </w:pPr>
            <w:r w:rsidRPr="001E7CA4">
              <w:rPr>
                <w:b/>
                <w:sz w:val="19"/>
                <w:szCs w:val="19"/>
              </w:rPr>
              <w:t>Další současná působení jako akademický pracovník na jiných VŠ</w:t>
            </w:r>
          </w:p>
        </w:tc>
        <w:tc>
          <w:tcPr>
            <w:tcW w:w="1703" w:type="dxa"/>
            <w:gridSpan w:val="3"/>
            <w:shd w:val="clear" w:color="auto" w:fill="F7CAAC"/>
          </w:tcPr>
          <w:p w14:paraId="6E1055EB" w14:textId="77777777" w:rsidR="00512866" w:rsidRPr="001E7CA4" w:rsidRDefault="00512866" w:rsidP="00FF35A6">
            <w:pPr>
              <w:jc w:val="both"/>
              <w:rPr>
                <w:b/>
                <w:sz w:val="19"/>
                <w:szCs w:val="19"/>
              </w:rPr>
            </w:pPr>
            <w:r w:rsidRPr="001E7CA4">
              <w:rPr>
                <w:b/>
                <w:sz w:val="19"/>
                <w:szCs w:val="19"/>
              </w:rPr>
              <w:t xml:space="preserve">typ prac. </w:t>
            </w:r>
            <w:proofErr w:type="gramStart"/>
            <w:r w:rsidRPr="001E7CA4">
              <w:rPr>
                <w:b/>
                <w:sz w:val="19"/>
                <w:szCs w:val="19"/>
              </w:rPr>
              <w:t>vztahu</w:t>
            </w:r>
            <w:proofErr w:type="gramEnd"/>
          </w:p>
        </w:tc>
        <w:tc>
          <w:tcPr>
            <w:tcW w:w="2413" w:type="dxa"/>
            <w:gridSpan w:val="7"/>
            <w:shd w:val="clear" w:color="auto" w:fill="F7CAAC"/>
          </w:tcPr>
          <w:p w14:paraId="03BD1B5A" w14:textId="77777777" w:rsidR="00512866" w:rsidRPr="001E7CA4" w:rsidRDefault="00512866" w:rsidP="00FF35A6">
            <w:pPr>
              <w:jc w:val="both"/>
              <w:rPr>
                <w:b/>
                <w:sz w:val="19"/>
                <w:szCs w:val="19"/>
              </w:rPr>
            </w:pPr>
            <w:r w:rsidRPr="001E7CA4">
              <w:rPr>
                <w:b/>
                <w:sz w:val="19"/>
                <w:szCs w:val="19"/>
              </w:rPr>
              <w:t>rozsah</w:t>
            </w:r>
          </w:p>
        </w:tc>
      </w:tr>
      <w:tr w:rsidR="00512866" w14:paraId="2F2954A2" w14:textId="77777777" w:rsidTr="001E7CA4">
        <w:tc>
          <w:tcPr>
            <w:tcW w:w="6091" w:type="dxa"/>
            <w:gridSpan w:val="6"/>
          </w:tcPr>
          <w:p w14:paraId="054BAD40" w14:textId="77777777" w:rsidR="00512866" w:rsidRPr="001E7CA4" w:rsidRDefault="00995D4C" w:rsidP="00FF35A6">
            <w:pPr>
              <w:jc w:val="both"/>
              <w:rPr>
                <w:sz w:val="19"/>
                <w:szCs w:val="19"/>
              </w:rPr>
            </w:pPr>
            <w:r w:rsidRPr="001E7CA4">
              <w:rPr>
                <w:sz w:val="19"/>
                <w:szCs w:val="19"/>
              </w:rPr>
              <w:t>VŠ AMBIS Praha</w:t>
            </w:r>
          </w:p>
        </w:tc>
        <w:tc>
          <w:tcPr>
            <w:tcW w:w="1703" w:type="dxa"/>
            <w:gridSpan w:val="3"/>
          </w:tcPr>
          <w:p w14:paraId="434225F9" w14:textId="69AD416A" w:rsidR="00512866" w:rsidRPr="001E7CA4" w:rsidRDefault="00A6664C" w:rsidP="00FF35A6">
            <w:pPr>
              <w:jc w:val="both"/>
              <w:rPr>
                <w:sz w:val="19"/>
                <w:szCs w:val="19"/>
              </w:rPr>
            </w:pPr>
            <w:r w:rsidRPr="001E7CA4">
              <w:rPr>
                <w:sz w:val="19"/>
                <w:szCs w:val="19"/>
              </w:rPr>
              <w:t>pp.</w:t>
            </w:r>
          </w:p>
        </w:tc>
        <w:tc>
          <w:tcPr>
            <w:tcW w:w="2413" w:type="dxa"/>
            <w:gridSpan w:val="7"/>
          </w:tcPr>
          <w:p w14:paraId="5BB7A45C" w14:textId="1A0FD627" w:rsidR="00512866" w:rsidRPr="001E7CA4" w:rsidRDefault="00A6664C" w:rsidP="00FF35A6">
            <w:pPr>
              <w:jc w:val="both"/>
              <w:rPr>
                <w:sz w:val="19"/>
                <w:szCs w:val="19"/>
              </w:rPr>
            </w:pPr>
            <w:r w:rsidRPr="001E7CA4">
              <w:rPr>
                <w:sz w:val="19"/>
                <w:szCs w:val="19"/>
              </w:rPr>
              <w:t>4</w:t>
            </w:r>
          </w:p>
        </w:tc>
      </w:tr>
      <w:tr w:rsidR="00512866" w14:paraId="55551A56" w14:textId="77777777" w:rsidTr="001E7CA4">
        <w:tc>
          <w:tcPr>
            <w:tcW w:w="10207" w:type="dxa"/>
            <w:gridSpan w:val="16"/>
            <w:shd w:val="clear" w:color="auto" w:fill="F7CAAC"/>
          </w:tcPr>
          <w:p w14:paraId="3A39C55C" w14:textId="77777777" w:rsidR="00512866" w:rsidRPr="001E7CA4" w:rsidRDefault="00512866" w:rsidP="00FF35A6">
            <w:pPr>
              <w:jc w:val="both"/>
              <w:rPr>
                <w:sz w:val="19"/>
                <w:szCs w:val="19"/>
              </w:rPr>
            </w:pPr>
            <w:r w:rsidRPr="001E7CA4">
              <w:rPr>
                <w:b/>
                <w:sz w:val="19"/>
                <w:szCs w:val="19"/>
              </w:rPr>
              <w:t>Předměty příslušného studijního programu a způsob zapojení do jejich výuky, příp. další zapojení do uskutečňování studijního programu</w:t>
            </w:r>
          </w:p>
        </w:tc>
      </w:tr>
      <w:tr w:rsidR="00512866" w14:paraId="7F21EE4E" w14:textId="77777777" w:rsidTr="001E7CA4">
        <w:trPr>
          <w:trHeight w:val="360"/>
        </w:trPr>
        <w:tc>
          <w:tcPr>
            <w:tcW w:w="10207" w:type="dxa"/>
            <w:gridSpan w:val="16"/>
            <w:tcBorders>
              <w:top w:val="nil"/>
            </w:tcBorders>
          </w:tcPr>
          <w:p w14:paraId="3CE02CC2" w14:textId="77777777" w:rsidR="00512866" w:rsidRPr="001E7CA4" w:rsidRDefault="005F5B14" w:rsidP="00B34D38">
            <w:pPr>
              <w:spacing w:before="60"/>
              <w:jc w:val="both"/>
              <w:rPr>
                <w:sz w:val="19"/>
                <w:szCs w:val="19"/>
              </w:rPr>
            </w:pPr>
            <w:r w:rsidRPr="001E7CA4">
              <w:rPr>
                <w:b/>
                <w:sz w:val="19"/>
                <w:szCs w:val="19"/>
                <w:u w:val="single"/>
              </w:rPr>
              <w:t>Školitel</w:t>
            </w:r>
          </w:p>
        </w:tc>
      </w:tr>
      <w:tr w:rsidR="00512866" w14:paraId="0F67D8E1" w14:textId="77777777" w:rsidTr="001E7CA4">
        <w:tc>
          <w:tcPr>
            <w:tcW w:w="10207" w:type="dxa"/>
            <w:gridSpan w:val="16"/>
            <w:shd w:val="clear" w:color="auto" w:fill="F7CAAC"/>
          </w:tcPr>
          <w:p w14:paraId="53C032C0" w14:textId="77777777" w:rsidR="00512866" w:rsidRPr="001E7CA4" w:rsidRDefault="00512866" w:rsidP="00FF35A6">
            <w:pPr>
              <w:jc w:val="both"/>
              <w:rPr>
                <w:sz w:val="19"/>
                <w:szCs w:val="19"/>
              </w:rPr>
            </w:pPr>
            <w:r w:rsidRPr="001E7CA4">
              <w:rPr>
                <w:b/>
                <w:sz w:val="19"/>
                <w:szCs w:val="19"/>
              </w:rPr>
              <w:t xml:space="preserve">Údaje o vzdělání na VŠ </w:t>
            </w:r>
          </w:p>
        </w:tc>
      </w:tr>
      <w:tr w:rsidR="00512866" w14:paraId="659BCAB6" w14:textId="77777777" w:rsidTr="001E7CA4">
        <w:trPr>
          <w:trHeight w:val="897"/>
        </w:trPr>
        <w:tc>
          <w:tcPr>
            <w:tcW w:w="10207" w:type="dxa"/>
            <w:gridSpan w:val="16"/>
          </w:tcPr>
          <w:p w14:paraId="2A442156" w14:textId="77777777" w:rsidR="00A6664C" w:rsidRPr="001E7CA4" w:rsidRDefault="00A6664C" w:rsidP="007D3BE7">
            <w:pPr>
              <w:pStyle w:val="Textkomente"/>
              <w:spacing w:before="40" w:after="20"/>
              <w:rPr>
                <w:sz w:val="19"/>
                <w:szCs w:val="19"/>
              </w:rPr>
            </w:pPr>
            <w:r w:rsidRPr="001E7CA4">
              <w:rPr>
                <w:sz w:val="19"/>
                <w:szCs w:val="19"/>
              </w:rPr>
              <w:t>1979: ČAV Praha, ÚMCH, obor Makromolekulární chemie, CSc.</w:t>
            </w:r>
          </w:p>
          <w:p w14:paraId="12BFB43D" w14:textId="3D56FF51" w:rsidR="00A6664C" w:rsidRPr="001E7CA4" w:rsidRDefault="00A6664C" w:rsidP="001E7CA4">
            <w:pPr>
              <w:spacing w:before="60" w:after="20"/>
              <w:jc w:val="both"/>
              <w:rPr>
                <w:sz w:val="19"/>
                <w:szCs w:val="19"/>
              </w:rPr>
            </w:pPr>
            <w:r w:rsidRPr="001E7CA4">
              <w:rPr>
                <w:color w:val="000000"/>
                <w:sz w:val="19"/>
                <w:szCs w:val="19"/>
              </w:rPr>
              <w:t xml:space="preserve">Další odborné zkušenosti:  </w:t>
            </w:r>
            <w:r w:rsidRPr="001E7CA4">
              <w:rPr>
                <w:sz w:val="19"/>
                <w:szCs w:val="19"/>
              </w:rPr>
              <w:t xml:space="preserve">Hodnotitel materiálů k akreditaci studijních programů zařazených pod bezpečnostní obory (od r. 2018); Oponent hodnocení návrhu projektů a projektů: </w:t>
            </w:r>
            <w:r w:rsidRPr="001E7CA4">
              <w:rPr>
                <w:b/>
                <w:sz w:val="19"/>
                <w:szCs w:val="19"/>
              </w:rPr>
              <w:t>Programů bezpečnostního výzkumu ČR</w:t>
            </w:r>
            <w:r w:rsidRPr="001E7CA4">
              <w:rPr>
                <w:sz w:val="19"/>
                <w:szCs w:val="19"/>
              </w:rPr>
              <w:t xml:space="preserve"> (od r. 2010) a </w:t>
            </w:r>
            <w:r w:rsidRPr="001E7CA4">
              <w:rPr>
                <w:b/>
                <w:sz w:val="19"/>
                <w:szCs w:val="19"/>
              </w:rPr>
              <w:t>Programů TAČR</w:t>
            </w:r>
            <w:r w:rsidRPr="001E7CA4">
              <w:rPr>
                <w:sz w:val="19"/>
                <w:szCs w:val="19"/>
              </w:rPr>
              <w:t xml:space="preserve"> (od r. 2011);</w:t>
            </w:r>
            <w:r w:rsidR="001E7CA4">
              <w:rPr>
                <w:sz w:val="19"/>
                <w:szCs w:val="19"/>
              </w:rPr>
              <w:t xml:space="preserve"> </w:t>
            </w:r>
            <w:r w:rsidRPr="001E7CA4">
              <w:rPr>
                <w:sz w:val="19"/>
                <w:szCs w:val="19"/>
              </w:rPr>
              <w:t xml:space="preserve">Člen a řešitel pilotních studií </w:t>
            </w:r>
            <w:r w:rsidRPr="001E7CA4">
              <w:rPr>
                <w:b/>
                <w:sz w:val="19"/>
                <w:szCs w:val="19"/>
              </w:rPr>
              <w:t>NATO/Committee on the Challenges to Modern Society: „Environmental Management Systems in the Military Sector“</w:t>
            </w:r>
            <w:r w:rsidRPr="001E7CA4">
              <w:rPr>
                <w:sz w:val="19"/>
                <w:szCs w:val="19"/>
                <w:lang w:val="en-GB"/>
              </w:rPr>
              <w:t xml:space="preserve"> </w:t>
            </w:r>
            <w:r w:rsidRPr="001E7CA4">
              <w:rPr>
                <w:sz w:val="19"/>
                <w:szCs w:val="19"/>
              </w:rPr>
              <w:t xml:space="preserve">(1995 </w:t>
            </w:r>
            <w:r w:rsidR="007D3BE7" w:rsidRPr="001E7CA4">
              <w:rPr>
                <w:sz w:val="19"/>
                <w:szCs w:val="19"/>
              </w:rPr>
              <w:t>–</w:t>
            </w:r>
            <w:r w:rsidRPr="001E7CA4">
              <w:rPr>
                <w:sz w:val="19"/>
                <w:szCs w:val="19"/>
              </w:rPr>
              <w:t xml:space="preserve"> 2000); </w:t>
            </w:r>
            <w:r w:rsidRPr="001E7CA4">
              <w:rPr>
                <w:b/>
                <w:sz w:val="19"/>
                <w:szCs w:val="19"/>
                <w:lang w:val="en-GB"/>
              </w:rPr>
              <w:t xml:space="preserve">„Clean Products and </w:t>
            </w:r>
            <w:proofErr w:type="gramStart"/>
            <w:r w:rsidRPr="001E7CA4">
              <w:rPr>
                <w:b/>
                <w:sz w:val="19"/>
                <w:szCs w:val="19"/>
                <w:lang w:val="en-GB"/>
              </w:rPr>
              <w:t>Processes“ Phase</w:t>
            </w:r>
            <w:proofErr w:type="gramEnd"/>
            <w:r w:rsidRPr="001E7CA4">
              <w:rPr>
                <w:b/>
                <w:sz w:val="19"/>
                <w:szCs w:val="19"/>
                <w:lang w:val="en-GB"/>
              </w:rPr>
              <w:t xml:space="preserve"> I</w:t>
            </w:r>
            <w:r w:rsidRPr="001E7CA4">
              <w:rPr>
                <w:sz w:val="19"/>
                <w:szCs w:val="19"/>
              </w:rPr>
              <w:t xml:space="preserve"> (1998 </w:t>
            </w:r>
            <w:r w:rsidR="007D3BE7" w:rsidRPr="001E7CA4">
              <w:rPr>
                <w:sz w:val="19"/>
                <w:szCs w:val="19"/>
              </w:rPr>
              <w:t>–</w:t>
            </w:r>
            <w:r w:rsidR="007D3BE7">
              <w:rPr>
                <w:sz w:val="19"/>
                <w:szCs w:val="19"/>
              </w:rPr>
              <w:t xml:space="preserve"> </w:t>
            </w:r>
            <w:r w:rsidRPr="001E7CA4">
              <w:rPr>
                <w:sz w:val="19"/>
                <w:szCs w:val="19"/>
              </w:rPr>
              <w:t xml:space="preserve">2002); </w:t>
            </w:r>
            <w:r w:rsidRPr="001E7CA4">
              <w:rPr>
                <w:b/>
                <w:sz w:val="19"/>
                <w:szCs w:val="19"/>
                <w:lang w:val="en-GB"/>
              </w:rPr>
              <w:t>„Clean Products and Processes“ Phase II</w:t>
            </w:r>
            <w:r w:rsidRPr="001E7CA4">
              <w:rPr>
                <w:sz w:val="19"/>
                <w:szCs w:val="19"/>
              </w:rPr>
              <w:t xml:space="preserve"> (2003 </w:t>
            </w:r>
            <w:r w:rsidR="007D3BE7" w:rsidRPr="001E7CA4">
              <w:rPr>
                <w:sz w:val="19"/>
                <w:szCs w:val="19"/>
              </w:rPr>
              <w:t>–</w:t>
            </w:r>
            <w:r w:rsidRPr="001E7CA4">
              <w:rPr>
                <w:sz w:val="19"/>
                <w:szCs w:val="19"/>
              </w:rPr>
              <w:t xml:space="preserve"> 2007); </w:t>
            </w:r>
            <w:r w:rsidR="007D3BE7">
              <w:rPr>
                <w:sz w:val="19"/>
                <w:szCs w:val="19"/>
              </w:rPr>
              <w:t xml:space="preserve">Člen ediční rady časopisu </w:t>
            </w:r>
            <w:r w:rsidRPr="001E7CA4">
              <w:rPr>
                <w:b/>
                <w:sz w:val="19"/>
                <w:szCs w:val="19"/>
              </w:rPr>
              <w:t>Waste Management</w:t>
            </w:r>
            <w:r w:rsidRPr="001E7CA4">
              <w:rPr>
                <w:sz w:val="19"/>
                <w:szCs w:val="19"/>
              </w:rPr>
              <w:t xml:space="preserve"> (2008 </w:t>
            </w:r>
            <w:r w:rsidR="007D3BE7" w:rsidRPr="001E7CA4">
              <w:rPr>
                <w:sz w:val="19"/>
                <w:szCs w:val="19"/>
              </w:rPr>
              <w:t>–</w:t>
            </w:r>
            <w:r w:rsidR="007D3BE7">
              <w:rPr>
                <w:sz w:val="19"/>
                <w:szCs w:val="19"/>
              </w:rPr>
              <w:t xml:space="preserve"> 2018) a </w:t>
            </w:r>
            <w:r w:rsidRPr="001E7CA4">
              <w:rPr>
                <w:b/>
                <w:sz w:val="19"/>
                <w:szCs w:val="19"/>
                <w:lang w:val="en-GB"/>
              </w:rPr>
              <w:t>International Journal of Management and Economics</w:t>
            </w:r>
            <w:r w:rsidRPr="001E7CA4">
              <w:rPr>
                <w:b/>
                <w:sz w:val="19"/>
                <w:szCs w:val="19"/>
              </w:rPr>
              <w:t xml:space="preserve"> </w:t>
            </w:r>
            <w:r w:rsidR="007D3BE7">
              <w:rPr>
                <w:sz w:val="19"/>
                <w:szCs w:val="19"/>
              </w:rPr>
              <w:t>(</w:t>
            </w:r>
            <w:r w:rsidR="001B6850">
              <w:rPr>
                <w:sz w:val="19"/>
                <w:szCs w:val="19"/>
              </w:rPr>
              <w:t>od r. 2011)</w:t>
            </w:r>
          </w:p>
          <w:p w14:paraId="64B74340" w14:textId="058CDC08" w:rsidR="005F5B14" w:rsidRPr="001E7CA4" w:rsidRDefault="00A6664C" w:rsidP="001E7CA4">
            <w:pPr>
              <w:spacing w:before="60" w:after="60"/>
              <w:jc w:val="both"/>
              <w:rPr>
                <w:b/>
                <w:sz w:val="19"/>
                <w:szCs w:val="19"/>
              </w:rPr>
            </w:pPr>
            <w:r w:rsidRPr="001E7CA4">
              <w:rPr>
                <w:sz w:val="19"/>
                <w:szCs w:val="19"/>
              </w:rPr>
              <w:t xml:space="preserve">Členství v mezinárodních organizacích: </w:t>
            </w:r>
            <w:r w:rsidRPr="001E7CA4">
              <w:rPr>
                <w:b/>
                <w:sz w:val="19"/>
                <w:szCs w:val="19"/>
                <w:lang w:val="en-GB"/>
              </w:rPr>
              <w:t>NATO/Army Subgroup/Environmental Training Working Group</w:t>
            </w:r>
            <w:r w:rsidRPr="001E7CA4">
              <w:rPr>
                <w:sz w:val="19"/>
                <w:szCs w:val="19"/>
              </w:rPr>
              <w:t xml:space="preserve">  (člen, 1998 </w:t>
            </w:r>
            <w:r w:rsidR="007D3BE7" w:rsidRPr="001E7CA4">
              <w:rPr>
                <w:sz w:val="19"/>
                <w:szCs w:val="19"/>
              </w:rPr>
              <w:t>–</w:t>
            </w:r>
            <w:r w:rsidRPr="001E7CA4">
              <w:rPr>
                <w:sz w:val="19"/>
                <w:szCs w:val="19"/>
              </w:rPr>
              <w:t xml:space="preserve"> 2013); </w:t>
            </w:r>
            <w:r w:rsidRPr="001E7CA4">
              <w:rPr>
                <w:b/>
                <w:sz w:val="19"/>
                <w:szCs w:val="19"/>
                <w:lang w:val="en-GB"/>
              </w:rPr>
              <w:t>NATO/Army Subgroup/Environmental Protection Working Group</w:t>
            </w:r>
            <w:r w:rsidRPr="001E7CA4">
              <w:rPr>
                <w:sz w:val="19"/>
                <w:szCs w:val="19"/>
              </w:rPr>
              <w:t xml:space="preserve">  (člen, 1997 </w:t>
            </w:r>
            <w:r w:rsidR="007D3BE7" w:rsidRPr="001E7CA4">
              <w:rPr>
                <w:sz w:val="19"/>
                <w:szCs w:val="19"/>
              </w:rPr>
              <w:t>–</w:t>
            </w:r>
            <w:r w:rsidRPr="001E7CA4">
              <w:rPr>
                <w:sz w:val="19"/>
                <w:szCs w:val="19"/>
              </w:rPr>
              <w:t xml:space="preserve"> 2012); </w:t>
            </w:r>
            <w:r w:rsidRPr="001E7CA4">
              <w:rPr>
                <w:b/>
                <w:sz w:val="19"/>
                <w:szCs w:val="19"/>
                <w:lang w:val="en-GB"/>
              </w:rPr>
              <w:t>European Association for Security</w:t>
            </w:r>
            <w:r w:rsidRPr="001E7CA4">
              <w:rPr>
                <w:sz w:val="19"/>
                <w:szCs w:val="19"/>
              </w:rPr>
              <w:t xml:space="preserve"> (člen, od r. 2004); </w:t>
            </w:r>
            <w:r w:rsidRPr="001E7CA4">
              <w:rPr>
                <w:b/>
                <w:sz w:val="19"/>
                <w:szCs w:val="19"/>
                <w:lang w:val="en-GB"/>
              </w:rPr>
              <w:t>Society for Risk Analysis in Europe</w:t>
            </w:r>
            <w:r w:rsidRPr="001E7CA4">
              <w:rPr>
                <w:sz w:val="19"/>
                <w:szCs w:val="19"/>
              </w:rPr>
              <w:t xml:space="preserve"> (člen, od r. 2004); </w:t>
            </w:r>
            <w:r w:rsidRPr="001E7CA4">
              <w:rPr>
                <w:b/>
                <w:sz w:val="19"/>
                <w:szCs w:val="19"/>
                <w:lang w:val="en-GB"/>
              </w:rPr>
              <w:t>International Risk Governance Council</w:t>
            </w:r>
            <w:r w:rsidR="007D3BE7">
              <w:rPr>
                <w:sz w:val="19"/>
                <w:szCs w:val="19"/>
              </w:rPr>
              <w:t xml:space="preserve"> (člen, od r. 2005)</w:t>
            </w:r>
          </w:p>
        </w:tc>
      </w:tr>
      <w:tr w:rsidR="00512866" w14:paraId="6FA71C1A" w14:textId="77777777" w:rsidTr="001E7CA4">
        <w:tc>
          <w:tcPr>
            <w:tcW w:w="10207" w:type="dxa"/>
            <w:gridSpan w:val="16"/>
            <w:shd w:val="clear" w:color="auto" w:fill="F7CAAC"/>
          </w:tcPr>
          <w:p w14:paraId="24BC8781" w14:textId="77777777" w:rsidR="00512866" w:rsidRPr="001E7CA4" w:rsidRDefault="00512866" w:rsidP="00FF35A6">
            <w:pPr>
              <w:jc w:val="both"/>
              <w:rPr>
                <w:b/>
                <w:sz w:val="19"/>
                <w:szCs w:val="19"/>
              </w:rPr>
            </w:pPr>
            <w:r w:rsidRPr="001E7CA4">
              <w:rPr>
                <w:b/>
                <w:sz w:val="19"/>
                <w:szCs w:val="19"/>
              </w:rPr>
              <w:t>Údaje o odborném působení od absolvování VŠ</w:t>
            </w:r>
          </w:p>
        </w:tc>
      </w:tr>
      <w:tr w:rsidR="00512866" w14:paraId="285878DA" w14:textId="77777777" w:rsidTr="001E7CA4">
        <w:trPr>
          <w:trHeight w:val="493"/>
        </w:trPr>
        <w:tc>
          <w:tcPr>
            <w:tcW w:w="10207" w:type="dxa"/>
            <w:gridSpan w:val="16"/>
          </w:tcPr>
          <w:p w14:paraId="41C321B6" w14:textId="66780802" w:rsidR="00A6664C" w:rsidRPr="001E7CA4" w:rsidRDefault="00A6664C" w:rsidP="007D3BE7">
            <w:pPr>
              <w:spacing w:before="40" w:after="20"/>
              <w:jc w:val="both"/>
              <w:rPr>
                <w:sz w:val="19"/>
                <w:szCs w:val="19"/>
              </w:rPr>
            </w:pPr>
            <w:r w:rsidRPr="001E7CA4">
              <w:rPr>
                <w:sz w:val="19"/>
                <w:szCs w:val="19"/>
              </w:rPr>
              <w:t xml:space="preserve">1973 </w:t>
            </w:r>
            <w:r w:rsidR="001E7CA4" w:rsidRPr="001E7CA4">
              <w:rPr>
                <w:sz w:val="19"/>
                <w:szCs w:val="19"/>
              </w:rPr>
              <w:t>–</w:t>
            </w:r>
            <w:r w:rsidRPr="001E7CA4">
              <w:rPr>
                <w:sz w:val="19"/>
                <w:szCs w:val="19"/>
              </w:rPr>
              <w:t xml:space="preserve"> 1974: Zbrojovka Brno, závod Vyškov, technolog povrchových úprav</w:t>
            </w:r>
          </w:p>
          <w:p w14:paraId="75F1195B" w14:textId="6DD0358B" w:rsidR="00A6664C" w:rsidRPr="001E7CA4" w:rsidRDefault="00A6664C" w:rsidP="00A6664C">
            <w:pPr>
              <w:spacing w:before="20" w:after="20"/>
              <w:jc w:val="both"/>
              <w:rPr>
                <w:sz w:val="19"/>
                <w:szCs w:val="19"/>
              </w:rPr>
            </w:pPr>
            <w:r w:rsidRPr="001E7CA4">
              <w:rPr>
                <w:sz w:val="19"/>
                <w:szCs w:val="19"/>
              </w:rPr>
              <w:t xml:space="preserve">1974 </w:t>
            </w:r>
            <w:r w:rsidR="001E7CA4" w:rsidRPr="001E7CA4">
              <w:rPr>
                <w:sz w:val="19"/>
                <w:szCs w:val="19"/>
              </w:rPr>
              <w:t>–</w:t>
            </w:r>
            <w:r w:rsidRPr="001E7CA4">
              <w:rPr>
                <w:sz w:val="19"/>
                <w:szCs w:val="19"/>
              </w:rPr>
              <w:t xml:space="preserve"> 1978: Výzkumný ústav makromolekulární chemie Brno, vědecký aspirant</w:t>
            </w:r>
          </w:p>
          <w:p w14:paraId="3D66BAE2" w14:textId="6C09E119" w:rsidR="00A6664C" w:rsidRPr="001E7CA4" w:rsidRDefault="00A6664C" w:rsidP="001E7CA4">
            <w:pPr>
              <w:spacing w:before="20" w:after="20"/>
              <w:jc w:val="both"/>
              <w:rPr>
                <w:sz w:val="19"/>
                <w:szCs w:val="19"/>
              </w:rPr>
            </w:pPr>
            <w:r w:rsidRPr="001E7CA4">
              <w:rPr>
                <w:sz w:val="19"/>
                <w:szCs w:val="19"/>
              </w:rPr>
              <w:t xml:space="preserve">1978 </w:t>
            </w:r>
            <w:r w:rsidR="001E7CA4" w:rsidRPr="001E7CA4">
              <w:rPr>
                <w:sz w:val="19"/>
                <w:szCs w:val="19"/>
              </w:rPr>
              <w:t>–</w:t>
            </w:r>
            <w:r w:rsidRPr="001E7CA4">
              <w:rPr>
                <w:sz w:val="19"/>
                <w:szCs w:val="19"/>
              </w:rPr>
              <w:t xml:space="preserve"> 2004: VVŠ PV Vyškov, vysokoškolský učitel a vědecký pracovník; zástupce v</w:t>
            </w:r>
            <w:r w:rsidR="001E7CA4">
              <w:rPr>
                <w:sz w:val="19"/>
                <w:szCs w:val="19"/>
              </w:rPr>
              <w:t xml:space="preserve">edoucího katedry (1992 – 1996); </w:t>
            </w:r>
            <w:r w:rsidRPr="001E7CA4">
              <w:rPr>
                <w:sz w:val="19"/>
                <w:szCs w:val="19"/>
              </w:rPr>
              <w:t xml:space="preserve">proděkan pro vědeckou práci a zahraniční vztahy (1996 </w:t>
            </w:r>
            <w:r w:rsidR="001E7CA4" w:rsidRPr="001E7CA4">
              <w:rPr>
                <w:sz w:val="19"/>
                <w:szCs w:val="19"/>
              </w:rPr>
              <w:t>–</w:t>
            </w:r>
            <w:r w:rsidRPr="001E7CA4">
              <w:rPr>
                <w:sz w:val="19"/>
                <w:szCs w:val="19"/>
              </w:rPr>
              <w:t xml:space="preserve"> 2004) </w:t>
            </w:r>
          </w:p>
          <w:p w14:paraId="291C4FA3" w14:textId="482DCD21" w:rsidR="00A6664C" w:rsidRPr="001E7CA4" w:rsidRDefault="00A6664C" w:rsidP="00A6664C">
            <w:pPr>
              <w:spacing w:before="20" w:after="20"/>
              <w:jc w:val="both"/>
              <w:rPr>
                <w:sz w:val="19"/>
                <w:szCs w:val="19"/>
              </w:rPr>
            </w:pPr>
            <w:r w:rsidRPr="001E7CA4">
              <w:rPr>
                <w:sz w:val="19"/>
                <w:szCs w:val="19"/>
              </w:rPr>
              <w:t xml:space="preserve">1992 </w:t>
            </w:r>
            <w:r w:rsidR="001E7CA4" w:rsidRPr="001E7CA4">
              <w:rPr>
                <w:sz w:val="19"/>
                <w:szCs w:val="19"/>
              </w:rPr>
              <w:t>–</w:t>
            </w:r>
            <w:r w:rsidRPr="001E7CA4">
              <w:rPr>
                <w:sz w:val="19"/>
                <w:szCs w:val="19"/>
              </w:rPr>
              <w:t xml:space="preserve"> 1994: </w:t>
            </w:r>
            <w:proofErr w:type="gramStart"/>
            <w:r w:rsidRPr="001E7CA4">
              <w:rPr>
                <w:sz w:val="19"/>
                <w:szCs w:val="19"/>
              </w:rPr>
              <w:t>MU</w:t>
            </w:r>
            <w:proofErr w:type="gramEnd"/>
            <w:r w:rsidRPr="001E7CA4">
              <w:rPr>
                <w:sz w:val="19"/>
                <w:szCs w:val="19"/>
              </w:rPr>
              <w:t xml:space="preserve"> Brno, ESF, vysokoškolský učitel </w:t>
            </w:r>
          </w:p>
          <w:p w14:paraId="3E27EA65" w14:textId="66FBF594" w:rsidR="00A6664C" w:rsidRPr="001E7CA4" w:rsidRDefault="00A6664C" w:rsidP="00A6664C">
            <w:pPr>
              <w:spacing w:before="20" w:after="20"/>
              <w:jc w:val="both"/>
              <w:rPr>
                <w:sz w:val="19"/>
                <w:szCs w:val="19"/>
              </w:rPr>
            </w:pPr>
            <w:r w:rsidRPr="001E7CA4">
              <w:rPr>
                <w:sz w:val="19"/>
                <w:szCs w:val="19"/>
              </w:rPr>
              <w:t xml:space="preserve">2004 </w:t>
            </w:r>
            <w:r w:rsidR="001E7CA4" w:rsidRPr="001E7CA4">
              <w:rPr>
                <w:sz w:val="19"/>
                <w:szCs w:val="19"/>
              </w:rPr>
              <w:t>–</w:t>
            </w:r>
            <w:r w:rsidR="001E7CA4">
              <w:rPr>
                <w:sz w:val="19"/>
                <w:szCs w:val="19"/>
              </w:rPr>
              <w:t xml:space="preserve"> </w:t>
            </w:r>
            <w:r w:rsidRPr="001E7CA4">
              <w:rPr>
                <w:sz w:val="19"/>
                <w:szCs w:val="19"/>
              </w:rPr>
              <w:t xml:space="preserve">2008: MENDELU Brno, Agronomická fakulta, vysokoškolský učitel, vědecký pracovník (úvazek 0,5) </w:t>
            </w:r>
          </w:p>
          <w:p w14:paraId="1C57F7CA" w14:textId="2BF6AA44" w:rsidR="00A6664C" w:rsidRPr="001E7CA4" w:rsidRDefault="00A6664C" w:rsidP="00A6664C">
            <w:pPr>
              <w:spacing w:before="20" w:after="20"/>
              <w:jc w:val="both"/>
              <w:rPr>
                <w:sz w:val="19"/>
                <w:szCs w:val="19"/>
              </w:rPr>
            </w:pPr>
            <w:r w:rsidRPr="001E7CA4">
              <w:rPr>
                <w:sz w:val="19"/>
                <w:szCs w:val="19"/>
              </w:rPr>
              <w:t xml:space="preserve">2004 </w:t>
            </w:r>
            <w:r w:rsidR="001E7CA4" w:rsidRPr="001E7CA4">
              <w:rPr>
                <w:sz w:val="19"/>
                <w:szCs w:val="19"/>
              </w:rPr>
              <w:t>–</w:t>
            </w:r>
            <w:r w:rsidRPr="001E7CA4">
              <w:rPr>
                <w:sz w:val="19"/>
                <w:szCs w:val="19"/>
              </w:rPr>
              <w:t xml:space="preserve"> 2018: </w:t>
            </w:r>
            <w:r w:rsidR="007D3BE7">
              <w:rPr>
                <w:sz w:val="19"/>
                <w:szCs w:val="19"/>
              </w:rPr>
              <w:t xml:space="preserve">UO Brno, akademický pracovník </w:t>
            </w:r>
            <w:r w:rsidRPr="001E7CA4">
              <w:rPr>
                <w:sz w:val="19"/>
                <w:szCs w:val="19"/>
              </w:rPr>
              <w:t>(do 01. 02. 2018 úvazek 1,0; od 01. 02. 2018 do 30. 09</w:t>
            </w:r>
            <w:r w:rsidR="007D3BE7">
              <w:rPr>
                <w:sz w:val="19"/>
                <w:szCs w:val="19"/>
              </w:rPr>
              <w:t>.</w:t>
            </w:r>
            <w:r w:rsidRPr="001E7CA4">
              <w:rPr>
                <w:sz w:val="19"/>
                <w:szCs w:val="19"/>
              </w:rPr>
              <w:t xml:space="preserve"> 2018 úvazek 0,2)</w:t>
            </w:r>
          </w:p>
          <w:p w14:paraId="75C9C4B7" w14:textId="468B5407" w:rsidR="00A6664C" w:rsidRPr="001E7CA4" w:rsidRDefault="00A6664C" w:rsidP="00A6664C">
            <w:pPr>
              <w:spacing w:before="20" w:after="20"/>
              <w:jc w:val="both"/>
              <w:rPr>
                <w:sz w:val="19"/>
                <w:szCs w:val="19"/>
              </w:rPr>
            </w:pPr>
            <w:r w:rsidRPr="001E7CA4">
              <w:rPr>
                <w:sz w:val="19"/>
                <w:szCs w:val="19"/>
              </w:rPr>
              <w:t xml:space="preserve">2012 </w:t>
            </w:r>
            <w:r w:rsidR="001E7CA4" w:rsidRPr="001E7CA4">
              <w:rPr>
                <w:sz w:val="19"/>
                <w:szCs w:val="19"/>
              </w:rPr>
              <w:t>–</w:t>
            </w:r>
            <w:r w:rsidRPr="001E7CA4">
              <w:rPr>
                <w:sz w:val="19"/>
                <w:szCs w:val="19"/>
              </w:rPr>
              <w:t xml:space="preserve"> 2015: VŠOH Brno, akademický pracovník (úvazek 0,4) </w:t>
            </w:r>
          </w:p>
          <w:p w14:paraId="588C937F" w14:textId="6A05D6AC" w:rsidR="00A6664C" w:rsidRPr="001E7CA4" w:rsidRDefault="00A6664C" w:rsidP="00A6664C">
            <w:pPr>
              <w:spacing w:before="20" w:after="20"/>
              <w:jc w:val="both"/>
              <w:rPr>
                <w:sz w:val="19"/>
                <w:szCs w:val="19"/>
              </w:rPr>
            </w:pPr>
            <w:r w:rsidRPr="001E7CA4">
              <w:rPr>
                <w:sz w:val="19"/>
                <w:szCs w:val="19"/>
              </w:rPr>
              <w:t xml:space="preserve">2015 </w:t>
            </w:r>
            <w:r w:rsidR="001E7CA4" w:rsidRPr="001E7CA4">
              <w:rPr>
                <w:sz w:val="19"/>
                <w:szCs w:val="19"/>
              </w:rPr>
              <w:t>–</w:t>
            </w:r>
            <w:r w:rsidRPr="001E7CA4">
              <w:rPr>
                <w:sz w:val="19"/>
                <w:szCs w:val="19"/>
              </w:rPr>
              <w:t xml:space="preserve"> dosud: VŠ AMBIS Praha, akademický pracovník (úvazek 0,1) </w:t>
            </w:r>
          </w:p>
          <w:p w14:paraId="44C72EBA" w14:textId="24034216" w:rsidR="002850F2" w:rsidRPr="001E7CA4" w:rsidRDefault="00A6664C" w:rsidP="007D3BE7">
            <w:pPr>
              <w:spacing w:before="20" w:after="40"/>
              <w:jc w:val="both"/>
              <w:rPr>
                <w:sz w:val="19"/>
                <w:szCs w:val="19"/>
              </w:rPr>
            </w:pPr>
            <w:r w:rsidRPr="001E7CA4">
              <w:rPr>
                <w:sz w:val="19"/>
                <w:szCs w:val="19"/>
              </w:rPr>
              <w:t>2018 – dosud: UTB Zlín, FLKŘ, akademický pracovník (úvazek 1,0)</w:t>
            </w:r>
          </w:p>
        </w:tc>
      </w:tr>
      <w:tr w:rsidR="00512866" w14:paraId="4083A98A" w14:textId="77777777" w:rsidTr="001E7CA4">
        <w:trPr>
          <w:trHeight w:val="250"/>
        </w:trPr>
        <w:tc>
          <w:tcPr>
            <w:tcW w:w="10207" w:type="dxa"/>
            <w:gridSpan w:val="16"/>
            <w:shd w:val="clear" w:color="auto" w:fill="F7CAAC"/>
          </w:tcPr>
          <w:p w14:paraId="65211085" w14:textId="77777777" w:rsidR="00512866" w:rsidRPr="001E7CA4" w:rsidRDefault="00512866" w:rsidP="00FF35A6">
            <w:pPr>
              <w:jc w:val="both"/>
              <w:rPr>
                <w:sz w:val="19"/>
                <w:szCs w:val="19"/>
              </w:rPr>
            </w:pPr>
            <w:r w:rsidRPr="001E7CA4">
              <w:rPr>
                <w:b/>
                <w:sz w:val="19"/>
                <w:szCs w:val="19"/>
              </w:rPr>
              <w:t>Zkušenosti s vedením kvalifikačních a rigorózních prací</w:t>
            </w:r>
          </w:p>
        </w:tc>
      </w:tr>
      <w:tr w:rsidR="00512866" w14:paraId="622482EA" w14:textId="77777777" w:rsidTr="001E7CA4">
        <w:trPr>
          <w:trHeight w:val="269"/>
        </w:trPr>
        <w:tc>
          <w:tcPr>
            <w:tcW w:w="10207" w:type="dxa"/>
            <w:gridSpan w:val="16"/>
          </w:tcPr>
          <w:p w14:paraId="160BEA34" w14:textId="595BDD46" w:rsidR="00512866" w:rsidRPr="001E7CA4" w:rsidRDefault="005F5B14" w:rsidP="001E7CA4">
            <w:pPr>
              <w:tabs>
                <w:tab w:val="left" w:pos="7530"/>
              </w:tabs>
              <w:spacing w:before="60" w:after="60"/>
              <w:jc w:val="both"/>
              <w:rPr>
                <w:sz w:val="19"/>
                <w:szCs w:val="19"/>
              </w:rPr>
            </w:pPr>
            <w:r w:rsidRPr="001E7CA4">
              <w:rPr>
                <w:sz w:val="19"/>
                <w:szCs w:val="19"/>
              </w:rPr>
              <w:t>Počet obh</w:t>
            </w:r>
            <w:r w:rsidR="00244128" w:rsidRPr="001E7CA4">
              <w:rPr>
                <w:sz w:val="19"/>
                <w:szCs w:val="19"/>
              </w:rPr>
              <w:t>á</w:t>
            </w:r>
            <w:r w:rsidRPr="001E7CA4">
              <w:rPr>
                <w:sz w:val="19"/>
                <w:szCs w:val="19"/>
              </w:rPr>
              <w:t xml:space="preserve">jených prací, které vyučující vedl v období 2014 – 2018: </w:t>
            </w:r>
            <w:r w:rsidR="00A6664C" w:rsidRPr="001E7CA4">
              <w:rPr>
                <w:b/>
                <w:sz w:val="19"/>
                <w:szCs w:val="19"/>
              </w:rPr>
              <w:t>11</w:t>
            </w:r>
            <w:r w:rsidRPr="001E7CA4">
              <w:rPr>
                <w:sz w:val="19"/>
                <w:szCs w:val="19"/>
              </w:rPr>
              <w:t xml:space="preserve"> DP, </w:t>
            </w:r>
            <w:r w:rsidR="00A6664C" w:rsidRPr="001E7CA4">
              <w:rPr>
                <w:b/>
                <w:sz w:val="19"/>
                <w:szCs w:val="19"/>
              </w:rPr>
              <w:t>5</w:t>
            </w:r>
            <w:r w:rsidRPr="001E7CA4">
              <w:rPr>
                <w:sz w:val="19"/>
                <w:szCs w:val="19"/>
              </w:rPr>
              <w:t xml:space="preserve"> DisP.</w:t>
            </w:r>
            <w:r w:rsidRPr="001E7CA4">
              <w:rPr>
                <w:sz w:val="19"/>
                <w:szCs w:val="19"/>
              </w:rPr>
              <w:tab/>
            </w:r>
          </w:p>
        </w:tc>
      </w:tr>
      <w:tr w:rsidR="00512866" w14:paraId="42E4B6EC" w14:textId="77777777" w:rsidTr="001E7CA4">
        <w:trPr>
          <w:cantSplit/>
        </w:trPr>
        <w:tc>
          <w:tcPr>
            <w:tcW w:w="3686" w:type="dxa"/>
            <w:gridSpan w:val="2"/>
            <w:tcBorders>
              <w:top w:val="single" w:sz="12" w:space="0" w:color="auto"/>
            </w:tcBorders>
            <w:shd w:val="clear" w:color="auto" w:fill="F7CAAC"/>
          </w:tcPr>
          <w:p w14:paraId="2DBF236D" w14:textId="77777777" w:rsidR="00512866" w:rsidRPr="001E7CA4" w:rsidRDefault="00512866" w:rsidP="00FF35A6">
            <w:pPr>
              <w:jc w:val="both"/>
              <w:rPr>
                <w:sz w:val="19"/>
                <w:szCs w:val="19"/>
              </w:rPr>
            </w:pPr>
            <w:r w:rsidRPr="001E7CA4">
              <w:rPr>
                <w:b/>
                <w:sz w:val="19"/>
                <w:szCs w:val="19"/>
              </w:rPr>
              <w:t xml:space="preserve">Obor habilitačního řízení </w:t>
            </w:r>
          </w:p>
        </w:tc>
        <w:tc>
          <w:tcPr>
            <w:tcW w:w="1937" w:type="dxa"/>
            <w:gridSpan w:val="2"/>
            <w:tcBorders>
              <w:top w:val="single" w:sz="12" w:space="0" w:color="auto"/>
            </w:tcBorders>
            <w:shd w:val="clear" w:color="auto" w:fill="F7CAAC"/>
          </w:tcPr>
          <w:p w14:paraId="18BECCF7" w14:textId="77777777" w:rsidR="00512866" w:rsidRPr="001E7CA4" w:rsidRDefault="00512866" w:rsidP="00FF35A6">
            <w:pPr>
              <w:jc w:val="both"/>
              <w:rPr>
                <w:sz w:val="19"/>
                <w:szCs w:val="19"/>
              </w:rPr>
            </w:pPr>
            <w:r w:rsidRPr="001E7CA4">
              <w:rPr>
                <w:b/>
                <w:sz w:val="19"/>
                <w:szCs w:val="19"/>
              </w:rPr>
              <w:t>Rok udělení hodnosti</w:t>
            </w:r>
          </w:p>
        </w:tc>
        <w:tc>
          <w:tcPr>
            <w:tcW w:w="2032" w:type="dxa"/>
            <w:gridSpan w:val="4"/>
            <w:tcBorders>
              <w:top w:val="single" w:sz="12" w:space="0" w:color="auto"/>
              <w:right w:val="single" w:sz="12" w:space="0" w:color="auto"/>
            </w:tcBorders>
            <w:shd w:val="clear" w:color="auto" w:fill="F7CAAC"/>
          </w:tcPr>
          <w:p w14:paraId="6AC9D454" w14:textId="77777777" w:rsidR="00512866" w:rsidRPr="001E7CA4" w:rsidRDefault="00512866" w:rsidP="00FF35A6">
            <w:pPr>
              <w:jc w:val="both"/>
              <w:rPr>
                <w:sz w:val="19"/>
                <w:szCs w:val="19"/>
              </w:rPr>
            </w:pPr>
            <w:r w:rsidRPr="001E7CA4">
              <w:rPr>
                <w:b/>
                <w:sz w:val="19"/>
                <w:szCs w:val="19"/>
              </w:rPr>
              <w:t>Řízení konáno na VŠ</w:t>
            </w:r>
          </w:p>
        </w:tc>
        <w:tc>
          <w:tcPr>
            <w:tcW w:w="2552" w:type="dxa"/>
            <w:gridSpan w:val="8"/>
            <w:tcBorders>
              <w:top w:val="single" w:sz="12" w:space="0" w:color="auto"/>
              <w:left w:val="single" w:sz="12" w:space="0" w:color="auto"/>
            </w:tcBorders>
            <w:shd w:val="clear" w:color="auto" w:fill="F7CAAC"/>
          </w:tcPr>
          <w:p w14:paraId="5BE387FC" w14:textId="77777777" w:rsidR="00512866" w:rsidRPr="001E7CA4" w:rsidRDefault="00512866" w:rsidP="00FF35A6">
            <w:pPr>
              <w:jc w:val="both"/>
              <w:rPr>
                <w:b/>
                <w:sz w:val="19"/>
                <w:szCs w:val="19"/>
              </w:rPr>
            </w:pPr>
            <w:r w:rsidRPr="001E7CA4">
              <w:rPr>
                <w:b/>
                <w:sz w:val="19"/>
                <w:szCs w:val="19"/>
              </w:rPr>
              <w:t>Ohlasy publikací</w:t>
            </w:r>
          </w:p>
        </w:tc>
      </w:tr>
      <w:tr w:rsidR="00512866" w14:paraId="5509959C" w14:textId="77777777" w:rsidTr="001E7CA4">
        <w:trPr>
          <w:cantSplit/>
        </w:trPr>
        <w:tc>
          <w:tcPr>
            <w:tcW w:w="3686" w:type="dxa"/>
            <w:gridSpan w:val="2"/>
          </w:tcPr>
          <w:p w14:paraId="5B4A568C" w14:textId="77777777" w:rsidR="00512866" w:rsidRPr="001E7CA4" w:rsidRDefault="002F1391" w:rsidP="00FF35A6">
            <w:pPr>
              <w:jc w:val="both"/>
              <w:rPr>
                <w:sz w:val="19"/>
                <w:szCs w:val="19"/>
              </w:rPr>
            </w:pPr>
            <w:r w:rsidRPr="001E7CA4">
              <w:rPr>
                <w:sz w:val="19"/>
                <w:szCs w:val="19"/>
              </w:rPr>
              <w:t>Teorie řízení a použití jednotek pozemního vojska</w:t>
            </w:r>
          </w:p>
        </w:tc>
        <w:tc>
          <w:tcPr>
            <w:tcW w:w="1937" w:type="dxa"/>
            <w:gridSpan w:val="2"/>
          </w:tcPr>
          <w:p w14:paraId="4DE71864" w14:textId="77777777" w:rsidR="00512866" w:rsidRPr="001E7CA4" w:rsidRDefault="002F1391" w:rsidP="00FF35A6">
            <w:pPr>
              <w:jc w:val="both"/>
              <w:rPr>
                <w:sz w:val="19"/>
                <w:szCs w:val="19"/>
              </w:rPr>
            </w:pPr>
            <w:r w:rsidRPr="001E7CA4">
              <w:rPr>
                <w:sz w:val="19"/>
                <w:szCs w:val="19"/>
              </w:rPr>
              <w:t>1993</w:t>
            </w:r>
          </w:p>
        </w:tc>
        <w:tc>
          <w:tcPr>
            <w:tcW w:w="2032" w:type="dxa"/>
            <w:gridSpan w:val="4"/>
            <w:tcBorders>
              <w:right w:val="single" w:sz="12" w:space="0" w:color="auto"/>
            </w:tcBorders>
          </w:tcPr>
          <w:p w14:paraId="359FA4DF" w14:textId="77777777" w:rsidR="00512866" w:rsidRPr="001E7CA4" w:rsidRDefault="002F1391" w:rsidP="002F1391">
            <w:pPr>
              <w:jc w:val="both"/>
              <w:rPr>
                <w:sz w:val="19"/>
                <w:szCs w:val="19"/>
              </w:rPr>
            </w:pPr>
            <w:r w:rsidRPr="001E7CA4">
              <w:rPr>
                <w:sz w:val="19"/>
                <w:szCs w:val="19"/>
              </w:rPr>
              <w:t>VVŠ PV Vyškov</w:t>
            </w:r>
          </w:p>
        </w:tc>
        <w:tc>
          <w:tcPr>
            <w:tcW w:w="709" w:type="dxa"/>
            <w:gridSpan w:val="3"/>
            <w:tcBorders>
              <w:left w:val="single" w:sz="12" w:space="0" w:color="auto"/>
            </w:tcBorders>
            <w:shd w:val="clear" w:color="auto" w:fill="F7CAAC"/>
          </w:tcPr>
          <w:p w14:paraId="4884D21B" w14:textId="77777777" w:rsidR="00512866" w:rsidRPr="001E7CA4" w:rsidRDefault="00512866" w:rsidP="00FF35A6">
            <w:pPr>
              <w:jc w:val="both"/>
              <w:rPr>
                <w:sz w:val="19"/>
                <w:szCs w:val="19"/>
              </w:rPr>
            </w:pPr>
            <w:r w:rsidRPr="001E7CA4">
              <w:rPr>
                <w:b/>
                <w:sz w:val="19"/>
                <w:szCs w:val="19"/>
              </w:rPr>
              <w:t>WOS</w:t>
            </w:r>
          </w:p>
        </w:tc>
        <w:tc>
          <w:tcPr>
            <w:tcW w:w="832" w:type="dxa"/>
            <w:gridSpan w:val="3"/>
            <w:shd w:val="clear" w:color="auto" w:fill="F7CAAC"/>
          </w:tcPr>
          <w:p w14:paraId="2A7D4082" w14:textId="77777777" w:rsidR="00512866" w:rsidRPr="001E7CA4" w:rsidRDefault="00512866" w:rsidP="00FF35A6">
            <w:pPr>
              <w:jc w:val="both"/>
              <w:rPr>
                <w:sz w:val="19"/>
                <w:szCs w:val="19"/>
              </w:rPr>
            </w:pPr>
            <w:r w:rsidRPr="001E7CA4">
              <w:rPr>
                <w:b/>
                <w:sz w:val="19"/>
                <w:szCs w:val="19"/>
              </w:rPr>
              <w:t>Scopus</w:t>
            </w:r>
          </w:p>
        </w:tc>
        <w:tc>
          <w:tcPr>
            <w:tcW w:w="1011" w:type="dxa"/>
            <w:gridSpan w:val="2"/>
            <w:shd w:val="clear" w:color="auto" w:fill="F7CAAC"/>
          </w:tcPr>
          <w:p w14:paraId="222087E1" w14:textId="77777777" w:rsidR="00512866" w:rsidRPr="001E7CA4" w:rsidRDefault="00512866" w:rsidP="00FF35A6">
            <w:pPr>
              <w:jc w:val="both"/>
              <w:rPr>
                <w:sz w:val="19"/>
                <w:szCs w:val="19"/>
              </w:rPr>
            </w:pPr>
            <w:r w:rsidRPr="001E7CA4">
              <w:rPr>
                <w:b/>
                <w:sz w:val="19"/>
                <w:szCs w:val="19"/>
              </w:rPr>
              <w:t>ostatní</w:t>
            </w:r>
          </w:p>
        </w:tc>
      </w:tr>
      <w:tr w:rsidR="00512866" w14:paraId="0459DFB4" w14:textId="77777777" w:rsidTr="001E7CA4">
        <w:trPr>
          <w:cantSplit/>
          <w:trHeight w:val="70"/>
        </w:trPr>
        <w:tc>
          <w:tcPr>
            <w:tcW w:w="3686" w:type="dxa"/>
            <w:gridSpan w:val="2"/>
            <w:shd w:val="clear" w:color="auto" w:fill="F7CAAC"/>
          </w:tcPr>
          <w:p w14:paraId="6BBD5776" w14:textId="77777777" w:rsidR="00512866" w:rsidRPr="001E7CA4" w:rsidRDefault="00512866" w:rsidP="00FF35A6">
            <w:pPr>
              <w:jc w:val="both"/>
              <w:rPr>
                <w:sz w:val="19"/>
                <w:szCs w:val="19"/>
              </w:rPr>
            </w:pPr>
            <w:r w:rsidRPr="001E7CA4">
              <w:rPr>
                <w:b/>
                <w:sz w:val="19"/>
                <w:szCs w:val="19"/>
              </w:rPr>
              <w:t>Obor jmenovacího řízení</w:t>
            </w:r>
          </w:p>
        </w:tc>
        <w:tc>
          <w:tcPr>
            <w:tcW w:w="1937" w:type="dxa"/>
            <w:gridSpan w:val="2"/>
            <w:shd w:val="clear" w:color="auto" w:fill="F7CAAC"/>
          </w:tcPr>
          <w:p w14:paraId="59D1493E" w14:textId="77777777" w:rsidR="00512866" w:rsidRPr="001E7CA4" w:rsidRDefault="00512866" w:rsidP="00FF35A6">
            <w:pPr>
              <w:jc w:val="both"/>
              <w:rPr>
                <w:sz w:val="19"/>
                <w:szCs w:val="19"/>
              </w:rPr>
            </w:pPr>
            <w:r w:rsidRPr="001E7CA4">
              <w:rPr>
                <w:b/>
                <w:sz w:val="19"/>
                <w:szCs w:val="19"/>
              </w:rPr>
              <w:t>Rok udělení hodnosti</w:t>
            </w:r>
          </w:p>
        </w:tc>
        <w:tc>
          <w:tcPr>
            <w:tcW w:w="2032" w:type="dxa"/>
            <w:gridSpan w:val="4"/>
            <w:tcBorders>
              <w:right w:val="single" w:sz="12" w:space="0" w:color="auto"/>
            </w:tcBorders>
            <w:shd w:val="clear" w:color="auto" w:fill="F7CAAC"/>
          </w:tcPr>
          <w:p w14:paraId="4CF3C7A2" w14:textId="717D34F9" w:rsidR="00512866" w:rsidRPr="001E7CA4" w:rsidRDefault="001E7CA4" w:rsidP="00FF35A6">
            <w:pPr>
              <w:jc w:val="both"/>
              <w:rPr>
                <w:sz w:val="19"/>
                <w:szCs w:val="19"/>
              </w:rPr>
            </w:pPr>
            <w:r w:rsidRPr="001E7CA4">
              <w:rPr>
                <w:b/>
                <w:sz w:val="19"/>
                <w:szCs w:val="19"/>
              </w:rPr>
              <w:t>Řízení konáno na VŠ</w:t>
            </w:r>
          </w:p>
        </w:tc>
        <w:tc>
          <w:tcPr>
            <w:tcW w:w="709" w:type="dxa"/>
            <w:gridSpan w:val="3"/>
            <w:vMerge w:val="restart"/>
            <w:tcBorders>
              <w:left w:val="single" w:sz="12" w:space="0" w:color="auto"/>
            </w:tcBorders>
          </w:tcPr>
          <w:p w14:paraId="3F3E7236" w14:textId="48682DB8" w:rsidR="00512866" w:rsidRPr="001E7CA4" w:rsidRDefault="00A6664C" w:rsidP="00FF35A6">
            <w:pPr>
              <w:jc w:val="both"/>
              <w:rPr>
                <w:b/>
                <w:sz w:val="19"/>
                <w:szCs w:val="19"/>
              </w:rPr>
            </w:pPr>
            <w:r w:rsidRPr="001E7CA4">
              <w:rPr>
                <w:b/>
                <w:sz w:val="19"/>
                <w:szCs w:val="19"/>
              </w:rPr>
              <w:t>156</w:t>
            </w:r>
          </w:p>
        </w:tc>
        <w:tc>
          <w:tcPr>
            <w:tcW w:w="832" w:type="dxa"/>
            <w:gridSpan w:val="3"/>
            <w:vMerge w:val="restart"/>
          </w:tcPr>
          <w:p w14:paraId="59B04BB8" w14:textId="27126509" w:rsidR="00512866" w:rsidRPr="001E7CA4" w:rsidRDefault="00A6664C" w:rsidP="00FF35A6">
            <w:pPr>
              <w:jc w:val="both"/>
              <w:rPr>
                <w:b/>
                <w:sz w:val="19"/>
                <w:szCs w:val="19"/>
              </w:rPr>
            </w:pPr>
            <w:r w:rsidRPr="001E7CA4">
              <w:rPr>
                <w:b/>
                <w:sz w:val="19"/>
                <w:szCs w:val="19"/>
              </w:rPr>
              <w:t>172</w:t>
            </w:r>
          </w:p>
        </w:tc>
        <w:tc>
          <w:tcPr>
            <w:tcW w:w="1011" w:type="dxa"/>
            <w:gridSpan w:val="2"/>
            <w:vMerge w:val="restart"/>
          </w:tcPr>
          <w:p w14:paraId="5B55C455" w14:textId="77777777" w:rsidR="00512866" w:rsidRPr="001E7CA4" w:rsidRDefault="002F1391" w:rsidP="00FF35A6">
            <w:pPr>
              <w:jc w:val="both"/>
              <w:rPr>
                <w:b/>
                <w:sz w:val="18"/>
                <w:szCs w:val="18"/>
              </w:rPr>
            </w:pPr>
            <w:r w:rsidRPr="001E7CA4">
              <w:rPr>
                <w:b/>
                <w:sz w:val="18"/>
                <w:szCs w:val="18"/>
              </w:rPr>
              <w:t>neevid.</w:t>
            </w:r>
          </w:p>
        </w:tc>
      </w:tr>
      <w:tr w:rsidR="00512866" w14:paraId="5801C477" w14:textId="77777777" w:rsidTr="001E7CA4">
        <w:trPr>
          <w:trHeight w:val="205"/>
        </w:trPr>
        <w:tc>
          <w:tcPr>
            <w:tcW w:w="3686" w:type="dxa"/>
            <w:gridSpan w:val="2"/>
          </w:tcPr>
          <w:p w14:paraId="06E7A24F" w14:textId="77777777" w:rsidR="00512866" w:rsidRPr="001E7CA4" w:rsidRDefault="002F1391" w:rsidP="00FF35A6">
            <w:pPr>
              <w:jc w:val="both"/>
              <w:rPr>
                <w:sz w:val="19"/>
                <w:szCs w:val="19"/>
              </w:rPr>
            </w:pPr>
            <w:r w:rsidRPr="001E7CA4">
              <w:rPr>
                <w:sz w:val="19"/>
                <w:szCs w:val="19"/>
              </w:rPr>
              <w:t>Ochrana vojsk a obyvatelstva</w:t>
            </w:r>
          </w:p>
        </w:tc>
        <w:tc>
          <w:tcPr>
            <w:tcW w:w="1937" w:type="dxa"/>
            <w:gridSpan w:val="2"/>
          </w:tcPr>
          <w:p w14:paraId="7F4A60BA" w14:textId="77777777" w:rsidR="00512866" w:rsidRPr="001E7CA4" w:rsidRDefault="002F1391" w:rsidP="00FF35A6">
            <w:pPr>
              <w:jc w:val="both"/>
              <w:rPr>
                <w:sz w:val="19"/>
                <w:szCs w:val="19"/>
              </w:rPr>
            </w:pPr>
            <w:r w:rsidRPr="001E7CA4">
              <w:rPr>
                <w:sz w:val="19"/>
                <w:szCs w:val="19"/>
              </w:rPr>
              <w:t>2002</w:t>
            </w:r>
          </w:p>
        </w:tc>
        <w:tc>
          <w:tcPr>
            <w:tcW w:w="2032" w:type="dxa"/>
            <w:gridSpan w:val="4"/>
            <w:tcBorders>
              <w:right w:val="single" w:sz="12" w:space="0" w:color="auto"/>
            </w:tcBorders>
          </w:tcPr>
          <w:p w14:paraId="636DA9F7" w14:textId="77777777" w:rsidR="00512866" w:rsidRPr="001E7CA4" w:rsidRDefault="002F1391" w:rsidP="00FF35A6">
            <w:pPr>
              <w:jc w:val="both"/>
              <w:rPr>
                <w:sz w:val="19"/>
                <w:szCs w:val="19"/>
              </w:rPr>
            </w:pPr>
            <w:r w:rsidRPr="001E7CA4">
              <w:rPr>
                <w:sz w:val="19"/>
                <w:szCs w:val="19"/>
              </w:rPr>
              <w:t>VVŠ PV Vyškov</w:t>
            </w:r>
          </w:p>
        </w:tc>
        <w:tc>
          <w:tcPr>
            <w:tcW w:w="709" w:type="dxa"/>
            <w:gridSpan w:val="3"/>
            <w:vMerge/>
            <w:tcBorders>
              <w:left w:val="single" w:sz="12" w:space="0" w:color="auto"/>
            </w:tcBorders>
            <w:vAlign w:val="center"/>
          </w:tcPr>
          <w:p w14:paraId="011E663D" w14:textId="77777777" w:rsidR="00512866" w:rsidRPr="001E7CA4" w:rsidRDefault="00512866" w:rsidP="00FF35A6">
            <w:pPr>
              <w:rPr>
                <w:b/>
                <w:sz w:val="19"/>
                <w:szCs w:val="19"/>
              </w:rPr>
            </w:pPr>
          </w:p>
        </w:tc>
        <w:tc>
          <w:tcPr>
            <w:tcW w:w="832" w:type="dxa"/>
            <w:gridSpan w:val="3"/>
            <w:vMerge/>
            <w:vAlign w:val="center"/>
          </w:tcPr>
          <w:p w14:paraId="0644EF28" w14:textId="77777777" w:rsidR="00512866" w:rsidRPr="001E7CA4" w:rsidRDefault="00512866" w:rsidP="00FF35A6">
            <w:pPr>
              <w:rPr>
                <w:b/>
                <w:sz w:val="19"/>
                <w:szCs w:val="19"/>
              </w:rPr>
            </w:pPr>
          </w:p>
        </w:tc>
        <w:tc>
          <w:tcPr>
            <w:tcW w:w="1011" w:type="dxa"/>
            <w:gridSpan w:val="2"/>
            <w:vMerge/>
            <w:vAlign w:val="center"/>
          </w:tcPr>
          <w:p w14:paraId="1D977F77" w14:textId="77777777" w:rsidR="00512866" w:rsidRPr="001E7CA4" w:rsidRDefault="00512866" w:rsidP="00FF35A6">
            <w:pPr>
              <w:rPr>
                <w:b/>
                <w:sz w:val="19"/>
                <w:szCs w:val="19"/>
              </w:rPr>
            </w:pPr>
          </w:p>
        </w:tc>
      </w:tr>
      <w:tr w:rsidR="00512866" w14:paraId="26F6C34C" w14:textId="77777777" w:rsidTr="001E7CA4">
        <w:tc>
          <w:tcPr>
            <w:tcW w:w="10207" w:type="dxa"/>
            <w:gridSpan w:val="16"/>
            <w:shd w:val="clear" w:color="auto" w:fill="F7CAAC"/>
          </w:tcPr>
          <w:p w14:paraId="56DAE7AD" w14:textId="77777777" w:rsidR="00512866" w:rsidRPr="001E7CA4" w:rsidRDefault="00512866" w:rsidP="00FF35A6">
            <w:pPr>
              <w:jc w:val="both"/>
              <w:rPr>
                <w:b/>
                <w:sz w:val="19"/>
                <w:szCs w:val="19"/>
              </w:rPr>
            </w:pPr>
            <w:r w:rsidRPr="001E7CA4">
              <w:rPr>
                <w:b/>
                <w:sz w:val="19"/>
                <w:szCs w:val="19"/>
              </w:rPr>
              <w:t xml:space="preserve">Přehled o nejvýznamnější publikační a další tvůrčí činnosti nebo další profesní činnosti u odborníků z praxe vztahující se k zabezpečovaným předmětům </w:t>
            </w:r>
          </w:p>
        </w:tc>
      </w:tr>
      <w:tr w:rsidR="00512866" w14:paraId="76C5C6BA" w14:textId="77777777" w:rsidTr="001E7CA4">
        <w:trPr>
          <w:trHeight w:val="1011"/>
        </w:trPr>
        <w:tc>
          <w:tcPr>
            <w:tcW w:w="10207" w:type="dxa"/>
            <w:gridSpan w:val="16"/>
          </w:tcPr>
          <w:p w14:paraId="26401B62" w14:textId="6116BDC8" w:rsidR="00A6664C" w:rsidRPr="00A507E0" w:rsidRDefault="007D3BE7" w:rsidP="007D3BE7">
            <w:pPr>
              <w:spacing w:before="60" w:after="60"/>
              <w:jc w:val="both"/>
              <w:rPr>
                <w:sz w:val="19"/>
                <w:szCs w:val="19"/>
                <w:shd w:val="clear" w:color="auto" w:fill="FFFFFF" w:themeFill="background1"/>
                <w:lang w:val="en-GB"/>
              </w:rPr>
            </w:pPr>
            <w:r w:rsidRPr="00A507E0">
              <w:rPr>
                <w:sz w:val="19"/>
                <w:szCs w:val="19"/>
                <w:shd w:val="clear" w:color="auto" w:fill="FFFFFF" w:themeFill="background1"/>
              </w:rPr>
              <w:t>HUZLÍ</w:t>
            </w:r>
            <w:r w:rsidR="00A6664C" w:rsidRPr="00A507E0">
              <w:rPr>
                <w:sz w:val="19"/>
                <w:szCs w:val="19"/>
                <w:shd w:val="clear" w:color="auto" w:fill="FFFFFF" w:themeFill="background1"/>
              </w:rPr>
              <w:t xml:space="preserve">K, J., </w:t>
            </w:r>
            <w:r w:rsidR="00A6664C" w:rsidRPr="00A507E0">
              <w:rPr>
                <w:b/>
                <w:sz w:val="19"/>
                <w:szCs w:val="19"/>
                <w:shd w:val="clear" w:color="auto" w:fill="FFFFFF" w:themeFill="background1"/>
              </w:rPr>
              <w:t>BO</w:t>
            </w:r>
            <w:r w:rsidR="001E7CA4" w:rsidRPr="00A507E0">
              <w:rPr>
                <w:b/>
                <w:sz w:val="19"/>
                <w:szCs w:val="19"/>
                <w:shd w:val="clear" w:color="auto" w:fill="FFFFFF" w:themeFill="background1"/>
              </w:rPr>
              <w:t>Ž</w:t>
            </w:r>
            <w:r w:rsidR="00A6664C" w:rsidRPr="00A507E0">
              <w:rPr>
                <w:b/>
                <w:sz w:val="19"/>
                <w:szCs w:val="19"/>
                <w:shd w:val="clear" w:color="auto" w:fill="FFFFFF" w:themeFill="background1"/>
              </w:rPr>
              <w:t>EK, F. (30%)</w:t>
            </w:r>
            <w:r w:rsidR="00A6664C" w:rsidRPr="00A507E0">
              <w:rPr>
                <w:sz w:val="19"/>
                <w:szCs w:val="19"/>
                <w:shd w:val="clear" w:color="auto" w:fill="FFFFFF" w:themeFill="background1"/>
              </w:rPr>
              <w:t>, PAWELCZYK, A., LIC</w:t>
            </w:r>
            <w:r w:rsidRPr="00A507E0">
              <w:rPr>
                <w:sz w:val="19"/>
                <w:szCs w:val="19"/>
                <w:shd w:val="clear" w:color="auto" w:fill="FFFFFF" w:themeFill="background1"/>
              </w:rPr>
              <w:t>BINSKY, R., NAPLAVOVA, M., PONDĚLÍČ</w:t>
            </w:r>
            <w:r w:rsidR="00A6664C" w:rsidRPr="00A507E0">
              <w:rPr>
                <w:sz w:val="19"/>
                <w:szCs w:val="19"/>
                <w:shd w:val="clear" w:color="auto" w:fill="FFFFFF" w:themeFill="background1"/>
              </w:rPr>
              <w:t>EK, M.</w:t>
            </w:r>
            <w:r w:rsidR="001E7CA4" w:rsidRPr="00A507E0">
              <w:rPr>
                <w:sz w:val="19"/>
                <w:szCs w:val="19"/>
                <w:shd w:val="clear" w:color="auto" w:fill="FFFFFF" w:themeFill="background1"/>
              </w:rPr>
              <w:t>:</w:t>
            </w:r>
            <w:r w:rsidR="00A6664C" w:rsidRPr="00A507E0">
              <w:rPr>
                <w:sz w:val="19"/>
                <w:szCs w:val="19"/>
                <w:shd w:val="clear" w:color="auto" w:fill="FFFFFF" w:themeFill="background1"/>
              </w:rPr>
              <w:t xml:space="preserve"> </w:t>
            </w:r>
            <w:r w:rsidR="00A6664C" w:rsidRPr="00A507E0">
              <w:rPr>
                <w:sz w:val="19"/>
                <w:szCs w:val="19"/>
                <w:shd w:val="clear" w:color="auto" w:fill="FFFFFF" w:themeFill="background1"/>
                <w:lang w:val="en-GB"/>
              </w:rPr>
              <w:t xml:space="preserve">Identifying risk sources of air contamination by polycyclic aromatic hydrocarbons. </w:t>
            </w:r>
            <w:r w:rsidR="00A6664C" w:rsidRPr="00A507E0">
              <w:rPr>
                <w:i/>
                <w:sz w:val="19"/>
                <w:szCs w:val="19"/>
                <w:shd w:val="clear" w:color="auto" w:fill="FFFFFF" w:themeFill="background1"/>
                <w:lang w:val="en-GB"/>
              </w:rPr>
              <w:t>Chemosphere</w:t>
            </w:r>
            <w:r w:rsidR="001E7CA4" w:rsidRPr="00A507E0">
              <w:rPr>
                <w:sz w:val="19"/>
                <w:szCs w:val="19"/>
                <w:shd w:val="clear" w:color="auto" w:fill="FFFFFF" w:themeFill="background1"/>
                <w:lang w:val="en-GB"/>
              </w:rPr>
              <w:t xml:space="preserve"> </w:t>
            </w:r>
            <w:r w:rsidR="00A6664C" w:rsidRPr="00A507E0">
              <w:rPr>
                <w:sz w:val="19"/>
                <w:szCs w:val="19"/>
                <w:shd w:val="clear" w:color="auto" w:fill="FFFFFF" w:themeFill="background1"/>
                <w:lang w:val="en-GB"/>
              </w:rPr>
              <w:t>183, 139</w:t>
            </w:r>
            <w:r w:rsidR="00A6664C" w:rsidRPr="00A507E0">
              <w:rPr>
                <w:sz w:val="19"/>
                <w:szCs w:val="19"/>
                <w:shd w:val="clear" w:color="auto" w:fill="FFFFFF" w:themeFill="background1"/>
                <w:lang w:val="en-GB"/>
              </w:rPr>
              <w:noBreakHyphen/>
              <w:t>146</w:t>
            </w:r>
            <w:r w:rsidR="001E7CA4" w:rsidRPr="00A507E0">
              <w:rPr>
                <w:sz w:val="19"/>
                <w:szCs w:val="19"/>
                <w:shd w:val="clear" w:color="auto" w:fill="FFFFFF" w:themeFill="background1"/>
                <w:lang w:val="en-GB"/>
              </w:rPr>
              <w:t xml:space="preserve">, </w:t>
            </w:r>
            <w:r w:rsidR="001E7CA4" w:rsidRPr="00A507E0">
              <w:rPr>
                <w:b/>
                <w:sz w:val="19"/>
                <w:szCs w:val="19"/>
                <w:shd w:val="clear" w:color="auto" w:fill="F8F8F8"/>
                <w:lang w:val="en-GB"/>
              </w:rPr>
              <w:t>2017</w:t>
            </w:r>
            <w:r w:rsidR="00A6664C" w:rsidRPr="00A507E0">
              <w:rPr>
                <w:sz w:val="19"/>
                <w:szCs w:val="19"/>
                <w:shd w:val="clear" w:color="auto" w:fill="FFFFFF" w:themeFill="background1"/>
                <w:lang w:val="en-GB"/>
              </w:rPr>
              <w:t xml:space="preserve">. </w:t>
            </w:r>
            <w:r w:rsidR="00A6664C" w:rsidRPr="00A507E0">
              <w:rPr>
                <w:sz w:val="19"/>
                <w:szCs w:val="19"/>
                <w:shd w:val="clear" w:color="auto" w:fill="FFFFFF" w:themeFill="background1"/>
              </w:rPr>
              <w:t>ISSN 0045-6535.</w:t>
            </w:r>
          </w:p>
          <w:p w14:paraId="046757D8" w14:textId="2F792A1D" w:rsidR="00A6664C" w:rsidRPr="00A507E0" w:rsidRDefault="00A6664C" w:rsidP="007D3BE7">
            <w:pPr>
              <w:spacing w:before="60" w:after="60"/>
              <w:jc w:val="both"/>
              <w:rPr>
                <w:sz w:val="19"/>
                <w:szCs w:val="19"/>
                <w:shd w:val="clear" w:color="auto" w:fill="FFFFFF" w:themeFill="background1"/>
                <w:lang w:val="en-GB"/>
              </w:rPr>
            </w:pPr>
            <w:r w:rsidRPr="00A507E0">
              <w:rPr>
                <w:sz w:val="19"/>
                <w:szCs w:val="19"/>
                <w:shd w:val="clear" w:color="auto" w:fill="FFFFFF" w:themeFill="background1"/>
                <w:lang w:val="en-GB"/>
              </w:rPr>
              <w:t xml:space="preserve">PAWELCZYK, A., </w:t>
            </w: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(40%)</w:t>
            </w:r>
            <w:r w:rsidRPr="00A507E0">
              <w:rPr>
                <w:sz w:val="19"/>
                <w:szCs w:val="19"/>
                <w:shd w:val="clear" w:color="auto" w:fill="FFFFFF" w:themeFill="background1"/>
                <w:lang w:val="en-GB"/>
              </w:rPr>
              <w:t>,</w:t>
            </w:r>
            <w:r w:rsidRPr="00A507E0">
              <w:rPr>
                <w:b/>
                <w:sz w:val="19"/>
                <w:szCs w:val="19"/>
                <w:shd w:val="clear" w:color="auto" w:fill="FFFFFF" w:themeFill="background1"/>
                <w:lang w:val="en-GB"/>
              </w:rPr>
              <w:t xml:space="preserve"> </w:t>
            </w:r>
            <w:r w:rsidRPr="00A507E0">
              <w:rPr>
                <w:rStyle w:val="Siln"/>
                <w:b w:val="0"/>
                <w:sz w:val="19"/>
                <w:szCs w:val="19"/>
                <w:shd w:val="clear" w:color="auto" w:fill="FFFFFF" w:themeFill="background1"/>
                <w:lang w:val="en-GB"/>
              </w:rPr>
              <w:t>GRABAS, K.,</w:t>
            </w:r>
            <w:r w:rsidRPr="00A507E0">
              <w:rPr>
                <w:b/>
                <w:sz w:val="19"/>
                <w:szCs w:val="19"/>
                <w:shd w:val="clear" w:color="auto" w:fill="FFFFFF" w:themeFill="background1"/>
                <w:lang w:val="en-GB"/>
              </w:rPr>
              <w:t> </w:t>
            </w:r>
            <w:r w:rsidRPr="00A507E0">
              <w:rPr>
                <w:sz w:val="19"/>
                <w:szCs w:val="19"/>
                <w:shd w:val="clear" w:color="auto" w:fill="FFFFFF" w:themeFill="background1"/>
                <w:lang w:val="en-GB"/>
              </w:rPr>
              <w:t>CHECMANOWSKI, J.</w:t>
            </w:r>
            <w:r w:rsidR="001E7CA4" w:rsidRPr="00A507E0">
              <w:rPr>
                <w:sz w:val="19"/>
                <w:szCs w:val="19"/>
                <w:shd w:val="clear" w:color="auto" w:fill="FFFFFF" w:themeFill="background1"/>
                <w:lang w:val="en-GB"/>
              </w:rPr>
              <w:t>:</w:t>
            </w:r>
            <w:r w:rsidRPr="00A507E0">
              <w:rPr>
                <w:sz w:val="19"/>
                <w:szCs w:val="19"/>
                <w:shd w:val="clear" w:color="auto" w:fill="FFFFFF" w:themeFill="background1"/>
                <w:lang w:val="en-GB"/>
              </w:rPr>
              <w:t xml:space="preserve"> </w:t>
            </w:r>
            <w:r w:rsidRPr="00A507E0">
              <w:rPr>
                <w:bCs/>
                <w:sz w:val="19"/>
                <w:szCs w:val="19"/>
                <w:shd w:val="clear" w:color="auto" w:fill="FFFFFF" w:themeFill="background1"/>
                <w:lang w:val="en-GB"/>
              </w:rPr>
              <w:t xml:space="preserve">Chemical elimination of the harmful properties of asbestos from military facilities. </w:t>
            </w:r>
            <w:r w:rsidRPr="00A507E0">
              <w:rPr>
                <w:bCs/>
                <w:i/>
                <w:sz w:val="19"/>
                <w:szCs w:val="19"/>
                <w:shd w:val="clear" w:color="auto" w:fill="FFFFFF" w:themeFill="background1"/>
                <w:lang w:val="en-GB"/>
              </w:rPr>
              <w:t>Waste Management</w:t>
            </w:r>
            <w:r w:rsidR="001B6850" w:rsidRPr="00A507E0">
              <w:rPr>
                <w:bCs/>
                <w:sz w:val="19"/>
                <w:szCs w:val="19"/>
                <w:shd w:val="clear" w:color="auto" w:fill="FFFFFF" w:themeFill="background1"/>
                <w:lang w:val="en-GB"/>
              </w:rPr>
              <w:t xml:space="preserve"> 61, </w:t>
            </w:r>
            <w:r w:rsidRPr="00A507E0">
              <w:rPr>
                <w:bCs/>
                <w:sz w:val="19"/>
                <w:szCs w:val="19"/>
                <w:shd w:val="clear" w:color="auto" w:fill="FFFFFF" w:themeFill="background1"/>
                <w:lang w:val="en-GB"/>
              </w:rPr>
              <w:t>377-385</w:t>
            </w:r>
            <w:r w:rsidR="001B6850" w:rsidRPr="00A507E0">
              <w:rPr>
                <w:bCs/>
                <w:sz w:val="19"/>
                <w:szCs w:val="19"/>
                <w:shd w:val="clear" w:color="auto" w:fill="FFFFFF" w:themeFill="background1"/>
                <w:lang w:val="en-GB"/>
              </w:rPr>
              <w:t xml:space="preserve">, </w:t>
            </w:r>
            <w:r w:rsidR="001B6850" w:rsidRPr="00A507E0">
              <w:rPr>
                <w:b/>
                <w:bCs/>
                <w:sz w:val="19"/>
                <w:szCs w:val="19"/>
                <w:shd w:val="clear" w:color="auto" w:fill="FFFFFF" w:themeFill="background1"/>
                <w:lang w:val="en-GB"/>
              </w:rPr>
              <w:t>2017</w:t>
            </w:r>
            <w:r w:rsidR="00A1650F">
              <w:rPr>
                <w:bCs/>
                <w:sz w:val="19"/>
                <w:szCs w:val="19"/>
                <w:shd w:val="clear" w:color="auto" w:fill="FFFFFF" w:themeFill="background1"/>
                <w:lang w:val="en-GB"/>
              </w:rPr>
              <w:t>. ISSN 0956-053X.</w:t>
            </w:r>
          </w:p>
          <w:p w14:paraId="0BA1B9C3" w14:textId="2147C872" w:rsidR="00A6664C" w:rsidRPr="00A507E0" w:rsidRDefault="00A6664C" w:rsidP="007D3BE7">
            <w:pPr>
              <w:spacing w:before="60" w:after="60"/>
              <w:jc w:val="both"/>
              <w:rPr>
                <w:sz w:val="19"/>
                <w:szCs w:val="19"/>
                <w:shd w:val="clear" w:color="auto" w:fill="FFFFFF" w:themeFill="background1"/>
                <w:lang w:val="en-GB"/>
              </w:rPr>
            </w:pP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(40%)</w:t>
            </w:r>
            <w:r w:rsidR="007D3BE7" w:rsidRPr="00A507E0">
              <w:rPr>
                <w:sz w:val="19"/>
                <w:szCs w:val="19"/>
                <w:shd w:val="clear" w:color="auto" w:fill="FFFFFF" w:themeFill="background1"/>
                <w:lang w:val="en-GB"/>
              </w:rPr>
              <w:t>, HUZLÍ</w:t>
            </w:r>
            <w:r w:rsidRPr="00A507E0">
              <w:rPr>
                <w:sz w:val="19"/>
                <w:szCs w:val="19"/>
                <w:shd w:val="clear" w:color="auto" w:fill="FFFFFF" w:themeFill="background1"/>
                <w:lang w:val="en-GB"/>
              </w:rPr>
              <w:t>K, J., PAWELCZYK, A.,</w:t>
            </w:r>
            <w:r w:rsidR="007D3BE7" w:rsidRPr="00A507E0">
              <w:rPr>
                <w:sz w:val="19"/>
                <w:szCs w:val="19"/>
                <w:shd w:val="clear" w:color="auto" w:fill="FFFFFF" w:themeFill="background1"/>
                <w:lang w:val="en-GB"/>
              </w:rPr>
              <w:t xml:space="preserve"> HOZA, I., NAPLAVOVA, M., JEDLIČ</w:t>
            </w:r>
            <w:r w:rsidRPr="00A507E0">
              <w:rPr>
                <w:sz w:val="19"/>
                <w:szCs w:val="19"/>
                <w:shd w:val="clear" w:color="auto" w:fill="FFFFFF" w:themeFill="background1"/>
                <w:lang w:val="en-GB"/>
              </w:rPr>
              <w:t>KA, J.</w:t>
            </w:r>
            <w:r w:rsidR="001E7CA4" w:rsidRPr="00A507E0">
              <w:rPr>
                <w:sz w:val="19"/>
                <w:szCs w:val="19"/>
                <w:shd w:val="clear" w:color="auto" w:fill="FFFFFF" w:themeFill="background1"/>
                <w:lang w:val="en-GB"/>
              </w:rPr>
              <w:t>:</w:t>
            </w:r>
            <w:r w:rsidRPr="00A507E0">
              <w:rPr>
                <w:sz w:val="19"/>
                <w:szCs w:val="19"/>
                <w:shd w:val="clear" w:color="auto" w:fill="FFFFFF" w:themeFill="background1"/>
                <w:lang w:val="en-GB"/>
              </w:rPr>
              <w:t xml:space="preserve"> </w:t>
            </w:r>
            <w:r w:rsidRPr="00A507E0">
              <w:rPr>
                <w:bCs/>
                <w:sz w:val="19"/>
                <w:szCs w:val="19"/>
                <w:shd w:val="clear" w:color="auto" w:fill="FFFFFF" w:themeFill="background1"/>
                <w:lang w:val="en-GB"/>
              </w:rPr>
              <w:t>Polycyclic aromatic hydrocarbon adsorption on selected solid particulate matter fractions.</w:t>
            </w:r>
            <w:r w:rsidRPr="00A507E0">
              <w:rPr>
                <w:sz w:val="19"/>
                <w:szCs w:val="19"/>
                <w:shd w:val="clear" w:color="auto" w:fill="FFFFFF" w:themeFill="background1"/>
                <w:lang w:val="en-GB"/>
              </w:rPr>
              <w:t> </w:t>
            </w:r>
            <w:r w:rsidRPr="00A507E0">
              <w:rPr>
                <w:i/>
                <w:iCs/>
                <w:sz w:val="19"/>
                <w:szCs w:val="19"/>
                <w:shd w:val="clear" w:color="auto" w:fill="FFFFFF" w:themeFill="background1"/>
                <w:lang w:val="en-GB"/>
              </w:rPr>
              <w:t>Atmospheric Environment</w:t>
            </w:r>
            <w:r w:rsidR="001B6850" w:rsidRPr="00A507E0">
              <w:rPr>
                <w:bCs/>
                <w:sz w:val="19"/>
                <w:szCs w:val="19"/>
                <w:shd w:val="clear" w:color="auto" w:fill="FFFFFF" w:themeFill="background1"/>
                <w:lang w:val="en-GB"/>
              </w:rPr>
              <w:t xml:space="preserve"> 126, </w:t>
            </w:r>
            <w:r w:rsidRPr="00A507E0">
              <w:rPr>
                <w:bCs/>
                <w:sz w:val="19"/>
                <w:szCs w:val="19"/>
                <w:shd w:val="clear" w:color="auto" w:fill="FFFFFF" w:themeFill="background1"/>
                <w:lang w:val="en-GB"/>
              </w:rPr>
              <w:t>128-135</w:t>
            </w:r>
            <w:r w:rsidR="001B6850" w:rsidRPr="00A507E0">
              <w:rPr>
                <w:bCs/>
                <w:sz w:val="19"/>
                <w:szCs w:val="19"/>
                <w:shd w:val="clear" w:color="auto" w:fill="FFFFFF" w:themeFill="background1"/>
                <w:lang w:val="en-GB"/>
              </w:rPr>
              <w:t xml:space="preserve">, </w:t>
            </w:r>
            <w:r w:rsidR="001B6850" w:rsidRPr="00A507E0">
              <w:rPr>
                <w:b/>
                <w:bCs/>
                <w:sz w:val="19"/>
                <w:szCs w:val="19"/>
                <w:shd w:val="clear" w:color="auto" w:fill="FFFFFF" w:themeFill="background1"/>
                <w:lang w:val="en-GB"/>
              </w:rPr>
              <w:t>2016</w:t>
            </w:r>
            <w:r w:rsidR="00A1650F">
              <w:rPr>
                <w:bCs/>
                <w:sz w:val="19"/>
                <w:szCs w:val="19"/>
                <w:shd w:val="clear" w:color="auto" w:fill="FFFFFF" w:themeFill="background1"/>
                <w:lang w:val="en-GB"/>
              </w:rPr>
              <w:t>. ISSN 1352-2310.</w:t>
            </w:r>
          </w:p>
          <w:p w14:paraId="56601B78" w14:textId="1F32DA99" w:rsidR="00A6664C" w:rsidRPr="00A507E0" w:rsidRDefault="00A6664C" w:rsidP="007D3BE7">
            <w:pPr>
              <w:spacing w:before="60" w:after="60"/>
              <w:jc w:val="both"/>
              <w:rPr>
                <w:bCs/>
                <w:sz w:val="19"/>
                <w:szCs w:val="19"/>
                <w:shd w:val="clear" w:color="auto" w:fill="FFFFFF" w:themeFill="background1"/>
                <w:lang w:val="en-GB"/>
              </w:rPr>
            </w:pPr>
            <w:r w:rsidRPr="00A507E0">
              <w:rPr>
                <w:sz w:val="19"/>
                <w:szCs w:val="19"/>
                <w:shd w:val="clear" w:color="auto" w:fill="FFFFFF" w:themeFill="background1"/>
                <w:lang w:val="en-GB"/>
              </w:rPr>
              <w:t xml:space="preserve">PAWELCZYK, A., </w:t>
            </w: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(30%)</w:t>
            </w:r>
            <w:r w:rsidRPr="00A507E0">
              <w:rPr>
                <w:sz w:val="19"/>
                <w:szCs w:val="19"/>
                <w:shd w:val="clear" w:color="auto" w:fill="FFFFFF" w:themeFill="background1"/>
                <w:lang w:val="en-GB"/>
              </w:rPr>
              <w:t xml:space="preserve">, </w:t>
            </w:r>
            <w:r w:rsidRPr="00A507E0">
              <w:rPr>
                <w:rStyle w:val="Siln"/>
                <w:b w:val="0"/>
                <w:sz w:val="19"/>
                <w:szCs w:val="19"/>
                <w:shd w:val="clear" w:color="auto" w:fill="FFFFFF" w:themeFill="background1"/>
                <w:lang w:val="en-GB"/>
              </w:rPr>
              <w:t>GRABAS, K</w:t>
            </w:r>
            <w:r w:rsidRPr="00A507E0">
              <w:rPr>
                <w:sz w:val="19"/>
                <w:szCs w:val="19"/>
                <w:shd w:val="clear" w:color="auto" w:fill="FFFFFF" w:themeFill="background1"/>
                <w:lang w:val="en-GB"/>
              </w:rPr>
              <w:t>.</w:t>
            </w:r>
            <w:r w:rsidR="001E7CA4" w:rsidRPr="00A507E0">
              <w:rPr>
                <w:sz w:val="19"/>
                <w:szCs w:val="19"/>
                <w:shd w:val="clear" w:color="auto" w:fill="FFFFFF" w:themeFill="background1"/>
                <w:lang w:val="en-GB"/>
              </w:rPr>
              <w:t>:</w:t>
            </w:r>
            <w:r w:rsidRPr="00A507E0">
              <w:rPr>
                <w:bCs/>
                <w:sz w:val="19"/>
                <w:szCs w:val="19"/>
                <w:shd w:val="clear" w:color="auto" w:fill="FFFFFF" w:themeFill="background1"/>
                <w:lang w:val="en-GB"/>
              </w:rPr>
              <w:t xml:space="preserve"> Impact of military metallurgical plant wastes on the population's health risk.</w:t>
            </w:r>
            <w:r w:rsidRPr="00A507E0">
              <w:rPr>
                <w:sz w:val="19"/>
                <w:szCs w:val="19"/>
                <w:shd w:val="clear" w:color="auto" w:fill="FFFFFF" w:themeFill="background1"/>
                <w:lang w:val="en-GB"/>
              </w:rPr>
              <w:t> </w:t>
            </w:r>
            <w:r w:rsidRPr="00A507E0">
              <w:rPr>
                <w:i/>
                <w:iCs/>
                <w:sz w:val="19"/>
                <w:szCs w:val="19"/>
                <w:shd w:val="clear" w:color="auto" w:fill="FFFFFF" w:themeFill="background1"/>
                <w:lang w:val="en-GB"/>
              </w:rPr>
              <w:t>Chemosphere</w:t>
            </w:r>
            <w:r w:rsidR="001B6850" w:rsidRPr="00A507E0">
              <w:rPr>
                <w:i/>
                <w:iCs/>
                <w:sz w:val="19"/>
                <w:szCs w:val="19"/>
                <w:shd w:val="clear" w:color="auto" w:fill="FFFFFF" w:themeFill="background1"/>
                <w:lang w:val="en-GB"/>
              </w:rPr>
              <w:t xml:space="preserve"> </w:t>
            </w:r>
            <w:r w:rsidRPr="00A507E0">
              <w:rPr>
                <w:bCs/>
                <w:sz w:val="19"/>
                <w:szCs w:val="19"/>
                <w:shd w:val="clear" w:color="auto" w:fill="FFFFFF" w:themeFill="background1"/>
                <w:lang w:val="en-GB"/>
              </w:rPr>
              <w:t>152, 513-519</w:t>
            </w:r>
            <w:r w:rsidR="001B6850" w:rsidRPr="00A507E0">
              <w:rPr>
                <w:bCs/>
                <w:sz w:val="19"/>
                <w:szCs w:val="19"/>
                <w:shd w:val="clear" w:color="auto" w:fill="FFFFFF" w:themeFill="background1"/>
                <w:lang w:val="en-GB"/>
              </w:rPr>
              <w:t xml:space="preserve">, </w:t>
            </w:r>
            <w:r w:rsidR="001B6850" w:rsidRPr="00A507E0">
              <w:rPr>
                <w:b/>
                <w:bCs/>
                <w:sz w:val="19"/>
                <w:szCs w:val="19"/>
                <w:shd w:val="clear" w:color="auto" w:fill="FFFFFF" w:themeFill="background1"/>
                <w:lang w:val="en-GB"/>
              </w:rPr>
              <w:t>2016</w:t>
            </w:r>
            <w:r w:rsidRPr="00A507E0">
              <w:rPr>
                <w:bCs/>
                <w:sz w:val="19"/>
                <w:szCs w:val="19"/>
                <w:shd w:val="clear" w:color="auto" w:fill="FFFFFF" w:themeFill="background1"/>
                <w:lang w:val="en-GB"/>
              </w:rPr>
              <w:t xml:space="preserve">. </w:t>
            </w:r>
            <w:r w:rsidR="00A1650F">
              <w:rPr>
                <w:sz w:val="19"/>
                <w:szCs w:val="19"/>
                <w:shd w:val="clear" w:color="auto" w:fill="FFFFFF" w:themeFill="background1"/>
                <w:lang w:val="en-GB"/>
              </w:rPr>
              <w:t>ISSN 0045-6535.</w:t>
            </w:r>
          </w:p>
          <w:p w14:paraId="05BB1FF6" w14:textId="0079ABEE" w:rsidR="00512866" w:rsidRPr="001E7CA4" w:rsidRDefault="00A6664C" w:rsidP="007D3BE7">
            <w:pPr>
              <w:spacing w:before="60" w:after="60"/>
              <w:jc w:val="both"/>
              <w:rPr>
                <w:sz w:val="19"/>
                <w:szCs w:val="19"/>
              </w:rPr>
            </w:pPr>
            <w:r w:rsidRPr="00A507E0">
              <w:rPr>
                <w:sz w:val="19"/>
                <w:szCs w:val="19"/>
                <w:shd w:val="clear" w:color="auto" w:fill="FFFFFF" w:themeFill="background1"/>
                <w:lang w:val="en-GB"/>
              </w:rPr>
              <w:t xml:space="preserve">PAWELCZYK, A., </w:t>
            </w:r>
            <w:r w:rsidRPr="00A507E0">
              <w:rPr>
                <w:b/>
                <w:sz w:val="19"/>
                <w:szCs w:val="19"/>
                <w:shd w:val="clear" w:color="auto" w:fill="FFFFFF" w:themeFill="background1"/>
                <w:lang w:val="en-GB"/>
              </w:rPr>
              <w:t>BO</w:t>
            </w:r>
            <w:r w:rsidR="001E7CA4" w:rsidRPr="00A507E0">
              <w:rPr>
                <w:b/>
                <w:sz w:val="19"/>
                <w:szCs w:val="19"/>
                <w:shd w:val="clear" w:color="auto" w:fill="FFFFFF" w:themeFill="background1"/>
              </w:rPr>
              <w:t>Ž</w:t>
            </w:r>
            <w:r w:rsidRPr="00A507E0">
              <w:rPr>
                <w:b/>
                <w:sz w:val="19"/>
                <w:szCs w:val="19"/>
                <w:shd w:val="clear" w:color="auto" w:fill="FFFFFF" w:themeFill="background1"/>
                <w:lang w:val="en-GB"/>
              </w:rPr>
              <w:t>EK, F. (40%)</w:t>
            </w:r>
            <w:r w:rsidR="001E7CA4" w:rsidRPr="00A507E0">
              <w:rPr>
                <w:sz w:val="19"/>
                <w:szCs w:val="19"/>
                <w:shd w:val="clear" w:color="auto" w:fill="FFFFFF" w:themeFill="background1"/>
                <w:lang w:val="en-GB"/>
              </w:rPr>
              <w:t>:</w:t>
            </w:r>
            <w:r w:rsidRPr="00A507E0">
              <w:rPr>
                <w:sz w:val="19"/>
                <w:szCs w:val="19"/>
                <w:shd w:val="clear" w:color="auto" w:fill="FFFFFF" w:themeFill="background1"/>
                <w:lang w:val="en-GB"/>
              </w:rPr>
              <w:t xml:space="preserve"> Health risk associated with airborne asbestos. </w:t>
            </w:r>
            <w:r w:rsidRPr="00A507E0">
              <w:rPr>
                <w:i/>
                <w:sz w:val="19"/>
                <w:szCs w:val="19"/>
                <w:shd w:val="clear" w:color="auto" w:fill="FFFFFF" w:themeFill="background1"/>
                <w:lang w:val="en-GB"/>
              </w:rPr>
              <w:t>Environmental Monitoring and Assessment</w:t>
            </w:r>
            <w:r w:rsidRPr="00A507E0">
              <w:rPr>
                <w:sz w:val="19"/>
                <w:szCs w:val="19"/>
                <w:shd w:val="clear" w:color="auto" w:fill="FFFFFF" w:themeFill="background1"/>
                <w:lang w:val="en-GB"/>
              </w:rPr>
              <w:t xml:space="preserve"> </w:t>
            </w:r>
            <w:r w:rsidR="001B6850" w:rsidRPr="00A507E0">
              <w:rPr>
                <w:sz w:val="19"/>
                <w:szCs w:val="19"/>
                <w:shd w:val="clear" w:color="auto" w:fill="FFFFFF" w:themeFill="background1"/>
                <w:lang w:val="en-GB"/>
              </w:rPr>
              <w:t xml:space="preserve">187, 7, </w:t>
            </w:r>
            <w:r w:rsidRPr="00A507E0">
              <w:rPr>
                <w:sz w:val="19"/>
                <w:szCs w:val="19"/>
                <w:shd w:val="clear" w:color="auto" w:fill="FFFFFF" w:themeFill="background1"/>
                <w:lang w:val="en-GB"/>
              </w:rPr>
              <w:t>428</w:t>
            </w:r>
            <w:r w:rsidR="001E7CA4" w:rsidRPr="00A507E0">
              <w:rPr>
                <w:sz w:val="19"/>
                <w:szCs w:val="19"/>
                <w:shd w:val="clear" w:color="auto" w:fill="FFFFFF" w:themeFill="background1"/>
                <w:lang w:val="en-GB"/>
              </w:rPr>
              <w:t xml:space="preserve">, </w:t>
            </w:r>
            <w:r w:rsidR="001E7CA4" w:rsidRPr="00A507E0">
              <w:rPr>
                <w:b/>
                <w:sz w:val="19"/>
                <w:szCs w:val="19"/>
                <w:shd w:val="clear" w:color="auto" w:fill="FFFFFF" w:themeFill="background1"/>
                <w:lang w:val="en-GB"/>
              </w:rPr>
              <w:t>2015</w:t>
            </w:r>
            <w:r w:rsidR="001E7CA4" w:rsidRPr="00A507E0">
              <w:rPr>
                <w:sz w:val="19"/>
                <w:szCs w:val="19"/>
                <w:shd w:val="clear" w:color="auto" w:fill="FFFFFF" w:themeFill="background1"/>
                <w:lang w:val="en-GB"/>
              </w:rPr>
              <w:t xml:space="preserve">. </w:t>
            </w:r>
            <w:r w:rsidR="00A1650F">
              <w:rPr>
                <w:sz w:val="19"/>
                <w:szCs w:val="19"/>
                <w:shd w:val="clear" w:color="auto" w:fill="FFFFFF" w:themeFill="background1"/>
                <w:lang w:val="en-GB"/>
              </w:rPr>
              <w:t>ISSN 0167-6369.</w:t>
            </w:r>
          </w:p>
        </w:tc>
      </w:tr>
      <w:tr w:rsidR="00512866" w14:paraId="0893F6AE" w14:textId="77777777" w:rsidTr="001E7CA4">
        <w:trPr>
          <w:trHeight w:val="218"/>
        </w:trPr>
        <w:tc>
          <w:tcPr>
            <w:tcW w:w="10207" w:type="dxa"/>
            <w:gridSpan w:val="16"/>
            <w:shd w:val="clear" w:color="auto" w:fill="F7CAAC"/>
          </w:tcPr>
          <w:p w14:paraId="1C65CDC6" w14:textId="77777777" w:rsidR="00512866" w:rsidRPr="001E7CA4" w:rsidRDefault="00512866" w:rsidP="00FF35A6">
            <w:pPr>
              <w:rPr>
                <w:b/>
                <w:sz w:val="19"/>
                <w:szCs w:val="19"/>
              </w:rPr>
            </w:pPr>
            <w:r w:rsidRPr="001E7CA4">
              <w:rPr>
                <w:b/>
                <w:sz w:val="19"/>
                <w:szCs w:val="19"/>
              </w:rPr>
              <w:t>Působení v zahraničí</w:t>
            </w:r>
          </w:p>
        </w:tc>
      </w:tr>
      <w:tr w:rsidR="00512866" w14:paraId="13EDB4AE" w14:textId="77777777" w:rsidTr="001E7CA4">
        <w:trPr>
          <w:trHeight w:val="328"/>
        </w:trPr>
        <w:tc>
          <w:tcPr>
            <w:tcW w:w="10207" w:type="dxa"/>
            <w:gridSpan w:val="16"/>
          </w:tcPr>
          <w:p w14:paraId="7448478C" w14:textId="0CC987E4" w:rsidR="005F5B14" w:rsidRPr="001E7CA4" w:rsidRDefault="00947517" w:rsidP="00FF35A6">
            <w:pPr>
              <w:rPr>
                <w:b/>
                <w:sz w:val="19"/>
                <w:szCs w:val="19"/>
              </w:rPr>
            </w:pPr>
            <w:r w:rsidRPr="001E7CA4">
              <w:rPr>
                <w:b/>
                <w:sz w:val="19"/>
                <w:szCs w:val="19"/>
              </w:rPr>
              <w:t>---</w:t>
            </w:r>
          </w:p>
        </w:tc>
      </w:tr>
      <w:tr w:rsidR="00512866" w14:paraId="06C446E5" w14:textId="77777777" w:rsidTr="001E7CA4">
        <w:trPr>
          <w:cantSplit/>
          <w:trHeight w:val="470"/>
        </w:trPr>
        <w:tc>
          <w:tcPr>
            <w:tcW w:w="2549" w:type="dxa"/>
            <w:shd w:val="clear" w:color="auto" w:fill="F7CAAC"/>
          </w:tcPr>
          <w:p w14:paraId="21394391" w14:textId="77777777" w:rsidR="00512866" w:rsidRPr="001E7CA4" w:rsidRDefault="00512866" w:rsidP="00FF35A6">
            <w:pPr>
              <w:jc w:val="both"/>
              <w:rPr>
                <w:b/>
                <w:sz w:val="19"/>
                <w:szCs w:val="19"/>
              </w:rPr>
            </w:pPr>
            <w:r w:rsidRPr="001E7CA4">
              <w:rPr>
                <w:b/>
                <w:sz w:val="19"/>
                <w:szCs w:val="19"/>
              </w:rPr>
              <w:t xml:space="preserve">Podpis </w:t>
            </w:r>
          </w:p>
        </w:tc>
        <w:tc>
          <w:tcPr>
            <w:tcW w:w="4536" w:type="dxa"/>
            <w:gridSpan w:val="6"/>
          </w:tcPr>
          <w:p w14:paraId="2CE1C8AD" w14:textId="77777777" w:rsidR="00512866" w:rsidRPr="001E7CA4" w:rsidRDefault="00512866" w:rsidP="00FF35A6">
            <w:pPr>
              <w:jc w:val="both"/>
              <w:rPr>
                <w:sz w:val="19"/>
                <w:szCs w:val="19"/>
              </w:rPr>
            </w:pPr>
          </w:p>
        </w:tc>
        <w:tc>
          <w:tcPr>
            <w:tcW w:w="786" w:type="dxa"/>
            <w:gridSpan w:val="3"/>
            <w:shd w:val="clear" w:color="auto" w:fill="F7CAAC"/>
          </w:tcPr>
          <w:p w14:paraId="6CDC54C2" w14:textId="77777777" w:rsidR="00512866" w:rsidRPr="001E7CA4" w:rsidRDefault="00512866" w:rsidP="00FF35A6">
            <w:pPr>
              <w:jc w:val="both"/>
              <w:rPr>
                <w:sz w:val="19"/>
                <w:szCs w:val="19"/>
              </w:rPr>
            </w:pPr>
            <w:r w:rsidRPr="001E7CA4">
              <w:rPr>
                <w:b/>
                <w:sz w:val="19"/>
                <w:szCs w:val="19"/>
              </w:rPr>
              <w:t>datum</w:t>
            </w:r>
          </w:p>
        </w:tc>
        <w:tc>
          <w:tcPr>
            <w:tcW w:w="2336" w:type="dxa"/>
            <w:gridSpan w:val="6"/>
          </w:tcPr>
          <w:p w14:paraId="5BAC945B" w14:textId="77777777" w:rsidR="00512866" w:rsidRPr="001E7CA4" w:rsidRDefault="00512866" w:rsidP="00FF35A6">
            <w:pPr>
              <w:jc w:val="both"/>
              <w:rPr>
                <w:sz w:val="19"/>
                <w:szCs w:val="19"/>
              </w:rPr>
            </w:pPr>
          </w:p>
        </w:tc>
      </w:tr>
      <w:tr w:rsidR="00B34D38" w14:paraId="697066B6" w14:textId="77777777" w:rsidTr="001E7CA4">
        <w:trPr>
          <w:gridAfter w:val="1"/>
          <w:wAfter w:w="142" w:type="dxa"/>
        </w:trPr>
        <w:tc>
          <w:tcPr>
            <w:tcW w:w="10065" w:type="dxa"/>
            <w:gridSpan w:val="15"/>
            <w:tcBorders>
              <w:bottom w:val="double" w:sz="4" w:space="0" w:color="auto"/>
            </w:tcBorders>
            <w:shd w:val="clear" w:color="auto" w:fill="BDD6EE"/>
          </w:tcPr>
          <w:p w14:paraId="32E07EE2" w14:textId="4EA3FCC4" w:rsidR="00B34D38" w:rsidRDefault="00B34D38" w:rsidP="00B34D38">
            <w:pPr>
              <w:jc w:val="both"/>
              <w:rPr>
                <w:b/>
                <w:sz w:val="28"/>
              </w:rPr>
            </w:pPr>
            <w:r>
              <w:rPr>
                <w:b/>
                <w:sz w:val="28"/>
              </w:rPr>
              <w:lastRenderedPageBreak/>
              <w:t>C-I – Personální zabezpečení</w:t>
            </w:r>
          </w:p>
        </w:tc>
      </w:tr>
      <w:tr w:rsidR="00B34D38" w14:paraId="62FDDA73" w14:textId="77777777" w:rsidTr="001E7CA4">
        <w:trPr>
          <w:gridAfter w:val="1"/>
          <w:wAfter w:w="142" w:type="dxa"/>
        </w:trPr>
        <w:tc>
          <w:tcPr>
            <w:tcW w:w="2549" w:type="dxa"/>
            <w:tcBorders>
              <w:top w:val="double" w:sz="4" w:space="0" w:color="auto"/>
            </w:tcBorders>
            <w:shd w:val="clear" w:color="auto" w:fill="F7CAAC"/>
          </w:tcPr>
          <w:p w14:paraId="18214051" w14:textId="77777777" w:rsidR="00B34D38" w:rsidRDefault="00B34D38" w:rsidP="00B34D38">
            <w:pPr>
              <w:jc w:val="both"/>
              <w:rPr>
                <w:b/>
              </w:rPr>
            </w:pPr>
            <w:r>
              <w:rPr>
                <w:b/>
              </w:rPr>
              <w:t>Vysoká škola</w:t>
            </w:r>
          </w:p>
        </w:tc>
        <w:tc>
          <w:tcPr>
            <w:tcW w:w="7516" w:type="dxa"/>
            <w:gridSpan w:val="14"/>
          </w:tcPr>
          <w:p w14:paraId="4EAD21FE" w14:textId="77777777" w:rsidR="00B34D38" w:rsidRDefault="00B34D38" w:rsidP="00B34D38">
            <w:pPr>
              <w:jc w:val="both"/>
            </w:pPr>
            <w:r>
              <w:t>Univerzita Tomáše Bati ve Zlíně</w:t>
            </w:r>
          </w:p>
        </w:tc>
      </w:tr>
      <w:tr w:rsidR="00B34D38" w14:paraId="4D3774E6" w14:textId="77777777" w:rsidTr="001E7CA4">
        <w:trPr>
          <w:gridAfter w:val="1"/>
          <w:wAfter w:w="142" w:type="dxa"/>
        </w:trPr>
        <w:tc>
          <w:tcPr>
            <w:tcW w:w="2549" w:type="dxa"/>
            <w:shd w:val="clear" w:color="auto" w:fill="F7CAAC"/>
          </w:tcPr>
          <w:p w14:paraId="3FB24B10" w14:textId="77777777" w:rsidR="00B34D38" w:rsidRDefault="00B34D38" w:rsidP="00B34D38">
            <w:pPr>
              <w:jc w:val="both"/>
              <w:rPr>
                <w:b/>
              </w:rPr>
            </w:pPr>
            <w:r>
              <w:rPr>
                <w:b/>
              </w:rPr>
              <w:t>Součást vysoké školy</w:t>
            </w:r>
          </w:p>
        </w:tc>
        <w:tc>
          <w:tcPr>
            <w:tcW w:w="7516" w:type="dxa"/>
            <w:gridSpan w:val="14"/>
          </w:tcPr>
          <w:p w14:paraId="35F6841F" w14:textId="77777777" w:rsidR="00B34D38" w:rsidRDefault="00B34D38" w:rsidP="00B34D38">
            <w:pPr>
              <w:jc w:val="both"/>
            </w:pPr>
            <w:r>
              <w:t>Univerzitní institut</w:t>
            </w:r>
          </w:p>
        </w:tc>
      </w:tr>
      <w:tr w:rsidR="00B34D38" w:rsidRPr="000B30CD" w14:paraId="0FC44FFA" w14:textId="77777777" w:rsidTr="001E7CA4">
        <w:trPr>
          <w:gridAfter w:val="1"/>
          <w:wAfter w:w="142" w:type="dxa"/>
        </w:trPr>
        <w:tc>
          <w:tcPr>
            <w:tcW w:w="2549" w:type="dxa"/>
            <w:shd w:val="clear" w:color="auto" w:fill="F7CAAC"/>
          </w:tcPr>
          <w:p w14:paraId="638C7B03" w14:textId="77777777" w:rsidR="00B34D38" w:rsidRDefault="00B34D38" w:rsidP="00B34D38">
            <w:pPr>
              <w:jc w:val="both"/>
              <w:rPr>
                <w:b/>
              </w:rPr>
            </w:pPr>
            <w:r>
              <w:rPr>
                <w:b/>
              </w:rPr>
              <w:t>Název studijního programu</w:t>
            </w:r>
          </w:p>
        </w:tc>
        <w:tc>
          <w:tcPr>
            <w:tcW w:w="7516" w:type="dxa"/>
            <w:gridSpan w:val="14"/>
          </w:tcPr>
          <w:p w14:paraId="1F580BAB" w14:textId="77777777" w:rsidR="00B34D38" w:rsidRPr="000B30CD" w:rsidRDefault="00B34D38" w:rsidP="00B34D38">
            <w:pPr>
              <w:jc w:val="both"/>
            </w:pPr>
            <w:r w:rsidRPr="000B30CD">
              <w:t>Nanotechnologie a pokročilé materiály</w:t>
            </w:r>
          </w:p>
        </w:tc>
      </w:tr>
      <w:tr w:rsidR="00B34D38" w14:paraId="165476B5" w14:textId="77777777" w:rsidTr="001E7CA4">
        <w:trPr>
          <w:gridAfter w:val="1"/>
          <w:wAfter w:w="142" w:type="dxa"/>
        </w:trPr>
        <w:tc>
          <w:tcPr>
            <w:tcW w:w="2549" w:type="dxa"/>
            <w:shd w:val="clear" w:color="auto" w:fill="F7CAAC"/>
          </w:tcPr>
          <w:p w14:paraId="793CEDC7" w14:textId="77777777" w:rsidR="00B34D38" w:rsidRDefault="00B34D38" w:rsidP="00B34D38">
            <w:pPr>
              <w:jc w:val="both"/>
              <w:rPr>
                <w:b/>
              </w:rPr>
            </w:pPr>
            <w:r>
              <w:rPr>
                <w:b/>
              </w:rPr>
              <w:t>Jméno a příjmení</w:t>
            </w:r>
          </w:p>
        </w:tc>
        <w:tc>
          <w:tcPr>
            <w:tcW w:w="4536" w:type="dxa"/>
            <w:gridSpan w:val="6"/>
          </w:tcPr>
          <w:p w14:paraId="317AE1D5" w14:textId="77777777" w:rsidR="00B34D38" w:rsidRPr="00B34D38" w:rsidRDefault="00B34D38" w:rsidP="00B34D38">
            <w:pPr>
              <w:jc w:val="both"/>
              <w:rPr>
                <w:b/>
              </w:rPr>
            </w:pPr>
            <w:bookmarkStart w:id="171" w:name="Hausnerová"/>
            <w:bookmarkEnd w:id="171"/>
            <w:r w:rsidRPr="008955CD">
              <w:rPr>
                <w:b/>
              </w:rPr>
              <w:t>Berenika Hausnerová</w:t>
            </w:r>
          </w:p>
        </w:tc>
        <w:tc>
          <w:tcPr>
            <w:tcW w:w="709" w:type="dxa"/>
            <w:gridSpan w:val="2"/>
            <w:shd w:val="clear" w:color="auto" w:fill="F7CAAC"/>
          </w:tcPr>
          <w:p w14:paraId="523669A4" w14:textId="77777777" w:rsidR="00B34D38" w:rsidRDefault="00B34D38" w:rsidP="00B34D38">
            <w:pPr>
              <w:jc w:val="both"/>
              <w:rPr>
                <w:b/>
              </w:rPr>
            </w:pPr>
            <w:r>
              <w:rPr>
                <w:b/>
              </w:rPr>
              <w:t>Tituly</w:t>
            </w:r>
          </w:p>
        </w:tc>
        <w:tc>
          <w:tcPr>
            <w:tcW w:w="2271" w:type="dxa"/>
            <w:gridSpan w:val="6"/>
          </w:tcPr>
          <w:p w14:paraId="0C7F9A70" w14:textId="77777777" w:rsidR="00B34D38" w:rsidRDefault="00B34D38" w:rsidP="00B34D38">
            <w:pPr>
              <w:jc w:val="both"/>
            </w:pPr>
            <w:r>
              <w:t>prof. Ing., Ph.D.</w:t>
            </w:r>
          </w:p>
        </w:tc>
      </w:tr>
      <w:tr w:rsidR="00B34D38" w14:paraId="6A93D49E" w14:textId="77777777" w:rsidTr="001E7CA4">
        <w:trPr>
          <w:gridAfter w:val="1"/>
          <w:wAfter w:w="142" w:type="dxa"/>
        </w:trPr>
        <w:tc>
          <w:tcPr>
            <w:tcW w:w="2549" w:type="dxa"/>
            <w:shd w:val="clear" w:color="auto" w:fill="F7CAAC"/>
          </w:tcPr>
          <w:p w14:paraId="415AC430" w14:textId="77777777" w:rsidR="00B34D38" w:rsidRDefault="00B34D38" w:rsidP="00B34D38">
            <w:pPr>
              <w:jc w:val="both"/>
              <w:rPr>
                <w:b/>
              </w:rPr>
            </w:pPr>
            <w:r>
              <w:rPr>
                <w:b/>
              </w:rPr>
              <w:t>Rok narození</w:t>
            </w:r>
          </w:p>
        </w:tc>
        <w:tc>
          <w:tcPr>
            <w:tcW w:w="1137" w:type="dxa"/>
          </w:tcPr>
          <w:p w14:paraId="52253563" w14:textId="77777777" w:rsidR="00B34D38" w:rsidRDefault="00B34D38" w:rsidP="00B34D38">
            <w:pPr>
              <w:jc w:val="both"/>
            </w:pPr>
            <w:r>
              <w:t>1971</w:t>
            </w:r>
          </w:p>
        </w:tc>
        <w:tc>
          <w:tcPr>
            <w:tcW w:w="1556" w:type="dxa"/>
            <w:shd w:val="clear" w:color="auto" w:fill="F7CAAC"/>
          </w:tcPr>
          <w:p w14:paraId="787DE988" w14:textId="77777777" w:rsidR="00B34D38" w:rsidRDefault="00B34D38" w:rsidP="00B34D38">
            <w:pPr>
              <w:jc w:val="both"/>
              <w:rPr>
                <w:b/>
              </w:rPr>
            </w:pPr>
            <w:r>
              <w:rPr>
                <w:b/>
              </w:rPr>
              <w:t>typ vztahu k VŠ</w:t>
            </w:r>
          </w:p>
        </w:tc>
        <w:tc>
          <w:tcPr>
            <w:tcW w:w="849" w:type="dxa"/>
            <w:gridSpan w:val="3"/>
          </w:tcPr>
          <w:p w14:paraId="11750D0E" w14:textId="77777777" w:rsidR="00B34D38" w:rsidRDefault="00B34D38" w:rsidP="00B34D38">
            <w:pPr>
              <w:jc w:val="both"/>
            </w:pPr>
            <w:r>
              <w:t>pp.</w:t>
            </w:r>
          </w:p>
        </w:tc>
        <w:tc>
          <w:tcPr>
            <w:tcW w:w="994" w:type="dxa"/>
            <w:shd w:val="clear" w:color="auto" w:fill="F7CAAC"/>
          </w:tcPr>
          <w:p w14:paraId="5282954C" w14:textId="77777777" w:rsidR="00B34D38" w:rsidRDefault="00B34D38" w:rsidP="00B34D38">
            <w:pPr>
              <w:jc w:val="both"/>
              <w:rPr>
                <w:b/>
              </w:rPr>
            </w:pPr>
            <w:r>
              <w:rPr>
                <w:b/>
              </w:rPr>
              <w:t>rozsah</w:t>
            </w:r>
          </w:p>
        </w:tc>
        <w:tc>
          <w:tcPr>
            <w:tcW w:w="709" w:type="dxa"/>
            <w:gridSpan w:val="2"/>
          </w:tcPr>
          <w:p w14:paraId="76A65BD3" w14:textId="77777777" w:rsidR="00B34D38" w:rsidRDefault="00B34D38" w:rsidP="00B34D38">
            <w:pPr>
              <w:jc w:val="both"/>
            </w:pPr>
            <w:r>
              <w:t>40</w:t>
            </w:r>
          </w:p>
        </w:tc>
        <w:tc>
          <w:tcPr>
            <w:tcW w:w="850" w:type="dxa"/>
            <w:gridSpan w:val="4"/>
            <w:shd w:val="clear" w:color="auto" w:fill="F7CAAC"/>
          </w:tcPr>
          <w:p w14:paraId="671D97F9" w14:textId="77777777" w:rsidR="00B34D38" w:rsidRDefault="00B34D38" w:rsidP="00B34D38">
            <w:pPr>
              <w:jc w:val="both"/>
              <w:rPr>
                <w:b/>
              </w:rPr>
            </w:pPr>
            <w:r>
              <w:rPr>
                <w:b/>
              </w:rPr>
              <w:t>do kdy</w:t>
            </w:r>
          </w:p>
        </w:tc>
        <w:tc>
          <w:tcPr>
            <w:tcW w:w="1421" w:type="dxa"/>
            <w:gridSpan w:val="2"/>
          </w:tcPr>
          <w:p w14:paraId="755C2211" w14:textId="77777777" w:rsidR="00B34D38" w:rsidRDefault="00B34D38" w:rsidP="00B34D38">
            <w:pPr>
              <w:jc w:val="both"/>
            </w:pPr>
            <w:r>
              <w:t>N</w:t>
            </w:r>
          </w:p>
        </w:tc>
      </w:tr>
      <w:tr w:rsidR="00B34D38" w14:paraId="6E506BE5" w14:textId="77777777" w:rsidTr="001E7CA4">
        <w:trPr>
          <w:gridAfter w:val="1"/>
          <w:wAfter w:w="142" w:type="dxa"/>
        </w:trPr>
        <w:tc>
          <w:tcPr>
            <w:tcW w:w="5242" w:type="dxa"/>
            <w:gridSpan w:val="3"/>
            <w:shd w:val="clear" w:color="auto" w:fill="F7CAAC"/>
          </w:tcPr>
          <w:p w14:paraId="4450A7B6" w14:textId="77777777" w:rsidR="00B34D38" w:rsidRDefault="00B34D38" w:rsidP="00B34D38">
            <w:pPr>
              <w:jc w:val="both"/>
              <w:rPr>
                <w:b/>
              </w:rPr>
            </w:pPr>
            <w:r>
              <w:rPr>
                <w:b/>
              </w:rPr>
              <w:t>Typ vztahu na součásti VŠ, která uskutečňuje st. program</w:t>
            </w:r>
          </w:p>
        </w:tc>
        <w:tc>
          <w:tcPr>
            <w:tcW w:w="849" w:type="dxa"/>
            <w:gridSpan w:val="3"/>
          </w:tcPr>
          <w:p w14:paraId="653EC3B0" w14:textId="77777777" w:rsidR="00B34D38" w:rsidRDefault="00B34D38" w:rsidP="00B34D38">
            <w:pPr>
              <w:jc w:val="both"/>
            </w:pPr>
            <w:r>
              <w:t>---</w:t>
            </w:r>
          </w:p>
        </w:tc>
        <w:tc>
          <w:tcPr>
            <w:tcW w:w="994" w:type="dxa"/>
            <w:shd w:val="clear" w:color="auto" w:fill="F7CAAC"/>
          </w:tcPr>
          <w:p w14:paraId="33E61739" w14:textId="77777777" w:rsidR="00B34D38" w:rsidRDefault="00B34D38" w:rsidP="00B34D38">
            <w:pPr>
              <w:jc w:val="both"/>
              <w:rPr>
                <w:b/>
              </w:rPr>
            </w:pPr>
            <w:r>
              <w:rPr>
                <w:b/>
              </w:rPr>
              <w:t>rozsah</w:t>
            </w:r>
          </w:p>
        </w:tc>
        <w:tc>
          <w:tcPr>
            <w:tcW w:w="709" w:type="dxa"/>
            <w:gridSpan w:val="2"/>
          </w:tcPr>
          <w:p w14:paraId="1D15A8D8" w14:textId="77777777" w:rsidR="00B34D38" w:rsidRDefault="00B34D38" w:rsidP="00B34D38">
            <w:pPr>
              <w:jc w:val="both"/>
            </w:pPr>
            <w:r>
              <w:t>---</w:t>
            </w:r>
          </w:p>
        </w:tc>
        <w:tc>
          <w:tcPr>
            <w:tcW w:w="850" w:type="dxa"/>
            <w:gridSpan w:val="4"/>
            <w:shd w:val="clear" w:color="auto" w:fill="F7CAAC"/>
          </w:tcPr>
          <w:p w14:paraId="62FB36B7" w14:textId="77777777" w:rsidR="00B34D38" w:rsidRDefault="00B34D38" w:rsidP="00B34D38">
            <w:pPr>
              <w:jc w:val="both"/>
              <w:rPr>
                <w:b/>
              </w:rPr>
            </w:pPr>
            <w:r>
              <w:rPr>
                <w:b/>
              </w:rPr>
              <w:t>do kdy</w:t>
            </w:r>
          </w:p>
        </w:tc>
        <w:tc>
          <w:tcPr>
            <w:tcW w:w="1421" w:type="dxa"/>
            <w:gridSpan w:val="2"/>
          </w:tcPr>
          <w:p w14:paraId="5A6EF8EC" w14:textId="77777777" w:rsidR="00B34D38" w:rsidRDefault="00B34D38" w:rsidP="00B34D38">
            <w:pPr>
              <w:jc w:val="both"/>
            </w:pPr>
            <w:r>
              <w:t>---</w:t>
            </w:r>
          </w:p>
        </w:tc>
      </w:tr>
      <w:tr w:rsidR="00B34D38" w14:paraId="4D476C30" w14:textId="77777777" w:rsidTr="001E7CA4">
        <w:trPr>
          <w:gridAfter w:val="1"/>
          <w:wAfter w:w="142" w:type="dxa"/>
        </w:trPr>
        <w:tc>
          <w:tcPr>
            <w:tcW w:w="6091" w:type="dxa"/>
            <w:gridSpan w:val="6"/>
            <w:shd w:val="clear" w:color="auto" w:fill="F7CAAC"/>
          </w:tcPr>
          <w:p w14:paraId="1E481B31" w14:textId="77777777" w:rsidR="00B34D38" w:rsidRDefault="00B34D38" w:rsidP="00B34D38">
            <w:pPr>
              <w:jc w:val="both"/>
            </w:pPr>
            <w:r>
              <w:rPr>
                <w:b/>
              </w:rPr>
              <w:t>Další současná působení jako akademický pracovník na jiných VŠ</w:t>
            </w:r>
          </w:p>
        </w:tc>
        <w:tc>
          <w:tcPr>
            <w:tcW w:w="1703" w:type="dxa"/>
            <w:gridSpan w:val="3"/>
            <w:shd w:val="clear" w:color="auto" w:fill="F7CAAC"/>
          </w:tcPr>
          <w:p w14:paraId="4F47E8F6" w14:textId="77777777" w:rsidR="00B34D38" w:rsidRDefault="00B34D38" w:rsidP="00B34D38">
            <w:pPr>
              <w:jc w:val="both"/>
              <w:rPr>
                <w:b/>
              </w:rPr>
            </w:pPr>
            <w:r>
              <w:rPr>
                <w:b/>
              </w:rPr>
              <w:t xml:space="preserve">typ prac. </w:t>
            </w:r>
            <w:proofErr w:type="gramStart"/>
            <w:r>
              <w:rPr>
                <w:b/>
              </w:rPr>
              <w:t>vztahu</w:t>
            </w:r>
            <w:proofErr w:type="gramEnd"/>
          </w:p>
        </w:tc>
        <w:tc>
          <w:tcPr>
            <w:tcW w:w="2271" w:type="dxa"/>
            <w:gridSpan w:val="6"/>
            <w:shd w:val="clear" w:color="auto" w:fill="F7CAAC"/>
          </w:tcPr>
          <w:p w14:paraId="14C10E1F" w14:textId="77777777" w:rsidR="00B34D38" w:rsidRDefault="00B34D38" w:rsidP="00B34D38">
            <w:pPr>
              <w:jc w:val="both"/>
              <w:rPr>
                <w:b/>
              </w:rPr>
            </w:pPr>
            <w:r>
              <w:rPr>
                <w:b/>
              </w:rPr>
              <w:t>rozsah</w:t>
            </w:r>
          </w:p>
        </w:tc>
      </w:tr>
      <w:tr w:rsidR="00B34D38" w14:paraId="01F72775" w14:textId="77777777" w:rsidTr="001E7CA4">
        <w:trPr>
          <w:gridAfter w:val="1"/>
          <w:wAfter w:w="142" w:type="dxa"/>
        </w:trPr>
        <w:tc>
          <w:tcPr>
            <w:tcW w:w="6091" w:type="dxa"/>
            <w:gridSpan w:val="6"/>
          </w:tcPr>
          <w:p w14:paraId="480E5EBB" w14:textId="77777777" w:rsidR="00B34D38" w:rsidRDefault="00B34D38" w:rsidP="00B34D38">
            <w:pPr>
              <w:jc w:val="both"/>
            </w:pPr>
            <w:r>
              <w:t>---</w:t>
            </w:r>
          </w:p>
        </w:tc>
        <w:tc>
          <w:tcPr>
            <w:tcW w:w="1703" w:type="dxa"/>
            <w:gridSpan w:val="3"/>
          </w:tcPr>
          <w:p w14:paraId="6A54F7FC" w14:textId="77777777" w:rsidR="00B34D38" w:rsidRDefault="00B34D38" w:rsidP="00B34D38">
            <w:pPr>
              <w:jc w:val="both"/>
            </w:pPr>
            <w:r>
              <w:t>---</w:t>
            </w:r>
          </w:p>
        </w:tc>
        <w:tc>
          <w:tcPr>
            <w:tcW w:w="2271" w:type="dxa"/>
            <w:gridSpan w:val="6"/>
          </w:tcPr>
          <w:p w14:paraId="58BA6665" w14:textId="77777777" w:rsidR="00B34D38" w:rsidRDefault="00B34D38" w:rsidP="00B34D38">
            <w:pPr>
              <w:jc w:val="both"/>
            </w:pPr>
            <w:r>
              <w:t>---</w:t>
            </w:r>
          </w:p>
        </w:tc>
      </w:tr>
      <w:tr w:rsidR="00B34D38" w14:paraId="7737A678" w14:textId="77777777" w:rsidTr="001E7CA4">
        <w:trPr>
          <w:gridAfter w:val="1"/>
          <w:wAfter w:w="142" w:type="dxa"/>
        </w:trPr>
        <w:tc>
          <w:tcPr>
            <w:tcW w:w="6091" w:type="dxa"/>
            <w:gridSpan w:val="6"/>
          </w:tcPr>
          <w:p w14:paraId="01B1632A" w14:textId="77777777" w:rsidR="00B34D38" w:rsidRDefault="00B34D38" w:rsidP="00B34D38">
            <w:pPr>
              <w:jc w:val="both"/>
            </w:pPr>
          </w:p>
        </w:tc>
        <w:tc>
          <w:tcPr>
            <w:tcW w:w="1703" w:type="dxa"/>
            <w:gridSpan w:val="3"/>
          </w:tcPr>
          <w:p w14:paraId="0D35E375" w14:textId="77777777" w:rsidR="00B34D38" w:rsidRDefault="00B34D38" w:rsidP="00B34D38">
            <w:pPr>
              <w:jc w:val="both"/>
            </w:pPr>
          </w:p>
        </w:tc>
        <w:tc>
          <w:tcPr>
            <w:tcW w:w="2271" w:type="dxa"/>
            <w:gridSpan w:val="6"/>
          </w:tcPr>
          <w:p w14:paraId="6763B585" w14:textId="77777777" w:rsidR="00B34D38" w:rsidRDefault="00B34D38" w:rsidP="00B34D38">
            <w:pPr>
              <w:jc w:val="both"/>
            </w:pPr>
          </w:p>
        </w:tc>
      </w:tr>
      <w:tr w:rsidR="00B34D38" w14:paraId="16A6630A" w14:textId="77777777" w:rsidTr="001E7CA4">
        <w:trPr>
          <w:gridAfter w:val="1"/>
          <w:wAfter w:w="142" w:type="dxa"/>
        </w:trPr>
        <w:tc>
          <w:tcPr>
            <w:tcW w:w="10065" w:type="dxa"/>
            <w:gridSpan w:val="15"/>
            <w:shd w:val="clear" w:color="auto" w:fill="F7CAAC"/>
          </w:tcPr>
          <w:p w14:paraId="2CFA3A96" w14:textId="77777777" w:rsidR="00B34D38" w:rsidRDefault="00B34D38" w:rsidP="00B34D38">
            <w:pPr>
              <w:jc w:val="both"/>
            </w:pPr>
            <w:r>
              <w:rPr>
                <w:b/>
              </w:rPr>
              <w:t>Předměty příslušného studijního programu a způsob zapojení do jejich výuky, příp. další zapojení do uskutečňování studijního programu</w:t>
            </w:r>
          </w:p>
        </w:tc>
      </w:tr>
      <w:tr w:rsidR="00B34D38" w14:paraId="0A50DA58" w14:textId="77777777" w:rsidTr="001E7CA4">
        <w:trPr>
          <w:gridAfter w:val="1"/>
          <w:wAfter w:w="142" w:type="dxa"/>
          <w:trHeight w:val="643"/>
        </w:trPr>
        <w:tc>
          <w:tcPr>
            <w:tcW w:w="10065" w:type="dxa"/>
            <w:gridSpan w:val="15"/>
            <w:tcBorders>
              <w:top w:val="nil"/>
            </w:tcBorders>
          </w:tcPr>
          <w:p w14:paraId="0832223F" w14:textId="77777777" w:rsidR="00B34D38" w:rsidRPr="00753856" w:rsidRDefault="00753856" w:rsidP="00B34D38">
            <w:pPr>
              <w:spacing w:before="120" w:after="120"/>
              <w:jc w:val="both"/>
            </w:pPr>
            <w:r w:rsidRPr="00753856">
              <w:t>Fyzika polymerů</w:t>
            </w:r>
            <w:r w:rsidR="00B34D38" w:rsidRPr="00753856">
              <w:t xml:space="preserve"> (garant předmětu)</w:t>
            </w:r>
          </w:p>
          <w:p w14:paraId="0658736D" w14:textId="77777777" w:rsidR="00B34D38" w:rsidRDefault="00B34D38" w:rsidP="009D5D2F">
            <w:pPr>
              <w:spacing w:after="120"/>
              <w:jc w:val="both"/>
            </w:pPr>
            <w:r w:rsidRPr="00753856">
              <w:rPr>
                <w:b/>
                <w:u w:val="single"/>
              </w:rPr>
              <w:t>Školitel, vyučující</w:t>
            </w:r>
          </w:p>
        </w:tc>
      </w:tr>
      <w:tr w:rsidR="00B34D38" w14:paraId="39C19DD0" w14:textId="77777777" w:rsidTr="001E7CA4">
        <w:trPr>
          <w:gridAfter w:val="1"/>
          <w:wAfter w:w="142" w:type="dxa"/>
        </w:trPr>
        <w:tc>
          <w:tcPr>
            <w:tcW w:w="10065" w:type="dxa"/>
            <w:gridSpan w:val="15"/>
            <w:shd w:val="clear" w:color="auto" w:fill="F7CAAC"/>
          </w:tcPr>
          <w:p w14:paraId="5AD508DB" w14:textId="77777777" w:rsidR="00B34D38" w:rsidRDefault="00B34D38" w:rsidP="00B34D38">
            <w:pPr>
              <w:jc w:val="both"/>
            </w:pPr>
            <w:r>
              <w:rPr>
                <w:b/>
              </w:rPr>
              <w:t xml:space="preserve">Údaje o vzdělání na VŠ </w:t>
            </w:r>
          </w:p>
        </w:tc>
      </w:tr>
      <w:tr w:rsidR="00B34D38" w14:paraId="62AD864C" w14:textId="77777777" w:rsidTr="001E7CA4">
        <w:trPr>
          <w:gridAfter w:val="1"/>
          <w:wAfter w:w="142" w:type="dxa"/>
          <w:trHeight w:val="1055"/>
        </w:trPr>
        <w:tc>
          <w:tcPr>
            <w:tcW w:w="10065" w:type="dxa"/>
            <w:gridSpan w:val="15"/>
          </w:tcPr>
          <w:p w14:paraId="53D00FC0" w14:textId="77777777" w:rsidR="00B34D38" w:rsidRDefault="00B34D38" w:rsidP="007D3BE7">
            <w:pPr>
              <w:spacing w:before="60"/>
              <w:jc w:val="both"/>
            </w:pPr>
            <w:r w:rsidRPr="00B552E1">
              <w:rPr>
                <w:rFonts w:eastAsia="Calibri"/>
              </w:rPr>
              <w:t xml:space="preserve">1998: VUT Brno, FT Zlín, obor </w:t>
            </w:r>
            <w:r w:rsidRPr="00B552E1">
              <w:t>Technologie makromolekulárních látek</w:t>
            </w:r>
            <w:r w:rsidRPr="00B552E1">
              <w:rPr>
                <w:rFonts w:eastAsia="Calibri"/>
              </w:rPr>
              <w:t>, Ph.D.</w:t>
            </w:r>
          </w:p>
          <w:p w14:paraId="419E58C7" w14:textId="77777777" w:rsidR="00302D8C" w:rsidRPr="00D80C74" w:rsidRDefault="00B34D38" w:rsidP="006F4D7B">
            <w:pPr>
              <w:spacing w:before="120" w:after="120"/>
              <w:jc w:val="both"/>
            </w:pPr>
            <w:r w:rsidRPr="00302D8C">
              <w:rPr>
                <w:color w:val="000000"/>
              </w:rPr>
              <w:t xml:space="preserve">Další odborné zkušenosti: </w:t>
            </w:r>
            <w:r w:rsidR="00302D8C" w:rsidRPr="00302D8C">
              <w:rPr>
                <w:b/>
              </w:rPr>
              <w:t>Rada pro výzkum, vývoj a inovace Úřadu vlády ČR - obor Technické vědy</w:t>
            </w:r>
            <w:r w:rsidR="00302D8C" w:rsidRPr="00302D8C">
              <w:t xml:space="preserve"> (člen Expertního panelu a OVHP panelu, od r. 2014); </w:t>
            </w:r>
            <w:r w:rsidR="00302D8C" w:rsidRPr="00302D8C">
              <w:rPr>
                <w:b/>
              </w:rPr>
              <w:t>Moravskoslezský automobilový klastr</w:t>
            </w:r>
            <w:r w:rsidR="00302D8C" w:rsidRPr="00302D8C">
              <w:t xml:space="preserve"> a </w:t>
            </w:r>
            <w:r w:rsidR="00302D8C" w:rsidRPr="00302D8C">
              <w:rPr>
                <w:b/>
              </w:rPr>
              <w:t>Moravský letecký klastr</w:t>
            </w:r>
            <w:r w:rsidR="00302D8C" w:rsidRPr="00302D8C">
              <w:t xml:space="preserve"> (</w:t>
            </w:r>
            <w:r w:rsidR="00302D8C" w:rsidRPr="00D80C74">
              <w:t>reprezentant UTB Zlín, od r. 2010)</w:t>
            </w:r>
          </w:p>
          <w:p w14:paraId="72C09F55" w14:textId="77777777" w:rsidR="00302D8C" w:rsidRPr="00302D8C" w:rsidRDefault="00302D8C" w:rsidP="007D3BE7">
            <w:pPr>
              <w:spacing w:after="60"/>
              <w:jc w:val="both"/>
              <w:rPr>
                <w:b/>
              </w:rPr>
            </w:pPr>
            <w:r w:rsidRPr="00D80C74">
              <w:t xml:space="preserve">Členství v mezinárodních organizacích:  </w:t>
            </w:r>
            <w:r w:rsidRPr="00D80C74">
              <w:rPr>
                <w:b/>
              </w:rPr>
              <w:t>The Polymer Processing Society</w:t>
            </w:r>
            <w:r w:rsidRPr="00D80C74">
              <w:t xml:space="preserve"> (člen, od r. 1995</w:t>
            </w:r>
            <w:r w:rsidRPr="00D80C74">
              <w:rPr>
                <w:lang w:val="en-GB"/>
              </w:rPr>
              <w:t xml:space="preserve">; </w:t>
            </w:r>
            <w:r w:rsidRPr="00D80C74">
              <w:t>e-Directory Manager, 1999 – 2001)</w:t>
            </w:r>
            <w:r w:rsidRPr="00D80C74">
              <w:rPr>
                <w:lang w:val="en-GB"/>
              </w:rPr>
              <w:t>;</w:t>
            </w:r>
            <w:r w:rsidRPr="00D80C74">
              <w:t xml:space="preserve"> </w:t>
            </w:r>
            <w:r w:rsidRPr="00D80C74">
              <w:rPr>
                <w:b/>
              </w:rPr>
              <w:t>Society of Plastics Engineers</w:t>
            </w:r>
            <w:r w:rsidRPr="00D80C74">
              <w:t xml:space="preserve"> (člen, od r. 2001); </w:t>
            </w:r>
            <w:r w:rsidRPr="00D80C74">
              <w:rPr>
                <w:b/>
              </w:rPr>
              <w:t>European Powder Metallurgy Association</w:t>
            </w:r>
            <w:r w:rsidRPr="00D80C74">
              <w:t xml:space="preserve"> (člen, od r. 2007)</w:t>
            </w:r>
            <w:r w:rsidRPr="00D80C74">
              <w:rPr>
                <w:lang w:val="en-GB"/>
              </w:rPr>
              <w:t xml:space="preserve">; </w:t>
            </w:r>
            <w:r w:rsidRPr="00D80C74">
              <w:rPr>
                <w:b/>
              </w:rPr>
              <w:t>The American Powder Metallurgy Institute</w:t>
            </w:r>
            <w:r w:rsidRPr="00D80C74">
              <w:t xml:space="preserve"> (člen, 2009 – 2011)</w:t>
            </w:r>
          </w:p>
        </w:tc>
      </w:tr>
      <w:tr w:rsidR="00B34D38" w14:paraId="2122B308" w14:textId="77777777" w:rsidTr="001E7CA4">
        <w:trPr>
          <w:gridAfter w:val="1"/>
          <w:wAfter w:w="142" w:type="dxa"/>
        </w:trPr>
        <w:tc>
          <w:tcPr>
            <w:tcW w:w="10065" w:type="dxa"/>
            <w:gridSpan w:val="15"/>
            <w:shd w:val="clear" w:color="auto" w:fill="F7CAAC"/>
          </w:tcPr>
          <w:p w14:paraId="36060CB8" w14:textId="77777777" w:rsidR="00B34D38" w:rsidRDefault="00B34D38" w:rsidP="00B34D38">
            <w:pPr>
              <w:jc w:val="both"/>
              <w:rPr>
                <w:b/>
              </w:rPr>
            </w:pPr>
            <w:r>
              <w:rPr>
                <w:b/>
              </w:rPr>
              <w:t>Údaje o odborném působení od absolvování VŠ</w:t>
            </w:r>
          </w:p>
        </w:tc>
      </w:tr>
      <w:tr w:rsidR="00B34D38" w14:paraId="6FC4E4B2" w14:textId="77777777" w:rsidTr="001E7CA4">
        <w:trPr>
          <w:gridAfter w:val="1"/>
          <w:wAfter w:w="142" w:type="dxa"/>
          <w:trHeight w:val="1090"/>
        </w:trPr>
        <w:tc>
          <w:tcPr>
            <w:tcW w:w="10065" w:type="dxa"/>
            <w:gridSpan w:val="15"/>
          </w:tcPr>
          <w:p w14:paraId="4B3AF89F" w14:textId="77777777" w:rsidR="00B34D38" w:rsidRPr="00B552E1" w:rsidRDefault="00B34D38" w:rsidP="007D3BE7">
            <w:pPr>
              <w:autoSpaceDE w:val="0"/>
              <w:autoSpaceDN w:val="0"/>
              <w:adjustRightInd w:val="0"/>
              <w:spacing w:before="60" w:after="20"/>
              <w:jc w:val="both"/>
              <w:rPr>
                <w:rFonts w:eastAsia="Calibri"/>
              </w:rPr>
            </w:pPr>
            <w:r w:rsidRPr="00B552E1">
              <w:rPr>
                <w:rFonts w:eastAsia="Calibri"/>
              </w:rPr>
              <w:t xml:space="preserve">1997 – dosud: VUT Brno (od r. 2001 UTB Zlín), akademický pracovník </w:t>
            </w:r>
          </w:p>
          <w:p w14:paraId="3060C6E0" w14:textId="77777777" w:rsidR="00B34D38" w:rsidRPr="00B552E1" w:rsidRDefault="00B34D38" w:rsidP="00B34D38">
            <w:pPr>
              <w:autoSpaceDE w:val="0"/>
              <w:autoSpaceDN w:val="0"/>
              <w:adjustRightInd w:val="0"/>
              <w:spacing w:before="20" w:after="20"/>
              <w:jc w:val="both"/>
              <w:rPr>
                <w:rFonts w:eastAsia="Calibri"/>
              </w:rPr>
            </w:pPr>
            <w:r w:rsidRPr="00B552E1">
              <w:rPr>
                <w:rFonts w:eastAsia="Calibri"/>
              </w:rPr>
              <w:t xml:space="preserve">2006 – 2009: UTB Zlín, FT, proděkanka pro doktorské studium a zahraniční styky </w:t>
            </w:r>
          </w:p>
          <w:p w14:paraId="0BBA546C" w14:textId="77777777" w:rsidR="00B34D38" w:rsidRPr="00B552E1" w:rsidRDefault="00B34D38" w:rsidP="00B34D38">
            <w:pPr>
              <w:spacing w:before="20" w:after="20"/>
              <w:jc w:val="both"/>
              <w:rPr>
                <w:rFonts w:eastAsia="Calibri"/>
              </w:rPr>
            </w:pPr>
            <w:r w:rsidRPr="00B552E1">
              <w:rPr>
                <w:rFonts w:eastAsia="Calibri"/>
              </w:rPr>
              <w:t xml:space="preserve">2009 – 2011: UTB Zlín, prorektorka pro zahraniční vztahy </w:t>
            </w:r>
          </w:p>
          <w:p w14:paraId="06456CEF" w14:textId="77777777" w:rsidR="00B34D38" w:rsidRPr="00B552E1" w:rsidRDefault="00B34D38" w:rsidP="00B34D38">
            <w:pPr>
              <w:spacing w:before="20" w:after="20"/>
              <w:jc w:val="both"/>
              <w:rPr>
                <w:rFonts w:eastAsia="Calibri"/>
              </w:rPr>
            </w:pPr>
            <w:r w:rsidRPr="00B552E1">
              <w:rPr>
                <w:rFonts w:eastAsia="Calibri"/>
              </w:rPr>
              <w:t xml:space="preserve">2011 – 2012: UTB Zlín, prorektorka pro vědu a výzkum </w:t>
            </w:r>
          </w:p>
          <w:p w14:paraId="3070BB0E" w14:textId="77777777" w:rsidR="00B34D38" w:rsidRDefault="00B34D38" w:rsidP="007D3BE7">
            <w:pPr>
              <w:spacing w:after="60"/>
              <w:jc w:val="both"/>
            </w:pPr>
            <w:r w:rsidRPr="00B552E1">
              <w:rPr>
                <w:rFonts w:eastAsia="Calibri"/>
              </w:rPr>
              <w:t>2012 – dosud: UTB Zlín, FT, ředitelka Ústavu výrobního inženýrství</w:t>
            </w:r>
          </w:p>
        </w:tc>
      </w:tr>
      <w:tr w:rsidR="00B34D38" w14:paraId="133636FD" w14:textId="77777777" w:rsidTr="001E7CA4">
        <w:trPr>
          <w:gridAfter w:val="1"/>
          <w:wAfter w:w="142" w:type="dxa"/>
          <w:trHeight w:val="250"/>
        </w:trPr>
        <w:tc>
          <w:tcPr>
            <w:tcW w:w="10065" w:type="dxa"/>
            <w:gridSpan w:val="15"/>
            <w:shd w:val="clear" w:color="auto" w:fill="F7CAAC"/>
          </w:tcPr>
          <w:p w14:paraId="6F866DFB" w14:textId="77777777" w:rsidR="00B34D38" w:rsidRDefault="00B34D38" w:rsidP="00B34D38">
            <w:pPr>
              <w:jc w:val="both"/>
            </w:pPr>
            <w:r>
              <w:rPr>
                <w:b/>
              </w:rPr>
              <w:t>Zkušenosti s vedením kvalifikačních a rigorózních prací</w:t>
            </w:r>
          </w:p>
        </w:tc>
      </w:tr>
      <w:tr w:rsidR="00B34D38" w14:paraId="669F8699" w14:textId="77777777" w:rsidTr="001E7CA4">
        <w:trPr>
          <w:gridAfter w:val="1"/>
          <w:wAfter w:w="142" w:type="dxa"/>
          <w:trHeight w:val="316"/>
        </w:trPr>
        <w:tc>
          <w:tcPr>
            <w:tcW w:w="10065" w:type="dxa"/>
            <w:gridSpan w:val="15"/>
          </w:tcPr>
          <w:p w14:paraId="21E844AE" w14:textId="77777777" w:rsidR="00B34D38" w:rsidRDefault="00B34D38" w:rsidP="00B34D38">
            <w:pPr>
              <w:spacing w:before="60" w:after="60"/>
              <w:jc w:val="both"/>
            </w:pPr>
            <w:r w:rsidRPr="000919AF">
              <w:t xml:space="preserve">Počet obhájených prací, které vyučující vedl v období 2014 – 2018: </w:t>
            </w:r>
            <w:r w:rsidRPr="000919AF">
              <w:rPr>
                <w:b/>
              </w:rPr>
              <w:t>1</w:t>
            </w:r>
            <w:r w:rsidRPr="000919AF">
              <w:t xml:space="preserve"> DP, </w:t>
            </w:r>
            <w:r w:rsidRPr="000919AF">
              <w:rPr>
                <w:b/>
              </w:rPr>
              <w:t>3</w:t>
            </w:r>
            <w:r w:rsidRPr="000919AF">
              <w:t xml:space="preserve"> DisP.</w:t>
            </w:r>
            <w:r>
              <w:tab/>
            </w:r>
          </w:p>
        </w:tc>
      </w:tr>
      <w:tr w:rsidR="00B34D38" w14:paraId="083D5812" w14:textId="77777777" w:rsidTr="007D3BE7">
        <w:trPr>
          <w:gridAfter w:val="1"/>
          <w:wAfter w:w="142" w:type="dxa"/>
          <w:cantSplit/>
        </w:trPr>
        <w:tc>
          <w:tcPr>
            <w:tcW w:w="3686" w:type="dxa"/>
            <w:gridSpan w:val="2"/>
            <w:tcBorders>
              <w:top w:val="single" w:sz="12" w:space="0" w:color="auto"/>
            </w:tcBorders>
            <w:shd w:val="clear" w:color="auto" w:fill="F7CAAC"/>
          </w:tcPr>
          <w:p w14:paraId="10FB8F0D" w14:textId="77777777" w:rsidR="00B34D38" w:rsidRDefault="00B34D38" w:rsidP="00B34D38">
            <w:pPr>
              <w:jc w:val="both"/>
            </w:pPr>
            <w:r>
              <w:rPr>
                <w:b/>
              </w:rPr>
              <w:t xml:space="preserve">Obor habilitačního řízení </w:t>
            </w:r>
          </w:p>
        </w:tc>
        <w:tc>
          <w:tcPr>
            <w:tcW w:w="2126" w:type="dxa"/>
            <w:gridSpan w:val="3"/>
            <w:tcBorders>
              <w:top w:val="single" w:sz="12" w:space="0" w:color="auto"/>
            </w:tcBorders>
            <w:shd w:val="clear" w:color="auto" w:fill="F7CAAC"/>
          </w:tcPr>
          <w:p w14:paraId="1DAB95AE" w14:textId="77777777" w:rsidR="00B34D38" w:rsidRDefault="00B34D38" w:rsidP="00B34D38">
            <w:pPr>
              <w:jc w:val="both"/>
            </w:pPr>
            <w:r>
              <w:rPr>
                <w:b/>
              </w:rPr>
              <w:t>Rok udělení hodnosti</w:t>
            </w:r>
          </w:p>
        </w:tc>
        <w:tc>
          <w:tcPr>
            <w:tcW w:w="2059" w:type="dxa"/>
            <w:gridSpan w:val="5"/>
            <w:tcBorders>
              <w:top w:val="single" w:sz="12" w:space="0" w:color="auto"/>
              <w:right w:val="single" w:sz="12" w:space="0" w:color="auto"/>
            </w:tcBorders>
            <w:shd w:val="clear" w:color="auto" w:fill="F7CAAC"/>
          </w:tcPr>
          <w:p w14:paraId="5A99F147" w14:textId="77777777" w:rsidR="00B34D38" w:rsidRDefault="00B34D38" w:rsidP="00B34D38">
            <w:pPr>
              <w:jc w:val="both"/>
            </w:pPr>
            <w:r>
              <w:rPr>
                <w:b/>
              </w:rPr>
              <w:t>Řízení konáno na VŠ</w:t>
            </w:r>
          </w:p>
        </w:tc>
        <w:tc>
          <w:tcPr>
            <w:tcW w:w="2194" w:type="dxa"/>
            <w:gridSpan w:val="5"/>
            <w:tcBorders>
              <w:top w:val="single" w:sz="12" w:space="0" w:color="auto"/>
              <w:left w:val="single" w:sz="12" w:space="0" w:color="auto"/>
            </w:tcBorders>
            <w:shd w:val="clear" w:color="auto" w:fill="F7CAAC"/>
          </w:tcPr>
          <w:p w14:paraId="5ECA0C0E" w14:textId="77777777" w:rsidR="00B34D38" w:rsidRDefault="00B34D38" w:rsidP="00B34D38">
            <w:pPr>
              <w:jc w:val="both"/>
              <w:rPr>
                <w:b/>
              </w:rPr>
            </w:pPr>
            <w:r>
              <w:rPr>
                <w:b/>
              </w:rPr>
              <w:t>Ohlasy publikací</w:t>
            </w:r>
          </w:p>
        </w:tc>
      </w:tr>
      <w:tr w:rsidR="00B34D38" w14:paraId="234B3278" w14:textId="77777777" w:rsidTr="007D3BE7">
        <w:trPr>
          <w:gridAfter w:val="1"/>
          <w:wAfter w:w="142" w:type="dxa"/>
          <w:cantSplit/>
        </w:trPr>
        <w:tc>
          <w:tcPr>
            <w:tcW w:w="3686" w:type="dxa"/>
            <w:gridSpan w:val="2"/>
          </w:tcPr>
          <w:p w14:paraId="34685BFE" w14:textId="77777777" w:rsidR="00B34D38" w:rsidRPr="00F55552" w:rsidRDefault="00B34D38" w:rsidP="00B34D38">
            <w:pPr>
              <w:spacing w:before="40" w:after="40"/>
              <w:jc w:val="both"/>
            </w:pPr>
            <w:r w:rsidRPr="00F55552">
              <w:rPr>
                <w:rFonts w:eastAsia="Calibri"/>
                <w:lang w:eastAsia="en-US"/>
              </w:rPr>
              <w:t>Technologie makromolekulárních látek</w:t>
            </w:r>
          </w:p>
        </w:tc>
        <w:tc>
          <w:tcPr>
            <w:tcW w:w="2126" w:type="dxa"/>
            <w:gridSpan w:val="3"/>
          </w:tcPr>
          <w:p w14:paraId="229DF49E" w14:textId="77777777" w:rsidR="00B34D38" w:rsidRPr="00F55552" w:rsidRDefault="00B34D38" w:rsidP="00B34D38">
            <w:pPr>
              <w:spacing w:before="40" w:after="40"/>
              <w:jc w:val="both"/>
            </w:pPr>
            <w:r w:rsidRPr="00F55552">
              <w:t>2004</w:t>
            </w:r>
          </w:p>
        </w:tc>
        <w:tc>
          <w:tcPr>
            <w:tcW w:w="2059" w:type="dxa"/>
            <w:gridSpan w:val="5"/>
            <w:tcBorders>
              <w:right w:val="single" w:sz="12" w:space="0" w:color="auto"/>
            </w:tcBorders>
          </w:tcPr>
          <w:p w14:paraId="20BE26F8" w14:textId="77777777" w:rsidR="00B34D38" w:rsidRPr="00F55552" w:rsidRDefault="00B34D38" w:rsidP="00B34D38">
            <w:pPr>
              <w:spacing w:before="40" w:after="40"/>
              <w:jc w:val="both"/>
            </w:pPr>
            <w:r w:rsidRPr="00F55552">
              <w:t>UTB Zlín</w:t>
            </w:r>
          </w:p>
        </w:tc>
        <w:tc>
          <w:tcPr>
            <w:tcW w:w="632" w:type="dxa"/>
            <w:gridSpan w:val="2"/>
            <w:tcBorders>
              <w:left w:val="single" w:sz="12" w:space="0" w:color="auto"/>
            </w:tcBorders>
            <w:shd w:val="clear" w:color="auto" w:fill="F7CAAC"/>
          </w:tcPr>
          <w:p w14:paraId="39E9BC34" w14:textId="77777777" w:rsidR="00B34D38" w:rsidRDefault="00B34D38" w:rsidP="00B34D38">
            <w:pPr>
              <w:jc w:val="both"/>
            </w:pPr>
            <w:r>
              <w:rPr>
                <w:b/>
              </w:rPr>
              <w:t>WOS</w:t>
            </w:r>
          </w:p>
        </w:tc>
        <w:tc>
          <w:tcPr>
            <w:tcW w:w="693" w:type="dxa"/>
            <w:gridSpan w:val="2"/>
            <w:shd w:val="clear" w:color="auto" w:fill="F7CAAC"/>
          </w:tcPr>
          <w:p w14:paraId="56E5F500" w14:textId="77777777" w:rsidR="00B34D38" w:rsidRDefault="00B34D38" w:rsidP="00B34D38">
            <w:pPr>
              <w:jc w:val="both"/>
              <w:rPr>
                <w:sz w:val="18"/>
              </w:rPr>
            </w:pPr>
            <w:r>
              <w:rPr>
                <w:b/>
                <w:sz w:val="18"/>
              </w:rPr>
              <w:t>Scopus</w:t>
            </w:r>
          </w:p>
        </w:tc>
        <w:tc>
          <w:tcPr>
            <w:tcW w:w="869" w:type="dxa"/>
            <w:shd w:val="clear" w:color="auto" w:fill="F7CAAC"/>
          </w:tcPr>
          <w:p w14:paraId="4EF4E03C" w14:textId="77777777" w:rsidR="00B34D38" w:rsidRDefault="00B34D38" w:rsidP="00B34D38">
            <w:pPr>
              <w:jc w:val="both"/>
            </w:pPr>
            <w:r>
              <w:rPr>
                <w:b/>
                <w:sz w:val="18"/>
              </w:rPr>
              <w:t>ostatní</w:t>
            </w:r>
          </w:p>
        </w:tc>
      </w:tr>
      <w:tr w:rsidR="00B34D38" w14:paraId="26904F08" w14:textId="77777777" w:rsidTr="007D3BE7">
        <w:trPr>
          <w:gridAfter w:val="1"/>
          <w:wAfter w:w="142" w:type="dxa"/>
          <w:cantSplit/>
          <w:trHeight w:val="70"/>
        </w:trPr>
        <w:tc>
          <w:tcPr>
            <w:tcW w:w="3686" w:type="dxa"/>
            <w:gridSpan w:val="2"/>
            <w:shd w:val="clear" w:color="auto" w:fill="F7CAAC"/>
          </w:tcPr>
          <w:p w14:paraId="16DBE2D0" w14:textId="77777777" w:rsidR="00B34D38" w:rsidRDefault="00B34D38" w:rsidP="00B34D38">
            <w:pPr>
              <w:jc w:val="both"/>
            </w:pPr>
            <w:r>
              <w:rPr>
                <w:b/>
              </w:rPr>
              <w:t>Obor jmenovacího řízení</w:t>
            </w:r>
          </w:p>
        </w:tc>
        <w:tc>
          <w:tcPr>
            <w:tcW w:w="2126" w:type="dxa"/>
            <w:gridSpan w:val="3"/>
            <w:shd w:val="clear" w:color="auto" w:fill="F7CAAC"/>
          </w:tcPr>
          <w:p w14:paraId="0C990867" w14:textId="77777777" w:rsidR="00B34D38" w:rsidRDefault="00B34D38" w:rsidP="00B34D38">
            <w:pPr>
              <w:jc w:val="both"/>
            </w:pPr>
            <w:r>
              <w:rPr>
                <w:b/>
              </w:rPr>
              <w:t>Rok udělení hodnosti</w:t>
            </w:r>
          </w:p>
        </w:tc>
        <w:tc>
          <w:tcPr>
            <w:tcW w:w="2059" w:type="dxa"/>
            <w:gridSpan w:val="5"/>
            <w:tcBorders>
              <w:right w:val="single" w:sz="12" w:space="0" w:color="auto"/>
            </w:tcBorders>
            <w:shd w:val="clear" w:color="auto" w:fill="F7CAAC"/>
          </w:tcPr>
          <w:p w14:paraId="65E40BCA" w14:textId="77777777" w:rsidR="00B34D38" w:rsidRDefault="00B34D38" w:rsidP="00B34D38">
            <w:pPr>
              <w:jc w:val="both"/>
            </w:pPr>
            <w:r>
              <w:rPr>
                <w:b/>
              </w:rPr>
              <w:t>Řízení konáno na VŠ</w:t>
            </w:r>
          </w:p>
        </w:tc>
        <w:tc>
          <w:tcPr>
            <w:tcW w:w="632" w:type="dxa"/>
            <w:gridSpan w:val="2"/>
            <w:vMerge w:val="restart"/>
            <w:tcBorders>
              <w:left w:val="single" w:sz="12" w:space="0" w:color="auto"/>
            </w:tcBorders>
          </w:tcPr>
          <w:p w14:paraId="78A5434F" w14:textId="511BF211" w:rsidR="00B34D38" w:rsidRDefault="00B34D38" w:rsidP="00695A99">
            <w:pPr>
              <w:jc w:val="both"/>
              <w:rPr>
                <w:b/>
              </w:rPr>
            </w:pPr>
            <w:r>
              <w:rPr>
                <w:b/>
              </w:rPr>
              <w:t>3</w:t>
            </w:r>
            <w:r w:rsidR="00695A99">
              <w:rPr>
                <w:b/>
              </w:rPr>
              <w:t>60</w:t>
            </w:r>
          </w:p>
        </w:tc>
        <w:tc>
          <w:tcPr>
            <w:tcW w:w="693" w:type="dxa"/>
            <w:gridSpan w:val="2"/>
            <w:vMerge w:val="restart"/>
          </w:tcPr>
          <w:p w14:paraId="7714225C" w14:textId="202B9434" w:rsidR="00B34D38" w:rsidRDefault="00BD1FE5" w:rsidP="00B34D38">
            <w:pPr>
              <w:jc w:val="both"/>
              <w:rPr>
                <w:b/>
              </w:rPr>
            </w:pPr>
            <w:r>
              <w:rPr>
                <w:b/>
              </w:rPr>
              <w:t>4</w:t>
            </w:r>
            <w:r w:rsidR="00695A99">
              <w:rPr>
                <w:b/>
              </w:rPr>
              <w:t>40</w:t>
            </w:r>
          </w:p>
        </w:tc>
        <w:tc>
          <w:tcPr>
            <w:tcW w:w="869" w:type="dxa"/>
            <w:vMerge w:val="restart"/>
          </w:tcPr>
          <w:p w14:paraId="5A771C94" w14:textId="77777777" w:rsidR="00B34D38" w:rsidRPr="00B34D38" w:rsidRDefault="00B34D38" w:rsidP="00B34D38">
            <w:pPr>
              <w:jc w:val="both"/>
              <w:rPr>
                <w:b/>
                <w:sz w:val="18"/>
                <w:szCs w:val="18"/>
              </w:rPr>
            </w:pPr>
            <w:r w:rsidRPr="00B34D38">
              <w:rPr>
                <w:b/>
                <w:sz w:val="18"/>
                <w:szCs w:val="18"/>
              </w:rPr>
              <w:t>neevid.</w:t>
            </w:r>
          </w:p>
        </w:tc>
      </w:tr>
      <w:tr w:rsidR="00B34D38" w14:paraId="749A77F9" w14:textId="77777777" w:rsidTr="007D3BE7">
        <w:trPr>
          <w:gridAfter w:val="1"/>
          <w:wAfter w:w="142" w:type="dxa"/>
          <w:trHeight w:val="205"/>
        </w:trPr>
        <w:tc>
          <w:tcPr>
            <w:tcW w:w="3686" w:type="dxa"/>
            <w:gridSpan w:val="2"/>
          </w:tcPr>
          <w:p w14:paraId="0934A3A7" w14:textId="77777777" w:rsidR="00B34D38" w:rsidRPr="00F55552" w:rsidRDefault="00B34D38" w:rsidP="00B34D38">
            <w:pPr>
              <w:spacing w:before="40" w:after="40"/>
              <w:jc w:val="both"/>
            </w:pPr>
            <w:r w:rsidRPr="00F55552">
              <w:rPr>
                <w:rFonts w:eastAsia="Calibri"/>
                <w:lang w:eastAsia="en-US"/>
              </w:rPr>
              <w:t>Technologie makromolekulárních látek</w:t>
            </w:r>
          </w:p>
        </w:tc>
        <w:tc>
          <w:tcPr>
            <w:tcW w:w="2126" w:type="dxa"/>
            <w:gridSpan w:val="3"/>
          </w:tcPr>
          <w:p w14:paraId="4376E48E" w14:textId="77777777" w:rsidR="00B34D38" w:rsidRDefault="00B34D38" w:rsidP="00B34D38">
            <w:pPr>
              <w:spacing w:before="40" w:after="40"/>
              <w:jc w:val="both"/>
            </w:pPr>
            <w:r>
              <w:t>2012</w:t>
            </w:r>
          </w:p>
        </w:tc>
        <w:tc>
          <w:tcPr>
            <w:tcW w:w="2059" w:type="dxa"/>
            <w:gridSpan w:val="5"/>
            <w:tcBorders>
              <w:right w:val="single" w:sz="12" w:space="0" w:color="auto"/>
            </w:tcBorders>
          </w:tcPr>
          <w:p w14:paraId="432AFFD7" w14:textId="77777777" w:rsidR="00B34D38" w:rsidRDefault="00B34D38" w:rsidP="00B34D38">
            <w:pPr>
              <w:spacing w:before="40" w:after="40"/>
              <w:jc w:val="both"/>
            </w:pPr>
            <w:r>
              <w:t>UTB Zlín</w:t>
            </w:r>
          </w:p>
        </w:tc>
        <w:tc>
          <w:tcPr>
            <w:tcW w:w="632" w:type="dxa"/>
            <w:gridSpan w:val="2"/>
            <w:vMerge/>
            <w:tcBorders>
              <w:left w:val="single" w:sz="12" w:space="0" w:color="auto"/>
            </w:tcBorders>
            <w:vAlign w:val="center"/>
          </w:tcPr>
          <w:p w14:paraId="63A5B64B" w14:textId="77777777" w:rsidR="00B34D38" w:rsidRDefault="00B34D38" w:rsidP="00B34D38">
            <w:pPr>
              <w:rPr>
                <w:b/>
              </w:rPr>
            </w:pPr>
          </w:p>
        </w:tc>
        <w:tc>
          <w:tcPr>
            <w:tcW w:w="693" w:type="dxa"/>
            <w:gridSpan w:val="2"/>
            <w:vMerge/>
            <w:vAlign w:val="center"/>
          </w:tcPr>
          <w:p w14:paraId="674F3742" w14:textId="77777777" w:rsidR="00B34D38" w:rsidRDefault="00B34D38" w:rsidP="00B34D38">
            <w:pPr>
              <w:rPr>
                <w:b/>
              </w:rPr>
            </w:pPr>
          </w:p>
        </w:tc>
        <w:tc>
          <w:tcPr>
            <w:tcW w:w="869" w:type="dxa"/>
            <w:vMerge/>
            <w:vAlign w:val="center"/>
          </w:tcPr>
          <w:p w14:paraId="6507BAE9" w14:textId="77777777" w:rsidR="00B34D38" w:rsidRDefault="00B34D38" w:rsidP="00B34D38">
            <w:pPr>
              <w:rPr>
                <w:b/>
              </w:rPr>
            </w:pPr>
          </w:p>
        </w:tc>
      </w:tr>
      <w:tr w:rsidR="00B34D38" w14:paraId="5452E56F" w14:textId="77777777" w:rsidTr="001E7CA4">
        <w:trPr>
          <w:gridAfter w:val="1"/>
          <w:wAfter w:w="142" w:type="dxa"/>
        </w:trPr>
        <w:tc>
          <w:tcPr>
            <w:tcW w:w="10065" w:type="dxa"/>
            <w:gridSpan w:val="15"/>
            <w:shd w:val="clear" w:color="auto" w:fill="F7CAAC"/>
          </w:tcPr>
          <w:p w14:paraId="64F98AE8" w14:textId="77777777" w:rsidR="00B34D38" w:rsidRDefault="001063A9" w:rsidP="00B34D38">
            <w:pPr>
              <w:jc w:val="both"/>
              <w:rPr>
                <w:b/>
              </w:rPr>
            </w:pPr>
            <w:r>
              <w:rPr>
                <w:b/>
              </w:rPr>
              <w:t>P</w:t>
            </w:r>
            <w:r w:rsidR="00B34D38">
              <w:rPr>
                <w:b/>
              </w:rPr>
              <w:t xml:space="preserve">řehled o nejvýznamnější publikační a další tvůrčí činnosti nebo další profesní činnosti u odborníků z praxe vztahující se k zabezpečovaným předmětům </w:t>
            </w:r>
          </w:p>
        </w:tc>
      </w:tr>
      <w:tr w:rsidR="00B34D38" w:rsidRPr="00244128" w14:paraId="1679C832" w14:textId="77777777" w:rsidTr="001E7CA4">
        <w:trPr>
          <w:gridAfter w:val="1"/>
          <w:wAfter w:w="142" w:type="dxa"/>
          <w:trHeight w:val="1011"/>
        </w:trPr>
        <w:tc>
          <w:tcPr>
            <w:tcW w:w="10065" w:type="dxa"/>
            <w:gridSpan w:val="15"/>
          </w:tcPr>
          <w:p w14:paraId="0B38B688" w14:textId="74D16D58" w:rsidR="00B34D38" w:rsidRPr="00B552E1" w:rsidRDefault="00B34D38" w:rsidP="007D3BE7">
            <w:pPr>
              <w:spacing w:before="120" w:after="120"/>
              <w:jc w:val="both"/>
              <w:rPr>
                <w:rStyle w:val="sourcetitletxt1"/>
                <w:rFonts w:ascii="Arial Narrow" w:hAnsi="Arial Narrow" w:cs="Arial"/>
                <w:bCs/>
                <w:color w:val="333333"/>
              </w:rPr>
            </w:pPr>
            <w:r w:rsidRPr="00B552E1">
              <w:rPr>
                <w:rStyle w:val="sourcetitletxt1"/>
                <w:rFonts w:cs="Arial"/>
                <w:bCs/>
                <w:color w:val="333333"/>
              </w:rPr>
              <w:t>RAMAKERS-VAN DOR</w:t>
            </w:r>
            <w:r w:rsidR="007D3BE7">
              <w:rPr>
                <w:rStyle w:val="sourcetitletxt1"/>
                <w:rFonts w:cs="Arial"/>
                <w:bCs/>
                <w:color w:val="333333"/>
              </w:rPr>
              <w:t xml:space="preserve">P, E.,  HAENEL, T., STURM, F., </w:t>
            </w:r>
            <w:r w:rsidRPr="00B552E1">
              <w:rPr>
                <w:rStyle w:val="sourcetitletxt1"/>
                <w:rFonts w:cs="Arial"/>
                <w:bCs/>
                <w:color w:val="333333"/>
              </w:rPr>
              <w:t>MOEGINGER, B.,</w:t>
            </w:r>
            <w:r w:rsidRPr="00B552E1">
              <w:rPr>
                <w:rStyle w:val="sourcetitletxt1"/>
                <w:rFonts w:cs="Arial"/>
                <w:b/>
                <w:bCs/>
                <w:color w:val="333333"/>
              </w:rPr>
              <w:t xml:space="preserve"> HAUSNEROVÁ, B. (40%)</w:t>
            </w:r>
            <w:r w:rsidRPr="00B552E1">
              <w:rPr>
                <w:rStyle w:val="sourcetitletxt1"/>
                <w:rFonts w:cs="Arial"/>
                <w:bCs/>
              </w:rPr>
              <w:t xml:space="preserve">: </w:t>
            </w:r>
            <w:r w:rsidRPr="00B552E1">
              <w:rPr>
                <w:rStyle w:val="sourcetitletxt1"/>
                <w:rFonts w:cs="Arial"/>
                <w:bCs/>
                <w:color w:val="333333"/>
              </w:rPr>
              <w:t xml:space="preserve">On merging DMA and microindentation to determine local mechanical properties of polymers. </w:t>
            </w:r>
            <w:r w:rsidRPr="00B552E1">
              <w:rPr>
                <w:rStyle w:val="sourcetitletxt1"/>
                <w:rFonts w:cs="Arial"/>
                <w:bCs/>
                <w:i/>
                <w:color w:val="333333"/>
              </w:rPr>
              <w:t>Polymer Testing</w:t>
            </w:r>
            <w:r w:rsidRPr="00B552E1">
              <w:rPr>
                <w:rStyle w:val="sourcetitletxt1"/>
                <w:rFonts w:cs="Arial"/>
                <w:bCs/>
                <w:color w:val="333333"/>
              </w:rPr>
              <w:t xml:space="preserve"> 68, 359-364, </w:t>
            </w:r>
            <w:r w:rsidRPr="00B552E1">
              <w:rPr>
                <w:rStyle w:val="sourcetitletxt1"/>
                <w:rFonts w:cs="Arial"/>
                <w:b/>
                <w:bCs/>
                <w:color w:val="333333"/>
              </w:rPr>
              <w:t>2018</w:t>
            </w:r>
            <w:r w:rsidRPr="00B552E1">
              <w:rPr>
                <w:rStyle w:val="sourcetitletxt1"/>
                <w:rFonts w:cs="Arial"/>
                <w:bCs/>
                <w:color w:val="333333"/>
              </w:rPr>
              <w:t xml:space="preserve">. </w:t>
            </w:r>
          </w:p>
          <w:p w14:paraId="19BF45C4" w14:textId="77777777" w:rsidR="00B34D38" w:rsidRPr="00B552E1" w:rsidRDefault="00B34D38" w:rsidP="007D3BE7">
            <w:pPr>
              <w:autoSpaceDE w:val="0"/>
              <w:autoSpaceDN w:val="0"/>
              <w:adjustRightInd w:val="0"/>
              <w:spacing w:before="120" w:after="120"/>
              <w:jc w:val="both"/>
              <w:rPr>
                <w:b/>
                <w:bCs/>
              </w:rPr>
            </w:pPr>
            <w:r w:rsidRPr="00B552E1">
              <w:rPr>
                <w:b/>
              </w:rPr>
              <w:t>HAUSNEROVÁ, B. (60%)</w:t>
            </w:r>
            <w:r w:rsidRPr="00B552E1">
              <w:t xml:space="preserve">, </w:t>
            </w:r>
            <w:proofErr w:type="gramStart"/>
            <w:r w:rsidRPr="00B552E1">
              <w:rPr>
                <w:bCs/>
              </w:rPr>
              <w:t>MUKUND, B.N.</w:t>
            </w:r>
            <w:proofErr w:type="gramEnd"/>
            <w:r w:rsidRPr="00B552E1">
              <w:rPr>
                <w:bCs/>
              </w:rPr>
              <w:t>, SANÉTRNÍK, D.:</w:t>
            </w:r>
            <w:r w:rsidRPr="00B552E1">
              <w:rPr>
                <w:b/>
                <w:bCs/>
              </w:rPr>
              <w:t xml:space="preserve"> </w:t>
            </w:r>
            <w:r w:rsidRPr="00B552E1">
              <w:rPr>
                <w:lang w:val="en"/>
              </w:rPr>
              <w:t xml:space="preserve">Rheological properties of gas and water atomized 17-4PH stainless steel MIM feedstocks: Effect of powder shape and size. </w:t>
            </w:r>
            <w:r w:rsidRPr="00B552E1">
              <w:rPr>
                <w:i/>
                <w:lang w:val="en"/>
              </w:rPr>
              <w:t>Powder Technology</w:t>
            </w:r>
            <w:r w:rsidRPr="00B552E1">
              <w:rPr>
                <w:lang w:val="en"/>
              </w:rPr>
              <w:t xml:space="preserve"> 312, </w:t>
            </w:r>
            <w:r w:rsidRPr="00B552E1">
              <w:rPr>
                <w:b/>
                <w:lang w:val="en"/>
              </w:rPr>
              <w:t>2017</w:t>
            </w:r>
            <w:r w:rsidRPr="00B552E1">
              <w:rPr>
                <w:lang w:val="en"/>
              </w:rPr>
              <w:t>.</w:t>
            </w:r>
          </w:p>
          <w:p w14:paraId="59E4392F" w14:textId="77777777" w:rsidR="00B34D38" w:rsidRPr="00B552E1" w:rsidRDefault="00B34D38" w:rsidP="007D3BE7">
            <w:pPr>
              <w:spacing w:before="120" w:after="120"/>
              <w:jc w:val="both"/>
              <w:rPr>
                <w:bCs/>
              </w:rPr>
            </w:pPr>
            <w:r w:rsidRPr="00B552E1">
              <w:rPr>
                <w:b/>
                <w:bCs/>
              </w:rPr>
              <w:t>HAUSNEROVÁ, B. (60%)</w:t>
            </w:r>
            <w:r w:rsidRPr="00B552E1">
              <w:rPr>
                <w:bCs/>
              </w:rPr>
              <w:t>, BLEYAN, D.,</w:t>
            </w:r>
            <w:r w:rsidRPr="00B552E1">
              <w:rPr>
                <w:b/>
                <w:bCs/>
              </w:rPr>
              <w:t xml:space="preserve"> </w:t>
            </w:r>
            <w:r w:rsidRPr="00B552E1">
              <w:rPr>
                <w:bCs/>
              </w:rPr>
              <w:t>KAŠPÁRKOVÁ, V., PATA, V.:</w:t>
            </w:r>
            <w:r w:rsidRPr="00B552E1">
              <w:rPr>
                <w:b/>
                <w:bCs/>
              </w:rPr>
              <w:t xml:space="preserve"> </w:t>
            </w:r>
            <w:r w:rsidRPr="00B552E1">
              <w:t>Surface adhesion between ceramic injection molding feedstocks and processing tools.</w:t>
            </w:r>
            <w:r w:rsidRPr="00B552E1">
              <w:rPr>
                <w:i/>
              </w:rPr>
              <w:t xml:space="preserve"> Ceramics International </w:t>
            </w:r>
            <w:r w:rsidRPr="00B552E1">
              <w:t xml:space="preserve">42, 460-465, </w:t>
            </w:r>
            <w:r w:rsidRPr="00B552E1">
              <w:rPr>
                <w:b/>
              </w:rPr>
              <w:t>2016</w:t>
            </w:r>
            <w:r w:rsidRPr="00B552E1">
              <w:t xml:space="preserve">. </w:t>
            </w:r>
          </w:p>
          <w:p w14:paraId="237296C5" w14:textId="77777777" w:rsidR="00B34D38" w:rsidRPr="00B552E1" w:rsidRDefault="00B34D38" w:rsidP="007D3BE7">
            <w:pPr>
              <w:spacing w:before="120" w:after="120"/>
              <w:jc w:val="both"/>
            </w:pPr>
            <w:r w:rsidRPr="00B552E1">
              <w:rPr>
                <w:bCs/>
              </w:rPr>
              <w:t xml:space="preserve">BLEYAN, D., </w:t>
            </w:r>
            <w:r w:rsidRPr="00B552E1">
              <w:rPr>
                <w:b/>
                <w:bCs/>
              </w:rPr>
              <w:t>HAUSNEROVÁ, B. (60%)</w:t>
            </w:r>
            <w:r w:rsidRPr="00B552E1">
              <w:rPr>
                <w:bCs/>
              </w:rPr>
              <w:t>,</w:t>
            </w:r>
            <w:r w:rsidRPr="00B552E1">
              <w:rPr>
                <w:b/>
                <w:bCs/>
              </w:rPr>
              <w:t xml:space="preserve"> </w:t>
            </w:r>
            <w:r w:rsidRPr="00B552E1">
              <w:rPr>
                <w:bCs/>
              </w:rPr>
              <w:t>SVOBODA, P.:</w:t>
            </w:r>
            <w:r w:rsidRPr="00B552E1">
              <w:t xml:space="preserve"> </w:t>
            </w:r>
            <w:r w:rsidRPr="00B552E1">
              <w:rPr>
                <w:bCs/>
              </w:rPr>
              <w:t>The development of powder injectionmoulding binders: A quantification of individual components' interactions</w:t>
            </w:r>
            <w:r w:rsidRPr="00B552E1">
              <w:t xml:space="preserve">. </w:t>
            </w:r>
            <w:r w:rsidRPr="00B552E1">
              <w:rPr>
                <w:i/>
              </w:rPr>
              <w:t xml:space="preserve">Powder Technology </w:t>
            </w:r>
            <w:r w:rsidRPr="00B552E1">
              <w:t xml:space="preserve">286, 84-89, </w:t>
            </w:r>
            <w:r w:rsidRPr="00B552E1">
              <w:rPr>
                <w:b/>
              </w:rPr>
              <w:t>2015</w:t>
            </w:r>
            <w:r w:rsidRPr="00B552E1">
              <w:t xml:space="preserve">. </w:t>
            </w:r>
          </w:p>
          <w:p w14:paraId="7E0EBD1C" w14:textId="77777777" w:rsidR="00B34D38" w:rsidRPr="00244128" w:rsidRDefault="00B34D38" w:rsidP="007D3BE7">
            <w:pPr>
              <w:spacing w:before="120" w:after="120"/>
              <w:jc w:val="both"/>
            </w:pPr>
            <w:proofErr w:type="gramStart"/>
            <w:r w:rsidRPr="00B552E1">
              <w:t>MUKUND, B.N.</w:t>
            </w:r>
            <w:proofErr w:type="gramEnd"/>
            <w:r w:rsidRPr="00B552E1">
              <w:t xml:space="preserve">, </w:t>
            </w:r>
            <w:r w:rsidRPr="00B552E1">
              <w:rPr>
                <w:b/>
              </w:rPr>
              <w:t>HAUSNEROVÁ, B. (80%)</w:t>
            </w:r>
            <w:r w:rsidRPr="00B552E1">
              <w:t xml:space="preserve">, SHIVASHANKAR, T.S.: Development of 17-4PH stainless steel bimodal powder injection molding feedstock with the help of interparticle spacing/lubricating liquid concept. </w:t>
            </w:r>
            <w:r w:rsidRPr="00B552E1">
              <w:rPr>
                <w:i/>
              </w:rPr>
              <w:t>Powder Technology</w:t>
            </w:r>
            <w:r w:rsidRPr="00B552E1">
              <w:t xml:space="preserve"> 283, 24-31, </w:t>
            </w:r>
            <w:r w:rsidRPr="00B552E1">
              <w:rPr>
                <w:b/>
              </w:rPr>
              <w:t>2015</w:t>
            </w:r>
            <w:r w:rsidRPr="00B552E1">
              <w:t>.</w:t>
            </w:r>
            <w:r w:rsidRPr="004A5904">
              <w:rPr>
                <w:bCs/>
                <w:sz w:val="21"/>
                <w:szCs w:val="21"/>
              </w:rPr>
              <w:t xml:space="preserve"> </w:t>
            </w:r>
          </w:p>
        </w:tc>
      </w:tr>
      <w:tr w:rsidR="00B34D38" w14:paraId="38B0A71C" w14:textId="77777777" w:rsidTr="001E7CA4">
        <w:trPr>
          <w:gridAfter w:val="1"/>
          <w:wAfter w:w="142" w:type="dxa"/>
          <w:trHeight w:val="218"/>
        </w:trPr>
        <w:tc>
          <w:tcPr>
            <w:tcW w:w="10065" w:type="dxa"/>
            <w:gridSpan w:val="15"/>
            <w:shd w:val="clear" w:color="auto" w:fill="F7CAAC"/>
          </w:tcPr>
          <w:p w14:paraId="5901E4BA" w14:textId="77777777" w:rsidR="00B34D38" w:rsidRDefault="00B34D38" w:rsidP="00B34D38">
            <w:pPr>
              <w:rPr>
                <w:b/>
              </w:rPr>
            </w:pPr>
            <w:r>
              <w:rPr>
                <w:b/>
              </w:rPr>
              <w:t>Působení v zahraničí</w:t>
            </w:r>
          </w:p>
        </w:tc>
      </w:tr>
      <w:tr w:rsidR="00B34D38" w14:paraId="7F88F9CF" w14:textId="77777777" w:rsidTr="001E7CA4">
        <w:trPr>
          <w:gridAfter w:val="1"/>
          <w:wAfter w:w="142" w:type="dxa"/>
          <w:trHeight w:val="328"/>
        </w:trPr>
        <w:tc>
          <w:tcPr>
            <w:tcW w:w="10065" w:type="dxa"/>
            <w:gridSpan w:val="15"/>
          </w:tcPr>
          <w:p w14:paraId="6C07BA75" w14:textId="77777777" w:rsidR="00302D8C" w:rsidRDefault="00753856" w:rsidP="007D3BE7">
            <w:pPr>
              <w:spacing w:before="60" w:after="60"/>
              <w:jc w:val="both"/>
              <w:rPr>
                <w:b/>
              </w:rPr>
            </w:pPr>
            <w:r w:rsidRPr="00B552E1">
              <w:rPr>
                <w:rFonts w:ascii="TimesNewRomanPSMT" w:eastAsia="Calibri" w:hAnsi="TimesNewRomanPSMT" w:cs="TimesNewRomanPSMT"/>
              </w:rPr>
              <w:t>1994 – 1995: Chalmers University of Technology, Göteborg, Švédsko (10 měsíců)</w:t>
            </w:r>
          </w:p>
        </w:tc>
      </w:tr>
      <w:tr w:rsidR="00B34D38" w14:paraId="16DC2ED9" w14:textId="77777777" w:rsidTr="001E7CA4">
        <w:trPr>
          <w:gridAfter w:val="1"/>
          <w:wAfter w:w="142" w:type="dxa"/>
          <w:cantSplit/>
          <w:trHeight w:val="470"/>
        </w:trPr>
        <w:tc>
          <w:tcPr>
            <w:tcW w:w="2549" w:type="dxa"/>
            <w:shd w:val="clear" w:color="auto" w:fill="F7CAAC"/>
          </w:tcPr>
          <w:p w14:paraId="44E47C33" w14:textId="77777777" w:rsidR="00B34D38" w:rsidRDefault="00B34D38" w:rsidP="00B34D38">
            <w:pPr>
              <w:jc w:val="both"/>
              <w:rPr>
                <w:b/>
              </w:rPr>
            </w:pPr>
            <w:r>
              <w:rPr>
                <w:b/>
              </w:rPr>
              <w:t xml:space="preserve">Podpis </w:t>
            </w:r>
          </w:p>
        </w:tc>
        <w:tc>
          <w:tcPr>
            <w:tcW w:w="4536" w:type="dxa"/>
            <w:gridSpan w:val="6"/>
          </w:tcPr>
          <w:p w14:paraId="0C7D9010" w14:textId="77777777" w:rsidR="00B34D38" w:rsidRDefault="00B34D38" w:rsidP="00B34D38">
            <w:pPr>
              <w:jc w:val="both"/>
            </w:pPr>
          </w:p>
        </w:tc>
        <w:tc>
          <w:tcPr>
            <w:tcW w:w="786" w:type="dxa"/>
            <w:gridSpan w:val="3"/>
            <w:shd w:val="clear" w:color="auto" w:fill="F7CAAC"/>
          </w:tcPr>
          <w:p w14:paraId="480C7FFE" w14:textId="77777777" w:rsidR="00B34D38" w:rsidRDefault="00B34D38" w:rsidP="00B34D38">
            <w:pPr>
              <w:jc w:val="both"/>
            </w:pPr>
            <w:r>
              <w:rPr>
                <w:b/>
              </w:rPr>
              <w:t>datum</w:t>
            </w:r>
          </w:p>
        </w:tc>
        <w:tc>
          <w:tcPr>
            <w:tcW w:w="2194" w:type="dxa"/>
            <w:gridSpan w:val="5"/>
          </w:tcPr>
          <w:p w14:paraId="2297065F" w14:textId="77777777" w:rsidR="00B34D38" w:rsidRDefault="00B34D38" w:rsidP="00B34D38">
            <w:pPr>
              <w:jc w:val="both"/>
            </w:pPr>
          </w:p>
        </w:tc>
      </w:tr>
    </w:tbl>
    <w:p w14:paraId="17FE077D" w14:textId="77777777" w:rsidR="00A57E40" w:rsidRDefault="00A57E40">
      <w:r>
        <w:br w:type="page"/>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227"/>
        <w:gridCol w:w="284"/>
        <w:gridCol w:w="12"/>
        <w:gridCol w:w="321"/>
        <w:gridCol w:w="91"/>
        <w:gridCol w:w="405"/>
        <w:gridCol w:w="16"/>
        <w:gridCol w:w="112"/>
        <w:gridCol w:w="752"/>
        <w:gridCol w:w="101"/>
        <w:gridCol w:w="884"/>
        <w:gridCol w:w="22"/>
        <w:gridCol w:w="357"/>
        <w:gridCol w:w="26"/>
        <w:gridCol w:w="165"/>
        <w:gridCol w:w="279"/>
        <w:gridCol w:w="26"/>
        <w:gridCol w:w="546"/>
        <w:gridCol w:w="24"/>
        <w:gridCol w:w="105"/>
        <w:gridCol w:w="293"/>
        <w:gridCol w:w="30"/>
        <w:gridCol w:w="257"/>
        <w:gridCol w:w="281"/>
        <w:gridCol w:w="141"/>
        <w:gridCol w:w="33"/>
        <w:gridCol w:w="44"/>
        <w:gridCol w:w="33"/>
        <w:gridCol w:w="602"/>
        <w:gridCol w:w="33"/>
        <w:gridCol w:w="105"/>
        <w:gridCol w:w="37"/>
        <w:gridCol w:w="106"/>
        <w:gridCol w:w="412"/>
        <w:gridCol w:w="36"/>
        <w:gridCol w:w="87"/>
        <w:gridCol w:w="495"/>
        <w:gridCol w:w="76"/>
        <w:gridCol w:w="32"/>
        <w:gridCol w:w="7"/>
        <w:gridCol w:w="136"/>
      </w:tblGrid>
      <w:tr w:rsidR="00C40291" w14:paraId="3980F72A" w14:textId="77777777" w:rsidTr="00A914E8">
        <w:trPr>
          <w:gridAfter w:val="3"/>
          <w:wAfter w:w="175" w:type="dxa"/>
        </w:trPr>
        <w:tc>
          <w:tcPr>
            <w:tcW w:w="9890" w:type="dxa"/>
            <w:gridSpan w:val="39"/>
            <w:tcBorders>
              <w:bottom w:val="double" w:sz="4" w:space="0" w:color="auto"/>
            </w:tcBorders>
            <w:shd w:val="clear" w:color="auto" w:fill="BDD6EE"/>
          </w:tcPr>
          <w:p w14:paraId="0771F2EC" w14:textId="77777777" w:rsidR="00C40291" w:rsidRDefault="00C40291" w:rsidP="00A57E40">
            <w:pPr>
              <w:jc w:val="both"/>
              <w:rPr>
                <w:b/>
                <w:sz w:val="28"/>
              </w:rPr>
            </w:pPr>
            <w:r>
              <w:rPr>
                <w:b/>
                <w:sz w:val="28"/>
              </w:rPr>
              <w:lastRenderedPageBreak/>
              <w:t>C-I – Personální zabezpečení</w:t>
            </w:r>
          </w:p>
        </w:tc>
      </w:tr>
      <w:tr w:rsidR="00C40291" w14:paraId="1D5D68B5" w14:textId="77777777" w:rsidTr="00A914E8">
        <w:trPr>
          <w:gridAfter w:val="3"/>
          <w:wAfter w:w="175" w:type="dxa"/>
        </w:trPr>
        <w:tc>
          <w:tcPr>
            <w:tcW w:w="2545" w:type="dxa"/>
            <w:gridSpan w:val="3"/>
            <w:tcBorders>
              <w:top w:val="double" w:sz="4" w:space="0" w:color="auto"/>
            </w:tcBorders>
            <w:shd w:val="clear" w:color="auto" w:fill="F7CAAC"/>
          </w:tcPr>
          <w:p w14:paraId="2396DF46" w14:textId="77777777" w:rsidR="00C40291" w:rsidRDefault="00C40291" w:rsidP="00A57E40">
            <w:pPr>
              <w:jc w:val="both"/>
              <w:rPr>
                <w:b/>
              </w:rPr>
            </w:pPr>
            <w:r>
              <w:rPr>
                <w:b/>
              </w:rPr>
              <w:t>Vysoká škola</w:t>
            </w:r>
          </w:p>
        </w:tc>
        <w:tc>
          <w:tcPr>
            <w:tcW w:w="7345" w:type="dxa"/>
            <w:gridSpan w:val="36"/>
          </w:tcPr>
          <w:p w14:paraId="6E00522D" w14:textId="77777777" w:rsidR="00C40291" w:rsidRDefault="00C40291" w:rsidP="00A57E40">
            <w:pPr>
              <w:jc w:val="both"/>
            </w:pPr>
            <w:r>
              <w:t>Univerzita Tomáše Bati ve Zlíně</w:t>
            </w:r>
          </w:p>
        </w:tc>
      </w:tr>
      <w:tr w:rsidR="00C40291" w14:paraId="06C1BBF7" w14:textId="77777777" w:rsidTr="00A914E8">
        <w:trPr>
          <w:gridAfter w:val="3"/>
          <w:wAfter w:w="175" w:type="dxa"/>
        </w:trPr>
        <w:tc>
          <w:tcPr>
            <w:tcW w:w="2545" w:type="dxa"/>
            <w:gridSpan w:val="3"/>
            <w:shd w:val="clear" w:color="auto" w:fill="F7CAAC"/>
          </w:tcPr>
          <w:p w14:paraId="2386B203" w14:textId="77777777" w:rsidR="00C40291" w:rsidRDefault="00C40291" w:rsidP="00A57E40">
            <w:pPr>
              <w:jc w:val="both"/>
              <w:rPr>
                <w:b/>
              </w:rPr>
            </w:pPr>
            <w:r>
              <w:rPr>
                <w:b/>
              </w:rPr>
              <w:t>Součást vysoké školy</w:t>
            </w:r>
          </w:p>
        </w:tc>
        <w:tc>
          <w:tcPr>
            <w:tcW w:w="7345" w:type="dxa"/>
            <w:gridSpan w:val="36"/>
          </w:tcPr>
          <w:p w14:paraId="0167D0CB" w14:textId="77777777" w:rsidR="00C40291" w:rsidRDefault="00C40291" w:rsidP="00A57E40">
            <w:pPr>
              <w:jc w:val="both"/>
            </w:pPr>
            <w:r>
              <w:t>Univerzitní institut</w:t>
            </w:r>
          </w:p>
        </w:tc>
      </w:tr>
      <w:tr w:rsidR="00C40291" w:rsidRPr="000B30CD" w14:paraId="133BAE5F" w14:textId="77777777" w:rsidTr="00A914E8">
        <w:trPr>
          <w:gridAfter w:val="3"/>
          <w:wAfter w:w="175" w:type="dxa"/>
        </w:trPr>
        <w:tc>
          <w:tcPr>
            <w:tcW w:w="2545" w:type="dxa"/>
            <w:gridSpan w:val="3"/>
            <w:shd w:val="clear" w:color="auto" w:fill="F7CAAC"/>
          </w:tcPr>
          <w:p w14:paraId="51549965" w14:textId="77777777" w:rsidR="00C40291" w:rsidRDefault="00C40291" w:rsidP="00A57E40">
            <w:pPr>
              <w:jc w:val="both"/>
              <w:rPr>
                <w:b/>
              </w:rPr>
            </w:pPr>
            <w:r>
              <w:rPr>
                <w:b/>
              </w:rPr>
              <w:t>Název studijního programu</w:t>
            </w:r>
          </w:p>
        </w:tc>
        <w:tc>
          <w:tcPr>
            <w:tcW w:w="7345" w:type="dxa"/>
            <w:gridSpan w:val="36"/>
          </w:tcPr>
          <w:p w14:paraId="358D928B" w14:textId="77777777" w:rsidR="00C40291" w:rsidRPr="000B30CD" w:rsidRDefault="00C40291" w:rsidP="00A57E40">
            <w:pPr>
              <w:jc w:val="both"/>
            </w:pPr>
            <w:r w:rsidRPr="000B30CD">
              <w:t>Nanotechnologie a pokročilé materiály</w:t>
            </w:r>
          </w:p>
        </w:tc>
      </w:tr>
      <w:tr w:rsidR="00C40291" w14:paraId="0A5AE1F1" w14:textId="77777777" w:rsidTr="00A914E8">
        <w:trPr>
          <w:gridAfter w:val="3"/>
          <w:wAfter w:w="175" w:type="dxa"/>
        </w:trPr>
        <w:tc>
          <w:tcPr>
            <w:tcW w:w="2545" w:type="dxa"/>
            <w:gridSpan w:val="3"/>
            <w:shd w:val="clear" w:color="auto" w:fill="F7CAAC"/>
          </w:tcPr>
          <w:p w14:paraId="739D3E1D" w14:textId="77777777" w:rsidR="00C40291" w:rsidRDefault="00C40291" w:rsidP="00A57E40">
            <w:pPr>
              <w:jc w:val="both"/>
              <w:rPr>
                <w:b/>
              </w:rPr>
            </w:pPr>
            <w:r>
              <w:rPr>
                <w:b/>
              </w:rPr>
              <w:t>Jméno a příjmení</w:t>
            </w:r>
          </w:p>
        </w:tc>
        <w:tc>
          <w:tcPr>
            <w:tcW w:w="4537" w:type="dxa"/>
            <w:gridSpan w:val="19"/>
          </w:tcPr>
          <w:p w14:paraId="7264C2F0" w14:textId="77777777" w:rsidR="00C40291" w:rsidRPr="00B34D38" w:rsidRDefault="00C40291" w:rsidP="00A57E40">
            <w:pPr>
              <w:jc w:val="both"/>
              <w:rPr>
                <w:b/>
              </w:rPr>
            </w:pPr>
            <w:bookmarkStart w:id="172" w:name="Kazantseva"/>
            <w:bookmarkEnd w:id="172"/>
            <w:r w:rsidRPr="00827804">
              <w:rPr>
                <w:b/>
                <w:bCs/>
              </w:rPr>
              <w:t>Natalia Kazantseva</w:t>
            </w:r>
          </w:p>
        </w:tc>
        <w:tc>
          <w:tcPr>
            <w:tcW w:w="709" w:type="dxa"/>
            <w:gridSpan w:val="4"/>
            <w:shd w:val="clear" w:color="auto" w:fill="F7CAAC"/>
          </w:tcPr>
          <w:p w14:paraId="1E975A50" w14:textId="77777777" w:rsidR="00C40291" w:rsidRDefault="00C40291" w:rsidP="00A57E40">
            <w:pPr>
              <w:jc w:val="both"/>
              <w:rPr>
                <w:b/>
              </w:rPr>
            </w:pPr>
            <w:r>
              <w:rPr>
                <w:b/>
              </w:rPr>
              <w:t>Tituly</w:t>
            </w:r>
          </w:p>
        </w:tc>
        <w:tc>
          <w:tcPr>
            <w:tcW w:w="2099" w:type="dxa"/>
            <w:gridSpan w:val="13"/>
          </w:tcPr>
          <w:p w14:paraId="2F7082E9" w14:textId="77777777" w:rsidR="00C40291" w:rsidRDefault="00C40291" w:rsidP="00A57E40">
            <w:pPr>
              <w:jc w:val="both"/>
            </w:pPr>
            <w:r w:rsidRPr="00827804">
              <w:t xml:space="preserve">doc. </w:t>
            </w:r>
            <w:r w:rsidRPr="00D004B4">
              <w:t>Ing., CSc.</w:t>
            </w:r>
          </w:p>
        </w:tc>
      </w:tr>
      <w:tr w:rsidR="00C40291" w14:paraId="24397920" w14:textId="77777777" w:rsidTr="00A914E8">
        <w:trPr>
          <w:gridAfter w:val="3"/>
          <w:wAfter w:w="175" w:type="dxa"/>
        </w:trPr>
        <w:tc>
          <w:tcPr>
            <w:tcW w:w="2545" w:type="dxa"/>
            <w:gridSpan w:val="3"/>
            <w:shd w:val="clear" w:color="auto" w:fill="F7CAAC"/>
          </w:tcPr>
          <w:p w14:paraId="5B9A7DFE" w14:textId="77777777" w:rsidR="00C40291" w:rsidRDefault="00C40291" w:rsidP="00A57E40">
            <w:pPr>
              <w:jc w:val="both"/>
              <w:rPr>
                <w:b/>
              </w:rPr>
            </w:pPr>
            <w:r>
              <w:rPr>
                <w:b/>
              </w:rPr>
              <w:t>Rok narození</w:t>
            </w:r>
          </w:p>
        </w:tc>
        <w:tc>
          <w:tcPr>
            <w:tcW w:w="829" w:type="dxa"/>
            <w:gridSpan w:val="4"/>
          </w:tcPr>
          <w:p w14:paraId="50E04FE4" w14:textId="77777777" w:rsidR="00C40291" w:rsidRDefault="00C40291" w:rsidP="00A57E40">
            <w:pPr>
              <w:jc w:val="both"/>
            </w:pPr>
            <w:r>
              <w:t>1954</w:t>
            </w:r>
          </w:p>
        </w:tc>
        <w:tc>
          <w:tcPr>
            <w:tcW w:w="1865" w:type="dxa"/>
            <w:gridSpan w:val="5"/>
            <w:shd w:val="clear" w:color="auto" w:fill="F7CAAC"/>
          </w:tcPr>
          <w:p w14:paraId="4865B6C5" w14:textId="77777777" w:rsidR="00C40291" w:rsidRDefault="00C40291" w:rsidP="00A57E40">
            <w:pPr>
              <w:jc w:val="both"/>
              <w:rPr>
                <w:b/>
              </w:rPr>
            </w:pPr>
            <w:r>
              <w:rPr>
                <w:b/>
              </w:rPr>
              <w:t>typ vztahu k VŠ</w:t>
            </w:r>
          </w:p>
        </w:tc>
        <w:tc>
          <w:tcPr>
            <w:tcW w:w="849" w:type="dxa"/>
            <w:gridSpan w:val="5"/>
          </w:tcPr>
          <w:p w14:paraId="01216E59" w14:textId="77777777" w:rsidR="00C40291" w:rsidRDefault="00C40291" w:rsidP="00A57E40">
            <w:pPr>
              <w:jc w:val="both"/>
            </w:pPr>
            <w:r>
              <w:t>pp.</w:t>
            </w:r>
          </w:p>
        </w:tc>
        <w:tc>
          <w:tcPr>
            <w:tcW w:w="994" w:type="dxa"/>
            <w:gridSpan w:val="5"/>
            <w:shd w:val="clear" w:color="auto" w:fill="F7CAAC"/>
          </w:tcPr>
          <w:p w14:paraId="7A930A72" w14:textId="77777777" w:rsidR="00C40291" w:rsidRDefault="00C40291" w:rsidP="00A57E40">
            <w:pPr>
              <w:jc w:val="both"/>
              <w:rPr>
                <w:b/>
              </w:rPr>
            </w:pPr>
            <w:r>
              <w:rPr>
                <w:b/>
              </w:rPr>
              <w:t>rozsah</w:t>
            </w:r>
          </w:p>
        </w:tc>
        <w:tc>
          <w:tcPr>
            <w:tcW w:w="709" w:type="dxa"/>
            <w:gridSpan w:val="4"/>
          </w:tcPr>
          <w:p w14:paraId="7604A781" w14:textId="77777777" w:rsidR="00C40291" w:rsidRDefault="00C40291" w:rsidP="00A57E40">
            <w:pPr>
              <w:jc w:val="both"/>
            </w:pPr>
            <w:r>
              <w:t>40</w:t>
            </w:r>
          </w:p>
        </w:tc>
        <w:tc>
          <w:tcPr>
            <w:tcW w:w="850" w:type="dxa"/>
            <w:gridSpan w:val="6"/>
            <w:shd w:val="clear" w:color="auto" w:fill="F7CAAC"/>
          </w:tcPr>
          <w:p w14:paraId="2B9B016A" w14:textId="77777777" w:rsidR="00C40291" w:rsidRPr="00A1650F" w:rsidRDefault="00C40291" w:rsidP="00A57E40">
            <w:pPr>
              <w:jc w:val="both"/>
              <w:rPr>
                <w:b/>
              </w:rPr>
            </w:pPr>
            <w:r w:rsidRPr="00A1650F">
              <w:rPr>
                <w:b/>
              </w:rPr>
              <w:t>do kdy</w:t>
            </w:r>
          </w:p>
        </w:tc>
        <w:tc>
          <w:tcPr>
            <w:tcW w:w="1249" w:type="dxa"/>
            <w:gridSpan w:val="7"/>
          </w:tcPr>
          <w:p w14:paraId="74921B98" w14:textId="77777777" w:rsidR="00C40291" w:rsidRPr="00A1650F" w:rsidRDefault="00C40291" w:rsidP="00A57E40">
            <w:pPr>
              <w:jc w:val="both"/>
            </w:pPr>
            <w:r w:rsidRPr="00A1650F">
              <w:t>06/2020</w:t>
            </w:r>
          </w:p>
        </w:tc>
      </w:tr>
      <w:tr w:rsidR="00C40291" w14:paraId="7523BB54" w14:textId="77777777" w:rsidTr="00A914E8">
        <w:trPr>
          <w:gridAfter w:val="3"/>
          <w:wAfter w:w="175" w:type="dxa"/>
        </w:trPr>
        <w:tc>
          <w:tcPr>
            <w:tcW w:w="5239" w:type="dxa"/>
            <w:gridSpan w:val="12"/>
            <w:shd w:val="clear" w:color="auto" w:fill="F7CAAC"/>
          </w:tcPr>
          <w:p w14:paraId="4BE89179" w14:textId="77777777" w:rsidR="00C40291" w:rsidRDefault="00C40291" w:rsidP="00A57E40">
            <w:pPr>
              <w:jc w:val="both"/>
              <w:rPr>
                <w:b/>
              </w:rPr>
            </w:pPr>
            <w:r>
              <w:rPr>
                <w:b/>
              </w:rPr>
              <w:t>Typ vztahu na součásti VŠ, která uskutečňuje st. program</w:t>
            </w:r>
          </w:p>
        </w:tc>
        <w:tc>
          <w:tcPr>
            <w:tcW w:w="849" w:type="dxa"/>
            <w:gridSpan w:val="5"/>
          </w:tcPr>
          <w:p w14:paraId="3421A86C" w14:textId="77777777" w:rsidR="00C40291" w:rsidRDefault="00C40291" w:rsidP="00A57E40">
            <w:pPr>
              <w:jc w:val="both"/>
            </w:pPr>
            <w:r>
              <w:t>---</w:t>
            </w:r>
          </w:p>
        </w:tc>
        <w:tc>
          <w:tcPr>
            <w:tcW w:w="994" w:type="dxa"/>
            <w:gridSpan w:val="5"/>
            <w:shd w:val="clear" w:color="auto" w:fill="F7CAAC"/>
          </w:tcPr>
          <w:p w14:paraId="0A470C6E" w14:textId="77777777" w:rsidR="00C40291" w:rsidRDefault="00C40291" w:rsidP="00A57E40">
            <w:pPr>
              <w:jc w:val="both"/>
              <w:rPr>
                <w:b/>
              </w:rPr>
            </w:pPr>
            <w:r>
              <w:rPr>
                <w:b/>
              </w:rPr>
              <w:t>rozsah</w:t>
            </w:r>
          </w:p>
        </w:tc>
        <w:tc>
          <w:tcPr>
            <w:tcW w:w="709" w:type="dxa"/>
            <w:gridSpan w:val="4"/>
          </w:tcPr>
          <w:p w14:paraId="62B49F97" w14:textId="77777777" w:rsidR="00C40291" w:rsidRDefault="00C40291" w:rsidP="00A57E40">
            <w:pPr>
              <w:jc w:val="both"/>
            </w:pPr>
            <w:r>
              <w:t>---</w:t>
            </w:r>
          </w:p>
        </w:tc>
        <w:tc>
          <w:tcPr>
            <w:tcW w:w="850" w:type="dxa"/>
            <w:gridSpan w:val="6"/>
            <w:shd w:val="clear" w:color="auto" w:fill="F7CAAC"/>
          </w:tcPr>
          <w:p w14:paraId="465B5692" w14:textId="77777777" w:rsidR="00C40291" w:rsidRDefault="00C40291" w:rsidP="00A57E40">
            <w:pPr>
              <w:jc w:val="both"/>
              <w:rPr>
                <w:b/>
              </w:rPr>
            </w:pPr>
            <w:r>
              <w:rPr>
                <w:b/>
              </w:rPr>
              <w:t>do kdy</w:t>
            </w:r>
          </w:p>
        </w:tc>
        <w:tc>
          <w:tcPr>
            <w:tcW w:w="1249" w:type="dxa"/>
            <w:gridSpan w:val="7"/>
          </w:tcPr>
          <w:p w14:paraId="3914FC67" w14:textId="77777777" w:rsidR="00C40291" w:rsidRDefault="00C40291" w:rsidP="00A57E40">
            <w:pPr>
              <w:jc w:val="both"/>
            </w:pPr>
            <w:r>
              <w:t>---</w:t>
            </w:r>
          </w:p>
        </w:tc>
      </w:tr>
      <w:tr w:rsidR="00C40291" w14:paraId="3142C1C8" w14:textId="77777777" w:rsidTr="00A914E8">
        <w:trPr>
          <w:gridAfter w:val="3"/>
          <w:wAfter w:w="175" w:type="dxa"/>
        </w:trPr>
        <w:tc>
          <w:tcPr>
            <w:tcW w:w="6088" w:type="dxa"/>
            <w:gridSpan w:val="17"/>
            <w:shd w:val="clear" w:color="auto" w:fill="F7CAAC"/>
          </w:tcPr>
          <w:p w14:paraId="76D68364" w14:textId="77777777" w:rsidR="00C40291" w:rsidRDefault="00C40291" w:rsidP="00A57E40">
            <w:pPr>
              <w:jc w:val="both"/>
            </w:pPr>
            <w:r>
              <w:rPr>
                <w:b/>
              </w:rPr>
              <w:t>Další současná působení jako akademický pracovník na jiných VŠ</w:t>
            </w:r>
          </w:p>
        </w:tc>
        <w:tc>
          <w:tcPr>
            <w:tcW w:w="1703" w:type="dxa"/>
            <w:gridSpan w:val="9"/>
            <w:shd w:val="clear" w:color="auto" w:fill="F7CAAC"/>
          </w:tcPr>
          <w:p w14:paraId="1E7B9987" w14:textId="77777777" w:rsidR="00C40291" w:rsidRDefault="00C40291" w:rsidP="00A57E40">
            <w:pPr>
              <w:jc w:val="both"/>
              <w:rPr>
                <w:b/>
              </w:rPr>
            </w:pPr>
            <w:r>
              <w:rPr>
                <w:b/>
              </w:rPr>
              <w:t xml:space="preserve">typ prac. </w:t>
            </w:r>
            <w:proofErr w:type="gramStart"/>
            <w:r>
              <w:rPr>
                <w:b/>
              </w:rPr>
              <w:t>vztahu</w:t>
            </w:r>
            <w:proofErr w:type="gramEnd"/>
          </w:p>
        </w:tc>
        <w:tc>
          <w:tcPr>
            <w:tcW w:w="2099" w:type="dxa"/>
            <w:gridSpan w:val="13"/>
            <w:shd w:val="clear" w:color="auto" w:fill="F7CAAC"/>
          </w:tcPr>
          <w:p w14:paraId="06BD8FD0" w14:textId="77777777" w:rsidR="00C40291" w:rsidRDefault="00C40291" w:rsidP="00A57E40">
            <w:pPr>
              <w:jc w:val="both"/>
              <w:rPr>
                <w:b/>
              </w:rPr>
            </w:pPr>
            <w:r>
              <w:rPr>
                <w:b/>
              </w:rPr>
              <w:t>rozsah</w:t>
            </w:r>
          </w:p>
        </w:tc>
      </w:tr>
      <w:tr w:rsidR="00C40291" w14:paraId="524D3FCA" w14:textId="77777777" w:rsidTr="00A914E8">
        <w:trPr>
          <w:gridAfter w:val="3"/>
          <w:wAfter w:w="175" w:type="dxa"/>
        </w:trPr>
        <w:tc>
          <w:tcPr>
            <w:tcW w:w="6088" w:type="dxa"/>
            <w:gridSpan w:val="17"/>
          </w:tcPr>
          <w:p w14:paraId="6910D75E" w14:textId="77777777" w:rsidR="00C40291" w:rsidRDefault="00C40291" w:rsidP="00A57E40">
            <w:pPr>
              <w:jc w:val="both"/>
            </w:pPr>
            <w:r>
              <w:t>---</w:t>
            </w:r>
          </w:p>
        </w:tc>
        <w:tc>
          <w:tcPr>
            <w:tcW w:w="1703" w:type="dxa"/>
            <w:gridSpan w:val="9"/>
          </w:tcPr>
          <w:p w14:paraId="46231674" w14:textId="77777777" w:rsidR="00C40291" w:rsidRDefault="00C40291" w:rsidP="00A57E40">
            <w:pPr>
              <w:jc w:val="both"/>
            </w:pPr>
            <w:r>
              <w:t>---</w:t>
            </w:r>
          </w:p>
        </w:tc>
        <w:tc>
          <w:tcPr>
            <w:tcW w:w="2099" w:type="dxa"/>
            <w:gridSpan w:val="13"/>
          </w:tcPr>
          <w:p w14:paraId="4B2129CB" w14:textId="77777777" w:rsidR="00C40291" w:rsidRDefault="00C40291" w:rsidP="00A57E40">
            <w:pPr>
              <w:jc w:val="both"/>
            </w:pPr>
            <w:r>
              <w:t>---</w:t>
            </w:r>
          </w:p>
        </w:tc>
      </w:tr>
      <w:tr w:rsidR="00C40291" w14:paraId="5F048295" w14:textId="77777777" w:rsidTr="00A914E8">
        <w:trPr>
          <w:gridAfter w:val="3"/>
          <w:wAfter w:w="175" w:type="dxa"/>
        </w:trPr>
        <w:tc>
          <w:tcPr>
            <w:tcW w:w="6088" w:type="dxa"/>
            <w:gridSpan w:val="17"/>
          </w:tcPr>
          <w:p w14:paraId="78950990" w14:textId="77777777" w:rsidR="00C40291" w:rsidRDefault="00C40291" w:rsidP="00A57E40">
            <w:pPr>
              <w:jc w:val="both"/>
            </w:pPr>
          </w:p>
        </w:tc>
        <w:tc>
          <w:tcPr>
            <w:tcW w:w="1703" w:type="dxa"/>
            <w:gridSpan w:val="9"/>
          </w:tcPr>
          <w:p w14:paraId="089CC9B5" w14:textId="77777777" w:rsidR="00C40291" w:rsidRDefault="00C40291" w:rsidP="00A57E40">
            <w:pPr>
              <w:jc w:val="both"/>
            </w:pPr>
          </w:p>
        </w:tc>
        <w:tc>
          <w:tcPr>
            <w:tcW w:w="2099" w:type="dxa"/>
            <w:gridSpan w:val="13"/>
          </w:tcPr>
          <w:p w14:paraId="01F2E9EB" w14:textId="77777777" w:rsidR="00C40291" w:rsidRDefault="00C40291" w:rsidP="00A57E40">
            <w:pPr>
              <w:jc w:val="both"/>
            </w:pPr>
          </w:p>
        </w:tc>
      </w:tr>
      <w:tr w:rsidR="00C40291" w14:paraId="1FD4939C" w14:textId="77777777" w:rsidTr="00A914E8">
        <w:trPr>
          <w:gridAfter w:val="3"/>
          <w:wAfter w:w="175" w:type="dxa"/>
        </w:trPr>
        <w:tc>
          <w:tcPr>
            <w:tcW w:w="9890" w:type="dxa"/>
            <w:gridSpan w:val="39"/>
            <w:shd w:val="clear" w:color="auto" w:fill="F7CAAC"/>
          </w:tcPr>
          <w:p w14:paraId="4B128066" w14:textId="77777777" w:rsidR="00C40291" w:rsidRDefault="00C40291" w:rsidP="00A57E40">
            <w:pPr>
              <w:jc w:val="both"/>
            </w:pPr>
            <w:r>
              <w:rPr>
                <w:b/>
              </w:rPr>
              <w:t>Předměty příslušného studijního programu a způsob zapojení do jejich výuky, příp. další zapojení do uskutečňování studijního programu</w:t>
            </w:r>
          </w:p>
        </w:tc>
      </w:tr>
      <w:tr w:rsidR="00C40291" w14:paraId="728668B5" w14:textId="77777777" w:rsidTr="00A914E8">
        <w:trPr>
          <w:gridAfter w:val="3"/>
          <w:wAfter w:w="175" w:type="dxa"/>
          <w:trHeight w:val="643"/>
        </w:trPr>
        <w:tc>
          <w:tcPr>
            <w:tcW w:w="9890" w:type="dxa"/>
            <w:gridSpan w:val="39"/>
            <w:tcBorders>
              <w:top w:val="nil"/>
            </w:tcBorders>
          </w:tcPr>
          <w:p w14:paraId="392F973F" w14:textId="77777777" w:rsidR="00C40291" w:rsidRPr="00753856" w:rsidRDefault="006950AA" w:rsidP="00A57E40">
            <w:pPr>
              <w:spacing w:before="120" w:after="120"/>
              <w:jc w:val="both"/>
            </w:pPr>
            <w:r>
              <w:t>Elektrické a magnetické vlastnosti nanomateriálů</w:t>
            </w:r>
            <w:r w:rsidR="00C40291" w:rsidRPr="00753856">
              <w:t xml:space="preserve"> (garant předmětu)</w:t>
            </w:r>
          </w:p>
          <w:p w14:paraId="71CA21FA" w14:textId="77777777" w:rsidR="00C40291" w:rsidRDefault="00C40291" w:rsidP="00A57E40">
            <w:pPr>
              <w:spacing w:after="120"/>
              <w:jc w:val="both"/>
            </w:pPr>
            <w:r w:rsidRPr="00753856">
              <w:rPr>
                <w:b/>
                <w:u w:val="single"/>
              </w:rPr>
              <w:t>Školitel, vyučující</w:t>
            </w:r>
          </w:p>
        </w:tc>
      </w:tr>
      <w:tr w:rsidR="00C40291" w14:paraId="27FF9E2C" w14:textId="77777777" w:rsidTr="00A914E8">
        <w:trPr>
          <w:gridAfter w:val="3"/>
          <w:wAfter w:w="175" w:type="dxa"/>
        </w:trPr>
        <w:tc>
          <w:tcPr>
            <w:tcW w:w="9890" w:type="dxa"/>
            <w:gridSpan w:val="39"/>
            <w:shd w:val="clear" w:color="auto" w:fill="F7CAAC"/>
          </w:tcPr>
          <w:p w14:paraId="296BCF62" w14:textId="77777777" w:rsidR="00C40291" w:rsidRDefault="00C40291" w:rsidP="00A57E40">
            <w:pPr>
              <w:jc w:val="both"/>
            </w:pPr>
            <w:r>
              <w:rPr>
                <w:b/>
              </w:rPr>
              <w:t xml:space="preserve">Údaje o vzdělání na VŠ </w:t>
            </w:r>
          </w:p>
        </w:tc>
      </w:tr>
      <w:tr w:rsidR="00C40291" w14:paraId="37ECCF6B" w14:textId="77777777" w:rsidTr="00A914E8">
        <w:trPr>
          <w:gridAfter w:val="3"/>
          <w:wAfter w:w="175" w:type="dxa"/>
          <w:trHeight w:val="1055"/>
        </w:trPr>
        <w:tc>
          <w:tcPr>
            <w:tcW w:w="9890" w:type="dxa"/>
            <w:gridSpan w:val="39"/>
          </w:tcPr>
          <w:p w14:paraId="1463C0F9" w14:textId="77777777" w:rsidR="00C40291" w:rsidRDefault="00C40291" w:rsidP="00A507E0">
            <w:pPr>
              <w:spacing w:before="120" w:after="120"/>
              <w:jc w:val="both"/>
            </w:pPr>
            <w:r w:rsidRPr="00827804">
              <w:t xml:space="preserve">1991: Federal State Unitary Enterprise S. Y. Lebedev Research Institute for Synthetic Rubber (FSUE NISK), Petrohrad, </w:t>
            </w:r>
            <w:r w:rsidRPr="00D004B4">
              <w:t>CSc. (Solid</w:t>
            </w:r>
            <w:r w:rsidRPr="00827804">
              <w:t xml:space="preserve"> State Physics)</w:t>
            </w:r>
          </w:p>
          <w:p w14:paraId="52189FE4" w14:textId="07EDCA25" w:rsidR="00562744" w:rsidRPr="000B3E4E" w:rsidRDefault="00562744" w:rsidP="00A507E0">
            <w:pPr>
              <w:spacing w:before="240" w:after="120"/>
              <w:jc w:val="both"/>
            </w:pPr>
            <w:r w:rsidRPr="000B3E4E">
              <w:rPr>
                <w:color w:val="000000"/>
              </w:rPr>
              <w:t xml:space="preserve">Další odborné zkušenosti: </w:t>
            </w:r>
            <w:r w:rsidR="00386AD9" w:rsidRPr="00386AD9">
              <w:rPr>
                <w:b/>
                <w:color w:val="000000"/>
              </w:rPr>
              <w:t>Journal of Magnetism and Magnetic Materials</w:t>
            </w:r>
            <w:r w:rsidR="00386AD9">
              <w:rPr>
                <w:color w:val="000000"/>
              </w:rPr>
              <w:t xml:space="preserve"> (</w:t>
            </w:r>
            <w:r w:rsidR="00A1650F">
              <w:rPr>
                <w:color w:val="000000"/>
              </w:rPr>
              <w:t>oponent</w:t>
            </w:r>
            <w:r w:rsidR="00386AD9">
              <w:rPr>
                <w:color w:val="000000"/>
              </w:rPr>
              <w:t>, od r. 2015</w:t>
            </w:r>
            <w:r w:rsidR="0060325C">
              <w:rPr>
                <w:color w:val="000000"/>
              </w:rPr>
              <w:t>)</w:t>
            </w:r>
          </w:p>
          <w:p w14:paraId="15BABCE1" w14:textId="77777777" w:rsidR="00C40291" w:rsidRPr="00302D8C" w:rsidRDefault="00C40291" w:rsidP="00A507E0">
            <w:pPr>
              <w:spacing w:before="240" w:after="120"/>
              <w:jc w:val="both"/>
              <w:rPr>
                <w:b/>
              </w:rPr>
            </w:pPr>
            <w:r w:rsidRPr="00D80C74">
              <w:t xml:space="preserve">Členství v mezinárodních organizacích:  </w:t>
            </w:r>
            <w:r w:rsidRPr="00D80C74">
              <w:rPr>
                <w:b/>
              </w:rPr>
              <w:t>European Society for Hyperthermic Oncology</w:t>
            </w:r>
            <w:r w:rsidRPr="00D80C74">
              <w:t xml:space="preserve"> (člen, od r. 2010)</w:t>
            </w:r>
          </w:p>
        </w:tc>
      </w:tr>
      <w:tr w:rsidR="00C40291" w14:paraId="69D49CBD" w14:textId="77777777" w:rsidTr="00A914E8">
        <w:trPr>
          <w:gridAfter w:val="3"/>
          <w:wAfter w:w="175" w:type="dxa"/>
        </w:trPr>
        <w:tc>
          <w:tcPr>
            <w:tcW w:w="9890" w:type="dxa"/>
            <w:gridSpan w:val="39"/>
            <w:shd w:val="clear" w:color="auto" w:fill="F7CAAC"/>
          </w:tcPr>
          <w:p w14:paraId="12DE00E2" w14:textId="77777777" w:rsidR="00C40291" w:rsidRDefault="00C40291" w:rsidP="00A57E40">
            <w:pPr>
              <w:jc w:val="both"/>
              <w:rPr>
                <w:b/>
              </w:rPr>
            </w:pPr>
            <w:r>
              <w:rPr>
                <w:b/>
              </w:rPr>
              <w:t>Údaje o odborném působení od absolvování VŠ</w:t>
            </w:r>
          </w:p>
        </w:tc>
      </w:tr>
      <w:tr w:rsidR="00C40291" w14:paraId="458F0E82" w14:textId="77777777" w:rsidTr="00A914E8">
        <w:trPr>
          <w:gridAfter w:val="3"/>
          <w:wAfter w:w="175" w:type="dxa"/>
          <w:trHeight w:val="1090"/>
        </w:trPr>
        <w:tc>
          <w:tcPr>
            <w:tcW w:w="9890" w:type="dxa"/>
            <w:gridSpan w:val="39"/>
          </w:tcPr>
          <w:p w14:paraId="1C8DF92C" w14:textId="77777777" w:rsidR="00C40291" w:rsidRPr="00827804" w:rsidRDefault="00C40291" w:rsidP="00A14B20">
            <w:pPr>
              <w:spacing w:before="60" w:after="60"/>
              <w:jc w:val="both"/>
              <w:rPr>
                <w:lang w:eastAsia="ru-RU"/>
              </w:rPr>
            </w:pPr>
            <w:r w:rsidRPr="00827804">
              <w:t xml:space="preserve">1977 – 1992: St. Petersburg State University of Telecommunications, </w:t>
            </w:r>
            <w:r w:rsidRPr="00827804">
              <w:rPr>
                <w:lang w:eastAsia="ru-RU"/>
              </w:rPr>
              <w:t xml:space="preserve">assistant professor </w:t>
            </w:r>
          </w:p>
          <w:p w14:paraId="0D9CBFCA" w14:textId="77777777" w:rsidR="00C40291" w:rsidRPr="00827804" w:rsidRDefault="00C40291" w:rsidP="00A14B20">
            <w:pPr>
              <w:spacing w:before="60" w:after="60"/>
              <w:jc w:val="both"/>
            </w:pPr>
            <w:r w:rsidRPr="00827804">
              <w:t xml:space="preserve">1992 – 2005: </w:t>
            </w:r>
            <w:proofErr w:type="gramStart"/>
            <w:r w:rsidRPr="00827804">
              <w:rPr>
                <w:lang w:eastAsia="ru-RU"/>
              </w:rPr>
              <w:t>N.S.</w:t>
            </w:r>
            <w:proofErr w:type="gramEnd"/>
            <w:r w:rsidRPr="00827804">
              <w:rPr>
                <w:lang w:eastAsia="ru-RU"/>
              </w:rPr>
              <w:t xml:space="preserve"> Enikolopov Institute of Syntetic Polymer Materials + </w:t>
            </w:r>
            <w:r w:rsidRPr="00827804">
              <w:t xml:space="preserve">Kotelnikov Institute of </w:t>
            </w:r>
            <w:r w:rsidRPr="00827804">
              <w:rPr>
                <w:color w:val="000000"/>
                <w:spacing w:val="-3"/>
              </w:rPr>
              <w:t>Radioengineering and Electronics,</w:t>
            </w:r>
            <w:r w:rsidRPr="00827804">
              <w:rPr>
                <w:lang w:eastAsia="ru-RU"/>
              </w:rPr>
              <w:t xml:space="preserve"> Russian Academy of Sciences, Moskva, senior researcher</w:t>
            </w:r>
          </w:p>
          <w:p w14:paraId="517661B4" w14:textId="77777777" w:rsidR="00C40291" w:rsidRDefault="00C40291" w:rsidP="00A14B20">
            <w:pPr>
              <w:spacing w:before="60" w:after="60"/>
              <w:jc w:val="both"/>
            </w:pPr>
            <w:r w:rsidRPr="00827804">
              <w:rPr>
                <w:rFonts w:ascii="TimesNewRomanPSMT" w:eastAsia="Calibri" w:hAnsi="TimesNewRomanPSMT" w:cs="TimesNewRomanPSMT"/>
              </w:rPr>
              <w:t xml:space="preserve">2006 </w:t>
            </w:r>
            <w:r w:rsidRPr="00827804">
              <w:rPr>
                <w:bCs/>
              </w:rPr>
              <w:t>– dosud: UTB Zlín, FT, docent</w:t>
            </w:r>
          </w:p>
        </w:tc>
      </w:tr>
      <w:tr w:rsidR="00C40291" w14:paraId="6CD556B6" w14:textId="77777777" w:rsidTr="00A914E8">
        <w:trPr>
          <w:gridAfter w:val="3"/>
          <w:wAfter w:w="175" w:type="dxa"/>
          <w:trHeight w:val="250"/>
        </w:trPr>
        <w:tc>
          <w:tcPr>
            <w:tcW w:w="9890" w:type="dxa"/>
            <w:gridSpan w:val="39"/>
            <w:shd w:val="clear" w:color="auto" w:fill="F7CAAC"/>
          </w:tcPr>
          <w:p w14:paraId="1C2C5C15" w14:textId="77777777" w:rsidR="00C40291" w:rsidRDefault="00C40291" w:rsidP="00A57E40">
            <w:pPr>
              <w:jc w:val="both"/>
            </w:pPr>
            <w:r>
              <w:rPr>
                <w:b/>
              </w:rPr>
              <w:t>Zkušenosti s vedením kvalifikačních a rigorózních prací</w:t>
            </w:r>
          </w:p>
        </w:tc>
      </w:tr>
      <w:tr w:rsidR="00C40291" w14:paraId="0E14F275" w14:textId="77777777" w:rsidTr="00A914E8">
        <w:trPr>
          <w:gridAfter w:val="3"/>
          <w:wAfter w:w="175" w:type="dxa"/>
          <w:trHeight w:val="316"/>
        </w:trPr>
        <w:tc>
          <w:tcPr>
            <w:tcW w:w="9890" w:type="dxa"/>
            <w:gridSpan w:val="39"/>
          </w:tcPr>
          <w:p w14:paraId="4F6C7017" w14:textId="77777777" w:rsidR="00C40291" w:rsidRDefault="00C40291" w:rsidP="007D3BE7">
            <w:pPr>
              <w:spacing w:before="60" w:after="60"/>
              <w:jc w:val="both"/>
            </w:pPr>
            <w:r w:rsidRPr="000919AF">
              <w:t xml:space="preserve">Počet obhájených prací, které vyučující vedl v období 2014 – 2018: </w:t>
            </w:r>
            <w:r w:rsidRPr="00DB76FE">
              <w:rPr>
                <w:b/>
              </w:rPr>
              <w:t>1</w:t>
            </w:r>
            <w:r w:rsidRPr="00DB76FE">
              <w:t xml:space="preserve"> DisP.</w:t>
            </w:r>
            <w:r>
              <w:tab/>
            </w:r>
          </w:p>
        </w:tc>
      </w:tr>
      <w:tr w:rsidR="00C40291" w14:paraId="280C2D75" w14:textId="77777777" w:rsidTr="00A914E8">
        <w:trPr>
          <w:gridAfter w:val="3"/>
          <w:wAfter w:w="175" w:type="dxa"/>
          <w:cantSplit/>
        </w:trPr>
        <w:tc>
          <w:tcPr>
            <w:tcW w:w="2969" w:type="dxa"/>
            <w:gridSpan w:val="6"/>
            <w:tcBorders>
              <w:top w:val="single" w:sz="12" w:space="0" w:color="auto"/>
            </w:tcBorders>
            <w:shd w:val="clear" w:color="auto" w:fill="F7CAAC"/>
          </w:tcPr>
          <w:p w14:paraId="54A62CA6" w14:textId="77777777" w:rsidR="00C40291" w:rsidRDefault="00C40291" w:rsidP="00A57E40">
            <w:pPr>
              <w:jc w:val="both"/>
            </w:pPr>
            <w:r>
              <w:rPr>
                <w:b/>
              </w:rPr>
              <w:t xml:space="preserve">Obor habilitačního řízení </w:t>
            </w:r>
          </w:p>
        </w:tc>
        <w:tc>
          <w:tcPr>
            <w:tcW w:w="2270" w:type="dxa"/>
            <w:gridSpan w:val="6"/>
            <w:tcBorders>
              <w:top w:val="single" w:sz="12" w:space="0" w:color="auto"/>
            </w:tcBorders>
            <w:shd w:val="clear" w:color="auto" w:fill="F7CAAC"/>
          </w:tcPr>
          <w:p w14:paraId="060BB459" w14:textId="77777777" w:rsidR="00C40291" w:rsidRDefault="00C40291" w:rsidP="00A57E40">
            <w:pPr>
              <w:jc w:val="both"/>
            </w:pPr>
            <w:r>
              <w:rPr>
                <w:b/>
              </w:rPr>
              <w:t>Rok udělení hodnosti</w:t>
            </w:r>
          </w:p>
        </w:tc>
        <w:tc>
          <w:tcPr>
            <w:tcW w:w="2629" w:type="dxa"/>
            <w:gridSpan w:val="16"/>
            <w:tcBorders>
              <w:top w:val="single" w:sz="12" w:space="0" w:color="auto"/>
              <w:right w:val="single" w:sz="12" w:space="0" w:color="auto"/>
            </w:tcBorders>
            <w:shd w:val="clear" w:color="auto" w:fill="F7CAAC"/>
          </w:tcPr>
          <w:p w14:paraId="0A127E38" w14:textId="77777777" w:rsidR="00C40291" w:rsidRDefault="00C40291" w:rsidP="00A57E40">
            <w:pPr>
              <w:jc w:val="both"/>
            </w:pPr>
            <w:r>
              <w:rPr>
                <w:b/>
              </w:rPr>
              <w:t>Řízení konáno na VŠ</w:t>
            </w:r>
          </w:p>
        </w:tc>
        <w:tc>
          <w:tcPr>
            <w:tcW w:w="2022" w:type="dxa"/>
            <w:gridSpan w:val="11"/>
            <w:tcBorders>
              <w:top w:val="single" w:sz="12" w:space="0" w:color="auto"/>
              <w:left w:val="single" w:sz="12" w:space="0" w:color="auto"/>
            </w:tcBorders>
            <w:shd w:val="clear" w:color="auto" w:fill="F7CAAC"/>
          </w:tcPr>
          <w:p w14:paraId="0280F38E" w14:textId="77777777" w:rsidR="00C40291" w:rsidRDefault="00C40291" w:rsidP="00A57E40">
            <w:pPr>
              <w:jc w:val="both"/>
              <w:rPr>
                <w:b/>
              </w:rPr>
            </w:pPr>
            <w:r>
              <w:rPr>
                <w:b/>
              </w:rPr>
              <w:t>Ohlasy publikací</w:t>
            </w:r>
          </w:p>
        </w:tc>
      </w:tr>
      <w:tr w:rsidR="006950AA" w14:paraId="3E0D2AB7" w14:textId="77777777" w:rsidTr="00A914E8">
        <w:trPr>
          <w:gridAfter w:val="3"/>
          <w:wAfter w:w="175" w:type="dxa"/>
          <w:cantSplit/>
        </w:trPr>
        <w:tc>
          <w:tcPr>
            <w:tcW w:w="2969" w:type="dxa"/>
            <w:gridSpan w:val="6"/>
          </w:tcPr>
          <w:p w14:paraId="7638B50C" w14:textId="77777777" w:rsidR="006950AA" w:rsidRPr="00827804" w:rsidRDefault="006950AA" w:rsidP="007D3BE7">
            <w:pPr>
              <w:spacing w:before="40" w:after="40"/>
            </w:pPr>
            <w:r w:rsidRPr="00827804">
              <w:t>Physics of Magnetisms</w:t>
            </w:r>
          </w:p>
        </w:tc>
        <w:tc>
          <w:tcPr>
            <w:tcW w:w="2270" w:type="dxa"/>
            <w:gridSpan w:val="6"/>
          </w:tcPr>
          <w:p w14:paraId="78869281" w14:textId="77777777" w:rsidR="006950AA" w:rsidRPr="00827804" w:rsidRDefault="006950AA" w:rsidP="00A57E40">
            <w:pPr>
              <w:spacing w:after="40"/>
            </w:pPr>
            <w:r w:rsidRPr="00827804">
              <w:t>2007</w:t>
            </w:r>
          </w:p>
        </w:tc>
        <w:tc>
          <w:tcPr>
            <w:tcW w:w="2629" w:type="dxa"/>
            <w:gridSpan w:val="16"/>
            <w:tcBorders>
              <w:right w:val="single" w:sz="12" w:space="0" w:color="auto"/>
            </w:tcBorders>
          </w:tcPr>
          <w:p w14:paraId="5DAF5686" w14:textId="77777777" w:rsidR="006950AA" w:rsidRPr="00827804" w:rsidRDefault="006950AA" w:rsidP="00A57E40">
            <w:pPr>
              <w:spacing w:after="40"/>
            </w:pPr>
            <w:r w:rsidRPr="00827804">
              <w:t>Russian Academy of Sciences</w:t>
            </w:r>
          </w:p>
        </w:tc>
        <w:tc>
          <w:tcPr>
            <w:tcW w:w="635" w:type="dxa"/>
            <w:gridSpan w:val="2"/>
            <w:tcBorders>
              <w:left w:val="single" w:sz="12" w:space="0" w:color="auto"/>
            </w:tcBorders>
            <w:shd w:val="clear" w:color="auto" w:fill="F7CAAC"/>
          </w:tcPr>
          <w:p w14:paraId="2A972FAB" w14:textId="77777777" w:rsidR="006950AA" w:rsidRDefault="006950AA" w:rsidP="00A57E40">
            <w:pPr>
              <w:jc w:val="both"/>
            </w:pPr>
            <w:r>
              <w:rPr>
                <w:b/>
              </w:rPr>
              <w:t>WOS</w:t>
            </w:r>
          </w:p>
        </w:tc>
        <w:tc>
          <w:tcPr>
            <w:tcW w:w="693" w:type="dxa"/>
            <w:gridSpan w:val="5"/>
            <w:shd w:val="clear" w:color="auto" w:fill="F7CAAC"/>
          </w:tcPr>
          <w:p w14:paraId="050C768F" w14:textId="77777777" w:rsidR="006950AA" w:rsidRDefault="006950AA" w:rsidP="00A57E40">
            <w:pPr>
              <w:jc w:val="both"/>
              <w:rPr>
                <w:sz w:val="18"/>
              </w:rPr>
            </w:pPr>
            <w:r>
              <w:rPr>
                <w:b/>
                <w:sz w:val="18"/>
              </w:rPr>
              <w:t>Scopus</w:t>
            </w:r>
          </w:p>
        </w:tc>
        <w:tc>
          <w:tcPr>
            <w:tcW w:w="694" w:type="dxa"/>
            <w:gridSpan w:val="4"/>
            <w:shd w:val="clear" w:color="auto" w:fill="F7CAAC"/>
          </w:tcPr>
          <w:p w14:paraId="4A2D11B5" w14:textId="77777777" w:rsidR="006950AA" w:rsidRDefault="006950AA" w:rsidP="00A57E40">
            <w:pPr>
              <w:jc w:val="both"/>
            </w:pPr>
            <w:r>
              <w:rPr>
                <w:b/>
                <w:sz w:val="18"/>
              </w:rPr>
              <w:t>ostatní</w:t>
            </w:r>
          </w:p>
        </w:tc>
      </w:tr>
      <w:tr w:rsidR="00C40291" w14:paraId="20D83A6E" w14:textId="77777777" w:rsidTr="00A914E8">
        <w:trPr>
          <w:gridAfter w:val="3"/>
          <w:wAfter w:w="175" w:type="dxa"/>
          <w:cantSplit/>
          <w:trHeight w:val="70"/>
        </w:trPr>
        <w:tc>
          <w:tcPr>
            <w:tcW w:w="2969" w:type="dxa"/>
            <w:gridSpan w:val="6"/>
            <w:shd w:val="clear" w:color="auto" w:fill="F7CAAC"/>
          </w:tcPr>
          <w:p w14:paraId="1A2C7FC8" w14:textId="77777777" w:rsidR="00C40291" w:rsidRDefault="00C40291" w:rsidP="00A57E40">
            <w:pPr>
              <w:jc w:val="both"/>
            </w:pPr>
            <w:r>
              <w:rPr>
                <w:b/>
              </w:rPr>
              <w:t>Obor jmenovacího řízení</w:t>
            </w:r>
          </w:p>
        </w:tc>
        <w:tc>
          <w:tcPr>
            <w:tcW w:w="2270" w:type="dxa"/>
            <w:gridSpan w:val="6"/>
            <w:shd w:val="clear" w:color="auto" w:fill="F7CAAC"/>
          </w:tcPr>
          <w:p w14:paraId="382ED234" w14:textId="77777777" w:rsidR="00C40291" w:rsidRDefault="00C40291" w:rsidP="00A57E40">
            <w:pPr>
              <w:jc w:val="both"/>
            </w:pPr>
            <w:r>
              <w:rPr>
                <w:b/>
              </w:rPr>
              <w:t>Rok udělení hodnosti</w:t>
            </w:r>
          </w:p>
        </w:tc>
        <w:tc>
          <w:tcPr>
            <w:tcW w:w="2629" w:type="dxa"/>
            <w:gridSpan w:val="16"/>
            <w:tcBorders>
              <w:right w:val="single" w:sz="12" w:space="0" w:color="auto"/>
            </w:tcBorders>
            <w:shd w:val="clear" w:color="auto" w:fill="F7CAAC"/>
          </w:tcPr>
          <w:p w14:paraId="7742F7B8" w14:textId="77777777" w:rsidR="00C40291" w:rsidRDefault="00C40291" w:rsidP="00A57E40">
            <w:pPr>
              <w:jc w:val="both"/>
            </w:pPr>
            <w:r>
              <w:rPr>
                <w:b/>
              </w:rPr>
              <w:t>Řízení konáno na VŠ</w:t>
            </w:r>
          </w:p>
        </w:tc>
        <w:tc>
          <w:tcPr>
            <w:tcW w:w="635" w:type="dxa"/>
            <w:gridSpan w:val="2"/>
            <w:vMerge w:val="restart"/>
            <w:tcBorders>
              <w:left w:val="single" w:sz="12" w:space="0" w:color="auto"/>
            </w:tcBorders>
          </w:tcPr>
          <w:p w14:paraId="5F263E16" w14:textId="77777777" w:rsidR="00C40291" w:rsidRDefault="0028435B" w:rsidP="00A57E40">
            <w:pPr>
              <w:jc w:val="both"/>
              <w:rPr>
                <w:b/>
              </w:rPr>
            </w:pPr>
            <w:r>
              <w:rPr>
                <w:b/>
              </w:rPr>
              <w:t>557</w:t>
            </w:r>
          </w:p>
        </w:tc>
        <w:tc>
          <w:tcPr>
            <w:tcW w:w="693" w:type="dxa"/>
            <w:gridSpan w:val="5"/>
            <w:vMerge w:val="restart"/>
          </w:tcPr>
          <w:p w14:paraId="5928AFBA" w14:textId="77777777" w:rsidR="00C40291" w:rsidRDefault="0028435B" w:rsidP="00A57E40">
            <w:pPr>
              <w:jc w:val="both"/>
              <w:rPr>
                <w:b/>
              </w:rPr>
            </w:pPr>
            <w:r>
              <w:rPr>
                <w:b/>
              </w:rPr>
              <w:t>707</w:t>
            </w:r>
          </w:p>
        </w:tc>
        <w:tc>
          <w:tcPr>
            <w:tcW w:w="694" w:type="dxa"/>
            <w:gridSpan w:val="4"/>
            <w:vMerge w:val="restart"/>
          </w:tcPr>
          <w:p w14:paraId="08EA5554" w14:textId="77777777" w:rsidR="00C40291" w:rsidRPr="00B34D38" w:rsidRDefault="00C40291" w:rsidP="00A57E40">
            <w:pPr>
              <w:jc w:val="both"/>
              <w:rPr>
                <w:b/>
                <w:sz w:val="18"/>
                <w:szCs w:val="18"/>
              </w:rPr>
            </w:pPr>
            <w:r w:rsidRPr="00B34D38">
              <w:rPr>
                <w:b/>
                <w:sz w:val="18"/>
                <w:szCs w:val="18"/>
              </w:rPr>
              <w:t>neevid.</w:t>
            </w:r>
          </w:p>
        </w:tc>
      </w:tr>
      <w:tr w:rsidR="00C40291" w14:paraId="5B2B9C9F" w14:textId="77777777" w:rsidTr="00A914E8">
        <w:trPr>
          <w:gridAfter w:val="3"/>
          <w:wAfter w:w="175" w:type="dxa"/>
          <w:trHeight w:val="205"/>
        </w:trPr>
        <w:tc>
          <w:tcPr>
            <w:tcW w:w="2969" w:type="dxa"/>
            <w:gridSpan w:val="6"/>
          </w:tcPr>
          <w:p w14:paraId="2246494E" w14:textId="77777777" w:rsidR="00C40291" w:rsidRPr="00F55552" w:rsidRDefault="006950AA" w:rsidP="00A57E40">
            <w:pPr>
              <w:spacing w:before="40" w:after="40"/>
              <w:jc w:val="both"/>
            </w:pPr>
            <w:r>
              <w:rPr>
                <w:rFonts w:eastAsia="Calibri"/>
                <w:lang w:eastAsia="en-US"/>
              </w:rPr>
              <w:t>---</w:t>
            </w:r>
          </w:p>
        </w:tc>
        <w:tc>
          <w:tcPr>
            <w:tcW w:w="2270" w:type="dxa"/>
            <w:gridSpan w:val="6"/>
          </w:tcPr>
          <w:p w14:paraId="7D7709C7" w14:textId="77777777" w:rsidR="00C40291" w:rsidRDefault="006950AA" w:rsidP="00A57E40">
            <w:pPr>
              <w:spacing w:before="40" w:after="40"/>
              <w:jc w:val="both"/>
            </w:pPr>
            <w:r>
              <w:t>---</w:t>
            </w:r>
          </w:p>
        </w:tc>
        <w:tc>
          <w:tcPr>
            <w:tcW w:w="2629" w:type="dxa"/>
            <w:gridSpan w:val="16"/>
            <w:tcBorders>
              <w:right w:val="single" w:sz="12" w:space="0" w:color="auto"/>
            </w:tcBorders>
          </w:tcPr>
          <w:p w14:paraId="5ABF0C54" w14:textId="77777777" w:rsidR="00C40291" w:rsidRDefault="006950AA" w:rsidP="00A57E40">
            <w:pPr>
              <w:spacing w:before="40" w:after="40"/>
              <w:jc w:val="both"/>
            </w:pPr>
            <w:r>
              <w:t>---</w:t>
            </w:r>
          </w:p>
        </w:tc>
        <w:tc>
          <w:tcPr>
            <w:tcW w:w="635" w:type="dxa"/>
            <w:gridSpan w:val="2"/>
            <w:vMerge/>
            <w:tcBorders>
              <w:left w:val="single" w:sz="12" w:space="0" w:color="auto"/>
            </w:tcBorders>
            <w:vAlign w:val="center"/>
          </w:tcPr>
          <w:p w14:paraId="6E48E83A" w14:textId="77777777" w:rsidR="00C40291" w:rsidRDefault="00C40291" w:rsidP="00A57E40">
            <w:pPr>
              <w:rPr>
                <w:b/>
              </w:rPr>
            </w:pPr>
          </w:p>
        </w:tc>
        <w:tc>
          <w:tcPr>
            <w:tcW w:w="693" w:type="dxa"/>
            <w:gridSpan w:val="5"/>
            <w:vMerge/>
            <w:vAlign w:val="center"/>
          </w:tcPr>
          <w:p w14:paraId="7E01E09E" w14:textId="77777777" w:rsidR="00C40291" w:rsidRDefault="00C40291" w:rsidP="00A57E40">
            <w:pPr>
              <w:rPr>
                <w:b/>
              </w:rPr>
            </w:pPr>
          </w:p>
        </w:tc>
        <w:tc>
          <w:tcPr>
            <w:tcW w:w="694" w:type="dxa"/>
            <w:gridSpan w:val="4"/>
            <w:vMerge/>
            <w:vAlign w:val="center"/>
          </w:tcPr>
          <w:p w14:paraId="29130ECD" w14:textId="77777777" w:rsidR="00C40291" w:rsidRDefault="00C40291" w:rsidP="00A57E40">
            <w:pPr>
              <w:rPr>
                <w:b/>
              </w:rPr>
            </w:pPr>
          </w:p>
        </w:tc>
      </w:tr>
      <w:tr w:rsidR="00C40291" w14:paraId="17263CBF" w14:textId="77777777" w:rsidTr="00A914E8">
        <w:trPr>
          <w:gridAfter w:val="3"/>
          <w:wAfter w:w="175" w:type="dxa"/>
        </w:trPr>
        <w:tc>
          <w:tcPr>
            <w:tcW w:w="9890" w:type="dxa"/>
            <w:gridSpan w:val="39"/>
            <w:shd w:val="clear" w:color="auto" w:fill="F7CAAC"/>
          </w:tcPr>
          <w:p w14:paraId="33246AE9" w14:textId="77777777" w:rsidR="00C40291" w:rsidRDefault="001063A9" w:rsidP="00A57E40">
            <w:pPr>
              <w:jc w:val="both"/>
              <w:rPr>
                <w:b/>
              </w:rPr>
            </w:pPr>
            <w:r>
              <w:rPr>
                <w:b/>
              </w:rPr>
              <w:t>P</w:t>
            </w:r>
            <w:r w:rsidR="00C40291">
              <w:rPr>
                <w:b/>
              </w:rPr>
              <w:t xml:space="preserve">řehled o nejvýznamnější publikační a další tvůrčí činnosti nebo další profesní činnosti u odborníků z praxe vztahující se k zabezpečovaným předmětům </w:t>
            </w:r>
          </w:p>
        </w:tc>
      </w:tr>
      <w:tr w:rsidR="00C40291" w:rsidRPr="00244128" w14:paraId="75B9F625" w14:textId="77777777" w:rsidTr="00A914E8">
        <w:trPr>
          <w:gridAfter w:val="3"/>
          <w:wAfter w:w="175" w:type="dxa"/>
          <w:trHeight w:val="1011"/>
        </w:trPr>
        <w:tc>
          <w:tcPr>
            <w:tcW w:w="9890" w:type="dxa"/>
            <w:gridSpan w:val="39"/>
          </w:tcPr>
          <w:p w14:paraId="30F52588" w14:textId="7FD9FBA1" w:rsidR="006950AA" w:rsidRDefault="006950AA" w:rsidP="007D3BE7">
            <w:pPr>
              <w:spacing w:before="120" w:after="120"/>
              <w:jc w:val="both"/>
              <w:rPr>
                <w:rFonts w:cstheme="majorHAnsi"/>
              </w:rPr>
            </w:pPr>
            <w:r>
              <w:rPr>
                <w:rStyle w:val="databold"/>
                <w:rFonts w:cstheme="majorHAnsi"/>
              </w:rPr>
              <w:t xml:space="preserve">BABKOVA, </w:t>
            </w:r>
            <w:proofErr w:type="gramStart"/>
            <w:r>
              <w:rPr>
                <w:rStyle w:val="databold"/>
                <w:rFonts w:cstheme="majorHAnsi"/>
              </w:rPr>
              <w:t>T.A.</w:t>
            </w:r>
            <w:proofErr w:type="gramEnd"/>
            <w:r>
              <w:rPr>
                <w:rStyle w:val="databold"/>
                <w:rFonts w:cstheme="majorHAnsi"/>
              </w:rPr>
              <w:t xml:space="preserve">, FEI, H., </w:t>
            </w:r>
            <w:r>
              <w:rPr>
                <w:rFonts w:cstheme="majorHAnsi"/>
                <w:b/>
                <w:caps/>
              </w:rPr>
              <w:t>Kazantseva, N.E. (</w:t>
            </w:r>
            <w:r w:rsidR="00996DAA">
              <w:rPr>
                <w:rFonts w:cstheme="majorHAnsi"/>
                <w:b/>
                <w:caps/>
              </w:rPr>
              <w:t>2</w:t>
            </w:r>
            <w:r>
              <w:rPr>
                <w:rFonts w:cstheme="majorHAnsi"/>
                <w:b/>
                <w:caps/>
              </w:rPr>
              <w:t>0</w:t>
            </w:r>
            <w:r w:rsidRPr="00827804">
              <w:rPr>
                <w:rFonts w:cstheme="majorHAnsi"/>
                <w:b/>
                <w:caps/>
              </w:rPr>
              <w:t>%)</w:t>
            </w:r>
            <w:r w:rsidRPr="00EE37D6">
              <w:rPr>
                <w:rFonts w:cstheme="majorHAnsi"/>
                <w:caps/>
              </w:rPr>
              <w:t>,</w:t>
            </w:r>
            <w:r>
              <w:rPr>
                <w:rFonts w:cstheme="majorHAnsi"/>
                <w:b/>
                <w:caps/>
              </w:rPr>
              <w:t xml:space="preserve"> </w:t>
            </w:r>
            <w:r w:rsidR="00D70B7D" w:rsidRPr="00D70B7D">
              <w:rPr>
                <w:rFonts w:cstheme="majorHAnsi"/>
              </w:rPr>
              <w:t>SAPURINA, I.Y</w:t>
            </w:r>
            <w:r w:rsidR="007D3BE7">
              <w:rPr>
                <w:rFonts w:cstheme="majorHAnsi"/>
              </w:rPr>
              <w:t>.,</w:t>
            </w:r>
            <w:r w:rsidR="00D70B7D" w:rsidRPr="00D70B7D">
              <w:rPr>
                <w:rFonts w:cstheme="majorHAnsi"/>
              </w:rPr>
              <w:t xml:space="preserve"> SAHA, P.</w:t>
            </w:r>
            <w:r w:rsidR="007D3BE7">
              <w:rPr>
                <w:rFonts w:cstheme="majorHAnsi"/>
              </w:rPr>
              <w:t>:</w:t>
            </w:r>
            <w:r w:rsidR="00D70B7D" w:rsidRPr="00D70B7D">
              <w:rPr>
                <w:rFonts w:cstheme="majorHAnsi"/>
              </w:rPr>
              <w:t xml:space="preserve"> Enhancing the </w:t>
            </w:r>
            <w:r w:rsidR="007D3BE7">
              <w:rPr>
                <w:rFonts w:cstheme="majorHAnsi"/>
              </w:rPr>
              <w:t>s</w:t>
            </w:r>
            <w:r w:rsidR="00D70B7D" w:rsidRPr="00D70B7D">
              <w:rPr>
                <w:rFonts w:cstheme="majorHAnsi"/>
              </w:rPr>
              <w:t xml:space="preserve">upercapacitor </w:t>
            </w:r>
            <w:r w:rsidR="007D3BE7">
              <w:rPr>
                <w:rFonts w:cstheme="majorHAnsi"/>
              </w:rPr>
              <w:t>p</w:t>
            </w:r>
            <w:r w:rsidR="00D70B7D" w:rsidRPr="00D70B7D">
              <w:rPr>
                <w:rFonts w:cstheme="majorHAnsi"/>
              </w:rPr>
              <w:t xml:space="preserve">erformance of </w:t>
            </w:r>
            <w:r w:rsidR="007D3BE7">
              <w:rPr>
                <w:rFonts w:cstheme="majorHAnsi"/>
              </w:rPr>
              <w:t>f</w:t>
            </w:r>
            <w:r w:rsidR="00D70B7D" w:rsidRPr="00D70B7D">
              <w:rPr>
                <w:rFonts w:cstheme="majorHAnsi"/>
              </w:rPr>
              <w:t xml:space="preserve">lexible MnOxCarbon </w:t>
            </w:r>
            <w:r w:rsidR="007D3BE7">
              <w:rPr>
                <w:rFonts w:cstheme="majorHAnsi"/>
              </w:rPr>
              <w:t>c</w:t>
            </w:r>
            <w:r w:rsidR="00D70B7D" w:rsidRPr="00D70B7D">
              <w:rPr>
                <w:rFonts w:cstheme="majorHAnsi"/>
              </w:rPr>
              <w:t xml:space="preserve">loth </w:t>
            </w:r>
            <w:r w:rsidR="007D3BE7">
              <w:rPr>
                <w:rFonts w:cstheme="majorHAnsi"/>
              </w:rPr>
              <w:t>e</w:t>
            </w:r>
            <w:r w:rsidR="00D70B7D" w:rsidRPr="00D70B7D">
              <w:rPr>
                <w:rFonts w:cstheme="majorHAnsi"/>
              </w:rPr>
              <w:t xml:space="preserve">lectrodes by Pd-decoration. </w:t>
            </w:r>
            <w:r w:rsidR="00D70B7D" w:rsidRPr="007D3BE7">
              <w:rPr>
                <w:rFonts w:cstheme="majorHAnsi"/>
                <w:i/>
              </w:rPr>
              <w:t>Electrochimica Acta</w:t>
            </w:r>
            <w:r w:rsidR="00D70B7D" w:rsidRPr="00D70B7D">
              <w:rPr>
                <w:rFonts w:cstheme="majorHAnsi"/>
              </w:rPr>
              <w:t xml:space="preserve"> 272</w:t>
            </w:r>
            <w:r w:rsidR="007D3BE7">
              <w:rPr>
                <w:rFonts w:cstheme="majorHAnsi"/>
              </w:rPr>
              <w:t xml:space="preserve">, </w:t>
            </w:r>
            <w:r w:rsidR="00D70B7D" w:rsidRPr="00D70B7D">
              <w:rPr>
                <w:rFonts w:cstheme="majorHAnsi"/>
              </w:rPr>
              <w:t>1-10</w:t>
            </w:r>
            <w:r w:rsidR="007D3BE7">
              <w:rPr>
                <w:rFonts w:cstheme="majorHAnsi"/>
              </w:rPr>
              <w:t xml:space="preserve">, </w:t>
            </w:r>
            <w:r w:rsidR="007D3BE7" w:rsidRPr="007D3BE7">
              <w:rPr>
                <w:rFonts w:cstheme="majorHAnsi"/>
                <w:b/>
              </w:rPr>
              <w:t>2018</w:t>
            </w:r>
            <w:r w:rsidR="00D70B7D" w:rsidRPr="00D70B7D">
              <w:rPr>
                <w:rFonts w:cstheme="majorHAnsi"/>
              </w:rPr>
              <w:t>. ISSN</w:t>
            </w:r>
            <w:r w:rsidR="007D3BE7">
              <w:rPr>
                <w:rFonts w:cstheme="majorHAnsi"/>
              </w:rPr>
              <w:t xml:space="preserve"> </w:t>
            </w:r>
            <w:r w:rsidR="00D70B7D" w:rsidRPr="00D70B7D">
              <w:rPr>
                <w:rFonts w:cstheme="majorHAnsi"/>
              </w:rPr>
              <w:t>0013-4686</w:t>
            </w:r>
            <w:r w:rsidR="007D3BE7">
              <w:rPr>
                <w:rFonts w:cstheme="majorHAnsi"/>
              </w:rPr>
              <w:t>.</w:t>
            </w:r>
          </w:p>
          <w:p w14:paraId="75075295" w14:textId="35133EA9" w:rsidR="00FB4004" w:rsidRDefault="00FB4004" w:rsidP="007D3BE7">
            <w:pPr>
              <w:spacing w:before="120" w:after="120"/>
              <w:jc w:val="both"/>
              <w:rPr>
                <w:rStyle w:val="databold"/>
                <w:rFonts w:cstheme="majorHAnsi"/>
              </w:rPr>
            </w:pPr>
            <w:r w:rsidRPr="00FB4004">
              <w:rPr>
                <w:rStyle w:val="databold"/>
                <w:rFonts w:cstheme="majorHAnsi"/>
              </w:rPr>
              <w:t>FEI, H</w:t>
            </w:r>
            <w:r w:rsidR="007D3BE7">
              <w:rPr>
                <w:rStyle w:val="databold"/>
                <w:rFonts w:cstheme="majorHAnsi"/>
              </w:rPr>
              <w:t>.,</w:t>
            </w:r>
            <w:r>
              <w:rPr>
                <w:rStyle w:val="databold"/>
                <w:rFonts w:cstheme="majorHAnsi"/>
              </w:rPr>
              <w:t xml:space="preserve"> SAHA, N.</w:t>
            </w:r>
            <w:r w:rsidR="007D3BE7">
              <w:rPr>
                <w:rStyle w:val="databold"/>
                <w:rFonts w:cstheme="majorHAnsi"/>
              </w:rPr>
              <w:t>,</w:t>
            </w:r>
            <w:r w:rsidRPr="00FB4004">
              <w:rPr>
                <w:rStyle w:val="databold"/>
                <w:rFonts w:cstheme="majorHAnsi"/>
              </w:rPr>
              <w:t xml:space="preserve"> </w:t>
            </w:r>
            <w:r>
              <w:rPr>
                <w:rStyle w:val="databold"/>
                <w:rFonts w:cstheme="majorHAnsi"/>
                <w:b/>
              </w:rPr>
              <w:t xml:space="preserve">KAZANTSEVA, </w:t>
            </w:r>
            <w:proofErr w:type="gramStart"/>
            <w:r>
              <w:rPr>
                <w:rStyle w:val="databold"/>
                <w:rFonts w:cstheme="majorHAnsi"/>
                <w:b/>
              </w:rPr>
              <w:t xml:space="preserve">N.E. </w:t>
            </w:r>
            <w:r>
              <w:rPr>
                <w:rFonts w:cstheme="majorHAnsi"/>
                <w:b/>
                <w:caps/>
              </w:rPr>
              <w:t>(</w:t>
            </w:r>
            <w:r w:rsidR="00996DAA">
              <w:rPr>
                <w:rFonts w:cstheme="majorHAnsi"/>
                <w:b/>
                <w:caps/>
              </w:rPr>
              <w:t>2</w:t>
            </w:r>
            <w:r>
              <w:rPr>
                <w:rFonts w:cstheme="majorHAnsi"/>
                <w:b/>
                <w:caps/>
              </w:rPr>
              <w:t>0</w:t>
            </w:r>
            <w:r w:rsidRPr="00827804">
              <w:rPr>
                <w:rFonts w:cstheme="majorHAnsi"/>
                <w:b/>
                <w:caps/>
              </w:rPr>
              <w:t>%</w:t>
            </w:r>
            <w:proofErr w:type="gramEnd"/>
            <w:r w:rsidRPr="00827804">
              <w:rPr>
                <w:rFonts w:cstheme="majorHAnsi"/>
                <w:b/>
                <w:caps/>
              </w:rPr>
              <w:t>)</w:t>
            </w:r>
            <w:r w:rsidRPr="00EE37D6">
              <w:rPr>
                <w:rFonts w:cstheme="majorHAnsi"/>
                <w:caps/>
              </w:rPr>
              <w:t>,</w:t>
            </w:r>
            <w:r w:rsidR="007D3BE7">
              <w:rPr>
                <w:rFonts w:cstheme="majorHAnsi"/>
                <w:caps/>
              </w:rPr>
              <w:t xml:space="preserve"> </w:t>
            </w:r>
            <w:r w:rsidRPr="00FB4004">
              <w:rPr>
                <w:rStyle w:val="databold"/>
                <w:rFonts w:cstheme="majorHAnsi"/>
              </w:rPr>
              <w:t>BABKOVA, T</w:t>
            </w:r>
            <w:r>
              <w:rPr>
                <w:rStyle w:val="databold"/>
                <w:rFonts w:cstheme="majorHAnsi"/>
              </w:rPr>
              <w:t>.A.</w:t>
            </w:r>
            <w:r w:rsidR="007D3BE7">
              <w:rPr>
                <w:rStyle w:val="databold"/>
                <w:rFonts w:cstheme="majorHAnsi"/>
              </w:rPr>
              <w:t xml:space="preserve">, </w:t>
            </w:r>
            <w:r w:rsidRPr="00FB4004">
              <w:rPr>
                <w:rStyle w:val="databold"/>
                <w:rFonts w:cstheme="majorHAnsi"/>
              </w:rPr>
              <w:t>MACHOVSKY, M</w:t>
            </w:r>
            <w:r>
              <w:rPr>
                <w:rStyle w:val="databold"/>
                <w:rFonts w:cstheme="majorHAnsi"/>
              </w:rPr>
              <w:t>.</w:t>
            </w:r>
            <w:r w:rsidR="007D3BE7">
              <w:rPr>
                <w:rStyle w:val="databold"/>
                <w:rFonts w:cstheme="majorHAnsi"/>
              </w:rPr>
              <w:t xml:space="preserve">, </w:t>
            </w:r>
            <w:r w:rsidRPr="00FB4004">
              <w:rPr>
                <w:rStyle w:val="databold"/>
                <w:rFonts w:cstheme="majorHAnsi"/>
              </w:rPr>
              <w:t>WANG, G</w:t>
            </w:r>
            <w:r w:rsidR="007D3BE7">
              <w:rPr>
                <w:rStyle w:val="databold"/>
                <w:rFonts w:cstheme="majorHAnsi"/>
              </w:rPr>
              <w:t>., BAO, H.,</w:t>
            </w:r>
            <w:r>
              <w:rPr>
                <w:rStyle w:val="databold"/>
                <w:rFonts w:cstheme="majorHAnsi"/>
              </w:rPr>
              <w:t xml:space="preserve"> SAHA, P</w:t>
            </w:r>
            <w:r w:rsidR="007D3BE7">
              <w:rPr>
                <w:rStyle w:val="databold"/>
                <w:rFonts w:cstheme="majorHAnsi"/>
              </w:rPr>
              <w:t xml:space="preserve">.: </w:t>
            </w:r>
            <w:r w:rsidRPr="00FB4004">
              <w:rPr>
                <w:rStyle w:val="databold"/>
                <w:rFonts w:cstheme="majorHAnsi"/>
              </w:rPr>
              <w:t xml:space="preserve">Polyaniline/reduced </w:t>
            </w:r>
            <w:r w:rsidR="007D3BE7">
              <w:rPr>
                <w:rStyle w:val="databold"/>
                <w:rFonts w:cstheme="majorHAnsi"/>
              </w:rPr>
              <w:t>g</w:t>
            </w:r>
            <w:r w:rsidRPr="00FB4004">
              <w:rPr>
                <w:rStyle w:val="databold"/>
                <w:rFonts w:cstheme="majorHAnsi"/>
              </w:rPr>
              <w:t xml:space="preserve">raphene </w:t>
            </w:r>
            <w:r w:rsidR="007D3BE7">
              <w:rPr>
                <w:rStyle w:val="databold"/>
                <w:rFonts w:cstheme="majorHAnsi"/>
              </w:rPr>
              <w:t>o</w:t>
            </w:r>
            <w:r w:rsidRPr="00FB4004">
              <w:rPr>
                <w:rStyle w:val="databold"/>
                <w:rFonts w:cstheme="majorHAnsi"/>
              </w:rPr>
              <w:t xml:space="preserve">xide </w:t>
            </w:r>
            <w:r w:rsidR="007D3BE7">
              <w:rPr>
                <w:rStyle w:val="databold"/>
                <w:rFonts w:cstheme="majorHAnsi"/>
              </w:rPr>
              <w:t>h</w:t>
            </w:r>
            <w:r w:rsidRPr="00FB4004">
              <w:rPr>
                <w:rStyle w:val="databold"/>
                <w:rFonts w:cstheme="majorHAnsi"/>
              </w:rPr>
              <w:t xml:space="preserve">ydrogel </w:t>
            </w:r>
            <w:r w:rsidR="007D3BE7">
              <w:rPr>
                <w:rStyle w:val="databold"/>
                <w:rFonts w:cstheme="majorHAnsi"/>
              </w:rPr>
              <w:t>f</w:t>
            </w:r>
            <w:r w:rsidRPr="00FB4004">
              <w:rPr>
                <w:rStyle w:val="databold"/>
                <w:rFonts w:cstheme="majorHAnsi"/>
              </w:rPr>
              <w:t xml:space="preserve">ilm with </w:t>
            </w:r>
            <w:r w:rsidR="007D3BE7">
              <w:rPr>
                <w:rStyle w:val="databold"/>
                <w:rFonts w:cstheme="majorHAnsi"/>
              </w:rPr>
              <w:t>a</w:t>
            </w:r>
            <w:r w:rsidRPr="00FB4004">
              <w:rPr>
                <w:rStyle w:val="databold"/>
                <w:rFonts w:cstheme="majorHAnsi"/>
              </w:rPr>
              <w:t xml:space="preserve">ttached </w:t>
            </w:r>
            <w:r w:rsidR="007D3BE7">
              <w:rPr>
                <w:rStyle w:val="databold"/>
                <w:rFonts w:cstheme="majorHAnsi"/>
              </w:rPr>
              <w:t>g</w:t>
            </w:r>
            <w:r w:rsidRPr="00FB4004">
              <w:rPr>
                <w:rStyle w:val="databold"/>
                <w:rFonts w:cstheme="majorHAnsi"/>
              </w:rPr>
              <w:t xml:space="preserve">raphite </w:t>
            </w:r>
            <w:r w:rsidR="007D3BE7">
              <w:rPr>
                <w:rStyle w:val="databold"/>
                <w:rFonts w:cstheme="majorHAnsi"/>
              </w:rPr>
              <w:t>c</w:t>
            </w:r>
            <w:r w:rsidRPr="00FB4004">
              <w:rPr>
                <w:rStyle w:val="databold"/>
                <w:rFonts w:cstheme="majorHAnsi"/>
              </w:rPr>
              <w:t xml:space="preserve">urrent </w:t>
            </w:r>
            <w:r w:rsidR="007D3BE7">
              <w:rPr>
                <w:rStyle w:val="databold"/>
                <w:rFonts w:cstheme="majorHAnsi"/>
              </w:rPr>
              <w:t>c</w:t>
            </w:r>
            <w:r w:rsidRPr="00FB4004">
              <w:rPr>
                <w:rStyle w:val="databold"/>
                <w:rFonts w:cstheme="majorHAnsi"/>
              </w:rPr>
              <w:t xml:space="preserve">ollector for </w:t>
            </w:r>
            <w:r w:rsidR="007D3BE7">
              <w:rPr>
                <w:rStyle w:val="databold"/>
                <w:rFonts w:cstheme="majorHAnsi"/>
              </w:rPr>
              <w:t>f</w:t>
            </w:r>
            <w:r w:rsidRPr="00FB4004">
              <w:rPr>
                <w:rStyle w:val="databold"/>
                <w:rFonts w:cstheme="majorHAnsi"/>
              </w:rPr>
              <w:t xml:space="preserve">lexible </w:t>
            </w:r>
            <w:r w:rsidR="007D3BE7">
              <w:rPr>
                <w:rStyle w:val="databold"/>
                <w:rFonts w:cstheme="majorHAnsi"/>
              </w:rPr>
              <w:t>s</w:t>
            </w:r>
            <w:r w:rsidRPr="00FB4004">
              <w:rPr>
                <w:rStyle w:val="databold"/>
                <w:rFonts w:cstheme="majorHAnsi"/>
              </w:rPr>
              <w:t xml:space="preserve">upercapacitors. </w:t>
            </w:r>
            <w:r w:rsidRPr="007D3BE7">
              <w:rPr>
                <w:rStyle w:val="databold"/>
                <w:rFonts w:cstheme="majorHAnsi"/>
                <w:i/>
              </w:rPr>
              <w:t>Journal of Materials Science: Materials in Electronics</w:t>
            </w:r>
            <w:r w:rsidR="007D3BE7">
              <w:rPr>
                <w:rStyle w:val="databold"/>
                <w:rFonts w:cstheme="majorHAnsi"/>
              </w:rPr>
              <w:t xml:space="preserve"> 29(</w:t>
            </w:r>
            <w:r w:rsidRPr="00FB4004">
              <w:rPr>
                <w:rStyle w:val="databold"/>
                <w:rFonts w:cstheme="majorHAnsi"/>
              </w:rPr>
              <w:t>4</w:t>
            </w:r>
            <w:r w:rsidR="007D3BE7">
              <w:rPr>
                <w:rStyle w:val="databold"/>
                <w:rFonts w:cstheme="majorHAnsi"/>
              </w:rPr>
              <w:t xml:space="preserve">), </w:t>
            </w:r>
            <w:r w:rsidRPr="00FB4004">
              <w:rPr>
                <w:rStyle w:val="databold"/>
                <w:rFonts w:cstheme="majorHAnsi"/>
              </w:rPr>
              <w:t>3025-3034</w:t>
            </w:r>
            <w:r w:rsidR="007D3BE7">
              <w:rPr>
                <w:rStyle w:val="databold"/>
                <w:rFonts w:cstheme="majorHAnsi"/>
              </w:rPr>
              <w:t xml:space="preserve">, </w:t>
            </w:r>
            <w:r w:rsidR="007D3BE7" w:rsidRPr="007D3BE7">
              <w:rPr>
                <w:rStyle w:val="databold"/>
                <w:rFonts w:cstheme="majorHAnsi"/>
                <w:b/>
              </w:rPr>
              <w:t>2018</w:t>
            </w:r>
            <w:r w:rsidR="007D3BE7">
              <w:rPr>
                <w:rStyle w:val="databold"/>
                <w:rFonts w:cstheme="majorHAnsi"/>
              </w:rPr>
              <w:t xml:space="preserve">. ISSN </w:t>
            </w:r>
            <w:r w:rsidRPr="00FB4004">
              <w:rPr>
                <w:rStyle w:val="databold"/>
                <w:rFonts w:cstheme="majorHAnsi"/>
              </w:rPr>
              <w:t>0957-4522.</w:t>
            </w:r>
          </w:p>
          <w:p w14:paraId="46074AFD" w14:textId="5F34F5E5" w:rsidR="003F3930" w:rsidRPr="003D55C0" w:rsidRDefault="007D3BE7" w:rsidP="007D3BE7">
            <w:pPr>
              <w:spacing w:before="120" w:after="120"/>
              <w:jc w:val="both"/>
              <w:rPr>
                <w:rStyle w:val="databold"/>
                <w:rFonts w:cstheme="majorHAnsi"/>
              </w:rPr>
            </w:pPr>
            <w:r>
              <w:rPr>
                <w:rStyle w:val="databold"/>
                <w:rFonts w:cstheme="majorHAnsi"/>
              </w:rPr>
              <w:t xml:space="preserve">BABAYAN, V., </w:t>
            </w:r>
            <w:r w:rsidR="003F3930" w:rsidRPr="003F3930">
              <w:rPr>
                <w:rStyle w:val="databold"/>
                <w:rFonts w:cstheme="majorHAnsi"/>
                <w:b/>
              </w:rPr>
              <w:t xml:space="preserve">KAZANTSEVA, </w:t>
            </w:r>
            <w:proofErr w:type="gramStart"/>
            <w:r w:rsidR="003F3930" w:rsidRPr="003F3930">
              <w:rPr>
                <w:rStyle w:val="databold"/>
                <w:rFonts w:cstheme="majorHAnsi"/>
                <w:b/>
              </w:rPr>
              <w:t>N.E.</w:t>
            </w:r>
            <w:r w:rsidR="003F3930">
              <w:rPr>
                <w:rStyle w:val="databold"/>
                <w:rFonts w:cstheme="majorHAnsi"/>
                <w:b/>
              </w:rPr>
              <w:t> </w:t>
            </w:r>
            <w:r w:rsidR="003F3930">
              <w:rPr>
                <w:rFonts w:cstheme="majorHAnsi"/>
                <w:b/>
                <w:caps/>
              </w:rPr>
              <w:t>(30</w:t>
            </w:r>
            <w:r w:rsidR="003F3930" w:rsidRPr="00827804">
              <w:rPr>
                <w:rFonts w:cstheme="majorHAnsi"/>
                <w:b/>
                <w:caps/>
              </w:rPr>
              <w:t>%</w:t>
            </w:r>
            <w:proofErr w:type="gramEnd"/>
            <w:r w:rsidR="003F3930" w:rsidRPr="00827804">
              <w:rPr>
                <w:rFonts w:cstheme="majorHAnsi"/>
                <w:b/>
                <w:caps/>
              </w:rPr>
              <w:t>)</w:t>
            </w:r>
            <w:r>
              <w:rPr>
                <w:rStyle w:val="databold"/>
                <w:rFonts w:cstheme="majorHAnsi"/>
              </w:rPr>
              <w:t xml:space="preserve">, </w:t>
            </w:r>
            <w:r w:rsidR="003F3930">
              <w:rPr>
                <w:rStyle w:val="databold"/>
                <w:rFonts w:cstheme="majorHAnsi"/>
              </w:rPr>
              <w:t>MOUČKA, R.</w:t>
            </w:r>
            <w:r>
              <w:rPr>
                <w:rStyle w:val="databold"/>
                <w:rFonts w:cstheme="majorHAnsi"/>
              </w:rPr>
              <w:t xml:space="preserve">, </w:t>
            </w:r>
            <w:r w:rsidR="003F3930" w:rsidRPr="003F3930">
              <w:rPr>
                <w:rStyle w:val="databold"/>
                <w:rFonts w:cstheme="majorHAnsi"/>
              </w:rPr>
              <w:t>STEJSKAL, J.</w:t>
            </w:r>
            <w:r>
              <w:rPr>
                <w:rStyle w:val="databold"/>
                <w:rFonts w:cstheme="majorHAnsi"/>
              </w:rPr>
              <w:t xml:space="preserve">: </w:t>
            </w:r>
            <w:r w:rsidR="003F3930" w:rsidRPr="003F3930">
              <w:rPr>
                <w:rStyle w:val="databold"/>
                <w:rFonts w:cstheme="majorHAnsi"/>
              </w:rPr>
              <w:t xml:space="preserve">Electromagnetic </w:t>
            </w:r>
            <w:r>
              <w:rPr>
                <w:rStyle w:val="databold"/>
                <w:rFonts w:cstheme="majorHAnsi"/>
              </w:rPr>
              <w:t>s</w:t>
            </w:r>
            <w:r w:rsidR="003F3930" w:rsidRPr="003F3930">
              <w:rPr>
                <w:rStyle w:val="databold"/>
                <w:rFonts w:cstheme="majorHAnsi"/>
              </w:rPr>
              <w:t xml:space="preserve">hielding of </w:t>
            </w:r>
            <w:proofErr w:type="gramStart"/>
            <w:r>
              <w:rPr>
                <w:rStyle w:val="databold"/>
                <w:rFonts w:cstheme="majorHAnsi"/>
              </w:rPr>
              <w:t>p</w:t>
            </w:r>
            <w:r w:rsidR="003F3930" w:rsidRPr="003F3930">
              <w:rPr>
                <w:rStyle w:val="databold"/>
                <w:rFonts w:cstheme="majorHAnsi"/>
              </w:rPr>
              <w:t>olypyrrole</w:t>
            </w:r>
            <w:proofErr w:type="gramEnd"/>
            <w:r w:rsidR="003F3930" w:rsidRPr="003F3930">
              <w:rPr>
                <w:rStyle w:val="databold"/>
                <w:rFonts w:cstheme="majorHAnsi"/>
              </w:rPr>
              <w:t>–</w:t>
            </w:r>
            <w:proofErr w:type="gramStart"/>
            <w:r w:rsidR="003F3930" w:rsidRPr="003F3930">
              <w:rPr>
                <w:rStyle w:val="databold"/>
                <w:rFonts w:cstheme="majorHAnsi"/>
              </w:rPr>
              <w:t>sawdust</w:t>
            </w:r>
            <w:proofErr w:type="gramEnd"/>
            <w:r w:rsidR="003F3930" w:rsidRPr="003F3930">
              <w:rPr>
                <w:rStyle w:val="databold"/>
                <w:rFonts w:cstheme="majorHAnsi"/>
              </w:rPr>
              <w:t xml:space="preserve"> </w:t>
            </w:r>
            <w:r>
              <w:rPr>
                <w:rStyle w:val="databold"/>
                <w:rFonts w:cstheme="majorHAnsi"/>
              </w:rPr>
              <w:t>c</w:t>
            </w:r>
            <w:r w:rsidR="003F3930" w:rsidRPr="003F3930">
              <w:rPr>
                <w:rStyle w:val="databold"/>
                <w:rFonts w:cstheme="majorHAnsi"/>
              </w:rPr>
              <w:t xml:space="preserve">omposites: Polypyrrole </w:t>
            </w:r>
            <w:r>
              <w:rPr>
                <w:rStyle w:val="databold"/>
                <w:rFonts w:cstheme="majorHAnsi"/>
              </w:rPr>
              <w:t>g</w:t>
            </w:r>
            <w:r w:rsidR="003F3930" w:rsidRPr="003F3930">
              <w:rPr>
                <w:rStyle w:val="databold"/>
                <w:rFonts w:cstheme="majorHAnsi"/>
              </w:rPr>
              <w:t xml:space="preserve">lobules and </w:t>
            </w:r>
            <w:r>
              <w:rPr>
                <w:rStyle w:val="databold"/>
                <w:rFonts w:cstheme="majorHAnsi"/>
              </w:rPr>
              <w:t>n</w:t>
            </w:r>
            <w:r w:rsidR="003F3930" w:rsidRPr="003F3930">
              <w:rPr>
                <w:rStyle w:val="databold"/>
                <w:rFonts w:cstheme="majorHAnsi"/>
              </w:rPr>
              <w:t xml:space="preserve">anotubes. </w:t>
            </w:r>
            <w:r w:rsidR="003F3930" w:rsidRPr="007D3BE7">
              <w:rPr>
                <w:rStyle w:val="databold"/>
                <w:rFonts w:cstheme="majorHAnsi"/>
                <w:i/>
              </w:rPr>
              <w:t>Cellulose</w:t>
            </w:r>
            <w:r>
              <w:rPr>
                <w:rStyle w:val="databold"/>
                <w:rFonts w:cstheme="majorHAnsi"/>
              </w:rPr>
              <w:t xml:space="preserve"> </w:t>
            </w:r>
            <w:r w:rsidR="003F3930" w:rsidRPr="003F3930">
              <w:rPr>
                <w:rStyle w:val="databold"/>
                <w:rFonts w:cstheme="majorHAnsi"/>
              </w:rPr>
              <w:t>24</w:t>
            </w:r>
            <w:r>
              <w:rPr>
                <w:rStyle w:val="databold"/>
                <w:rFonts w:cstheme="majorHAnsi"/>
              </w:rPr>
              <w:t>(</w:t>
            </w:r>
            <w:r w:rsidR="003F3930" w:rsidRPr="003F3930">
              <w:rPr>
                <w:rStyle w:val="databold"/>
                <w:rFonts w:cstheme="majorHAnsi"/>
              </w:rPr>
              <w:t>8</w:t>
            </w:r>
            <w:r>
              <w:rPr>
                <w:rStyle w:val="databold"/>
                <w:rFonts w:cstheme="majorHAnsi"/>
              </w:rPr>
              <w:t xml:space="preserve">), </w:t>
            </w:r>
            <w:r w:rsidR="003F3930" w:rsidRPr="003F3930">
              <w:rPr>
                <w:rStyle w:val="databold"/>
                <w:rFonts w:cstheme="majorHAnsi"/>
              </w:rPr>
              <w:t>3445-3451</w:t>
            </w:r>
            <w:r>
              <w:rPr>
                <w:rStyle w:val="databold"/>
                <w:rFonts w:cstheme="majorHAnsi"/>
              </w:rPr>
              <w:t xml:space="preserve">, </w:t>
            </w:r>
            <w:r w:rsidRPr="007D3BE7">
              <w:rPr>
                <w:rStyle w:val="databold"/>
                <w:rFonts w:cstheme="majorHAnsi"/>
                <w:b/>
              </w:rPr>
              <w:t>2017</w:t>
            </w:r>
            <w:r>
              <w:rPr>
                <w:rStyle w:val="databold"/>
                <w:rFonts w:cstheme="majorHAnsi"/>
              </w:rPr>
              <w:t xml:space="preserve">. ISSN </w:t>
            </w:r>
            <w:r w:rsidR="003F3930" w:rsidRPr="003F3930">
              <w:rPr>
                <w:rStyle w:val="databold"/>
                <w:rFonts w:cstheme="majorHAnsi"/>
              </w:rPr>
              <w:t>0969-0239.</w:t>
            </w:r>
          </w:p>
          <w:p w14:paraId="47ADAA72" w14:textId="77777777" w:rsidR="006950AA" w:rsidRDefault="006950AA" w:rsidP="007D3BE7">
            <w:pPr>
              <w:spacing w:before="120" w:after="120"/>
              <w:jc w:val="both"/>
              <w:rPr>
                <w:rStyle w:val="databold"/>
                <w:rFonts w:cstheme="majorHAnsi"/>
              </w:rPr>
            </w:pPr>
            <w:proofErr w:type="gramStart"/>
            <w:r>
              <w:rPr>
                <w:rFonts w:cstheme="majorHAnsi"/>
                <w:caps/>
              </w:rPr>
              <w:t>SMOLKOVA, I.S.</w:t>
            </w:r>
            <w:proofErr w:type="gramEnd"/>
            <w:r w:rsidRPr="00827804">
              <w:rPr>
                <w:rFonts w:cstheme="majorHAnsi"/>
                <w:caps/>
              </w:rPr>
              <w:t xml:space="preserve">, </w:t>
            </w:r>
            <w:r w:rsidRPr="00827804">
              <w:rPr>
                <w:rFonts w:cstheme="majorHAnsi"/>
                <w:b/>
                <w:caps/>
              </w:rPr>
              <w:t>Kazantseva, N.E. (25%)</w:t>
            </w:r>
            <w:r>
              <w:rPr>
                <w:rFonts w:cstheme="majorHAnsi"/>
                <w:caps/>
              </w:rPr>
              <w:t>, BABAYAN</w:t>
            </w:r>
            <w:r w:rsidRPr="00827804">
              <w:rPr>
                <w:rFonts w:cstheme="majorHAnsi"/>
                <w:caps/>
              </w:rPr>
              <w:t xml:space="preserve">, </w:t>
            </w:r>
            <w:r>
              <w:rPr>
                <w:rFonts w:cstheme="majorHAnsi"/>
                <w:caps/>
              </w:rPr>
              <w:t xml:space="preserve">V. </w:t>
            </w:r>
            <w:r w:rsidRPr="00827804">
              <w:rPr>
                <w:rFonts w:cstheme="majorHAnsi"/>
              </w:rPr>
              <w:t>et al.:</w:t>
            </w:r>
            <w:r>
              <w:rPr>
                <w:rFonts w:cstheme="majorHAnsi"/>
              </w:rPr>
              <w:t xml:space="preserve"> The role of diffusion-controlled growts in the formation of uniform iron oxide nanoparticles with a link to magnetic hyperthermia</w:t>
            </w:r>
            <w:r w:rsidRPr="00827804">
              <w:rPr>
                <w:rFonts w:cstheme="majorHAnsi"/>
              </w:rPr>
              <w:t xml:space="preserve">. </w:t>
            </w:r>
            <w:r w:rsidRPr="00462590">
              <w:rPr>
                <w:rFonts w:cstheme="majorHAnsi"/>
                <w:i/>
              </w:rPr>
              <w:t>Crystal Growth and Design</w:t>
            </w:r>
            <w:r>
              <w:rPr>
                <w:rFonts w:cstheme="majorHAnsi"/>
              </w:rPr>
              <w:t xml:space="preserve"> </w:t>
            </w:r>
            <w:r>
              <w:rPr>
                <w:rStyle w:val="databold"/>
                <w:rFonts w:cstheme="majorHAnsi"/>
              </w:rPr>
              <w:t>17, 2323-2332</w:t>
            </w:r>
            <w:r w:rsidRPr="00827804">
              <w:rPr>
                <w:rStyle w:val="databold"/>
                <w:rFonts w:cstheme="majorHAnsi"/>
              </w:rPr>
              <w:t xml:space="preserve">, </w:t>
            </w:r>
            <w:r w:rsidRPr="007D3BE7">
              <w:rPr>
                <w:rStyle w:val="databold"/>
                <w:rFonts w:cstheme="majorHAnsi"/>
                <w:b/>
              </w:rPr>
              <w:t>2017</w:t>
            </w:r>
            <w:r w:rsidRPr="00827804">
              <w:rPr>
                <w:rStyle w:val="databold"/>
                <w:rFonts w:cstheme="majorHAnsi"/>
              </w:rPr>
              <w:t>.</w:t>
            </w:r>
          </w:p>
          <w:p w14:paraId="07E84C0B" w14:textId="363F5FA8" w:rsidR="00C40291" w:rsidRPr="00FB4004" w:rsidRDefault="006950AA" w:rsidP="007D3BE7">
            <w:pPr>
              <w:spacing w:before="120" w:after="120"/>
              <w:jc w:val="both"/>
              <w:rPr>
                <w:rFonts w:cstheme="majorHAnsi"/>
                <w:b/>
              </w:rPr>
            </w:pPr>
            <w:proofErr w:type="gramStart"/>
            <w:r>
              <w:rPr>
                <w:rFonts w:cstheme="majorHAnsi"/>
                <w:caps/>
              </w:rPr>
              <w:t>SMOLKOVA, I.S.</w:t>
            </w:r>
            <w:proofErr w:type="gramEnd"/>
            <w:r w:rsidRPr="00827804">
              <w:rPr>
                <w:rFonts w:cstheme="majorHAnsi"/>
                <w:caps/>
              </w:rPr>
              <w:t xml:space="preserve">, </w:t>
            </w:r>
            <w:r w:rsidRPr="00827804">
              <w:rPr>
                <w:rFonts w:cstheme="majorHAnsi"/>
                <w:b/>
                <w:caps/>
              </w:rPr>
              <w:t>Kazantseva, N.E. (25%)</w:t>
            </w:r>
            <w:r>
              <w:rPr>
                <w:rFonts w:cstheme="majorHAnsi"/>
                <w:caps/>
              </w:rPr>
              <w:t xml:space="preserve">, MAKOVECKAYA, K.N., </w:t>
            </w:r>
            <w:r w:rsidRPr="00827804">
              <w:rPr>
                <w:rFonts w:cstheme="majorHAnsi"/>
              </w:rPr>
              <w:t>et al.:</w:t>
            </w:r>
            <w:r>
              <w:rPr>
                <w:rFonts w:cstheme="majorHAnsi"/>
              </w:rPr>
              <w:t xml:space="preserve"> </w:t>
            </w:r>
            <w:r w:rsidRPr="00C5189C">
              <w:rPr>
                <w:rFonts w:cstheme="majorHAnsi"/>
              </w:rPr>
              <w:t>Maghemite based silicone composite for arterial embolization hyperthermia</w:t>
            </w:r>
            <w:r>
              <w:rPr>
                <w:rFonts w:cstheme="majorHAnsi"/>
              </w:rPr>
              <w:t xml:space="preserve">. </w:t>
            </w:r>
            <w:r w:rsidRPr="00F67CC4">
              <w:rPr>
                <w:rFonts w:cstheme="majorHAnsi"/>
                <w:i/>
              </w:rPr>
              <w:t>Materials Science and Engineering C</w:t>
            </w:r>
            <w:r>
              <w:rPr>
                <w:rFonts w:cstheme="majorHAnsi"/>
              </w:rPr>
              <w:t xml:space="preserve"> 48, 632-641, </w:t>
            </w:r>
            <w:r w:rsidRPr="003D55C0">
              <w:rPr>
                <w:rFonts w:cstheme="majorHAnsi"/>
                <w:b/>
              </w:rPr>
              <w:t>2015</w:t>
            </w:r>
            <w:r w:rsidRPr="00F67CC4">
              <w:rPr>
                <w:rFonts w:cstheme="majorHAnsi"/>
              </w:rPr>
              <w:t>.</w:t>
            </w:r>
          </w:p>
        </w:tc>
      </w:tr>
      <w:tr w:rsidR="00C40291" w14:paraId="71D156F7" w14:textId="77777777" w:rsidTr="00A914E8">
        <w:trPr>
          <w:gridAfter w:val="3"/>
          <w:wAfter w:w="175" w:type="dxa"/>
          <w:trHeight w:val="218"/>
        </w:trPr>
        <w:tc>
          <w:tcPr>
            <w:tcW w:w="9890" w:type="dxa"/>
            <w:gridSpan w:val="39"/>
            <w:shd w:val="clear" w:color="auto" w:fill="F7CAAC"/>
          </w:tcPr>
          <w:p w14:paraId="7A24D376" w14:textId="77777777" w:rsidR="00C40291" w:rsidRDefault="00C40291" w:rsidP="00A57E40">
            <w:pPr>
              <w:rPr>
                <w:b/>
              </w:rPr>
            </w:pPr>
            <w:r>
              <w:rPr>
                <w:b/>
              </w:rPr>
              <w:t>Působení v zahraničí</w:t>
            </w:r>
          </w:p>
        </w:tc>
      </w:tr>
      <w:tr w:rsidR="00C40291" w14:paraId="7C7A41A3" w14:textId="77777777" w:rsidTr="00A914E8">
        <w:trPr>
          <w:gridAfter w:val="3"/>
          <w:wAfter w:w="175" w:type="dxa"/>
          <w:trHeight w:val="328"/>
        </w:trPr>
        <w:tc>
          <w:tcPr>
            <w:tcW w:w="9890" w:type="dxa"/>
            <w:gridSpan w:val="39"/>
          </w:tcPr>
          <w:p w14:paraId="4460AD6B" w14:textId="52294A7C" w:rsidR="00C40291" w:rsidRDefault="006F4D7B" w:rsidP="00A57E40">
            <w:pPr>
              <w:jc w:val="both"/>
              <w:rPr>
                <w:rFonts w:ascii="TimesNewRomanPSMT" w:eastAsia="Calibri" w:hAnsi="TimesNewRomanPSMT" w:cs="TimesNewRomanPSMT"/>
              </w:rPr>
            </w:pPr>
            <w:r>
              <w:rPr>
                <w:rFonts w:ascii="TimesNewRomanPSMT" w:eastAsia="Calibri" w:hAnsi="TimesNewRomanPSMT" w:cs="TimesNewRomanPSMT"/>
              </w:rPr>
              <w:t>---</w:t>
            </w:r>
          </w:p>
          <w:p w14:paraId="070240BD" w14:textId="14455F2B" w:rsidR="006F4D7B" w:rsidRDefault="006F4D7B" w:rsidP="00A57E40">
            <w:pPr>
              <w:jc w:val="both"/>
              <w:rPr>
                <w:b/>
              </w:rPr>
            </w:pPr>
          </w:p>
        </w:tc>
      </w:tr>
      <w:tr w:rsidR="00C40291" w14:paraId="71C20A64" w14:textId="77777777" w:rsidTr="00A914E8">
        <w:trPr>
          <w:gridAfter w:val="3"/>
          <w:wAfter w:w="175" w:type="dxa"/>
          <w:cantSplit/>
          <w:trHeight w:val="470"/>
        </w:trPr>
        <w:tc>
          <w:tcPr>
            <w:tcW w:w="2545" w:type="dxa"/>
            <w:gridSpan w:val="3"/>
            <w:shd w:val="clear" w:color="auto" w:fill="F7CAAC"/>
          </w:tcPr>
          <w:p w14:paraId="79350625" w14:textId="77777777" w:rsidR="00C40291" w:rsidRDefault="00C40291" w:rsidP="00A57E40">
            <w:pPr>
              <w:jc w:val="both"/>
              <w:rPr>
                <w:b/>
              </w:rPr>
            </w:pPr>
            <w:r>
              <w:rPr>
                <w:b/>
              </w:rPr>
              <w:t xml:space="preserve">Podpis </w:t>
            </w:r>
          </w:p>
        </w:tc>
        <w:tc>
          <w:tcPr>
            <w:tcW w:w="4537" w:type="dxa"/>
            <w:gridSpan w:val="19"/>
          </w:tcPr>
          <w:p w14:paraId="0239A412" w14:textId="77777777" w:rsidR="00C40291" w:rsidRDefault="00C40291" w:rsidP="00A57E40">
            <w:pPr>
              <w:jc w:val="both"/>
            </w:pPr>
          </w:p>
        </w:tc>
        <w:tc>
          <w:tcPr>
            <w:tcW w:w="786" w:type="dxa"/>
            <w:gridSpan w:val="6"/>
            <w:shd w:val="clear" w:color="auto" w:fill="F7CAAC"/>
          </w:tcPr>
          <w:p w14:paraId="7857E5EE" w14:textId="77777777" w:rsidR="00C40291" w:rsidRDefault="00C40291" w:rsidP="00A57E40">
            <w:pPr>
              <w:jc w:val="both"/>
            </w:pPr>
            <w:r>
              <w:rPr>
                <w:b/>
              </w:rPr>
              <w:t>datum</w:t>
            </w:r>
          </w:p>
        </w:tc>
        <w:tc>
          <w:tcPr>
            <w:tcW w:w="2022" w:type="dxa"/>
            <w:gridSpan w:val="11"/>
          </w:tcPr>
          <w:p w14:paraId="5F1CDFC9" w14:textId="77777777" w:rsidR="00C40291" w:rsidRDefault="00C40291" w:rsidP="00A57E40">
            <w:pPr>
              <w:jc w:val="both"/>
            </w:pPr>
          </w:p>
        </w:tc>
      </w:tr>
      <w:tr w:rsidR="00A14B20" w14:paraId="01E3CE3D" w14:textId="77777777" w:rsidTr="00A914E8">
        <w:tc>
          <w:tcPr>
            <w:tcW w:w="10065" w:type="dxa"/>
            <w:gridSpan w:val="42"/>
            <w:tcBorders>
              <w:bottom w:val="double" w:sz="4" w:space="0" w:color="auto"/>
            </w:tcBorders>
            <w:shd w:val="clear" w:color="auto" w:fill="BDD6EE"/>
          </w:tcPr>
          <w:p w14:paraId="2494F766" w14:textId="77777777" w:rsidR="00A14B20" w:rsidRDefault="00A14B20" w:rsidP="00A57E40">
            <w:pPr>
              <w:jc w:val="both"/>
              <w:rPr>
                <w:b/>
                <w:sz w:val="28"/>
              </w:rPr>
            </w:pPr>
            <w:r>
              <w:rPr>
                <w:b/>
                <w:sz w:val="28"/>
              </w:rPr>
              <w:lastRenderedPageBreak/>
              <w:t>C-I – Personální zabezpečení</w:t>
            </w:r>
          </w:p>
        </w:tc>
      </w:tr>
      <w:tr w:rsidR="00A14B20" w14:paraId="536D15B2" w14:textId="77777777" w:rsidTr="00A914E8">
        <w:tc>
          <w:tcPr>
            <w:tcW w:w="2545" w:type="dxa"/>
            <w:gridSpan w:val="3"/>
            <w:tcBorders>
              <w:top w:val="double" w:sz="4" w:space="0" w:color="auto"/>
            </w:tcBorders>
            <w:shd w:val="clear" w:color="auto" w:fill="F7CAAC"/>
          </w:tcPr>
          <w:p w14:paraId="1B6BA6E5" w14:textId="77777777" w:rsidR="00A14B20" w:rsidRDefault="00A14B20" w:rsidP="00A57E40">
            <w:pPr>
              <w:jc w:val="both"/>
              <w:rPr>
                <w:b/>
              </w:rPr>
            </w:pPr>
            <w:r>
              <w:rPr>
                <w:b/>
              </w:rPr>
              <w:t>Vysoká škola</w:t>
            </w:r>
          </w:p>
        </w:tc>
        <w:tc>
          <w:tcPr>
            <w:tcW w:w="7520" w:type="dxa"/>
            <w:gridSpan w:val="39"/>
          </w:tcPr>
          <w:p w14:paraId="0BEE6388" w14:textId="77777777" w:rsidR="00A14B20" w:rsidRDefault="00A14B20" w:rsidP="00A57E40">
            <w:pPr>
              <w:jc w:val="both"/>
            </w:pPr>
            <w:r>
              <w:t>Univerzita Tomáše Bati ve Zlíně</w:t>
            </w:r>
          </w:p>
        </w:tc>
      </w:tr>
      <w:tr w:rsidR="00A14B20" w14:paraId="3BEA1194" w14:textId="77777777" w:rsidTr="00A914E8">
        <w:tc>
          <w:tcPr>
            <w:tcW w:w="2545" w:type="dxa"/>
            <w:gridSpan w:val="3"/>
            <w:shd w:val="clear" w:color="auto" w:fill="F7CAAC"/>
          </w:tcPr>
          <w:p w14:paraId="1AE63DD6" w14:textId="77777777" w:rsidR="00A14B20" w:rsidRDefault="00A14B20" w:rsidP="00A57E40">
            <w:pPr>
              <w:jc w:val="both"/>
              <w:rPr>
                <w:b/>
              </w:rPr>
            </w:pPr>
            <w:r>
              <w:rPr>
                <w:b/>
              </w:rPr>
              <w:t>Součást vysoké školy</w:t>
            </w:r>
          </w:p>
        </w:tc>
        <w:tc>
          <w:tcPr>
            <w:tcW w:w="7520" w:type="dxa"/>
            <w:gridSpan w:val="39"/>
          </w:tcPr>
          <w:p w14:paraId="0DDEEB00" w14:textId="77777777" w:rsidR="00A14B20" w:rsidRDefault="00A14B20" w:rsidP="00A57E40">
            <w:pPr>
              <w:jc w:val="both"/>
            </w:pPr>
            <w:r>
              <w:t>Univerzitní institut</w:t>
            </w:r>
          </w:p>
        </w:tc>
      </w:tr>
      <w:tr w:rsidR="00A14B20" w:rsidRPr="000B30CD" w14:paraId="2B29258D" w14:textId="77777777" w:rsidTr="00A914E8">
        <w:tc>
          <w:tcPr>
            <w:tcW w:w="2545" w:type="dxa"/>
            <w:gridSpan w:val="3"/>
            <w:shd w:val="clear" w:color="auto" w:fill="F7CAAC"/>
          </w:tcPr>
          <w:p w14:paraId="1DB1258C" w14:textId="77777777" w:rsidR="00A14B20" w:rsidRDefault="00A14B20" w:rsidP="00A57E40">
            <w:pPr>
              <w:jc w:val="both"/>
              <w:rPr>
                <w:b/>
              </w:rPr>
            </w:pPr>
            <w:r>
              <w:rPr>
                <w:b/>
              </w:rPr>
              <w:t>Název studijního programu</w:t>
            </w:r>
          </w:p>
        </w:tc>
        <w:tc>
          <w:tcPr>
            <w:tcW w:w="7520" w:type="dxa"/>
            <w:gridSpan w:val="39"/>
          </w:tcPr>
          <w:p w14:paraId="2FFA29FA" w14:textId="77777777" w:rsidR="00A14B20" w:rsidRPr="000B30CD" w:rsidRDefault="00A14B20" w:rsidP="00A57E40">
            <w:pPr>
              <w:jc w:val="both"/>
            </w:pPr>
            <w:r w:rsidRPr="000B30CD">
              <w:t>Nanotechnologie a pokročilé materiály</w:t>
            </w:r>
          </w:p>
        </w:tc>
      </w:tr>
      <w:tr w:rsidR="00A14B20" w14:paraId="29E68D94" w14:textId="77777777" w:rsidTr="00A914E8">
        <w:tc>
          <w:tcPr>
            <w:tcW w:w="2545" w:type="dxa"/>
            <w:gridSpan w:val="3"/>
            <w:shd w:val="clear" w:color="auto" w:fill="F7CAAC"/>
          </w:tcPr>
          <w:p w14:paraId="649261DF" w14:textId="77777777" w:rsidR="00A14B20" w:rsidRDefault="00A14B20" w:rsidP="00A57E40">
            <w:pPr>
              <w:jc w:val="both"/>
              <w:rPr>
                <w:b/>
              </w:rPr>
            </w:pPr>
            <w:r>
              <w:rPr>
                <w:b/>
              </w:rPr>
              <w:t>Jméno a příjmení</w:t>
            </w:r>
          </w:p>
        </w:tc>
        <w:tc>
          <w:tcPr>
            <w:tcW w:w="4115" w:type="dxa"/>
            <w:gridSpan w:val="16"/>
          </w:tcPr>
          <w:p w14:paraId="5EC18512" w14:textId="77777777" w:rsidR="00A14B20" w:rsidRPr="00B34D38" w:rsidRDefault="00A14B20" w:rsidP="00A57E40">
            <w:pPr>
              <w:jc w:val="both"/>
              <w:rPr>
                <w:b/>
              </w:rPr>
            </w:pPr>
            <w:bookmarkStart w:id="173" w:name="Kuřitka"/>
            <w:bookmarkEnd w:id="173"/>
            <w:r w:rsidRPr="005902F9">
              <w:rPr>
                <w:b/>
              </w:rPr>
              <w:t>Ivo Kuřitka</w:t>
            </w:r>
          </w:p>
        </w:tc>
        <w:tc>
          <w:tcPr>
            <w:tcW w:w="709" w:type="dxa"/>
            <w:gridSpan w:val="5"/>
            <w:shd w:val="clear" w:color="auto" w:fill="F7CAAC"/>
          </w:tcPr>
          <w:p w14:paraId="411AF44E" w14:textId="77777777" w:rsidR="00A14B20" w:rsidRDefault="00A14B20" w:rsidP="00A57E40">
            <w:pPr>
              <w:jc w:val="both"/>
              <w:rPr>
                <w:b/>
              </w:rPr>
            </w:pPr>
            <w:r>
              <w:rPr>
                <w:b/>
              </w:rPr>
              <w:t>Tituly</w:t>
            </w:r>
          </w:p>
        </w:tc>
        <w:tc>
          <w:tcPr>
            <w:tcW w:w="2696" w:type="dxa"/>
            <w:gridSpan w:val="18"/>
          </w:tcPr>
          <w:p w14:paraId="421B3C56" w14:textId="77777777" w:rsidR="00A14B20" w:rsidRDefault="00A14B20" w:rsidP="00A57E40">
            <w:pPr>
              <w:jc w:val="both"/>
            </w:pPr>
            <w:r w:rsidRPr="005902F9">
              <w:t>doc. Ing. et Ing., Ph.D. et Ph.D.</w:t>
            </w:r>
          </w:p>
        </w:tc>
      </w:tr>
      <w:tr w:rsidR="00A14B20" w14:paraId="22676B69" w14:textId="77777777" w:rsidTr="00A914E8">
        <w:tc>
          <w:tcPr>
            <w:tcW w:w="2545" w:type="dxa"/>
            <w:gridSpan w:val="3"/>
            <w:shd w:val="clear" w:color="auto" w:fill="F7CAAC"/>
          </w:tcPr>
          <w:p w14:paraId="0CD2348B" w14:textId="77777777" w:rsidR="00A14B20" w:rsidRDefault="00A14B20" w:rsidP="00A57E40">
            <w:pPr>
              <w:jc w:val="both"/>
              <w:rPr>
                <w:b/>
              </w:rPr>
            </w:pPr>
            <w:r>
              <w:rPr>
                <w:b/>
              </w:rPr>
              <w:t>Rok narození</w:t>
            </w:r>
          </w:p>
        </w:tc>
        <w:tc>
          <w:tcPr>
            <w:tcW w:w="829" w:type="dxa"/>
            <w:gridSpan w:val="4"/>
          </w:tcPr>
          <w:p w14:paraId="773680CD" w14:textId="77777777" w:rsidR="00A14B20" w:rsidRDefault="00A14B20" w:rsidP="00A57E40">
            <w:pPr>
              <w:jc w:val="both"/>
            </w:pPr>
            <w:r>
              <w:t>1974</w:t>
            </w:r>
          </w:p>
        </w:tc>
        <w:tc>
          <w:tcPr>
            <w:tcW w:w="1865" w:type="dxa"/>
            <w:gridSpan w:val="5"/>
            <w:shd w:val="clear" w:color="auto" w:fill="F7CAAC"/>
          </w:tcPr>
          <w:p w14:paraId="00F81D2E" w14:textId="77777777" w:rsidR="00A14B20" w:rsidRDefault="00A14B20" w:rsidP="00A57E40">
            <w:pPr>
              <w:jc w:val="both"/>
              <w:rPr>
                <w:b/>
              </w:rPr>
            </w:pPr>
            <w:r>
              <w:rPr>
                <w:b/>
              </w:rPr>
              <w:t>typ vztahu k VŠ</w:t>
            </w:r>
          </w:p>
        </w:tc>
        <w:tc>
          <w:tcPr>
            <w:tcW w:w="570" w:type="dxa"/>
            <w:gridSpan w:val="4"/>
          </w:tcPr>
          <w:p w14:paraId="498425FB" w14:textId="77777777" w:rsidR="00A14B20" w:rsidRDefault="00A14B20" w:rsidP="00A57E40">
            <w:pPr>
              <w:jc w:val="both"/>
            </w:pPr>
            <w:r>
              <w:t>pp.</w:t>
            </w:r>
          </w:p>
        </w:tc>
        <w:tc>
          <w:tcPr>
            <w:tcW w:w="851" w:type="dxa"/>
            <w:gridSpan w:val="3"/>
            <w:shd w:val="clear" w:color="auto" w:fill="F7CAAC"/>
          </w:tcPr>
          <w:p w14:paraId="6DB1F7D5" w14:textId="77777777" w:rsidR="00A14B20" w:rsidRDefault="00A14B20" w:rsidP="00A57E40">
            <w:pPr>
              <w:jc w:val="both"/>
              <w:rPr>
                <w:b/>
              </w:rPr>
            </w:pPr>
            <w:r>
              <w:rPr>
                <w:b/>
              </w:rPr>
              <w:t>rozsah</w:t>
            </w:r>
          </w:p>
        </w:tc>
        <w:tc>
          <w:tcPr>
            <w:tcW w:w="709" w:type="dxa"/>
            <w:gridSpan w:val="5"/>
          </w:tcPr>
          <w:p w14:paraId="5F7D9007" w14:textId="77777777" w:rsidR="00A14B20" w:rsidRDefault="00A14B20" w:rsidP="00A57E40">
            <w:pPr>
              <w:jc w:val="both"/>
            </w:pPr>
            <w:r>
              <w:t>40</w:t>
            </w:r>
          </w:p>
        </w:tc>
        <w:tc>
          <w:tcPr>
            <w:tcW w:w="1134" w:type="dxa"/>
            <w:gridSpan w:val="6"/>
            <w:shd w:val="clear" w:color="auto" w:fill="F7CAAC"/>
          </w:tcPr>
          <w:p w14:paraId="6F0B3AE0" w14:textId="77777777" w:rsidR="00A14B20" w:rsidRDefault="00A14B20" w:rsidP="00A57E40">
            <w:pPr>
              <w:jc w:val="both"/>
              <w:rPr>
                <w:b/>
              </w:rPr>
            </w:pPr>
            <w:r>
              <w:rPr>
                <w:b/>
              </w:rPr>
              <w:t>do kdy</w:t>
            </w:r>
          </w:p>
        </w:tc>
        <w:tc>
          <w:tcPr>
            <w:tcW w:w="1562" w:type="dxa"/>
            <w:gridSpan w:val="12"/>
          </w:tcPr>
          <w:p w14:paraId="1CDE9784" w14:textId="77777777" w:rsidR="00A14B20" w:rsidRDefault="00A14B20" w:rsidP="00A57E40">
            <w:pPr>
              <w:jc w:val="both"/>
            </w:pPr>
            <w:r>
              <w:t>N</w:t>
            </w:r>
          </w:p>
        </w:tc>
      </w:tr>
      <w:tr w:rsidR="00A14B20" w14:paraId="04DC3045" w14:textId="77777777" w:rsidTr="00A914E8">
        <w:tc>
          <w:tcPr>
            <w:tcW w:w="5239" w:type="dxa"/>
            <w:gridSpan w:val="12"/>
            <w:shd w:val="clear" w:color="auto" w:fill="F7CAAC"/>
          </w:tcPr>
          <w:p w14:paraId="7490676B" w14:textId="77777777" w:rsidR="00A14B20" w:rsidRDefault="00A14B20" w:rsidP="00A57E40">
            <w:pPr>
              <w:jc w:val="both"/>
              <w:rPr>
                <w:b/>
              </w:rPr>
            </w:pPr>
            <w:r>
              <w:rPr>
                <w:b/>
              </w:rPr>
              <w:t>Typ vztahu na součásti VŠ, která uskutečňuje st. program</w:t>
            </w:r>
          </w:p>
        </w:tc>
        <w:tc>
          <w:tcPr>
            <w:tcW w:w="570" w:type="dxa"/>
            <w:gridSpan w:val="4"/>
          </w:tcPr>
          <w:p w14:paraId="62DC70A0" w14:textId="77777777" w:rsidR="00A14B20" w:rsidRDefault="00A14B20" w:rsidP="00A57E40">
            <w:pPr>
              <w:jc w:val="both"/>
            </w:pPr>
            <w:r>
              <w:t>---</w:t>
            </w:r>
          </w:p>
        </w:tc>
        <w:tc>
          <w:tcPr>
            <w:tcW w:w="851" w:type="dxa"/>
            <w:gridSpan w:val="3"/>
            <w:shd w:val="clear" w:color="auto" w:fill="F7CAAC"/>
          </w:tcPr>
          <w:p w14:paraId="3DD99499" w14:textId="77777777" w:rsidR="00A14B20" w:rsidRDefault="00A14B20" w:rsidP="00A57E40">
            <w:pPr>
              <w:jc w:val="both"/>
              <w:rPr>
                <w:b/>
              </w:rPr>
            </w:pPr>
            <w:r>
              <w:rPr>
                <w:b/>
              </w:rPr>
              <w:t>rozsah</w:t>
            </w:r>
          </w:p>
        </w:tc>
        <w:tc>
          <w:tcPr>
            <w:tcW w:w="709" w:type="dxa"/>
            <w:gridSpan w:val="5"/>
          </w:tcPr>
          <w:p w14:paraId="5F268FB1" w14:textId="77777777" w:rsidR="00A14B20" w:rsidRDefault="00A14B20" w:rsidP="00A57E40">
            <w:pPr>
              <w:jc w:val="both"/>
            </w:pPr>
            <w:r>
              <w:t>---</w:t>
            </w:r>
          </w:p>
        </w:tc>
        <w:tc>
          <w:tcPr>
            <w:tcW w:w="1134" w:type="dxa"/>
            <w:gridSpan w:val="6"/>
            <w:shd w:val="clear" w:color="auto" w:fill="F7CAAC"/>
          </w:tcPr>
          <w:p w14:paraId="65635888" w14:textId="77777777" w:rsidR="00A14B20" w:rsidRDefault="00A14B20" w:rsidP="00A57E40">
            <w:pPr>
              <w:jc w:val="both"/>
              <w:rPr>
                <w:b/>
              </w:rPr>
            </w:pPr>
            <w:r>
              <w:rPr>
                <w:b/>
              </w:rPr>
              <w:t>do kdy</w:t>
            </w:r>
          </w:p>
        </w:tc>
        <w:tc>
          <w:tcPr>
            <w:tcW w:w="1562" w:type="dxa"/>
            <w:gridSpan w:val="12"/>
          </w:tcPr>
          <w:p w14:paraId="2F485471" w14:textId="77777777" w:rsidR="00A14B20" w:rsidRDefault="00A14B20" w:rsidP="00A57E40">
            <w:pPr>
              <w:jc w:val="both"/>
            </w:pPr>
            <w:r>
              <w:t>---</w:t>
            </w:r>
          </w:p>
        </w:tc>
      </w:tr>
      <w:tr w:rsidR="00A14B20" w14:paraId="459D71E2" w14:textId="77777777" w:rsidTr="00A914E8">
        <w:tc>
          <w:tcPr>
            <w:tcW w:w="5809" w:type="dxa"/>
            <w:gridSpan w:val="16"/>
            <w:shd w:val="clear" w:color="auto" w:fill="F7CAAC"/>
          </w:tcPr>
          <w:p w14:paraId="0E3489E8" w14:textId="77777777" w:rsidR="00A14B20" w:rsidRDefault="00A14B20" w:rsidP="00A57E40">
            <w:pPr>
              <w:jc w:val="both"/>
            </w:pPr>
            <w:r>
              <w:rPr>
                <w:b/>
              </w:rPr>
              <w:t>Další současná působení jako akademický pracovník na jiných VŠ</w:t>
            </w:r>
          </w:p>
        </w:tc>
        <w:tc>
          <w:tcPr>
            <w:tcW w:w="1560" w:type="dxa"/>
            <w:gridSpan w:val="8"/>
            <w:shd w:val="clear" w:color="auto" w:fill="F7CAAC"/>
          </w:tcPr>
          <w:p w14:paraId="109B3DA9" w14:textId="77777777" w:rsidR="00A14B20" w:rsidRDefault="00A14B20" w:rsidP="00A57E40">
            <w:pPr>
              <w:jc w:val="both"/>
              <w:rPr>
                <w:b/>
              </w:rPr>
            </w:pPr>
            <w:r>
              <w:rPr>
                <w:b/>
              </w:rPr>
              <w:t xml:space="preserve">typ prac. </w:t>
            </w:r>
            <w:proofErr w:type="gramStart"/>
            <w:r>
              <w:rPr>
                <w:b/>
              </w:rPr>
              <w:t>vztahu</w:t>
            </w:r>
            <w:proofErr w:type="gramEnd"/>
          </w:p>
        </w:tc>
        <w:tc>
          <w:tcPr>
            <w:tcW w:w="2696" w:type="dxa"/>
            <w:gridSpan w:val="18"/>
            <w:shd w:val="clear" w:color="auto" w:fill="F7CAAC"/>
          </w:tcPr>
          <w:p w14:paraId="2E992E99" w14:textId="77777777" w:rsidR="00A14B20" w:rsidRDefault="00A14B20" w:rsidP="00A57E40">
            <w:pPr>
              <w:jc w:val="both"/>
              <w:rPr>
                <w:b/>
              </w:rPr>
            </w:pPr>
            <w:r>
              <w:rPr>
                <w:b/>
              </w:rPr>
              <w:t>rozsah</w:t>
            </w:r>
          </w:p>
        </w:tc>
      </w:tr>
      <w:tr w:rsidR="00A14B20" w14:paraId="5A1C990B" w14:textId="77777777" w:rsidTr="00A914E8">
        <w:tc>
          <w:tcPr>
            <w:tcW w:w="5809" w:type="dxa"/>
            <w:gridSpan w:val="16"/>
          </w:tcPr>
          <w:p w14:paraId="4426BDD3" w14:textId="77777777" w:rsidR="00A14B20" w:rsidRDefault="00A14B20" w:rsidP="00A57E40">
            <w:pPr>
              <w:jc w:val="both"/>
            </w:pPr>
            <w:r>
              <w:t>---</w:t>
            </w:r>
          </w:p>
        </w:tc>
        <w:tc>
          <w:tcPr>
            <w:tcW w:w="1560" w:type="dxa"/>
            <w:gridSpan w:val="8"/>
          </w:tcPr>
          <w:p w14:paraId="1D4D0F83" w14:textId="77777777" w:rsidR="00A14B20" w:rsidRDefault="00A14B20" w:rsidP="00A57E40">
            <w:pPr>
              <w:jc w:val="both"/>
            </w:pPr>
            <w:r>
              <w:t>---</w:t>
            </w:r>
          </w:p>
        </w:tc>
        <w:tc>
          <w:tcPr>
            <w:tcW w:w="2696" w:type="dxa"/>
            <w:gridSpan w:val="18"/>
          </w:tcPr>
          <w:p w14:paraId="3058CF7C" w14:textId="77777777" w:rsidR="00A14B20" w:rsidRDefault="00A14B20" w:rsidP="00A57E40">
            <w:pPr>
              <w:jc w:val="both"/>
            </w:pPr>
            <w:r>
              <w:t>---</w:t>
            </w:r>
          </w:p>
        </w:tc>
      </w:tr>
      <w:tr w:rsidR="00A14B20" w14:paraId="1CBC7002" w14:textId="77777777" w:rsidTr="00A914E8">
        <w:tc>
          <w:tcPr>
            <w:tcW w:w="10065" w:type="dxa"/>
            <w:gridSpan w:val="42"/>
            <w:shd w:val="clear" w:color="auto" w:fill="F7CAAC"/>
          </w:tcPr>
          <w:p w14:paraId="16282266"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7F85B52F" w14:textId="77777777" w:rsidTr="00A914E8">
        <w:trPr>
          <w:trHeight w:val="643"/>
        </w:trPr>
        <w:tc>
          <w:tcPr>
            <w:tcW w:w="10065" w:type="dxa"/>
            <w:gridSpan w:val="42"/>
            <w:tcBorders>
              <w:top w:val="nil"/>
            </w:tcBorders>
          </w:tcPr>
          <w:p w14:paraId="0421C51C" w14:textId="614661AB" w:rsidR="00A14B20" w:rsidRDefault="00525CE4" w:rsidP="00E51C83">
            <w:pPr>
              <w:spacing w:before="120" w:after="20"/>
              <w:jc w:val="both"/>
            </w:pPr>
            <w:r>
              <w:t xml:space="preserve">Mikroskopické </w:t>
            </w:r>
            <w:r w:rsidR="00A14B20">
              <w:t xml:space="preserve">analýzy </w:t>
            </w:r>
            <w:r w:rsidR="00A14B20" w:rsidRPr="00753856">
              <w:t>(garant předmětu)</w:t>
            </w:r>
          </w:p>
          <w:p w14:paraId="1E93887C" w14:textId="77777777" w:rsidR="00A14B20" w:rsidRPr="00753856" w:rsidRDefault="00A14B20" w:rsidP="007020DB">
            <w:pPr>
              <w:spacing w:before="20" w:after="60"/>
              <w:jc w:val="both"/>
            </w:pPr>
            <w:r>
              <w:t>Nanomateriály a nanotechnologie</w:t>
            </w:r>
            <w:r w:rsidRPr="00753856">
              <w:t xml:space="preserve"> (garant předmětu)</w:t>
            </w:r>
          </w:p>
          <w:p w14:paraId="1CE7B133" w14:textId="77777777" w:rsidR="00A14B20" w:rsidRDefault="00A14B20" w:rsidP="00326638">
            <w:pPr>
              <w:spacing w:before="120" w:after="120"/>
              <w:jc w:val="both"/>
            </w:pPr>
            <w:r w:rsidRPr="00753856">
              <w:rPr>
                <w:b/>
                <w:u w:val="single"/>
              </w:rPr>
              <w:t>Školitel, vyučující</w:t>
            </w:r>
            <w:r>
              <w:rPr>
                <w:b/>
                <w:u w:val="single"/>
              </w:rPr>
              <w:t>, člen oborové rady</w:t>
            </w:r>
          </w:p>
        </w:tc>
      </w:tr>
      <w:tr w:rsidR="00A14B20" w14:paraId="4CBD3031" w14:textId="77777777" w:rsidTr="00A914E8">
        <w:tc>
          <w:tcPr>
            <w:tcW w:w="10065" w:type="dxa"/>
            <w:gridSpan w:val="42"/>
            <w:shd w:val="clear" w:color="auto" w:fill="F7CAAC"/>
          </w:tcPr>
          <w:p w14:paraId="4784CD1A" w14:textId="77777777" w:rsidR="00A14B20" w:rsidRDefault="00A14B20" w:rsidP="00A57E40">
            <w:pPr>
              <w:jc w:val="both"/>
            </w:pPr>
            <w:r>
              <w:rPr>
                <w:b/>
              </w:rPr>
              <w:t xml:space="preserve">Údaje o vzdělání na VŠ </w:t>
            </w:r>
          </w:p>
        </w:tc>
      </w:tr>
      <w:tr w:rsidR="00A14B20" w:rsidRPr="00302D8C" w14:paraId="6534C6B1" w14:textId="77777777" w:rsidTr="00A914E8">
        <w:trPr>
          <w:trHeight w:val="1055"/>
        </w:trPr>
        <w:tc>
          <w:tcPr>
            <w:tcW w:w="10065" w:type="dxa"/>
            <w:gridSpan w:val="42"/>
          </w:tcPr>
          <w:p w14:paraId="10EEA829" w14:textId="77777777" w:rsidR="00A14B20" w:rsidRPr="000B3E4E" w:rsidRDefault="00A14B20" w:rsidP="00017106">
            <w:pPr>
              <w:spacing w:before="20" w:after="20"/>
              <w:jc w:val="both"/>
            </w:pPr>
            <w:r w:rsidRPr="000B3E4E">
              <w:t xml:space="preserve">2005: UTB Zlín, FT, </w:t>
            </w:r>
            <w:r w:rsidRPr="000B3E4E">
              <w:rPr>
                <w:rFonts w:eastAsia="Calibri"/>
              </w:rPr>
              <w:t xml:space="preserve">SP Chemie a technologie materiálů, obor </w:t>
            </w:r>
            <w:r w:rsidRPr="000B3E4E">
              <w:t>Technologie makromolekulárních látek, Ph.D.</w:t>
            </w:r>
          </w:p>
          <w:p w14:paraId="2EB5F700" w14:textId="77777777" w:rsidR="00A14B20" w:rsidRPr="000B3E4E" w:rsidRDefault="00A14B20" w:rsidP="00017106">
            <w:pPr>
              <w:spacing w:before="20" w:after="20"/>
              <w:jc w:val="both"/>
            </w:pPr>
            <w:r w:rsidRPr="000B3E4E">
              <w:t xml:space="preserve">2008: VUT Brno, FP, </w:t>
            </w:r>
            <w:r w:rsidRPr="000B3E4E">
              <w:rPr>
                <w:rFonts w:eastAsia="Calibri"/>
              </w:rPr>
              <w:t xml:space="preserve">SP Ekonomika a management, obor </w:t>
            </w:r>
            <w:r w:rsidRPr="000B3E4E">
              <w:t>Řízení a ekonomika podniku, Ph.D.</w:t>
            </w:r>
          </w:p>
          <w:p w14:paraId="15D18721" w14:textId="77777777" w:rsidR="00A57E40" w:rsidRPr="000B3E4E" w:rsidRDefault="00A57E40" w:rsidP="00017106">
            <w:pPr>
              <w:pStyle w:val="TableParagraph"/>
              <w:spacing w:before="20" w:after="20"/>
              <w:ind w:left="0"/>
              <w:jc w:val="both"/>
              <w:rPr>
                <w:rFonts w:cstheme="majorHAnsi"/>
                <w:sz w:val="20"/>
                <w:szCs w:val="20"/>
                <w:lang w:val="cs-CZ"/>
              </w:rPr>
            </w:pPr>
            <w:r w:rsidRPr="000B3E4E">
              <w:rPr>
                <w:sz w:val="20"/>
                <w:szCs w:val="20"/>
                <w:lang w:val="cs-CZ"/>
              </w:rPr>
              <w:t xml:space="preserve">Přehled garantovaných SP (SO) v období 2008 – 2017: </w:t>
            </w:r>
            <w:r w:rsidRPr="000B3E4E">
              <w:rPr>
                <w:rFonts w:cstheme="majorHAnsi"/>
                <w:b/>
                <w:sz w:val="20"/>
                <w:szCs w:val="20"/>
                <w:lang w:val="cs-CZ"/>
              </w:rPr>
              <w:t>UTB Zlín</w:t>
            </w:r>
            <w:r w:rsidRPr="000B3E4E">
              <w:rPr>
                <w:rFonts w:cstheme="majorHAnsi"/>
                <w:sz w:val="20"/>
                <w:szCs w:val="20"/>
                <w:lang w:val="cs-CZ"/>
              </w:rPr>
              <w:t>, doktorský SP Nanotechnologie a pokročilé materiály, SO Nanotechnologie a pokročilé materiály (2016 – dosud)</w:t>
            </w:r>
          </w:p>
          <w:p w14:paraId="1D5872B2" w14:textId="157C2261" w:rsidR="00A14B20" w:rsidRPr="00781A0C" w:rsidRDefault="00A14B20" w:rsidP="00A05ADE">
            <w:pPr>
              <w:spacing w:before="20" w:after="20"/>
              <w:jc w:val="both"/>
            </w:pPr>
            <w:r w:rsidRPr="000B3E4E">
              <w:rPr>
                <w:color w:val="000000"/>
              </w:rPr>
              <w:t xml:space="preserve">Další odborné zkušenosti: </w:t>
            </w:r>
            <w:r w:rsidRPr="000B3E4E">
              <w:rPr>
                <w:rFonts w:cs="Cambria"/>
                <w:b/>
              </w:rPr>
              <w:t>Agentúra na podporu výskumu a vývoja</w:t>
            </w:r>
            <w:r w:rsidRPr="000B3E4E">
              <w:rPr>
                <w:b/>
              </w:rPr>
              <w:t xml:space="preserve"> </w:t>
            </w:r>
            <w:r w:rsidRPr="000B3E4E">
              <w:t>(oponent, od r. 2016)</w:t>
            </w:r>
            <w:r w:rsidR="002312B3" w:rsidRPr="006727A7">
              <w:t>;</w:t>
            </w:r>
            <w:r w:rsidR="00781A0C">
              <w:t xml:space="preserve"> </w:t>
            </w:r>
            <w:r w:rsidR="00781A0C" w:rsidRPr="00781A0C">
              <w:rPr>
                <w:b/>
              </w:rPr>
              <w:t>Vědecká rada UTB ve Zlíně</w:t>
            </w:r>
            <w:r w:rsidR="00781A0C">
              <w:t xml:space="preserve"> (člen, od r. 2019)</w:t>
            </w:r>
            <w:r w:rsidR="002312B3">
              <w:t>;</w:t>
            </w:r>
            <w:r w:rsidR="007D2438">
              <w:t xml:space="preserve"> </w:t>
            </w:r>
            <w:r w:rsidR="007D2438" w:rsidRPr="007D2438">
              <w:rPr>
                <w:b/>
              </w:rPr>
              <w:t>Guest Editor Nanomaterials, ISSN 2079-4991</w:t>
            </w:r>
            <w:r w:rsidR="007D2438">
              <w:t xml:space="preserve"> (2018</w:t>
            </w:r>
            <w:r w:rsidR="007D3BE7">
              <w:t xml:space="preserve"> </w:t>
            </w:r>
            <w:r w:rsidR="007D3BE7" w:rsidRPr="001E7CA4">
              <w:rPr>
                <w:sz w:val="19"/>
                <w:szCs w:val="19"/>
              </w:rPr>
              <w:t>–</w:t>
            </w:r>
            <w:r w:rsidR="007D3BE7">
              <w:rPr>
                <w:sz w:val="19"/>
                <w:szCs w:val="19"/>
              </w:rPr>
              <w:t xml:space="preserve"> </w:t>
            </w:r>
            <w:r w:rsidR="007D2438">
              <w:t>2019</w:t>
            </w:r>
            <w:r w:rsidR="007D2438" w:rsidRPr="007D2438">
              <w:t>)</w:t>
            </w:r>
            <w:r w:rsidR="00017106">
              <w:t xml:space="preserve">, </w:t>
            </w:r>
            <w:r w:rsidR="00017106" w:rsidRPr="00017106">
              <w:rPr>
                <w:b/>
              </w:rPr>
              <w:t>Česká společnost chemická</w:t>
            </w:r>
            <w:r w:rsidR="00017106">
              <w:t xml:space="preserve"> (člen, 2006</w:t>
            </w:r>
            <w:r w:rsidR="00D3164C">
              <w:t>-2012, znovu od r. 2019</w:t>
            </w:r>
            <w:r w:rsidR="00017106">
              <w:t>)</w:t>
            </w:r>
            <w:r w:rsidR="0091193E">
              <w:t xml:space="preserve">, </w:t>
            </w:r>
            <w:r w:rsidR="0091193E" w:rsidRPr="00806BE7">
              <w:rPr>
                <w:rFonts w:cs="Cambria"/>
                <w:b/>
              </w:rPr>
              <w:t>Society of Plastics Engineers</w:t>
            </w:r>
            <w:r w:rsidR="0091193E" w:rsidRPr="00806BE7">
              <w:rPr>
                <w:rFonts w:cs="Cambria"/>
              </w:rPr>
              <w:t xml:space="preserve"> (člen, 20</w:t>
            </w:r>
            <w:r w:rsidR="00A05ADE">
              <w:rPr>
                <w:rFonts w:cs="Cambria"/>
              </w:rPr>
              <w:t>05</w:t>
            </w:r>
            <w:r w:rsidR="0091193E" w:rsidRPr="00806BE7">
              <w:rPr>
                <w:rFonts w:cs="Cambria"/>
              </w:rPr>
              <w:t xml:space="preserve"> – doposud)</w:t>
            </w:r>
          </w:p>
        </w:tc>
      </w:tr>
      <w:tr w:rsidR="00A14B20" w14:paraId="79B8D02A" w14:textId="77777777" w:rsidTr="00A914E8">
        <w:tc>
          <w:tcPr>
            <w:tcW w:w="10065" w:type="dxa"/>
            <w:gridSpan w:val="42"/>
            <w:shd w:val="clear" w:color="auto" w:fill="F7CAAC"/>
          </w:tcPr>
          <w:p w14:paraId="34B75EB3" w14:textId="77777777" w:rsidR="00A14B20" w:rsidRDefault="00A14B20" w:rsidP="00A57E40">
            <w:pPr>
              <w:jc w:val="both"/>
              <w:rPr>
                <w:b/>
              </w:rPr>
            </w:pPr>
            <w:r>
              <w:rPr>
                <w:b/>
              </w:rPr>
              <w:t>Údaje o odborném působení od absolvování VŠ</w:t>
            </w:r>
          </w:p>
        </w:tc>
      </w:tr>
      <w:tr w:rsidR="00A14B20" w14:paraId="65BE526F" w14:textId="77777777" w:rsidTr="00A914E8">
        <w:trPr>
          <w:trHeight w:val="721"/>
        </w:trPr>
        <w:tc>
          <w:tcPr>
            <w:tcW w:w="10065" w:type="dxa"/>
            <w:gridSpan w:val="42"/>
          </w:tcPr>
          <w:p w14:paraId="4216E4FA" w14:textId="77777777" w:rsidR="00A14B20" w:rsidRPr="005902F9" w:rsidRDefault="00A14B20" w:rsidP="00326638">
            <w:pPr>
              <w:spacing w:before="60" w:after="20"/>
              <w:jc w:val="both"/>
            </w:pPr>
            <w:r w:rsidRPr="005902F9">
              <w:t>2003 – 2005: UTB Zlín, technik</w:t>
            </w:r>
          </w:p>
          <w:p w14:paraId="035B1F45" w14:textId="77777777" w:rsidR="00A14B20" w:rsidRPr="005902F9" w:rsidRDefault="00A14B20" w:rsidP="007020DB">
            <w:pPr>
              <w:spacing w:before="20" w:after="20"/>
              <w:jc w:val="both"/>
            </w:pPr>
            <w:r w:rsidRPr="005902F9">
              <w:t>2005 – dosud: UTB Zlín, FT, akademický pracovník, od r. 2009 docent</w:t>
            </w:r>
          </w:p>
          <w:p w14:paraId="59CB4260" w14:textId="77777777" w:rsidR="00A14B20" w:rsidRDefault="00A14B20" w:rsidP="00326638">
            <w:pPr>
              <w:spacing w:before="20" w:after="60"/>
              <w:jc w:val="both"/>
            </w:pPr>
            <w:r w:rsidRPr="005902F9">
              <w:t>2011 – dosud: UTB Zlín, UNI, CPS – vedoucí výzkumného programu „Pokročilé polymerní kompozitní systémy“</w:t>
            </w:r>
          </w:p>
        </w:tc>
      </w:tr>
      <w:tr w:rsidR="00A14B20" w14:paraId="6DE0A91A" w14:textId="77777777" w:rsidTr="00A914E8">
        <w:trPr>
          <w:trHeight w:val="250"/>
        </w:trPr>
        <w:tc>
          <w:tcPr>
            <w:tcW w:w="10065" w:type="dxa"/>
            <w:gridSpan w:val="42"/>
            <w:shd w:val="clear" w:color="auto" w:fill="F7CAAC"/>
          </w:tcPr>
          <w:p w14:paraId="516D6C4D" w14:textId="77777777" w:rsidR="00A14B20" w:rsidRDefault="00A14B20" w:rsidP="00A57E40">
            <w:pPr>
              <w:jc w:val="both"/>
            </w:pPr>
            <w:r>
              <w:rPr>
                <w:b/>
              </w:rPr>
              <w:t>Zkušenosti s vedením kvalifikačních a rigorózních prací</w:t>
            </w:r>
          </w:p>
        </w:tc>
      </w:tr>
      <w:tr w:rsidR="00A14B20" w14:paraId="2779E1C8" w14:textId="77777777" w:rsidTr="00A914E8">
        <w:trPr>
          <w:trHeight w:val="316"/>
        </w:trPr>
        <w:tc>
          <w:tcPr>
            <w:tcW w:w="10065" w:type="dxa"/>
            <w:gridSpan w:val="42"/>
          </w:tcPr>
          <w:p w14:paraId="5EC43032" w14:textId="77777777" w:rsidR="00A14B20" w:rsidRDefault="00A14B20" w:rsidP="00326638">
            <w:pPr>
              <w:spacing w:before="60" w:after="60"/>
              <w:jc w:val="both"/>
            </w:pPr>
            <w:r w:rsidRPr="005902F9">
              <w:t xml:space="preserve">Počet obhájených prací, které vyučující vedl v období 2014 – 2018: </w:t>
            </w:r>
            <w:r w:rsidRPr="005902F9">
              <w:rPr>
                <w:b/>
              </w:rPr>
              <w:t>1</w:t>
            </w:r>
            <w:r w:rsidRPr="005902F9">
              <w:t xml:space="preserve"> BP, </w:t>
            </w:r>
            <w:r w:rsidRPr="005902F9">
              <w:rPr>
                <w:b/>
              </w:rPr>
              <w:t>1</w:t>
            </w:r>
            <w:r w:rsidRPr="005902F9">
              <w:t xml:space="preserve"> DP, </w:t>
            </w:r>
            <w:r w:rsidRPr="005902F9">
              <w:rPr>
                <w:b/>
              </w:rPr>
              <w:t>8</w:t>
            </w:r>
            <w:r w:rsidRPr="005902F9">
              <w:t xml:space="preserve"> DisP.</w:t>
            </w:r>
          </w:p>
        </w:tc>
      </w:tr>
      <w:tr w:rsidR="00A14B20" w14:paraId="5312C1BF" w14:textId="77777777" w:rsidTr="00A914E8">
        <w:trPr>
          <w:cantSplit/>
        </w:trPr>
        <w:tc>
          <w:tcPr>
            <w:tcW w:w="3374" w:type="dxa"/>
            <w:gridSpan w:val="7"/>
            <w:tcBorders>
              <w:top w:val="single" w:sz="12" w:space="0" w:color="auto"/>
            </w:tcBorders>
            <w:shd w:val="clear" w:color="auto" w:fill="F7CAAC"/>
          </w:tcPr>
          <w:p w14:paraId="09D7738D"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29789D0C"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132DB160"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5AFA6573" w14:textId="77777777" w:rsidR="00A14B20" w:rsidRDefault="00A14B20" w:rsidP="00A57E40">
            <w:pPr>
              <w:jc w:val="both"/>
              <w:rPr>
                <w:b/>
              </w:rPr>
            </w:pPr>
            <w:r>
              <w:rPr>
                <w:b/>
              </w:rPr>
              <w:t>Ohlasy publikací</w:t>
            </w:r>
          </w:p>
        </w:tc>
      </w:tr>
      <w:tr w:rsidR="00A14B20" w14:paraId="03CA525E" w14:textId="77777777" w:rsidTr="00A914E8">
        <w:trPr>
          <w:cantSplit/>
        </w:trPr>
        <w:tc>
          <w:tcPr>
            <w:tcW w:w="3374" w:type="dxa"/>
            <w:gridSpan w:val="7"/>
          </w:tcPr>
          <w:p w14:paraId="119F957B" w14:textId="77777777" w:rsidR="00A14B20" w:rsidRPr="005902F9" w:rsidRDefault="00A14B20" w:rsidP="00326638">
            <w:pPr>
              <w:pStyle w:val="western"/>
              <w:spacing w:before="40" w:beforeAutospacing="0" w:after="40" w:line="240" w:lineRule="auto"/>
            </w:pPr>
            <w:r w:rsidRPr="005902F9">
              <w:t>Technologie makromolekulárních látek</w:t>
            </w:r>
          </w:p>
        </w:tc>
        <w:tc>
          <w:tcPr>
            <w:tcW w:w="2244" w:type="dxa"/>
            <w:gridSpan w:val="7"/>
          </w:tcPr>
          <w:p w14:paraId="32364209" w14:textId="77777777" w:rsidR="00A14B20" w:rsidRPr="005902F9" w:rsidRDefault="00A14B20" w:rsidP="00A57E40">
            <w:pPr>
              <w:pStyle w:val="western"/>
              <w:spacing w:before="40" w:beforeAutospacing="0" w:after="40" w:line="240" w:lineRule="auto"/>
            </w:pPr>
            <w:r w:rsidRPr="005902F9">
              <w:t>2009</w:t>
            </w:r>
          </w:p>
        </w:tc>
        <w:tc>
          <w:tcPr>
            <w:tcW w:w="2250" w:type="dxa"/>
            <w:gridSpan w:val="14"/>
            <w:tcBorders>
              <w:right w:val="single" w:sz="12" w:space="0" w:color="auto"/>
            </w:tcBorders>
          </w:tcPr>
          <w:p w14:paraId="66902F81" w14:textId="77777777" w:rsidR="00A14B20" w:rsidRPr="005902F9" w:rsidRDefault="00A14B20" w:rsidP="00A57E40">
            <w:pPr>
              <w:pStyle w:val="western"/>
              <w:spacing w:before="40" w:beforeAutospacing="0" w:after="40" w:line="240" w:lineRule="auto"/>
            </w:pPr>
            <w:r w:rsidRPr="005902F9">
              <w:t>UTB Zlín</w:t>
            </w:r>
          </w:p>
        </w:tc>
        <w:tc>
          <w:tcPr>
            <w:tcW w:w="635" w:type="dxa"/>
            <w:gridSpan w:val="2"/>
            <w:tcBorders>
              <w:left w:val="single" w:sz="12" w:space="0" w:color="auto"/>
            </w:tcBorders>
            <w:shd w:val="clear" w:color="auto" w:fill="F7CAAC"/>
          </w:tcPr>
          <w:p w14:paraId="447B58B5" w14:textId="77777777" w:rsidR="00A14B20" w:rsidRDefault="00A14B20" w:rsidP="00A57E40">
            <w:pPr>
              <w:jc w:val="both"/>
            </w:pPr>
            <w:r>
              <w:rPr>
                <w:b/>
              </w:rPr>
              <w:t>WOS</w:t>
            </w:r>
          </w:p>
        </w:tc>
        <w:tc>
          <w:tcPr>
            <w:tcW w:w="693" w:type="dxa"/>
            <w:gridSpan w:val="5"/>
            <w:shd w:val="clear" w:color="auto" w:fill="F7CAAC"/>
          </w:tcPr>
          <w:p w14:paraId="4B06E05C" w14:textId="77777777" w:rsidR="00A14B20" w:rsidRDefault="00A14B20" w:rsidP="00A57E40">
            <w:pPr>
              <w:jc w:val="both"/>
              <w:rPr>
                <w:sz w:val="18"/>
              </w:rPr>
            </w:pPr>
            <w:r>
              <w:rPr>
                <w:b/>
                <w:sz w:val="18"/>
              </w:rPr>
              <w:t>Scopus</w:t>
            </w:r>
          </w:p>
        </w:tc>
        <w:tc>
          <w:tcPr>
            <w:tcW w:w="869" w:type="dxa"/>
            <w:gridSpan w:val="7"/>
            <w:shd w:val="clear" w:color="auto" w:fill="F7CAAC"/>
          </w:tcPr>
          <w:p w14:paraId="61DA03A2" w14:textId="77777777" w:rsidR="00A14B20" w:rsidRDefault="00A14B20" w:rsidP="00A57E40">
            <w:pPr>
              <w:jc w:val="both"/>
            </w:pPr>
            <w:r>
              <w:rPr>
                <w:b/>
                <w:sz w:val="18"/>
              </w:rPr>
              <w:t>ostatní</w:t>
            </w:r>
          </w:p>
        </w:tc>
      </w:tr>
      <w:tr w:rsidR="00A14B20" w:rsidRPr="00B34D38" w14:paraId="2402D68D" w14:textId="77777777" w:rsidTr="00A914E8">
        <w:trPr>
          <w:cantSplit/>
          <w:trHeight w:val="70"/>
        </w:trPr>
        <w:tc>
          <w:tcPr>
            <w:tcW w:w="3374" w:type="dxa"/>
            <w:gridSpan w:val="7"/>
            <w:shd w:val="clear" w:color="auto" w:fill="F7CAAC"/>
          </w:tcPr>
          <w:p w14:paraId="03C6A4F0" w14:textId="77777777" w:rsidR="00A14B20" w:rsidRDefault="00A14B20" w:rsidP="00A57E40">
            <w:pPr>
              <w:jc w:val="both"/>
            </w:pPr>
            <w:r>
              <w:rPr>
                <w:b/>
              </w:rPr>
              <w:t>Obor jmenovacího řízení</w:t>
            </w:r>
          </w:p>
        </w:tc>
        <w:tc>
          <w:tcPr>
            <w:tcW w:w="2244" w:type="dxa"/>
            <w:gridSpan w:val="7"/>
            <w:shd w:val="clear" w:color="auto" w:fill="F7CAAC"/>
          </w:tcPr>
          <w:p w14:paraId="76B234EB"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2DA5223E"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331F7C91" w14:textId="6D5731B2" w:rsidR="00A14B20" w:rsidRDefault="00781A0C" w:rsidP="00AB61F5">
            <w:pPr>
              <w:jc w:val="both"/>
              <w:rPr>
                <w:b/>
              </w:rPr>
            </w:pPr>
            <w:r>
              <w:rPr>
                <w:b/>
              </w:rPr>
              <w:t>75</w:t>
            </w:r>
            <w:r w:rsidR="00AB61F5">
              <w:rPr>
                <w:b/>
              </w:rPr>
              <w:t>8</w:t>
            </w:r>
          </w:p>
        </w:tc>
        <w:tc>
          <w:tcPr>
            <w:tcW w:w="693" w:type="dxa"/>
            <w:gridSpan w:val="5"/>
            <w:vMerge w:val="restart"/>
          </w:tcPr>
          <w:p w14:paraId="59FA8A8F" w14:textId="6A863E9A" w:rsidR="00A14B20" w:rsidRDefault="00781A0C" w:rsidP="00A57E40">
            <w:pPr>
              <w:jc w:val="both"/>
              <w:rPr>
                <w:b/>
              </w:rPr>
            </w:pPr>
            <w:r>
              <w:rPr>
                <w:b/>
              </w:rPr>
              <w:t>82</w:t>
            </w:r>
            <w:r w:rsidR="00AB61F5">
              <w:rPr>
                <w:b/>
              </w:rPr>
              <w:t>8</w:t>
            </w:r>
          </w:p>
        </w:tc>
        <w:tc>
          <w:tcPr>
            <w:tcW w:w="869" w:type="dxa"/>
            <w:gridSpan w:val="7"/>
            <w:vMerge w:val="restart"/>
          </w:tcPr>
          <w:p w14:paraId="7BA27F84" w14:textId="77777777" w:rsidR="00A14B20" w:rsidRPr="00B34D38" w:rsidRDefault="00A14B20" w:rsidP="00A57E40">
            <w:pPr>
              <w:jc w:val="both"/>
              <w:rPr>
                <w:b/>
                <w:sz w:val="18"/>
                <w:szCs w:val="18"/>
              </w:rPr>
            </w:pPr>
            <w:r w:rsidRPr="00B34D38">
              <w:rPr>
                <w:b/>
                <w:sz w:val="18"/>
                <w:szCs w:val="18"/>
              </w:rPr>
              <w:t>neevid.</w:t>
            </w:r>
          </w:p>
        </w:tc>
      </w:tr>
      <w:tr w:rsidR="00A14B20" w14:paraId="0EE80DD6" w14:textId="77777777" w:rsidTr="00A914E8">
        <w:trPr>
          <w:trHeight w:val="205"/>
        </w:trPr>
        <w:tc>
          <w:tcPr>
            <w:tcW w:w="3374" w:type="dxa"/>
            <w:gridSpan w:val="7"/>
          </w:tcPr>
          <w:p w14:paraId="1BEDB2C5" w14:textId="77777777" w:rsidR="00A14B20" w:rsidRPr="00F55552" w:rsidRDefault="00A14B20" w:rsidP="00A57E40">
            <w:pPr>
              <w:spacing w:before="40" w:after="40"/>
              <w:jc w:val="both"/>
            </w:pPr>
            <w:r>
              <w:rPr>
                <w:rFonts w:eastAsia="Calibri"/>
                <w:lang w:eastAsia="en-US"/>
              </w:rPr>
              <w:t>---</w:t>
            </w:r>
          </w:p>
        </w:tc>
        <w:tc>
          <w:tcPr>
            <w:tcW w:w="2244" w:type="dxa"/>
            <w:gridSpan w:val="7"/>
          </w:tcPr>
          <w:p w14:paraId="08EFF75A" w14:textId="77777777" w:rsidR="00A14B20" w:rsidRDefault="00A14B20" w:rsidP="00A57E40">
            <w:pPr>
              <w:spacing w:before="40" w:after="40"/>
              <w:jc w:val="both"/>
            </w:pPr>
            <w:r>
              <w:t>---</w:t>
            </w:r>
          </w:p>
        </w:tc>
        <w:tc>
          <w:tcPr>
            <w:tcW w:w="2250" w:type="dxa"/>
            <w:gridSpan w:val="14"/>
            <w:tcBorders>
              <w:right w:val="single" w:sz="12" w:space="0" w:color="auto"/>
            </w:tcBorders>
          </w:tcPr>
          <w:p w14:paraId="78F0EB9E"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4D8C07E1" w14:textId="77777777" w:rsidR="00A14B20" w:rsidRDefault="00A14B20" w:rsidP="00A57E40">
            <w:pPr>
              <w:rPr>
                <w:b/>
              </w:rPr>
            </w:pPr>
          </w:p>
        </w:tc>
        <w:tc>
          <w:tcPr>
            <w:tcW w:w="693" w:type="dxa"/>
            <w:gridSpan w:val="5"/>
            <w:vMerge/>
            <w:vAlign w:val="center"/>
          </w:tcPr>
          <w:p w14:paraId="101729C5" w14:textId="77777777" w:rsidR="00A14B20" w:rsidRDefault="00A14B20" w:rsidP="00A57E40">
            <w:pPr>
              <w:rPr>
                <w:b/>
              </w:rPr>
            </w:pPr>
          </w:p>
        </w:tc>
        <w:tc>
          <w:tcPr>
            <w:tcW w:w="869" w:type="dxa"/>
            <w:gridSpan w:val="7"/>
            <w:vMerge/>
            <w:vAlign w:val="center"/>
          </w:tcPr>
          <w:p w14:paraId="63AA14AD" w14:textId="77777777" w:rsidR="00A14B20" w:rsidRDefault="00A14B20" w:rsidP="00A57E40">
            <w:pPr>
              <w:rPr>
                <w:b/>
              </w:rPr>
            </w:pPr>
          </w:p>
        </w:tc>
      </w:tr>
      <w:tr w:rsidR="00A14B20" w14:paraId="5AC64078" w14:textId="77777777" w:rsidTr="00A914E8">
        <w:tc>
          <w:tcPr>
            <w:tcW w:w="10065" w:type="dxa"/>
            <w:gridSpan w:val="42"/>
            <w:shd w:val="clear" w:color="auto" w:fill="F7CAAC"/>
          </w:tcPr>
          <w:p w14:paraId="77678E2D"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2442EFF6" w14:textId="77777777" w:rsidTr="00A914E8">
        <w:trPr>
          <w:trHeight w:val="1011"/>
        </w:trPr>
        <w:tc>
          <w:tcPr>
            <w:tcW w:w="10065" w:type="dxa"/>
            <w:gridSpan w:val="42"/>
          </w:tcPr>
          <w:p w14:paraId="02A419A2" w14:textId="3B1C90B5" w:rsidR="00A14B20" w:rsidRDefault="00A14B20" w:rsidP="00326638">
            <w:pPr>
              <w:spacing w:before="100" w:after="100"/>
              <w:jc w:val="both"/>
            </w:pPr>
            <w:r w:rsidRPr="005902F9">
              <w:rPr>
                <w:caps/>
              </w:rPr>
              <w:t xml:space="preserve">Munster, L., Vícha, J., Klofáč, J., Masař, M., Hurajová, A., </w:t>
            </w:r>
            <w:r w:rsidRPr="005902F9">
              <w:rPr>
                <w:b/>
                <w:caps/>
              </w:rPr>
              <w:t>Kuřitka, I. (20%)</w:t>
            </w:r>
            <w:r w:rsidRPr="005902F9">
              <w:t xml:space="preserve">: Dialdehyde cellulose crosslinked </w:t>
            </w:r>
            <w:proofErr w:type="gramStart"/>
            <w:r w:rsidRPr="005902F9">
              <w:t>poly(vinyl</w:t>
            </w:r>
            <w:proofErr w:type="gramEnd"/>
            <w:r w:rsidRPr="005902F9">
              <w:t xml:space="preserve"> alcohol) hydrogels: Influence of catalyst and crosslinker shelf life. </w:t>
            </w:r>
            <w:r w:rsidRPr="005902F9">
              <w:rPr>
                <w:i/>
              </w:rPr>
              <w:t>Carbohydrate Polymers</w:t>
            </w:r>
            <w:r w:rsidRPr="005902F9">
              <w:t xml:space="preserve"> 198(7), 181-190, </w:t>
            </w:r>
            <w:r w:rsidRPr="005902F9">
              <w:rPr>
                <w:b/>
              </w:rPr>
              <w:t>2018</w:t>
            </w:r>
            <w:r w:rsidRPr="005902F9">
              <w:t>.</w:t>
            </w:r>
          </w:p>
          <w:p w14:paraId="51E845C5" w14:textId="47DF0F8D" w:rsidR="00781A0C" w:rsidRPr="005902F9" w:rsidRDefault="00326638" w:rsidP="00326638">
            <w:pPr>
              <w:spacing w:before="100" w:after="100"/>
              <w:jc w:val="both"/>
            </w:pPr>
            <w:r>
              <w:t>Š</w:t>
            </w:r>
            <w:r w:rsidR="00781A0C">
              <w:t>KODA, D.</w:t>
            </w:r>
            <w:r>
              <w:t xml:space="preserve">, </w:t>
            </w:r>
            <w:r w:rsidR="00781A0C" w:rsidRPr="00781A0C">
              <w:t>URB</w:t>
            </w:r>
            <w:r>
              <w:t>Á</w:t>
            </w:r>
            <w:r w:rsidR="00781A0C" w:rsidRPr="00781A0C">
              <w:t>NEK, P</w:t>
            </w:r>
            <w:r w:rsidR="00781A0C">
              <w:t>.</w:t>
            </w:r>
            <w:r>
              <w:t>, Š</w:t>
            </w:r>
            <w:r w:rsidR="00781A0C" w:rsidRPr="00781A0C">
              <w:t>EV</w:t>
            </w:r>
            <w:r>
              <w:t>ČÍ</w:t>
            </w:r>
            <w:r w:rsidR="00781A0C" w:rsidRPr="00781A0C">
              <w:t>K, J</w:t>
            </w:r>
            <w:r w:rsidR="00781A0C">
              <w:t>.</w:t>
            </w:r>
            <w:r>
              <w:t xml:space="preserve">, </w:t>
            </w:r>
            <w:r w:rsidR="00781A0C" w:rsidRPr="00781A0C">
              <w:t>MUNSTER, L</w:t>
            </w:r>
            <w:r w:rsidR="00781A0C">
              <w:t>.</w:t>
            </w:r>
            <w:r>
              <w:t xml:space="preserve">, </w:t>
            </w:r>
            <w:r w:rsidR="00781A0C" w:rsidRPr="00781A0C">
              <w:t>NADAZDY, V</w:t>
            </w:r>
            <w:r w:rsidR="00781A0C">
              <w:t>.</w:t>
            </w:r>
            <w:r>
              <w:t xml:space="preserve">, </w:t>
            </w:r>
            <w:r w:rsidR="00781A0C" w:rsidRPr="00781A0C">
              <w:t>CULLEN, D</w:t>
            </w:r>
            <w:r w:rsidR="00781A0C">
              <w:t>.</w:t>
            </w:r>
            <w:r>
              <w:t xml:space="preserve">, </w:t>
            </w:r>
            <w:r w:rsidR="00781A0C" w:rsidRPr="00781A0C">
              <w:t>BA</w:t>
            </w:r>
            <w:r>
              <w:t>Ž</w:t>
            </w:r>
            <w:r w:rsidR="00781A0C" w:rsidRPr="00781A0C">
              <w:t>ANT, P</w:t>
            </w:r>
            <w:r w:rsidR="00781A0C">
              <w:t>.</w:t>
            </w:r>
            <w:r>
              <w:t xml:space="preserve">, </w:t>
            </w:r>
            <w:r w:rsidR="00781A0C" w:rsidRPr="00781A0C">
              <w:t>ANTO</w:t>
            </w:r>
            <w:r>
              <w:t>Š</w:t>
            </w:r>
            <w:r w:rsidR="00781A0C" w:rsidRPr="00781A0C">
              <w:t>, J</w:t>
            </w:r>
            <w:r w:rsidR="00781A0C">
              <w:t>.</w:t>
            </w:r>
            <w:r>
              <w:t xml:space="preserve">, </w:t>
            </w:r>
            <w:r>
              <w:rPr>
                <w:b/>
              </w:rPr>
              <w:t xml:space="preserve">KUŘITKA, I. </w:t>
            </w:r>
            <w:r w:rsidR="00781A0C" w:rsidRPr="005902F9">
              <w:rPr>
                <w:b/>
                <w:caps/>
              </w:rPr>
              <w:t>(15%)</w:t>
            </w:r>
            <w:r w:rsidR="00781A0C" w:rsidRPr="00326638">
              <w:rPr>
                <w:caps/>
              </w:rPr>
              <w:t>:</w:t>
            </w:r>
            <w:r w:rsidR="00781A0C" w:rsidRPr="00781A0C">
              <w:t xml:space="preserve"> Colloidal </w:t>
            </w:r>
            <w:r>
              <w:t>c</w:t>
            </w:r>
            <w:r w:rsidR="00781A0C" w:rsidRPr="00781A0C">
              <w:t xml:space="preserve">obalt-doped ZnO </w:t>
            </w:r>
            <w:r>
              <w:t>n</w:t>
            </w:r>
            <w:r w:rsidR="00781A0C" w:rsidRPr="00781A0C">
              <w:t xml:space="preserve">anoparticles by </w:t>
            </w:r>
            <w:r>
              <w:t>m</w:t>
            </w:r>
            <w:r w:rsidR="00781A0C" w:rsidRPr="00781A0C">
              <w:t xml:space="preserve">icrowave-assisted </w:t>
            </w:r>
            <w:r>
              <w:t>s</w:t>
            </w:r>
            <w:r w:rsidR="00781A0C" w:rsidRPr="00781A0C">
              <w:t xml:space="preserve">ynthesis and </w:t>
            </w:r>
            <w:r>
              <w:t>t</w:t>
            </w:r>
            <w:r w:rsidR="00781A0C" w:rsidRPr="00781A0C">
              <w:t xml:space="preserve">heir </w:t>
            </w:r>
            <w:r>
              <w:t>u</w:t>
            </w:r>
            <w:r w:rsidR="00781A0C" w:rsidRPr="00781A0C">
              <w:t xml:space="preserve">tilization in </w:t>
            </w:r>
            <w:r>
              <w:t>t</w:t>
            </w:r>
            <w:r w:rsidR="00781A0C" w:rsidRPr="00781A0C">
              <w:t xml:space="preserve">hin </w:t>
            </w:r>
            <w:r>
              <w:t>c</w:t>
            </w:r>
            <w:r w:rsidR="00781A0C" w:rsidRPr="00781A0C">
              <w:t xml:space="preserve">omposite </w:t>
            </w:r>
            <w:r>
              <w:t>l</w:t>
            </w:r>
            <w:r w:rsidR="00781A0C" w:rsidRPr="00781A0C">
              <w:t xml:space="preserve">ayers with MEH-PPV as an </w:t>
            </w:r>
            <w:r>
              <w:t>e</w:t>
            </w:r>
            <w:r w:rsidR="00781A0C" w:rsidRPr="00781A0C">
              <w:t xml:space="preserve">lectroluminescent </w:t>
            </w:r>
            <w:r>
              <w:t>m</w:t>
            </w:r>
            <w:r w:rsidR="00781A0C" w:rsidRPr="00781A0C">
              <w:t xml:space="preserve">aterial for </w:t>
            </w:r>
            <w:r>
              <w:t>p</w:t>
            </w:r>
            <w:r w:rsidR="00781A0C" w:rsidRPr="00781A0C">
              <w:t xml:space="preserve">olymer </w:t>
            </w:r>
            <w:r>
              <w:t>l</w:t>
            </w:r>
            <w:r w:rsidR="00781A0C" w:rsidRPr="00781A0C">
              <w:t xml:space="preserve">ight </w:t>
            </w:r>
            <w:r>
              <w:t>e</w:t>
            </w:r>
            <w:r w:rsidR="00781A0C" w:rsidRPr="00781A0C">
              <w:t xml:space="preserve">mitting </w:t>
            </w:r>
            <w:r>
              <w:t>d</w:t>
            </w:r>
            <w:r w:rsidR="00781A0C" w:rsidRPr="00781A0C">
              <w:t xml:space="preserve">iodes. </w:t>
            </w:r>
            <w:r w:rsidR="00781A0C" w:rsidRPr="00326638">
              <w:rPr>
                <w:i/>
              </w:rPr>
              <w:t>Organic Electronics</w:t>
            </w:r>
            <w:r>
              <w:t xml:space="preserve"> </w:t>
            </w:r>
            <w:r w:rsidR="00781A0C" w:rsidRPr="00781A0C">
              <w:t>59</w:t>
            </w:r>
            <w:r>
              <w:t xml:space="preserve">, </w:t>
            </w:r>
            <w:r w:rsidR="00781A0C" w:rsidRPr="00781A0C">
              <w:t>337-348</w:t>
            </w:r>
            <w:r>
              <w:t xml:space="preserve">, </w:t>
            </w:r>
            <w:r w:rsidRPr="00326638">
              <w:rPr>
                <w:b/>
              </w:rPr>
              <w:t>2018</w:t>
            </w:r>
            <w:r w:rsidR="00781A0C" w:rsidRPr="00781A0C">
              <w:t>. ISSN</w:t>
            </w:r>
            <w:r>
              <w:t xml:space="preserve"> </w:t>
            </w:r>
            <w:r w:rsidR="00781A0C" w:rsidRPr="00781A0C">
              <w:t>1566-1199.</w:t>
            </w:r>
          </w:p>
          <w:p w14:paraId="6C780DC0" w14:textId="77777777" w:rsidR="00A14B20" w:rsidRPr="005902F9" w:rsidRDefault="00A14B20" w:rsidP="00326638">
            <w:pPr>
              <w:spacing w:before="100" w:after="100"/>
              <w:jc w:val="both"/>
            </w:pPr>
            <w:r w:rsidRPr="005902F9">
              <w:rPr>
                <w:caps/>
              </w:rPr>
              <w:t xml:space="preserve">Munster, L., Vícha, J., Klofáč, J., Masař, M., Kucharczyk, P., </w:t>
            </w:r>
            <w:r w:rsidRPr="005902F9">
              <w:rPr>
                <w:b/>
                <w:caps/>
              </w:rPr>
              <w:t>Kuřitka, I. (15%)</w:t>
            </w:r>
            <w:r w:rsidRPr="005902F9">
              <w:rPr>
                <w:caps/>
              </w:rPr>
              <w:t>:</w:t>
            </w:r>
            <w:r w:rsidRPr="005902F9">
              <w:t xml:space="preserve"> Stability and aging of solubilized dialdehyde cellulose. </w:t>
            </w:r>
            <w:r w:rsidRPr="005902F9">
              <w:rPr>
                <w:i/>
              </w:rPr>
              <w:t>Cellulose</w:t>
            </w:r>
            <w:r w:rsidRPr="005902F9">
              <w:t xml:space="preserve"> 24(7), 2753-2766, </w:t>
            </w:r>
            <w:r w:rsidRPr="005902F9">
              <w:rPr>
                <w:b/>
              </w:rPr>
              <w:t>2017</w:t>
            </w:r>
            <w:r w:rsidRPr="005902F9">
              <w:t>.</w:t>
            </w:r>
          </w:p>
          <w:p w14:paraId="54B47DE8" w14:textId="77777777" w:rsidR="00A14B20" w:rsidRPr="005902F9" w:rsidRDefault="00A14B20" w:rsidP="00326638">
            <w:pPr>
              <w:spacing w:before="100" w:after="100"/>
              <w:jc w:val="both"/>
            </w:pPr>
            <w:r w:rsidRPr="005902F9">
              <w:rPr>
                <w:caps/>
              </w:rPr>
              <w:t xml:space="preserve">Urbánek, P., </w:t>
            </w:r>
            <w:r w:rsidRPr="005902F9">
              <w:rPr>
                <w:b/>
                <w:caps/>
              </w:rPr>
              <w:t>Kuřitka, I. (50%)</w:t>
            </w:r>
            <w:r w:rsidRPr="005902F9">
              <w:rPr>
                <w:caps/>
              </w:rPr>
              <w:t xml:space="preserve">: </w:t>
            </w:r>
            <w:r w:rsidRPr="005902F9">
              <w:t xml:space="preserve">Thickness dependent structural ordering, degradation and metastability in polysilane thin films: A photoluminescence study on representative σ-conjugated polymers. </w:t>
            </w:r>
            <w:r w:rsidRPr="005902F9">
              <w:rPr>
                <w:i/>
              </w:rPr>
              <w:t xml:space="preserve">Journal of Luminescence </w:t>
            </w:r>
            <w:r w:rsidRPr="005902F9">
              <w:t xml:space="preserve">168, 261-268, </w:t>
            </w:r>
            <w:r w:rsidRPr="005902F9">
              <w:rPr>
                <w:b/>
              </w:rPr>
              <w:t>2015</w:t>
            </w:r>
            <w:r w:rsidRPr="005902F9">
              <w:t>. ISSN 0022-2313.</w:t>
            </w:r>
            <w:r w:rsidRPr="005902F9">
              <w:rPr>
                <w:rStyle w:val="databold"/>
              </w:rPr>
              <w:t xml:space="preserve"> </w:t>
            </w:r>
          </w:p>
          <w:p w14:paraId="10EB0C48" w14:textId="13AD65D6" w:rsidR="00A14B20" w:rsidRPr="00781A0C" w:rsidRDefault="00A14B20" w:rsidP="00326638">
            <w:pPr>
              <w:spacing w:before="100" w:after="100"/>
              <w:jc w:val="both"/>
              <w:rPr>
                <w:caps/>
              </w:rPr>
            </w:pPr>
            <w:r w:rsidRPr="005902F9">
              <w:rPr>
                <w:caps/>
              </w:rPr>
              <w:t xml:space="preserve">BAžANT, P., </w:t>
            </w:r>
            <w:r w:rsidRPr="005902F9">
              <w:rPr>
                <w:b/>
                <w:caps/>
              </w:rPr>
              <w:t>KUřITKA, I. (30%)</w:t>
            </w:r>
            <w:r w:rsidRPr="005902F9">
              <w:rPr>
                <w:caps/>
              </w:rPr>
              <w:t xml:space="preserve">, MUNSTER, L., KALINA, L.: </w:t>
            </w:r>
            <w:r w:rsidRPr="005902F9">
              <w:t xml:space="preserve">Microwave solvothermal decoration of the cellulose surface by nanostructured hybrid Ag/ZnO particles: A joint XPS, XRD and SEM study. </w:t>
            </w:r>
            <w:r w:rsidRPr="005902F9">
              <w:rPr>
                <w:i/>
              </w:rPr>
              <w:t xml:space="preserve">Cellulose </w:t>
            </w:r>
            <w:r w:rsidRPr="005902F9">
              <w:t xml:space="preserve">22(2), </w:t>
            </w:r>
            <w:r w:rsidRPr="005902F9">
              <w:rPr>
                <w:caps/>
              </w:rPr>
              <w:t xml:space="preserve">1275-1293, </w:t>
            </w:r>
            <w:r w:rsidRPr="005902F9">
              <w:rPr>
                <w:b/>
              </w:rPr>
              <w:t>2015</w:t>
            </w:r>
            <w:r w:rsidRPr="005902F9">
              <w:t xml:space="preserve">. </w:t>
            </w:r>
            <w:r w:rsidR="00781A0C">
              <w:rPr>
                <w:caps/>
              </w:rPr>
              <w:t xml:space="preserve">ISSN 0969-0239. </w:t>
            </w:r>
          </w:p>
        </w:tc>
      </w:tr>
      <w:tr w:rsidR="00A14B20" w14:paraId="10D34A7D" w14:textId="77777777" w:rsidTr="00A914E8">
        <w:trPr>
          <w:trHeight w:val="218"/>
        </w:trPr>
        <w:tc>
          <w:tcPr>
            <w:tcW w:w="10065" w:type="dxa"/>
            <w:gridSpan w:val="42"/>
            <w:shd w:val="clear" w:color="auto" w:fill="F7CAAC"/>
          </w:tcPr>
          <w:p w14:paraId="36FC86FC" w14:textId="77777777" w:rsidR="00A14B20" w:rsidRDefault="00A14B20" w:rsidP="00A57E40">
            <w:pPr>
              <w:rPr>
                <w:b/>
              </w:rPr>
            </w:pPr>
            <w:r>
              <w:rPr>
                <w:b/>
              </w:rPr>
              <w:t>Působení v zahraničí</w:t>
            </w:r>
          </w:p>
        </w:tc>
      </w:tr>
      <w:tr w:rsidR="00A14B20" w14:paraId="0CF2DDEB" w14:textId="77777777" w:rsidTr="00A914E8">
        <w:trPr>
          <w:trHeight w:val="328"/>
        </w:trPr>
        <w:tc>
          <w:tcPr>
            <w:tcW w:w="10065" w:type="dxa"/>
            <w:gridSpan w:val="42"/>
          </w:tcPr>
          <w:p w14:paraId="14DD6831" w14:textId="11982F51" w:rsidR="00326638" w:rsidRDefault="00A14B20" w:rsidP="00326638">
            <w:pPr>
              <w:spacing w:before="20" w:after="20"/>
              <w:jc w:val="both"/>
              <w:rPr>
                <w:b/>
              </w:rPr>
            </w:pPr>
            <w:r w:rsidRPr="005902F9">
              <w:t>2003: Linkoping University, Švédsko, ERASMUS – SOCRATES, doktorský projekt na studium interakce polyanilín – lithium pomocí fotoelektr</w:t>
            </w:r>
            <w:r>
              <w:t>onových spektroskopií (5 měsíců)</w:t>
            </w:r>
          </w:p>
        </w:tc>
      </w:tr>
      <w:tr w:rsidR="00A14B20" w14:paraId="77528E30" w14:textId="77777777" w:rsidTr="00A914E8">
        <w:trPr>
          <w:cantSplit/>
          <w:trHeight w:val="470"/>
        </w:trPr>
        <w:tc>
          <w:tcPr>
            <w:tcW w:w="2545" w:type="dxa"/>
            <w:gridSpan w:val="3"/>
            <w:shd w:val="clear" w:color="auto" w:fill="F7CAAC"/>
          </w:tcPr>
          <w:p w14:paraId="5C384A19" w14:textId="77777777" w:rsidR="00A14B20" w:rsidRDefault="00A14B20" w:rsidP="00A57E40">
            <w:pPr>
              <w:jc w:val="both"/>
              <w:rPr>
                <w:b/>
              </w:rPr>
            </w:pPr>
            <w:r>
              <w:rPr>
                <w:b/>
              </w:rPr>
              <w:t xml:space="preserve">Podpis </w:t>
            </w:r>
          </w:p>
        </w:tc>
        <w:tc>
          <w:tcPr>
            <w:tcW w:w="4537" w:type="dxa"/>
            <w:gridSpan w:val="19"/>
          </w:tcPr>
          <w:p w14:paraId="767F9717" w14:textId="77777777" w:rsidR="00A14B20" w:rsidRDefault="00A14B20" w:rsidP="00A57E40">
            <w:pPr>
              <w:jc w:val="both"/>
            </w:pPr>
          </w:p>
        </w:tc>
        <w:tc>
          <w:tcPr>
            <w:tcW w:w="786" w:type="dxa"/>
            <w:gridSpan w:val="6"/>
            <w:shd w:val="clear" w:color="auto" w:fill="F7CAAC"/>
          </w:tcPr>
          <w:p w14:paraId="17D450C8" w14:textId="77777777" w:rsidR="00A14B20" w:rsidRDefault="00A14B20" w:rsidP="00A57E40">
            <w:pPr>
              <w:jc w:val="both"/>
            </w:pPr>
            <w:r>
              <w:rPr>
                <w:b/>
              </w:rPr>
              <w:t>datum</w:t>
            </w:r>
          </w:p>
        </w:tc>
        <w:tc>
          <w:tcPr>
            <w:tcW w:w="2197" w:type="dxa"/>
            <w:gridSpan w:val="14"/>
          </w:tcPr>
          <w:p w14:paraId="472BD336" w14:textId="77777777" w:rsidR="00A14B20" w:rsidRDefault="00A14B20" w:rsidP="00A57E40">
            <w:pPr>
              <w:jc w:val="both"/>
            </w:pPr>
          </w:p>
        </w:tc>
      </w:tr>
      <w:tr w:rsidR="00A14B20" w14:paraId="29EF7801" w14:textId="77777777" w:rsidTr="00A914E8">
        <w:tc>
          <w:tcPr>
            <w:tcW w:w="10065" w:type="dxa"/>
            <w:gridSpan w:val="42"/>
            <w:tcBorders>
              <w:bottom w:val="double" w:sz="4" w:space="0" w:color="auto"/>
            </w:tcBorders>
            <w:shd w:val="clear" w:color="auto" w:fill="BDD6EE"/>
          </w:tcPr>
          <w:p w14:paraId="7D00FCCE" w14:textId="77777777" w:rsidR="00A14B20" w:rsidRDefault="00A14B20" w:rsidP="00A57E40">
            <w:pPr>
              <w:jc w:val="both"/>
              <w:rPr>
                <w:b/>
                <w:sz w:val="28"/>
              </w:rPr>
            </w:pPr>
            <w:r>
              <w:rPr>
                <w:b/>
                <w:sz w:val="28"/>
              </w:rPr>
              <w:lastRenderedPageBreak/>
              <w:t>C-I – Personální zabezpečení</w:t>
            </w:r>
          </w:p>
        </w:tc>
      </w:tr>
      <w:tr w:rsidR="00A14B20" w14:paraId="1F4A55E0" w14:textId="77777777" w:rsidTr="00A914E8">
        <w:tc>
          <w:tcPr>
            <w:tcW w:w="2545" w:type="dxa"/>
            <w:gridSpan w:val="3"/>
            <w:tcBorders>
              <w:top w:val="double" w:sz="4" w:space="0" w:color="auto"/>
            </w:tcBorders>
            <w:shd w:val="clear" w:color="auto" w:fill="F7CAAC"/>
          </w:tcPr>
          <w:p w14:paraId="62DB79EE" w14:textId="77777777" w:rsidR="00A14B20" w:rsidRDefault="00A14B20" w:rsidP="00A57E40">
            <w:pPr>
              <w:jc w:val="both"/>
              <w:rPr>
                <w:b/>
              </w:rPr>
            </w:pPr>
            <w:r>
              <w:rPr>
                <w:b/>
              </w:rPr>
              <w:t>Vysoká škola</w:t>
            </w:r>
          </w:p>
        </w:tc>
        <w:tc>
          <w:tcPr>
            <w:tcW w:w="7520" w:type="dxa"/>
            <w:gridSpan w:val="39"/>
          </w:tcPr>
          <w:p w14:paraId="18E188D0" w14:textId="77777777" w:rsidR="00A14B20" w:rsidRDefault="00A14B20" w:rsidP="00A57E40">
            <w:pPr>
              <w:jc w:val="both"/>
            </w:pPr>
            <w:r>
              <w:t>Univerzita Tomáše Bati ve Zlíně</w:t>
            </w:r>
          </w:p>
        </w:tc>
      </w:tr>
      <w:tr w:rsidR="00A14B20" w14:paraId="0C6476F3" w14:textId="77777777" w:rsidTr="00A914E8">
        <w:tc>
          <w:tcPr>
            <w:tcW w:w="2545" w:type="dxa"/>
            <w:gridSpan w:val="3"/>
            <w:shd w:val="clear" w:color="auto" w:fill="F7CAAC"/>
          </w:tcPr>
          <w:p w14:paraId="01CD42B4" w14:textId="77777777" w:rsidR="00A14B20" w:rsidRDefault="00A14B20" w:rsidP="00A57E40">
            <w:pPr>
              <w:jc w:val="both"/>
              <w:rPr>
                <w:b/>
              </w:rPr>
            </w:pPr>
            <w:r>
              <w:rPr>
                <w:b/>
              </w:rPr>
              <w:t>Součást vysoké školy</w:t>
            </w:r>
          </w:p>
        </w:tc>
        <w:tc>
          <w:tcPr>
            <w:tcW w:w="7520" w:type="dxa"/>
            <w:gridSpan w:val="39"/>
          </w:tcPr>
          <w:p w14:paraId="3A849C14" w14:textId="77777777" w:rsidR="00A14B20" w:rsidRDefault="00A14B20" w:rsidP="00A57E40">
            <w:pPr>
              <w:jc w:val="both"/>
            </w:pPr>
            <w:r>
              <w:t>Univerzitní institut</w:t>
            </w:r>
          </w:p>
        </w:tc>
      </w:tr>
      <w:tr w:rsidR="00A14B20" w:rsidRPr="000B30CD" w14:paraId="647BB33C" w14:textId="77777777" w:rsidTr="00A914E8">
        <w:tc>
          <w:tcPr>
            <w:tcW w:w="2545" w:type="dxa"/>
            <w:gridSpan w:val="3"/>
            <w:shd w:val="clear" w:color="auto" w:fill="F7CAAC"/>
          </w:tcPr>
          <w:p w14:paraId="0533FDEE" w14:textId="77777777" w:rsidR="00A14B20" w:rsidRDefault="00A14B20" w:rsidP="00A57E40">
            <w:pPr>
              <w:jc w:val="both"/>
              <w:rPr>
                <w:b/>
              </w:rPr>
            </w:pPr>
            <w:r>
              <w:rPr>
                <w:b/>
              </w:rPr>
              <w:t>Název studijního programu</w:t>
            </w:r>
          </w:p>
        </w:tc>
        <w:tc>
          <w:tcPr>
            <w:tcW w:w="7520" w:type="dxa"/>
            <w:gridSpan w:val="39"/>
          </w:tcPr>
          <w:p w14:paraId="36A14909" w14:textId="77777777" w:rsidR="00A14B20" w:rsidRPr="000B30CD" w:rsidRDefault="00A14B20" w:rsidP="00A57E40">
            <w:pPr>
              <w:jc w:val="both"/>
            </w:pPr>
            <w:r w:rsidRPr="000B30CD">
              <w:t>Nanotechnologie a pokročilé materiály</w:t>
            </w:r>
          </w:p>
        </w:tc>
      </w:tr>
      <w:tr w:rsidR="00A14B20" w14:paraId="1C2DD9E2" w14:textId="77777777" w:rsidTr="00A914E8">
        <w:tc>
          <w:tcPr>
            <w:tcW w:w="2545" w:type="dxa"/>
            <w:gridSpan w:val="3"/>
            <w:shd w:val="clear" w:color="auto" w:fill="F7CAAC"/>
          </w:tcPr>
          <w:p w14:paraId="7898043F" w14:textId="77777777" w:rsidR="00A14B20" w:rsidRDefault="00A14B20" w:rsidP="00A57E40">
            <w:pPr>
              <w:jc w:val="both"/>
              <w:rPr>
                <w:b/>
              </w:rPr>
            </w:pPr>
            <w:r>
              <w:rPr>
                <w:b/>
              </w:rPr>
              <w:t>Jméno a příjmení</w:t>
            </w:r>
          </w:p>
        </w:tc>
        <w:tc>
          <w:tcPr>
            <w:tcW w:w="4537" w:type="dxa"/>
            <w:gridSpan w:val="19"/>
          </w:tcPr>
          <w:p w14:paraId="7AE7E3F6" w14:textId="77777777" w:rsidR="00A14B20" w:rsidRPr="00B34D38" w:rsidRDefault="000E1074" w:rsidP="00A57E40">
            <w:pPr>
              <w:jc w:val="both"/>
              <w:rPr>
                <w:b/>
              </w:rPr>
            </w:pPr>
            <w:bookmarkStart w:id="174" w:name="Sedlačík"/>
            <w:bookmarkEnd w:id="174"/>
            <w:r>
              <w:rPr>
                <w:b/>
                <w:bCs/>
              </w:rPr>
              <w:t>Michal Sedlačík</w:t>
            </w:r>
          </w:p>
        </w:tc>
        <w:tc>
          <w:tcPr>
            <w:tcW w:w="709" w:type="dxa"/>
            <w:gridSpan w:val="4"/>
            <w:shd w:val="clear" w:color="auto" w:fill="F7CAAC"/>
          </w:tcPr>
          <w:p w14:paraId="2D2156F8" w14:textId="77777777" w:rsidR="00A14B20" w:rsidRDefault="00A14B20" w:rsidP="00A57E40">
            <w:pPr>
              <w:jc w:val="both"/>
              <w:rPr>
                <w:b/>
              </w:rPr>
            </w:pPr>
            <w:r>
              <w:rPr>
                <w:b/>
              </w:rPr>
              <w:t>Tituly</w:t>
            </w:r>
          </w:p>
        </w:tc>
        <w:tc>
          <w:tcPr>
            <w:tcW w:w="2274" w:type="dxa"/>
            <w:gridSpan w:val="16"/>
          </w:tcPr>
          <w:p w14:paraId="731232A5" w14:textId="77777777" w:rsidR="00A14B20" w:rsidRDefault="00A14B20" w:rsidP="00A57E40">
            <w:pPr>
              <w:jc w:val="both"/>
            </w:pPr>
            <w:r w:rsidRPr="00827804">
              <w:t xml:space="preserve">doc. </w:t>
            </w:r>
            <w:r w:rsidR="000E1074">
              <w:t>Ing., Ph.D.</w:t>
            </w:r>
          </w:p>
        </w:tc>
      </w:tr>
      <w:tr w:rsidR="00A14B20" w14:paraId="32FCC4DC" w14:textId="77777777" w:rsidTr="00A914E8">
        <w:tc>
          <w:tcPr>
            <w:tcW w:w="2545" w:type="dxa"/>
            <w:gridSpan w:val="3"/>
            <w:shd w:val="clear" w:color="auto" w:fill="F7CAAC"/>
          </w:tcPr>
          <w:p w14:paraId="260C62FC" w14:textId="77777777" w:rsidR="00A14B20" w:rsidRDefault="00A14B20" w:rsidP="00A57E40">
            <w:pPr>
              <w:jc w:val="both"/>
              <w:rPr>
                <w:b/>
              </w:rPr>
            </w:pPr>
            <w:r>
              <w:rPr>
                <w:b/>
              </w:rPr>
              <w:t>Rok narození</w:t>
            </w:r>
          </w:p>
        </w:tc>
        <w:tc>
          <w:tcPr>
            <w:tcW w:w="829" w:type="dxa"/>
            <w:gridSpan w:val="4"/>
          </w:tcPr>
          <w:p w14:paraId="443E13A5" w14:textId="77777777" w:rsidR="00A14B20" w:rsidRDefault="000E1074" w:rsidP="00A57E40">
            <w:pPr>
              <w:jc w:val="both"/>
            </w:pPr>
            <w:r>
              <w:t>1983</w:t>
            </w:r>
          </w:p>
        </w:tc>
        <w:tc>
          <w:tcPr>
            <w:tcW w:w="1865" w:type="dxa"/>
            <w:gridSpan w:val="5"/>
            <w:shd w:val="clear" w:color="auto" w:fill="F7CAAC"/>
          </w:tcPr>
          <w:p w14:paraId="1C848054" w14:textId="77777777" w:rsidR="00A14B20" w:rsidRDefault="00A14B20" w:rsidP="00A57E40">
            <w:pPr>
              <w:jc w:val="both"/>
              <w:rPr>
                <w:b/>
              </w:rPr>
            </w:pPr>
            <w:r>
              <w:rPr>
                <w:b/>
              </w:rPr>
              <w:t>typ vztahu k VŠ</w:t>
            </w:r>
          </w:p>
        </w:tc>
        <w:tc>
          <w:tcPr>
            <w:tcW w:w="849" w:type="dxa"/>
            <w:gridSpan w:val="5"/>
          </w:tcPr>
          <w:p w14:paraId="223BD2C3" w14:textId="77777777" w:rsidR="00A14B20" w:rsidRDefault="00A14B20" w:rsidP="00A57E40">
            <w:pPr>
              <w:jc w:val="both"/>
            </w:pPr>
            <w:r>
              <w:t>pp.</w:t>
            </w:r>
          </w:p>
        </w:tc>
        <w:tc>
          <w:tcPr>
            <w:tcW w:w="994" w:type="dxa"/>
            <w:gridSpan w:val="5"/>
            <w:shd w:val="clear" w:color="auto" w:fill="F7CAAC"/>
          </w:tcPr>
          <w:p w14:paraId="6C1137D0" w14:textId="77777777" w:rsidR="00A14B20" w:rsidRDefault="00A14B20" w:rsidP="00A57E40">
            <w:pPr>
              <w:jc w:val="both"/>
              <w:rPr>
                <w:b/>
              </w:rPr>
            </w:pPr>
            <w:r>
              <w:rPr>
                <w:b/>
              </w:rPr>
              <w:t>rozsah</w:t>
            </w:r>
          </w:p>
        </w:tc>
        <w:tc>
          <w:tcPr>
            <w:tcW w:w="709" w:type="dxa"/>
            <w:gridSpan w:val="4"/>
          </w:tcPr>
          <w:p w14:paraId="6B971082" w14:textId="77777777" w:rsidR="00A14B20" w:rsidRDefault="00A14B20" w:rsidP="00A57E40">
            <w:pPr>
              <w:jc w:val="both"/>
            </w:pPr>
            <w:r>
              <w:t>40</w:t>
            </w:r>
          </w:p>
        </w:tc>
        <w:tc>
          <w:tcPr>
            <w:tcW w:w="850" w:type="dxa"/>
            <w:gridSpan w:val="6"/>
            <w:shd w:val="clear" w:color="auto" w:fill="F7CAAC"/>
          </w:tcPr>
          <w:p w14:paraId="1D614570" w14:textId="77777777" w:rsidR="00A14B20" w:rsidRDefault="00A14B20" w:rsidP="00A57E40">
            <w:pPr>
              <w:jc w:val="both"/>
              <w:rPr>
                <w:b/>
              </w:rPr>
            </w:pPr>
            <w:r>
              <w:rPr>
                <w:b/>
              </w:rPr>
              <w:t>do kdy</w:t>
            </w:r>
          </w:p>
        </w:tc>
        <w:tc>
          <w:tcPr>
            <w:tcW w:w="1424" w:type="dxa"/>
            <w:gridSpan w:val="10"/>
          </w:tcPr>
          <w:p w14:paraId="37B1970E" w14:textId="77777777" w:rsidR="00A14B20" w:rsidRDefault="000E1074" w:rsidP="00A57E40">
            <w:pPr>
              <w:jc w:val="both"/>
            </w:pPr>
            <w:r>
              <w:t>N</w:t>
            </w:r>
          </w:p>
        </w:tc>
      </w:tr>
      <w:tr w:rsidR="00A14B20" w14:paraId="7D507926" w14:textId="77777777" w:rsidTr="00A914E8">
        <w:tc>
          <w:tcPr>
            <w:tcW w:w="5239" w:type="dxa"/>
            <w:gridSpan w:val="12"/>
            <w:shd w:val="clear" w:color="auto" w:fill="F7CAAC"/>
          </w:tcPr>
          <w:p w14:paraId="2618FE6B" w14:textId="77777777" w:rsidR="00A14B20" w:rsidRDefault="00A14B20" w:rsidP="00A57E40">
            <w:pPr>
              <w:jc w:val="both"/>
              <w:rPr>
                <w:b/>
              </w:rPr>
            </w:pPr>
            <w:r>
              <w:rPr>
                <w:b/>
              </w:rPr>
              <w:t>Typ vztahu na součásti VŠ, která uskutečňuje st. program</w:t>
            </w:r>
          </w:p>
        </w:tc>
        <w:tc>
          <w:tcPr>
            <w:tcW w:w="849" w:type="dxa"/>
            <w:gridSpan w:val="5"/>
          </w:tcPr>
          <w:p w14:paraId="27E52830" w14:textId="77777777" w:rsidR="00A14B20" w:rsidRDefault="00A14B20" w:rsidP="00A57E40">
            <w:pPr>
              <w:jc w:val="both"/>
            </w:pPr>
            <w:r>
              <w:t>---</w:t>
            </w:r>
          </w:p>
        </w:tc>
        <w:tc>
          <w:tcPr>
            <w:tcW w:w="994" w:type="dxa"/>
            <w:gridSpan w:val="5"/>
            <w:shd w:val="clear" w:color="auto" w:fill="F7CAAC"/>
          </w:tcPr>
          <w:p w14:paraId="1D4380B2" w14:textId="77777777" w:rsidR="00A14B20" w:rsidRDefault="00A14B20" w:rsidP="00A57E40">
            <w:pPr>
              <w:jc w:val="both"/>
              <w:rPr>
                <w:b/>
              </w:rPr>
            </w:pPr>
            <w:r>
              <w:rPr>
                <w:b/>
              </w:rPr>
              <w:t>rozsah</w:t>
            </w:r>
          </w:p>
        </w:tc>
        <w:tc>
          <w:tcPr>
            <w:tcW w:w="709" w:type="dxa"/>
            <w:gridSpan w:val="4"/>
          </w:tcPr>
          <w:p w14:paraId="41ACFC8A" w14:textId="77777777" w:rsidR="00A14B20" w:rsidRDefault="00A14B20" w:rsidP="00A57E40">
            <w:pPr>
              <w:jc w:val="both"/>
            </w:pPr>
            <w:r>
              <w:t>---</w:t>
            </w:r>
          </w:p>
        </w:tc>
        <w:tc>
          <w:tcPr>
            <w:tcW w:w="850" w:type="dxa"/>
            <w:gridSpan w:val="6"/>
            <w:shd w:val="clear" w:color="auto" w:fill="F7CAAC"/>
          </w:tcPr>
          <w:p w14:paraId="246105BD" w14:textId="77777777" w:rsidR="00A14B20" w:rsidRDefault="00A14B20" w:rsidP="00A57E40">
            <w:pPr>
              <w:jc w:val="both"/>
              <w:rPr>
                <w:b/>
              </w:rPr>
            </w:pPr>
            <w:r>
              <w:rPr>
                <w:b/>
              </w:rPr>
              <w:t>do kdy</w:t>
            </w:r>
          </w:p>
        </w:tc>
        <w:tc>
          <w:tcPr>
            <w:tcW w:w="1424" w:type="dxa"/>
            <w:gridSpan w:val="10"/>
          </w:tcPr>
          <w:p w14:paraId="3925E1B4" w14:textId="77777777" w:rsidR="00A14B20" w:rsidRDefault="00A14B20" w:rsidP="00A57E40">
            <w:pPr>
              <w:jc w:val="both"/>
            </w:pPr>
            <w:r>
              <w:t>---</w:t>
            </w:r>
          </w:p>
        </w:tc>
      </w:tr>
      <w:tr w:rsidR="00A14B20" w14:paraId="690B81FF" w14:textId="77777777" w:rsidTr="00A914E8">
        <w:tc>
          <w:tcPr>
            <w:tcW w:w="6088" w:type="dxa"/>
            <w:gridSpan w:val="17"/>
            <w:shd w:val="clear" w:color="auto" w:fill="F7CAAC"/>
          </w:tcPr>
          <w:p w14:paraId="1344A0F1"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4ADEF406"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6644660A" w14:textId="77777777" w:rsidR="00A14B20" w:rsidRDefault="00A14B20" w:rsidP="00A57E40">
            <w:pPr>
              <w:jc w:val="both"/>
              <w:rPr>
                <w:b/>
              </w:rPr>
            </w:pPr>
            <w:r>
              <w:rPr>
                <w:b/>
              </w:rPr>
              <w:t>rozsah</w:t>
            </w:r>
          </w:p>
        </w:tc>
      </w:tr>
      <w:tr w:rsidR="00A14B20" w14:paraId="275227FB" w14:textId="77777777" w:rsidTr="00A914E8">
        <w:tc>
          <w:tcPr>
            <w:tcW w:w="6088" w:type="dxa"/>
            <w:gridSpan w:val="17"/>
          </w:tcPr>
          <w:p w14:paraId="7986F0D8" w14:textId="77777777" w:rsidR="00A14B20" w:rsidRDefault="00A14B20" w:rsidP="00A57E40">
            <w:pPr>
              <w:jc w:val="both"/>
            </w:pPr>
            <w:r>
              <w:t>---</w:t>
            </w:r>
          </w:p>
        </w:tc>
        <w:tc>
          <w:tcPr>
            <w:tcW w:w="1703" w:type="dxa"/>
            <w:gridSpan w:val="9"/>
          </w:tcPr>
          <w:p w14:paraId="48D28D2C" w14:textId="77777777" w:rsidR="00A14B20" w:rsidRDefault="00A14B20" w:rsidP="00A57E40">
            <w:pPr>
              <w:jc w:val="both"/>
            </w:pPr>
            <w:r>
              <w:t>---</w:t>
            </w:r>
          </w:p>
        </w:tc>
        <w:tc>
          <w:tcPr>
            <w:tcW w:w="2274" w:type="dxa"/>
            <w:gridSpan w:val="16"/>
          </w:tcPr>
          <w:p w14:paraId="507EB0D1" w14:textId="77777777" w:rsidR="00A14B20" w:rsidRDefault="00A14B20" w:rsidP="00A57E40">
            <w:pPr>
              <w:jc w:val="both"/>
            </w:pPr>
            <w:r>
              <w:t>---</w:t>
            </w:r>
          </w:p>
        </w:tc>
      </w:tr>
      <w:tr w:rsidR="00326638" w14:paraId="6AE101AE" w14:textId="77777777" w:rsidTr="00A914E8">
        <w:tc>
          <w:tcPr>
            <w:tcW w:w="6088" w:type="dxa"/>
            <w:gridSpan w:val="17"/>
          </w:tcPr>
          <w:p w14:paraId="441B497C" w14:textId="77777777" w:rsidR="00326638" w:rsidRDefault="00326638" w:rsidP="00A57E40">
            <w:pPr>
              <w:jc w:val="both"/>
            </w:pPr>
          </w:p>
        </w:tc>
        <w:tc>
          <w:tcPr>
            <w:tcW w:w="1703" w:type="dxa"/>
            <w:gridSpan w:val="9"/>
          </w:tcPr>
          <w:p w14:paraId="65DEF4DC" w14:textId="77777777" w:rsidR="00326638" w:rsidRDefault="00326638" w:rsidP="00A57E40">
            <w:pPr>
              <w:jc w:val="both"/>
            </w:pPr>
          </w:p>
        </w:tc>
        <w:tc>
          <w:tcPr>
            <w:tcW w:w="2274" w:type="dxa"/>
            <w:gridSpan w:val="16"/>
          </w:tcPr>
          <w:p w14:paraId="35647B75" w14:textId="77777777" w:rsidR="00326638" w:rsidRDefault="00326638" w:rsidP="00A57E40">
            <w:pPr>
              <w:jc w:val="both"/>
            </w:pPr>
          </w:p>
        </w:tc>
      </w:tr>
      <w:tr w:rsidR="00A14B20" w14:paraId="3320C5B6" w14:textId="77777777" w:rsidTr="00A914E8">
        <w:tc>
          <w:tcPr>
            <w:tcW w:w="10065" w:type="dxa"/>
            <w:gridSpan w:val="42"/>
            <w:shd w:val="clear" w:color="auto" w:fill="F7CAAC"/>
          </w:tcPr>
          <w:p w14:paraId="1BC36C5C"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159FA893" w14:textId="77777777" w:rsidTr="00A914E8">
        <w:trPr>
          <w:trHeight w:val="643"/>
        </w:trPr>
        <w:tc>
          <w:tcPr>
            <w:tcW w:w="10065" w:type="dxa"/>
            <w:gridSpan w:val="42"/>
            <w:tcBorders>
              <w:top w:val="nil"/>
            </w:tcBorders>
          </w:tcPr>
          <w:p w14:paraId="0B4DAB1E" w14:textId="77777777" w:rsidR="00A14B20" w:rsidRPr="00C80153" w:rsidRDefault="000E1074" w:rsidP="00326638">
            <w:pPr>
              <w:spacing w:before="120" w:after="60"/>
              <w:jc w:val="both"/>
            </w:pPr>
            <w:r w:rsidRPr="00C80153">
              <w:t xml:space="preserve">Instrumentální metody v analýze a testování </w:t>
            </w:r>
            <w:r w:rsidRPr="0040548E">
              <w:t>materiálů</w:t>
            </w:r>
            <w:r w:rsidR="00A14B20" w:rsidRPr="00C80153">
              <w:t xml:space="preserve"> (garant předmětu)</w:t>
            </w:r>
          </w:p>
          <w:p w14:paraId="3DAA42C3" w14:textId="77777777" w:rsidR="000E1074" w:rsidRPr="00C80153" w:rsidRDefault="000E1074" w:rsidP="00F50E82">
            <w:pPr>
              <w:spacing w:before="60" w:after="120"/>
              <w:jc w:val="both"/>
            </w:pPr>
            <w:r w:rsidRPr="00C80153">
              <w:t>Reologie disperzních systémů (garant předmětu)</w:t>
            </w:r>
          </w:p>
          <w:p w14:paraId="47D01AC4" w14:textId="77777777" w:rsidR="00A14B20" w:rsidRDefault="00A14B20" w:rsidP="00A57E40">
            <w:pPr>
              <w:spacing w:after="120"/>
              <w:jc w:val="both"/>
            </w:pPr>
            <w:r w:rsidRPr="00C80153">
              <w:rPr>
                <w:b/>
                <w:u w:val="single"/>
              </w:rPr>
              <w:t>Školitel, vyučující</w:t>
            </w:r>
            <w:r w:rsidR="000E1074" w:rsidRPr="00C80153">
              <w:rPr>
                <w:b/>
                <w:u w:val="single"/>
              </w:rPr>
              <w:t>, člen oborové rady</w:t>
            </w:r>
          </w:p>
        </w:tc>
      </w:tr>
      <w:tr w:rsidR="00A14B20" w14:paraId="4E9A511E" w14:textId="77777777" w:rsidTr="00A914E8">
        <w:tc>
          <w:tcPr>
            <w:tcW w:w="10065" w:type="dxa"/>
            <w:gridSpan w:val="42"/>
            <w:shd w:val="clear" w:color="auto" w:fill="F7CAAC"/>
          </w:tcPr>
          <w:p w14:paraId="2912BAF0" w14:textId="77777777" w:rsidR="00A14B20" w:rsidRDefault="00A14B20" w:rsidP="00A57E40">
            <w:pPr>
              <w:jc w:val="both"/>
            </w:pPr>
            <w:r>
              <w:rPr>
                <w:b/>
              </w:rPr>
              <w:t xml:space="preserve">Údaje o vzdělání na VŠ </w:t>
            </w:r>
          </w:p>
        </w:tc>
      </w:tr>
      <w:tr w:rsidR="00A14B20" w:rsidRPr="00302D8C" w14:paraId="466DE739" w14:textId="77777777" w:rsidTr="00A914E8">
        <w:trPr>
          <w:trHeight w:val="1055"/>
        </w:trPr>
        <w:tc>
          <w:tcPr>
            <w:tcW w:w="10065" w:type="dxa"/>
            <w:gridSpan w:val="42"/>
          </w:tcPr>
          <w:p w14:paraId="1126D420" w14:textId="77777777" w:rsidR="00A14B20" w:rsidRDefault="00F50E82" w:rsidP="006A7AEF">
            <w:pPr>
              <w:spacing w:after="120"/>
              <w:jc w:val="both"/>
            </w:pPr>
            <w:r w:rsidRPr="00C80153">
              <w:t xml:space="preserve">2012: UTB Zlín, FT, </w:t>
            </w:r>
            <w:r w:rsidRPr="00C80153">
              <w:rPr>
                <w:rFonts w:eastAsia="Calibri"/>
              </w:rPr>
              <w:t xml:space="preserve">SP Chemie a technologie materiálů, </w:t>
            </w:r>
            <w:r w:rsidRPr="00C80153">
              <w:t>obor Technologie makromolekulárních látek, Ph.D.</w:t>
            </w:r>
          </w:p>
          <w:p w14:paraId="50867D30" w14:textId="77777777" w:rsidR="00806BE7" w:rsidRDefault="00562744" w:rsidP="006A7AEF">
            <w:pPr>
              <w:spacing w:after="120"/>
              <w:jc w:val="both"/>
              <w:rPr>
                <w:color w:val="000000"/>
              </w:rPr>
            </w:pPr>
            <w:r w:rsidRPr="000B3E4E">
              <w:rPr>
                <w:color w:val="000000"/>
              </w:rPr>
              <w:t xml:space="preserve">Další odborné zkušenosti: </w:t>
            </w:r>
            <w:r w:rsidR="00275711" w:rsidRPr="00326638">
              <w:rPr>
                <w:b/>
                <w:color w:val="000000"/>
              </w:rPr>
              <w:t>člen</w:t>
            </w:r>
            <w:r w:rsidR="00275711">
              <w:rPr>
                <w:color w:val="000000"/>
              </w:rPr>
              <w:t xml:space="preserve"> </w:t>
            </w:r>
            <w:r w:rsidR="00275711" w:rsidRPr="00275711">
              <w:rPr>
                <w:b/>
                <w:color w:val="000000"/>
              </w:rPr>
              <w:t>hodnotícího panelu GAČR P106</w:t>
            </w:r>
            <w:r w:rsidR="00275711" w:rsidRPr="00275711">
              <w:rPr>
                <w:color w:val="000000"/>
              </w:rPr>
              <w:t xml:space="preserve"> </w:t>
            </w:r>
            <w:r w:rsidR="00275711" w:rsidRPr="002312B3">
              <w:rPr>
                <w:b/>
                <w:color w:val="000000"/>
              </w:rPr>
              <w:t>– Technická chemie</w:t>
            </w:r>
            <w:r w:rsidR="00275711">
              <w:rPr>
                <w:color w:val="000000"/>
              </w:rPr>
              <w:t xml:space="preserve"> (04/2019 – 04/2021)</w:t>
            </w:r>
            <w:r w:rsidR="00806BE7">
              <w:rPr>
                <w:color w:val="000000"/>
              </w:rPr>
              <w:t xml:space="preserve">, </w:t>
            </w:r>
            <w:r w:rsidR="00806BE7" w:rsidRPr="00806BE7">
              <w:rPr>
                <w:color w:val="000000"/>
              </w:rPr>
              <w:t>Člen oborové rady doktorského studijního programu P 3909 Procesní inženýrství uskutečňovaného na Fakultě technologické Univerzity Tomáše Bati ve Zlíně.</w:t>
            </w:r>
          </w:p>
          <w:p w14:paraId="5B14C246" w14:textId="023F46A9" w:rsidR="007D2438" w:rsidRPr="00302D8C" w:rsidRDefault="00A14B20" w:rsidP="006A7AEF">
            <w:pPr>
              <w:spacing w:after="120"/>
              <w:jc w:val="both"/>
              <w:rPr>
                <w:b/>
              </w:rPr>
            </w:pPr>
            <w:r w:rsidRPr="00D80C74">
              <w:t>Členství v mezinár</w:t>
            </w:r>
            <w:r w:rsidR="00326638">
              <w:t xml:space="preserve">odních organizacích: </w:t>
            </w:r>
            <w:r w:rsidR="00F50E82" w:rsidRPr="00C80153">
              <w:rPr>
                <w:rFonts w:cs="Cambria"/>
                <w:b/>
              </w:rPr>
              <w:t>American Chemical Society</w:t>
            </w:r>
            <w:r w:rsidR="00F50E82" w:rsidRPr="00C80153">
              <w:rPr>
                <w:rFonts w:cs="Cambria"/>
              </w:rPr>
              <w:t xml:space="preserve"> (člen, 2014 – 2015)</w:t>
            </w:r>
            <w:r w:rsidR="00F50E82" w:rsidRPr="00C80153">
              <w:rPr>
                <w:rFonts w:cs="Cambria"/>
                <w:lang w:val="en-GB"/>
              </w:rPr>
              <w:t xml:space="preserve">; </w:t>
            </w:r>
            <w:r w:rsidR="00F50E82" w:rsidRPr="00C80153">
              <w:rPr>
                <w:rFonts w:cs="Cambria"/>
                <w:b/>
              </w:rPr>
              <w:t>The Society of Rheology</w:t>
            </w:r>
            <w:r w:rsidR="00F50E82" w:rsidRPr="00C80153">
              <w:rPr>
                <w:rFonts w:cs="Cambria"/>
              </w:rPr>
              <w:t xml:space="preserve"> (člen, 2014 – 2015); </w:t>
            </w:r>
            <w:r w:rsidR="00F50E82" w:rsidRPr="00C80153">
              <w:rPr>
                <w:rFonts w:cs="Cambria"/>
                <w:b/>
              </w:rPr>
              <w:t>The Nordic Rheology Society</w:t>
            </w:r>
            <w:r w:rsidR="00F50E82" w:rsidRPr="00C80153">
              <w:rPr>
                <w:rFonts w:cs="Cambria"/>
              </w:rPr>
              <w:t xml:space="preserve"> (člen, 2015)</w:t>
            </w:r>
            <w:r w:rsidR="00806BE7">
              <w:rPr>
                <w:rFonts w:cs="Cambria"/>
              </w:rPr>
              <w:t>;</w:t>
            </w:r>
            <w:r w:rsidR="00806BE7">
              <w:t xml:space="preserve"> </w:t>
            </w:r>
            <w:r w:rsidR="00806BE7" w:rsidRPr="00806BE7">
              <w:rPr>
                <w:rFonts w:cs="Cambria"/>
                <w:b/>
              </w:rPr>
              <w:t>Society of Plastics Engineers</w:t>
            </w:r>
            <w:r w:rsidR="00806BE7" w:rsidRPr="00806BE7">
              <w:rPr>
                <w:rFonts w:cs="Cambria"/>
              </w:rPr>
              <w:t xml:space="preserve"> (člen, 2018 – doposud)</w:t>
            </w:r>
          </w:p>
        </w:tc>
      </w:tr>
      <w:tr w:rsidR="00A14B20" w14:paraId="679FFF03" w14:textId="77777777" w:rsidTr="00A914E8">
        <w:tc>
          <w:tcPr>
            <w:tcW w:w="10065" w:type="dxa"/>
            <w:gridSpan w:val="42"/>
            <w:shd w:val="clear" w:color="auto" w:fill="F7CAAC"/>
          </w:tcPr>
          <w:p w14:paraId="014C4FDA" w14:textId="77777777" w:rsidR="00A14B20" w:rsidRDefault="00A14B20" w:rsidP="00A57E40">
            <w:pPr>
              <w:jc w:val="both"/>
              <w:rPr>
                <w:b/>
              </w:rPr>
            </w:pPr>
            <w:r>
              <w:rPr>
                <w:b/>
              </w:rPr>
              <w:t>Údaje o odborném působení od absolvování VŠ</w:t>
            </w:r>
          </w:p>
        </w:tc>
      </w:tr>
      <w:tr w:rsidR="00A14B20" w14:paraId="2865759D" w14:textId="77777777" w:rsidTr="00A914E8">
        <w:trPr>
          <w:trHeight w:val="368"/>
        </w:trPr>
        <w:tc>
          <w:tcPr>
            <w:tcW w:w="10065" w:type="dxa"/>
            <w:gridSpan w:val="42"/>
          </w:tcPr>
          <w:p w14:paraId="0007055D" w14:textId="77777777" w:rsidR="00A14B20" w:rsidRPr="00C80153" w:rsidRDefault="00F50E82" w:rsidP="00326638">
            <w:pPr>
              <w:spacing w:before="120" w:after="120"/>
              <w:jc w:val="both"/>
            </w:pPr>
            <w:r w:rsidRPr="00C80153">
              <w:rPr>
                <w:rFonts w:eastAsia="Arial Unicode MS"/>
              </w:rPr>
              <w:t>2011 – dosud: UTB Zlín, senior researcher, od r. 2012 odborný asistent</w:t>
            </w:r>
            <w:r w:rsidRPr="00C80153">
              <w:t>, od r. 2016 docent</w:t>
            </w:r>
          </w:p>
        </w:tc>
      </w:tr>
      <w:tr w:rsidR="00A14B20" w14:paraId="4242CC26" w14:textId="77777777" w:rsidTr="00A914E8">
        <w:trPr>
          <w:trHeight w:val="250"/>
        </w:trPr>
        <w:tc>
          <w:tcPr>
            <w:tcW w:w="10065" w:type="dxa"/>
            <w:gridSpan w:val="42"/>
            <w:shd w:val="clear" w:color="auto" w:fill="F7CAAC"/>
          </w:tcPr>
          <w:p w14:paraId="575DBDAF" w14:textId="77777777" w:rsidR="00A14B20" w:rsidRDefault="00A14B20" w:rsidP="00A57E40">
            <w:pPr>
              <w:jc w:val="both"/>
            </w:pPr>
            <w:r>
              <w:rPr>
                <w:b/>
              </w:rPr>
              <w:t>Zkušenosti s vedením kvalifikačních a rigorózních prací</w:t>
            </w:r>
          </w:p>
        </w:tc>
      </w:tr>
      <w:tr w:rsidR="00A14B20" w14:paraId="3C2D9B24" w14:textId="77777777" w:rsidTr="00A914E8">
        <w:trPr>
          <w:trHeight w:val="316"/>
        </w:trPr>
        <w:tc>
          <w:tcPr>
            <w:tcW w:w="10065" w:type="dxa"/>
            <w:gridSpan w:val="42"/>
          </w:tcPr>
          <w:p w14:paraId="179EA506" w14:textId="77777777" w:rsidR="00A14B20" w:rsidRPr="00C80153" w:rsidRDefault="00F50E82" w:rsidP="00326638">
            <w:pPr>
              <w:spacing w:before="120" w:after="120"/>
              <w:jc w:val="both"/>
            </w:pPr>
            <w:r w:rsidRPr="00C80153">
              <w:t xml:space="preserve">Počet obhájených prací, které vyučující vedl v období 2014 – 2018: </w:t>
            </w:r>
            <w:r w:rsidRPr="00C80153">
              <w:rPr>
                <w:b/>
              </w:rPr>
              <w:t xml:space="preserve">3 </w:t>
            </w:r>
            <w:r w:rsidRPr="00C80153">
              <w:t xml:space="preserve">BP, </w:t>
            </w:r>
            <w:r w:rsidRPr="00C80153">
              <w:rPr>
                <w:b/>
              </w:rPr>
              <w:t xml:space="preserve">12 </w:t>
            </w:r>
            <w:r w:rsidRPr="00C80153">
              <w:t xml:space="preserve">DP, </w:t>
            </w:r>
            <w:r w:rsidRPr="00C80153">
              <w:rPr>
                <w:b/>
              </w:rPr>
              <w:t>1</w:t>
            </w:r>
            <w:r w:rsidRPr="00C80153">
              <w:t xml:space="preserve"> DisP.</w:t>
            </w:r>
            <w:r w:rsidR="00A14B20" w:rsidRPr="00C80153">
              <w:tab/>
            </w:r>
          </w:p>
        </w:tc>
      </w:tr>
      <w:tr w:rsidR="00A14B20" w14:paraId="236A31F4" w14:textId="77777777" w:rsidTr="00A914E8">
        <w:trPr>
          <w:cantSplit/>
        </w:trPr>
        <w:tc>
          <w:tcPr>
            <w:tcW w:w="3374" w:type="dxa"/>
            <w:gridSpan w:val="7"/>
            <w:tcBorders>
              <w:top w:val="single" w:sz="12" w:space="0" w:color="auto"/>
            </w:tcBorders>
            <w:shd w:val="clear" w:color="auto" w:fill="F7CAAC"/>
          </w:tcPr>
          <w:p w14:paraId="3CA58440"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34CF72BA"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15711D7E"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2F852F09" w14:textId="77777777" w:rsidR="00A14B20" w:rsidRDefault="00A14B20" w:rsidP="00A57E40">
            <w:pPr>
              <w:jc w:val="both"/>
              <w:rPr>
                <w:b/>
              </w:rPr>
            </w:pPr>
            <w:r>
              <w:rPr>
                <w:b/>
              </w:rPr>
              <w:t>Ohlasy publikací</w:t>
            </w:r>
          </w:p>
        </w:tc>
      </w:tr>
      <w:tr w:rsidR="00F50E82" w14:paraId="37D1DD64" w14:textId="77777777" w:rsidTr="00A914E8">
        <w:trPr>
          <w:cantSplit/>
        </w:trPr>
        <w:tc>
          <w:tcPr>
            <w:tcW w:w="3374" w:type="dxa"/>
            <w:gridSpan w:val="7"/>
          </w:tcPr>
          <w:p w14:paraId="3C0B34A2" w14:textId="77777777" w:rsidR="00F50E82" w:rsidRPr="00827804" w:rsidRDefault="00F50E82" w:rsidP="00C7757B">
            <w:pPr>
              <w:spacing w:before="60" w:after="60"/>
              <w:jc w:val="both"/>
            </w:pPr>
            <w:r w:rsidRPr="00827804">
              <w:t>Technologie makromolekulárních látek</w:t>
            </w:r>
          </w:p>
        </w:tc>
        <w:tc>
          <w:tcPr>
            <w:tcW w:w="2244" w:type="dxa"/>
            <w:gridSpan w:val="7"/>
          </w:tcPr>
          <w:p w14:paraId="14EF0046" w14:textId="77777777" w:rsidR="00F50E82" w:rsidRPr="00827804" w:rsidRDefault="00F50E82" w:rsidP="00C7757B">
            <w:pPr>
              <w:spacing w:before="60" w:after="60"/>
              <w:jc w:val="both"/>
            </w:pPr>
            <w:r w:rsidRPr="00827804">
              <w:t>2016</w:t>
            </w:r>
          </w:p>
        </w:tc>
        <w:tc>
          <w:tcPr>
            <w:tcW w:w="2250" w:type="dxa"/>
            <w:gridSpan w:val="14"/>
            <w:tcBorders>
              <w:right w:val="single" w:sz="12" w:space="0" w:color="auto"/>
            </w:tcBorders>
          </w:tcPr>
          <w:p w14:paraId="2FEA339B" w14:textId="77777777" w:rsidR="00F50E82" w:rsidRPr="00827804" w:rsidRDefault="00F50E82" w:rsidP="00C7757B">
            <w:pPr>
              <w:spacing w:before="60" w:after="60"/>
              <w:jc w:val="both"/>
            </w:pPr>
            <w:r w:rsidRPr="00827804">
              <w:t>UTB Zlín</w:t>
            </w:r>
          </w:p>
        </w:tc>
        <w:tc>
          <w:tcPr>
            <w:tcW w:w="635" w:type="dxa"/>
            <w:gridSpan w:val="2"/>
            <w:tcBorders>
              <w:left w:val="single" w:sz="12" w:space="0" w:color="auto"/>
            </w:tcBorders>
            <w:shd w:val="clear" w:color="auto" w:fill="F7CAAC"/>
          </w:tcPr>
          <w:p w14:paraId="46CA814C" w14:textId="77777777" w:rsidR="00F50E82" w:rsidRDefault="00F50E82" w:rsidP="00A57E40">
            <w:pPr>
              <w:jc w:val="both"/>
            </w:pPr>
            <w:r>
              <w:rPr>
                <w:b/>
              </w:rPr>
              <w:t>WOS</w:t>
            </w:r>
          </w:p>
        </w:tc>
        <w:tc>
          <w:tcPr>
            <w:tcW w:w="693" w:type="dxa"/>
            <w:gridSpan w:val="5"/>
            <w:shd w:val="clear" w:color="auto" w:fill="F7CAAC"/>
          </w:tcPr>
          <w:p w14:paraId="61CF1F18" w14:textId="77777777" w:rsidR="00F50E82" w:rsidRDefault="00F50E82" w:rsidP="00A57E40">
            <w:pPr>
              <w:jc w:val="both"/>
              <w:rPr>
                <w:sz w:val="18"/>
              </w:rPr>
            </w:pPr>
            <w:r>
              <w:rPr>
                <w:b/>
                <w:sz w:val="18"/>
              </w:rPr>
              <w:t>Scopus</w:t>
            </w:r>
          </w:p>
        </w:tc>
        <w:tc>
          <w:tcPr>
            <w:tcW w:w="869" w:type="dxa"/>
            <w:gridSpan w:val="7"/>
            <w:shd w:val="clear" w:color="auto" w:fill="F7CAAC"/>
          </w:tcPr>
          <w:p w14:paraId="61E8B76E" w14:textId="77777777" w:rsidR="00F50E82" w:rsidRDefault="00F50E82" w:rsidP="00A57E40">
            <w:pPr>
              <w:jc w:val="both"/>
            </w:pPr>
            <w:r>
              <w:rPr>
                <w:b/>
                <w:sz w:val="18"/>
              </w:rPr>
              <w:t>ostatní</w:t>
            </w:r>
          </w:p>
        </w:tc>
      </w:tr>
      <w:tr w:rsidR="00F50E82" w:rsidRPr="00B34D38" w14:paraId="2B5F0C4E" w14:textId="77777777" w:rsidTr="00A914E8">
        <w:trPr>
          <w:cantSplit/>
          <w:trHeight w:val="70"/>
        </w:trPr>
        <w:tc>
          <w:tcPr>
            <w:tcW w:w="3374" w:type="dxa"/>
            <w:gridSpan w:val="7"/>
            <w:shd w:val="clear" w:color="auto" w:fill="F7CAAC"/>
          </w:tcPr>
          <w:p w14:paraId="0927046C" w14:textId="77777777" w:rsidR="00F50E82" w:rsidRDefault="00F50E82" w:rsidP="00A57E40">
            <w:pPr>
              <w:jc w:val="both"/>
            </w:pPr>
            <w:r>
              <w:rPr>
                <w:b/>
              </w:rPr>
              <w:t>Obor jmenovacího řízení</w:t>
            </w:r>
          </w:p>
        </w:tc>
        <w:tc>
          <w:tcPr>
            <w:tcW w:w="2244" w:type="dxa"/>
            <w:gridSpan w:val="7"/>
            <w:shd w:val="clear" w:color="auto" w:fill="F7CAAC"/>
          </w:tcPr>
          <w:p w14:paraId="38E15477" w14:textId="77777777" w:rsidR="00F50E82" w:rsidRDefault="00F50E82" w:rsidP="00A57E40">
            <w:pPr>
              <w:jc w:val="both"/>
            </w:pPr>
            <w:r>
              <w:rPr>
                <w:b/>
              </w:rPr>
              <w:t>Rok udělení hodnosti</w:t>
            </w:r>
          </w:p>
        </w:tc>
        <w:tc>
          <w:tcPr>
            <w:tcW w:w="2250" w:type="dxa"/>
            <w:gridSpan w:val="14"/>
            <w:tcBorders>
              <w:right w:val="single" w:sz="12" w:space="0" w:color="auto"/>
            </w:tcBorders>
            <w:shd w:val="clear" w:color="auto" w:fill="F7CAAC"/>
          </w:tcPr>
          <w:p w14:paraId="377219AB" w14:textId="77777777" w:rsidR="00F50E82" w:rsidRDefault="00F50E82" w:rsidP="00A57E40">
            <w:pPr>
              <w:jc w:val="both"/>
            </w:pPr>
            <w:r>
              <w:rPr>
                <w:b/>
              </w:rPr>
              <w:t>Řízení konáno na VŠ</w:t>
            </w:r>
          </w:p>
        </w:tc>
        <w:tc>
          <w:tcPr>
            <w:tcW w:w="635" w:type="dxa"/>
            <w:gridSpan w:val="2"/>
            <w:vMerge w:val="restart"/>
            <w:tcBorders>
              <w:left w:val="single" w:sz="12" w:space="0" w:color="auto"/>
            </w:tcBorders>
          </w:tcPr>
          <w:p w14:paraId="2F4F970E" w14:textId="272A2890" w:rsidR="00F50E82" w:rsidRPr="00827804" w:rsidRDefault="00012F4A" w:rsidP="00AF1C1D">
            <w:pPr>
              <w:jc w:val="both"/>
              <w:rPr>
                <w:b/>
              </w:rPr>
            </w:pPr>
            <w:r>
              <w:rPr>
                <w:b/>
              </w:rPr>
              <w:t>6</w:t>
            </w:r>
            <w:r w:rsidR="00AF1C1D">
              <w:rPr>
                <w:b/>
              </w:rPr>
              <w:t>71</w:t>
            </w:r>
          </w:p>
        </w:tc>
        <w:tc>
          <w:tcPr>
            <w:tcW w:w="693" w:type="dxa"/>
            <w:gridSpan w:val="5"/>
            <w:vMerge w:val="restart"/>
          </w:tcPr>
          <w:p w14:paraId="1B62B713" w14:textId="74F52C73" w:rsidR="00F50E82" w:rsidRPr="00827804" w:rsidRDefault="007D6717" w:rsidP="00BF04CD">
            <w:pPr>
              <w:jc w:val="both"/>
              <w:rPr>
                <w:b/>
              </w:rPr>
            </w:pPr>
            <w:r>
              <w:rPr>
                <w:b/>
              </w:rPr>
              <w:t>6</w:t>
            </w:r>
            <w:r w:rsidR="00BF04CD">
              <w:rPr>
                <w:b/>
              </w:rPr>
              <w:t>86</w:t>
            </w:r>
          </w:p>
        </w:tc>
        <w:tc>
          <w:tcPr>
            <w:tcW w:w="869" w:type="dxa"/>
            <w:gridSpan w:val="7"/>
            <w:vMerge w:val="restart"/>
          </w:tcPr>
          <w:p w14:paraId="35161637" w14:textId="77777777" w:rsidR="00F50E82" w:rsidRPr="00B34D38" w:rsidRDefault="00F50E82" w:rsidP="00A57E40">
            <w:pPr>
              <w:jc w:val="both"/>
              <w:rPr>
                <w:b/>
                <w:sz w:val="18"/>
                <w:szCs w:val="18"/>
              </w:rPr>
            </w:pPr>
            <w:r w:rsidRPr="00B34D38">
              <w:rPr>
                <w:b/>
                <w:sz w:val="18"/>
                <w:szCs w:val="18"/>
              </w:rPr>
              <w:t>neevid.</w:t>
            </w:r>
          </w:p>
        </w:tc>
      </w:tr>
      <w:tr w:rsidR="00A14B20" w14:paraId="1BF3AB24" w14:textId="77777777" w:rsidTr="00A914E8">
        <w:trPr>
          <w:trHeight w:val="205"/>
        </w:trPr>
        <w:tc>
          <w:tcPr>
            <w:tcW w:w="3374" w:type="dxa"/>
            <w:gridSpan w:val="7"/>
          </w:tcPr>
          <w:p w14:paraId="7867DB62" w14:textId="77777777" w:rsidR="00A14B20" w:rsidRPr="00F55552" w:rsidRDefault="00A14B20" w:rsidP="00A57E40">
            <w:pPr>
              <w:spacing w:before="40" w:after="40"/>
              <w:jc w:val="both"/>
            </w:pPr>
            <w:r>
              <w:rPr>
                <w:rFonts w:eastAsia="Calibri"/>
                <w:lang w:eastAsia="en-US"/>
              </w:rPr>
              <w:t>---</w:t>
            </w:r>
          </w:p>
        </w:tc>
        <w:tc>
          <w:tcPr>
            <w:tcW w:w="2244" w:type="dxa"/>
            <w:gridSpan w:val="7"/>
          </w:tcPr>
          <w:p w14:paraId="435830A4" w14:textId="77777777" w:rsidR="00A14B20" w:rsidRDefault="00A14B20" w:rsidP="00A57E40">
            <w:pPr>
              <w:spacing w:before="40" w:after="40"/>
              <w:jc w:val="both"/>
            </w:pPr>
            <w:r>
              <w:t>---</w:t>
            </w:r>
          </w:p>
        </w:tc>
        <w:tc>
          <w:tcPr>
            <w:tcW w:w="2250" w:type="dxa"/>
            <w:gridSpan w:val="14"/>
            <w:tcBorders>
              <w:right w:val="single" w:sz="12" w:space="0" w:color="auto"/>
            </w:tcBorders>
          </w:tcPr>
          <w:p w14:paraId="294EEF1A"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54378505" w14:textId="77777777" w:rsidR="00A14B20" w:rsidRDefault="00A14B20" w:rsidP="00A57E40">
            <w:pPr>
              <w:rPr>
                <w:b/>
              </w:rPr>
            </w:pPr>
          </w:p>
        </w:tc>
        <w:tc>
          <w:tcPr>
            <w:tcW w:w="693" w:type="dxa"/>
            <w:gridSpan w:val="5"/>
            <w:vMerge/>
            <w:vAlign w:val="center"/>
          </w:tcPr>
          <w:p w14:paraId="70F70314" w14:textId="77777777" w:rsidR="00A14B20" w:rsidRDefault="00A14B20" w:rsidP="00A57E40">
            <w:pPr>
              <w:rPr>
                <w:b/>
              </w:rPr>
            </w:pPr>
          </w:p>
        </w:tc>
        <w:tc>
          <w:tcPr>
            <w:tcW w:w="869" w:type="dxa"/>
            <w:gridSpan w:val="7"/>
            <w:vMerge/>
            <w:vAlign w:val="center"/>
          </w:tcPr>
          <w:p w14:paraId="4F3E168B" w14:textId="77777777" w:rsidR="00A14B20" w:rsidRDefault="00A14B20" w:rsidP="00A57E40">
            <w:pPr>
              <w:rPr>
                <w:b/>
              </w:rPr>
            </w:pPr>
          </w:p>
        </w:tc>
      </w:tr>
      <w:tr w:rsidR="00A14B20" w14:paraId="0C25BC26" w14:textId="77777777" w:rsidTr="00A914E8">
        <w:tc>
          <w:tcPr>
            <w:tcW w:w="10065" w:type="dxa"/>
            <w:gridSpan w:val="42"/>
            <w:shd w:val="clear" w:color="auto" w:fill="F7CAAC"/>
          </w:tcPr>
          <w:p w14:paraId="6DF932FB"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32309CA7" w14:textId="77777777" w:rsidTr="00A914E8">
        <w:trPr>
          <w:trHeight w:val="1011"/>
        </w:trPr>
        <w:tc>
          <w:tcPr>
            <w:tcW w:w="10065" w:type="dxa"/>
            <w:gridSpan w:val="42"/>
          </w:tcPr>
          <w:p w14:paraId="4416BB88" w14:textId="4D2549FF" w:rsidR="007D2438" w:rsidRPr="007D2438" w:rsidRDefault="007D2438" w:rsidP="00326638">
            <w:pPr>
              <w:spacing w:before="120" w:after="120"/>
              <w:jc w:val="both"/>
              <w:rPr>
                <w:rStyle w:val="hithilite"/>
              </w:rPr>
            </w:pPr>
            <w:r>
              <w:rPr>
                <w:rStyle w:val="hithilite"/>
              </w:rPr>
              <w:t>CVEK, M.</w:t>
            </w:r>
            <w:r w:rsidR="00326638">
              <w:rPr>
                <w:rStyle w:val="hithilite"/>
              </w:rPr>
              <w:t>, MRLÍ</w:t>
            </w:r>
            <w:r w:rsidRPr="007D2438">
              <w:rPr>
                <w:rStyle w:val="hithilite"/>
              </w:rPr>
              <w:t>K, M</w:t>
            </w:r>
            <w:r>
              <w:rPr>
                <w:rStyle w:val="hithilite"/>
              </w:rPr>
              <w:t>.</w:t>
            </w:r>
            <w:r w:rsidR="00326638">
              <w:rPr>
                <w:rStyle w:val="hithilite"/>
              </w:rPr>
              <w:t>,</w:t>
            </w:r>
            <w:r w:rsidRPr="007D2438">
              <w:rPr>
                <w:rStyle w:val="hithilite"/>
              </w:rPr>
              <w:t xml:space="preserve"> </w:t>
            </w:r>
            <w:r w:rsidR="00326638">
              <w:rPr>
                <w:rStyle w:val="hithilite"/>
              </w:rPr>
              <w:t>Š</w:t>
            </w:r>
            <w:r w:rsidRPr="007D2438">
              <w:rPr>
                <w:rStyle w:val="hithilite"/>
              </w:rPr>
              <w:t>EV</w:t>
            </w:r>
            <w:r w:rsidR="00326638">
              <w:rPr>
                <w:rStyle w:val="hithilite"/>
              </w:rPr>
              <w:t>ČÍ</w:t>
            </w:r>
            <w:r w:rsidRPr="007D2438">
              <w:rPr>
                <w:rStyle w:val="hithilite"/>
              </w:rPr>
              <w:t>K, J</w:t>
            </w:r>
            <w:r w:rsidR="00326638">
              <w:rPr>
                <w:rStyle w:val="hithilite"/>
              </w:rPr>
              <w:t xml:space="preserve">., </w:t>
            </w:r>
            <w:r w:rsidRPr="007D2438">
              <w:rPr>
                <w:rStyle w:val="hithilite"/>
                <w:b/>
              </w:rPr>
              <w:t>SEDLA</w:t>
            </w:r>
            <w:r w:rsidR="00326638">
              <w:rPr>
                <w:rStyle w:val="hithilite"/>
                <w:b/>
              </w:rPr>
              <w:t>ČÍK, M. (25</w:t>
            </w:r>
            <w:r w:rsidRPr="007D2438">
              <w:rPr>
                <w:rStyle w:val="hithilite"/>
                <w:b/>
              </w:rPr>
              <w:t>%)</w:t>
            </w:r>
            <w:r w:rsidR="00326638" w:rsidRPr="00326638">
              <w:rPr>
                <w:rStyle w:val="hithilite"/>
              </w:rPr>
              <w:t>:</w:t>
            </w:r>
            <w:r w:rsidRPr="00326638">
              <w:rPr>
                <w:rStyle w:val="hithilite"/>
              </w:rPr>
              <w:t xml:space="preserve"> </w:t>
            </w:r>
            <w:r w:rsidRPr="007D2438">
              <w:rPr>
                <w:rStyle w:val="hithilite"/>
              </w:rPr>
              <w:t xml:space="preserve">Tailoring </w:t>
            </w:r>
            <w:r w:rsidR="00326638">
              <w:rPr>
                <w:rStyle w:val="hithilite"/>
              </w:rPr>
              <w:t>p</w:t>
            </w:r>
            <w:r w:rsidRPr="007D2438">
              <w:rPr>
                <w:rStyle w:val="hithilite"/>
              </w:rPr>
              <w:t xml:space="preserve">erformance, </w:t>
            </w:r>
            <w:r w:rsidR="00326638">
              <w:rPr>
                <w:rStyle w:val="hithilite"/>
              </w:rPr>
              <w:t>d</w:t>
            </w:r>
            <w:r w:rsidRPr="007D2438">
              <w:rPr>
                <w:rStyle w:val="hithilite"/>
              </w:rPr>
              <w:t xml:space="preserve">amping, and </w:t>
            </w:r>
            <w:r w:rsidR="00326638">
              <w:rPr>
                <w:rStyle w:val="hithilite"/>
              </w:rPr>
              <w:t>s</w:t>
            </w:r>
            <w:r w:rsidRPr="007D2438">
              <w:rPr>
                <w:rStyle w:val="hithilite"/>
              </w:rPr>
              <w:t xml:space="preserve">urface </w:t>
            </w:r>
            <w:r w:rsidR="00326638">
              <w:rPr>
                <w:rStyle w:val="hithilite"/>
              </w:rPr>
              <w:t>p</w:t>
            </w:r>
            <w:r w:rsidRPr="007D2438">
              <w:rPr>
                <w:rStyle w:val="hithilite"/>
              </w:rPr>
              <w:t>roperties of</w:t>
            </w:r>
            <w:r>
              <w:rPr>
                <w:rStyle w:val="hithilite"/>
              </w:rPr>
              <w:t xml:space="preserve"> </w:t>
            </w:r>
            <w:r w:rsidR="00326638">
              <w:rPr>
                <w:rStyle w:val="hithilite"/>
              </w:rPr>
              <w:t>m</w:t>
            </w:r>
            <w:r>
              <w:rPr>
                <w:rStyle w:val="hithilite"/>
              </w:rPr>
              <w:t xml:space="preserve">agnetorheological </w:t>
            </w:r>
            <w:r w:rsidR="00326638">
              <w:rPr>
                <w:rStyle w:val="hithilite"/>
              </w:rPr>
              <w:t>e</w:t>
            </w:r>
            <w:r>
              <w:rPr>
                <w:rStyle w:val="hithilite"/>
              </w:rPr>
              <w:t>lastomers v</w:t>
            </w:r>
            <w:r w:rsidRPr="007D2438">
              <w:rPr>
                <w:rStyle w:val="hithilite"/>
              </w:rPr>
              <w:t xml:space="preserve">ia </w:t>
            </w:r>
            <w:r w:rsidR="00326638">
              <w:rPr>
                <w:rStyle w:val="hithilite"/>
              </w:rPr>
              <w:t>p</w:t>
            </w:r>
            <w:r w:rsidRPr="007D2438">
              <w:rPr>
                <w:rStyle w:val="hithilite"/>
              </w:rPr>
              <w:t xml:space="preserve">article-grafting </w:t>
            </w:r>
            <w:r w:rsidR="00326638">
              <w:rPr>
                <w:rStyle w:val="hithilite"/>
              </w:rPr>
              <w:t>t</w:t>
            </w:r>
            <w:r w:rsidRPr="007D2438">
              <w:rPr>
                <w:rStyle w:val="hithilite"/>
              </w:rPr>
              <w:t xml:space="preserve">echnology. </w:t>
            </w:r>
            <w:r w:rsidRPr="00326638">
              <w:rPr>
                <w:rStyle w:val="hithilite"/>
                <w:i/>
              </w:rPr>
              <w:t>Polymers</w:t>
            </w:r>
            <w:r w:rsidR="00326638">
              <w:rPr>
                <w:rStyle w:val="hithilite"/>
              </w:rPr>
              <w:t xml:space="preserve"> 10(</w:t>
            </w:r>
            <w:r w:rsidRPr="007D2438">
              <w:rPr>
                <w:rStyle w:val="hithilite"/>
              </w:rPr>
              <w:t>12</w:t>
            </w:r>
            <w:r w:rsidR="00326638">
              <w:rPr>
                <w:rStyle w:val="hithilite"/>
              </w:rPr>
              <w:t xml:space="preserve">), </w:t>
            </w:r>
            <w:r w:rsidRPr="007D2438">
              <w:rPr>
                <w:rStyle w:val="hithilite"/>
              </w:rPr>
              <w:t>1411-1428</w:t>
            </w:r>
            <w:r w:rsidR="00326638">
              <w:rPr>
                <w:rStyle w:val="hithilite"/>
              </w:rPr>
              <w:t xml:space="preserve">, </w:t>
            </w:r>
            <w:r w:rsidR="00326638" w:rsidRPr="00326638">
              <w:rPr>
                <w:rStyle w:val="hithilite"/>
                <w:b/>
              </w:rPr>
              <w:t>2018</w:t>
            </w:r>
            <w:r w:rsidR="00326638">
              <w:rPr>
                <w:rStyle w:val="hithilite"/>
              </w:rPr>
              <w:t xml:space="preserve">. ISSN </w:t>
            </w:r>
            <w:r w:rsidRPr="007D2438">
              <w:rPr>
                <w:rStyle w:val="hithilite"/>
              </w:rPr>
              <w:t>2073-4360.</w:t>
            </w:r>
          </w:p>
          <w:p w14:paraId="1EAFC61D" w14:textId="462CE9EB" w:rsidR="00F50E82" w:rsidRPr="00F50E82" w:rsidRDefault="00F50E82" w:rsidP="00326638">
            <w:pPr>
              <w:spacing w:before="120" w:after="120"/>
              <w:jc w:val="both"/>
              <w:rPr>
                <w:rStyle w:val="hithilite"/>
                <w:b/>
              </w:rPr>
            </w:pPr>
            <w:r w:rsidRPr="00F50E82">
              <w:rPr>
                <w:rStyle w:val="hithilite"/>
                <w:caps/>
              </w:rPr>
              <w:t>CVEK, M., MOUČKA, R.,</w:t>
            </w:r>
            <w:r w:rsidRPr="00F50E82">
              <w:rPr>
                <w:rStyle w:val="hithilite"/>
                <w:b/>
                <w:caps/>
              </w:rPr>
              <w:t xml:space="preserve"> SedlaČÍk, M</w:t>
            </w:r>
            <w:r w:rsidRPr="00F50E82">
              <w:rPr>
                <w:b/>
                <w:caps/>
              </w:rPr>
              <w:t>. (30%)</w:t>
            </w:r>
            <w:r w:rsidRPr="00F50E82">
              <w:rPr>
                <w:caps/>
              </w:rPr>
              <w:t>, BABAYAN, V., PavlÍnek, V.:</w:t>
            </w:r>
            <w:r w:rsidRPr="00F50E82">
              <w:t xml:space="preserve"> Enhancement of radio-absorbing properties and thermal conductivity of polysiloxane-based magnetorheological elastomers by the alignment of filler particles. </w:t>
            </w:r>
            <w:r w:rsidRPr="00F50E82">
              <w:rPr>
                <w:i/>
              </w:rPr>
              <w:t xml:space="preserve">Smart Materials and Structures </w:t>
            </w:r>
            <w:r w:rsidRPr="00F50E82">
              <w:t xml:space="preserve">26(9), </w:t>
            </w:r>
            <w:r w:rsidRPr="00F50E82">
              <w:rPr>
                <w:color w:val="212121"/>
                <w:shd w:val="clear" w:color="auto" w:fill="FFFFFF"/>
              </w:rPr>
              <w:t xml:space="preserve"> Art. No. 095005, </w:t>
            </w:r>
            <w:r w:rsidRPr="00F50E82">
              <w:rPr>
                <w:b/>
              </w:rPr>
              <w:t>2017</w:t>
            </w:r>
            <w:r w:rsidRPr="00F50E82">
              <w:t>.</w:t>
            </w:r>
          </w:p>
          <w:p w14:paraId="585004E0" w14:textId="77777777" w:rsidR="00F50E82" w:rsidRPr="00F50E82" w:rsidRDefault="00F50E82" w:rsidP="00326638">
            <w:pPr>
              <w:spacing w:before="120" w:after="120"/>
              <w:jc w:val="both"/>
              <w:rPr>
                <w:rStyle w:val="hithilite"/>
                <w:b/>
                <w:caps/>
              </w:rPr>
            </w:pPr>
            <w:r w:rsidRPr="00F50E82">
              <w:rPr>
                <w:rStyle w:val="hithilite"/>
                <w:b/>
              </w:rPr>
              <w:t>SEDLAČÍK, M. (70%)</w:t>
            </w:r>
            <w:r w:rsidRPr="00F50E82">
              <w:rPr>
                <w:rStyle w:val="hithilite"/>
              </w:rPr>
              <w:t xml:space="preserve">, MRLÍK, M., BABAYAN, V., PAVLÍNEK, V.: Magnetorheological elastomers with efficient electromagnetic shielding. </w:t>
            </w:r>
            <w:r w:rsidRPr="00F50E82">
              <w:rPr>
                <w:rStyle w:val="hithilite"/>
                <w:i/>
              </w:rPr>
              <w:t>Composite Structures</w:t>
            </w:r>
            <w:r w:rsidRPr="00F50E82">
              <w:rPr>
                <w:rStyle w:val="hithilite"/>
              </w:rPr>
              <w:t xml:space="preserve"> 135, </w:t>
            </w:r>
            <w:r w:rsidRPr="00F50E82">
              <w:rPr>
                <w:rStyle w:val="xhithilite"/>
                <w:i/>
                <w:iCs/>
                <w:color w:val="212121"/>
                <w:shd w:val="clear" w:color="auto" w:fill="FFFFFF"/>
              </w:rPr>
              <w:t> </w:t>
            </w:r>
            <w:r w:rsidRPr="00F50E82">
              <w:rPr>
                <w:color w:val="212121"/>
                <w:shd w:val="clear" w:color="auto" w:fill="FFFFFF"/>
              </w:rPr>
              <w:t>199-204</w:t>
            </w:r>
            <w:r w:rsidRPr="00F50E82">
              <w:rPr>
                <w:rStyle w:val="hithilite"/>
              </w:rPr>
              <w:t>,</w:t>
            </w:r>
            <w:r w:rsidRPr="00F50E82">
              <w:rPr>
                <w:rStyle w:val="hithilite"/>
                <w:b/>
              </w:rPr>
              <w:t xml:space="preserve"> 2016</w:t>
            </w:r>
            <w:r w:rsidRPr="00F50E82">
              <w:rPr>
                <w:rStyle w:val="hithilite"/>
              </w:rPr>
              <w:t xml:space="preserve">. </w:t>
            </w:r>
          </w:p>
          <w:p w14:paraId="10D7E403" w14:textId="77777777" w:rsidR="00F50E82" w:rsidRPr="00F50E82" w:rsidRDefault="00F50E82" w:rsidP="00326638">
            <w:pPr>
              <w:spacing w:before="120" w:after="120"/>
              <w:jc w:val="both"/>
              <w:rPr>
                <w:rStyle w:val="hithilite"/>
                <w:caps/>
              </w:rPr>
            </w:pPr>
            <w:r w:rsidRPr="00F50E82">
              <w:rPr>
                <w:rStyle w:val="hithilite"/>
                <w:caps/>
              </w:rPr>
              <w:t xml:space="preserve">KÓSA, C., </w:t>
            </w:r>
            <w:r w:rsidRPr="00F50E82">
              <w:rPr>
                <w:rStyle w:val="hithilite"/>
                <w:b/>
                <w:caps/>
              </w:rPr>
              <w:t>SEDLAČÍK, M. (75%)</w:t>
            </w:r>
            <w:r w:rsidRPr="00F50E82">
              <w:rPr>
                <w:rStyle w:val="hithilite"/>
                <w:caps/>
              </w:rPr>
              <w:t xml:space="preserve">, FIEDLEROVÁ, A., CHMELA, Š., BORSKÁ, K., MOSNÁČEK, J.: </w:t>
            </w:r>
            <w:r w:rsidRPr="00F50E82">
              <w:rPr>
                <w:rStyle w:val="hithilite"/>
              </w:rPr>
              <w:t xml:space="preserve">Photochemically cross-linked </w:t>
            </w:r>
            <w:proofErr w:type="gramStart"/>
            <w:r w:rsidRPr="00F50E82">
              <w:rPr>
                <w:rStyle w:val="hithilite"/>
              </w:rPr>
              <w:t>poly(e-caprolactone</w:t>
            </w:r>
            <w:proofErr w:type="gramEnd"/>
            <w:r w:rsidRPr="00F50E82">
              <w:rPr>
                <w:rStyle w:val="hithilite"/>
              </w:rPr>
              <w:t xml:space="preserve">) with accelerated hydrolytic degradation. </w:t>
            </w:r>
            <w:r w:rsidRPr="00F50E82">
              <w:rPr>
                <w:rStyle w:val="hithilite"/>
                <w:i/>
              </w:rPr>
              <w:t>European Polymer Journal</w:t>
            </w:r>
            <w:r w:rsidRPr="00F50E82">
              <w:rPr>
                <w:rStyle w:val="hithilite"/>
              </w:rPr>
              <w:t xml:space="preserve"> </w:t>
            </w:r>
            <w:r w:rsidRPr="00F50E82">
              <w:rPr>
                <w:rStyle w:val="hithilite"/>
                <w:caps/>
              </w:rPr>
              <w:t xml:space="preserve">68, </w:t>
            </w:r>
            <w:r w:rsidRPr="00F50E82">
              <w:rPr>
                <w:color w:val="212121"/>
                <w:shd w:val="clear" w:color="auto" w:fill="FFFFFF"/>
              </w:rPr>
              <w:t>601-608</w:t>
            </w:r>
            <w:r w:rsidRPr="00F50E82">
              <w:rPr>
                <w:rStyle w:val="hithilite"/>
                <w:caps/>
              </w:rPr>
              <w:t>,</w:t>
            </w:r>
            <w:r w:rsidRPr="00F50E82">
              <w:rPr>
                <w:rStyle w:val="hithilite"/>
                <w:b/>
                <w:caps/>
              </w:rPr>
              <w:t xml:space="preserve"> 2015</w:t>
            </w:r>
            <w:r w:rsidRPr="00F50E82">
              <w:rPr>
                <w:rStyle w:val="hithilite"/>
                <w:caps/>
              </w:rPr>
              <w:t xml:space="preserve">. </w:t>
            </w:r>
          </w:p>
          <w:p w14:paraId="1DC1E310" w14:textId="2A94AA75" w:rsidR="00A14B20" w:rsidRPr="00244128" w:rsidRDefault="00F50E82" w:rsidP="00326638">
            <w:pPr>
              <w:spacing w:before="120" w:after="120"/>
              <w:jc w:val="both"/>
            </w:pPr>
            <w:r w:rsidRPr="00F50E82">
              <w:rPr>
                <w:rStyle w:val="hithilite"/>
                <w:caps/>
              </w:rPr>
              <w:t xml:space="preserve">PLACHÝ, T., </w:t>
            </w:r>
            <w:r w:rsidRPr="00F50E82">
              <w:rPr>
                <w:rStyle w:val="hithilite"/>
                <w:b/>
                <w:caps/>
              </w:rPr>
              <w:t>SEDLAČÍK, M. (30%)</w:t>
            </w:r>
            <w:r w:rsidRPr="00F50E82">
              <w:rPr>
                <w:rStyle w:val="hithilite"/>
                <w:caps/>
              </w:rPr>
              <w:t>, PAVLÍNEK, V., STEJSKAL, J.: T</w:t>
            </w:r>
            <w:r w:rsidRPr="00F50E82">
              <w:rPr>
                <w:rStyle w:val="hithilite"/>
              </w:rPr>
              <w:t xml:space="preserve">he observation of a conductivity threshold on the electrorheological effect of p-phenylenediamine oxidized with p-benzoquinone. </w:t>
            </w:r>
            <w:r w:rsidRPr="00F50E82">
              <w:rPr>
                <w:rStyle w:val="hithilite"/>
                <w:i/>
              </w:rPr>
              <w:t xml:space="preserve">Journal of Materials Chemistry </w:t>
            </w:r>
            <w:r w:rsidRPr="00F50E82">
              <w:rPr>
                <w:rStyle w:val="hithilite"/>
                <w:i/>
                <w:caps/>
              </w:rPr>
              <w:t>C</w:t>
            </w:r>
            <w:r w:rsidRPr="00F50E82">
              <w:rPr>
                <w:rStyle w:val="hithilite"/>
                <w:caps/>
              </w:rPr>
              <w:t xml:space="preserve"> 3(38), </w:t>
            </w:r>
            <w:r w:rsidRPr="00F50E82">
              <w:rPr>
                <w:color w:val="212121"/>
                <w:shd w:val="clear" w:color="auto" w:fill="FFFFFF"/>
              </w:rPr>
              <w:t>9973-9980,</w:t>
            </w:r>
            <w:r w:rsidRPr="00F50E82">
              <w:rPr>
                <w:rStyle w:val="hithilite"/>
                <w:caps/>
              </w:rPr>
              <w:t xml:space="preserve"> </w:t>
            </w:r>
            <w:r w:rsidRPr="00F50E82">
              <w:rPr>
                <w:rStyle w:val="hithilite"/>
                <w:b/>
                <w:caps/>
              </w:rPr>
              <w:t>2015</w:t>
            </w:r>
            <w:r w:rsidRPr="00F50E82">
              <w:rPr>
                <w:rStyle w:val="hithilite"/>
                <w:caps/>
              </w:rPr>
              <w:t xml:space="preserve">. </w:t>
            </w:r>
          </w:p>
        </w:tc>
      </w:tr>
      <w:tr w:rsidR="00A14B20" w14:paraId="4514B8EF" w14:textId="77777777" w:rsidTr="00A914E8">
        <w:trPr>
          <w:trHeight w:val="218"/>
        </w:trPr>
        <w:tc>
          <w:tcPr>
            <w:tcW w:w="10065" w:type="dxa"/>
            <w:gridSpan w:val="42"/>
            <w:shd w:val="clear" w:color="auto" w:fill="F7CAAC"/>
          </w:tcPr>
          <w:p w14:paraId="0DF68338" w14:textId="77777777" w:rsidR="00A14B20" w:rsidRDefault="00A14B20" w:rsidP="00A57E40">
            <w:pPr>
              <w:rPr>
                <w:b/>
              </w:rPr>
            </w:pPr>
            <w:r>
              <w:rPr>
                <w:b/>
              </w:rPr>
              <w:t>Působení v zahraničí</w:t>
            </w:r>
          </w:p>
        </w:tc>
      </w:tr>
      <w:tr w:rsidR="00A14B20" w14:paraId="4A9F18F5" w14:textId="77777777" w:rsidTr="00A914E8">
        <w:trPr>
          <w:trHeight w:val="328"/>
        </w:trPr>
        <w:tc>
          <w:tcPr>
            <w:tcW w:w="10065" w:type="dxa"/>
            <w:gridSpan w:val="42"/>
          </w:tcPr>
          <w:p w14:paraId="47078E80" w14:textId="77777777" w:rsidR="00F50E82" w:rsidRPr="00F50E82" w:rsidRDefault="00F50E82" w:rsidP="00F50E82">
            <w:pPr>
              <w:spacing w:before="60" w:after="20"/>
              <w:jc w:val="both"/>
            </w:pPr>
            <w:r w:rsidRPr="00F50E82">
              <w:t>2011: Institut Jožefa Stefana, Laboratoř plazmatu, Lublaň, Slovinsko (3 měsíce)</w:t>
            </w:r>
          </w:p>
          <w:p w14:paraId="4EB14E04" w14:textId="77777777" w:rsidR="006F4D7B" w:rsidRDefault="00F50E82" w:rsidP="002312B3">
            <w:pPr>
              <w:spacing w:before="60" w:after="60"/>
            </w:pPr>
            <w:r w:rsidRPr="00F50E82">
              <w:t>2013: Slovenská akademie věd, Ústav polymerů, Bratislava, Slovensko (2 měsíce)</w:t>
            </w:r>
          </w:p>
          <w:p w14:paraId="047D0114" w14:textId="2ED223B9" w:rsidR="002312B3" w:rsidRDefault="002312B3" w:rsidP="002312B3">
            <w:pPr>
              <w:spacing w:before="60" w:after="60"/>
              <w:rPr>
                <w:b/>
              </w:rPr>
            </w:pPr>
          </w:p>
        </w:tc>
      </w:tr>
      <w:tr w:rsidR="00A14B20" w14:paraId="7C733564" w14:textId="77777777" w:rsidTr="00A914E8">
        <w:trPr>
          <w:cantSplit/>
          <w:trHeight w:val="470"/>
        </w:trPr>
        <w:tc>
          <w:tcPr>
            <w:tcW w:w="2545" w:type="dxa"/>
            <w:gridSpan w:val="3"/>
            <w:shd w:val="clear" w:color="auto" w:fill="F7CAAC"/>
          </w:tcPr>
          <w:p w14:paraId="548D4DCA" w14:textId="77777777" w:rsidR="00A14B20" w:rsidRDefault="00A14B20" w:rsidP="00A57E40">
            <w:pPr>
              <w:jc w:val="both"/>
              <w:rPr>
                <w:b/>
              </w:rPr>
            </w:pPr>
            <w:r>
              <w:rPr>
                <w:b/>
              </w:rPr>
              <w:t xml:space="preserve">Podpis </w:t>
            </w:r>
          </w:p>
        </w:tc>
        <w:tc>
          <w:tcPr>
            <w:tcW w:w="4537" w:type="dxa"/>
            <w:gridSpan w:val="19"/>
          </w:tcPr>
          <w:p w14:paraId="4BEE0F9B" w14:textId="77777777" w:rsidR="00A14B20" w:rsidRDefault="00A14B20" w:rsidP="00A57E40">
            <w:pPr>
              <w:jc w:val="both"/>
            </w:pPr>
          </w:p>
        </w:tc>
        <w:tc>
          <w:tcPr>
            <w:tcW w:w="786" w:type="dxa"/>
            <w:gridSpan w:val="6"/>
            <w:shd w:val="clear" w:color="auto" w:fill="F7CAAC"/>
          </w:tcPr>
          <w:p w14:paraId="06D98341" w14:textId="77777777" w:rsidR="00A14B20" w:rsidRDefault="00A14B20" w:rsidP="00A57E40">
            <w:pPr>
              <w:jc w:val="both"/>
            </w:pPr>
            <w:r>
              <w:rPr>
                <w:b/>
              </w:rPr>
              <w:t>datum</w:t>
            </w:r>
          </w:p>
        </w:tc>
        <w:tc>
          <w:tcPr>
            <w:tcW w:w="2197" w:type="dxa"/>
            <w:gridSpan w:val="14"/>
          </w:tcPr>
          <w:p w14:paraId="618D1533" w14:textId="77777777" w:rsidR="00A14B20" w:rsidRDefault="00A14B20" w:rsidP="00A57E40">
            <w:pPr>
              <w:jc w:val="both"/>
            </w:pPr>
          </w:p>
        </w:tc>
      </w:tr>
      <w:tr w:rsidR="00A14B20" w14:paraId="6C602F88" w14:textId="77777777" w:rsidTr="00A914E8">
        <w:tc>
          <w:tcPr>
            <w:tcW w:w="10065" w:type="dxa"/>
            <w:gridSpan w:val="42"/>
            <w:tcBorders>
              <w:bottom w:val="double" w:sz="4" w:space="0" w:color="auto"/>
            </w:tcBorders>
            <w:shd w:val="clear" w:color="auto" w:fill="BDD6EE"/>
          </w:tcPr>
          <w:p w14:paraId="6AD444CC" w14:textId="77777777" w:rsidR="00A14B20" w:rsidRDefault="00A14B20" w:rsidP="00A57E40">
            <w:pPr>
              <w:jc w:val="both"/>
              <w:rPr>
                <w:b/>
                <w:sz w:val="28"/>
              </w:rPr>
            </w:pPr>
            <w:r>
              <w:rPr>
                <w:b/>
                <w:sz w:val="28"/>
              </w:rPr>
              <w:lastRenderedPageBreak/>
              <w:t>C-I – Personální zabezpečení</w:t>
            </w:r>
          </w:p>
        </w:tc>
      </w:tr>
      <w:tr w:rsidR="00A14B20" w14:paraId="62972748" w14:textId="77777777" w:rsidTr="00A914E8">
        <w:tc>
          <w:tcPr>
            <w:tcW w:w="2545" w:type="dxa"/>
            <w:gridSpan w:val="3"/>
            <w:tcBorders>
              <w:top w:val="double" w:sz="4" w:space="0" w:color="auto"/>
            </w:tcBorders>
            <w:shd w:val="clear" w:color="auto" w:fill="F7CAAC"/>
          </w:tcPr>
          <w:p w14:paraId="410C6420" w14:textId="77777777" w:rsidR="00A14B20" w:rsidRDefault="00A14B20" w:rsidP="00A57E40">
            <w:pPr>
              <w:jc w:val="both"/>
              <w:rPr>
                <w:b/>
              </w:rPr>
            </w:pPr>
            <w:r>
              <w:rPr>
                <w:b/>
              </w:rPr>
              <w:t>Vysoká škola</w:t>
            </w:r>
          </w:p>
        </w:tc>
        <w:tc>
          <w:tcPr>
            <w:tcW w:w="7520" w:type="dxa"/>
            <w:gridSpan w:val="39"/>
          </w:tcPr>
          <w:p w14:paraId="1369F2E0" w14:textId="77777777" w:rsidR="00A14B20" w:rsidRDefault="00A14B20" w:rsidP="00A57E40">
            <w:pPr>
              <w:jc w:val="both"/>
            </w:pPr>
            <w:r>
              <w:t>Univerzita Tomáše Bati ve Zlíně</w:t>
            </w:r>
          </w:p>
        </w:tc>
      </w:tr>
      <w:tr w:rsidR="00A14B20" w14:paraId="684DD160" w14:textId="77777777" w:rsidTr="00A914E8">
        <w:tc>
          <w:tcPr>
            <w:tcW w:w="2545" w:type="dxa"/>
            <w:gridSpan w:val="3"/>
            <w:shd w:val="clear" w:color="auto" w:fill="F7CAAC"/>
          </w:tcPr>
          <w:p w14:paraId="5BCADFED" w14:textId="77777777" w:rsidR="00A14B20" w:rsidRDefault="00A14B20" w:rsidP="00A57E40">
            <w:pPr>
              <w:jc w:val="both"/>
              <w:rPr>
                <w:b/>
              </w:rPr>
            </w:pPr>
            <w:r>
              <w:rPr>
                <w:b/>
              </w:rPr>
              <w:t>Součást vysoké školy</w:t>
            </w:r>
          </w:p>
        </w:tc>
        <w:tc>
          <w:tcPr>
            <w:tcW w:w="7520" w:type="dxa"/>
            <w:gridSpan w:val="39"/>
          </w:tcPr>
          <w:p w14:paraId="10FD8116" w14:textId="77777777" w:rsidR="00A14B20" w:rsidRDefault="00A14B20" w:rsidP="00A57E40">
            <w:pPr>
              <w:jc w:val="both"/>
            </w:pPr>
            <w:r>
              <w:t>Univerzitní institut</w:t>
            </w:r>
          </w:p>
        </w:tc>
      </w:tr>
      <w:tr w:rsidR="00A14B20" w:rsidRPr="000B30CD" w14:paraId="22B9EBF0" w14:textId="77777777" w:rsidTr="00A914E8">
        <w:tc>
          <w:tcPr>
            <w:tcW w:w="2545" w:type="dxa"/>
            <w:gridSpan w:val="3"/>
            <w:shd w:val="clear" w:color="auto" w:fill="F7CAAC"/>
          </w:tcPr>
          <w:p w14:paraId="0C664C69" w14:textId="77777777" w:rsidR="00A14B20" w:rsidRDefault="00A14B20" w:rsidP="00A57E40">
            <w:pPr>
              <w:jc w:val="both"/>
              <w:rPr>
                <w:b/>
              </w:rPr>
            </w:pPr>
            <w:r>
              <w:rPr>
                <w:b/>
              </w:rPr>
              <w:t>Název studijního programu</w:t>
            </w:r>
          </w:p>
        </w:tc>
        <w:tc>
          <w:tcPr>
            <w:tcW w:w="7520" w:type="dxa"/>
            <w:gridSpan w:val="39"/>
          </w:tcPr>
          <w:p w14:paraId="4B8E0746" w14:textId="77777777" w:rsidR="00A14B20" w:rsidRPr="000B30CD" w:rsidRDefault="00A14B20" w:rsidP="00A57E40">
            <w:pPr>
              <w:jc w:val="both"/>
            </w:pPr>
            <w:r w:rsidRPr="000B30CD">
              <w:t>Nanotechnologie a pokročilé materiály</w:t>
            </w:r>
          </w:p>
        </w:tc>
      </w:tr>
      <w:tr w:rsidR="00A14B20" w14:paraId="510AD1D0" w14:textId="77777777" w:rsidTr="00A914E8">
        <w:tc>
          <w:tcPr>
            <w:tcW w:w="2545" w:type="dxa"/>
            <w:gridSpan w:val="3"/>
            <w:shd w:val="clear" w:color="auto" w:fill="F7CAAC"/>
          </w:tcPr>
          <w:p w14:paraId="519D120E" w14:textId="77777777" w:rsidR="00A14B20" w:rsidRDefault="00A14B20" w:rsidP="00A57E40">
            <w:pPr>
              <w:jc w:val="both"/>
              <w:rPr>
                <w:b/>
              </w:rPr>
            </w:pPr>
            <w:r>
              <w:rPr>
                <w:b/>
              </w:rPr>
              <w:t>Jméno a příjmení</w:t>
            </w:r>
          </w:p>
        </w:tc>
        <w:tc>
          <w:tcPr>
            <w:tcW w:w="4537" w:type="dxa"/>
            <w:gridSpan w:val="19"/>
          </w:tcPr>
          <w:p w14:paraId="11CA81F3" w14:textId="77777777" w:rsidR="00A14B20" w:rsidRPr="00B34D38" w:rsidRDefault="007924DE" w:rsidP="00A57E40">
            <w:pPr>
              <w:jc w:val="both"/>
              <w:rPr>
                <w:b/>
              </w:rPr>
            </w:pPr>
            <w:bookmarkStart w:id="175" w:name="Sedláček"/>
            <w:bookmarkEnd w:id="175"/>
            <w:r>
              <w:rPr>
                <w:b/>
                <w:bCs/>
              </w:rPr>
              <w:t>Tomáš Sedláček</w:t>
            </w:r>
          </w:p>
        </w:tc>
        <w:tc>
          <w:tcPr>
            <w:tcW w:w="709" w:type="dxa"/>
            <w:gridSpan w:val="4"/>
            <w:shd w:val="clear" w:color="auto" w:fill="F7CAAC"/>
          </w:tcPr>
          <w:p w14:paraId="20E7F91B" w14:textId="77777777" w:rsidR="00A14B20" w:rsidRDefault="00A14B20" w:rsidP="00A57E40">
            <w:pPr>
              <w:jc w:val="both"/>
              <w:rPr>
                <w:b/>
              </w:rPr>
            </w:pPr>
            <w:r>
              <w:rPr>
                <w:b/>
              </w:rPr>
              <w:t>Tituly</w:t>
            </w:r>
          </w:p>
        </w:tc>
        <w:tc>
          <w:tcPr>
            <w:tcW w:w="2274" w:type="dxa"/>
            <w:gridSpan w:val="16"/>
          </w:tcPr>
          <w:p w14:paraId="7E4C52A0" w14:textId="77777777" w:rsidR="00A14B20" w:rsidRDefault="00A14B20" w:rsidP="00A57E40">
            <w:pPr>
              <w:jc w:val="both"/>
            </w:pPr>
            <w:r w:rsidRPr="00827804">
              <w:t xml:space="preserve">doc. </w:t>
            </w:r>
            <w:r w:rsidR="007924DE">
              <w:t>Ing., Ph.D.</w:t>
            </w:r>
          </w:p>
        </w:tc>
      </w:tr>
      <w:tr w:rsidR="00A14B20" w14:paraId="589DEC48" w14:textId="77777777" w:rsidTr="00A914E8">
        <w:tc>
          <w:tcPr>
            <w:tcW w:w="2545" w:type="dxa"/>
            <w:gridSpan w:val="3"/>
            <w:shd w:val="clear" w:color="auto" w:fill="F7CAAC"/>
          </w:tcPr>
          <w:p w14:paraId="272004FC" w14:textId="77777777" w:rsidR="00A14B20" w:rsidRDefault="00A14B20" w:rsidP="00A57E40">
            <w:pPr>
              <w:jc w:val="both"/>
              <w:rPr>
                <w:b/>
              </w:rPr>
            </w:pPr>
            <w:r>
              <w:rPr>
                <w:b/>
              </w:rPr>
              <w:t>Rok narození</w:t>
            </w:r>
          </w:p>
        </w:tc>
        <w:tc>
          <w:tcPr>
            <w:tcW w:w="829" w:type="dxa"/>
            <w:gridSpan w:val="4"/>
          </w:tcPr>
          <w:p w14:paraId="126C0B05" w14:textId="77777777" w:rsidR="00A14B20" w:rsidRDefault="007924DE" w:rsidP="00A57E40">
            <w:pPr>
              <w:jc w:val="both"/>
            </w:pPr>
            <w:r>
              <w:t>1977</w:t>
            </w:r>
          </w:p>
        </w:tc>
        <w:tc>
          <w:tcPr>
            <w:tcW w:w="1865" w:type="dxa"/>
            <w:gridSpan w:val="5"/>
            <w:shd w:val="clear" w:color="auto" w:fill="F7CAAC"/>
          </w:tcPr>
          <w:p w14:paraId="55EF7FA1" w14:textId="77777777" w:rsidR="00A14B20" w:rsidRDefault="00A14B20" w:rsidP="00A57E40">
            <w:pPr>
              <w:jc w:val="both"/>
              <w:rPr>
                <w:b/>
              </w:rPr>
            </w:pPr>
            <w:r>
              <w:rPr>
                <w:b/>
              </w:rPr>
              <w:t>typ vztahu k VŠ</w:t>
            </w:r>
          </w:p>
        </w:tc>
        <w:tc>
          <w:tcPr>
            <w:tcW w:w="849" w:type="dxa"/>
            <w:gridSpan w:val="5"/>
          </w:tcPr>
          <w:p w14:paraId="600021E5" w14:textId="77777777" w:rsidR="00A14B20" w:rsidRDefault="00A14B20" w:rsidP="00A57E40">
            <w:pPr>
              <w:jc w:val="both"/>
            </w:pPr>
            <w:r>
              <w:t>pp.</w:t>
            </w:r>
          </w:p>
        </w:tc>
        <w:tc>
          <w:tcPr>
            <w:tcW w:w="994" w:type="dxa"/>
            <w:gridSpan w:val="5"/>
            <w:shd w:val="clear" w:color="auto" w:fill="F7CAAC"/>
          </w:tcPr>
          <w:p w14:paraId="0021494E" w14:textId="77777777" w:rsidR="00A14B20" w:rsidRDefault="00A14B20" w:rsidP="00A57E40">
            <w:pPr>
              <w:jc w:val="both"/>
              <w:rPr>
                <w:b/>
              </w:rPr>
            </w:pPr>
            <w:r>
              <w:rPr>
                <w:b/>
              </w:rPr>
              <w:t>rozsah</w:t>
            </w:r>
          </w:p>
        </w:tc>
        <w:tc>
          <w:tcPr>
            <w:tcW w:w="709" w:type="dxa"/>
            <w:gridSpan w:val="4"/>
          </w:tcPr>
          <w:p w14:paraId="1805D329" w14:textId="77777777" w:rsidR="00A14B20" w:rsidRDefault="00A14B20" w:rsidP="00A57E40">
            <w:pPr>
              <w:jc w:val="both"/>
            </w:pPr>
            <w:r>
              <w:t>40</w:t>
            </w:r>
          </w:p>
        </w:tc>
        <w:tc>
          <w:tcPr>
            <w:tcW w:w="850" w:type="dxa"/>
            <w:gridSpan w:val="6"/>
            <w:shd w:val="clear" w:color="auto" w:fill="F7CAAC"/>
          </w:tcPr>
          <w:p w14:paraId="32828A9D" w14:textId="77777777" w:rsidR="00A14B20" w:rsidRDefault="00A14B20" w:rsidP="00A57E40">
            <w:pPr>
              <w:jc w:val="both"/>
              <w:rPr>
                <w:b/>
              </w:rPr>
            </w:pPr>
            <w:r>
              <w:rPr>
                <w:b/>
              </w:rPr>
              <w:t>do kdy</w:t>
            </w:r>
          </w:p>
        </w:tc>
        <w:tc>
          <w:tcPr>
            <w:tcW w:w="1424" w:type="dxa"/>
            <w:gridSpan w:val="10"/>
          </w:tcPr>
          <w:p w14:paraId="550C6C27" w14:textId="77777777" w:rsidR="00A14B20" w:rsidRDefault="007924DE" w:rsidP="00A57E40">
            <w:pPr>
              <w:jc w:val="both"/>
            </w:pPr>
            <w:r>
              <w:t>N</w:t>
            </w:r>
          </w:p>
        </w:tc>
      </w:tr>
      <w:tr w:rsidR="00A14B20" w14:paraId="6FEEC856" w14:textId="77777777" w:rsidTr="00A914E8">
        <w:tc>
          <w:tcPr>
            <w:tcW w:w="5239" w:type="dxa"/>
            <w:gridSpan w:val="12"/>
            <w:shd w:val="clear" w:color="auto" w:fill="F7CAAC"/>
          </w:tcPr>
          <w:p w14:paraId="3D7E7760" w14:textId="77777777" w:rsidR="00A14B20" w:rsidRDefault="00A14B20" w:rsidP="00A57E40">
            <w:pPr>
              <w:jc w:val="both"/>
              <w:rPr>
                <w:b/>
              </w:rPr>
            </w:pPr>
            <w:r>
              <w:rPr>
                <w:b/>
              </w:rPr>
              <w:t>Typ vztahu na součásti VŠ, která uskutečňuje st. program</w:t>
            </w:r>
          </w:p>
        </w:tc>
        <w:tc>
          <w:tcPr>
            <w:tcW w:w="849" w:type="dxa"/>
            <w:gridSpan w:val="5"/>
          </w:tcPr>
          <w:p w14:paraId="37B662F6" w14:textId="77777777" w:rsidR="00A14B20" w:rsidRDefault="00A14B20" w:rsidP="00A57E40">
            <w:pPr>
              <w:jc w:val="both"/>
            </w:pPr>
            <w:r>
              <w:t>---</w:t>
            </w:r>
          </w:p>
        </w:tc>
        <w:tc>
          <w:tcPr>
            <w:tcW w:w="994" w:type="dxa"/>
            <w:gridSpan w:val="5"/>
            <w:shd w:val="clear" w:color="auto" w:fill="F7CAAC"/>
          </w:tcPr>
          <w:p w14:paraId="6AFF3CF9" w14:textId="77777777" w:rsidR="00A14B20" w:rsidRDefault="00A14B20" w:rsidP="00A57E40">
            <w:pPr>
              <w:jc w:val="both"/>
              <w:rPr>
                <w:b/>
              </w:rPr>
            </w:pPr>
            <w:r>
              <w:rPr>
                <w:b/>
              </w:rPr>
              <w:t>rozsah</w:t>
            </w:r>
          </w:p>
        </w:tc>
        <w:tc>
          <w:tcPr>
            <w:tcW w:w="709" w:type="dxa"/>
            <w:gridSpan w:val="4"/>
          </w:tcPr>
          <w:p w14:paraId="5CD312D8" w14:textId="77777777" w:rsidR="00A14B20" w:rsidRDefault="00A14B20" w:rsidP="00A57E40">
            <w:pPr>
              <w:jc w:val="both"/>
            </w:pPr>
            <w:r>
              <w:t>---</w:t>
            </w:r>
          </w:p>
        </w:tc>
        <w:tc>
          <w:tcPr>
            <w:tcW w:w="850" w:type="dxa"/>
            <w:gridSpan w:val="6"/>
            <w:shd w:val="clear" w:color="auto" w:fill="F7CAAC"/>
          </w:tcPr>
          <w:p w14:paraId="2886C203" w14:textId="77777777" w:rsidR="00A14B20" w:rsidRDefault="00A14B20" w:rsidP="00A57E40">
            <w:pPr>
              <w:jc w:val="both"/>
              <w:rPr>
                <w:b/>
              </w:rPr>
            </w:pPr>
            <w:r>
              <w:rPr>
                <w:b/>
              </w:rPr>
              <w:t>do kdy</w:t>
            </w:r>
          </w:p>
        </w:tc>
        <w:tc>
          <w:tcPr>
            <w:tcW w:w="1424" w:type="dxa"/>
            <w:gridSpan w:val="10"/>
          </w:tcPr>
          <w:p w14:paraId="54CDA2E3" w14:textId="77777777" w:rsidR="00A14B20" w:rsidRDefault="00A14B20" w:rsidP="00A57E40">
            <w:pPr>
              <w:jc w:val="both"/>
            </w:pPr>
            <w:r>
              <w:t>---</w:t>
            </w:r>
          </w:p>
        </w:tc>
      </w:tr>
      <w:tr w:rsidR="00A14B20" w14:paraId="19943158" w14:textId="77777777" w:rsidTr="00A914E8">
        <w:tc>
          <w:tcPr>
            <w:tcW w:w="6088" w:type="dxa"/>
            <w:gridSpan w:val="17"/>
            <w:shd w:val="clear" w:color="auto" w:fill="F7CAAC"/>
          </w:tcPr>
          <w:p w14:paraId="36887E55"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2D635CB8"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57E8D084" w14:textId="77777777" w:rsidR="00A14B20" w:rsidRDefault="00A14B20" w:rsidP="00A57E40">
            <w:pPr>
              <w:jc w:val="both"/>
              <w:rPr>
                <w:b/>
              </w:rPr>
            </w:pPr>
            <w:r>
              <w:rPr>
                <w:b/>
              </w:rPr>
              <w:t>rozsah</w:t>
            </w:r>
          </w:p>
        </w:tc>
      </w:tr>
      <w:tr w:rsidR="00A14B20" w14:paraId="21749637" w14:textId="77777777" w:rsidTr="00A914E8">
        <w:tc>
          <w:tcPr>
            <w:tcW w:w="6088" w:type="dxa"/>
            <w:gridSpan w:val="17"/>
          </w:tcPr>
          <w:p w14:paraId="6535CB31" w14:textId="77777777" w:rsidR="00A14B20" w:rsidRDefault="00A14B20" w:rsidP="00A57E40">
            <w:pPr>
              <w:jc w:val="both"/>
            </w:pPr>
            <w:r>
              <w:t>---</w:t>
            </w:r>
          </w:p>
        </w:tc>
        <w:tc>
          <w:tcPr>
            <w:tcW w:w="1703" w:type="dxa"/>
            <w:gridSpan w:val="9"/>
          </w:tcPr>
          <w:p w14:paraId="5BC108EA" w14:textId="77777777" w:rsidR="00A14B20" w:rsidRDefault="00A14B20" w:rsidP="00A57E40">
            <w:pPr>
              <w:jc w:val="both"/>
            </w:pPr>
            <w:r>
              <w:t>---</w:t>
            </w:r>
          </w:p>
        </w:tc>
        <w:tc>
          <w:tcPr>
            <w:tcW w:w="2274" w:type="dxa"/>
            <w:gridSpan w:val="16"/>
          </w:tcPr>
          <w:p w14:paraId="177FEB5A" w14:textId="77777777" w:rsidR="00A14B20" w:rsidRDefault="00A14B20" w:rsidP="00A57E40">
            <w:pPr>
              <w:jc w:val="both"/>
            </w:pPr>
            <w:r>
              <w:t>---</w:t>
            </w:r>
          </w:p>
        </w:tc>
      </w:tr>
      <w:tr w:rsidR="00A14B20" w14:paraId="60A6FA4E" w14:textId="77777777" w:rsidTr="00A914E8">
        <w:tc>
          <w:tcPr>
            <w:tcW w:w="6088" w:type="dxa"/>
            <w:gridSpan w:val="17"/>
          </w:tcPr>
          <w:p w14:paraId="10B39081" w14:textId="77777777" w:rsidR="00A14B20" w:rsidRDefault="00A14B20" w:rsidP="00A57E40">
            <w:pPr>
              <w:jc w:val="both"/>
            </w:pPr>
          </w:p>
        </w:tc>
        <w:tc>
          <w:tcPr>
            <w:tcW w:w="1703" w:type="dxa"/>
            <w:gridSpan w:val="9"/>
          </w:tcPr>
          <w:p w14:paraId="53BB5424" w14:textId="77777777" w:rsidR="00A14B20" w:rsidRDefault="00A14B20" w:rsidP="00A57E40">
            <w:pPr>
              <w:jc w:val="both"/>
            </w:pPr>
          </w:p>
        </w:tc>
        <w:tc>
          <w:tcPr>
            <w:tcW w:w="2274" w:type="dxa"/>
            <w:gridSpan w:val="16"/>
          </w:tcPr>
          <w:p w14:paraId="5497DA85" w14:textId="77777777" w:rsidR="00A14B20" w:rsidRDefault="00A14B20" w:rsidP="00A57E40">
            <w:pPr>
              <w:jc w:val="both"/>
            </w:pPr>
          </w:p>
        </w:tc>
      </w:tr>
      <w:tr w:rsidR="0041606E" w14:paraId="5D8E5B8E" w14:textId="77777777" w:rsidTr="00A914E8">
        <w:tc>
          <w:tcPr>
            <w:tcW w:w="6088" w:type="dxa"/>
            <w:gridSpan w:val="17"/>
          </w:tcPr>
          <w:p w14:paraId="00DD61F3" w14:textId="77777777" w:rsidR="0041606E" w:rsidRDefault="0041606E" w:rsidP="00A57E40">
            <w:pPr>
              <w:jc w:val="both"/>
            </w:pPr>
          </w:p>
        </w:tc>
        <w:tc>
          <w:tcPr>
            <w:tcW w:w="1703" w:type="dxa"/>
            <w:gridSpan w:val="9"/>
          </w:tcPr>
          <w:p w14:paraId="48035210" w14:textId="77777777" w:rsidR="0041606E" w:rsidRDefault="0041606E" w:rsidP="00A57E40">
            <w:pPr>
              <w:jc w:val="both"/>
            </w:pPr>
          </w:p>
        </w:tc>
        <w:tc>
          <w:tcPr>
            <w:tcW w:w="2274" w:type="dxa"/>
            <w:gridSpan w:val="16"/>
          </w:tcPr>
          <w:p w14:paraId="426FFECA" w14:textId="77777777" w:rsidR="0041606E" w:rsidRDefault="0041606E" w:rsidP="00A57E40">
            <w:pPr>
              <w:jc w:val="both"/>
            </w:pPr>
          </w:p>
        </w:tc>
      </w:tr>
      <w:tr w:rsidR="0041606E" w14:paraId="10E25AB6" w14:textId="77777777" w:rsidTr="00A914E8">
        <w:tc>
          <w:tcPr>
            <w:tcW w:w="6088" w:type="dxa"/>
            <w:gridSpan w:val="17"/>
          </w:tcPr>
          <w:p w14:paraId="395B3E10" w14:textId="77777777" w:rsidR="0041606E" w:rsidRDefault="0041606E" w:rsidP="00A57E40">
            <w:pPr>
              <w:jc w:val="both"/>
            </w:pPr>
          </w:p>
        </w:tc>
        <w:tc>
          <w:tcPr>
            <w:tcW w:w="1703" w:type="dxa"/>
            <w:gridSpan w:val="9"/>
          </w:tcPr>
          <w:p w14:paraId="7C68BFBB" w14:textId="77777777" w:rsidR="0041606E" w:rsidRDefault="0041606E" w:rsidP="00A57E40">
            <w:pPr>
              <w:jc w:val="both"/>
            </w:pPr>
          </w:p>
        </w:tc>
        <w:tc>
          <w:tcPr>
            <w:tcW w:w="2274" w:type="dxa"/>
            <w:gridSpan w:val="16"/>
          </w:tcPr>
          <w:p w14:paraId="5990538E" w14:textId="77777777" w:rsidR="0041606E" w:rsidRDefault="0041606E" w:rsidP="00A57E40">
            <w:pPr>
              <w:jc w:val="both"/>
            </w:pPr>
          </w:p>
        </w:tc>
      </w:tr>
      <w:tr w:rsidR="00A14B20" w14:paraId="6C67D0C6" w14:textId="77777777" w:rsidTr="00A914E8">
        <w:tc>
          <w:tcPr>
            <w:tcW w:w="10065" w:type="dxa"/>
            <w:gridSpan w:val="42"/>
            <w:shd w:val="clear" w:color="auto" w:fill="F7CAAC"/>
          </w:tcPr>
          <w:p w14:paraId="56BEAFB7"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1496D317" w14:textId="77777777" w:rsidTr="00A914E8">
        <w:trPr>
          <w:trHeight w:val="643"/>
        </w:trPr>
        <w:tc>
          <w:tcPr>
            <w:tcW w:w="10065" w:type="dxa"/>
            <w:gridSpan w:val="42"/>
            <w:tcBorders>
              <w:top w:val="nil"/>
            </w:tcBorders>
          </w:tcPr>
          <w:p w14:paraId="65C13F34" w14:textId="77777777" w:rsidR="00A14B20" w:rsidRPr="00753856" w:rsidRDefault="007924DE" w:rsidP="009A3E4E">
            <w:pPr>
              <w:spacing w:before="120" w:after="120"/>
              <w:jc w:val="both"/>
            </w:pPr>
            <w:r>
              <w:t>Pokročilé materiály a technologie</w:t>
            </w:r>
            <w:r w:rsidR="00A14B20" w:rsidRPr="00753856">
              <w:t xml:space="preserve"> (garant předmětu)</w:t>
            </w:r>
          </w:p>
          <w:p w14:paraId="41A290B9" w14:textId="77777777" w:rsidR="00A14B20" w:rsidRDefault="00A14B20" w:rsidP="00A57E40">
            <w:pPr>
              <w:spacing w:after="120"/>
              <w:jc w:val="both"/>
            </w:pPr>
            <w:r w:rsidRPr="00753856">
              <w:rPr>
                <w:b/>
                <w:u w:val="single"/>
              </w:rPr>
              <w:t>Školitel, vyučující</w:t>
            </w:r>
            <w:r w:rsidR="007924DE">
              <w:rPr>
                <w:b/>
                <w:u w:val="single"/>
              </w:rPr>
              <w:t>, člen oborové rady</w:t>
            </w:r>
          </w:p>
        </w:tc>
      </w:tr>
      <w:tr w:rsidR="00A14B20" w14:paraId="474A9296" w14:textId="77777777" w:rsidTr="00A914E8">
        <w:tc>
          <w:tcPr>
            <w:tcW w:w="10065" w:type="dxa"/>
            <w:gridSpan w:val="42"/>
            <w:shd w:val="clear" w:color="auto" w:fill="F7CAAC"/>
          </w:tcPr>
          <w:p w14:paraId="792CD093" w14:textId="77777777" w:rsidR="00A14B20" w:rsidRDefault="00A14B20" w:rsidP="00A57E40">
            <w:pPr>
              <w:jc w:val="both"/>
            </w:pPr>
            <w:r>
              <w:rPr>
                <w:b/>
              </w:rPr>
              <w:t xml:space="preserve">Údaje o vzdělání na VŠ </w:t>
            </w:r>
          </w:p>
        </w:tc>
      </w:tr>
      <w:tr w:rsidR="00A14B20" w:rsidRPr="00302D8C" w14:paraId="1856A0C6" w14:textId="77777777" w:rsidTr="00A914E8">
        <w:trPr>
          <w:trHeight w:val="421"/>
        </w:trPr>
        <w:tc>
          <w:tcPr>
            <w:tcW w:w="10065" w:type="dxa"/>
            <w:gridSpan w:val="42"/>
          </w:tcPr>
          <w:p w14:paraId="64011384" w14:textId="0159AB1B" w:rsidR="00A14B20" w:rsidRPr="00326638" w:rsidRDefault="007924DE" w:rsidP="009A3E4E">
            <w:pPr>
              <w:spacing w:before="120" w:after="120"/>
              <w:jc w:val="both"/>
              <w:rPr>
                <w:b/>
              </w:rPr>
            </w:pPr>
            <w:r w:rsidRPr="00707A20">
              <w:rPr>
                <w:kern w:val="1"/>
              </w:rPr>
              <w:t>2004: UTB Zlín, FT, SP Chemie a technologie materiálů, obor Technologie makromolekulárních látek, Ph.D.</w:t>
            </w:r>
            <w:r w:rsidRPr="00707A20">
              <w:rPr>
                <w:rFonts w:eastAsia="Calibri"/>
                <w:kern w:val="1"/>
              </w:rPr>
              <w:t xml:space="preserve"> </w:t>
            </w:r>
          </w:p>
        </w:tc>
      </w:tr>
      <w:tr w:rsidR="00A14B20" w14:paraId="333D3046" w14:textId="77777777" w:rsidTr="00A914E8">
        <w:tc>
          <w:tcPr>
            <w:tcW w:w="10065" w:type="dxa"/>
            <w:gridSpan w:val="42"/>
            <w:shd w:val="clear" w:color="auto" w:fill="F7CAAC"/>
          </w:tcPr>
          <w:p w14:paraId="4E627C08" w14:textId="77777777" w:rsidR="00A14B20" w:rsidRDefault="00A14B20" w:rsidP="00A57E40">
            <w:pPr>
              <w:jc w:val="both"/>
              <w:rPr>
                <w:b/>
              </w:rPr>
            </w:pPr>
            <w:r>
              <w:rPr>
                <w:b/>
              </w:rPr>
              <w:t>Údaje o odborném působení od absolvování VŠ</w:t>
            </w:r>
          </w:p>
        </w:tc>
      </w:tr>
      <w:tr w:rsidR="00A14B20" w14:paraId="1FF0DF82" w14:textId="77777777" w:rsidTr="00A914E8">
        <w:trPr>
          <w:trHeight w:val="306"/>
        </w:trPr>
        <w:tc>
          <w:tcPr>
            <w:tcW w:w="10065" w:type="dxa"/>
            <w:gridSpan w:val="42"/>
          </w:tcPr>
          <w:p w14:paraId="4D71C073" w14:textId="4AA4A474" w:rsidR="00A14B20" w:rsidRDefault="007924DE" w:rsidP="002312B3">
            <w:pPr>
              <w:spacing w:before="120" w:after="120"/>
              <w:jc w:val="both"/>
            </w:pPr>
            <w:r w:rsidRPr="00707A20">
              <w:t>2001 – dosud: UTB</w:t>
            </w:r>
            <w:r w:rsidR="002312B3">
              <w:t xml:space="preserve"> Zlín, FT, odborný asistent, od </w:t>
            </w:r>
            <w:r w:rsidRPr="00707A20">
              <w:t>r. 2014 docent, od r. 2016 ředitel Ústavu inženýrství polymerů</w:t>
            </w:r>
          </w:p>
        </w:tc>
      </w:tr>
      <w:tr w:rsidR="00A14B20" w14:paraId="0AD28580" w14:textId="77777777" w:rsidTr="00A914E8">
        <w:trPr>
          <w:trHeight w:val="250"/>
        </w:trPr>
        <w:tc>
          <w:tcPr>
            <w:tcW w:w="10065" w:type="dxa"/>
            <w:gridSpan w:val="42"/>
            <w:shd w:val="clear" w:color="auto" w:fill="F7CAAC"/>
          </w:tcPr>
          <w:p w14:paraId="76BB4EFF" w14:textId="77777777" w:rsidR="00A14B20" w:rsidRDefault="00A14B20" w:rsidP="00A57E40">
            <w:pPr>
              <w:jc w:val="both"/>
            </w:pPr>
            <w:r>
              <w:rPr>
                <w:b/>
              </w:rPr>
              <w:t>Zkušenosti s vedením kvalifikačních a rigorózních prací</w:t>
            </w:r>
          </w:p>
        </w:tc>
      </w:tr>
      <w:tr w:rsidR="00A14B20" w14:paraId="57973344" w14:textId="77777777" w:rsidTr="00A914E8">
        <w:trPr>
          <w:trHeight w:val="316"/>
        </w:trPr>
        <w:tc>
          <w:tcPr>
            <w:tcW w:w="10065" w:type="dxa"/>
            <w:gridSpan w:val="42"/>
          </w:tcPr>
          <w:p w14:paraId="49583287" w14:textId="77777777" w:rsidR="00A14B20" w:rsidRDefault="00A14B20" w:rsidP="009A3E4E">
            <w:pPr>
              <w:spacing w:before="120" w:after="120"/>
              <w:jc w:val="both"/>
            </w:pPr>
            <w:r w:rsidRPr="000919AF">
              <w:t xml:space="preserve">Počet obhájených prací, které vyučující vedl v období 2014 – 2018: </w:t>
            </w:r>
            <w:r w:rsidR="00920BC2" w:rsidRPr="00920BC2">
              <w:rPr>
                <w:b/>
              </w:rPr>
              <w:t>4</w:t>
            </w:r>
            <w:r w:rsidR="00920BC2">
              <w:t xml:space="preserve"> </w:t>
            </w:r>
            <w:r w:rsidR="00920BC2" w:rsidRPr="00920BC2">
              <w:t xml:space="preserve">BP, </w:t>
            </w:r>
            <w:r w:rsidR="00920BC2">
              <w:rPr>
                <w:b/>
              </w:rPr>
              <w:t>4</w:t>
            </w:r>
            <w:r w:rsidR="00920BC2" w:rsidRPr="00920BC2">
              <w:rPr>
                <w:b/>
              </w:rPr>
              <w:t xml:space="preserve"> </w:t>
            </w:r>
            <w:r w:rsidRPr="00920BC2">
              <w:t>DP</w:t>
            </w:r>
            <w:r w:rsidR="00920BC2">
              <w:t>.</w:t>
            </w:r>
          </w:p>
        </w:tc>
      </w:tr>
      <w:tr w:rsidR="00A14B20" w14:paraId="5040A1BB" w14:textId="77777777" w:rsidTr="00A914E8">
        <w:trPr>
          <w:cantSplit/>
        </w:trPr>
        <w:tc>
          <w:tcPr>
            <w:tcW w:w="3374" w:type="dxa"/>
            <w:gridSpan w:val="7"/>
            <w:tcBorders>
              <w:top w:val="single" w:sz="12" w:space="0" w:color="auto"/>
            </w:tcBorders>
            <w:shd w:val="clear" w:color="auto" w:fill="F7CAAC"/>
          </w:tcPr>
          <w:p w14:paraId="5E96A9D1"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54FDA944"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22537696"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76F92D02" w14:textId="77777777" w:rsidR="00A14B20" w:rsidRDefault="00A14B20" w:rsidP="00A57E40">
            <w:pPr>
              <w:jc w:val="both"/>
              <w:rPr>
                <w:b/>
              </w:rPr>
            </w:pPr>
            <w:r>
              <w:rPr>
                <w:b/>
              </w:rPr>
              <w:t>Ohlasy publikací</w:t>
            </w:r>
          </w:p>
        </w:tc>
      </w:tr>
      <w:tr w:rsidR="007924DE" w14:paraId="07192865" w14:textId="77777777" w:rsidTr="00A914E8">
        <w:trPr>
          <w:cantSplit/>
        </w:trPr>
        <w:tc>
          <w:tcPr>
            <w:tcW w:w="3374" w:type="dxa"/>
            <w:gridSpan w:val="7"/>
          </w:tcPr>
          <w:p w14:paraId="5A897473" w14:textId="77777777" w:rsidR="007924DE" w:rsidRPr="00707A20" w:rsidRDefault="007924DE" w:rsidP="009A3E4E">
            <w:pPr>
              <w:suppressAutoHyphens/>
              <w:spacing w:before="40" w:after="40"/>
              <w:jc w:val="both"/>
              <w:rPr>
                <w:kern w:val="1"/>
              </w:rPr>
            </w:pPr>
            <w:r w:rsidRPr="00707A20">
              <w:rPr>
                <w:kern w:val="1"/>
              </w:rPr>
              <w:t>Technologie makromolekulárních látek</w:t>
            </w:r>
          </w:p>
        </w:tc>
        <w:tc>
          <w:tcPr>
            <w:tcW w:w="2244" w:type="dxa"/>
            <w:gridSpan w:val="7"/>
          </w:tcPr>
          <w:p w14:paraId="664540BC" w14:textId="77777777" w:rsidR="007924DE" w:rsidRPr="00707A20" w:rsidRDefault="007924DE" w:rsidP="0041606E">
            <w:pPr>
              <w:suppressAutoHyphens/>
              <w:spacing w:before="40" w:after="40"/>
              <w:jc w:val="both"/>
              <w:rPr>
                <w:kern w:val="1"/>
              </w:rPr>
            </w:pPr>
            <w:r w:rsidRPr="00707A20">
              <w:rPr>
                <w:kern w:val="1"/>
              </w:rPr>
              <w:t>2014</w:t>
            </w:r>
          </w:p>
        </w:tc>
        <w:tc>
          <w:tcPr>
            <w:tcW w:w="2250" w:type="dxa"/>
            <w:gridSpan w:val="14"/>
            <w:tcBorders>
              <w:right w:val="single" w:sz="12" w:space="0" w:color="auto"/>
            </w:tcBorders>
          </w:tcPr>
          <w:p w14:paraId="09D147CA" w14:textId="77777777" w:rsidR="007924DE" w:rsidRPr="00707A20" w:rsidRDefault="007924DE" w:rsidP="0041606E">
            <w:pPr>
              <w:suppressAutoHyphens/>
              <w:spacing w:before="40" w:after="40"/>
              <w:jc w:val="both"/>
              <w:rPr>
                <w:kern w:val="1"/>
              </w:rPr>
            </w:pPr>
            <w:r>
              <w:rPr>
                <w:kern w:val="1"/>
              </w:rPr>
              <w:t>UTB Zlín</w:t>
            </w:r>
          </w:p>
        </w:tc>
        <w:tc>
          <w:tcPr>
            <w:tcW w:w="635" w:type="dxa"/>
            <w:gridSpan w:val="2"/>
            <w:tcBorders>
              <w:left w:val="single" w:sz="12" w:space="0" w:color="auto"/>
            </w:tcBorders>
            <w:shd w:val="clear" w:color="auto" w:fill="F7CAAC"/>
          </w:tcPr>
          <w:p w14:paraId="3CBBBB8B" w14:textId="77777777" w:rsidR="007924DE" w:rsidRDefault="007924DE" w:rsidP="00A57E40">
            <w:pPr>
              <w:jc w:val="both"/>
            </w:pPr>
            <w:r>
              <w:rPr>
                <w:b/>
              </w:rPr>
              <w:t>WOS</w:t>
            </w:r>
          </w:p>
        </w:tc>
        <w:tc>
          <w:tcPr>
            <w:tcW w:w="693" w:type="dxa"/>
            <w:gridSpan w:val="5"/>
            <w:shd w:val="clear" w:color="auto" w:fill="F7CAAC"/>
          </w:tcPr>
          <w:p w14:paraId="09168EF4" w14:textId="77777777" w:rsidR="007924DE" w:rsidRDefault="007924DE" w:rsidP="00A57E40">
            <w:pPr>
              <w:jc w:val="both"/>
              <w:rPr>
                <w:sz w:val="18"/>
              </w:rPr>
            </w:pPr>
            <w:r>
              <w:rPr>
                <w:b/>
                <w:sz w:val="18"/>
              </w:rPr>
              <w:t>Scopus</w:t>
            </w:r>
          </w:p>
        </w:tc>
        <w:tc>
          <w:tcPr>
            <w:tcW w:w="869" w:type="dxa"/>
            <w:gridSpan w:val="7"/>
            <w:shd w:val="clear" w:color="auto" w:fill="F7CAAC"/>
          </w:tcPr>
          <w:p w14:paraId="4176D6BF" w14:textId="77777777" w:rsidR="007924DE" w:rsidRDefault="007924DE" w:rsidP="00A57E40">
            <w:pPr>
              <w:jc w:val="both"/>
            </w:pPr>
            <w:r>
              <w:rPr>
                <w:b/>
                <w:sz w:val="18"/>
              </w:rPr>
              <w:t>ostatní</w:t>
            </w:r>
          </w:p>
        </w:tc>
      </w:tr>
      <w:tr w:rsidR="00A14B20" w:rsidRPr="00B34D38" w14:paraId="168DB3C3" w14:textId="77777777" w:rsidTr="00A914E8">
        <w:trPr>
          <w:cantSplit/>
          <w:trHeight w:val="70"/>
        </w:trPr>
        <w:tc>
          <w:tcPr>
            <w:tcW w:w="3374" w:type="dxa"/>
            <w:gridSpan w:val="7"/>
            <w:shd w:val="clear" w:color="auto" w:fill="F7CAAC"/>
          </w:tcPr>
          <w:p w14:paraId="6B2F5759" w14:textId="77777777" w:rsidR="00A14B20" w:rsidRDefault="00A14B20" w:rsidP="00A57E40">
            <w:pPr>
              <w:jc w:val="both"/>
            </w:pPr>
            <w:r>
              <w:rPr>
                <w:b/>
              </w:rPr>
              <w:t>Obor jmenovacího řízení</w:t>
            </w:r>
          </w:p>
        </w:tc>
        <w:tc>
          <w:tcPr>
            <w:tcW w:w="2244" w:type="dxa"/>
            <w:gridSpan w:val="7"/>
            <w:shd w:val="clear" w:color="auto" w:fill="F7CAAC"/>
          </w:tcPr>
          <w:p w14:paraId="1236D511"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5C9897A9"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64FF07DB" w14:textId="30C9D699" w:rsidR="00A14B20" w:rsidRDefault="008319E3" w:rsidP="008319E3">
            <w:pPr>
              <w:jc w:val="both"/>
              <w:rPr>
                <w:b/>
              </w:rPr>
            </w:pPr>
            <w:r>
              <w:rPr>
                <w:b/>
              </w:rPr>
              <w:t>340</w:t>
            </w:r>
          </w:p>
        </w:tc>
        <w:tc>
          <w:tcPr>
            <w:tcW w:w="693" w:type="dxa"/>
            <w:gridSpan w:val="5"/>
            <w:vMerge w:val="restart"/>
          </w:tcPr>
          <w:p w14:paraId="26DD581E" w14:textId="75EC65D8" w:rsidR="00A14B20" w:rsidRDefault="00C12DDF" w:rsidP="00A57E40">
            <w:pPr>
              <w:jc w:val="both"/>
              <w:rPr>
                <w:b/>
              </w:rPr>
            </w:pPr>
            <w:r>
              <w:rPr>
                <w:b/>
              </w:rPr>
              <w:t>3</w:t>
            </w:r>
            <w:r w:rsidR="008319E3">
              <w:rPr>
                <w:b/>
              </w:rPr>
              <w:t>97</w:t>
            </w:r>
          </w:p>
        </w:tc>
        <w:tc>
          <w:tcPr>
            <w:tcW w:w="869" w:type="dxa"/>
            <w:gridSpan w:val="7"/>
            <w:vMerge w:val="restart"/>
          </w:tcPr>
          <w:p w14:paraId="148A3E88" w14:textId="77777777" w:rsidR="00A14B20" w:rsidRPr="00B34D38" w:rsidRDefault="00A14B20" w:rsidP="00A57E40">
            <w:pPr>
              <w:jc w:val="both"/>
              <w:rPr>
                <w:b/>
                <w:sz w:val="18"/>
                <w:szCs w:val="18"/>
              </w:rPr>
            </w:pPr>
            <w:r w:rsidRPr="00B34D38">
              <w:rPr>
                <w:b/>
                <w:sz w:val="18"/>
                <w:szCs w:val="18"/>
              </w:rPr>
              <w:t>neevid.</w:t>
            </w:r>
          </w:p>
        </w:tc>
      </w:tr>
      <w:tr w:rsidR="00A14B20" w14:paraId="4FF44C4E" w14:textId="77777777" w:rsidTr="00A914E8">
        <w:trPr>
          <w:trHeight w:val="205"/>
        </w:trPr>
        <w:tc>
          <w:tcPr>
            <w:tcW w:w="3374" w:type="dxa"/>
            <w:gridSpan w:val="7"/>
          </w:tcPr>
          <w:p w14:paraId="5535F6D6" w14:textId="77777777" w:rsidR="00A14B20" w:rsidRPr="00F55552" w:rsidRDefault="00A14B20" w:rsidP="00A57E40">
            <w:pPr>
              <w:spacing w:before="40" w:after="40"/>
              <w:jc w:val="both"/>
            </w:pPr>
            <w:r>
              <w:rPr>
                <w:rFonts w:eastAsia="Calibri"/>
                <w:lang w:eastAsia="en-US"/>
              </w:rPr>
              <w:t>---</w:t>
            </w:r>
          </w:p>
        </w:tc>
        <w:tc>
          <w:tcPr>
            <w:tcW w:w="2244" w:type="dxa"/>
            <w:gridSpan w:val="7"/>
          </w:tcPr>
          <w:p w14:paraId="124B5606" w14:textId="77777777" w:rsidR="00A14B20" w:rsidRDefault="00A14B20" w:rsidP="00A57E40">
            <w:pPr>
              <w:spacing w:before="40" w:after="40"/>
              <w:jc w:val="both"/>
            </w:pPr>
            <w:r>
              <w:t>---</w:t>
            </w:r>
          </w:p>
        </w:tc>
        <w:tc>
          <w:tcPr>
            <w:tcW w:w="2250" w:type="dxa"/>
            <w:gridSpan w:val="14"/>
            <w:tcBorders>
              <w:right w:val="single" w:sz="12" w:space="0" w:color="auto"/>
            </w:tcBorders>
          </w:tcPr>
          <w:p w14:paraId="6F2FD555"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1917FDB7" w14:textId="77777777" w:rsidR="00A14B20" w:rsidRDefault="00A14B20" w:rsidP="00A57E40">
            <w:pPr>
              <w:rPr>
                <w:b/>
              </w:rPr>
            </w:pPr>
          </w:p>
        </w:tc>
        <w:tc>
          <w:tcPr>
            <w:tcW w:w="693" w:type="dxa"/>
            <w:gridSpan w:val="5"/>
            <w:vMerge/>
            <w:vAlign w:val="center"/>
          </w:tcPr>
          <w:p w14:paraId="486D153F" w14:textId="77777777" w:rsidR="00A14B20" w:rsidRDefault="00A14B20" w:rsidP="00A57E40">
            <w:pPr>
              <w:rPr>
                <w:b/>
              </w:rPr>
            </w:pPr>
          </w:p>
        </w:tc>
        <w:tc>
          <w:tcPr>
            <w:tcW w:w="869" w:type="dxa"/>
            <w:gridSpan w:val="7"/>
            <w:vMerge/>
            <w:vAlign w:val="center"/>
          </w:tcPr>
          <w:p w14:paraId="1BD4DB78" w14:textId="77777777" w:rsidR="00A14B20" w:rsidRDefault="00A14B20" w:rsidP="00A57E40">
            <w:pPr>
              <w:rPr>
                <w:b/>
              </w:rPr>
            </w:pPr>
          </w:p>
        </w:tc>
      </w:tr>
      <w:tr w:rsidR="00A14B20" w14:paraId="701D2A3B" w14:textId="77777777" w:rsidTr="00A914E8">
        <w:tc>
          <w:tcPr>
            <w:tcW w:w="10065" w:type="dxa"/>
            <w:gridSpan w:val="42"/>
            <w:shd w:val="clear" w:color="auto" w:fill="F7CAAC"/>
          </w:tcPr>
          <w:p w14:paraId="6A2031A3"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2F7B3A12" w14:textId="77777777" w:rsidTr="00A914E8">
        <w:trPr>
          <w:trHeight w:val="1011"/>
        </w:trPr>
        <w:tc>
          <w:tcPr>
            <w:tcW w:w="10065" w:type="dxa"/>
            <w:gridSpan w:val="42"/>
          </w:tcPr>
          <w:p w14:paraId="5657FD77" w14:textId="54595065" w:rsidR="008319E3" w:rsidRPr="008319E3" w:rsidRDefault="008319E3" w:rsidP="009A3E4E">
            <w:pPr>
              <w:spacing w:before="160" w:after="160"/>
              <w:jc w:val="both"/>
            </w:pPr>
            <w:r>
              <w:t>BA</w:t>
            </w:r>
            <w:r w:rsidR="00326638">
              <w:t xml:space="preserve">ŽANT, P., </w:t>
            </w:r>
            <w:r w:rsidRPr="008319E3">
              <w:rPr>
                <w:b/>
              </w:rPr>
              <w:t>SEDL</w:t>
            </w:r>
            <w:r w:rsidR="00326638">
              <w:rPr>
                <w:b/>
              </w:rPr>
              <w:t>ÁČEK, T. (25</w:t>
            </w:r>
            <w:r w:rsidRPr="008319E3">
              <w:rPr>
                <w:b/>
              </w:rPr>
              <w:t>%)</w:t>
            </w:r>
            <w:r w:rsidR="00326638">
              <w:t xml:space="preserve">, </w:t>
            </w:r>
            <w:r w:rsidRPr="008319E3">
              <w:t>KU</w:t>
            </w:r>
            <w:r w:rsidR="00326638">
              <w:t>Ř</w:t>
            </w:r>
            <w:r w:rsidRPr="008319E3">
              <w:t>ITKA, I</w:t>
            </w:r>
            <w:r w:rsidR="00326638">
              <w:t xml:space="preserve">., </w:t>
            </w:r>
            <w:r>
              <w:t>PODLIPN</w:t>
            </w:r>
            <w:r w:rsidR="00326638">
              <w:t>Ý</w:t>
            </w:r>
            <w:r>
              <w:t>, D.</w:t>
            </w:r>
            <w:r w:rsidR="00326638">
              <w:t>, HOLČ</w:t>
            </w:r>
            <w:r w:rsidRPr="008319E3">
              <w:t>APKOV</w:t>
            </w:r>
            <w:r w:rsidR="00326638">
              <w:t>Á</w:t>
            </w:r>
            <w:r w:rsidRPr="008319E3">
              <w:t>, P</w:t>
            </w:r>
            <w:r>
              <w:t>.</w:t>
            </w:r>
            <w:r w:rsidR="00326638">
              <w:t>:</w:t>
            </w:r>
            <w:r w:rsidRPr="008319E3">
              <w:t xml:space="preserve"> Synthesis and </w:t>
            </w:r>
            <w:r w:rsidR="00326638">
              <w:t>e</w:t>
            </w:r>
            <w:r w:rsidRPr="008319E3">
              <w:t xml:space="preserve">ffect of </w:t>
            </w:r>
            <w:r w:rsidR="00326638">
              <w:t>h</w:t>
            </w:r>
            <w:r w:rsidRPr="008319E3">
              <w:t xml:space="preserve">ierarchically </w:t>
            </w:r>
            <w:r w:rsidR="00326638">
              <w:t>s</w:t>
            </w:r>
            <w:r w:rsidRPr="008319E3">
              <w:t xml:space="preserve">tructured Ag-ZnO </w:t>
            </w:r>
            <w:r w:rsidR="00326638">
              <w:t>h</w:t>
            </w:r>
            <w:r w:rsidRPr="008319E3">
              <w:t xml:space="preserve">ybrid on the </w:t>
            </w:r>
            <w:r w:rsidR="00326638">
              <w:t>s</w:t>
            </w:r>
            <w:r w:rsidRPr="008319E3">
              <w:t xml:space="preserve">urface </w:t>
            </w:r>
            <w:r w:rsidR="00326638">
              <w:t>a</w:t>
            </w:r>
            <w:r w:rsidRPr="008319E3">
              <w:t xml:space="preserve">ntibacterial </w:t>
            </w:r>
            <w:r w:rsidR="00326638">
              <w:t>a</w:t>
            </w:r>
            <w:r w:rsidRPr="008319E3">
              <w:t xml:space="preserve">ctivity of a </w:t>
            </w:r>
            <w:r w:rsidR="00326638">
              <w:t>p</w:t>
            </w:r>
            <w:r w:rsidRPr="008319E3">
              <w:t xml:space="preserve">ropylene-based </w:t>
            </w:r>
            <w:r w:rsidR="00326638">
              <w:t>e</w:t>
            </w:r>
            <w:r w:rsidRPr="008319E3">
              <w:t xml:space="preserve">lastomer </w:t>
            </w:r>
            <w:r w:rsidR="00326638">
              <w:t>b</w:t>
            </w:r>
            <w:r w:rsidRPr="008319E3">
              <w:t xml:space="preserve">lends. </w:t>
            </w:r>
            <w:r w:rsidRPr="00326638">
              <w:rPr>
                <w:i/>
              </w:rPr>
              <w:t>Materials</w:t>
            </w:r>
            <w:r w:rsidR="00326638">
              <w:t xml:space="preserve"> </w:t>
            </w:r>
            <w:r w:rsidRPr="008319E3">
              <w:t>11</w:t>
            </w:r>
            <w:r w:rsidR="00326638">
              <w:t>(</w:t>
            </w:r>
            <w:r w:rsidRPr="008319E3">
              <w:t>3</w:t>
            </w:r>
            <w:r w:rsidR="00326638">
              <w:t xml:space="preserve">), </w:t>
            </w:r>
            <w:r w:rsidRPr="008319E3">
              <w:t>363-376</w:t>
            </w:r>
            <w:r w:rsidR="00326638">
              <w:t xml:space="preserve">, </w:t>
            </w:r>
            <w:r w:rsidR="00326638" w:rsidRPr="00326638">
              <w:rPr>
                <w:b/>
              </w:rPr>
              <w:t>2018</w:t>
            </w:r>
            <w:r w:rsidR="00326638">
              <w:t xml:space="preserve">. ISSN </w:t>
            </w:r>
            <w:r w:rsidRPr="008319E3">
              <w:t>1996-1944.</w:t>
            </w:r>
          </w:p>
          <w:p w14:paraId="79835FAC" w14:textId="328CFAC2" w:rsidR="009A3E4E" w:rsidRPr="00326638" w:rsidRDefault="00224DE2" w:rsidP="009A3E4E">
            <w:pPr>
              <w:tabs>
                <w:tab w:val="num" w:pos="426"/>
              </w:tabs>
              <w:spacing w:before="160" w:after="160"/>
              <w:jc w:val="both"/>
            </w:pPr>
            <w:hyperlink r:id="rId72" w:tooltip="Find more records by this author" w:history="1">
              <w:r w:rsidR="009A3E4E" w:rsidRPr="00326638">
                <w:t>SMOLKA, P</w:t>
              </w:r>
            </w:hyperlink>
            <w:r w:rsidR="009A3E4E" w:rsidRPr="00326638">
              <w:t>., </w:t>
            </w:r>
            <w:hyperlink r:id="rId73" w:tooltip="Find more records by this author" w:history="1">
              <w:r w:rsidR="009A3E4E" w:rsidRPr="00326638">
                <w:t>MUSILOVÁ, L</w:t>
              </w:r>
            </w:hyperlink>
            <w:r w:rsidR="009A3E4E" w:rsidRPr="00326638">
              <w:t>., </w:t>
            </w:r>
            <w:hyperlink r:id="rId74" w:tooltip="Find more records by this author" w:history="1">
              <w:r w:rsidR="009A3E4E" w:rsidRPr="00326638">
                <w:t>MRÁČEK, A</w:t>
              </w:r>
            </w:hyperlink>
            <w:r w:rsidR="009A3E4E" w:rsidRPr="00326638">
              <w:t>., </w:t>
            </w:r>
            <w:hyperlink r:id="rId75" w:tooltip="Find more records by this author" w:history="1">
              <w:r w:rsidR="009A3E4E" w:rsidRPr="00326638">
                <w:rPr>
                  <w:b/>
                </w:rPr>
                <w:t>SEDLÁČEK, T</w:t>
              </w:r>
            </w:hyperlink>
            <w:r w:rsidR="009A3E4E" w:rsidRPr="00326638">
              <w:rPr>
                <w:b/>
              </w:rPr>
              <w:t>.</w:t>
            </w:r>
            <w:r w:rsidR="009A3E4E" w:rsidRPr="00326638">
              <w:rPr>
                <w:b/>
                <w:lang w:val="en-GB"/>
              </w:rPr>
              <w:t xml:space="preserve"> (</w:t>
            </w:r>
            <w:r w:rsidR="000E0069">
              <w:rPr>
                <w:b/>
                <w:lang w:val="en-GB"/>
              </w:rPr>
              <w:t>25</w:t>
            </w:r>
            <w:r w:rsidR="009A3E4E" w:rsidRPr="00326638">
              <w:rPr>
                <w:b/>
                <w:lang w:val="en-GB"/>
              </w:rPr>
              <w:t>%)</w:t>
            </w:r>
            <w:r w:rsidR="009A3E4E" w:rsidRPr="00326638">
              <w:rPr>
                <w:lang w:val="en-GB"/>
              </w:rPr>
              <w:t xml:space="preserve">: </w:t>
            </w:r>
            <w:r w:rsidR="009A3E4E" w:rsidRPr="00326638">
              <w:t xml:space="preserve">Stability of </w:t>
            </w:r>
            <w:r w:rsidR="009A3E4E">
              <w:t>a</w:t>
            </w:r>
            <w:r w:rsidR="009A3E4E" w:rsidRPr="00326638">
              <w:t xml:space="preserve">queous </w:t>
            </w:r>
            <w:r w:rsidR="009A3E4E">
              <w:t>p</w:t>
            </w:r>
            <w:r w:rsidR="009A3E4E" w:rsidRPr="00326638">
              <w:t xml:space="preserve">olymeric </w:t>
            </w:r>
            <w:r w:rsidR="009A3E4E">
              <w:t>d</w:t>
            </w:r>
            <w:r w:rsidR="009A3E4E" w:rsidRPr="00326638">
              <w:t xml:space="preserve">ispersions for </w:t>
            </w:r>
            <w:r w:rsidR="009A3E4E">
              <w:t>u</w:t>
            </w:r>
            <w:r w:rsidR="009A3E4E" w:rsidRPr="00326638">
              <w:t>ltra-</w:t>
            </w:r>
            <w:r w:rsidR="009A3E4E">
              <w:t>t</w:t>
            </w:r>
            <w:r w:rsidR="009A3E4E" w:rsidRPr="00326638">
              <w:t xml:space="preserve">hin </w:t>
            </w:r>
            <w:r w:rsidR="009A3E4E">
              <w:t>c</w:t>
            </w:r>
            <w:r w:rsidR="009A3E4E" w:rsidRPr="00326638">
              <w:t xml:space="preserve">oating of </w:t>
            </w:r>
            <w:r w:rsidR="009A3E4E">
              <w:t>b</w:t>
            </w:r>
            <w:r w:rsidR="009A3E4E" w:rsidRPr="00326638">
              <w:t>i-</w:t>
            </w:r>
            <w:r w:rsidR="009A3E4E">
              <w:t>a</w:t>
            </w:r>
            <w:r w:rsidR="009A3E4E" w:rsidRPr="00326638">
              <w:t xml:space="preserve">xially </w:t>
            </w:r>
            <w:r w:rsidR="009A3E4E">
              <w:t>o</w:t>
            </w:r>
            <w:r w:rsidR="009A3E4E" w:rsidRPr="00326638">
              <w:t xml:space="preserve">riented </w:t>
            </w:r>
            <w:r w:rsidR="009A3E4E">
              <w:t>p</w:t>
            </w:r>
            <w:r w:rsidR="009A3E4E" w:rsidRPr="00326638">
              <w:t xml:space="preserve">olyethylene </w:t>
            </w:r>
            <w:r w:rsidR="009A3E4E">
              <w:t>t</w:t>
            </w:r>
            <w:r w:rsidR="009A3E4E" w:rsidRPr="00326638">
              <w:t xml:space="preserve">erephthalate </w:t>
            </w:r>
            <w:r w:rsidR="009A3E4E">
              <w:t xml:space="preserve">films. </w:t>
            </w:r>
            <w:r w:rsidR="009A3E4E">
              <w:rPr>
                <w:i/>
              </w:rPr>
              <w:t xml:space="preserve">Coatings </w:t>
            </w:r>
            <w:r w:rsidR="009A3E4E" w:rsidRPr="00326638">
              <w:t> 7</w:t>
            </w:r>
            <w:r w:rsidR="009A3E4E">
              <w:t>(</w:t>
            </w:r>
            <w:r w:rsidR="009A3E4E" w:rsidRPr="00326638">
              <w:t>12</w:t>
            </w:r>
            <w:r w:rsidR="009A3E4E">
              <w:t xml:space="preserve">), </w:t>
            </w:r>
            <w:r w:rsidR="009A3E4E" w:rsidRPr="006F4D7B">
              <w:rPr>
                <w:b/>
              </w:rPr>
              <w:t>2017</w:t>
            </w:r>
            <w:r w:rsidR="009A3E4E">
              <w:t xml:space="preserve">. DOI </w:t>
            </w:r>
            <w:r w:rsidR="009A3E4E" w:rsidRPr="00326638">
              <w:t>10.3390/coatings7120234</w:t>
            </w:r>
            <w:r w:rsidR="009A3E4E">
              <w:t>.</w:t>
            </w:r>
          </w:p>
          <w:p w14:paraId="29EA087B" w14:textId="77DC37DC" w:rsidR="007924DE" w:rsidRPr="00750584" w:rsidRDefault="007924DE" w:rsidP="009A3E4E">
            <w:pPr>
              <w:spacing w:before="160" w:after="160"/>
              <w:jc w:val="both"/>
              <w:rPr>
                <w:caps/>
              </w:rPr>
            </w:pPr>
            <w:r w:rsidRPr="00750584">
              <w:rPr>
                <w:b/>
                <w:caps/>
              </w:rPr>
              <w:t>sedlÁČek, t</w:t>
            </w:r>
            <w:r w:rsidRPr="00750584">
              <w:rPr>
                <w:b/>
              </w:rPr>
              <w:t>. (100%)</w:t>
            </w:r>
            <w:r w:rsidRPr="00750584">
              <w:t xml:space="preserve">: Processing techniques for polyolefins. Kapitola v knize. </w:t>
            </w:r>
            <w:r w:rsidRPr="00750584">
              <w:rPr>
                <w:bCs/>
                <w:i/>
              </w:rPr>
              <w:t>Al-Ali AlMa'adeed</w:t>
            </w:r>
            <w:r w:rsidRPr="00750584">
              <w:rPr>
                <w:i/>
              </w:rPr>
              <w:t>, M., </w:t>
            </w:r>
            <w:r w:rsidRPr="00750584">
              <w:rPr>
                <w:bCs/>
                <w:i/>
              </w:rPr>
              <w:t>Krupa</w:t>
            </w:r>
            <w:r w:rsidRPr="00750584">
              <w:rPr>
                <w:i/>
              </w:rPr>
              <w:t xml:space="preserve">, I. (Eds.): Polyolefin Compounds and Materials: Fundamentals and Industrial Applications. </w:t>
            </w:r>
            <w:r w:rsidRPr="00750584">
              <w:t xml:space="preserve">Springer International Publishing, </w:t>
            </w:r>
            <w:r w:rsidRPr="00750584">
              <w:rPr>
                <w:b/>
              </w:rPr>
              <w:t>2016</w:t>
            </w:r>
            <w:r w:rsidRPr="00750584">
              <w:t xml:space="preserve">. DOI 10.1007/978-3-319-25982-6. ISBN 978-3-319-25980-2 (Hard Cover), 978-3-319-25982-6 (eBook). </w:t>
            </w:r>
          </w:p>
          <w:p w14:paraId="3E360BA2" w14:textId="77777777" w:rsidR="007924DE" w:rsidRPr="00750584" w:rsidRDefault="007924DE" w:rsidP="009A3E4E">
            <w:pPr>
              <w:spacing w:before="160" w:after="160"/>
              <w:jc w:val="both"/>
            </w:pPr>
            <w:r w:rsidRPr="00750584">
              <w:t xml:space="preserve">ILČÍKOVÁ, M., MRLÍK, M., </w:t>
            </w:r>
            <w:r w:rsidRPr="00750584">
              <w:rPr>
                <w:b/>
              </w:rPr>
              <w:t>SEDLÁČEK, T. (25%)</w:t>
            </w:r>
            <w:r w:rsidRPr="00750584">
              <w:t xml:space="preserve">, ŠLOUF, M., ZHIGUNOV, A., KOYNOV, K., MOSNÁČEK, J.: Synthesis of photoactuating acrylic thermoplastic elastomers containing diblock copolymer-grafted carbon nanotubes. </w:t>
            </w:r>
            <w:r w:rsidRPr="00750584">
              <w:rPr>
                <w:i/>
              </w:rPr>
              <w:t>ACS Macro Letters</w:t>
            </w:r>
            <w:r w:rsidRPr="00750584">
              <w:t xml:space="preserve"> 3, 999-1003, </w:t>
            </w:r>
            <w:r w:rsidRPr="00750584">
              <w:rPr>
                <w:b/>
              </w:rPr>
              <w:t>2014</w:t>
            </w:r>
            <w:r w:rsidRPr="00750584">
              <w:t xml:space="preserve">. </w:t>
            </w:r>
          </w:p>
          <w:p w14:paraId="6F5BCAAD" w14:textId="4F0DFBD6" w:rsidR="00A14B20" w:rsidRPr="00244128" w:rsidRDefault="007924DE" w:rsidP="009A3E4E">
            <w:pPr>
              <w:spacing w:before="160" w:after="160"/>
              <w:jc w:val="both"/>
            </w:pPr>
            <w:proofErr w:type="gramStart"/>
            <w:r w:rsidRPr="00750584">
              <w:t>DINC, F.S.</w:t>
            </w:r>
            <w:proofErr w:type="gramEnd"/>
            <w:r w:rsidRPr="00750584">
              <w:t xml:space="preserve">, </w:t>
            </w:r>
            <w:r w:rsidRPr="00750584">
              <w:rPr>
                <w:b/>
              </w:rPr>
              <w:t>SEDLÁČEK, T. (70%)</w:t>
            </w:r>
            <w:r w:rsidRPr="00750584">
              <w:t xml:space="preserve">, TAV, C., YAHSI, U.: On the non-newtonian viscous behavior of polymer melts in terms of temperature and pressure-dependent hole fraction. </w:t>
            </w:r>
            <w:r w:rsidRPr="00750584">
              <w:rPr>
                <w:i/>
              </w:rPr>
              <w:t>Journal of Applied Polymer Science</w:t>
            </w:r>
            <w:r w:rsidRPr="00750584">
              <w:t xml:space="preserve"> 15, 1-10, </w:t>
            </w:r>
            <w:r w:rsidRPr="00750584">
              <w:rPr>
                <w:b/>
              </w:rPr>
              <w:t>2014</w:t>
            </w:r>
            <w:r w:rsidRPr="00750584">
              <w:t xml:space="preserve">. </w:t>
            </w:r>
          </w:p>
        </w:tc>
      </w:tr>
      <w:tr w:rsidR="00A14B20" w14:paraId="45B44591" w14:textId="77777777" w:rsidTr="00A914E8">
        <w:trPr>
          <w:trHeight w:val="218"/>
        </w:trPr>
        <w:tc>
          <w:tcPr>
            <w:tcW w:w="10065" w:type="dxa"/>
            <w:gridSpan w:val="42"/>
            <w:shd w:val="clear" w:color="auto" w:fill="F7CAAC"/>
          </w:tcPr>
          <w:p w14:paraId="256F9BAF" w14:textId="77777777" w:rsidR="00A14B20" w:rsidRDefault="00A14B20" w:rsidP="00A57E40">
            <w:pPr>
              <w:rPr>
                <w:b/>
              </w:rPr>
            </w:pPr>
            <w:r>
              <w:rPr>
                <w:b/>
              </w:rPr>
              <w:t>Působení v zahraničí</w:t>
            </w:r>
          </w:p>
        </w:tc>
      </w:tr>
      <w:tr w:rsidR="00A14B20" w14:paraId="168D682D" w14:textId="77777777" w:rsidTr="00A914E8">
        <w:trPr>
          <w:trHeight w:val="328"/>
        </w:trPr>
        <w:tc>
          <w:tcPr>
            <w:tcW w:w="10065" w:type="dxa"/>
            <w:gridSpan w:val="42"/>
          </w:tcPr>
          <w:p w14:paraId="66831CC1" w14:textId="77777777" w:rsidR="00E51C83" w:rsidRDefault="0041606E" w:rsidP="00957C12">
            <w:pPr>
              <w:suppressAutoHyphens/>
              <w:spacing w:before="120" w:after="60"/>
              <w:rPr>
                <w:kern w:val="1"/>
              </w:rPr>
            </w:pPr>
            <w:r w:rsidRPr="00DC501A">
              <w:rPr>
                <w:kern w:val="1"/>
              </w:rPr>
              <w:t>2002 – 2003: Chalmers University of Technology, Göteborg, Švédsko (5 měsíců)</w:t>
            </w:r>
          </w:p>
          <w:p w14:paraId="44ED92ED" w14:textId="77777777" w:rsidR="00326638" w:rsidRDefault="00326638" w:rsidP="00957C12">
            <w:pPr>
              <w:suppressAutoHyphens/>
              <w:spacing w:before="120" w:after="60"/>
              <w:rPr>
                <w:b/>
              </w:rPr>
            </w:pPr>
          </w:p>
          <w:p w14:paraId="7E0F6C18" w14:textId="77777777" w:rsidR="009A3E4E" w:rsidRDefault="009A3E4E" w:rsidP="00957C12">
            <w:pPr>
              <w:suppressAutoHyphens/>
              <w:spacing w:before="120" w:after="60"/>
              <w:rPr>
                <w:b/>
              </w:rPr>
            </w:pPr>
          </w:p>
          <w:p w14:paraId="3F2F599B" w14:textId="54A4C004" w:rsidR="00326638" w:rsidRDefault="00326638" w:rsidP="00957C12">
            <w:pPr>
              <w:suppressAutoHyphens/>
              <w:spacing w:before="120" w:after="60"/>
              <w:rPr>
                <w:b/>
              </w:rPr>
            </w:pPr>
          </w:p>
        </w:tc>
      </w:tr>
      <w:tr w:rsidR="00A14B20" w14:paraId="0820CF68" w14:textId="77777777" w:rsidTr="00A914E8">
        <w:trPr>
          <w:cantSplit/>
          <w:trHeight w:val="470"/>
        </w:trPr>
        <w:tc>
          <w:tcPr>
            <w:tcW w:w="2545" w:type="dxa"/>
            <w:gridSpan w:val="3"/>
            <w:shd w:val="clear" w:color="auto" w:fill="F7CAAC"/>
          </w:tcPr>
          <w:p w14:paraId="49E24A28" w14:textId="77777777" w:rsidR="00A14B20" w:rsidRDefault="00A14B20" w:rsidP="00A57E40">
            <w:pPr>
              <w:jc w:val="both"/>
              <w:rPr>
                <w:b/>
              </w:rPr>
            </w:pPr>
            <w:r>
              <w:rPr>
                <w:b/>
              </w:rPr>
              <w:t xml:space="preserve">Podpis </w:t>
            </w:r>
          </w:p>
        </w:tc>
        <w:tc>
          <w:tcPr>
            <w:tcW w:w="4537" w:type="dxa"/>
            <w:gridSpan w:val="19"/>
          </w:tcPr>
          <w:p w14:paraId="0943C923" w14:textId="77777777" w:rsidR="00A14B20" w:rsidRDefault="00A14B20" w:rsidP="00A57E40">
            <w:pPr>
              <w:jc w:val="both"/>
            </w:pPr>
          </w:p>
        </w:tc>
        <w:tc>
          <w:tcPr>
            <w:tcW w:w="786" w:type="dxa"/>
            <w:gridSpan w:val="6"/>
            <w:shd w:val="clear" w:color="auto" w:fill="F7CAAC"/>
          </w:tcPr>
          <w:p w14:paraId="0887E6B6" w14:textId="77777777" w:rsidR="00A14B20" w:rsidRDefault="00A14B20" w:rsidP="00A57E40">
            <w:pPr>
              <w:jc w:val="both"/>
            </w:pPr>
            <w:r>
              <w:rPr>
                <w:b/>
              </w:rPr>
              <w:t>datum</w:t>
            </w:r>
          </w:p>
        </w:tc>
        <w:tc>
          <w:tcPr>
            <w:tcW w:w="2197" w:type="dxa"/>
            <w:gridSpan w:val="14"/>
          </w:tcPr>
          <w:p w14:paraId="60AA80EC" w14:textId="77777777" w:rsidR="00A14B20" w:rsidRDefault="00A14B20" w:rsidP="00A57E40">
            <w:pPr>
              <w:jc w:val="both"/>
            </w:pPr>
          </w:p>
        </w:tc>
      </w:tr>
      <w:tr w:rsidR="00A14B20" w14:paraId="3030BF86" w14:textId="77777777" w:rsidTr="00A914E8">
        <w:tc>
          <w:tcPr>
            <w:tcW w:w="10065" w:type="dxa"/>
            <w:gridSpan w:val="42"/>
            <w:tcBorders>
              <w:bottom w:val="double" w:sz="4" w:space="0" w:color="auto"/>
            </w:tcBorders>
            <w:shd w:val="clear" w:color="auto" w:fill="BDD6EE"/>
          </w:tcPr>
          <w:p w14:paraId="6DC16AF2" w14:textId="77777777" w:rsidR="00A14B20" w:rsidRDefault="00A14B20" w:rsidP="00A57E40">
            <w:pPr>
              <w:jc w:val="both"/>
              <w:rPr>
                <w:b/>
                <w:sz w:val="28"/>
              </w:rPr>
            </w:pPr>
            <w:r>
              <w:rPr>
                <w:b/>
                <w:sz w:val="28"/>
              </w:rPr>
              <w:lastRenderedPageBreak/>
              <w:t>C-I – Personální zabezpečení</w:t>
            </w:r>
          </w:p>
        </w:tc>
      </w:tr>
      <w:tr w:rsidR="00A14B20" w14:paraId="60AD623B" w14:textId="77777777" w:rsidTr="00A914E8">
        <w:tc>
          <w:tcPr>
            <w:tcW w:w="2545" w:type="dxa"/>
            <w:gridSpan w:val="3"/>
            <w:tcBorders>
              <w:top w:val="double" w:sz="4" w:space="0" w:color="auto"/>
            </w:tcBorders>
            <w:shd w:val="clear" w:color="auto" w:fill="F7CAAC"/>
          </w:tcPr>
          <w:p w14:paraId="59304A06" w14:textId="77777777" w:rsidR="00A14B20" w:rsidRDefault="00A14B20" w:rsidP="00A57E40">
            <w:pPr>
              <w:jc w:val="both"/>
              <w:rPr>
                <w:b/>
              </w:rPr>
            </w:pPr>
            <w:r>
              <w:rPr>
                <w:b/>
              </w:rPr>
              <w:t>Vysoká škola</w:t>
            </w:r>
          </w:p>
        </w:tc>
        <w:tc>
          <w:tcPr>
            <w:tcW w:w="7520" w:type="dxa"/>
            <w:gridSpan w:val="39"/>
          </w:tcPr>
          <w:p w14:paraId="2C94B9EC" w14:textId="77777777" w:rsidR="00A14B20" w:rsidRDefault="00A14B20" w:rsidP="00A57E40">
            <w:pPr>
              <w:jc w:val="both"/>
            </w:pPr>
            <w:r>
              <w:t>Univerzita Tomáše Bati ve Zlíně</w:t>
            </w:r>
          </w:p>
        </w:tc>
      </w:tr>
      <w:tr w:rsidR="00A14B20" w14:paraId="5068F690" w14:textId="77777777" w:rsidTr="00A914E8">
        <w:tc>
          <w:tcPr>
            <w:tcW w:w="2545" w:type="dxa"/>
            <w:gridSpan w:val="3"/>
            <w:shd w:val="clear" w:color="auto" w:fill="F7CAAC"/>
          </w:tcPr>
          <w:p w14:paraId="769E66EB" w14:textId="77777777" w:rsidR="00A14B20" w:rsidRDefault="00A14B20" w:rsidP="00A57E40">
            <w:pPr>
              <w:jc w:val="both"/>
              <w:rPr>
                <w:b/>
              </w:rPr>
            </w:pPr>
            <w:r>
              <w:rPr>
                <w:b/>
              </w:rPr>
              <w:t>Součást vysoké školy</w:t>
            </w:r>
          </w:p>
        </w:tc>
        <w:tc>
          <w:tcPr>
            <w:tcW w:w="7520" w:type="dxa"/>
            <w:gridSpan w:val="39"/>
          </w:tcPr>
          <w:p w14:paraId="35DF3E62" w14:textId="77777777" w:rsidR="00A14B20" w:rsidRDefault="00A14B20" w:rsidP="00A57E40">
            <w:pPr>
              <w:jc w:val="both"/>
            </w:pPr>
            <w:r>
              <w:t>Univerzitní institut</w:t>
            </w:r>
          </w:p>
        </w:tc>
      </w:tr>
      <w:tr w:rsidR="00A14B20" w:rsidRPr="000B30CD" w14:paraId="3B75CD7D" w14:textId="77777777" w:rsidTr="00A914E8">
        <w:tc>
          <w:tcPr>
            <w:tcW w:w="2545" w:type="dxa"/>
            <w:gridSpan w:val="3"/>
            <w:shd w:val="clear" w:color="auto" w:fill="F7CAAC"/>
          </w:tcPr>
          <w:p w14:paraId="65C7DEA8" w14:textId="77777777" w:rsidR="00A14B20" w:rsidRDefault="00A14B20" w:rsidP="00A57E40">
            <w:pPr>
              <w:jc w:val="both"/>
              <w:rPr>
                <w:b/>
              </w:rPr>
            </w:pPr>
            <w:r>
              <w:rPr>
                <w:b/>
              </w:rPr>
              <w:t>Název studijního programu</w:t>
            </w:r>
          </w:p>
        </w:tc>
        <w:tc>
          <w:tcPr>
            <w:tcW w:w="7520" w:type="dxa"/>
            <w:gridSpan w:val="39"/>
          </w:tcPr>
          <w:p w14:paraId="3FB5C5E6" w14:textId="77777777" w:rsidR="00A14B20" w:rsidRPr="000B30CD" w:rsidRDefault="00A14B20" w:rsidP="00A57E40">
            <w:pPr>
              <w:jc w:val="both"/>
            </w:pPr>
            <w:r w:rsidRPr="000B30CD">
              <w:t>Nanotechnologie a pokročilé materiály</w:t>
            </w:r>
          </w:p>
        </w:tc>
      </w:tr>
      <w:tr w:rsidR="00A14B20" w14:paraId="19F3CD9D" w14:textId="77777777" w:rsidTr="00A914E8">
        <w:tc>
          <w:tcPr>
            <w:tcW w:w="2545" w:type="dxa"/>
            <w:gridSpan w:val="3"/>
            <w:shd w:val="clear" w:color="auto" w:fill="F7CAAC"/>
          </w:tcPr>
          <w:p w14:paraId="31591272" w14:textId="77777777" w:rsidR="00A14B20" w:rsidRDefault="00A14B20" w:rsidP="00A57E40">
            <w:pPr>
              <w:jc w:val="both"/>
              <w:rPr>
                <w:b/>
              </w:rPr>
            </w:pPr>
            <w:r>
              <w:rPr>
                <w:b/>
              </w:rPr>
              <w:t>Jméno a příjmení</w:t>
            </w:r>
          </w:p>
        </w:tc>
        <w:tc>
          <w:tcPr>
            <w:tcW w:w="4537" w:type="dxa"/>
            <w:gridSpan w:val="19"/>
          </w:tcPr>
          <w:p w14:paraId="412577AE" w14:textId="77777777" w:rsidR="00A14B20" w:rsidRPr="00B34D38" w:rsidRDefault="000E605E" w:rsidP="00A57E40">
            <w:pPr>
              <w:jc w:val="both"/>
              <w:rPr>
                <w:b/>
              </w:rPr>
            </w:pPr>
            <w:bookmarkStart w:id="176" w:name="Slobodian"/>
            <w:bookmarkEnd w:id="176"/>
            <w:r>
              <w:rPr>
                <w:b/>
              </w:rPr>
              <w:t>Petr Slobodian</w:t>
            </w:r>
          </w:p>
        </w:tc>
        <w:tc>
          <w:tcPr>
            <w:tcW w:w="709" w:type="dxa"/>
            <w:gridSpan w:val="4"/>
            <w:shd w:val="clear" w:color="auto" w:fill="F7CAAC"/>
          </w:tcPr>
          <w:p w14:paraId="556D2700" w14:textId="77777777" w:rsidR="00A14B20" w:rsidRDefault="00A14B20" w:rsidP="00A57E40">
            <w:pPr>
              <w:jc w:val="both"/>
              <w:rPr>
                <w:b/>
              </w:rPr>
            </w:pPr>
            <w:r>
              <w:rPr>
                <w:b/>
              </w:rPr>
              <w:t>Tituly</w:t>
            </w:r>
          </w:p>
        </w:tc>
        <w:tc>
          <w:tcPr>
            <w:tcW w:w="2274" w:type="dxa"/>
            <w:gridSpan w:val="16"/>
          </w:tcPr>
          <w:p w14:paraId="577E0E34" w14:textId="77777777" w:rsidR="00A14B20" w:rsidRDefault="000E605E" w:rsidP="00A57E40">
            <w:pPr>
              <w:jc w:val="both"/>
            </w:pPr>
            <w:r>
              <w:t>prof. Ing., Ph.D.</w:t>
            </w:r>
          </w:p>
        </w:tc>
      </w:tr>
      <w:tr w:rsidR="00A14B20" w14:paraId="12A5D1CA" w14:textId="77777777" w:rsidTr="00A914E8">
        <w:tc>
          <w:tcPr>
            <w:tcW w:w="2545" w:type="dxa"/>
            <w:gridSpan w:val="3"/>
            <w:shd w:val="clear" w:color="auto" w:fill="F7CAAC"/>
          </w:tcPr>
          <w:p w14:paraId="3923C904" w14:textId="77777777" w:rsidR="00A14B20" w:rsidRDefault="00A14B20" w:rsidP="00A57E40">
            <w:pPr>
              <w:jc w:val="both"/>
              <w:rPr>
                <w:b/>
              </w:rPr>
            </w:pPr>
            <w:r>
              <w:rPr>
                <w:b/>
              </w:rPr>
              <w:t>Rok narození</w:t>
            </w:r>
          </w:p>
        </w:tc>
        <w:tc>
          <w:tcPr>
            <w:tcW w:w="829" w:type="dxa"/>
            <w:gridSpan w:val="4"/>
          </w:tcPr>
          <w:p w14:paraId="2CE37526" w14:textId="77777777" w:rsidR="00A14B20" w:rsidRDefault="000E605E" w:rsidP="00A57E40">
            <w:pPr>
              <w:jc w:val="both"/>
            </w:pPr>
            <w:r>
              <w:t>1971</w:t>
            </w:r>
          </w:p>
        </w:tc>
        <w:tc>
          <w:tcPr>
            <w:tcW w:w="1865" w:type="dxa"/>
            <w:gridSpan w:val="5"/>
            <w:shd w:val="clear" w:color="auto" w:fill="F7CAAC"/>
          </w:tcPr>
          <w:p w14:paraId="2D11EC5A" w14:textId="77777777" w:rsidR="00A14B20" w:rsidRDefault="00A14B20" w:rsidP="00A57E40">
            <w:pPr>
              <w:jc w:val="both"/>
              <w:rPr>
                <w:b/>
              </w:rPr>
            </w:pPr>
            <w:r>
              <w:rPr>
                <w:b/>
              </w:rPr>
              <w:t>typ vztahu k VŠ</w:t>
            </w:r>
          </w:p>
        </w:tc>
        <w:tc>
          <w:tcPr>
            <w:tcW w:w="849" w:type="dxa"/>
            <w:gridSpan w:val="5"/>
          </w:tcPr>
          <w:p w14:paraId="23A4FF5B" w14:textId="77777777" w:rsidR="00A14B20" w:rsidRDefault="00A14B20" w:rsidP="00A57E40">
            <w:pPr>
              <w:jc w:val="both"/>
            </w:pPr>
            <w:r>
              <w:t>pp.</w:t>
            </w:r>
          </w:p>
        </w:tc>
        <w:tc>
          <w:tcPr>
            <w:tcW w:w="994" w:type="dxa"/>
            <w:gridSpan w:val="5"/>
            <w:shd w:val="clear" w:color="auto" w:fill="F7CAAC"/>
          </w:tcPr>
          <w:p w14:paraId="0BE5048D" w14:textId="77777777" w:rsidR="00A14B20" w:rsidRDefault="00A14B20" w:rsidP="00A57E40">
            <w:pPr>
              <w:jc w:val="both"/>
              <w:rPr>
                <w:b/>
              </w:rPr>
            </w:pPr>
            <w:r>
              <w:rPr>
                <w:b/>
              </w:rPr>
              <w:t>rozsah</w:t>
            </w:r>
          </w:p>
        </w:tc>
        <w:tc>
          <w:tcPr>
            <w:tcW w:w="709" w:type="dxa"/>
            <w:gridSpan w:val="4"/>
          </w:tcPr>
          <w:p w14:paraId="6BEC5B6E" w14:textId="77777777" w:rsidR="00A14B20" w:rsidRDefault="00A14B20" w:rsidP="00A57E40">
            <w:pPr>
              <w:jc w:val="both"/>
            </w:pPr>
            <w:r>
              <w:t>40</w:t>
            </w:r>
          </w:p>
        </w:tc>
        <w:tc>
          <w:tcPr>
            <w:tcW w:w="850" w:type="dxa"/>
            <w:gridSpan w:val="6"/>
            <w:shd w:val="clear" w:color="auto" w:fill="F7CAAC"/>
          </w:tcPr>
          <w:p w14:paraId="657C6C5E" w14:textId="77777777" w:rsidR="00A14B20" w:rsidRDefault="00A14B20" w:rsidP="00A57E40">
            <w:pPr>
              <w:jc w:val="both"/>
              <w:rPr>
                <w:b/>
              </w:rPr>
            </w:pPr>
            <w:r>
              <w:rPr>
                <w:b/>
              </w:rPr>
              <w:t>do kdy</w:t>
            </w:r>
          </w:p>
        </w:tc>
        <w:tc>
          <w:tcPr>
            <w:tcW w:w="1424" w:type="dxa"/>
            <w:gridSpan w:val="10"/>
          </w:tcPr>
          <w:p w14:paraId="71563114" w14:textId="77777777" w:rsidR="00A14B20" w:rsidRDefault="000E605E" w:rsidP="00A57E40">
            <w:pPr>
              <w:jc w:val="both"/>
            </w:pPr>
            <w:r>
              <w:t>N</w:t>
            </w:r>
          </w:p>
        </w:tc>
      </w:tr>
      <w:tr w:rsidR="00A14B20" w14:paraId="5469FFB5" w14:textId="77777777" w:rsidTr="00A914E8">
        <w:tc>
          <w:tcPr>
            <w:tcW w:w="5239" w:type="dxa"/>
            <w:gridSpan w:val="12"/>
            <w:shd w:val="clear" w:color="auto" w:fill="F7CAAC"/>
          </w:tcPr>
          <w:p w14:paraId="7E6E003B" w14:textId="77777777" w:rsidR="00A14B20" w:rsidRDefault="00A14B20" w:rsidP="00A57E40">
            <w:pPr>
              <w:jc w:val="both"/>
              <w:rPr>
                <w:b/>
              </w:rPr>
            </w:pPr>
            <w:r>
              <w:rPr>
                <w:b/>
              </w:rPr>
              <w:t>Typ vztahu na součásti VŠ, která uskutečňuje st. program</w:t>
            </w:r>
          </w:p>
        </w:tc>
        <w:tc>
          <w:tcPr>
            <w:tcW w:w="849" w:type="dxa"/>
            <w:gridSpan w:val="5"/>
          </w:tcPr>
          <w:p w14:paraId="5D0BCD12" w14:textId="77777777" w:rsidR="00A14B20" w:rsidRDefault="00A14B20" w:rsidP="00A57E40">
            <w:pPr>
              <w:jc w:val="both"/>
            </w:pPr>
            <w:r>
              <w:t>---</w:t>
            </w:r>
          </w:p>
        </w:tc>
        <w:tc>
          <w:tcPr>
            <w:tcW w:w="994" w:type="dxa"/>
            <w:gridSpan w:val="5"/>
            <w:shd w:val="clear" w:color="auto" w:fill="F7CAAC"/>
          </w:tcPr>
          <w:p w14:paraId="28C70C46" w14:textId="77777777" w:rsidR="00A14B20" w:rsidRDefault="00A14B20" w:rsidP="00A57E40">
            <w:pPr>
              <w:jc w:val="both"/>
              <w:rPr>
                <w:b/>
              </w:rPr>
            </w:pPr>
            <w:r>
              <w:rPr>
                <w:b/>
              </w:rPr>
              <w:t>rozsah</w:t>
            </w:r>
          </w:p>
        </w:tc>
        <w:tc>
          <w:tcPr>
            <w:tcW w:w="709" w:type="dxa"/>
            <w:gridSpan w:val="4"/>
          </w:tcPr>
          <w:p w14:paraId="772EA002" w14:textId="77777777" w:rsidR="00A14B20" w:rsidRDefault="00A14B20" w:rsidP="00A57E40">
            <w:pPr>
              <w:jc w:val="both"/>
            </w:pPr>
            <w:r>
              <w:t>---</w:t>
            </w:r>
          </w:p>
        </w:tc>
        <w:tc>
          <w:tcPr>
            <w:tcW w:w="850" w:type="dxa"/>
            <w:gridSpan w:val="6"/>
            <w:shd w:val="clear" w:color="auto" w:fill="F7CAAC"/>
          </w:tcPr>
          <w:p w14:paraId="52BD70F9" w14:textId="77777777" w:rsidR="00A14B20" w:rsidRDefault="00A14B20" w:rsidP="00A57E40">
            <w:pPr>
              <w:jc w:val="both"/>
              <w:rPr>
                <w:b/>
              </w:rPr>
            </w:pPr>
            <w:r>
              <w:rPr>
                <w:b/>
              </w:rPr>
              <w:t>do kdy</w:t>
            </w:r>
          </w:p>
        </w:tc>
        <w:tc>
          <w:tcPr>
            <w:tcW w:w="1424" w:type="dxa"/>
            <w:gridSpan w:val="10"/>
          </w:tcPr>
          <w:p w14:paraId="48A3F139" w14:textId="77777777" w:rsidR="00A14B20" w:rsidRDefault="00A14B20" w:rsidP="00A57E40">
            <w:pPr>
              <w:jc w:val="both"/>
            </w:pPr>
            <w:r>
              <w:t>---</w:t>
            </w:r>
          </w:p>
        </w:tc>
      </w:tr>
      <w:tr w:rsidR="00A14B20" w14:paraId="2740E23D" w14:textId="77777777" w:rsidTr="00A914E8">
        <w:tc>
          <w:tcPr>
            <w:tcW w:w="6088" w:type="dxa"/>
            <w:gridSpan w:val="17"/>
            <w:shd w:val="clear" w:color="auto" w:fill="F7CAAC"/>
          </w:tcPr>
          <w:p w14:paraId="0183A118"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31C7BD22"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56AF89A8" w14:textId="77777777" w:rsidR="00A14B20" w:rsidRDefault="00A14B20" w:rsidP="00A57E40">
            <w:pPr>
              <w:jc w:val="both"/>
              <w:rPr>
                <w:b/>
              </w:rPr>
            </w:pPr>
            <w:r>
              <w:rPr>
                <w:b/>
              </w:rPr>
              <w:t>rozsah</w:t>
            </w:r>
          </w:p>
        </w:tc>
      </w:tr>
      <w:tr w:rsidR="00A14B20" w14:paraId="0A89502D" w14:textId="77777777" w:rsidTr="00A914E8">
        <w:tc>
          <w:tcPr>
            <w:tcW w:w="6088" w:type="dxa"/>
            <w:gridSpan w:val="17"/>
          </w:tcPr>
          <w:p w14:paraId="7F34050A" w14:textId="77777777" w:rsidR="00A14B20" w:rsidRDefault="00A14B20" w:rsidP="00A57E40">
            <w:pPr>
              <w:jc w:val="both"/>
            </w:pPr>
            <w:r>
              <w:t>---</w:t>
            </w:r>
          </w:p>
        </w:tc>
        <w:tc>
          <w:tcPr>
            <w:tcW w:w="1703" w:type="dxa"/>
            <w:gridSpan w:val="9"/>
          </w:tcPr>
          <w:p w14:paraId="09B24A65" w14:textId="77777777" w:rsidR="00A14B20" w:rsidRDefault="00A14B20" w:rsidP="00A57E40">
            <w:pPr>
              <w:jc w:val="both"/>
            </w:pPr>
            <w:r>
              <w:t>---</w:t>
            </w:r>
          </w:p>
        </w:tc>
        <w:tc>
          <w:tcPr>
            <w:tcW w:w="2274" w:type="dxa"/>
            <w:gridSpan w:val="16"/>
          </w:tcPr>
          <w:p w14:paraId="17DCBE9D" w14:textId="77777777" w:rsidR="00A14B20" w:rsidRDefault="00A14B20" w:rsidP="00A57E40">
            <w:pPr>
              <w:jc w:val="both"/>
            </w:pPr>
            <w:r>
              <w:t>---</w:t>
            </w:r>
          </w:p>
        </w:tc>
      </w:tr>
      <w:tr w:rsidR="00D10182" w14:paraId="26B09E89" w14:textId="77777777" w:rsidTr="00A914E8">
        <w:tc>
          <w:tcPr>
            <w:tcW w:w="6088" w:type="dxa"/>
            <w:gridSpan w:val="17"/>
          </w:tcPr>
          <w:p w14:paraId="7BC9DB80" w14:textId="77777777" w:rsidR="00D10182" w:rsidRDefault="00D10182" w:rsidP="00A57E40">
            <w:pPr>
              <w:jc w:val="both"/>
            </w:pPr>
          </w:p>
        </w:tc>
        <w:tc>
          <w:tcPr>
            <w:tcW w:w="1703" w:type="dxa"/>
            <w:gridSpan w:val="9"/>
          </w:tcPr>
          <w:p w14:paraId="09F6C247" w14:textId="77777777" w:rsidR="00D10182" w:rsidRDefault="00D10182" w:rsidP="00A57E40">
            <w:pPr>
              <w:jc w:val="both"/>
            </w:pPr>
          </w:p>
        </w:tc>
        <w:tc>
          <w:tcPr>
            <w:tcW w:w="2274" w:type="dxa"/>
            <w:gridSpan w:val="16"/>
          </w:tcPr>
          <w:p w14:paraId="5A87CC2C" w14:textId="77777777" w:rsidR="00D10182" w:rsidRDefault="00D10182" w:rsidP="00A57E40">
            <w:pPr>
              <w:jc w:val="both"/>
            </w:pPr>
          </w:p>
        </w:tc>
      </w:tr>
      <w:tr w:rsidR="00A14B20" w14:paraId="28725DE1" w14:textId="77777777" w:rsidTr="00A914E8">
        <w:tc>
          <w:tcPr>
            <w:tcW w:w="10065" w:type="dxa"/>
            <w:gridSpan w:val="42"/>
            <w:shd w:val="clear" w:color="auto" w:fill="F7CAAC"/>
          </w:tcPr>
          <w:p w14:paraId="50D5783B"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1BA4A566" w14:textId="77777777" w:rsidTr="00A914E8">
        <w:trPr>
          <w:trHeight w:val="643"/>
        </w:trPr>
        <w:tc>
          <w:tcPr>
            <w:tcW w:w="10065" w:type="dxa"/>
            <w:gridSpan w:val="42"/>
            <w:tcBorders>
              <w:top w:val="nil"/>
            </w:tcBorders>
          </w:tcPr>
          <w:p w14:paraId="46885089" w14:textId="5D80311D" w:rsidR="00A14B20" w:rsidRDefault="00525CE4" w:rsidP="009A3E4E">
            <w:pPr>
              <w:spacing w:before="120" w:after="60"/>
              <w:jc w:val="both"/>
            </w:pPr>
            <w:r>
              <w:t>Nanotechnologie pro senzory</w:t>
            </w:r>
            <w:r w:rsidR="006A0883">
              <w:t xml:space="preserve"> </w:t>
            </w:r>
            <w:r w:rsidR="00A14B20" w:rsidRPr="00753856">
              <w:t>(garant předmětu)</w:t>
            </w:r>
          </w:p>
          <w:p w14:paraId="768682C4" w14:textId="77777777" w:rsidR="002F643B" w:rsidRPr="00753856" w:rsidRDefault="002F643B" w:rsidP="002F643B">
            <w:pPr>
              <w:spacing w:after="120"/>
              <w:jc w:val="both"/>
            </w:pPr>
            <w:r>
              <w:t xml:space="preserve">Únava a stárnutí materiálů </w:t>
            </w:r>
            <w:r w:rsidRPr="00753856">
              <w:t>(garant předmětu)</w:t>
            </w:r>
          </w:p>
          <w:p w14:paraId="215381BB" w14:textId="77777777" w:rsidR="00A14B20" w:rsidRDefault="00A14B20" w:rsidP="009A3E4E">
            <w:pPr>
              <w:spacing w:after="120"/>
              <w:jc w:val="both"/>
            </w:pPr>
            <w:r w:rsidRPr="00753856">
              <w:rPr>
                <w:b/>
                <w:u w:val="single"/>
              </w:rPr>
              <w:t>Školitel, vyučující</w:t>
            </w:r>
          </w:p>
        </w:tc>
      </w:tr>
      <w:tr w:rsidR="00A14B20" w14:paraId="7973E472" w14:textId="77777777" w:rsidTr="00A914E8">
        <w:tc>
          <w:tcPr>
            <w:tcW w:w="10065" w:type="dxa"/>
            <w:gridSpan w:val="42"/>
            <w:shd w:val="clear" w:color="auto" w:fill="F7CAAC"/>
          </w:tcPr>
          <w:p w14:paraId="1669F1F4" w14:textId="77777777" w:rsidR="00A14B20" w:rsidRDefault="00A14B20" w:rsidP="00A57E40">
            <w:pPr>
              <w:jc w:val="both"/>
            </w:pPr>
            <w:r>
              <w:rPr>
                <w:b/>
              </w:rPr>
              <w:t xml:space="preserve">Údaje o vzdělání na VŠ </w:t>
            </w:r>
          </w:p>
        </w:tc>
      </w:tr>
      <w:tr w:rsidR="00A14B20" w:rsidRPr="00302D8C" w14:paraId="11E10757" w14:textId="77777777" w:rsidTr="00A914E8">
        <w:trPr>
          <w:trHeight w:val="430"/>
        </w:trPr>
        <w:tc>
          <w:tcPr>
            <w:tcW w:w="10065" w:type="dxa"/>
            <w:gridSpan w:val="42"/>
          </w:tcPr>
          <w:p w14:paraId="47729593" w14:textId="4913F00E" w:rsidR="00135046" w:rsidRPr="00D77C8E" w:rsidRDefault="006A0883" w:rsidP="009A3E4E">
            <w:pPr>
              <w:spacing w:before="120" w:after="120"/>
              <w:jc w:val="both"/>
              <w:rPr>
                <w:b/>
                <w:lang w:val="de-DE"/>
              </w:rPr>
            </w:pPr>
            <w:r w:rsidRPr="00827804">
              <w:rPr>
                <w:rFonts w:eastAsia="Arial Unicode MS"/>
              </w:rPr>
              <w:t xml:space="preserve">2003: </w:t>
            </w:r>
            <w:r w:rsidRPr="00827804">
              <w:t>UTB Zlín, FT, SP Chemie a technologie materiálů, obor Technologie makromolekulárních látek, Ph.D.</w:t>
            </w:r>
          </w:p>
        </w:tc>
      </w:tr>
      <w:tr w:rsidR="00A14B20" w14:paraId="2B1D361F" w14:textId="77777777" w:rsidTr="00A914E8">
        <w:tc>
          <w:tcPr>
            <w:tcW w:w="10065" w:type="dxa"/>
            <w:gridSpan w:val="42"/>
            <w:shd w:val="clear" w:color="auto" w:fill="F7CAAC"/>
          </w:tcPr>
          <w:p w14:paraId="00E34D68" w14:textId="77777777" w:rsidR="00A14B20" w:rsidRDefault="00A14B20" w:rsidP="00A57E40">
            <w:pPr>
              <w:jc w:val="both"/>
              <w:rPr>
                <w:b/>
              </w:rPr>
            </w:pPr>
            <w:r>
              <w:rPr>
                <w:b/>
              </w:rPr>
              <w:t>Údaje o odborném působení od absolvování VŠ</w:t>
            </w:r>
          </w:p>
        </w:tc>
      </w:tr>
      <w:tr w:rsidR="00A14B20" w14:paraId="78811473" w14:textId="77777777" w:rsidTr="00A914E8">
        <w:trPr>
          <w:trHeight w:val="1090"/>
        </w:trPr>
        <w:tc>
          <w:tcPr>
            <w:tcW w:w="10065" w:type="dxa"/>
            <w:gridSpan w:val="42"/>
          </w:tcPr>
          <w:p w14:paraId="1AB2049A" w14:textId="77777777" w:rsidR="006A0883" w:rsidRPr="00827804" w:rsidRDefault="006A0883" w:rsidP="009A3E4E">
            <w:pPr>
              <w:spacing w:before="120" w:after="60"/>
              <w:jc w:val="both"/>
            </w:pPr>
            <w:r w:rsidRPr="00827804">
              <w:t>1994 – 1996: Krajská nemocnice T. Bati Zlín, a.s., Rejstřík zdravotního pojištění (civilní služba)</w:t>
            </w:r>
          </w:p>
          <w:p w14:paraId="3A6755E9" w14:textId="77777777" w:rsidR="006A0883" w:rsidRPr="00827804" w:rsidRDefault="006A0883" w:rsidP="006A0883">
            <w:pPr>
              <w:spacing w:before="60" w:after="60"/>
              <w:jc w:val="both"/>
            </w:pPr>
            <w:r w:rsidRPr="00827804">
              <w:t xml:space="preserve">1996 – 1998: Barum Continental Otrokovice s.r.o., oddělení obchodní logistiky - referent nákupu </w:t>
            </w:r>
          </w:p>
          <w:p w14:paraId="29579231" w14:textId="77777777" w:rsidR="006A0883" w:rsidRPr="00827804" w:rsidRDefault="006A0883" w:rsidP="006A0883">
            <w:pPr>
              <w:spacing w:before="60" w:after="60"/>
              <w:jc w:val="both"/>
            </w:pPr>
            <w:r w:rsidRPr="00827804">
              <w:t>1998 – 2001: VUT Brno, FT Zlín, odborný asistent</w:t>
            </w:r>
          </w:p>
          <w:p w14:paraId="1F9028FC" w14:textId="77777777" w:rsidR="00A14B20" w:rsidRDefault="006A0883" w:rsidP="009A3E4E">
            <w:pPr>
              <w:spacing w:before="60" w:after="120"/>
              <w:jc w:val="both"/>
            </w:pPr>
            <w:r w:rsidRPr="00827804">
              <w:t xml:space="preserve">2001 – dosud: UTB Zlín, FT, odborný asistent, od r. 2009 </w:t>
            </w:r>
            <w:r w:rsidRPr="001F7292">
              <w:t xml:space="preserve">docent, </w:t>
            </w:r>
            <w:r>
              <w:rPr>
                <w:rFonts w:cs="Cambria"/>
              </w:rPr>
              <w:t>od r. 2018 profesor</w:t>
            </w:r>
          </w:p>
        </w:tc>
      </w:tr>
      <w:tr w:rsidR="00A14B20" w14:paraId="45888350" w14:textId="77777777" w:rsidTr="00A914E8">
        <w:trPr>
          <w:trHeight w:val="250"/>
        </w:trPr>
        <w:tc>
          <w:tcPr>
            <w:tcW w:w="10065" w:type="dxa"/>
            <w:gridSpan w:val="42"/>
            <w:shd w:val="clear" w:color="auto" w:fill="F7CAAC"/>
          </w:tcPr>
          <w:p w14:paraId="0AFA75DE" w14:textId="77777777" w:rsidR="00A14B20" w:rsidRDefault="00A14B20" w:rsidP="00A57E40">
            <w:pPr>
              <w:jc w:val="both"/>
            </w:pPr>
            <w:r>
              <w:rPr>
                <w:b/>
              </w:rPr>
              <w:t>Zkušenosti s vedením kvalifikačních a rigorózních prací</w:t>
            </w:r>
          </w:p>
        </w:tc>
      </w:tr>
      <w:tr w:rsidR="00A14B20" w14:paraId="43B08821" w14:textId="77777777" w:rsidTr="00A914E8">
        <w:trPr>
          <w:trHeight w:val="316"/>
        </w:trPr>
        <w:tc>
          <w:tcPr>
            <w:tcW w:w="10065" w:type="dxa"/>
            <w:gridSpan w:val="42"/>
          </w:tcPr>
          <w:p w14:paraId="212280B6" w14:textId="77777777" w:rsidR="00A14B20" w:rsidRDefault="006A0883" w:rsidP="006A0883">
            <w:pPr>
              <w:spacing w:before="60" w:after="60"/>
              <w:jc w:val="both"/>
            </w:pPr>
            <w:r w:rsidRPr="00D6509E">
              <w:t xml:space="preserve">Počet obhájených prací, které vyučující vedl v období 2014 – 2018: </w:t>
            </w:r>
            <w:r w:rsidRPr="001A6402">
              <w:rPr>
                <w:b/>
              </w:rPr>
              <w:t>1</w:t>
            </w:r>
            <w:r w:rsidRPr="001A6402">
              <w:t xml:space="preserve"> BP, </w:t>
            </w:r>
            <w:r>
              <w:rPr>
                <w:b/>
              </w:rPr>
              <w:t>2</w:t>
            </w:r>
            <w:r w:rsidRPr="001A6402">
              <w:t xml:space="preserve"> DP.</w:t>
            </w:r>
          </w:p>
        </w:tc>
      </w:tr>
      <w:tr w:rsidR="00A14B20" w14:paraId="3BD6DA93" w14:textId="77777777" w:rsidTr="00A914E8">
        <w:trPr>
          <w:cantSplit/>
        </w:trPr>
        <w:tc>
          <w:tcPr>
            <w:tcW w:w="3374" w:type="dxa"/>
            <w:gridSpan w:val="7"/>
            <w:tcBorders>
              <w:top w:val="single" w:sz="12" w:space="0" w:color="auto"/>
            </w:tcBorders>
            <w:shd w:val="clear" w:color="auto" w:fill="F7CAAC"/>
          </w:tcPr>
          <w:p w14:paraId="666334CD"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06ED7C03"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5FBB22E7"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2936F161" w14:textId="77777777" w:rsidR="00A14B20" w:rsidRDefault="00A14B20" w:rsidP="00A57E40">
            <w:pPr>
              <w:jc w:val="both"/>
              <w:rPr>
                <w:b/>
              </w:rPr>
            </w:pPr>
            <w:r>
              <w:rPr>
                <w:b/>
              </w:rPr>
              <w:t>Ohlasy publikací</w:t>
            </w:r>
          </w:p>
        </w:tc>
      </w:tr>
      <w:tr w:rsidR="006A0883" w14:paraId="2E180DFD" w14:textId="77777777" w:rsidTr="00A914E8">
        <w:trPr>
          <w:cantSplit/>
        </w:trPr>
        <w:tc>
          <w:tcPr>
            <w:tcW w:w="3374" w:type="dxa"/>
            <w:gridSpan w:val="7"/>
          </w:tcPr>
          <w:p w14:paraId="3C8C060E" w14:textId="77777777" w:rsidR="006A0883" w:rsidRPr="00827804" w:rsidRDefault="006A0883" w:rsidP="00C7757B">
            <w:pPr>
              <w:pStyle w:val="western"/>
              <w:spacing w:before="40" w:beforeAutospacing="0" w:after="40" w:line="240" w:lineRule="auto"/>
            </w:pPr>
            <w:r w:rsidRPr="00827804">
              <w:t>Technologie makromolekulárních látek</w:t>
            </w:r>
          </w:p>
        </w:tc>
        <w:tc>
          <w:tcPr>
            <w:tcW w:w="2244" w:type="dxa"/>
            <w:gridSpan w:val="7"/>
          </w:tcPr>
          <w:p w14:paraId="62D119F4" w14:textId="77777777" w:rsidR="006A0883" w:rsidRPr="00827804" w:rsidRDefault="006A0883" w:rsidP="00C7757B">
            <w:pPr>
              <w:pStyle w:val="western"/>
              <w:spacing w:before="40" w:beforeAutospacing="0" w:after="40" w:line="240" w:lineRule="auto"/>
            </w:pPr>
            <w:r w:rsidRPr="00827804">
              <w:t>20</w:t>
            </w:r>
            <w:r>
              <w:t>09</w:t>
            </w:r>
          </w:p>
        </w:tc>
        <w:tc>
          <w:tcPr>
            <w:tcW w:w="2250" w:type="dxa"/>
            <w:gridSpan w:val="14"/>
            <w:tcBorders>
              <w:right w:val="single" w:sz="12" w:space="0" w:color="auto"/>
            </w:tcBorders>
          </w:tcPr>
          <w:p w14:paraId="0ADDA1CD" w14:textId="77777777" w:rsidR="006A0883" w:rsidRPr="00827804" w:rsidRDefault="006A0883" w:rsidP="00C7757B">
            <w:pPr>
              <w:pStyle w:val="western"/>
              <w:spacing w:before="40" w:beforeAutospacing="0" w:after="40" w:line="240" w:lineRule="auto"/>
            </w:pPr>
            <w:r w:rsidRPr="00827804">
              <w:t>UTB Zlín</w:t>
            </w:r>
          </w:p>
        </w:tc>
        <w:tc>
          <w:tcPr>
            <w:tcW w:w="635" w:type="dxa"/>
            <w:gridSpan w:val="2"/>
            <w:tcBorders>
              <w:left w:val="single" w:sz="12" w:space="0" w:color="auto"/>
            </w:tcBorders>
            <w:shd w:val="clear" w:color="auto" w:fill="F7CAAC"/>
          </w:tcPr>
          <w:p w14:paraId="7394E81F" w14:textId="77777777" w:rsidR="006A0883" w:rsidRDefault="006A0883" w:rsidP="00A57E40">
            <w:pPr>
              <w:jc w:val="both"/>
            </w:pPr>
            <w:r>
              <w:rPr>
                <w:b/>
              </w:rPr>
              <w:t>WOS</w:t>
            </w:r>
          </w:p>
        </w:tc>
        <w:tc>
          <w:tcPr>
            <w:tcW w:w="693" w:type="dxa"/>
            <w:gridSpan w:val="5"/>
            <w:shd w:val="clear" w:color="auto" w:fill="F7CAAC"/>
          </w:tcPr>
          <w:p w14:paraId="3299E55F" w14:textId="77777777" w:rsidR="006A0883" w:rsidRDefault="006A0883" w:rsidP="00A57E40">
            <w:pPr>
              <w:jc w:val="both"/>
              <w:rPr>
                <w:sz w:val="18"/>
              </w:rPr>
            </w:pPr>
            <w:r>
              <w:rPr>
                <w:b/>
                <w:sz w:val="18"/>
              </w:rPr>
              <w:t>Scopus</w:t>
            </w:r>
          </w:p>
        </w:tc>
        <w:tc>
          <w:tcPr>
            <w:tcW w:w="869" w:type="dxa"/>
            <w:gridSpan w:val="7"/>
            <w:shd w:val="clear" w:color="auto" w:fill="F7CAAC"/>
          </w:tcPr>
          <w:p w14:paraId="55014DF2" w14:textId="77777777" w:rsidR="006A0883" w:rsidRDefault="006A0883" w:rsidP="00A57E40">
            <w:pPr>
              <w:jc w:val="both"/>
            </w:pPr>
            <w:r>
              <w:rPr>
                <w:b/>
                <w:sz w:val="18"/>
              </w:rPr>
              <w:t>ostatní</w:t>
            </w:r>
          </w:p>
        </w:tc>
      </w:tr>
      <w:tr w:rsidR="00A14B20" w:rsidRPr="00B34D38" w14:paraId="0C45923D" w14:textId="77777777" w:rsidTr="00A914E8">
        <w:trPr>
          <w:cantSplit/>
          <w:trHeight w:val="70"/>
        </w:trPr>
        <w:tc>
          <w:tcPr>
            <w:tcW w:w="3374" w:type="dxa"/>
            <w:gridSpan w:val="7"/>
            <w:shd w:val="clear" w:color="auto" w:fill="F7CAAC"/>
          </w:tcPr>
          <w:p w14:paraId="6BDD6AEA" w14:textId="77777777" w:rsidR="00A14B20" w:rsidRDefault="00A14B20" w:rsidP="00A57E40">
            <w:pPr>
              <w:jc w:val="both"/>
            </w:pPr>
            <w:r>
              <w:rPr>
                <w:b/>
              </w:rPr>
              <w:t>Obor jmenovacího řízení</w:t>
            </w:r>
          </w:p>
        </w:tc>
        <w:tc>
          <w:tcPr>
            <w:tcW w:w="2244" w:type="dxa"/>
            <w:gridSpan w:val="7"/>
            <w:shd w:val="clear" w:color="auto" w:fill="F7CAAC"/>
          </w:tcPr>
          <w:p w14:paraId="285B8234"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599ECDA5"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3C441B18" w14:textId="77777777" w:rsidR="00A14B20" w:rsidRDefault="006A0883" w:rsidP="00E86049">
            <w:pPr>
              <w:jc w:val="both"/>
              <w:rPr>
                <w:b/>
              </w:rPr>
            </w:pPr>
            <w:r>
              <w:rPr>
                <w:b/>
              </w:rPr>
              <w:t>4</w:t>
            </w:r>
            <w:r w:rsidR="00E86049">
              <w:rPr>
                <w:b/>
              </w:rPr>
              <w:t>62</w:t>
            </w:r>
          </w:p>
        </w:tc>
        <w:tc>
          <w:tcPr>
            <w:tcW w:w="693" w:type="dxa"/>
            <w:gridSpan w:val="5"/>
            <w:vMerge w:val="restart"/>
          </w:tcPr>
          <w:p w14:paraId="1BD02DA1" w14:textId="77777777" w:rsidR="00A14B20" w:rsidRDefault="00E86049" w:rsidP="00A57E40">
            <w:pPr>
              <w:jc w:val="both"/>
              <w:rPr>
                <w:b/>
              </w:rPr>
            </w:pPr>
            <w:r>
              <w:rPr>
                <w:b/>
              </w:rPr>
              <w:t>532</w:t>
            </w:r>
          </w:p>
        </w:tc>
        <w:tc>
          <w:tcPr>
            <w:tcW w:w="869" w:type="dxa"/>
            <w:gridSpan w:val="7"/>
            <w:vMerge w:val="restart"/>
          </w:tcPr>
          <w:p w14:paraId="1C733F06" w14:textId="77777777" w:rsidR="00A14B20" w:rsidRPr="00B34D38" w:rsidRDefault="00A14B20" w:rsidP="00A57E40">
            <w:pPr>
              <w:jc w:val="both"/>
              <w:rPr>
                <w:b/>
                <w:sz w:val="18"/>
                <w:szCs w:val="18"/>
              </w:rPr>
            </w:pPr>
            <w:r w:rsidRPr="00B34D38">
              <w:rPr>
                <w:b/>
                <w:sz w:val="18"/>
                <w:szCs w:val="18"/>
              </w:rPr>
              <w:t>neevid.</w:t>
            </w:r>
          </w:p>
        </w:tc>
      </w:tr>
      <w:tr w:rsidR="006A0883" w14:paraId="7ABDC90A" w14:textId="77777777" w:rsidTr="00A914E8">
        <w:trPr>
          <w:trHeight w:val="205"/>
        </w:trPr>
        <w:tc>
          <w:tcPr>
            <w:tcW w:w="3374" w:type="dxa"/>
            <w:gridSpan w:val="7"/>
          </w:tcPr>
          <w:p w14:paraId="6407E575" w14:textId="77777777" w:rsidR="006A0883" w:rsidRPr="00B901A1" w:rsidRDefault="006A0883" w:rsidP="00C7757B">
            <w:pPr>
              <w:spacing w:before="40" w:after="40"/>
              <w:jc w:val="both"/>
            </w:pPr>
            <w:r>
              <w:t>Technologie makromolekulárních látek</w:t>
            </w:r>
          </w:p>
        </w:tc>
        <w:tc>
          <w:tcPr>
            <w:tcW w:w="2244" w:type="dxa"/>
            <w:gridSpan w:val="7"/>
          </w:tcPr>
          <w:p w14:paraId="1DFA954B" w14:textId="77777777" w:rsidR="006A0883" w:rsidRPr="00B901A1" w:rsidRDefault="006A0883" w:rsidP="00C7757B">
            <w:pPr>
              <w:spacing w:before="40" w:after="40"/>
              <w:jc w:val="both"/>
            </w:pPr>
            <w:r>
              <w:t>2018</w:t>
            </w:r>
          </w:p>
        </w:tc>
        <w:tc>
          <w:tcPr>
            <w:tcW w:w="2250" w:type="dxa"/>
            <w:gridSpan w:val="14"/>
            <w:tcBorders>
              <w:right w:val="single" w:sz="12" w:space="0" w:color="auto"/>
            </w:tcBorders>
          </w:tcPr>
          <w:p w14:paraId="313E2548" w14:textId="77777777" w:rsidR="006A0883" w:rsidRPr="00B901A1" w:rsidRDefault="006A0883" w:rsidP="00C7757B">
            <w:pPr>
              <w:spacing w:before="40" w:after="40"/>
              <w:jc w:val="both"/>
            </w:pPr>
            <w:r w:rsidRPr="00316184">
              <w:rPr>
                <w:rFonts w:ascii="serif" w:hAnsi="serif"/>
              </w:rPr>
              <w:t>UTB Zlín</w:t>
            </w:r>
          </w:p>
        </w:tc>
        <w:tc>
          <w:tcPr>
            <w:tcW w:w="635" w:type="dxa"/>
            <w:gridSpan w:val="2"/>
            <w:vMerge/>
            <w:tcBorders>
              <w:left w:val="single" w:sz="12" w:space="0" w:color="auto"/>
            </w:tcBorders>
            <w:vAlign w:val="center"/>
          </w:tcPr>
          <w:p w14:paraId="3828F620" w14:textId="77777777" w:rsidR="006A0883" w:rsidRDefault="006A0883" w:rsidP="00A57E40">
            <w:pPr>
              <w:rPr>
                <w:b/>
              </w:rPr>
            </w:pPr>
          </w:p>
        </w:tc>
        <w:tc>
          <w:tcPr>
            <w:tcW w:w="693" w:type="dxa"/>
            <w:gridSpan w:val="5"/>
            <w:vMerge/>
            <w:vAlign w:val="center"/>
          </w:tcPr>
          <w:p w14:paraId="16770198" w14:textId="77777777" w:rsidR="006A0883" w:rsidRDefault="006A0883" w:rsidP="00A57E40">
            <w:pPr>
              <w:rPr>
                <w:b/>
              </w:rPr>
            </w:pPr>
          </w:p>
        </w:tc>
        <w:tc>
          <w:tcPr>
            <w:tcW w:w="869" w:type="dxa"/>
            <w:gridSpan w:val="7"/>
            <w:vMerge/>
            <w:vAlign w:val="center"/>
          </w:tcPr>
          <w:p w14:paraId="6E84E122" w14:textId="77777777" w:rsidR="006A0883" w:rsidRDefault="006A0883" w:rsidP="00A57E40">
            <w:pPr>
              <w:rPr>
                <w:b/>
              </w:rPr>
            </w:pPr>
          </w:p>
        </w:tc>
      </w:tr>
      <w:tr w:rsidR="00A14B20" w14:paraId="068DFBB4" w14:textId="77777777" w:rsidTr="00A914E8">
        <w:tc>
          <w:tcPr>
            <w:tcW w:w="10065" w:type="dxa"/>
            <w:gridSpan w:val="42"/>
            <w:shd w:val="clear" w:color="auto" w:fill="F7CAAC"/>
          </w:tcPr>
          <w:p w14:paraId="5DD66FDB"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5276BAA5" w14:textId="77777777" w:rsidTr="00A914E8">
        <w:trPr>
          <w:trHeight w:val="1011"/>
        </w:trPr>
        <w:tc>
          <w:tcPr>
            <w:tcW w:w="10065" w:type="dxa"/>
            <w:gridSpan w:val="42"/>
          </w:tcPr>
          <w:p w14:paraId="0FFDE563" w14:textId="77777777" w:rsidR="006A0883" w:rsidRPr="00B32DA4" w:rsidRDefault="006A0883" w:rsidP="009A3E4E">
            <w:pPr>
              <w:spacing w:before="120" w:after="120"/>
              <w:jc w:val="both"/>
              <w:rPr>
                <w:rFonts w:cs="Cambria"/>
                <w:i/>
                <w:iCs/>
              </w:rPr>
            </w:pPr>
            <w:r w:rsidRPr="00B32DA4">
              <w:rPr>
                <w:rFonts w:cs="Cambria"/>
                <w:b/>
                <w:caps/>
              </w:rPr>
              <w:t>Slobodian, P. (40%)</w:t>
            </w:r>
            <w:r w:rsidRPr="00B32DA4">
              <w:rPr>
                <w:rFonts w:cs="Cambria"/>
                <w:caps/>
              </w:rPr>
              <w:t>,</w:t>
            </w:r>
            <w:r w:rsidRPr="00B32DA4">
              <w:rPr>
                <w:rFonts w:ascii="Source Sans Pro" w:hAnsi="Source Sans Pro" w:cs="Arial"/>
                <w:color w:val="333333"/>
                <w:lang w:val="en"/>
              </w:rPr>
              <w:t xml:space="preserve"> </w:t>
            </w:r>
            <w:r w:rsidRPr="00B32DA4">
              <w:rPr>
                <w:rFonts w:cs="Cambria"/>
                <w:caps/>
              </w:rPr>
              <w:t xml:space="preserve">PERTEGAS, </w:t>
            </w:r>
            <w:proofErr w:type="gramStart"/>
            <w:r w:rsidRPr="00B32DA4">
              <w:rPr>
                <w:rFonts w:cs="Cambria"/>
                <w:caps/>
              </w:rPr>
              <w:t>S.L.</w:t>
            </w:r>
            <w:proofErr w:type="gramEnd"/>
            <w:r w:rsidRPr="00B32DA4">
              <w:rPr>
                <w:rFonts w:cs="Cambria"/>
                <w:caps/>
              </w:rPr>
              <w:t>, ŘÍHA, P., MATYÁŠ, J., OLEJNÍK, R., SCHLEDJEWSKI, R., KOVÁŘ, M.:</w:t>
            </w:r>
            <w:r w:rsidRPr="00B32DA4">
              <w:rPr>
                <w:rFonts w:ascii="Source Sans Pro" w:hAnsi="Source Sans Pro" w:cs="Arial"/>
                <w:color w:val="333333"/>
                <w:lang w:val="en"/>
              </w:rPr>
              <w:t xml:space="preserve"> </w:t>
            </w:r>
            <w:r w:rsidRPr="00B32DA4">
              <w:rPr>
                <w:rFonts w:cs="Cambria"/>
              </w:rPr>
              <w:t xml:space="preserve">Glass fiber/epoxy composites with integrated layer of carbon nanotubes for deformation detection. </w:t>
            </w:r>
            <w:r w:rsidRPr="00B32DA4">
              <w:rPr>
                <w:rFonts w:cs="Cambria"/>
                <w:i/>
                <w:iCs/>
              </w:rPr>
              <w:t xml:space="preserve">Composites Science and Technology </w:t>
            </w:r>
            <w:r w:rsidRPr="00B32DA4">
              <w:rPr>
                <w:rFonts w:cs="Cambria"/>
              </w:rPr>
              <w:t>156,</w:t>
            </w:r>
            <w:r w:rsidRPr="00B32DA4">
              <w:rPr>
                <w:rFonts w:cs="Cambria"/>
                <w:i/>
                <w:iCs/>
              </w:rPr>
              <w:t xml:space="preserve"> </w:t>
            </w:r>
            <w:r w:rsidRPr="00B32DA4">
              <w:rPr>
                <w:rFonts w:cs="Cambria"/>
              </w:rPr>
              <w:t>61-69,</w:t>
            </w:r>
            <w:r w:rsidRPr="00B32DA4">
              <w:rPr>
                <w:rFonts w:cs="Cambria"/>
                <w:i/>
                <w:iCs/>
              </w:rPr>
              <w:t xml:space="preserve"> </w:t>
            </w:r>
            <w:r w:rsidRPr="00B32DA4">
              <w:rPr>
                <w:rFonts w:cs="Cambria"/>
                <w:b/>
              </w:rPr>
              <w:t>2018</w:t>
            </w:r>
            <w:r w:rsidRPr="00B32DA4">
              <w:rPr>
                <w:rFonts w:cs="Cambria"/>
                <w:iCs/>
              </w:rPr>
              <w:t>.</w:t>
            </w:r>
          </w:p>
          <w:p w14:paraId="1A55B4E6" w14:textId="77777777" w:rsidR="006A0883" w:rsidRPr="00B32DA4" w:rsidRDefault="006A0883" w:rsidP="009A3E4E">
            <w:pPr>
              <w:spacing w:before="120" w:after="120"/>
              <w:jc w:val="both"/>
              <w:rPr>
                <w:rFonts w:ascii="Source Sans Pro" w:hAnsi="Source Sans Pro"/>
                <w:lang w:val="en"/>
              </w:rPr>
            </w:pPr>
            <w:r w:rsidRPr="00B32DA4">
              <w:rPr>
                <w:rFonts w:cs="Cambria"/>
                <w:b/>
                <w:caps/>
              </w:rPr>
              <w:t>Slobodian, P.</w:t>
            </w:r>
            <w:r w:rsidRPr="00B32DA4">
              <w:rPr>
                <w:rFonts w:ascii="Source Sans Pro" w:hAnsi="Source Sans Pro"/>
                <w:lang w:val="en"/>
              </w:rPr>
              <w:t xml:space="preserve"> </w:t>
            </w:r>
            <w:r w:rsidRPr="00B32DA4">
              <w:rPr>
                <w:rFonts w:cs="Cambria"/>
                <w:b/>
                <w:caps/>
              </w:rPr>
              <w:t>(80%)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w:t>
            </w:r>
            <w:r w:rsidRPr="00B32DA4">
              <w:rPr>
                <w:rFonts w:ascii="Source Sans Pro" w:hAnsi="Source Sans Pro"/>
                <w:lang w:val="en"/>
              </w:rPr>
              <w:t xml:space="preserve">.: </w:t>
            </w:r>
            <w:r w:rsidRPr="00B32DA4">
              <w:rPr>
                <w:rFonts w:cs="Cambria"/>
              </w:rPr>
              <w:t xml:space="preserve">Electrically-controlled permeation of vapors through carbon nanotube network-based membranes. </w:t>
            </w:r>
            <w:r w:rsidRPr="00B32DA4">
              <w:rPr>
                <w:i/>
              </w:rPr>
              <w:t xml:space="preserve">IEEE Transactions on Nanotechnology </w:t>
            </w:r>
            <w:r w:rsidRPr="00B32DA4">
              <w:rPr>
                <w:rFonts w:cs="Cambria"/>
              </w:rPr>
              <w:t xml:space="preserve">17(2), </w:t>
            </w:r>
            <w:r w:rsidRPr="00B32DA4">
              <w:rPr>
                <w:rFonts w:ascii="Source Sans Pro" w:hAnsi="Source Sans Pro"/>
                <w:lang w:val="en"/>
              </w:rPr>
              <w:t xml:space="preserve">332-337, </w:t>
            </w:r>
            <w:r w:rsidRPr="00B32DA4">
              <w:rPr>
                <w:rFonts w:ascii="Source Sans Pro" w:hAnsi="Source Sans Pro"/>
                <w:b/>
                <w:lang w:val="en"/>
              </w:rPr>
              <w:t>2018</w:t>
            </w:r>
            <w:r w:rsidRPr="00B32DA4">
              <w:rPr>
                <w:rFonts w:ascii="Source Sans Pro" w:hAnsi="Source Sans Pro"/>
                <w:lang w:val="en"/>
              </w:rPr>
              <w:t>.</w:t>
            </w:r>
          </w:p>
          <w:p w14:paraId="65099C4A" w14:textId="77777777" w:rsidR="006A0883" w:rsidRPr="00B32DA4" w:rsidRDefault="006A0883" w:rsidP="009A3E4E">
            <w:pPr>
              <w:spacing w:before="120" w:after="120"/>
              <w:jc w:val="both"/>
              <w:rPr>
                <w:rFonts w:cs="Cambria"/>
              </w:rPr>
            </w:pPr>
            <w:r w:rsidRPr="00B32DA4">
              <w:rPr>
                <w:rFonts w:cs="Cambria"/>
                <w:b/>
                <w:caps/>
              </w:rPr>
              <w:t>Slobodian, P.</w:t>
            </w:r>
            <w:r w:rsidRPr="00B32DA4">
              <w:rPr>
                <w:rFonts w:ascii="Source Sans Pro" w:hAnsi="Source Sans Pro"/>
                <w:lang w:val="en"/>
              </w:rPr>
              <w:t xml:space="preserve"> </w:t>
            </w:r>
            <w:r w:rsidRPr="00B32DA4">
              <w:rPr>
                <w:rFonts w:cs="Cambria"/>
                <w:b/>
                <w:caps/>
              </w:rPr>
              <w:t>(60%)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 Matyáš, J., Kovář, M.:</w:t>
            </w:r>
            <w:r w:rsidRPr="00B32DA4">
              <w:rPr>
                <w:rFonts w:ascii="Source Sans Pro" w:hAnsi="Source Sans Pro"/>
                <w:lang w:val="en"/>
              </w:rPr>
              <w:t xml:space="preserve"> </w:t>
            </w:r>
            <w:hyperlink r:id="rId76" w:history="1">
              <w:r w:rsidRPr="00B32DA4">
                <w:rPr>
                  <w:rFonts w:cs="Cambria"/>
                </w:rPr>
                <w:t xml:space="preserve">Poisson effect enhances compression force sensing with oxidized carbon nanotube network/polyurethane sensor. </w:t>
              </w:r>
              <w:r w:rsidRPr="00B32DA4">
                <w:rPr>
                  <w:i/>
                </w:rPr>
                <w:t xml:space="preserve">Sensors </w:t>
              </w:r>
              <w:r>
                <w:rPr>
                  <w:i/>
                </w:rPr>
                <w:t>a</w:t>
              </w:r>
              <w:r w:rsidRPr="00B32DA4">
                <w:rPr>
                  <w:i/>
                </w:rPr>
                <w:t xml:space="preserve">nd Actuators A: Physical  </w:t>
              </w:r>
              <w:r w:rsidRPr="00B32DA4">
                <w:t>271</w:t>
              </w:r>
              <w:r w:rsidRPr="00B32DA4">
                <w:rPr>
                  <w:rFonts w:ascii="Source Sans Pro" w:hAnsi="Source Sans Pro"/>
                  <w:lang w:val="en"/>
                </w:rPr>
                <w:t xml:space="preserve">, 76-82, </w:t>
              </w:r>
              <w:r w:rsidRPr="00B32DA4">
                <w:rPr>
                  <w:rFonts w:ascii="Source Sans Pro" w:hAnsi="Source Sans Pro"/>
                  <w:b/>
                  <w:lang w:val="en"/>
                </w:rPr>
                <w:t>2018</w:t>
              </w:r>
              <w:r w:rsidRPr="00B32DA4">
                <w:rPr>
                  <w:rFonts w:ascii="Source Sans Pro" w:hAnsi="Source Sans Pro"/>
                  <w:lang w:val="en"/>
                </w:rPr>
                <w:t>.</w:t>
              </w:r>
              <w:r w:rsidRPr="00B32DA4">
                <w:rPr>
                  <w:rStyle w:val="Hypertextovodkaz"/>
                  <w:rFonts w:ascii="Source Sans Pro" w:hAnsi="Source Sans Pro"/>
                  <w:lang w:val="en"/>
                </w:rPr>
                <w:t xml:space="preserve"> </w:t>
              </w:r>
            </w:hyperlink>
          </w:p>
          <w:p w14:paraId="3CBDC0B0" w14:textId="77777777" w:rsidR="006A0883" w:rsidRPr="00B32DA4" w:rsidRDefault="006A0883" w:rsidP="009A3E4E">
            <w:pPr>
              <w:spacing w:before="120" w:after="120"/>
              <w:jc w:val="both"/>
              <w:rPr>
                <w:b/>
              </w:rPr>
            </w:pPr>
            <w:r w:rsidRPr="00B32DA4">
              <w:rPr>
                <w:b/>
                <w:caps/>
              </w:rPr>
              <w:t>Slobodian, P. (65%)</w:t>
            </w:r>
            <w:r w:rsidRPr="00B32DA4">
              <w:rPr>
                <w:caps/>
              </w:rPr>
              <w:t>,</w:t>
            </w:r>
            <w:r w:rsidRPr="00B32DA4">
              <w:rPr>
                <w:b/>
                <w:caps/>
              </w:rPr>
              <w:t xml:space="preserve"> </w:t>
            </w:r>
            <w:r w:rsidRPr="00B32DA4">
              <w:rPr>
                <w:caps/>
              </w:rPr>
              <w:t>ŘÍha, p., OlejnÍk, R., Benlikaya, R.:</w:t>
            </w:r>
            <w:r w:rsidRPr="00B32DA4">
              <w:t xml:space="preserve"> Analysis of sensing properties of thermoelectric vapor sensor made of carbon nanotubes/ethylene-octene copolymer composites.</w:t>
            </w:r>
            <w:r w:rsidRPr="00B32DA4">
              <w:rPr>
                <w:rFonts w:ascii="Arial" w:hAnsi="Arial" w:cs="Arial"/>
                <w:b/>
                <w:bCs/>
              </w:rPr>
              <w:t xml:space="preserve"> </w:t>
            </w:r>
            <w:r w:rsidRPr="00B32DA4">
              <w:rPr>
                <w:i/>
              </w:rPr>
              <w:t xml:space="preserve">Carbon </w:t>
            </w:r>
            <w:r w:rsidRPr="00B32DA4">
              <w:t xml:space="preserve">110, 257-266, </w:t>
            </w:r>
            <w:r w:rsidRPr="00B32DA4">
              <w:rPr>
                <w:b/>
              </w:rPr>
              <w:t>2016</w:t>
            </w:r>
            <w:r w:rsidRPr="00B32DA4">
              <w:t xml:space="preserve">. </w:t>
            </w:r>
          </w:p>
          <w:p w14:paraId="5695F8CD" w14:textId="77777777" w:rsidR="00A14B20" w:rsidRPr="00244128" w:rsidRDefault="00224DE2" w:rsidP="009A3E4E">
            <w:pPr>
              <w:spacing w:before="120" w:after="120"/>
              <w:jc w:val="both"/>
            </w:pPr>
            <w:hyperlink r:id="rId77" w:history="1">
              <w:r w:rsidR="006A0883" w:rsidRPr="00B32DA4">
                <w:rPr>
                  <w:b/>
                  <w:caps/>
                </w:rPr>
                <w:t>Slobodian</w:t>
              </w:r>
            </w:hyperlink>
            <w:r w:rsidR="006A0883" w:rsidRPr="00B32DA4">
              <w:rPr>
                <w:b/>
                <w:caps/>
              </w:rPr>
              <w:t>, P. (40%)</w:t>
            </w:r>
            <w:r w:rsidR="006A0883" w:rsidRPr="00B32DA4">
              <w:rPr>
                <w:caps/>
              </w:rPr>
              <w:t>,</w:t>
            </w:r>
            <w:hyperlink r:id="rId78" w:history="1">
              <w:r w:rsidR="006A0883" w:rsidRPr="00B32DA4">
                <w:rPr>
                  <w:caps/>
                </w:rPr>
                <w:t xml:space="preserve"> Cvelbar</w:t>
              </w:r>
            </w:hyperlink>
            <w:r w:rsidR="006A0883" w:rsidRPr="00B32DA4">
              <w:rPr>
                <w:caps/>
              </w:rPr>
              <w:t xml:space="preserve">, U., ŘÍha, p., </w:t>
            </w:r>
            <w:hyperlink r:id="rId79" w:history="1">
              <w:r w:rsidR="006A0883" w:rsidRPr="00B32DA4">
                <w:rPr>
                  <w:caps/>
                </w:rPr>
                <w:t xml:space="preserve"> Olejník</w:t>
              </w:r>
            </w:hyperlink>
            <w:r w:rsidR="006A0883" w:rsidRPr="00B32DA4">
              <w:rPr>
                <w:caps/>
              </w:rPr>
              <w:t xml:space="preserve">, R.,  MatyÁŠ, J., </w:t>
            </w:r>
            <w:hyperlink r:id="rId80" w:history="1">
              <w:r w:rsidR="006A0883" w:rsidRPr="00B32DA4">
                <w:rPr>
                  <w:caps/>
                </w:rPr>
                <w:t xml:space="preserve"> Filipič</w:t>
              </w:r>
            </w:hyperlink>
            <w:r w:rsidR="006A0883" w:rsidRPr="00B32DA4">
              <w:rPr>
                <w:caps/>
              </w:rPr>
              <w:t xml:space="preserve">, G.,  </w:t>
            </w:r>
            <w:hyperlink r:id="rId81" w:history="1">
              <w:r w:rsidR="006A0883" w:rsidRPr="00B32DA4">
                <w:rPr>
                  <w:caps/>
                </w:rPr>
                <w:t xml:space="preserve"> Watanabe</w:t>
              </w:r>
            </w:hyperlink>
            <w:r w:rsidR="006A0883" w:rsidRPr="00B32DA4">
              <w:rPr>
                <w:caps/>
              </w:rPr>
              <w:t xml:space="preserve">, H., </w:t>
            </w:r>
            <w:hyperlink r:id="rId82" w:history="1">
              <w:r w:rsidR="006A0883" w:rsidRPr="00B32DA4">
                <w:rPr>
                  <w:caps/>
                </w:rPr>
                <w:t xml:space="preserve"> Tajima</w:t>
              </w:r>
            </w:hyperlink>
            <w:r w:rsidR="006A0883" w:rsidRPr="00B32DA4">
              <w:rPr>
                <w:caps/>
              </w:rPr>
              <w:t>, S., </w:t>
            </w:r>
            <w:hyperlink r:id="rId83" w:history="1">
              <w:r w:rsidR="006A0883" w:rsidRPr="00B32DA4">
                <w:rPr>
                  <w:caps/>
                </w:rPr>
                <w:t xml:space="preserve"> Kondo</w:t>
              </w:r>
            </w:hyperlink>
            <w:r w:rsidR="006A0883" w:rsidRPr="00B32DA4">
              <w:rPr>
                <w:caps/>
              </w:rPr>
              <w:t>, H., </w:t>
            </w:r>
            <w:hyperlink r:id="rId84" w:history="1">
              <w:r w:rsidR="006A0883" w:rsidRPr="00B32DA4">
                <w:rPr>
                  <w:caps/>
                </w:rPr>
                <w:t xml:space="preserve"> Sekine</w:t>
              </w:r>
            </w:hyperlink>
            <w:r w:rsidR="006A0883" w:rsidRPr="00B32DA4">
              <w:rPr>
                <w:caps/>
              </w:rPr>
              <w:t>, M.,</w:t>
            </w:r>
            <w:r w:rsidR="006A0883" w:rsidRPr="00B32DA4">
              <w:rPr>
                <w:rStyle w:val="authorlink"/>
                <w:caps/>
              </w:rPr>
              <w:t xml:space="preserve">  </w:t>
            </w:r>
            <w:hyperlink r:id="rId85" w:history="1">
              <w:r w:rsidR="006A0883" w:rsidRPr="00B32DA4">
                <w:rPr>
                  <w:caps/>
                </w:rPr>
                <w:t>Hori</w:t>
              </w:r>
            </w:hyperlink>
            <w:r w:rsidR="006A0883" w:rsidRPr="00B32DA4">
              <w:rPr>
                <w:caps/>
              </w:rPr>
              <w:t>, M.:</w:t>
            </w:r>
            <w:r w:rsidR="006A0883" w:rsidRPr="00B32DA4">
              <w:t xml:space="preserve"> High sensitivity of carbon nanowalls based sensor for detection of organic vapours. </w:t>
            </w:r>
            <w:r w:rsidR="006A0883" w:rsidRPr="00B32DA4">
              <w:rPr>
                <w:i/>
              </w:rPr>
              <w:t>RSC Advances</w:t>
            </w:r>
            <w:r w:rsidR="006A0883" w:rsidRPr="00B32DA4">
              <w:t xml:space="preserve"> 5, 90515-90520, </w:t>
            </w:r>
            <w:r w:rsidR="006A0883" w:rsidRPr="00B32DA4">
              <w:rPr>
                <w:b/>
              </w:rPr>
              <w:t>2015</w:t>
            </w:r>
            <w:r w:rsidR="006A0883" w:rsidRPr="00B32DA4">
              <w:t>.</w:t>
            </w:r>
          </w:p>
        </w:tc>
      </w:tr>
      <w:tr w:rsidR="00A14B20" w14:paraId="3A6381DA" w14:textId="77777777" w:rsidTr="00A914E8">
        <w:trPr>
          <w:trHeight w:val="218"/>
        </w:trPr>
        <w:tc>
          <w:tcPr>
            <w:tcW w:w="10065" w:type="dxa"/>
            <w:gridSpan w:val="42"/>
            <w:shd w:val="clear" w:color="auto" w:fill="F7CAAC"/>
          </w:tcPr>
          <w:p w14:paraId="2FE3348B" w14:textId="77777777" w:rsidR="00A14B20" w:rsidRDefault="00A14B20" w:rsidP="00A57E40">
            <w:pPr>
              <w:rPr>
                <w:b/>
              </w:rPr>
            </w:pPr>
            <w:r>
              <w:rPr>
                <w:b/>
              </w:rPr>
              <w:t>Působení v zahraničí</w:t>
            </w:r>
          </w:p>
        </w:tc>
      </w:tr>
      <w:tr w:rsidR="00A14B20" w14:paraId="2F064BBB" w14:textId="77777777" w:rsidTr="00A914E8">
        <w:trPr>
          <w:trHeight w:val="328"/>
        </w:trPr>
        <w:tc>
          <w:tcPr>
            <w:tcW w:w="10065" w:type="dxa"/>
            <w:gridSpan w:val="42"/>
          </w:tcPr>
          <w:p w14:paraId="16795B5E" w14:textId="517BA0BC" w:rsidR="006A0883" w:rsidRPr="00B32DA4" w:rsidRDefault="006A0883" w:rsidP="006A0883">
            <w:pPr>
              <w:spacing w:before="60" w:after="20"/>
              <w:jc w:val="both"/>
            </w:pPr>
            <w:r w:rsidRPr="00B32DA4">
              <w:rPr>
                <w:bCs/>
              </w:rPr>
              <w:t xml:space="preserve">1999, 2000, 2011, 2012, 2013: </w:t>
            </w:r>
            <w:r w:rsidRPr="00B32DA4">
              <w:t xml:space="preserve">University of </w:t>
            </w:r>
            <w:proofErr w:type="gramStart"/>
            <w:r w:rsidRPr="00B32DA4">
              <w:t>Ljubljana</w:t>
            </w:r>
            <w:proofErr w:type="gramEnd"/>
            <w:r w:rsidRPr="00B32DA4">
              <w:t>, Centre for Experimental Mechanics, Jože</w:t>
            </w:r>
            <w:r w:rsidR="00FE3413">
              <w:t>f</w:t>
            </w:r>
            <w:r w:rsidRPr="00B32DA4">
              <w:t xml:space="preserve"> Stefan Institute, Slovinsko, výzkumné stáže (vždy 5 týdnů)</w:t>
            </w:r>
          </w:p>
          <w:p w14:paraId="48B2F073" w14:textId="77777777" w:rsidR="006A0883" w:rsidRPr="00B32DA4" w:rsidRDefault="006A0883" w:rsidP="006A0883">
            <w:pPr>
              <w:spacing w:before="60" w:after="60"/>
              <w:jc w:val="both"/>
            </w:pPr>
            <w:r w:rsidRPr="00B32DA4">
              <w:t>2000: Chalmers University of Technology, Göteborg, Švédsko, výzkumná stáž (1 měsíc)</w:t>
            </w:r>
          </w:p>
          <w:p w14:paraId="26563BA4" w14:textId="77777777" w:rsidR="00A14B20" w:rsidRDefault="006A0883" w:rsidP="006A0883">
            <w:pPr>
              <w:spacing w:after="60"/>
              <w:jc w:val="both"/>
            </w:pPr>
            <w:r w:rsidRPr="00B32DA4">
              <w:t>2008: University of Salerno, Itálie, výzkumná stáž (1 měsíc)</w:t>
            </w:r>
          </w:p>
          <w:p w14:paraId="13BF5AAD" w14:textId="77777777" w:rsidR="009A3E4E" w:rsidRDefault="009A3E4E" w:rsidP="006A0883">
            <w:pPr>
              <w:spacing w:after="60"/>
              <w:jc w:val="both"/>
              <w:rPr>
                <w:b/>
              </w:rPr>
            </w:pPr>
          </w:p>
        </w:tc>
      </w:tr>
      <w:tr w:rsidR="00A14B20" w14:paraId="2EEE2014" w14:textId="77777777" w:rsidTr="00A914E8">
        <w:trPr>
          <w:cantSplit/>
          <w:trHeight w:val="470"/>
        </w:trPr>
        <w:tc>
          <w:tcPr>
            <w:tcW w:w="2545" w:type="dxa"/>
            <w:gridSpan w:val="3"/>
            <w:shd w:val="clear" w:color="auto" w:fill="F7CAAC"/>
          </w:tcPr>
          <w:p w14:paraId="1F941735" w14:textId="77777777" w:rsidR="00A14B20" w:rsidRDefault="00A14B20" w:rsidP="00A57E40">
            <w:pPr>
              <w:jc w:val="both"/>
              <w:rPr>
                <w:b/>
              </w:rPr>
            </w:pPr>
            <w:r>
              <w:rPr>
                <w:b/>
              </w:rPr>
              <w:t xml:space="preserve">Podpis </w:t>
            </w:r>
          </w:p>
        </w:tc>
        <w:tc>
          <w:tcPr>
            <w:tcW w:w="4537" w:type="dxa"/>
            <w:gridSpan w:val="19"/>
          </w:tcPr>
          <w:p w14:paraId="0F4B10AB" w14:textId="77777777" w:rsidR="00A14B20" w:rsidRDefault="00A14B20" w:rsidP="00A57E40">
            <w:pPr>
              <w:jc w:val="both"/>
            </w:pPr>
          </w:p>
        </w:tc>
        <w:tc>
          <w:tcPr>
            <w:tcW w:w="786" w:type="dxa"/>
            <w:gridSpan w:val="6"/>
            <w:shd w:val="clear" w:color="auto" w:fill="F7CAAC"/>
          </w:tcPr>
          <w:p w14:paraId="4DCB1D61" w14:textId="77777777" w:rsidR="00A14B20" w:rsidRDefault="00A14B20" w:rsidP="00A57E40">
            <w:pPr>
              <w:jc w:val="both"/>
            </w:pPr>
            <w:r>
              <w:rPr>
                <w:b/>
              </w:rPr>
              <w:t>datum</w:t>
            </w:r>
          </w:p>
        </w:tc>
        <w:tc>
          <w:tcPr>
            <w:tcW w:w="2197" w:type="dxa"/>
            <w:gridSpan w:val="14"/>
          </w:tcPr>
          <w:p w14:paraId="0432E0FE" w14:textId="77777777" w:rsidR="00A14B20" w:rsidRDefault="00A14B20" w:rsidP="00A57E40">
            <w:pPr>
              <w:jc w:val="both"/>
            </w:pPr>
          </w:p>
        </w:tc>
      </w:tr>
      <w:tr w:rsidR="008905F8" w14:paraId="1D6780D4" w14:textId="77777777" w:rsidTr="00A914E8">
        <w:trPr>
          <w:gridAfter w:val="1"/>
          <w:wAfter w:w="136" w:type="dxa"/>
        </w:trPr>
        <w:tc>
          <w:tcPr>
            <w:tcW w:w="9929" w:type="dxa"/>
            <w:gridSpan w:val="41"/>
            <w:tcBorders>
              <w:bottom w:val="double" w:sz="4" w:space="0" w:color="auto"/>
            </w:tcBorders>
            <w:shd w:val="clear" w:color="auto" w:fill="BDD6EE"/>
          </w:tcPr>
          <w:p w14:paraId="5838FDA5" w14:textId="77777777" w:rsidR="008905F8" w:rsidRDefault="008905F8" w:rsidP="006727A7">
            <w:pPr>
              <w:jc w:val="both"/>
              <w:rPr>
                <w:b/>
                <w:sz w:val="28"/>
              </w:rPr>
            </w:pPr>
            <w:r>
              <w:rPr>
                <w:b/>
                <w:sz w:val="28"/>
              </w:rPr>
              <w:lastRenderedPageBreak/>
              <w:t>C-I – Personální zabezpečení</w:t>
            </w:r>
          </w:p>
        </w:tc>
      </w:tr>
      <w:tr w:rsidR="008905F8" w14:paraId="2D9FD675" w14:textId="77777777" w:rsidTr="00A914E8">
        <w:trPr>
          <w:gridAfter w:val="1"/>
          <w:wAfter w:w="136" w:type="dxa"/>
        </w:trPr>
        <w:tc>
          <w:tcPr>
            <w:tcW w:w="2557" w:type="dxa"/>
            <w:gridSpan w:val="4"/>
            <w:tcBorders>
              <w:top w:val="double" w:sz="4" w:space="0" w:color="auto"/>
            </w:tcBorders>
            <w:shd w:val="clear" w:color="auto" w:fill="F7CAAC"/>
          </w:tcPr>
          <w:p w14:paraId="26C60F59" w14:textId="77777777" w:rsidR="008905F8" w:rsidRDefault="008905F8" w:rsidP="006727A7">
            <w:pPr>
              <w:jc w:val="both"/>
              <w:rPr>
                <w:b/>
              </w:rPr>
            </w:pPr>
            <w:r>
              <w:rPr>
                <w:b/>
              </w:rPr>
              <w:t>Vysoká škola</w:t>
            </w:r>
          </w:p>
        </w:tc>
        <w:tc>
          <w:tcPr>
            <w:tcW w:w="7372" w:type="dxa"/>
            <w:gridSpan w:val="37"/>
          </w:tcPr>
          <w:p w14:paraId="17478401" w14:textId="77777777" w:rsidR="008905F8" w:rsidRDefault="008905F8" w:rsidP="006727A7">
            <w:pPr>
              <w:jc w:val="both"/>
            </w:pPr>
            <w:r>
              <w:t>Univerzita Tomáše Bati ve Zlíně</w:t>
            </w:r>
          </w:p>
        </w:tc>
      </w:tr>
      <w:tr w:rsidR="008905F8" w14:paraId="4A99401E" w14:textId="77777777" w:rsidTr="00A914E8">
        <w:trPr>
          <w:gridAfter w:val="1"/>
          <w:wAfter w:w="136" w:type="dxa"/>
        </w:trPr>
        <w:tc>
          <w:tcPr>
            <w:tcW w:w="2557" w:type="dxa"/>
            <w:gridSpan w:val="4"/>
            <w:shd w:val="clear" w:color="auto" w:fill="F7CAAC"/>
          </w:tcPr>
          <w:p w14:paraId="67F313E7" w14:textId="77777777" w:rsidR="008905F8" w:rsidRDefault="008905F8" w:rsidP="006727A7">
            <w:pPr>
              <w:jc w:val="both"/>
              <w:rPr>
                <w:b/>
              </w:rPr>
            </w:pPr>
            <w:r>
              <w:rPr>
                <w:b/>
              </w:rPr>
              <w:t>Součást vysoké školy</w:t>
            </w:r>
          </w:p>
        </w:tc>
        <w:tc>
          <w:tcPr>
            <w:tcW w:w="7372" w:type="dxa"/>
            <w:gridSpan w:val="37"/>
          </w:tcPr>
          <w:p w14:paraId="734F771B" w14:textId="77777777" w:rsidR="008905F8" w:rsidRDefault="008905F8" w:rsidP="006727A7">
            <w:pPr>
              <w:jc w:val="both"/>
            </w:pPr>
            <w:r>
              <w:t>Univerzitní institut</w:t>
            </w:r>
          </w:p>
        </w:tc>
      </w:tr>
      <w:tr w:rsidR="008905F8" w:rsidRPr="000B30CD" w14:paraId="74F88E0B" w14:textId="77777777" w:rsidTr="00A914E8">
        <w:trPr>
          <w:gridAfter w:val="1"/>
          <w:wAfter w:w="136" w:type="dxa"/>
        </w:trPr>
        <w:tc>
          <w:tcPr>
            <w:tcW w:w="2557" w:type="dxa"/>
            <w:gridSpan w:val="4"/>
            <w:shd w:val="clear" w:color="auto" w:fill="F7CAAC"/>
          </w:tcPr>
          <w:p w14:paraId="743D9BBB" w14:textId="77777777" w:rsidR="008905F8" w:rsidRDefault="008905F8" w:rsidP="006727A7">
            <w:pPr>
              <w:jc w:val="both"/>
              <w:rPr>
                <w:b/>
              </w:rPr>
            </w:pPr>
            <w:r>
              <w:rPr>
                <w:b/>
              </w:rPr>
              <w:t>Název studijního programu</w:t>
            </w:r>
          </w:p>
        </w:tc>
        <w:tc>
          <w:tcPr>
            <w:tcW w:w="7372" w:type="dxa"/>
            <w:gridSpan w:val="37"/>
          </w:tcPr>
          <w:p w14:paraId="7A8C5728" w14:textId="77777777" w:rsidR="008905F8" w:rsidRPr="000B30CD" w:rsidRDefault="008905F8" w:rsidP="006727A7">
            <w:pPr>
              <w:jc w:val="both"/>
            </w:pPr>
            <w:r w:rsidRPr="000B30CD">
              <w:t>Nanotechnologie a pokročilé materiály</w:t>
            </w:r>
          </w:p>
        </w:tc>
      </w:tr>
      <w:tr w:rsidR="008905F8" w:rsidRPr="008905F8" w14:paraId="4C13241C" w14:textId="77777777" w:rsidTr="00A914E8">
        <w:trPr>
          <w:gridAfter w:val="1"/>
          <w:wAfter w:w="136" w:type="dxa"/>
        </w:trPr>
        <w:tc>
          <w:tcPr>
            <w:tcW w:w="2557" w:type="dxa"/>
            <w:gridSpan w:val="4"/>
            <w:shd w:val="clear" w:color="auto" w:fill="F7CAAC"/>
          </w:tcPr>
          <w:p w14:paraId="7E6E2737" w14:textId="77777777" w:rsidR="008905F8" w:rsidRDefault="008905F8" w:rsidP="006727A7">
            <w:pPr>
              <w:jc w:val="both"/>
              <w:rPr>
                <w:b/>
              </w:rPr>
            </w:pPr>
            <w:r>
              <w:rPr>
                <w:b/>
              </w:rPr>
              <w:t>Jméno a příjmení</w:t>
            </w:r>
          </w:p>
        </w:tc>
        <w:tc>
          <w:tcPr>
            <w:tcW w:w="4555" w:type="dxa"/>
            <w:gridSpan w:val="19"/>
          </w:tcPr>
          <w:p w14:paraId="62E3667C" w14:textId="77777777" w:rsidR="008905F8" w:rsidRPr="00BE5BFD" w:rsidRDefault="008905F8" w:rsidP="006727A7">
            <w:pPr>
              <w:jc w:val="both"/>
              <w:rPr>
                <w:b/>
              </w:rPr>
            </w:pPr>
            <w:bookmarkStart w:id="177" w:name="Stoček"/>
            <w:bookmarkEnd w:id="177"/>
            <w:r>
              <w:rPr>
                <w:b/>
              </w:rPr>
              <w:t>Radek Stoček</w:t>
            </w:r>
          </w:p>
        </w:tc>
        <w:tc>
          <w:tcPr>
            <w:tcW w:w="712" w:type="dxa"/>
            <w:gridSpan w:val="4"/>
            <w:shd w:val="clear" w:color="auto" w:fill="F7CAAC"/>
          </w:tcPr>
          <w:p w14:paraId="48DF867A" w14:textId="77777777" w:rsidR="008905F8" w:rsidRDefault="008905F8" w:rsidP="006727A7">
            <w:pPr>
              <w:jc w:val="both"/>
              <w:rPr>
                <w:b/>
              </w:rPr>
            </w:pPr>
            <w:r>
              <w:rPr>
                <w:b/>
              </w:rPr>
              <w:t>Tituly</w:t>
            </w:r>
          </w:p>
        </w:tc>
        <w:tc>
          <w:tcPr>
            <w:tcW w:w="2105" w:type="dxa"/>
            <w:gridSpan w:val="14"/>
          </w:tcPr>
          <w:p w14:paraId="4236D195" w14:textId="77777777" w:rsidR="008905F8" w:rsidRPr="008905F8" w:rsidRDefault="008905F8" w:rsidP="006727A7">
            <w:pPr>
              <w:jc w:val="both"/>
            </w:pPr>
            <w:r w:rsidRPr="008905F8">
              <w:t>Dr. Ing.</w:t>
            </w:r>
          </w:p>
        </w:tc>
      </w:tr>
      <w:tr w:rsidR="008905F8" w14:paraId="5CDD31D8" w14:textId="77777777" w:rsidTr="00A914E8">
        <w:trPr>
          <w:gridAfter w:val="1"/>
          <w:wAfter w:w="136" w:type="dxa"/>
        </w:trPr>
        <w:tc>
          <w:tcPr>
            <w:tcW w:w="2557" w:type="dxa"/>
            <w:gridSpan w:val="4"/>
            <w:shd w:val="clear" w:color="auto" w:fill="F7CAAC"/>
          </w:tcPr>
          <w:p w14:paraId="155D1DFE" w14:textId="77777777" w:rsidR="008905F8" w:rsidRDefault="008905F8" w:rsidP="006727A7">
            <w:pPr>
              <w:jc w:val="both"/>
              <w:rPr>
                <w:b/>
              </w:rPr>
            </w:pPr>
            <w:r>
              <w:rPr>
                <w:b/>
              </w:rPr>
              <w:t>Rok narození</w:t>
            </w:r>
          </w:p>
        </w:tc>
        <w:tc>
          <w:tcPr>
            <w:tcW w:w="833" w:type="dxa"/>
            <w:gridSpan w:val="4"/>
          </w:tcPr>
          <w:p w14:paraId="30544841" w14:textId="77777777" w:rsidR="008905F8" w:rsidRDefault="008905F8" w:rsidP="006727A7">
            <w:pPr>
              <w:jc w:val="both"/>
            </w:pPr>
            <w:r>
              <w:t>1980</w:t>
            </w:r>
          </w:p>
        </w:tc>
        <w:tc>
          <w:tcPr>
            <w:tcW w:w="1871" w:type="dxa"/>
            <w:gridSpan w:val="5"/>
            <w:shd w:val="clear" w:color="auto" w:fill="F7CAAC"/>
          </w:tcPr>
          <w:p w14:paraId="2C64BB2F" w14:textId="77777777" w:rsidR="008905F8" w:rsidRDefault="008905F8" w:rsidP="006727A7">
            <w:pPr>
              <w:jc w:val="both"/>
              <w:rPr>
                <w:b/>
              </w:rPr>
            </w:pPr>
            <w:r>
              <w:rPr>
                <w:b/>
              </w:rPr>
              <w:t>typ vztahu k VŠ</w:t>
            </w:r>
          </w:p>
        </w:tc>
        <w:tc>
          <w:tcPr>
            <w:tcW w:w="853" w:type="dxa"/>
            <w:gridSpan w:val="5"/>
          </w:tcPr>
          <w:p w14:paraId="2F6DBE2F" w14:textId="77777777" w:rsidR="008905F8" w:rsidRPr="008905F8" w:rsidRDefault="008905F8" w:rsidP="006727A7">
            <w:pPr>
              <w:jc w:val="both"/>
            </w:pPr>
            <w:r w:rsidRPr="008905F8">
              <w:t>pp.</w:t>
            </w:r>
          </w:p>
        </w:tc>
        <w:tc>
          <w:tcPr>
            <w:tcW w:w="998" w:type="dxa"/>
            <w:gridSpan w:val="5"/>
            <w:shd w:val="clear" w:color="auto" w:fill="F7CAAC"/>
          </w:tcPr>
          <w:p w14:paraId="2025EF30" w14:textId="77777777" w:rsidR="008905F8" w:rsidRDefault="008905F8" w:rsidP="006727A7">
            <w:pPr>
              <w:jc w:val="both"/>
              <w:rPr>
                <w:b/>
              </w:rPr>
            </w:pPr>
            <w:r>
              <w:rPr>
                <w:b/>
              </w:rPr>
              <w:t>rozsah</w:t>
            </w:r>
          </w:p>
        </w:tc>
        <w:tc>
          <w:tcPr>
            <w:tcW w:w="712" w:type="dxa"/>
            <w:gridSpan w:val="4"/>
          </w:tcPr>
          <w:p w14:paraId="6A55BD4E" w14:textId="77777777" w:rsidR="008905F8" w:rsidRPr="008905F8" w:rsidRDefault="008905F8" w:rsidP="006727A7">
            <w:pPr>
              <w:jc w:val="both"/>
            </w:pPr>
            <w:r w:rsidRPr="008905F8">
              <w:t>20</w:t>
            </w:r>
          </w:p>
        </w:tc>
        <w:tc>
          <w:tcPr>
            <w:tcW w:w="854" w:type="dxa"/>
            <w:gridSpan w:val="6"/>
            <w:shd w:val="clear" w:color="auto" w:fill="F7CAAC"/>
          </w:tcPr>
          <w:p w14:paraId="764C545D" w14:textId="77777777" w:rsidR="008905F8" w:rsidRDefault="008905F8" w:rsidP="006727A7">
            <w:pPr>
              <w:jc w:val="both"/>
              <w:rPr>
                <w:b/>
              </w:rPr>
            </w:pPr>
            <w:r>
              <w:rPr>
                <w:b/>
              </w:rPr>
              <w:t>do kdy</w:t>
            </w:r>
          </w:p>
        </w:tc>
        <w:tc>
          <w:tcPr>
            <w:tcW w:w="1251" w:type="dxa"/>
            <w:gridSpan w:val="8"/>
          </w:tcPr>
          <w:p w14:paraId="694D7DBA" w14:textId="77777777" w:rsidR="008905F8" w:rsidRDefault="008905F8" w:rsidP="006727A7">
            <w:pPr>
              <w:jc w:val="both"/>
            </w:pPr>
            <w:r>
              <w:t>N</w:t>
            </w:r>
          </w:p>
        </w:tc>
      </w:tr>
      <w:tr w:rsidR="008905F8" w14:paraId="28682D96" w14:textId="77777777" w:rsidTr="00A914E8">
        <w:trPr>
          <w:gridAfter w:val="1"/>
          <w:wAfter w:w="136" w:type="dxa"/>
        </w:trPr>
        <w:tc>
          <w:tcPr>
            <w:tcW w:w="5261" w:type="dxa"/>
            <w:gridSpan w:val="13"/>
            <w:shd w:val="clear" w:color="auto" w:fill="F7CAAC"/>
          </w:tcPr>
          <w:p w14:paraId="2CCE0D2D" w14:textId="77777777" w:rsidR="008905F8" w:rsidRDefault="008905F8" w:rsidP="006727A7">
            <w:pPr>
              <w:jc w:val="both"/>
              <w:rPr>
                <w:b/>
              </w:rPr>
            </w:pPr>
            <w:r>
              <w:rPr>
                <w:b/>
              </w:rPr>
              <w:t>Typ vztahu na součásti VŠ, která uskutečňuje st. program</w:t>
            </w:r>
          </w:p>
        </w:tc>
        <w:tc>
          <w:tcPr>
            <w:tcW w:w="853" w:type="dxa"/>
            <w:gridSpan w:val="5"/>
          </w:tcPr>
          <w:p w14:paraId="77DC4BCA" w14:textId="77777777" w:rsidR="008905F8" w:rsidRPr="008905F8" w:rsidRDefault="008905F8" w:rsidP="006727A7">
            <w:pPr>
              <w:jc w:val="both"/>
            </w:pPr>
            <w:r w:rsidRPr="008905F8">
              <w:t>---</w:t>
            </w:r>
          </w:p>
        </w:tc>
        <w:tc>
          <w:tcPr>
            <w:tcW w:w="998" w:type="dxa"/>
            <w:gridSpan w:val="5"/>
            <w:shd w:val="clear" w:color="auto" w:fill="F7CAAC"/>
          </w:tcPr>
          <w:p w14:paraId="5954796B" w14:textId="77777777" w:rsidR="008905F8" w:rsidRDefault="008905F8" w:rsidP="006727A7">
            <w:pPr>
              <w:jc w:val="both"/>
              <w:rPr>
                <w:b/>
              </w:rPr>
            </w:pPr>
            <w:r>
              <w:rPr>
                <w:b/>
              </w:rPr>
              <w:t>rozsah</w:t>
            </w:r>
          </w:p>
        </w:tc>
        <w:tc>
          <w:tcPr>
            <w:tcW w:w="712" w:type="dxa"/>
            <w:gridSpan w:val="4"/>
          </w:tcPr>
          <w:p w14:paraId="18C2F396" w14:textId="77777777" w:rsidR="008905F8" w:rsidRPr="008905F8" w:rsidRDefault="008905F8" w:rsidP="006727A7">
            <w:pPr>
              <w:jc w:val="both"/>
            </w:pPr>
            <w:r w:rsidRPr="008905F8">
              <w:t>---</w:t>
            </w:r>
          </w:p>
        </w:tc>
        <w:tc>
          <w:tcPr>
            <w:tcW w:w="854" w:type="dxa"/>
            <w:gridSpan w:val="6"/>
            <w:shd w:val="clear" w:color="auto" w:fill="F7CAAC"/>
          </w:tcPr>
          <w:p w14:paraId="0A0782AF" w14:textId="77777777" w:rsidR="008905F8" w:rsidRDefault="008905F8" w:rsidP="006727A7">
            <w:pPr>
              <w:jc w:val="both"/>
              <w:rPr>
                <w:b/>
              </w:rPr>
            </w:pPr>
            <w:r>
              <w:rPr>
                <w:b/>
              </w:rPr>
              <w:t>do kdy</w:t>
            </w:r>
          </w:p>
        </w:tc>
        <w:tc>
          <w:tcPr>
            <w:tcW w:w="1251" w:type="dxa"/>
            <w:gridSpan w:val="8"/>
          </w:tcPr>
          <w:p w14:paraId="5D2D2819" w14:textId="77777777" w:rsidR="008905F8" w:rsidRDefault="008905F8" w:rsidP="006727A7">
            <w:pPr>
              <w:jc w:val="both"/>
            </w:pPr>
            <w:r>
              <w:t>---</w:t>
            </w:r>
          </w:p>
        </w:tc>
      </w:tr>
      <w:tr w:rsidR="008905F8" w14:paraId="164450BC" w14:textId="77777777" w:rsidTr="00A914E8">
        <w:trPr>
          <w:gridAfter w:val="1"/>
          <w:wAfter w:w="136" w:type="dxa"/>
        </w:trPr>
        <w:tc>
          <w:tcPr>
            <w:tcW w:w="6114" w:type="dxa"/>
            <w:gridSpan w:val="18"/>
            <w:shd w:val="clear" w:color="auto" w:fill="F7CAAC"/>
          </w:tcPr>
          <w:p w14:paraId="3FA9998D" w14:textId="77777777" w:rsidR="008905F8" w:rsidRDefault="008905F8" w:rsidP="006727A7">
            <w:pPr>
              <w:jc w:val="both"/>
            </w:pPr>
            <w:r>
              <w:rPr>
                <w:b/>
              </w:rPr>
              <w:t>Další současná působení jako akademický pracovník na jiných VŠ</w:t>
            </w:r>
          </w:p>
        </w:tc>
        <w:tc>
          <w:tcPr>
            <w:tcW w:w="1710" w:type="dxa"/>
            <w:gridSpan w:val="9"/>
            <w:shd w:val="clear" w:color="auto" w:fill="F7CAAC"/>
          </w:tcPr>
          <w:p w14:paraId="687489B1" w14:textId="77777777" w:rsidR="008905F8" w:rsidRDefault="008905F8" w:rsidP="006727A7">
            <w:pPr>
              <w:jc w:val="both"/>
              <w:rPr>
                <w:b/>
              </w:rPr>
            </w:pPr>
            <w:r>
              <w:rPr>
                <w:b/>
              </w:rPr>
              <w:t xml:space="preserve">typ prac. </w:t>
            </w:r>
            <w:proofErr w:type="gramStart"/>
            <w:r>
              <w:rPr>
                <w:b/>
              </w:rPr>
              <w:t>vztahu</w:t>
            </w:r>
            <w:proofErr w:type="gramEnd"/>
          </w:p>
        </w:tc>
        <w:tc>
          <w:tcPr>
            <w:tcW w:w="2105" w:type="dxa"/>
            <w:gridSpan w:val="14"/>
            <w:shd w:val="clear" w:color="auto" w:fill="F7CAAC"/>
          </w:tcPr>
          <w:p w14:paraId="59D3327A" w14:textId="77777777" w:rsidR="008905F8" w:rsidRDefault="008905F8" w:rsidP="006727A7">
            <w:pPr>
              <w:jc w:val="both"/>
              <w:rPr>
                <w:b/>
              </w:rPr>
            </w:pPr>
            <w:r>
              <w:rPr>
                <w:b/>
              </w:rPr>
              <w:t>rozsah</w:t>
            </w:r>
          </w:p>
        </w:tc>
      </w:tr>
      <w:tr w:rsidR="008905F8" w14:paraId="4EAE4CAE" w14:textId="77777777" w:rsidTr="00A914E8">
        <w:trPr>
          <w:gridAfter w:val="1"/>
          <w:wAfter w:w="136" w:type="dxa"/>
        </w:trPr>
        <w:tc>
          <w:tcPr>
            <w:tcW w:w="6114" w:type="dxa"/>
            <w:gridSpan w:val="18"/>
          </w:tcPr>
          <w:p w14:paraId="55D9EAAD" w14:textId="77777777" w:rsidR="008905F8" w:rsidRDefault="008905F8" w:rsidP="006727A7">
            <w:pPr>
              <w:jc w:val="both"/>
            </w:pPr>
            <w:r>
              <w:t>---</w:t>
            </w:r>
          </w:p>
        </w:tc>
        <w:tc>
          <w:tcPr>
            <w:tcW w:w="1710" w:type="dxa"/>
            <w:gridSpan w:val="9"/>
          </w:tcPr>
          <w:p w14:paraId="240CD966" w14:textId="77777777" w:rsidR="008905F8" w:rsidRDefault="008905F8" w:rsidP="006727A7">
            <w:pPr>
              <w:jc w:val="both"/>
            </w:pPr>
            <w:r>
              <w:t>---</w:t>
            </w:r>
          </w:p>
        </w:tc>
        <w:tc>
          <w:tcPr>
            <w:tcW w:w="2105" w:type="dxa"/>
            <w:gridSpan w:val="14"/>
          </w:tcPr>
          <w:p w14:paraId="1BFCDCC6" w14:textId="77777777" w:rsidR="008905F8" w:rsidRDefault="008905F8" w:rsidP="006727A7">
            <w:pPr>
              <w:jc w:val="both"/>
            </w:pPr>
            <w:r>
              <w:t>---</w:t>
            </w:r>
          </w:p>
        </w:tc>
      </w:tr>
      <w:tr w:rsidR="008905F8" w14:paraId="679E91AB" w14:textId="77777777" w:rsidTr="00A914E8">
        <w:trPr>
          <w:gridAfter w:val="1"/>
          <w:wAfter w:w="136" w:type="dxa"/>
        </w:trPr>
        <w:tc>
          <w:tcPr>
            <w:tcW w:w="9929" w:type="dxa"/>
            <w:gridSpan w:val="41"/>
            <w:shd w:val="clear" w:color="auto" w:fill="F7CAAC"/>
          </w:tcPr>
          <w:p w14:paraId="0FC08442" w14:textId="77777777" w:rsidR="008905F8" w:rsidRDefault="008905F8" w:rsidP="006727A7">
            <w:pPr>
              <w:jc w:val="both"/>
            </w:pPr>
            <w:r>
              <w:rPr>
                <w:b/>
              </w:rPr>
              <w:t>Předměty příslušného studijního programu a způsob zapojení do jejich výuky, příp. další zapojení do uskutečňování studijního programu</w:t>
            </w:r>
          </w:p>
        </w:tc>
      </w:tr>
      <w:tr w:rsidR="008905F8" w14:paraId="4EA503E0" w14:textId="77777777" w:rsidTr="00A914E8">
        <w:trPr>
          <w:gridAfter w:val="1"/>
          <w:wAfter w:w="136" w:type="dxa"/>
          <w:trHeight w:val="272"/>
        </w:trPr>
        <w:tc>
          <w:tcPr>
            <w:tcW w:w="9929" w:type="dxa"/>
            <w:gridSpan w:val="41"/>
            <w:tcBorders>
              <w:top w:val="nil"/>
            </w:tcBorders>
          </w:tcPr>
          <w:p w14:paraId="49474814" w14:textId="77777777" w:rsidR="008905F8" w:rsidRDefault="008905F8" w:rsidP="002312B3">
            <w:pPr>
              <w:spacing w:before="60" w:after="60"/>
              <w:jc w:val="both"/>
            </w:pPr>
            <w:r>
              <w:rPr>
                <w:b/>
                <w:u w:val="single"/>
              </w:rPr>
              <w:t>Školitel</w:t>
            </w:r>
          </w:p>
        </w:tc>
      </w:tr>
      <w:tr w:rsidR="008905F8" w14:paraId="3185A807" w14:textId="77777777" w:rsidTr="00A914E8">
        <w:trPr>
          <w:gridAfter w:val="1"/>
          <w:wAfter w:w="136" w:type="dxa"/>
        </w:trPr>
        <w:tc>
          <w:tcPr>
            <w:tcW w:w="9929" w:type="dxa"/>
            <w:gridSpan w:val="41"/>
            <w:tcBorders>
              <w:bottom w:val="single" w:sz="4" w:space="0" w:color="auto"/>
            </w:tcBorders>
            <w:shd w:val="clear" w:color="auto" w:fill="F7CAAC"/>
          </w:tcPr>
          <w:p w14:paraId="2B9295B2" w14:textId="77777777" w:rsidR="008905F8" w:rsidRDefault="008905F8" w:rsidP="006727A7">
            <w:pPr>
              <w:jc w:val="both"/>
            </w:pPr>
            <w:r>
              <w:rPr>
                <w:b/>
              </w:rPr>
              <w:t xml:space="preserve">Údaje o vzdělání na VŠ </w:t>
            </w:r>
          </w:p>
        </w:tc>
      </w:tr>
      <w:tr w:rsidR="008905F8" w:rsidRPr="00C330F4" w14:paraId="6B0F7A89" w14:textId="77777777" w:rsidTr="00A914E8">
        <w:trPr>
          <w:gridAfter w:val="1"/>
          <w:wAfter w:w="136" w:type="dxa"/>
          <w:trHeight w:val="227"/>
        </w:trPr>
        <w:tc>
          <w:tcPr>
            <w:tcW w:w="9929" w:type="dxa"/>
            <w:gridSpan w:val="41"/>
            <w:tcBorders>
              <w:bottom w:val="single" w:sz="4" w:space="0" w:color="auto"/>
            </w:tcBorders>
          </w:tcPr>
          <w:p w14:paraId="6F8BF0A1" w14:textId="44A9773E" w:rsidR="008905F8" w:rsidRPr="003F7E3D" w:rsidRDefault="008905F8" w:rsidP="002312B3">
            <w:pPr>
              <w:spacing w:before="60" w:after="120"/>
              <w:jc w:val="both"/>
            </w:pPr>
            <w:r w:rsidRPr="00F640E0">
              <w:t xml:space="preserve">2012: Chemnitz University of Technology, </w:t>
            </w:r>
            <w:r w:rsidR="00F640E0" w:rsidRPr="00F640E0">
              <w:t>Fac</w:t>
            </w:r>
            <w:r w:rsidR="00F640E0">
              <w:t xml:space="preserve">ulty of Mechanical </w:t>
            </w:r>
            <w:r w:rsidR="00F640E0" w:rsidRPr="00F640E0">
              <w:t>Engineering, obor Zpracování plastů</w:t>
            </w:r>
            <w:r w:rsidR="00F640E0">
              <w:t>,</w:t>
            </w:r>
            <w:r w:rsidR="00F640E0" w:rsidRPr="00F640E0">
              <w:t xml:space="preserve"> </w:t>
            </w:r>
            <w:r w:rsidRPr="00F640E0">
              <w:t>Dr.</w:t>
            </w:r>
            <w:r>
              <w:t> </w:t>
            </w:r>
          </w:p>
          <w:p w14:paraId="669B3364" w14:textId="77777777" w:rsidR="008905F8" w:rsidRPr="00C330F4" w:rsidRDefault="008905F8" w:rsidP="002312B3">
            <w:pPr>
              <w:pStyle w:val="TableParagraph"/>
              <w:spacing w:after="60"/>
              <w:ind w:left="0"/>
              <w:rPr>
                <w:b/>
                <w:lang w:val="cs-CZ"/>
              </w:rPr>
            </w:pPr>
            <w:r w:rsidRPr="00C330F4">
              <w:rPr>
                <w:sz w:val="20"/>
                <w:szCs w:val="20"/>
                <w:lang w:val="cs-CZ"/>
              </w:rPr>
              <w:t xml:space="preserve">Členství v mezinárodních organizacích: </w:t>
            </w:r>
            <w:r w:rsidRPr="007D3BE7">
              <w:rPr>
                <w:b/>
                <w:sz w:val="20"/>
                <w:szCs w:val="20"/>
                <w:lang w:val="cs-CZ"/>
              </w:rPr>
              <w:t>Deutsche Kautschuk Gesellschaft</w:t>
            </w:r>
            <w:r w:rsidRPr="00C330F4">
              <w:rPr>
                <w:sz w:val="20"/>
                <w:szCs w:val="20"/>
                <w:lang w:val="cs-CZ"/>
              </w:rPr>
              <w:t xml:space="preserve"> (člen, od r. 2006)</w:t>
            </w:r>
          </w:p>
        </w:tc>
      </w:tr>
      <w:tr w:rsidR="008905F8" w14:paraId="729497EC" w14:textId="77777777" w:rsidTr="00A914E8">
        <w:trPr>
          <w:gridAfter w:val="1"/>
          <w:wAfter w:w="136" w:type="dxa"/>
        </w:trPr>
        <w:tc>
          <w:tcPr>
            <w:tcW w:w="9929" w:type="dxa"/>
            <w:gridSpan w:val="41"/>
            <w:tcBorders>
              <w:top w:val="single" w:sz="4" w:space="0" w:color="auto"/>
            </w:tcBorders>
            <w:shd w:val="clear" w:color="auto" w:fill="F7CAAC"/>
          </w:tcPr>
          <w:p w14:paraId="4BDCD999" w14:textId="77777777" w:rsidR="008905F8" w:rsidRDefault="008905F8" w:rsidP="006727A7">
            <w:pPr>
              <w:jc w:val="both"/>
              <w:rPr>
                <w:b/>
              </w:rPr>
            </w:pPr>
            <w:r>
              <w:rPr>
                <w:b/>
              </w:rPr>
              <w:t>Údaje o odborném působení od absolvování VŠ</w:t>
            </w:r>
          </w:p>
        </w:tc>
      </w:tr>
      <w:tr w:rsidR="008905F8" w:rsidRPr="00940796" w14:paraId="5FDEC6BF" w14:textId="77777777" w:rsidTr="00A914E8">
        <w:trPr>
          <w:gridAfter w:val="1"/>
          <w:wAfter w:w="136" w:type="dxa"/>
          <w:trHeight w:val="1041"/>
        </w:trPr>
        <w:tc>
          <w:tcPr>
            <w:tcW w:w="9929" w:type="dxa"/>
            <w:gridSpan w:val="41"/>
          </w:tcPr>
          <w:p w14:paraId="499534AA" w14:textId="77777777" w:rsidR="008905F8" w:rsidRDefault="008905F8" w:rsidP="002312B3">
            <w:pPr>
              <w:pStyle w:val="TableParagraph"/>
              <w:spacing w:before="40" w:after="40"/>
              <w:ind w:left="0"/>
              <w:jc w:val="both"/>
              <w:rPr>
                <w:sz w:val="20"/>
                <w:szCs w:val="20"/>
              </w:rPr>
            </w:pPr>
            <w:r w:rsidRPr="008905F8">
              <w:rPr>
                <w:sz w:val="20"/>
                <w:szCs w:val="20"/>
              </w:rPr>
              <w:t>2006</w:t>
            </w:r>
            <w:r>
              <w:rPr>
                <w:sz w:val="20"/>
                <w:szCs w:val="20"/>
              </w:rPr>
              <w:t xml:space="preserve"> </w:t>
            </w:r>
            <w:r w:rsidRPr="008905F8">
              <w:rPr>
                <w:sz w:val="20"/>
                <w:szCs w:val="20"/>
              </w:rPr>
              <w:t>–</w:t>
            </w:r>
            <w:r>
              <w:rPr>
                <w:sz w:val="20"/>
                <w:szCs w:val="20"/>
              </w:rPr>
              <w:t xml:space="preserve"> </w:t>
            </w:r>
            <w:r w:rsidRPr="008905F8">
              <w:rPr>
                <w:sz w:val="20"/>
                <w:szCs w:val="20"/>
              </w:rPr>
              <w:t>2007: Chemnitz University of Technology, Faculty of Mechanical Engineering, Prof</w:t>
            </w:r>
            <w:r>
              <w:rPr>
                <w:sz w:val="20"/>
                <w:szCs w:val="20"/>
              </w:rPr>
              <w:t xml:space="preserve">essorship of Polymer Materials, </w:t>
            </w:r>
            <w:r w:rsidRPr="008905F8">
              <w:rPr>
                <w:sz w:val="20"/>
                <w:szCs w:val="20"/>
              </w:rPr>
              <w:t>Research Assistant</w:t>
            </w:r>
          </w:p>
          <w:p w14:paraId="7C124861" w14:textId="77777777" w:rsidR="008905F8" w:rsidRPr="008905F8" w:rsidRDefault="008905F8" w:rsidP="002312B3">
            <w:pPr>
              <w:spacing w:before="40" w:after="40"/>
              <w:jc w:val="both"/>
            </w:pPr>
            <w:r w:rsidRPr="008905F8">
              <w:t>2007</w:t>
            </w:r>
            <w:r>
              <w:t xml:space="preserve"> </w:t>
            </w:r>
            <w:r w:rsidRPr="008905F8">
              <w:t>–</w:t>
            </w:r>
            <w:r>
              <w:t xml:space="preserve"> </w:t>
            </w:r>
            <w:r w:rsidRPr="008905F8">
              <w:t>2012: Leibniz Institute of Polymer Research Dresden, Department of Functi</w:t>
            </w:r>
            <w:r>
              <w:t>onal Polymer Materials, Research Assistant</w:t>
            </w:r>
          </w:p>
          <w:p w14:paraId="646F9D48" w14:textId="77777777" w:rsidR="008905F8" w:rsidRPr="008905F8" w:rsidRDefault="008905F8" w:rsidP="002312B3">
            <w:pPr>
              <w:spacing w:before="40" w:after="40"/>
              <w:jc w:val="both"/>
            </w:pPr>
            <w:r w:rsidRPr="008905F8">
              <w:t>2011 – 2012</w:t>
            </w:r>
            <w:r>
              <w:t xml:space="preserve">: Coesfeld GmbH, </w:t>
            </w:r>
            <w:r w:rsidRPr="008905F8">
              <w:t>Research Assistant in Research&amp;Development</w:t>
            </w:r>
          </w:p>
          <w:p w14:paraId="28F1D0AA" w14:textId="4B155E64" w:rsidR="008905F8" w:rsidRPr="00940796" w:rsidRDefault="008905F8" w:rsidP="002312B3">
            <w:pPr>
              <w:spacing w:before="40" w:after="40"/>
              <w:jc w:val="both"/>
            </w:pPr>
            <w:r w:rsidRPr="008905F8">
              <w:t>2012 –</w:t>
            </w:r>
            <w:r>
              <w:t xml:space="preserve"> dosud</w:t>
            </w:r>
            <w:r w:rsidRPr="008905F8">
              <w:t xml:space="preserve">: </w:t>
            </w:r>
            <w:r w:rsidR="002312B3">
              <w:t>UTB Zlín</w:t>
            </w:r>
            <w:r w:rsidRPr="008905F8">
              <w:t xml:space="preserve">, </w:t>
            </w:r>
            <w:r w:rsidR="002312B3">
              <w:t>UNI, CPS</w:t>
            </w:r>
            <w:r w:rsidR="00D21FC6">
              <w:t xml:space="preserve"> </w:t>
            </w:r>
            <w:r w:rsidR="00D21FC6" w:rsidRPr="008905F8">
              <w:t>–</w:t>
            </w:r>
            <w:r w:rsidR="00D21FC6">
              <w:t xml:space="preserve"> </w:t>
            </w:r>
            <w:r w:rsidRPr="008905F8">
              <w:t>Senior Researcher, vedoucí skupiny „</w:t>
            </w:r>
            <w:r w:rsidR="00F640E0">
              <w:t>Rubber M</w:t>
            </w:r>
            <w:r w:rsidRPr="008905F8">
              <w:t xml:space="preserve">aterials and </w:t>
            </w:r>
            <w:r w:rsidR="00F640E0">
              <w:t>P</w:t>
            </w:r>
            <w:r w:rsidRPr="008905F8">
              <w:t>rocesses“</w:t>
            </w:r>
          </w:p>
        </w:tc>
      </w:tr>
      <w:tr w:rsidR="008905F8" w14:paraId="1E1EF51A" w14:textId="77777777" w:rsidTr="00A914E8">
        <w:trPr>
          <w:gridAfter w:val="1"/>
          <w:wAfter w:w="136" w:type="dxa"/>
          <w:trHeight w:val="250"/>
        </w:trPr>
        <w:tc>
          <w:tcPr>
            <w:tcW w:w="9929" w:type="dxa"/>
            <w:gridSpan w:val="41"/>
            <w:shd w:val="clear" w:color="auto" w:fill="F7CAAC"/>
          </w:tcPr>
          <w:p w14:paraId="007B880C" w14:textId="77777777" w:rsidR="008905F8" w:rsidRDefault="008905F8" w:rsidP="006727A7">
            <w:pPr>
              <w:jc w:val="both"/>
            </w:pPr>
            <w:r>
              <w:rPr>
                <w:b/>
              </w:rPr>
              <w:t>Zkušenosti s vedením kvalifikačních a rigorózních prací</w:t>
            </w:r>
          </w:p>
        </w:tc>
      </w:tr>
      <w:tr w:rsidR="008905F8" w14:paraId="329AD40C" w14:textId="77777777" w:rsidTr="00A914E8">
        <w:trPr>
          <w:gridAfter w:val="1"/>
          <w:wAfter w:w="136" w:type="dxa"/>
          <w:trHeight w:val="316"/>
        </w:trPr>
        <w:tc>
          <w:tcPr>
            <w:tcW w:w="9929" w:type="dxa"/>
            <w:gridSpan w:val="41"/>
          </w:tcPr>
          <w:p w14:paraId="24AD9787" w14:textId="71842D71" w:rsidR="008905F8" w:rsidRDefault="008905F8" w:rsidP="00F640E0">
            <w:pPr>
              <w:spacing w:before="60" w:after="60"/>
              <w:jc w:val="both"/>
            </w:pPr>
            <w:r w:rsidRPr="002850F2">
              <w:t>P</w:t>
            </w:r>
            <w:r w:rsidRPr="005902F9">
              <w:t xml:space="preserve">očet obhájených prací, které vyučující vedl v období 2014 – 2018: </w:t>
            </w:r>
            <w:r>
              <w:rPr>
                <w:b/>
              </w:rPr>
              <w:t>1</w:t>
            </w:r>
            <w:r w:rsidRPr="000E583C">
              <w:rPr>
                <w:b/>
              </w:rPr>
              <w:t xml:space="preserve"> </w:t>
            </w:r>
            <w:r w:rsidRPr="000E583C">
              <w:t xml:space="preserve">BP, </w:t>
            </w:r>
            <w:r>
              <w:rPr>
                <w:b/>
              </w:rPr>
              <w:t>3</w:t>
            </w:r>
            <w:r w:rsidRPr="000E583C">
              <w:t xml:space="preserve"> DP</w:t>
            </w:r>
            <w:r w:rsidR="00F640E0">
              <w:t>.</w:t>
            </w:r>
          </w:p>
        </w:tc>
      </w:tr>
      <w:tr w:rsidR="008905F8" w14:paraId="134F1E70" w14:textId="77777777" w:rsidTr="00A914E8">
        <w:trPr>
          <w:gridAfter w:val="1"/>
          <w:wAfter w:w="136" w:type="dxa"/>
          <w:cantSplit/>
        </w:trPr>
        <w:tc>
          <w:tcPr>
            <w:tcW w:w="3390" w:type="dxa"/>
            <w:gridSpan w:val="8"/>
            <w:tcBorders>
              <w:top w:val="single" w:sz="12" w:space="0" w:color="auto"/>
            </w:tcBorders>
            <w:shd w:val="clear" w:color="auto" w:fill="F7CAAC"/>
          </w:tcPr>
          <w:p w14:paraId="78C5A2D1" w14:textId="77777777" w:rsidR="008905F8" w:rsidRDefault="008905F8" w:rsidP="006727A7">
            <w:pPr>
              <w:jc w:val="both"/>
            </w:pPr>
            <w:r>
              <w:rPr>
                <w:b/>
              </w:rPr>
              <w:t xml:space="preserve">Obor habilitačního řízení </w:t>
            </w:r>
          </w:p>
        </w:tc>
        <w:tc>
          <w:tcPr>
            <w:tcW w:w="2254" w:type="dxa"/>
            <w:gridSpan w:val="7"/>
            <w:tcBorders>
              <w:top w:val="single" w:sz="12" w:space="0" w:color="auto"/>
            </w:tcBorders>
            <w:shd w:val="clear" w:color="auto" w:fill="F7CAAC"/>
          </w:tcPr>
          <w:p w14:paraId="510414F0" w14:textId="77777777" w:rsidR="008905F8" w:rsidRDefault="008905F8" w:rsidP="006727A7">
            <w:pPr>
              <w:jc w:val="both"/>
            </w:pPr>
            <w:r>
              <w:rPr>
                <w:b/>
              </w:rPr>
              <w:t>Rok udělení hodnosti</w:t>
            </w:r>
          </w:p>
        </w:tc>
        <w:tc>
          <w:tcPr>
            <w:tcW w:w="2257" w:type="dxa"/>
            <w:gridSpan w:val="14"/>
            <w:tcBorders>
              <w:top w:val="single" w:sz="12" w:space="0" w:color="auto"/>
              <w:right w:val="single" w:sz="12" w:space="0" w:color="auto"/>
            </w:tcBorders>
            <w:shd w:val="clear" w:color="auto" w:fill="F7CAAC"/>
          </w:tcPr>
          <w:p w14:paraId="24A417BA" w14:textId="77777777" w:rsidR="008905F8" w:rsidRDefault="008905F8" w:rsidP="006727A7">
            <w:pPr>
              <w:jc w:val="both"/>
            </w:pPr>
            <w:r>
              <w:rPr>
                <w:b/>
              </w:rPr>
              <w:t>Řízení konáno na VŠ</w:t>
            </w:r>
          </w:p>
        </w:tc>
        <w:tc>
          <w:tcPr>
            <w:tcW w:w="2028" w:type="dxa"/>
            <w:gridSpan w:val="12"/>
            <w:tcBorders>
              <w:top w:val="single" w:sz="12" w:space="0" w:color="auto"/>
              <w:left w:val="single" w:sz="12" w:space="0" w:color="auto"/>
            </w:tcBorders>
            <w:shd w:val="clear" w:color="auto" w:fill="F7CAAC"/>
          </w:tcPr>
          <w:p w14:paraId="462EFA8F" w14:textId="77777777" w:rsidR="008905F8" w:rsidRDefault="008905F8" w:rsidP="006727A7">
            <w:pPr>
              <w:jc w:val="both"/>
              <w:rPr>
                <w:b/>
              </w:rPr>
            </w:pPr>
            <w:r>
              <w:rPr>
                <w:b/>
              </w:rPr>
              <w:t>Ohlasy publikací</w:t>
            </w:r>
          </w:p>
        </w:tc>
      </w:tr>
      <w:tr w:rsidR="008905F8" w14:paraId="452E8235" w14:textId="77777777" w:rsidTr="00A914E8">
        <w:trPr>
          <w:gridAfter w:val="1"/>
          <w:wAfter w:w="136" w:type="dxa"/>
          <w:cantSplit/>
        </w:trPr>
        <w:tc>
          <w:tcPr>
            <w:tcW w:w="3390" w:type="dxa"/>
            <w:gridSpan w:val="8"/>
          </w:tcPr>
          <w:p w14:paraId="5D4F6409" w14:textId="77777777" w:rsidR="008905F8" w:rsidRPr="004607B9" w:rsidRDefault="008905F8" w:rsidP="006727A7">
            <w:pPr>
              <w:spacing w:after="40"/>
              <w:rPr>
                <w:highlight w:val="yellow"/>
              </w:rPr>
            </w:pPr>
            <w:r>
              <w:t>---</w:t>
            </w:r>
          </w:p>
        </w:tc>
        <w:tc>
          <w:tcPr>
            <w:tcW w:w="2254" w:type="dxa"/>
            <w:gridSpan w:val="7"/>
          </w:tcPr>
          <w:p w14:paraId="49BD93B2" w14:textId="77777777" w:rsidR="008905F8" w:rsidRPr="004607B9" w:rsidRDefault="008905F8" w:rsidP="00B43CB9">
            <w:pPr>
              <w:rPr>
                <w:highlight w:val="yellow"/>
              </w:rPr>
            </w:pPr>
            <w:r>
              <w:t>---</w:t>
            </w:r>
          </w:p>
        </w:tc>
        <w:tc>
          <w:tcPr>
            <w:tcW w:w="2257" w:type="dxa"/>
            <w:gridSpan w:val="14"/>
            <w:tcBorders>
              <w:right w:val="single" w:sz="12" w:space="0" w:color="auto"/>
            </w:tcBorders>
          </w:tcPr>
          <w:p w14:paraId="08D7F91F" w14:textId="77777777" w:rsidR="008905F8" w:rsidRPr="004607B9" w:rsidRDefault="008905F8" w:rsidP="006727A7">
            <w:pPr>
              <w:spacing w:after="40"/>
              <w:rPr>
                <w:highlight w:val="yellow"/>
              </w:rPr>
            </w:pPr>
            <w:r>
              <w:t>---</w:t>
            </w:r>
          </w:p>
        </w:tc>
        <w:tc>
          <w:tcPr>
            <w:tcW w:w="635" w:type="dxa"/>
            <w:gridSpan w:val="2"/>
            <w:tcBorders>
              <w:left w:val="single" w:sz="12" w:space="0" w:color="auto"/>
            </w:tcBorders>
            <w:shd w:val="clear" w:color="auto" w:fill="F7CAAC"/>
          </w:tcPr>
          <w:p w14:paraId="607CCB7D" w14:textId="77777777" w:rsidR="008905F8" w:rsidRDefault="008905F8" w:rsidP="006727A7">
            <w:pPr>
              <w:jc w:val="both"/>
            </w:pPr>
            <w:r>
              <w:rPr>
                <w:b/>
              </w:rPr>
              <w:t>WOS</w:t>
            </w:r>
          </w:p>
        </w:tc>
        <w:tc>
          <w:tcPr>
            <w:tcW w:w="696" w:type="dxa"/>
            <w:gridSpan w:val="5"/>
            <w:shd w:val="clear" w:color="auto" w:fill="F7CAAC"/>
          </w:tcPr>
          <w:p w14:paraId="2E976137" w14:textId="77777777" w:rsidR="008905F8" w:rsidRDefault="008905F8" w:rsidP="006727A7">
            <w:pPr>
              <w:jc w:val="both"/>
              <w:rPr>
                <w:sz w:val="18"/>
              </w:rPr>
            </w:pPr>
            <w:r>
              <w:rPr>
                <w:b/>
                <w:sz w:val="18"/>
              </w:rPr>
              <w:t>Scopus</w:t>
            </w:r>
          </w:p>
        </w:tc>
        <w:tc>
          <w:tcPr>
            <w:tcW w:w="697" w:type="dxa"/>
            <w:gridSpan w:val="5"/>
            <w:shd w:val="clear" w:color="auto" w:fill="F7CAAC"/>
          </w:tcPr>
          <w:p w14:paraId="0079368D" w14:textId="77777777" w:rsidR="008905F8" w:rsidRDefault="008905F8" w:rsidP="006727A7">
            <w:pPr>
              <w:jc w:val="both"/>
            </w:pPr>
            <w:r>
              <w:rPr>
                <w:b/>
                <w:sz w:val="18"/>
              </w:rPr>
              <w:t>ostatní</w:t>
            </w:r>
          </w:p>
        </w:tc>
      </w:tr>
      <w:tr w:rsidR="008905F8" w:rsidRPr="00B34D38" w14:paraId="576FA2EE" w14:textId="77777777" w:rsidTr="00A914E8">
        <w:trPr>
          <w:gridAfter w:val="1"/>
          <w:wAfter w:w="136" w:type="dxa"/>
          <w:cantSplit/>
          <w:trHeight w:val="70"/>
        </w:trPr>
        <w:tc>
          <w:tcPr>
            <w:tcW w:w="3390" w:type="dxa"/>
            <w:gridSpan w:val="8"/>
            <w:shd w:val="clear" w:color="auto" w:fill="F7CAAC"/>
          </w:tcPr>
          <w:p w14:paraId="244613EF" w14:textId="77777777" w:rsidR="008905F8" w:rsidRDefault="008905F8" w:rsidP="006727A7">
            <w:pPr>
              <w:jc w:val="both"/>
            </w:pPr>
            <w:r>
              <w:rPr>
                <w:b/>
              </w:rPr>
              <w:t>Obor jmenovacího řízení</w:t>
            </w:r>
          </w:p>
        </w:tc>
        <w:tc>
          <w:tcPr>
            <w:tcW w:w="2254" w:type="dxa"/>
            <w:gridSpan w:val="7"/>
            <w:shd w:val="clear" w:color="auto" w:fill="F7CAAC"/>
          </w:tcPr>
          <w:p w14:paraId="2F776D40" w14:textId="77777777" w:rsidR="008905F8" w:rsidRDefault="008905F8" w:rsidP="006727A7">
            <w:pPr>
              <w:jc w:val="both"/>
            </w:pPr>
            <w:r>
              <w:rPr>
                <w:b/>
              </w:rPr>
              <w:t>Rok udělení hodnosti</w:t>
            </w:r>
          </w:p>
        </w:tc>
        <w:tc>
          <w:tcPr>
            <w:tcW w:w="2257" w:type="dxa"/>
            <w:gridSpan w:val="14"/>
            <w:tcBorders>
              <w:right w:val="single" w:sz="12" w:space="0" w:color="auto"/>
            </w:tcBorders>
            <w:shd w:val="clear" w:color="auto" w:fill="F7CAAC"/>
          </w:tcPr>
          <w:p w14:paraId="13A6F749" w14:textId="77777777" w:rsidR="008905F8" w:rsidRDefault="008905F8" w:rsidP="006727A7">
            <w:pPr>
              <w:jc w:val="both"/>
            </w:pPr>
            <w:r>
              <w:rPr>
                <w:b/>
              </w:rPr>
              <w:t>Řízení konáno na VŠ</w:t>
            </w:r>
          </w:p>
        </w:tc>
        <w:tc>
          <w:tcPr>
            <w:tcW w:w="635" w:type="dxa"/>
            <w:gridSpan w:val="2"/>
            <w:vMerge w:val="restart"/>
            <w:tcBorders>
              <w:left w:val="single" w:sz="12" w:space="0" w:color="auto"/>
            </w:tcBorders>
          </w:tcPr>
          <w:p w14:paraId="0769667E" w14:textId="77777777" w:rsidR="008905F8" w:rsidRPr="003F7E3D" w:rsidRDefault="008905F8" w:rsidP="006727A7">
            <w:pPr>
              <w:jc w:val="both"/>
              <w:rPr>
                <w:b/>
              </w:rPr>
            </w:pPr>
            <w:r w:rsidRPr="003F7E3D">
              <w:rPr>
                <w:b/>
              </w:rPr>
              <w:t>77</w:t>
            </w:r>
          </w:p>
        </w:tc>
        <w:tc>
          <w:tcPr>
            <w:tcW w:w="696" w:type="dxa"/>
            <w:gridSpan w:val="5"/>
            <w:vMerge w:val="restart"/>
          </w:tcPr>
          <w:p w14:paraId="718DA160" w14:textId="77777777" w:rsidR="008905F8" w:rsidRPr="003F7E3D" w:rsidRDefault="008905F8" w:rsidP="006727A7">
            <w:pPr>
              <w:jc w:val="both"/>
              <w:rPr>
                <w:b/>
              </w:rPr>
            </w:pPr>
            <w:r w:rsidRPr="003F7E3D">
              <w:rPr>
                <w:b/>
              </w:rPr>
              <w:t>86</w:t>
            </w:r>
          </w:p>
        </w:tc>
        <w:tc>
          <w:tcPr>
            <w:tcW w:w="697" w:type="dxa"/>
            <w:gridSpan w:val="5"/>
            <w:vMerge w:val="restart"/>
          </w:tcPr>
          <w:p w14:paraId="6174C327" w14:textId="77777777" w:rsidR="008905F8" w:rsidRPr="00B34D38" w:rsidRDefault="008905F8" w:rsidP="006727A7">
            <w:pPr>
              <w:jc w:val="both"/>
              <w:rPr>
                <w:b/>
                <w:sz w:val="18"/>
                <w:szCs w:val="18"/>
              </w:rPr>
            </w:pPr>
            <w:r w:rsidRPr="00B34D38">
              <w:rPr>
                <w:b/>
                <w:sz w:val="18"/>
                <w:szCs w:val="18"/>
              </w:rPr>
              <w:t>neevid.</w:t>
            </w:r>
          </w:p>
        </w:tc>
      </w:tr>
      <w:tr w:rsidR="008905F8" w14:paraId="3E2E9755" w14:textId="77777777" w:rsidTr="00A914E8">
        <w:trPr>
          <w:gridAfter w:val="1"/>
          <w:wAfter w:w="136" w:type="dxa"/>
          <w:trHeight w:val="205"/>
        </w:trPr>
        <w:tc>
          <w:tcPr>
            <w:tcW w:w="3390" w:type="dxa"/>
            <w:gridSpan w:val="8"/>
          </w:tcPr>
          <w:p w14:paraId="70CA76A6" w14:textId="77777777" w:rsidR="008905F8" w:rsidRPr="00F55552" w:rsidRDefault="008905F8" w:rsidP="00B43CB9">
            <w:pPr>
              <w:jc w:val="both"/>
            </w:pPr>
            <w:r>
              <w:t>---</w:t>
            </w:r>
          </w:p>
        </w:tc>
        <w:tc>
          <w:tcPr>
            <w:tcW w:w="2254" w:type="dxa"/>
            <w:gridSpan w:val="7"/>
          </w:tcPr>
          <w:p w14:paraId="2236B79E" w14:textId="77777777" w:rsidR="008905F8" w:rsidRDefault="008905F8" w:rsidP="00B43CB9">
            <w:pPr>
              <w:jc w:val="both"/>
            </w:pPr>
            <w:r>
              <w:t>---</w:t>
            </w:r>
          </w:p>
        </w:tc>
        <w:tc>
          <w:tcPr>
            <w:tcW w:w="2257" w:type="dxa"/>
            <w:gridSpan w:val="14"/>
            <w:tcBorders>
              <w:right w:val="single" w:sz="12" w:space="0" w:color="auto"/>
            </w:tcBorders>
          </w:tcPr>
          <w:p w14:paraId="282EDEE0" w14:textId="77777777" w:rsidR="008905F8" w:rsidRDefault="008905F8" w:rsidP="00B43CB9">
            <w:pPr>
              <w:jc w:val="both"/>
            </w:pPr>
            <w:r>
              <w:t>---</w:t>
            </w:r>
          </w:p>
        </w:tc>
        <w:tc>
          <w:tcPr>
            <w:tcW w:w="635" w:type="dxa"/>
            <w:gridSpan w:val="2"/>
            <w:vMerge/>
            <w:tcBorders>
              <w:left w:val="single" w:sz="12" w:space="0" w:color="auto"/>
            </w:tcBorders>
            <w:vAlign w:val="center"/>
          </w:tcPr>
          <w:p w14:paraId="2928ECE0" w14:textId="77777777" w:rsidR="008905F8" w:rsidRDefault="008905F8" w:rsidP="006727A7">
            <w:pPr>
              <w:rPr>
                <w:b/>
              </w:rPr>
            </w:pPr>
          </w:p>
        </w:tc>
        <w:tc>
          <w:tcPr>
            <w:tcW w:w="696" w:type="dxa"/>
            <w:gridSpan w:val="5"/>
            <w:vMerge/>
            <w:vAlign w:val="center"/>
          </w:tcPr>
          <w:p w14:paraId="22141B61" w14:textId="77777777" w:rsidR="008905F8" w:rsidRDefault="008905F8" w:rsidP="006727A7">
            <w:pPr>
              <w:rPr>
                <w:b/>
              </w:rPr>
            </w:pPr>
          </w:p>
        </w:tc>
        <w:tc>
          <w:tcPr>
            <w:tcW w:w="697" w:type="dxa"/>
            <w:gridSpan w:val="5"/>
            <w:vMerge/>
            <w:vAlign w:val="center"/>
          </w:tcPr>
          <w:p w14:paraId="786B0F15" w14:textId="77777777" w:rsidR="008905F8" w:rsidRDefault="008905F8" w:rsidP="006727A7">
            <w:pPr>
              <w:rPr>
                <w:b/>
              </w:rPr>
            </w:pPr>
          </w:p>
        </w:tc>
      </w:tr>
      <w:tr w:rsidR="008905F8" w14:paraId="21AD672C" w14:textId="77777777" w:rsidTr="00A914E8">
        <w:trPr>
          <w:gridAfter w:val="1"/>
          <w:wAfter w:w="136" w:type="dxa"/>
        </w:trPr>
        <w:tc>
          <w:tcPr>
            <w:tcW w:w="9929" w:type="dxa"/>
            <w:gridSpan w:val="41"/>
            <w:shd w:val="clear" w:color="auto" w:fill="F7CAAC"/>
          </w:tcPr>
          <w:p w14:paraId="1C7077B7" w14:textId="77777777" w:rsidR="008905F8" w:rsidRDefault="008905F8" w:rsidP="006727A7">
            <w:pPr>
              <w:jc w:val="both"/>
              <w:rPr>
                <w:b/>
              </w:rPr>
            </w:pPr>
            <w:r>
              <w:rPr>
                <w:b/>
              </w:rPr>
              <w:t xml:space="preserve">Přehled o nejvýznamnější publikační a další tvůrčí činnosti nebo další profesní činnosti u odborníků z praxe vztahující se k zabezpečovaným předmětům </w:t>
            </w:r>
          </w:p>
        </w:tc>
      </w:tr>
      <w:tr w:rsidR="008905F8" w:rsidRPr="003F7E3D" w14:paraId="2B2D1317" w14:textId="77777777" w:rsidTr="00A914E8">
        <w:trPr>
          <w:gridAfter w:val="1"/>
          <w:wAfter w:w="136" w:type="dxa"/>
          <w:trHeight w:val="1011"/>
        </w:trPr>
        <w:tc>
          <w:tcPr>
            <w:tcW w:w="9929" w:type="dxa"/>
            <w:gridSpan w:val="41"/>
          </w:tcPr>
          <w:p w14:paraId="145BC599" w14:textId="0247043F" w:rsidR="008905F8" w:rsidRDefault="008905F8" w:rsidP="002312B3">
            <w:pPr>
              <w:spacing w:before="60" w:after="100"/>
              <w:jc w:val="both"/>
            </w:pPr>
            <w:r w:rsidRPr="00C53820">
              <w:rPr>
                <w:b/>
                <w:caps/>
              </w:rPr>
              <w:t>Stoček, R.</w:t>
            </w:r>
            <w:r>
              <w:rPr>
                <w:b/>
                <w:caps/>
              </w:rPr>
              <w:t xml:space="preserve"> (50</w:t>
            </w:r>
            <w:r w:rsidRPr="00C53820">
              <w:rPr>
                <w:b/>
                <w:caps/>
              </w:rPr>
              <w:t>%)</w:t>
            </w:r>
            <w:r>
              <w:rPr>
                <w:caps/>
              </w:rPr>
              <w:t xml:space="preserve">, Horst, T., </w:t>
            </w:r>
            <w:r w:rsidRPr="003F7E3D">
              <w:rPr>
                <w:caps/>
              </w:rPr>
              <w:t>Reincke, K.</w:t>
            </w:r>
            <w:r w:rsidRPr="003F7E3D">
              <w:t>: Tearing energy as fracture mech</w:t>
            </w:r>
            <w:r>
              <w:t xml:space="preserve">anical quantity for elastomers. </w:t>
            </w:r>
            <w:r w:rsidR="00B43CB9">
              <w:t xml:space="preserve">Kapitola v knize. </w:t>
            </w:r>
            <w:r w:rsidRPr="00B43CB9">
              <w:rPr>
                <w:i/>
              </w:rPr>
              <w:t xml:space="preserve">Stöckelhuber, </w:t>
            </w:r>
            <w:proofErr w:type="gramStart"/>
            <w:r w:rsidRPr="00B43CB9">
              <w:rPr>
                <w:i/>
              </w:rPr>
              <w:t>K.W., Das</w:t>
            </w:r>
            <w:proofErr w:type="gramEnd"/>
            <w:r w:rsidRPr="00B43CB9">
              <w:rPr>
                <w:i/>
              </w:rPr>
              <w:t xml:space="preserve">, A., Klüppel, M. </w:t>
            </w:r>
            <w:r w:rsidR="00B43CB9">
              <w:rPr>
                <w:i/>
              </w:rPr>
              <w:t xml:space="preserve">(Eds.): </w:t>
            </w:r>
            <w:r w:rsidRPr="008905F8">
              <w:rPr>
                <w:i/>
              </w:rPr>
              <w:t xml:space="preserve">Designing of Elastomer Nanocomposites: From Theory to Applications. </w:t>
            </w:r>
            <w:r w:rsidRPr="00B43CB9">
              <w:t>Advances in Polymer Science, Springer</w:t>
            </w:r>
            <w:r>
              <w:t xml:space="preserve"> New York LLC 275, 361-398, </w:t>
            </w:r>
            <w:r w:rsidRPr="008905F8">
              <w:rPr>
                <w:b/>
              </w:rPr>
              <w:t>2017</w:t>
            </w:r>
            <w:r>
              <w:t xml:space="preserve">. ISSN </w:t>
            </w:r>
            <w:r w:rsidRPr="003F7E3D">
              <w:t>00653195</w:t>
            </w:r>
            <w:r>
              <w:t>.</w:t>
            </w:r>
          </w:p>
          <w:p w14:paraId="1FB8446B" w14:textId="77777777" w:rsidR="008905F8" w:rsidRPr="003F7E3D" w:rsidRDefault="008905F8" w:rsidP="002312B3">
            <w:pPr>
              <w:spacing w:before="100" w:after="100"/>
              <w:jc w:val="both"/>
            </w:pPr>
            <w:r>
              <w:rPr>
                <w:caps/>
              </w:rPr>
              <w:t xml:space="preserve">Datta, S., Antoš, J., </w:t>
            </w:r>
            <w:r w:rsidRPr="00C53820">
              <w:rPr>
                <w:b/>
                <w:caps/>
              </w:rPr>
              <w:t>Stoček, R.</w:t>
            </w:r>
            <w:r>
              <w:rPr>
                <w:b/>
                <w:caps/>
              </w:rPr>
              <w:t xml:space="preserve"> (40</w:t>
            </w:r>
            <w:r w:rsidRPr="00C53820">
              <w:rPr>
                <w:b/>
                <w:caps/>
              </w:rPr>
              <w:t>%)</w:t>
            </w:r>
            <w:r w:rsidRPr="003F7E3D">
              <w:t>: Smart numerical method for calculation of simple general infrared parameter identifying bi</w:t>
            </w:r>
            <w:r>
              <w:t>nary rubber blends.</w:t>
            </w:r>
            <w:r w:rsidRPr="003F7E3D">
              <w:t xml:space="preserve"> </w:t>
            </w:r>
            <w:r w:rsidRPr="008905F8">
              <w:rPr>
                <w:i/>
              </w:rPr>
              <w:t>Polymer Testing</w:t>
            </w:r>
            <w:r w:rsidRPr="003F7E3D">
              <w:t xml:space="preserve"> 57, 192-202</w:t>
            </w:r>
            <w:r>
              <w:t xml:space="preserve">, </w:t>
            </w:r>
            <w:r w:rsidRPr="008905F8">
              <w:rPr>
                <w:b/>
              </w:rPr>
              <w:t>2017</w:t>
            </w:r>
            <w:r>
              <w:t xml:space="preserve">. </w:t>
            </w:r>
            <w:r w:rsidRPr="003F7E3D">
              <w:t>DOI 10.1016/j.polymertesting.2016.11.029</w:t>
            </w:r>
            <w:r>
              <w:t>.</w:t>
            </w:r>
          </w:p>
          <w:p w14:paraId="7B257B6F" w14:textId="4368EA78" w:rsidR="008905F8" w:rsidRDefault="008905F8" w:rsidP="002312B3">
            <w:pPr>
              <w:spacing w:before="100" w:after="100"/>
              <w:jc w:val="both"/>
            </w:pPr>
            <w:r>
              <w:rPr>
                <w:b/>
                <w:caps/>
              </w:rPr>
              <w:t>Stoček, R. (25</w:t>
            </w:r>
            <w:r w:rsidRPr="00C53820">
              <w:rPr>
                <w:b/>
                <w:caps/>
              </w:rPr>
              <w:t>%)</w:t>
            </w:r>
            <w:r>
              <w:rPr>
                <w:caps/>
              </w:rPr>
              <w:t xml:space="preserve">, </w:t>
            </w:r>
            <w:r w:rsidRPr="003F7E3D">
              <w:rPr>
                <w:caps/>
              </w:rPr>
              <w:t>Kratina, O</w:t>
            </w:r>
            <w:r>
              <w:rPr>
                <w:caps/>
              </w:rPr>
              <w:t xml:space="preserve">., </w:t>
            </w:r>
            <w:r w:rsidRPr="003F7E3D">
              <w:rPr>
                <w:caps/>
              </w:rPr>
              <w:t>Ghosh, P</w:t>
            </w:r>
            <w:r>
              <w:rPr>
                <w:caps/>
              </w:rPr>
              <w:t xml:space="preserve">., </w:t>
            </w:r>
            <w:r w:rsidRPr="003F7E3D">
              <w:rPr>
                <w:caps/>
              </w:rPr>
              <w:t>Maláč, J</w:t>
            </w:r>
            <w:r>
              <w:rPr>
                <w:caps/>
              </w:rPr>
              <w:t xml:space="preserve">., </w:t>
            </w:r>
            <w:r w:rsidRPr="003F7E3D">
              <w:rPr>
                <w:caps/>
              </w:rPr>
              <w:t>Mukhopadhyay, R</w:t>
            </w:r>
            <w:r>
              <w:rPr>
                <w:caps/>
              </w:rPr>
              <w:t>.:</w:t>
            </w:r>
            <w:r w:rsidRPr="003F7E3D">
              <w:t xml:space="preserve"> Influence of thermal ageing process on the crack propagation of rubber used for tire application. </w:t>
            </w:r>
            <w:r w:rsidR="00B43CB9">
              <w:t xml:space="preserve">Kapitola v knize. </w:t>
            </w:r>
            <w:r w:rsidRPr="00B43CB9">
              <w:rPr>
                <w:i/>
              </w:rPr>
              <w:t>Grellmann, W., Langer, B</w:t>
            </w:r>
            <w:r w:rsidRPr="003F7E3D">
              <w:t>.</w:t>
            </w:r>
            <w:r w:rsidR="00B43CB9">
              <w:t xml:space="preserve"> </w:t>
            </w:r>
            <w:r w:rsidR="00B43CB9" w:rsidRPr="00B43CB9">
              <w:rPr>
                <w:i/>
              </w:rPr>
              <w:t>(Eds).:</w:t>
            </w:r>
            <w:r w:rsidRPr="003F7E3D">
              <w:t xml:space="preserve"> </w:t>
            </w:r>
            <w:r w:rsidR="00B43CB9" w:rsidRPr="00B43CB9">
              <w:rPr>
                <w:i/>
              </w:rPr>
              <w:t xml:space="preserve">Deformation and </w:t>
            </w:r>
            <w:r w:rsidR="00B43CB9">
              <w:rPr>
                <w:i/>
              </w:rPr>
              <w:t>F</w:t>
            </w:r>
            <w:r w:rsidR="00B43CB9" w:rsidRPr="00B43CB9">
              <w:rPr>
                <w:i/>
              </w:rPr>
              <w:t xml:space="preserve">racture </w:t>
            </w:r>
            <w:r w:rsidR="00B43CB9">
              <w:rPr>
                <w:i/>
              </w:rPr>
              <w:t>B</w:t>
            </w:r>
            <w:r w:rsidR="00B43CB9" w:rsidRPr="00B43CB9">
              <w:rPr>
                <w:i/>
              </w:rPr>
              <w:t xml:space="preserve">ehaviour of </w:t>
            </w:r>
            <w:r w:rsidR="00B43CB9">
              <w:rPr>
                <w:i/>
              </w:rPr>
              <w:t>P</w:t>
            </w:r>
            <w:r w:rsidR="00B43CB9" w:rsidRPr="00B43CB9">
              <w:rPr>
                <w:i/>
              </w:rPr>
              <w:t xml:space="preserve">olymer </w:t>
            </w:r>
            <w:r w:rsidR="00B43CB9">
              <w:rPr>
                <w:i/>
              </w:rPr>
              <w:t>M</w:t>
            </w:r>
            <w:r w:rsidR="00B43CB9" w:rsidRPr="00B43CB9">
              <w:rPr>
                <w:i/>
              </w:rPr>
              <w:t>aterials.</w:t>
            </w:r>
            <w:r w:rsidR="00B43CB9">
              <w:t xml:space="preserve"> </w:t>
            </w:r>
            <w:r w:rsidRPr="00B43CB9">
              <w:t>Springer Se</w:t>
            </w:r>
            <w:r w:rsidR="00B43CB9">
              <w:t xml:space="preserve">ries in Materials Science, </w:t>
            </w:r>
            <w:r w:rsidRPr="003F7E3D">
              <w:t>Spring</w:t>
            </w:r>
            <w:r>
              <w:t>er International Publishing AG</w:t>
            </w:r>
            <w:r w:rsidR="00B43CB9">
              <w:t xml:space="preserve"> 247, </w:t>
            </w:r>
            <w:r w:rsidRPr="003F7E3D">
              <w:t>351-364</w:t>
            </w:r>
            <w:r>
              <w:t xml:space="preserve">, </w:t>
            </w:r>
            <w:r w:rsidRPr="008905F8">
              <w:rPr>
                <w:b/>
              </w:rPr>
              <w:t>2017</w:t>
            </w:r>
            <w:r w:rsidRPr="003F7E3D">
              <w:t>. ISBN 978-3-319-41877-3</w:t>
            </w:r>
            <w:r>
              <w:t>.</w:t>
            </w:r>
          </w:p>
          <w:p w14:paraId="67FD44DD" w14:textId="4BCF2FF3" w:rsidR="008905F8" w:rsidRPr="003F7E3D" w:rsidRDefault="008905F8" w:rsidP="002312B3">
            <w:pPr>
              <w:spacing w:before="100" w:after="100"/>
              <w:jc w:val="both"/>
            </w:pPr>
            <w:r w:rsidRPr="003F7E3D">
              <w:rPr>
                <w:caps/>
              </w:rPr>
              <w:t xml:space="preserve">Parenteau, T., Bertevas, E., Ausias, G., </w:t>
            </w:r>
            <w:r w:rsidRPr="00C53820">
              <w:rPr>
                <w:b/>
                <w:caps/>
              </w:rPr>
              <w:t>Sto</w:t>
            </w:r>
            <w:r>
              <w:rPr>
                <w:b/>
                <w:caps/>
              </w:rPr>
              <w:t>Č</w:t>
            </w:r>
            <w:r w:rsidRPr="00C53820">
              <w:rPr>
                <w:b/>
                <w:caps/>
              </w:rPr>
              <w:t>ek, R.</w:t>
            </w:r>
            <w:r>
              <w:rPr>
                <w:b/>
                <w:caps/>
              </w:rPr>
              <w:t xml:space="preserve"> (20</w:t>
            </w:r>
            <w:r w:rsidRPr="00C53820">
              <w:rPr>
                <w:b/>
                <w:caps/>
              </w:rPr>
              <w:t>%)</w:t>
            </w:r>
            <w:r w:rsidRPr="003F7E3D">
              <w:rPr>
                <w:caps/>
              </w:rPr>
              <w:t>, Grohens, Y., Pilvin, P</w:t>
            </w:r>
            <w:r>
              <w:t xml:space="preserve">.: </w:t>
            </w:r>
            <w:r w:rsidRPr="003F7E3D">
              <w:t>Characterisation and micromechanical modelling of the elasto-viscoplastic behavior of thermoplas</w:t>
            </w:r>
            <w:r>
              <w:t xml:space="preserve">tic elastomers. </w:t>
            </w:r>
            <w:r w:rsidRPr="008905F8">
              <w:rPr>
                <w:i/>
              </w:rPr>
              <w:t>Mechanics of Materials</w:t>
            </w:r>
            <w:r>
              <w:t xml:space="preserve"> 71, 114</w:t>
            </w:r>
            <w:r w:rsidR="002312B3">
              <w:t>-</w:t>
            </w:r>
            <w:r>
              <w:t xml:space="preserve">125, </w:t>
            </w:r>
            <w:r w:rsidRPr="008905F8">
              <w:rPr>
                <w:b/>
              </w:rPr>
              <w:t>2014</w:t>
            </w:r>
            <w:r w:rsidRPr="008905F8">
              <w:t>.</w:t>
            </w:r>
            <w:r>
              <w:rPr>
                <w:b/>
              </w:rPr>
              <w:t xml:space="preserve"> </w:t>
            </w:r>
            <w:r>
              <w:t xml:space="preserve">ISSN </w:t>
            </w:r>
            <w:r w:rsidRPr="003F7E3D">
              <w:t>01676636</w:t>
            </w:r>
            <w:r>
              <w:t>.</w:t>
            </w:r>
          </w:p>
          <w:p w14:paraId="7A47AFB8" w14:textId="77777777" w:rsidR="008905F8" w:rsidRPr="003F7E3D" w:rsidRDefault="008905F8" w:rsidP="002312B3">
            <w:pPr>
              <w:spacing w:before="100" w:after="60"/>
              <w:jc w:val="both"/>
            </w:pPr>
            <w:r>
              <w:rPr>
                <w:caps/>
              </w:rPr>
              <w:t xml:space="preserve">Ghosh, P., </w:t>
            </w:r>
            <w:r w:rsidRPr="00C53820">
              <w:rPr>
                <w:b/>
                <w:caps/>
              </w:rPr>
              <w:t>Sto</w:t>
            </w:r>
            <w:r>
              <w:rPr>
                <w:b/>
                <w:caps/>
              </w:rPr>
              <w:t>Č</w:t>
            </w:r>
            <w:r w:rsidRPr="00C53820">
              <w:rPr>
                <w:b/>
                <w:caps/>
              </w:rPr>
              <w:t>ek, R.</w:t>
            </w:r>
            <w:r>
              <w:rPr>
                <w:b/>
                <w:caps/>
              </w:rPr>
              <w:t xml:space="preserve"> (30</w:t>
            </w:r>
            <w:r w:rsidRPr="00C53820">
              <w:rPr>
                <w:b/>
                <w:caps/>
              </w:rPr>
              <w:t>%)</w:t>
            </w:r>
            <w:r>
              <w:rPr>
                <w:caps/>
              </w:rPr>
              <w:t xml:space="preserve">, Gehde, M., Mukhopadhyay, R., </w:t>
            </w:r>
            <w:r w:rsidRPr="003F7E3D">
              <w:rPr>
                <w:caps/>
              </w:rPr>
              <w:t>Krishnakumar, R.</w:t>
            </w:r>
            <w:r w:rsidRPr="003F7E3D">
              <w:t>: Investigation of fatigue crack growth characteristics of NR/BR bl</w:t>
            </w:r>
            <w:r>
              <w:t xml:space="preserve">end based tyre tread compounds. </w:t>
            </w:r>
            <w:r w:rsidRPr="008905F8">
              <w:rPr>
                <w:i/>
              </w:rPr>
              <w:t>International Journal of Fracture</w:t>
            </w:r>
            <w:r>
              <w:t xml:space="preserve"> 188, 1, 9-21, </w:t>
            </w:r>
            <w:r w:rsidRPr="008905F8">
              <w:rPr>
                <w:b/>
              </w:rPr>
              <w:t>2014</w:t>
            </w:r>
            <w:r>
              <w:t xml:space="preserve">. ISSN </w:t>
            </w:r>
            <w:r w:rsidRPr="003F7E3D">
              <w:t>0376-9429</w:t>
            </w:r>
            <w:r>
              <w:t>.</w:t>
            </w:r>
          </w:p>
        </w:tc>
      </w:tr>
      <w:tr w:rsidR="008905F8" w14:paraId="34C161B3" w14:textId="77777777" w:rsidTr="00A914E8">
        <w:trPr>
          <w:gridAfter w:val="1"/>
          <w:wAfter w:w="136" w:type="dxa"/>
          <w:trHeight w:val="218"/>
        </w:trPr>
        <w:tc>
          <w:tcPr>
            <w:tcW w:w="9929" w:type="dxa"/>
            <w:gridSpan w:val="41"/>
            <w:shd w:val="clear" w:color="auto" w:fill="F7CAAC"/>
          </w:tcPr>
          <w:p w14:paraId="7B422CE6" w14:textId="77777777" w:rsidR="008905F8" w:rsidRDefault="008905F8" w:rsidP="006727A7">
            <w:pPr>
              <w:rPr>
                <w:b/>
              </w:rPr>
            </w:pPr>
            <w:r>
              <w:rPr>
                <w:b/>
              </w:rPr>
              <w:t>Působení v zahraničí</w:t>
            </w:r>
          </w:p>
        </w:tc>
      </w:tr>
      <w:tr w:rsidR="008905F8" w:rsidRPr="004607B9" w14:paraId="76DEFD8A" w14:textId="77777777" w:rsidTr="00A914E8">
        <w:trPr>
          <w:gridAfter w:val="1"/>
          <w:wAfter w:w="136" w:type="dxa"/>
          <w:trHeight w:val="328"/>
        </w:trPr>
        <w:tc>
          <w:tcPr>
            <w:tcW w:w="9929" w:type="dxa"/>
            <w:gridSpan w:val="41"/>
          </w:tcPr>
          <w:p w14:paraId="79CDEA76" w14:textId="77777777" w:rsidR="008905F8" w:rsidRDefault="008905F8" w:rsidP="006727A7">
            <w:pPr>
              <w:pStyle w:val="Textkomente"/>
              <w:spacing w:before="40" w:after="40"/>
              <w:jc w:val="both"/>
            </w:pPr>
            <w:r>
              <w:t>2005 – 2006: Chemnitz University of Technology, Faculty of Mechanical Engineering, Department of Production Machines and Equipment, Německo, vědecká stáž - vývoj zařízení technologie výroby plastů a kompozitů (12 měsíců)</w:t>
            </w:r>
          </w:p>
          <w:p w14:paraId="6BA8BA49" w14:textId="77777777" w:rsidR="008905F8" w:rsidRDefault="008905F8" w:rsidP="006727A7">
            <w:pPr>
              <w:pStyle w:val="Textkomente"/>
              <w:spacing w:before="40" w:after="40"/>
              <w:jc w:val="both"/>
            </w:pPr>
            <w:r>
              <w:t>2007: University of South Brittany, Francie, vědecká stáž - charakterizace plastů plněných pryžovými prášky (1 měsíc)</w:t>
            </w:r>
          </w:p>
          <w:p w14:paraId="42FF6174" w14:textId="77777777" w:rsidR="008905F8" w:rsidRDefault="008905F8" w:rsidP="006727A7">
            <w:pPr>
              <w:pStyle w:val="Textkomente"/>
              <w:spacing w:before="40" w:after="40"/>
              <w:jc w:val="both"/>
            </w:pPr>
            <w:r>
              <w:t>2008: University of Lodz, Polsko, vědecká stáž - analýza kaučukových směsí (1 měsíc)</w:t>
            </w:r>
          </w:p>
          <w:p w14:paraId="5A4A7E60" w14:textId="77777777" w:rsidR="008905F8" w:rsidRPr="004607B9" w:rsidRDefault="008905F8" w:rsidP="006727A7">
            <w:pPr>
              <w:pStyle w:val="Textkomente"/>
              <w:spacing w:before="40" w:after="40"/>
              <w:jc w:val="both"/>
            </w:pPr>
            <w:r>
              <w:t>2008: University of Science and Technology in Bydgoszcz, Polsko, vědecká stáž - vývoj nové technologie výroby pryžových prášků (1 měsíc)</w:t>
            </w:r>
          </w:p>
        </w:tc>
      </w:tr>
      <w:tr w:rsidR="008905F8" w14:paraId="7EEE2414" w14:textId="77777777" w:rsidTr="00A914E8">
        <w:trPr>
          <w:gridAfter w:val="1"/>
          <w:wAfter w:w="136" w:type="dxa"/>
          <w:cantSplit/>
          <w:trHeight w:val="470"/>
        </w:trPr>
        <w:tc>
          <w:tcPr>
            <w:tcW w:w="2557" w:type="dxa"/>
            <w:gridSpan w:val="4"/>
            <w:shd w:val="clear" w:color="auto" w:fill="F7CAAC"/>
          </w:tcPr>
          <w:p w14:paraId="63B1A113" w14:textId="77777777" w:rsidR="008905F8" w:rsidRDefault="008905F8" w:rsidP="006727A7">
            <w:pPr>
              <w:jc w:val="both"/>
              <w:rPr>
                <w:b/>
              </w:rPr>
            </w:pPr>
            <w:r>
              <w:rPr>
                <w:b/>
              </w:rPr>
              <w:t xml:space="preserve">Podpis </w:t>
            </w:r>
          </w:p>
        </w:tc>
        <w:tc>
          <w:tcPr>
            <w:tcW w:w="4555" w:type="dxa"/>
            <w:gridSpan w:val="19"/>
          </w:tcPr>
          <w:p w14:paraId="307D3F2E" w14:textId="77777777" w:rsidR="008905F8" w:rsidRDefault="008905F8" w:rsidP="006727A7">
            <w:pPr>
              <w:jc w:val="both"/>
            </w:pPr>
          </w:p>
        </w:tc>
        <w:tc>
          <w:tcPr>
            <w:tcW w:w="789" w:type="dxa"/>
            <w:gridSpan w:val="6"/>
            <w:shd w:val="clear" w:color="auto" w:fill="F7CAAC"/>
          </w:tcPr>
          <w:p w14:paraId="4FED830E" w14:textId="77777777" w:rsidR="008905F8" w:rsidRDefault="008905F8" w:rsidP="006727A7">
            <w:pPr>
              <w:jc w:val="both"/>
            </w:pPr>
            <w:r>
              <w:rPr>
                <w:b/>
              </w:rPr>
              <w:t>datum</w:t>
            </w:r>
          </w:p>
        </w:tc>
        <w:tc>
          <w:tcPr>
            <w:tcW w:w="2028" w:type="dxa"/>
            <w:gridSpan w:val="12"/>
          </w:tcPr>
          <w:p w14:paraId="65C98487" w14:textId="77777777" w:rsidR="008905F8" w:rsidRDefault="008905F8" w:rsidP="006727A7">
            <w:pPr>
              <w:jc w:val="both"/>
            </w:pPr>
          </w:p>
        </w:tc>
      </w:tr>
      <w:tr w:rsidR="00A14B20" w14:paraId="4FF919FB" w14:textId="77777777" w:rsidTr="00A914E8">
        <w:trPr>
          <w:gridAfter w:val="3"/>
          <w:wAfter w:w="175" w:type="dxa"/>
        </w:trPr>
        <w:tc>
          <w:tcPr>
            <w:tcW w:w="9890" w:type="dxa"/>
            <w:gridSpan w:val="39"/>
            <w:tcBorders>
              <w:bottom w:val="double" w:sz="4" w:space="0" w:color="auto"/>
            </w:tcBorders>
            <w:shd w:val="clear" w:color="auto" w:fill="BDD6EE"/>
          </w:tcPr>
          <w:p w14:paraId="005174C3" w14:textId="39B766A4" w:rsidR="00A14B20" w:rsidRDefault="00A14B20" w:rsidP="00A57E40">
            <w:pPr>
              <w:jc w:val="both"/>
              <w:rPr>
                <w:b/>
                <w:sz w:val="28"/>
              </w:rPr>
            </w:pPr>
            <w:r>
              <w:rPr>
                <w:b/>
                <w:sz w:val="28"/>
              </w:rPr>
              <w:lastRenderedPageBreak/>
              <w:t>C-I – Personální zabezpečení</w:t>
            </w:r>
          </w:p>
        </w:tc>
      </w:tr>
      <w:tr w:rsidR="00A14B20" w14:paraId="65292682" w14:textId="77777777" w:rsidTr="00A914E8">
        <w:trPr>
          <w:gridAfter w:val="3"/>
          <w:wAfter w:w="175" w:type="dxa"/>
        </w:trPr>
        <w:tc>
          <w:tcPr>
            <w:tcW w:w="2545" w:type="dxa"/>
            <w:gridSpan w:val="3"/>
            <w:tcBorders>
              <w:top w:val="double" w:sz="4" w:space="0" w:color="auto"/>
            </w:tcBorders>
            <w:shd w:val="clear" w:color="auto" w:fill="F7CAAC"/>
          </w:tcPr>
          <w:p w14:paraId="2266946B" w14:textId="77777777" w:rsidR="00A14B20" w:rsidRDefault="00A14B20" w:rsidP="00A57E40">
            <w:pPr>
              <w:jc w:val="both"/>
              <w:rPr>
                <w:b/>
              </w:rPr>
            </w:pPr>
            <w:r>
              <w:rPr>
                <w:b/>
              </w:rPr>
              <w:t>Vysoká škola</w:t>
            </w:r>
          </w:p>
        </w:tc>
        <w:tc>
          <w:tcPr>
            <w:tcW w:w="7345" w:type="dxa"/>
            <w:gridSpan w:val="36"/>
          </w:tcPr>
          <w:p w14:paraId="545893C1" w14:textId="77777777" w:rsidR="00A14B20" w:rsidRDefault="00A14B20" w:rsidP="00A57E40">
            <w:pPr>
              <w:jc w:val="both"/>
            </w:pPr>
            <w:r>
              <w:t>Univerzita Tomáše Bati ve Zlíně</w:t>
            </w:r>
          </w:p>
        </w:tc>
      </w:tr>
      <w:tr w:rsidR="00A14B20" w14:paraId="5C92CB00" w14:textId="77777777" w:rsidTr="00A914E8">
        <w:trPr>
          <w:gridAfter w:val="3"/>
          <w:wAfter w:w="175" w:type="dxa"/>
        </w:trPr>
        <w:tc>
          <w:tcPr>
            <w:tcW w:w="2545" w:type="dxa"/>
            <w:gridSpan w:val="3"/>
            <w:shd w:val="clear" w:color="auto" w:fill="F7CAAC"/>
          </w:tcPr>
          <w:p w14:paraId="76B7296E" w14:textId="77777777" w:rsidR="00A14B20" w:rsidRDefault="00A14B20" w:rsidP="00A57E40">
            <w:pPr>
              <w:jc w:val="both"/>
              <w:rPr>
                <w:b/>
              </w:rPr>
            </w:pPr>
            <w:r>
              <w:rPr>
                <w:b/>
              </w:rPr>
              <w:t>Součást vysoké školy</w:t>
            </w:r>
          </w:p>
        </w:tc>
        <w:tc>
          <w:tcPr>
            <w:tcW w:w="7345" w:type="dxa"/>
            <w:gridSpan w:val="36"/>
          </w:tcPr>
          <w:p w14:paraId="6BBD69DA" w14:textId="77777777" w:rsidR="00A14B20" w:rsidRDefault="00A14B20" w:rsidP="00A57E40">
            <w:pPr>
              <w:jc w:val="both"/>
            </w:pPr>
            <w:r>
              <w:t>Univerzitní institut</w:t>
            </w:r>
          </w:p>
        </w:tc>
      </w:tr>
      <w:tr w:rsidR="00A14B20" w:rsidRPr="000B30CD" w14:paraId="64BCD8E2" w14:textId="77777777" w:rsidTr="00A914E8">
        <w:trPr>
          <w:gridAfter w:val="3"/>
          <w:wAfter w:w="175" w:type="dxa"/>
        </w:trPr>
        <w:tc>
          <w:tcPr>
            <w:tcW w:w="2545" w:type="dxa"/>
            <w:gridSpan w:val="3"/>
            <w:shd w:val="clear" w:color="auto" w:fill="F7CAAC"/>
          </w:tcPr>
          <w:p w14:paraId="0682B41E" w14:textId="77777777" w:rsidR="00A14B20" w:rsidRDefault="00A14B20" w:rsidP="00A57E40">
            <w:pPr>
              <w:jc w:val="both"/>
              <w:rPr>
                <w:b/>
              </w:rPr>
            </w:pPr>
            <w:r>
              <w:rPr>
                <w:b/>
              </w:rPr>
              <w:t>Název studijního programu</w:t>
            </w:r>
          </w:p>
        </w:tc>
        <w:tc>
          <w:tcPr>
            <w:tcW w:w="7345" w:type="dxa"/>
            <w:gridSpan w:val="36"/>
          </w:tcPr>
          <w:p w14:paraId="5F4492B3" w14:textId="77777777" w:rsidR="00A14B20" w:rsidRPr="000B30CD" w:rsidRDefault="00A14B20" w:rsidP="00A57E40">
            <w:pPr>
              <w:jc w:val="both"/>
            </w:pPr>
            <w:r w:rsidRPr="000B30CD">
              <w:t>Nanotechnologie a pokročilé materiály</w:t>
            </w:r>
          </w:p>
        </w:tc>
      </w:tr>
      <w:tr w:rsidR="00A14B20" w14:paraId="449AF00D" w14:textId="77777777" w:rsidTr="00A914E8">
        <w:trPr>
          <w:gridAfter w:val="3"/>
          <w:wAfter w:w="175" w:type="dxa"/>
        </w:trPr>
        <w:tc>
          <w:tcPr>
            <w:tcW w:w="2545" w:type="dxa"/>
            <w:gridSpan w:val="3"/>
            <w:shd w:val="clear" w:color="auto" w:fill="F7CAAC"/>
          </w:tcPr>
          <w:p w14:paraId="3BD9399B" w14:textId="77777777" w:rsidR="00A14B20" w:rsidRDefault="00A14B20" w:rsidP="00A57E40">
            <w:pPr>
              <w:jc w:val="both"/>
              <w:rPr>
                <w:b/>
              </w:rPr>
            </w:pPr>
            <w:r>
              <w:rPr>
                <w:b/>
              </w:rPr>
              <w:t>Jméno a příjmení</w:t>
            </w:r>
          </w:p>
        </w:tc>
        <w:tc>
          <w:tcPr>
            <w:tcW w:w="4537" w:type="dxa"/>
            <w:gridSpan w:val="19"/>
          </w:tcPr>
          <w:p w14:paraId="1783D18B" w14:textId="77777777" w:rsidR="00A14B20" w:rsidRPr="00B34D38" w:rsidRDefault="004B1260" w:rsidP="00A57E40">
            <w:pPr>
              <w:jc w:val="both"/>
              <w:rPr>
                <w:b/>
              </w:rPr>
            </w:pPr>
            <w:bookmarkStart w:id="178" w:name="Vilčáková"/>
            <w:bookmarkEnd w:id="178"/>
            <w:r w:rsidRPr="0047385A">
              <w:rPr>
                <w:b/>
              </w:rPr>
              <w:t>Jarmila Vilčáková</w:t>
            </w:r>
          </w:p>
        </w:tc>
        <w:tc>
          <w:tcPr>
            <w:tcW w:w="709" w:type="dxa"/>
            <w:gridSpan w:val="4"/>
            <w:shd w:val="clear" w:color="auto" w:fill="F7CAAC"/>
          </w:tcPr>
          <w:p w14:paraId="370A79FE" w14:textId="77777777" w:rsidR="00A14B20" w:rsidRDefault="00A14B20" w:rsidP="00A57E40">
            <w:pPr>
              <w:jc w:val="both"/>
              <w:rPr>
                <w:b/>
              </w:rPr>
            </w:pPr>
            <w:r>
              <w:rPr>
                <w:b/>
              </w:rPr>
              <w:t>Tituly</w:t>
            </w:r>
          </w:p>
        </w:tc>
        <w:tc>
          <w:tcPr>
            <w:tcW w:w="2099" w:type="dxa"/>
            <w:gridSpan w:val="13"/>
          </w:tcPr>
          <w:p w14:paraId="27F6DD77" w14:textId="77777777" w:rsidR="00A14B20" w:rsidRDefault="00A14B20" w:rsidP="00A57E40">
            <w:pPr>
              <w:jc w:val="both"/>
            </w:pPr>
            <w:r w:rsidRPr="00827804">
              <w:t xml:space="preserve">doc. </w:t>
            </w:r>
            <w:r w:rsidR="004B1260">
              <w:t>Ing., Ph.D.</w:t>
            </w:r>
          </w:p>
        </w:tc>
      </w:tr>
      <w:tr w:rsidR="00A14B20" w14:paraId="34E7B13F" w14:textId="77777777" w:rsidTr="00A914E8">
        <w:trPr>
          <w:gridAfter w:val="3"/>
          <w:wAfter w:w="175" w:type="dxa"/>
        </w:trPr>
        <w:tc>
          <w:tcPr>
            <w:tcW w:w="2545" w:type="dxa"/>
            <w:gridSpan w:val="3"/>
            <w:shd w:val="clear" w:color="auto" w:fill="F7CAAC"/>
          </w:tcPr>
          <w:p w14:paraId="06F80A0D" w14:textId="77777777" w:rsidR="00A14B20" w:rsidRDefault="00A14B20" w:rsidP="00A57E40">
            <w:pPr>
              <w:jc w:val="both"/>
              <w:rPr>
                <w:b/>
              </w:rPr>
            </w:pPr>
            <w:r>
              <w:rPr>
                <w:b/>
              </w:rPr>
              <w:t>Rok narození</w:t>
            </w:r>
          </w:p>
        </w:tc>
        <w:tc>
          <w:tcPr>
            <w:tcW w:w="829" w:type="dxa"/>
            <w:gridSpan w:val="4"/>
          </w:tcPr>
          <w:p w14:paraId="74A65AB4" w14:textId="77777777" w:rsidR="00A14B20" w:rsidRDefault="00A14B20" w:rsidP="004B1260">
            <w:pPr>
              <w:jc w:val="both"/>
            </w:pPr>
            <w:r>
              <w:t>19</w:t>
            </w:r>
            <w:r w:rsidR="004B1260">
              <w:t>71</w:t>
            </w:r>
          </w:p>
        </w:tc>
        <w:tc>
          <w:tcPr>
            <w:tcW w:w="1865" w:type="dxa"/>
            <w:gridSpan w:val="5"/>
            <w:shd w:val="clear" w:color="auto" w:fill="F7CAAC"/>
          </w:tcPr>
          <w:p w14:paraId="2CF29E42" w14:textId="77777777" w:rsidR="00A14B20" w:rsidRDefault="00A14B20" w:rsidP="00A57E40">
            <w:pPr>
              <w:jc w:val="both"/>
              <w:rPr>
                <w:b/>
              </w:rPr>
            </w:pPr>
            <w:r>
              <w:rPr>
                <w:b/>
              </w:rPr>
              <w:t>typ vztahu k VŠ</w:t>
            </w:r>
          </w:p>
        </w:tc>
        <w:tc>
          <w:tcPr>
            <w:tcW w:w="849" w:type="dxa"/>
            <w:gridSpan w:val="5"/>
          </w:tcPr>
          <w:p w14:paraId="72AE0EFC" w14:textId="77777777" w:rsidR="00A14B20" w:rsidRDefault="00A14B20" w:rsidP="00A57E40">
            <w:pPr>
              <w:jc w:val="both"/>
            </w:pPr>
            <w:r>
              <w:t>pp.</w:t>
            </w:r>
          </w:p>
        </w:tc>
        <w:tc>
          <w:tcPr>
            <w:tcW w:w="994" w:type="dxa"/>
            <w:gridSpan w:val="5"/>
            <w:shd w:val="clear" w:color="auto" w:fill="F7CAAC"/>
          </w:tcPr>
          <w:p w14:paraId="1A81BE8E" w14:textId="77777777" w:rsidR="00A14B20" w:rsidRDefault="00A14B20" w:rsidP="00A57E40">
            <w:pPr>
              <w:jc w:val="both"/>
              <w:rPr>
                <w:b/>
              </w:rPr>
            </w:pPr>
            <w:r>
              <w:rPr>
                <w:b/>
              </w:rPr>
              <w:t>rozsah</w:t>
            </w:r>
          </w:p>
        </w:tc>
        <w:tc>
          <w:tcPr>
            <w:tcW w:w="709" w:type="dxa"/>
            <w:gridSpan w:val="4"/>
          </w:tcPr>
          <w:p w14:paraId="7E77FB5D" w14:textId="77777777" w:rsidR="00A14B20" w:rsidRDefault="00A14B20" w:rsidP="00A57E40">
            <w:pPr>
              <w:jc w:val="both"/>
            </w:pPr>
            <w:r>
              <w:t>40</w:t>
            </w:r>
          </w:p>
        </w:tc>
        <w:tc>
          <w:tcPr>
            <w:tcW w:w="850" w:type="dxa"/>
            <w:gridSpan w:val="6"/>
            <w:shd w:val="clear" w:color="auto" w:fill="F7CAAC"/>
          </w:tcPr>
          <w:p w14:paraId="5BF31E50" w14:textId="77777777" w:rsidR="00A14B20" w:rsidRDefault="00A14B20" w:rsidP="00A57E40">
            <w:pPr>
              <w:jc w:val="both"/>
              <w:rPr>
                <w:b/>
              </w:rPr>
            </w:pPr>
            <w:r>
              <w:rPr>
                <w:b/>
              </w:rPr>
              <w:t>do kdy</w:t>
            </w:r>
          </w:p>
        </w:tc>
        <w:tc>
          <w:tcPr>
            <w:tcW w:w="1249" w:type="dxa"/>
            <w:gridSpan w:val="7"/>
          </w:tcPr>
          <w:p w14:paraId="18DEC2E6" w14:textId="77777777" w:rsidR="00A14B20" w:rsidRDefault="004B1260" w:rsidP="00A57E40">
            <w:pPr>
              <w:jc w:val="both"/>
            </w:pPr>
            <w:r>
              <w:t>N</w:t>
            </w:r>
          </w:p>
        </w:tc>
      </w:tr>
      <w:tr w:rsidR="00A14B20" w14:paraId="43D94987" w14:textId="77777777" w:rsidTr="00A914E8">
        <w:trPr>
          <w:gridAfter w:val="3"/>
          <w:wAfter w:w="175" w:type="dxa"/>
        </w:trPr>
        <w:tc>
          <w:tcPr>
            <w:tcW w:w="5239" w:type="dxa"/>
            <w:gridSpan w:val="12"/>
            <w:shd w:val="clear" w:color="auto" w:fill="F7CAAC"/>
          </w:tcPr>
          <w:p w14:paraId="37878080" w14:textId="77777777" w:rsidR="00A14B20" w:rsidRDefault="00A14B20" w:rsidP="00A57E40">
            <w:pPr>
              <w:jc w:val="both"/>
              <w:rPr>
                <w:b/>
              </w:rPr>
            </w:pPr>
            <w:r>
              <w:rPr>
                <w:b/>
              </w:rPr>
              <w:t>Typ vztahu na součásti VŠ, která uskutečňuje st. program</w:t>
            </w:r>
          </w:p>
        </w:tc>
        <w:tc>
          <w:tcPr>
            <w:tcW w:w="849" w:type="dxa"/>
            <w:gridSpan w:val="5"/>
          </w:tcPr>
          <w:p w14:paraId="64597455" w14:textId="77777777" w:rsidR="00A14B20" w:rsidRDefault="00A14B20" w:rsidP="00A57E40">
            <w:pPr>
              <w:jc w:val="both"/>
            </w:pPr>
            <w:r>
              <w:t>---</w:t>
            </w:r>
          </w:p>
        </w:tc>
        <w:tc>
          <w:tcPr>
            <w:tcW w:w="994" w:type="dxa"/>
            <w:gridSpan w:val="5"/>
            <w:shd w:val="clear" w:color="auto" w:fill="F7CAAC"/>
          </w:tcPr>
          <w:p w14:paraId="56D0C5CE" w14:textId="77777777" w:rsidR="00A14B20" w:rsidRDefault="00A14B20" w:rsidP="00A57E40">
            <w:pPr>
              <w:jc w:val="both"/>
              <w:rPr>
                <w:b/>
              </w:rPr>
            </w:pPr>
            <w:r>
              <w:rPr>
                <w:b/>
              </w:rPr>
              <w:t>rozsah</w:t>
            </w:r>
          </w:p>
        </w:tc>
        <w:tc>
          <w:tcPr>
            <w:tcW w:w="709" w:type="dxa"/>
            <w:gridSpan w:val="4"/>
          </w:tcPr>
          <w:p w14:paraId="22416361" w14:textId="77777777" w:rsidR="00A14B20" w:rsidRDefault="00A14B20" w:rsidP="00A57E40">
            <w:pPr>
              <w:jc w:val="both"/>
            </w:pPr>
            <w:r>
              <w:t>---</w:t>
            </w:r>
          </w:p>
        </w:tc>
        <w:tc>
          <w:tcPr>
            <w:tcW w:w="850" w:type="dxa"/>
            <w:gridSpan w:val="6"/>
            <w:shd w:val="clear" w:color="auto" w:fill="F7CAAC"/>
          </w:tcPr>
          <w:p w14:paraId="418E3729" w14:textId="77777777" w:rsidR="00A14B20" w:rsidRDefault="00A14B20" w:rsidP="00A57E40">
            <w:pPr>
              <w:jc w:val="both"/>
              <w:rPr>
                <w:b/>
              </w:rPr>
            </w:pPr>
            <w:r>
              <w:rPr>
                <w:b/>
              </w:rPr>
              <w:t>do kdy</w:t>
            </w:r>
          </w:p>
        </w:tc>
        <w:tc>
          <w:tcPr>
            <w:tcW w:w="1249" w:type="dxa"/>
            <w:gridSpan w:val="7"/>
          </w:tcPr>
          <w:p w14:paraId="07E6FF35" w14:textId="77777777" w:rsidR="00A14B20" w:rsidRDefault="00A14B20" w:rsidP="00A57E40">
            <w:pPr>
              <w:jc w:val="both"/>
            </w:pPr>
            <w:r>
              <w:t>---</w:t>
            </w:r>
          </w:p>
        </w:tc>
      </w:tr>
      <w:tr w:rsidR="00A14B20" w14:paraId="6C886337" w14:textId="77777777" w:rsidTr="00A914E8">
        <w:trPr>
          <w:gridAfter w:val="3"/>
          <w:wAfter w:w="175" w:type="dxa"/>
        </w:trPr>
        <w:tc>
          <w:tcPr>
            <w:tcW w:w="6088" w:type="dxa"/>
            <w:gridSpan w:val="17"/>
            <w:shd w:val="clear" w:color="auto" w:fill="F7CAAC"/>
          </w:tcPr>
          <w:p w14:paraId="01E69F81"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0781DB14" w14:textId="77777777" w:rsidR="00A14B20" w:rsidRDefault="00A14B20" w:rsidP="00A57E40">
            <w:pPr>
              <w:jc w:val="both"/>
              <w:rPr>
                <w:b/>
              </w:rPr>
            </w:pPr>
            <w:r>
              <w:rPr>
                <w:b/>
              </w:rPr>
              <w:t xml:space="preserve">typ prac. </w:t>
            </w:r>
            <w:proofErr w:type="gramStart"/>
            <w:r>
              <w:rPr>
                <w:b/>
              </w:rPr>
              <w:t>vztahu</w:t>
            </w:r>
            <w:proofErr w:type="gramEnd"/>
          </w:p>
        </w:tc>
        <w:tc>
          <w:tcPr>
            <w:tcW w:w="2099" w:type="dxa"/>
            <w:gridSpan w:val="13"/>
            <w:shd w:val="clear" w:color="auto" w:fill="F7CAAC"/>
          </w:tcPr>
          <w:p w14:paraId="1BBE3F20" w14:textId="77777777" w:rsidR="00A14B20" w:rsidRDefault="00A14B20" w:rsidP="00A57E40">
            <w:pPr>
              <w:jc w:val="both"/>
              <w:rPr>
                <w:b/>
              </w:rPr>
            </w:pPr>
            <w:r>
              <w:rPr>
                <w:b/>
              </w:rPr>
              <w:t>rozsah</w:t>
            </w:r>
          </w:p>
        </w:tc>
      </w:tr>
      <w:tr w:rsidR="00A14B20" w14:paraId="658A1E82" w14:textId="77777777" w:rsidTr="00A914E8">
        <w:trPr>
          <w:gridAfter w:val="3"/>
          <w:wAfter w:w="175" w:type="dxa"/>
        </w:trPr>
        <w:tc>
          <w:tcPr>
            <w:tcW w:w="6088" w:type="dxa"/>
            <w:gridSpan w:val="17"/>
          </w:tcPr>
          <w:p w14:paraId="47531334" w14:textId="77777777" w:rsidR="00A14B20" w:rsidRDefault="00A14B20" w:rsidP="00A57E40">
            <w:pPr>
              <w:jc w:val="both"/>
            </w:pPr>
            <w:r>
              <w:t>---</w:t>
            </w:r>
          </w:p>
        </w:tc>
        <w:tc>
          <w:tcPr>
            <w:tcW w:w="1703" w:type="dxa"/>
            <w:gridSpan w:val="9"/>
          </w:tcPr>
          <w:p w14:paraId="5914886E" w14:textId="77777777" w:rsidR="00A14B20" w:rsidRDefault="00A14B20" w:rsidP="00A57E40">
            <w:pPr>
              <w:jc w:val="both"/>
            </w:pPr>
            <w:r>
              <w:t>---</w:t>
            </w:r>
          </w:p>
        </w:tc>
        <w:tc>
          <w:tcPr>
            <w:tcW w:w="2099" w:type="dxa"/>
            <w:gridSpan w:val="13"/>
          </w:tcPr>
          <w:p w14:paraId="03C2DC4D" w14:textId="77777777" w:rsidR="00A14B20" w:rsidRDefault="00A14B20" w:rsidP="00A57E40">
            <w:pPr>
              <w:jc w:val="both"/>
            </w:pPr>
            <w:r>
              <w:t>---</w:t>
            </w:r>
          </w:p>
        </w:tc>
      </w:tr>
      <w:tr w:rsidR="00B43CB9" w14:paraId="7AE1491B" w14:textId="77777777" w:rsidTr="00A914E8">
        <w:trPr>
          <w:gridAfter w:val="3"/>
          <w:wAfter w:w="175" w:type="dxa"/>
        </w:trPr>
        <w:tc>
          <w:tcPr>
            <w:tcW w:w="6088" w:type="dxa"/>
            <w:gridSpan w:val="17"/>
          </w:tcPr>
          <w:p w14:paraId="79E32297" w14:textId="77777777" w:rsidR="00B43CB9" w:rsidRDefault="00B43CB9" w:rsidP="00A57E40">
            <w:pPr>
              <w:jc w:val="both"/>
            </w:pPr>
          </w:p>
        </w:tc>
        <w:tc>
          <w:tcPr>
            <w:tcW w:w="1703" w:type="dxa"/>
            <w:gridSpan w:val="9"/>
          </w:tcPr>
          <w:p w14:paraId="19B3003B" w14:textId="77777777" w:rsidR="00B43CB9" w:rsidRDefault="00B43CB9" w:rsidP="00A57E40">
            <w:pPr>
              <w:jc w:val="both"/>
            </w:pPr>
          </w:p>
        </w:tc>
        <w:tc>
          <w:tcPr>
            <w:tcW w:w="2099" w:type="dxa"/>
            <w:gridSpan w:val="13"/>
          </w:tcPr>
          <w:p w14:paraId="031C9734" w14:textId="77777777" w:rsidR="00B43CB9" w:rsidRDefault="00B43CB9" w:rsidP="00A57E40">
            <w:pPr>
              <w:jc w:val="both"/>
            </w:pPr>
          </w:p>
        </w:tc>
      </w:tr>
      <w:tr w:rsidR="00A14B20" w14:paraId="578D9B21" w14:textId="77777777" w:rsidTr="00A914E8">
        <w:trPr>
          <w:gridAfter w:val="3"/>
          <w:wAfter w:w="175" w:type="dxa"/>
        </w:trPr>
        <w:tc>
          <w:tcPr>
            <w:tcW w:w="9890" w:type="dxa"/>
            <w:gridSpan w:val="39"/>
            <w:shd w:val="clear" w:color="auto" w:fill="F7CAAC"/>
          </w:tcPr>
          <w:p w14:paraId="7EC14554"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57D30A2B" w14:textId="77777777" w:rsidTr="00A914E8">
        <w:trPr>
          <w:gridAfter w:val="3"/>
          <w:wAfter w:w="175" w:type="dxa"/>
          <w:trHeight w:val="367"/>
        </w:trPr>
        <w:tc>
          <w:tcPr>
            <w:tcW w:w="9890" w:type="dxa"/>
            <w:gridSpan w:val="39"/>
            <w:tcBorders>
              <w:top w:val="nil"/>
            </w:tcBorders>
          </w:tcPr>
          <w:p w14:paraId="6E852551" w14:textId="3A6A1E44" w:rsidR="006A782E" w:rsidRPr="006A782E" w:rsidRDefault="001505F5" w:rsidP="001C3E27">
            <w:pPr>
              <w:spacing w:before="120" w:after="120"/>
              <w:jc w:val="both"/>
            </w:pPr>
            <w:r w:rsidRPr="001505F5">
              <w:t xml:space="preserve">Kompozitní a nanokompozitní materiály </w:t>
            </w:r>
            <w:r w:rsidR="00DD39D7">
              <w:t>(garant předmětu)</w:t>
            </w:r>
          </w:p>
          <w:p w14:paraId="04F57696" w14:textId="77777777" w:rsidR="00A14B20" w:rsidRDefault="00A14B20" w:rsidP="008B7A4A">
            <w:pPr>
              <w:spacing w:before="120" w:after="120"/>
              <w:jc w:val="both"/>
            </w:pPr>
            <w:r w:rsidRPr="00753856">
              <w:rPr>
                <w:b/>
                <w:u w:val="single"/>
              </w:rPr>
              <w:t xml:space="preserve">Školitel, </w:t>
            </w:r>
            <w:r w:rsidRPr="004A2AE9">
              <w:rPr>
                <w:b/>
                <w:u w:val="single"/>
              </w:rPr>
              <w:t>vyučující</w:t>
            </w:r>
            <w:r w:rsidR="004B1260" w:rsidRPr="004A2AE9">
              <w:rPr>
                <w:b/>
                <w:u w:val="single"/>
              </w:rPr>
              <w:t>, člen</w:t>
            </w:r>
            <w:r w:rsidR="004B1260">
              <w:rPr>
                <w:b/>
                <w:u w:val="single"/>
              </w:rPr>
              <w:t xml:space="preserve"> oborové rady</w:t>
            </w:r>
          </w:p>
        </w:tc>
      </w:tr>
      <w:tr w:rsidR="00A14B20" w14:paraId="09CD1D38" w14:textId="77777777" w:rsidTr="00A914E8">
        <w:trPr>
          <w:gridAfter w:val="3"/>
          <w:wAfter w:w="175" w:type="dxa"/>
        </w:trPr>
        <w:tc>
          <w:tcPr>
            <w:tcW w:w="9890" w:type="dxa"/>
            <w:gridSpan w:val="39"/>
            <w:shd w:val="clear" w:color="auto" w:fill="F7CAAC"/>
          </w:tcPr>
          <w:p w14:paraId="5639FDDE" w14:textId="77777777" w:rsidR="00A14B20" w:rsidRDefault="00A14B20" w:rsidP="00A57E40">
            <w:pPr>
              <w:jc w:val="both"/>
            </w:pPr>
            <w:r>
              <w:rPr>
                <w:b/>
              </w:rPr>
              <w:t xml:space="preserve">Údaje o vzdělání na VŠ </w:t>
            </w:r>
          </w:p>
        </w:tc>
      </w:tr>
      <w:tr w:rsidR="00A14B20" w:rsidRPr="00302D8C" w14:paraId="070EAFC3" w14:textId="77777777" w:rsidTr="00A914E8">
        <w:trPr>
          <w:gridAfter w:val="3"/>
          <w:wAfter w:w="175" w:type="dxa"/>
          <w:trHeight w:val="1055"/>
        </w:trPr>
        <w:tc>
          <w:tcPr>
            <w:tcW w:w="9890" w:type="dxa"/>
            <w:gridSpan w:val="39"/>
          </w:tcPr>
          <w:p w14:paraId="1CE6B294" w14:textId="77777777" w:rsidR="00A14B20" w:rsidRDefault="008B7A4A" w:rsidP="008B7A4A">
            <w:pPr>
              <w:spacing w:before="60"/>
              <w:jc w:val="both"/>
              <w:rPr>
                <w:b/>
              </w:rPr>
            </w:pPr>
            <w:r w:rsidRPr="0064019E">
              <w:rPr>
                <w:kern w:val="1"/>
              </w:rPr>
              <w:t>2000: VUT Brno, FT, SP Chemie a technologie materiálů, obor Technologie makromolekulárních látek, Ph.D.</w:t>
            </w:r>
          </w:p>
          <w:p w14:paraId="595DAB4F" w14:textId="3E5B5EB7" w:rsidR="00562744" w:rsidRPr="000B3E4E" w:rsidRDefault="00562744" w:rsidP="00562744">
            <w:pPr>
              <w:spacing w:before="120" w:after="60"/>
              <w:jc w:val="both"/>
            </w:pPr>
            <w:r w:rsidRPr="000B3E4E">
              <w:rPr>
                <w:color w:val="000000"/>
              </w:rPr>
              <w:t>Další odborné zkušenosti:</w:t>
            </w:r>
            <w:r w:rsidR="00D274BC">
              <w:rPr>
                <w:color w:val="000000"/>
              </w:rPr>
              <w:t xml:space="preserve"> </w:t>
            </w:r>
            <w:r w:rsidR="00D274BC" w:rsidRPr="00D274BC">
              <w:rPr>
                <w:b/>
                <w:color w:val="000000"/>
              </w:rPr>
              <w:t>Vědecká rada Fakulty Technologické UTB</w:t>
            </w:r>
            <w:r w:rsidR="00D274BC">
              <w:rPr>
                <w:color w:val="000000"/>
              </w:rPr>
              <w:t xml:space="preserve"> (člen)</w:t>
            </w:r>
          </w:p>
          <w:p w14:paraId="7981E3D7" w14:textId="4ADC4C8F" w:rsidR="00A14B20" w:rsidRPr="00302D8C" w:rsidRDefault="00A14B20" w:rsidP="007D3BE7">
            <w:pPr>
              <w:spacing w:before="60" w:after="60"/>
              <w:jc w:val="both"/>
              <w:rPr>
                <w:b/>
              </w:rPr>
            </w:pPr>
            <w:r w:rsidRPr="00D80C74">
              <w:t xml:space="preserve">Členství v mezinárodních organizacích: </w:t>
            </w:r>
            <w:r w:rsidR="008B7A4A" w:rsidRPr="0047385A">
              <w:rPr>
                <w:rFonts w:cstheme="majorHAnsi"/>
                <w:b/>
              </w:rPr>
              <w:t>The Polymer Processing Society</w:t>
            </w:r>
            <w:r w:rsidR="008B7A4A" w:rsidRPr="0047385A">
              <w:rPr>
                <w:rFonts w:cstheme="majorHAnsi"/>
              </w:rPr>
              <w:t xml:space="preserve"> (člen, od r. 1998); </w:t>
            </w:r>
            <w:r w:rsidR="008B7A4A" w:rsidRPr="0047385A">
              <w:rPr>
                <w:rFonts w:cstheme="majorHAnsi"/>
                <w:b/>
              </w:rPr>
              <w:t>Society of Plastics Engineers</w:t>
            </w:r>
            <w:r w:rsidR="008B7A4A" w:rsidRPr="0047385A">
              <w:rPr>
                <w:rFonts w:cstheme="majorHAnsi"/>
              </w:rPr>
              <w:t xml:space="preserve"> (člen, od r. 1999); </w:t>
            </w:r>
            <w:r w:rsidR="008B7A4A" w:rsidRPr="0047385A">
              <w:rPr>
                <w:rFonts w:cstheme="majorHAnsi"/>
                <w:b/>
              </w:rPr>
              <w:t>Society for the Advancement of Material and Process Engineering</w:t>
            </w:r>
            <w:r w:rsidR="008B7A4A" w:rsidRPr="0047385A">
              <w:rPr>
                <w:rFonts w:cstheme="majorHAnsi"/>
              </w:rPr>
              <w:t xml:space="preserve"> (člen, od r. 2006); </w:t>
            </w:r>
            <w:r w:rsidR="008B7A4A" w:rsidRPr="0047385A">
              <w:rPr>
                <w:rFonts w:cstheme="majorHAnsi"/>
                <w:b/>
              </w:rPr>
              <w:t>European Society for Hyperthermic Oncology</w:t>
            </w:r>
            <w:r w:rsidR="008B7A4A" w:rsidRPr="0047385A">
              <w:rPr>
                <w:rFonts w:cstheme="majorHAnsi"/>
              </w:rPr>
              <w:t xml:space="preserve">  (člen, od r. 2009)</w:t>
            </w:r>
          </w:p>
        </w:tc>
      </w:tr>
      <w:tr w:rsidR="00A14B20" w14:paraId="2463E01E" w14:textId="77777777" w:rsidTr="00A914E8">
        <w:trPr>
          <w:gridAfter w:val="3"/>
          <w:wAfter w:w="175" w:type="dxa"/>
        </w:trPr>
        <w:tc>
          <w:tcPr>
            <w:tcW w:w="9890" w:type="dxa"/>
            <w:gridSpan w:val="39"/>
            <w:shd w:val="clear" w:color="auto" w:fill="F7CAAC"/>
          </w:tcPr>
          <w:p w14:paraId="59797AAB" w14:textId="77777777" w:rsidR="00A14B20" w:rsidRDefault="00A14B20" w:rsidP="00A57E40">
            <w:pPr>
              <w:jc w:val="both"/>
              <w:rPr>
                <w:b/>
              </w:rPr>
            </w:pPr>
            <w:r>
              <w:rPr>
                <w:b/>
              </w:rPr>
              <w:t>Údaje o odborném působení od absolvování VŠ</w:t>
            </w:r>
          </w:p>
        </w:tc>
      </w:tr>
      <w:tr w:rsidR="00A14B20" w14:paraId="704B939C" w14:textId="77777777" w:rsidTr="00A914E8">
        <w:trPr>
          <w:gridAfter w:val="3"/>
          <w:wAfter w:w="175" w:type="dxa"/>
          <w:trHeight w:val="501"/>
        </w:trPr>
        <w:tc>
          <w:tcPr>
            <w:tcW w:w="9890" w:type="dxa"/>
            <w:gridSpan w:val="39"/>
          </w:tcPr>
          <w:p w14:paraId="2699AB41" w14:textId="77777777" w:rsidR="00A14B20" w:rsidRDefault="008B7A4A" w:rsidP="008B7A4A">
            <w:pPr>
              <w:spacing w:before="60" w:after="60"/>
              <w:jc w:val="both"/>
            </w:pPr>
            <w:r w:rsidRPr="0064019E">
              <w:rPr>
                <w:kern w:val="1"/>
              </w:rPr>
              <w:t>1999</w:t>
            </w:r>
            <w:r w:rsidRPr="0064019E">
              <w:rPr>
                <w:b/>
                <w:bCs/>
                <w:kern w:val="1"/>
              </w:rPr>
              <w:t xml:space="preserve"> –</w:t>
            </w:r>
            <w:r w:rsidRPr="0064019E">
              <w:rPr>
                <w:kern w:val="1"/>
              </w:rPr>
              <w:t xml:space="preserve"> dosud: VUT Brno (od r. 2001 UTB Zlín), FT, Centrum polymerních materiálů, vědecko-výzkumný pracovník, od r. 2007 docent, od r. 2007 statutární zástupce ředitele Centra polymerních materiálů</w:t>
            </w:r>
          </w:p>
        </w:tc>
      </w:tr>
      <w:tr w:rsidR="00A14B20" w14:paraId="7DA01ADD" w14:textId="77777777" w:rsidTr="00A914E8">
        <w:trPr>
          <w:gridAfter w:val="3"/>
          <w:wAfter w:w="175" w:type="dxa"/>
          <w:trHeight w:val="250"/>
        </w:trPr>
        <w:tc>
          <w:tcPr>
            <w:tcW w:w="9890" w:type="dxa"/>
            <w:gridSpan w:val="39"/>
            <w:shd w:val="clear" w:color="auto" w:fill="F7CAAC"/>
          </w:tcPr>
          <w:p w14:paraId="1E6AADF4" w14:textId="77777777" w:rsidR="00A14B20" w:rsidRDefault="00A14B20" w:rsidP="00A57E40">
            <w:pPr>
              <w:jc w:val="both"/>
            </w:pPr>
            <w:r>
              <w:rPr>
                <w:b/>
              </w:rPr>
              <w:t>Zkušenosti s vedením kvalifikačních a rigorózních prací</w:t>
            </w:r>
          </w:p>
        </w:tc>
      </w:tr>
      <w:tr w:rsidR="00A14B20" w14:paraId="112C26B6" w14:textId="77777777" w:rsidTr="00A914E8">
        <w:trPr>
          <w:gridAfter w:val="3"/>
          <w:wAfter w:w="175" w:type="dxa"/>
          <w:trHeight w:val="316"/>
        </w:trPr>
        <w:tc>
          <w:tcPr>
            <w:tcW w:w="9890" w:type="dxa"/>
            <w:gridSpan w:val="39"/>
          </w:tcPr>
          <w:p w14:paraId="02339D74" w14:textId="77777777" w:rsidR="00A14B20" w:rsidRDefault="008B7A4A" w:rsidP="008B7A4A">
            <w:pPr>
              <w:spacing w:before="60" w:after="60"/>
              <w:jc w:val="both"/>
            </w:pPr>
            <w:r w:rsidRPr="00D6509E">
              <w:t xml:space="preserve">Počet obhájených prací, které vyučující vedl v období 2014 – 2018: </w:t>
            </w:r>
            <w:r w:rsidRPr="00C549C1">
              <w:rPr>
                <w:b/>
              </w:rPr>
              <w:t>2</w:t>
            </w:r>
            <w:r w:rsidRPr="00C549C1">
              <w:t xml:space="preserve"> DP, </w:t>
            </w:r>
            <w:r w:rsidRPr="00C549C1">
              <w:rPr>
                <w:b/>
              </w:rPr>
              <w:t xml:space="preserve">1 </w:t>
            </w:r>
            <w:r w:rsidRPr="00C549C1">
              <w:t>DisP.</w:t>
            </w:r>
          </w:p>
        </w:tc>
      </w:tr>
      <w:tr w:rsidR="00A14B20" w14:paraId="16BCBD6D" w14:textId="77777777" w:rsidTr="00A914E8">
        <w:trPr>
          <w:gridAfter w:val="3"/>
          <w:wAfter w:w="175" w:type="dxa"/>
          <w:cantSplit/>
        </w:trPr>
        <w:tc>
          <w:tcPr>
            <w:tcW w:w="3374" w:type="dxa"/>
            <w:gridSpan w:val="7"/>
            <w:tcBorders>
              <w:top w:val="single" w:sz="12" w:space="0" w:color="auto"/>
            </w:tcBorders>
            <w:shd w:val="clear" w:color="auto" w:fill="F7CAAC"/>
          </w:tcPr>
          <w:p w14:paraId="65D5D71A"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57AA001F"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2FD392E2" w14:textId="77777777" w:rsidR="00A14B20" w:rsidRDefault="00A14B20" w:rsidP="00A57E40">
            <w:pPr>
              <w:jc w:val="both"/>
            </w:pPr>
            <w:r>
              <w:rPr>
                <w:b/>
              </w:rPr>
              <w:t>Řízení konáno na VŠ</w:t>
            </w:r>
          </w:p>
        </w:tc>
        <w:tc>
          <w:tcPr>
            <w:tcW w:w="2022" w:type="dxa"/>
            <w:gridSpan w:val="11"/>
            <w:tcBorders>
              <w:top w:val="single" w:sz="12" w:space="0" w:color="auto"/>
              <w:left w:val="single" w:sz="12" w:space="0" w:color="auto"/>
            </w:tcBorders>
            <w:shd w:val="clear" w:color="auto" w:fill="F7CAAC"/>
          </w:tcPr>
          <w:p w14:paraId="62B6B7F9" w14:textId="77777777" w:rsidR="00A14B20" w:rsidRDefault="00A14B20" w:rsidP="00A57E40">
            <w:pPr>
              <w:jc w:val="both"/>
              <w:rPr>
                <w:b/>
              </w:rPr>
            </w:pPr>
            <w:r>
              <w:rPr>
                <w:b/>
              </w:rPr>
              <w:t>Ohlasy publikací</w:t>
            </w:r>
          </w:p>
        </w:tc>
      </w:tr>
      <w:tr w:rsidR="008B7A4A" w14:paraId="30BC5249" w14:textId="77777777" w:rsidTr="00A914E8">
        <w:trPr>
          <w:gridAfter w:val="3"/>
          <w:wAfter w:w="175" w:type="dxa"/>
          <w:cantSplit/>
        </w:trPr>
        <w:tc>
          <w:tcPr>
            <w:tcW w:w="3374" w:type="dxa"/>
            <w:gridSpan w:val="7"/>
          </w:tcPr>
          <w:p w14:paraId="61BBBCA3" w14:textId="77777777" w:rsidR="008B7A4A" w:rsidRPr="00827804" w:rsidRDefault="008B7A4A" w:rsidP="00C7757B">
            <w:pPr>
              <w:pStyle w:val="western"/>
              <w:spacing w:before="40" w:beforeAutospacing="0" w:after="40" w:line="240" w:lineRule="auto"/>
            </w:pPr>
            <w:r w:rsidRPr="00827804">
              <w:t>Technologie makromolekulárních látek</w:t>
            </w:r>
          </w:p>
        </w:tc>
        <w:tc>
          <w:tcPr>
            <w:tcW w:w="2244" w:type="dxa"/>
            <w:gridSpan w:val="7"/>
          </w:tcPr>
          <w:p w14:paraId="7A40A256" w14:textId="77777777" w:rsidR="008B7A4A" w:rsidRPr="00827804" w:rsidRDefault="008B7A4A" w:rsidP="00C7757B">
            <w:pPr>
              <w:pStyle w:val="western"/>
              <w:spacing w:before="40" w:beforeAutospacing="0" w:after="40" w:line="240" w:lineRule="auto"/>
            </w:pPr>
            <w:r w:rsidRPr="00827804">
              <w:t>20</w:t>
            </w:r>
            <w:r>
              <w:t>07</w:t>
            </w:r>
          </w:p>
        </w:tc>
        <w:tc>
          <w:tcPr>
            <w:tcW w:w="2250" w:type="dxa"/>
            <w:gridSpan w:val="14"/>
            <w:tcBorders>
              <w:right w:val="single" w:sz="12" w:space="0" w:color="auto"/>
            </w:tcBorders>
          </w:tcPr>
          <w:p w14:paraId="1CA0B761" w14:textId="77777777" w:rsidR="008B7A4A" w:rsidRPr="00827804" w:rsidRDefault="008B7A4A" w:rsidP="00C7757B">
            <w:pPr>
              <w:pStyle w:val="western"/>
              <w:spacing w:before="40" w:beforeAutospacing="0" w:after="40" w:line="240" w:lineRule="auto"/>
            </w:pPr>
            <w:r w:rsidRPr="00827804">
              <w:t>UTB Zlín</w:t>
            </w:r>
          </w:p>
        </w:tc>
        <w:tc>
          <w:tcPr>
            <w:tcW w:w="635" w:type="dxa"/>
            <w:gridSpan w:val="2"/>
            <w:tcBorders>
              <w:left w:val="single" w:sz="12" w:space="0" w:color="auto"/>
            </w:tcBorders>
            <w:shd w:val="clear" w:color="auto" w:fill="F7CAAC"/>
          </w:tcPr>
          <w:p w14:paraId="5CA7BAB6" w14:textId="77777777" w:rsidR="008B7A4A" w:rsidRDefault="008B7A4A" w:rsidP="00A57E40">
            <w:pPr>
              <w:jc w:val="both"/>
            </w:pPr>
            <w:r>
              <w:rPr>
                <w:b/>
              </w:rPr>
              <w:t>WOS</w:t>
            </w:r>
          </w:p>
        </w:tc>
        <w:tc>
          <w:tcPr>
            <w:tcW w:w="693" w:type="dxa"/>
            <w:gridSpan w:val="5"/>
            <w:shd w:val="clear" w:color="auto" w:fill="F7CAAC"/>
          </w:tcPr>
          <w:p w14:paraId="29B2B3FB" w14:textId="77777777" w:rsidR="008B7A4A" w:rsidRDefault="008B7A4A" w:rsidP="00A57E40">
            <w:pPr>
              <w:jc w:val="both"/>
              <w:rPr>
                <w:sz w:val="18"/>
              </w:rPr>
            </w:pPr>
            <w:r>
              <w:rPr>
                <w:b/>
                <w:sz w:val="18"/>
              </w:rPr>
              <w:t>Scopus</w:t>
            </w:r>
          </w:p>
        </w:tc>
        <w:tc>
          <w:tcPr>
            <w:tcW w:w="694" w:type="dxa"/>
            <w:gridSpan w:val="4"/>
            <w:shd w:val="clear" w:color="auto" w:fill="F7CAAC"/>
          </w:tcPr>
          <w:p w14:paraId="47AF722F" w14:textId="77777777" w:rsidR="008B7A4A" w:rsidRDefault="008B7A4A" w:rsidP="00A57E40">
            <w:pPr>
              <w:jc w:val="both"/>
            </w:pPr>
            <w:r>
              <w:rPr>
                <w:b/>
                <w:sz w:val="18"/>
              </w:rPr>
              <w:t>ostatní</w:t>
            </w:r>
          </w:p>
        </w:tc>
      </w:tr>
      <w:tr w:rsidR="00A14B20" w:rsidRPr="00B34D38" w14:paraId="0810FC3D" w14:textId="77777777" w:rsidTr="00A914E8">
        <w:trPr>
          <w:gridAfter w:val="3"/>
          <w:wAfter w:w="175" w:type="dxa"/>
          <w:cantSplit/>
          <w:trHeight w:val="70"/>
        </w:trPr>
        <w:tc>
          <w:tcPr>
            <w:tcW w:w="3374" w:type="dxa"/>
            <w:gridSpan w:val="7"/>
            <w:shd w:val="clear" w:color="auto" w:fill="F7CAAC"/>
          </w:tcPr>
          <w:p w14:paraId="43AD92DC" w14:textId="77777777" w:rsidR="00A14B20" w:rsidRDefault="00A14B20" w:rsidP="00A57E40">
            <w:pPr>
              <w:jc w:val="both"/>
            </w:pPr>
            <w:r>
              <w:rPr>
                <w:b/>
              </w:rPr>
              <w:t>Obor jmenovacího řízení</w:t>
            </w:r>
          </w:p>
        </w:tc>
        <w:tc>
          <w:tcPr>
            <w:tcW w:w="2244" w:type="dxa"/>
            <w:gridSpan w:val="7"/>
            <w:shd w:val="clear" w:color="auto" w:fill="F7CAAC"/>
          </w:tcPr>
          <w:p w14:paraId="74E7E1AD"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7EC9AF4B" w14:textId="77777777" w:rsidR="00A14B20" w:rsidRDefault="00A14B20" w:rsidP="00A57E40">
            <w:pPr>
              <w:jc w:val="both"/>
            </w:pPr>
            <w:r>
              <w:rPr>
                <w:b/>
              </w:rPr>
              <w:t>Řízení konáno na VŠ</w:t>
            </w:r>
          </w:p>
        </w:tc>
        <w:tc>
          <w:tcPr>
            <w:tcW w:w="635" w:type="dxa"/>
            <w:gridSpan w:val="2"/>
            <w:vMerge w:val="restart"/>
            <w:tcBorders>
              <w:left w:val="single" w:sz="12" w:space="0" w:color="auto"/>
            </w:tcBorders>
          </w:tcPr>
          <w:p w14:paraId="1A56BD6B" w14:textId="25741417" w:rsidR="00A14B20" w:rsidRDefault="001505F5" w:rsidP="0007420E">
            <w:pPr>
              <w:jc w:val="both"/>
              <w:rPr>
                <w:b/>
              </w:rPr>
            </w:pPr>
            <w:r>
              <w:rPr>
                <w:b/>
              </w:rPr>
              <w:t>6</w:t>
            </w:r>
            <w:r w:rsidR="0007420E">
              <w:rPr>
                <w:b/>
              </w:rPr>
              <w:t>7</w:t>
            </w:r>
            <w:r>
              <w:rPr>
                <w:b/>
              </w:rPr>
              <w:t>9</w:t>
            </w:r>
          </w:p>
        </w:tc>
        <w:tc>
          <w:tcPr>
            <w:tcW w:w="693" w:type="dxa"/>
            <w:gridSpan w:val="5"/>
            <w:vMerge w:val="restart"/>
          </w:tcPr>
          <w:p w14:paraId="0CAD7E60" w14:textId="4516860B" w:rsidR="00A14B20" w:rsidRDefault="001505F5" w:rsidP="001505F5">
            <w:pPr>
              <w:jc w:val="both"/>
              <w:rPr>
                <w:b/>
              </w:rPr>
            </w:pPr>
            <w:r>
              <w:rPr>
                <w:b/>
              </w:rPr>
              <w:t>792</w:t>
            </w:r>
          </w:p>
        </w:tc>
        <w:tc>
          <w:tcPr>
            <w:tcW w:w="694" w:type="dxa"/>
            <w:gridSpan w:val="4"/>
            <w:vMerge w:val="restart"/>
          </w:tcPr>
          <w:p w14:paraId="76D5EDCE" w14:textId="77777777" w:rsidR="00A14B20" w:rsidRPr="00B34D38" w:rsidRDefault="00A14B20" w:rsidP="00A57E40">
            <w:pPr>
              <w:jc w:val="both"/>
              <w:rPr>
                <w:b/>
                <w:sz w:val="18"/>
                <w:szCs w:val="18"/>
              </w:rPr>
            </w:pPr>
            <w:r w:rsidRPr="00B34D38">
              <w:rPr>
                <w:b/>
                <w:sz w:val="18"/>
                <w:szCs w:val="18"/>
              </w:rPr>
              <w:t>neevid.</w:t>
            </w:r>
          </w:p>
        </w:tc>
      </w:tr>
      <w:tr w:rsidR="00A14B20" w14:paraId="45650FF2" w14:textId="77777777" w:rsidTr="00A914E8">
        <w:trPr>
          <w:gridAfter w:val="3"/>
          <w:wAfter w:w="175" w:type="dxa"/>
          <w:trHeight w:val="205"/>
        </w:trPr>
        <w:tc>
          <w:tcPr>
            <w:tcW w:w="3374" w:type="dxa"/>
            <w:gridSpan w:val="7"/>
          </w:tcPr>
          <w:p w14:paraId="0EA96224" w14:textId="77777777" w:rsidR="00A14B20" w:rsidRPr="00F55552" w:rsidRDefault="00A14B20" w:rsidP="00A57E40">
            <w:pPr>
              <w:spacing w:before="40" w:after="40"/>
              <w:jc w:val="both"/>
            </w:pPr>
            <w:r>
              <w:rPr>
                <w:rFonts w:eastAsia="Calibri"/>
                <w:lang w:eastAsia="en-US"/>
              </w:rPr>
              <w:t>---</w:t>
            </w:r>
          </w:p>
        </w:tc>
        <w:tc>
          <w:tcPr>
            <w:tcW w:w="2244" w:type="dxa"/>
            <w:gridSpan w:val="7"/>
          </w:tcPr>
          <w:p w14:paraId="1326B87A" w14:textId="77777777" w:rsidR="00A14B20" w:rsidRDefault="00A14B20" w:rsidP="00A57E40">
            <w:pPr>
              <w:spacing w:before="40" w:after="40"/>
              <w:jc w:val="both"/>
            </w:pPr>
            <w:r>
              <w:t>---</w:t>
            </w:r>
          </w:p>
        </w:tc>
        <w:tc>
          <w:tcPr>
            <w:tcW w:w="2250" w:type="dxa"/>
            <w:gridSpan w:val="14"/>
            <w:tcBorders>
              <w:right w:val="single" w:sz="12" w:space="0" w:color="auto"/>
            </w:tcBorders>
          </w:tcPr>
          <w:p w14:paraId="4F7FD90A"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76B641BA" w14:textId="77777777" w:rsidR="00A14B20" w:rsidRDefault="00A14B20" w:rsidP="00A57E40">
            <w:pPr>
              <w:rPr>
                <w:b/>
              </w:rPr>
            </w:pPr>
          </w:p>
        </w:tc>
        <w:tc>
          <w:tcPr>
            <w:tcW w:w="693" w:type="dxa"/>
            <w:gridSpan w:val="5"/>
            <w:vMerge/>
            <w:vAlign w:val="center"/>
          </w:tcPr>
          <w:p w14:paraId="49046864" w14:textId="77777777" w:rsidR="00A14B20" w:rsidRDefault="00A14B20" w:rsidP="00A57E40">
            <w:pPr>
              <w:rPr>
                <w:b/>
              </w:rPr>
            </w:pPr>
          </w:p>
        </w:tc>
        <w:tc>
          <w:tcPr>
            <w:tcW w:w="694" w:type="dxa"/>
            <w:gridSpan w:val="4"/>
            <w:vMerge/>
            <w:vAlign w:val="center"/>
          </w:tcPr>
          <w:p w14:paraId="4925ACDA" w14:textId="77777777" w:rsidR="00A14B20" w:rsidRDefault="00A14B20" w:rsidP="00A57E40">
            <w:pPr>
              <w:rPr>
                <w:b/>
              </w:rPr>
            </w:pPr>
          </w:p>
        </w:tc>
      </w:tr>
      <w:tr w:rsidR="00A14B20" w14:paraId="0F59522F" w14:textId="77777777" w:rsidTr="00A914E8">
        <w:trPr>
          <w:gridAfter w:val="3"/>
          <w:wAfter w:w="175" w:type="dxa"/>
        </w:trPr>
        <w:tc>
          <w:tcPr>
            <w:tcW w:w="9890" w:type="dxa"/>
            <w:gridSpan w:val="39"/>
            <w:shd w:val="clear" w:color="auto" w:fill="F7CAAC"/>
          </w:tcPr>
          <w:p w14:paraId="51218E34"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35604542" w14:textId="77777777" w:rsidTr="00A914E8">
        <w:trPr>
          <w:gridAfter w:val="3"/>
          <w:wAfter w:w="175" w:type="dxa"/>
          <w:trHeight w:val="1011"/>
        </w:trPr>
        <w:tc>
          <w:tcPr>
            <w:tcW w:w="9890" w:type="dxa"/>
            <w:gridSpan w:val="39"/>
          </w:tcPr>
          <w:p w14:paraId="70B2A120" w14:textId="77777777" w:rsidR="008B7A4A" w:rsidRPr="0064019E" w:rsidRDefault="008B7A4A" w:rsidP="008B7A4A">
            <w:pPr>
              <w:suppressAutoHyphens/>
              <w:spacing w:before="120" w:after="80"/>
              <w:jc w:val="both"/>
              <w:textAlignment w:val="top"/>
            </w:pPr>
            <w:r w:rsidRPr="0064019E">
              <w:rPr>
                <w:b/>
              </w:rPr>
              <w:t>VILČÁKOVÁ, J. (35%)</w:t>
            </w:r>
            <w:r w:rsidRPr="0064019E">
              <w:t xml:space="preserve">, KUTĚJOVÁ, L., JURČA, M., MOUČKA, R., VÍCHA, R., SEDLAČÍK, M., KOVALCIK, A., MACHOVSKÝ, M., KAZANTSEVA, N.: Enhanced Charpy impact strength of epoxy resin modified with vinyl-terminated polydimethylsiloxane. </w:t>
            </w:r>
            <w:r w:rsidRPr="0064019E">
              <w:rPr>
                <w:i/>
              </w:rPr>
              <w:t xml:space="preserve">Journal of Applied Polymer Science </w:t>
            </w:r>
            <w:r w:rsidRPr="0064019E">
              <w:t xml:space="preserve">135(4), Art. No. 45720, </w:t>
            </w:r>
            <w:r w:rsidRPr="0064019E">
              <w:rPr>
                <w:b/>
              </w:rPr>
              <w:t>2018</w:t>
            </w:r>
            <w:r w:rsidRPr="0064019E">
              <w:t>. DOI 10.1002/app.45720.</w:t>
            </w:r>
          </w:p>
          <w:p w14:paraId="0FDC307B" w14:textId="77777777" w:rsidR="008B7A4A" w:rsidRPr="0064019E" w:rsidRDefault="008B7A4A" w:rsidP="008B7A4A">
            <w:pPr>
              <w:suppressAutoHyphens/>
              <w:spacing w:before="80" w:after="80"/>
              <w:jc w:val="both"/>
              <w:textAlignment w:val="top"/>
            </w:pPr>
            <w:r w:rsidRPr="0064019E">
              <w:t xml:space="preserve">McFARLANE, </w:t>
            </w:r>
            <w:proofErr w:type="gramStart"/>
            <w:r w:rsidRPr="0064019E">
              <w:t>M.T.</w:t>
            </w:r>
            <w:proofErr w:type="gramEnd"/>
            <w:r w:rsidRPr="0064019E">
              <w:t xml:space="preserve">, ZDYRKO, B., BANDERA, Y., WORLEY, D., KLEP, O., JURČA, M., TONKIN, C., FOULGER, S.H., </w:t>
            </w:r>
            <w:r w:rsidRPr="0064019E">
              <w:rPr>
                <w:b/>
              </w:rPr>
              <w:t>VILČÁKOVÁ, J. (20%)</w:t>
            </w:r>
            <w:r w:rsidRPr="0064019E">
              <w:t xml:space="preserve">, SÁHA, P., PFLEGER, J.: Design rules for carbazole derivatized n-alkyl methacrylate polymeric memristors. </w:t>
            </w:r>
            <w:r w:rsidRPr="0064019E">
              <w:rPr>
                <w:i/>
              </w:rPr>
              <w:t>Journal of Materials Chemistry C</w:t>
            </w:r>
            <w:r w:rsidRPr="0064019E">
              <w:t xml:space="preserve"> 6(10), 2533-2545, </w:t>
            </w:r>
            <w:r w:rsidRPr="0064019E">
              <w:rPr>
                <w:b/>
              </w:rPr>
              <w:t>2018</w:t>
            </w:r>
            <w:r w:rsidRPr="0064019E">
              <w:t>. DOI 10.1039/C7TC05001A.</w:t>
            </w:r>
          </w:p>
          <w:p w14:paraId="0D3C88DF" w14:textId="7390BEBD" w:rsidR="008B7A4A" w:rsidRPr="0064019E" w:rsidRDefault="008B7A4A" w:rsidP="008B7A4A">
            <w:pPr>
              <w:suppressAutoHyphens/>
              <w:spacing w:before="80" w:after="80"/>
              <w:jc w:val="both"/>
              <w:textAlignment w:val="top"/>
            </w:pPr>
            <w:r w:rsidRPr="0064019E">
              <w:t xml:space="preserve">YADAV, </w:t>
            </w:r>
            <w:proofErr w:type="gramStart"/>
            <w:r w:rsidRPr="0064019E">
              <w:t>R.S.</w:t>
            </w:r>
            <w:proofErr w:type="gramEnd"/>
            <w:r w:rsidRPr="0064019E">
              <w:t xml:space="preserve">, KUŘITKA, I., </w:t>
            </w:r>
            <w:r w:rsidRPr="0064019E">
              <w:rPr>
                <w:b/>
              </w:rPr>
              <w:t>VILČÁKOVÁ, J. (20%)</w:t>
            </w:r>
            <w:r w:rsidRPr="0064019E">
              <w:t>, HAVLICA, J., MASILKO, J., KALINA, L., TKACZ, J., HAJDÚCHOVÁ, M., ENEV, V.: Structural, dielectric, electrical and magnetic properties of CuFe</w:t>
            </w:r>
            <w:r w:rsidRPr="0064019E">
              <w:rPr>
                <w:vertAlign w:val="subscript"/>
              </w:rPr>
              <w:t>2</w:t>
            </w:r>
            <w:r w:rsidRPr="0064019E">
              <w:t>O</w:t>
            </w:r>
            <w:r w:rsidRPr="0064019E">
              <w:rPr>
                <w:vertAlign w:val="subscript"/>
              </w:rPr>
              <w:t>4</w:t>
            </w:r>
            <w:r w:rsidRPr="0064019E">
              <w:t xml:space="preserve"> nanoparticles synthesized by honey mediated sol</w:t>
            </w:r>
            <w:r w:rsidR="00D21FC6">
              <w:t>-</w:t>
            </w:r>
            <w:r w:rsidRPr="0064019E">
              <w:t xml:space="preserve">gel combustion method and annealing effect. </w:t>
            </w:r>
            <w:r w:rsidRPr="0064019E">
              <w:rPr>
                <w:i/>
              </w:rPr>
              <w:t>Journal of Materials Science: Materials in Electronics</w:t>
            </w:r>
            <w:r w:rsidRPr="0064019E">
              <w:t xml:space="preserve"> 28(8), 6245-6261, </w:t>
            </w:r>
            <w:r w:rsidRPr="0064019E">
              <w:rPr>
                <w:b/>
              </w:rPr>
              <w:t>2017</w:t>
            </w:r>
            <w:r w:rsidRPr="0064019E">
              <w:t>. DOI 10.1007/s10854-016-6305-4.</w:t>
            </w:r>
          </w:p>
          <w:p w14:paraId="665B909A" w14:textId="77777777" w:rsidR="008B7A4A" w:rsidRPr="0064019E" w:rsidRDefault="00224DE2" w:rsidP="008B7A4A">
            <w:pPr>
              <w:suppressAutoHyphens/>
              <w:spacing w:before="80" w:after="80"/>
              <w:jc w:val="both"/>
              <w:textAlignment w:val="top"/>
              <w:rPr>
                <w:kern w:val="1"/>
              </w:rPr>
            </w:pPr>
            <w:hyperlink r:id="rId86" w:tooltip="Show author details" w:history="1">
              <w:r w:rsidR="008B7A4A" w:rsidRPr="0064019E">
                <w:rPr>
                  <w:kern w:val="1"/>
                </w:rPr>
                <w:t xml:space="preserve">YADAV, </w:t>
              </w:r>
              <w:proofErr w:type="gramStart"/>
              <w:r w:rsidR="008B7A4A" w:rsidRPr="0064019E">
                <w:rPr>
                  <w:kern w:val="1"/>
                </w:rPr>
                <w:t>R.S.</w:t>
              </w:r>
              <w:proofErr w:type="gramEnd"/>
            </w:hyperlink>
            <w:r w:rsidR="008B7A4A" w:rsidRPr="0064019E">
              <w:rPr>
                <w:kern w:val="1"/>
              </w:rPr>
              <w:t>, </w:t>
            </w:r>
            <w:hyperlink r:id="rId87" w:tooltip="Show author details" w:history="1">
              <w:r w:rsidR="008B7A4A" w:rsidRPr="0064019E">
                <w:rPr>
                  <w:kern w:val="1"/>
                </w:rPr>
                <w:t>HAVLICA, J.</w:t>
              </w:r>
            </w:hyperlink>
            <w:r w:rsidR="008B7A4A" w:rsidRPr="0064019E">
              <w:rPr>
                <w:kern w:val="1"/>
              </w:rPr>
              <w:t>, </w:t>
            </w:r>
            <w:hyperlink r:id="rId88" w:tooltip="Show author details" w:history="1">
              <w:r w:rsidR="008B7A4A">
                <w:rPr>
                  <w:kern w:val="1"/>
                </w:rPr>
                <w:t>MA</w:t>
              </w:r>
              <w:r w:rsidR="008B7A4A" w:rsidRPr="0064019E">
                <w:rPr>
                  <w:kern w:val="1"/>
                </w:rPr>
                <w:t>SILKO, J.</w:t>
              </w:r>
            </w:hyperlink>
            <w:r w:rsidR="008B7A4A" w:rsidRPr="0064019E">
              <w:rPr>
                <w:kern w:val="1"/>
              </w:rPr>
              <w:t>, TKACZ, J.</w:t>
            </w:r>
            <w:r w:rsidR="008B7A4A">
              <w:rPr>
                <w:kern w:val="1"/>
              </w:rPr>
              <w:t>,</w:t>
            </w:r>
            <w:r w:rsidR="008B7A4A" w:rsidRPr="0064019E">
              <w:rPr>
                <w:kern w:val="1"/>
              </w:rPr>
              <w:t xml:space="preserve"> </w:t>
            </w:r>
            <w:hyperlink r:id="rId89" w:tooltip="Show author details" w:history="1">
              <w:r w:rsidR="008B7A4A" w:rsidRPr="0064019E">
                <w:rPr>
                  <w:kern w:val="1"/>
                </w:rPr>
                <w:t>KUŘITKA, I.</w:t>
              </w:r>
            </w:hyperlink>
            <w:r w:rsidR="008B7A4A" w:rsidRPr="0064019E">
              <w:rPr>
                <w:kern w:val="1"/>
              </w:rPr>
              <w:t>, </w:t>
            </w:r>
            <w:hyperlink r:id="rId90" w:tooltip="Show author details" w:history="1">
              <w:r w:rsidR="008B7A4A" w:rsidRPr="0064019E">
                <w:rPr>
                  <w:b/>
                  <w:kern w:val="1"/>
                </w:rPr>
                <w:t>VILČÁKOVÁ, J.</w:t>
              </w:r>
            </w:hyperlink>
            <w:r w:rsidR="008B7A4A" w:rsidRPr="0064019E">
              <w:rPr>
                <w:b/>
                <w:kern w:val="1"/>
              </w:rPr>
              <w:t xml:space="preserve"> (20%)</w:t>
            </w:r>
            <w:r w:rsidR="008B7A4A" w:rsidRPr="0064019E">
              <w:rPr>
                <w:kern w:val="1"/>
              </w:rPr>
              <w:t xml:space="preserve">: </w:t>
            </w:r>
            <w:hyperlink r:id="rId91" w:tooltip="Show document details" w:history="1">
              <w:r w:rsidR="008B7A4A" w:rsidRPr="0064019E">
                <w:rPr>
                  <w:kern w:val="1"/>
                </w:rPr>
                <w:t>Anneal-tuned structural, dielectric and electrical properties of ZnFe</w:t>
              </w:r>
              <w:r w:rsidR="008B7A4A" w:rsidRPr="0064019E">
                <w:rPr>
                  <w:kern w:val="1"/>
                  <w:vertAlign w:val="subscript"/>
                </w:rPr>
                <w:t>2</w:t>
              </w:r>
              <w:r w:rsidR="008B7A4A" w:rsidRPr="0064019E">
                <w:rPr>
                  <w:kern w:val="1"/>
                </w:rPr>
                <w:t>O</w:t>
              </w:r>
              <w:r w:rsidR="008B7A4A" w:rsidRPr="0064019E">
                <w:rPr>
                  <w:kern w:val="1"/>
                  <w:vertAlign w:val="subscript"/>
                </w:rPr>
                <w:t>4</w:t>
              </w:r>
              <w:r w:rsidR="008B7A4A" w:rsidRPr="0064019E">
                <w:rPr>
                  <w:kern w:val="1"/>
                </w:rPr>
                <w:t xml:space="preserve"> nanoparticles synthesized by starch-assisted sol-gel auto-combustion method</w:t>
              </w:r>
            </w:hyperlink>
            <w:r w:rsidR="008B7A4A" w:rsidRPr="0064019E">
              <w:rPr>
                <w:kern w:val="1"/>
              </w:rPr>
              <w:t xml:space="preserve">. </w:t>
            </w:r>
            <w:hyperlink r:id="rId92" w:tooltip="Show source title details" w:history="1">
              <w:r w:rsidR="008B7A4A" w:rsidRPr="0064019E">
                <w:rPr>
                  <w:i/>
                  <w:kern w:val="1"/>
                </w:rPr>
                <w:t>Journal of Materials Science: Materials in Electronics</w:t>
              </w:r>
            </w:hyperlink>
            <w:r w:rsidR="008B7A4A" w:rsidRPr="0064019E">
              <w:rPr>
                <w:kern w:val="1"/>
              </w:rPr>
              <w:t xml:space="preserve"> 27(2), 5912-6002, </w:t>
            </w:r>
            <w:r w:rsidR="008B7A4A" w:rsidRPr="0064019E">
              <w:rPr>
                <w:b/>
                <w:kern w:val="1"/>
              </w:rPr>
              <w:t>2016</w:t>
            </w:r>
            <w:r w:rsidR="008B7A4A" w:rsidRPr="0064019E">
              <w:rPr>
                <w:kern w:val="1"/>
              </w:rPr>
              <w:t xml:space="preserve">. </w:t>
            </w:r>
          </w:p>
          <w:p w14:paraId="61C7499F" w14:textId="77777777" w:rsidR="00A14B20" w:rsidRPr="00244128" w:rsidRDefault="008B7A4A" w:rsidP="008B7A4A">
            <w:pPr>
              <w:spacing w:before="80" w:after="120"/>
              <w:jc w:val="both"/>
            </w:pPr>
            <w:proofErr w:type="gramStart"/>
            <w:r w:rsidRPr="0064019E">
              <w:rPr>
                <w:rFonts w:cs="Tahoma"/>
                <w:kern w:val="1"/>
              </w:rPr>
              <w:t>SMOLKOVA, I.S.</w:t>
            </w:r>
            <w:proofErr w:type="gramEnd"/>
            <w:r w:rsidRPr="0064019E">
              <w:rPr>
                <w:rFonts w:cs="Tahoma"/>
                <w:kern w:val="1"/>
              </w:rPr>
              <w:t xml:space="preserve">, KAZANTSEVA, N.S., BABAYAN, V., SMOLKA, P., PARMAR, H., </w:t>
            </w:r>
            <w:r w:rsidRPr="0064019E">
              <w:rPr>
                <w:rFonts w:cs="Tahoma"/>
                <w:b/>
                <w:kern w:val="1"/>
              </w:rPr>
              <w:t>VILČÁKOVÁ, J. (20%)</w:t>
            </w:r>
            <w:r w:rsidRPr="0064019E">
              <w:rPr>
                <w:rFonts w:cs="Tahoma"/>
                <w:kern w:val="1"/>
              </w:rPr>
              <w:t xml:space="preserve">, SCHNEEWEISS, O., PIZUROVA, N.: Alternating magnetic field energy absorption in the dispersion of iron oxide nanoparticles in a viscous medium. </w:t>
            </w:r>
            <w:r w:rsidRPr="0064019E">
              <w:rPr>
                <w:rFonts w:cs="Tahoma"/>
                <w:i/>
                <w:kern w:val="1"/>
              </w:rPr>
              <w:t>Journal of Magnetism and Magnetic Materials</w:t>
            </w:r>
            <w:r w:rsidRPr="0064019E">
              <w:rPr>
                <w:rFonts w:cs="Tahoma"/>
                <w:kern w:val="1"/>
              </w:rPr>
              <w:t xml:space="preserve"> 374, 508-515,</w:t>
            </w:r>
            <w:r w:rsidRPr="0064019E">
              <w:rPr>
                <w:rFonts w:cs="Arial"/>
                <w:kern w:val="1"/>
              </w:rPr>
              <w:t xml:space="preserve"> </w:t>
            </w:r>
            <w:r w:rsidRPr="0064019E">
              <w:rPr>
                <w:rFonts w:cs="Arial"/>
                <w:b/>
                <w:kern w:val="1"/>
              </w:rPr>
              <w:t>2015</w:t>
            </w:r>
            <w:r w:rsidRPr="0064019E">
              <w:rPr>
                <w:rFonts w:cs="Arial"/>
                <w:kern w:val="1"/>
              </w:rPr>
              <w:t>.</w:t>
            </w:r>
          </w:p>
        </w:tc>
      </w:tr>
      <w:tr w:rsidR="00A14B20" w14:paraId="491AF890" w14:textId="77777777" w:rsidTr="00A914E8">
        <w:trPr>
          <w:gridAfter w:val="3"/>
          <w:wAfter w:w="175" w:type="dxa"/>
          <w:trHeight w:val="218"/>
        </w:trPr>
        <w:tc>
          <w:tcPr>
            <w:tcW w:w="9890" w:type="dxa"/>
            <w:gridSpan w:val="39"/>
            <w:shd w:val="clear" w:color="auto" w:fill="F7CAAC"/>
          </w:tcPr>
          <w:p w14:paraId="494DCF6A" w14:textId="77777777" w:rsidR="00A14B20" w:rsidRDefault="00A14B20" w:rsidP="00A57E40">
            <w:pPr>
              <w:rPr>
                <w:b/>
              </w:rPr>
            </w:pPr>
            <w:r>
              <w:rPr>
                <w:b/>
              </w:rPr>
              <w:t>Působení v zahraničí</w:t>
            </w:r>
          </w:p>
        </w:tc>
      </w:tr>
      <w:tr w:rsidR="00A14B20" w14:paraId="4485FFD2" w14:textId="77777777" w:rsidTr="00A914E8">
        <w:trPr>
          <w:gridAfter w:val="3"/>
          <w:wAfter w:w="175" w:type="dxa"/>
          <w:trHeight w:val="328"/>
        </w:trPr>
        <w:tc>
          <w:tcPr>
            <w:tcW w:w="9890" w:type="dxa"/>
            <w:gridSpan w:val="39"/>
          </w:tcPr>
          <w:p w14:paraId="2ABE8B19" w14:textId="77777777" w:rsidR="008B7A4A" w:rsidRPr="0064019E" w:rsidRDefault="008B7A4A" w:rsidP="008B7A4A">
            <w:pPr>
              <w:shd w:val="clear" w:color="auto" w:fill="FFFFFF"/>
              <w:spacing w:before="60" w:after="60"/>
              <w:rPr>
                <w:color w:val="000000"/>
              </w:rPr>
            </w:pPr>
            <w:r w:rsidRPr="0064019E">
              <w:rPr>
                <w:color w:val="000000"/>
                <w:shd w:val="clear" w:color="auto" w:fill="FFFFFF"/>
              </w:rPr>
              <w:t>1997: Chalmers University of Technology, Göteborg, Švédsko, studijní pobyt (3 měsíce)</w:t>
            </w:r>
          </w:p>
          <w:p w14:paraId="56B6F947" w14:textId="2FBE78E3" w:rsidR="00E51C83" w:rsidRDefault="008B7A4A" w:rsidP="00B43CB9">
            <w:pPr>
              <w:spacing w:before="60" w:after="60"/>
              <w:jc w:val="both"/>
              <w:rPr>
                <w:b/>
              </w:rPr>
            </w:pPr>
            <w:r w:rsidRPr="0064019E">
              <w:rPr>
                <w:color w:val="000000"/>
                <w:shd w:val="clear" w:color="auto" w:fill="FFFFFF"/>
              </w:rPr>
              <w:t>2006: Institut radiového inženýrství a elektrotechniky, Moskva, RF, studijní pobyt (3 měsíce)</w:t>
            </w:r>
          </w:p>
        </w:tc>
      </w:tr>
      <w:tr w:rsidR="00A14B20" w14:paraId="7DF68C83" w14:textId="77777777" w:rsidTr="00A914E8">
        <w:trPr>
          <w:gridAfter w:val="3"/>
          <w:wAfter w:w="175" w:type="dxa"/>
          <w:cantSplit/>
          <w:trHeight w:val="470"/>
        </w:trPr>
        <w:tc>
          <w:tcPr>
            <w:tcW w:w="2545" w:type="dxa"/>
            <w:gridSpan w:val="3"/>
            <w:shd w:val="clear" w:color="auto" w:fill="F7CAAC"/>
          </w:tcPr>
          <w:p w14:paraId="63B3EBC3" w14:textId="77777777" w:rsidR="00A14B20" w:rsidRDefault="00A14B20" w:rsidP="00A57E40">
            <w:pPr>
              <w:jc w:val="both"/>
              <w:rPr>
                <w:b/>
              </w:rPr>
            </w:pPr>
            <w:r>
              <w:rPr>
                <w:b/>
              </w:rPr>
              <w:t xml:space="preserve">Podpis </w:t>
            </w:r>
          </w:p>
        </w:tc>
        <w:tc>
          <w:tcPr>
            <w:tcW w:w="4537" w:type="dxa"/>
            <w:gridSpan w:val="19"/>
          </w:tcPr>
          <w:p w14:paraId="086874D4" w14:textId="77777777" w:rsidR="00A14B20" w:rsidRDefault="00A14B20" w:rsidP="00A57E40">
            <w:pPr>
              <w:jc w:val="both"/>
            </w:pPr>
          </w:p>
        </w:tc>
        <w:tc>
          <w:tcPr>
            <w:tcW w:w="786" w:type="dxa"/>
            <w:gridSpan w:val="6"/>
            <w:shd w:val="clear" w:color="auto" w:fill="F7CAAC"/>
          </w:tcPr>
          <w:p w14:paraId="2A56AC74" w14:textId="77777777" w:rsidR="00A14B20" w:rsidRDefault="00A14B20" w:rsidP="00A57E40">
            <w:pPr>
              <w:jc w:val="both"/>
            </w:pPr>
            <w:r>
              <w:rPr>
                <w:b/>
              </w:rPr>
              <w:t>datum</w:t>
            </w:r>
          </w:p>
        </w:tc>
        <w:tc>
          <w:tcPr>
            <w:tcW w:w="2022" w:type="dxa"/>
            <w:gridSpan w:val="11"/>
          </w:tcPr>
          <w:p w14:paraId="5A22A3E6" w14:textId="77777777" w:rsidR="00A14B20" w:rsidRDefault="00A14B20" w:rsidP="00A57E40">
            <w:pPr>
              <w:jc w:val="both"/>
            </w:pPr>
          </w:p>
        </w:tc>
      </w:tr>
      <w:tr w:rsidR="00A14B20" w14:paraId="2C93F53D" w14:textId="77777777" w:rsidTr="00A914E8">
        <w:tc>
          <w:tcPr>
            <w:tcW w:w="10065" w:type="dxa"/>
            <w:gridSpan w:val="42"/>
            <w:tcBorders>
              <w:bottom w:val="double" w:sz="4" w:space="0" w:color="auto"/>
            </w:tcBorders>
            <w:shd w:val="clear" w:color="auto" w:fill="BDD6EE"/>
          </w:tcPr>
          <w:p w14:paraId="7679753F" w14:textId="41E14A56" w:rsidR="00A14B20" w:rsidRDefault="00A14B20" w:rsidP="00A57E40">
            <w:pPr>
              <w:jc w:val="both"/>
              <w:rPr>
                <w:b/>
                <w:sz w:val="28"/>
              </w:rPr>
            </w:pPr>
            <w:r>
              <w:rPr>
                <w:b/>
                <w:sz w:val="28"/>
              </w:rPr>
              <w:lastRenderedPageBreak/>
              <w:t>C-I – Personální zabezpečení</w:t>
            </w:r>
          </w:p>
        </w:tc>
      </w:tr>
      <w:tr w:rsidR="00A14B20" w14:paraId="5FF38074" w14:textId="77777777" w:rsidTr="00A914E8">
        <w:tc>
          <w:tcPr>
            <w:tcW w:w="2545" w:type="dxa"/>
            <w:gridSpan w:val="3"/>
            <w:tcBorders>
              <w:top w:val="double" w:sz="4" w:space="0" w:color="auto"/>
            </w:tcBorders>
            <w:shd w:val="clear" w:color="auto" w:fill="F7CAAC"/>
          </w:tcPr>
          <w:p w14:paraId="4333E8AC" w14:textId="77777777" w:rsidR="00A14B20" w:rsidRDefault="00A14B20" w:rsidP="00A57E40">
            <w:pPr>
              <w:jc w:val="both"/>
              <w:rPr>
                <w:b/>
              </w:rPr>
            </w:pPr>
            <w:r>
              <w:rPr>
                <w:b/>
              </w:rPr>
              <w:t>Vysoká škola</w:t>
            </w:r>
          </w:p>
        </w:tc>
        <w:tc>
          <w:tcPr>
            <w:tcW w:w="7520" w:type="dxa"/>
            <w:gridSpan w:val="39"/>
          </w:tcPr>
          <w:p w14:paraId="3971DB36" w14:textId="77777777" w:rsidR="00A14B20" w:rsidRDefault="00A14B20" w:rsidP="00A57E40">
            <w:pPr>
              <w:jc w:val="both"/>
            </w:pPr>
            <w:r>
              <w:t>Univerzita Tomáše Bati ve Zlíně</w:t>
            </w:r>
          </w:p>
        </w:tc>
      </w:tr>
      <w:tr w:rsidR="00A14B20" w14:paraId="4EB925E2" w14:textId="77777777" w:rsidTr="00A914E8">
        <w:tc>
          <w:tcPr>
            <w:tcW w:w="2545" w:type="dxa"/>
            <w:gridSpan w:val="3"/>
            <w:shd w:val="clear" w:color="auto" w:fill="F7CAAC"/>
          </w:tcPr>
          <w:p w14:paraId="1B93DA2E" w14:textId="77777777" w:rsidR="00A14B20" w:rsidRDefault="00A14B20" w:rsidP="00A57E40">
            <w:pPr>
              <w:jc w:val="both"/>
              <w:rPr>
                <w:b/>
              </w:rPr>
            </w:pPr>
            <w:r>
              <w:rPr>
                <w:b/>
              </w:rPr>
              <w:t>Součást vysoké školy</w:t>
            </w:r>
          </w:p>
        </w:tc>
        <w:tc>
          <w:tcPr>
            <w:tcW w:w="7520" w:type="dxa"/>
            <w:gridSpan w:val="39"/>
          </w:tcPr>
          <w:p w14:paraId="1225C9BD" w14:textId="77777777" w:rsidR="00A14B20" w:rsidRDefault="00A14B20" w:rsidP="00A57E40">
            <w:pPr>
              <w:jc w:val="both"/>
            </w:pPr>
            <w:r>
              <w:t>Univerzitní institut</w:t>
            </w:r>
          </w:p>
        </w:tc>
      </w:tr>
      <w:tr w:rsidR="00A14B20" w:rsidRPr="000B30CD" w14:paraId="5BC2A3AC" w14:textId="77777777" w:rsidTr="00A914E8">
        <w:tc>
          <w:tcPr>
            <w:tcW w:w="2545" w:type="dxa"/>
            <w:gridSpan w:val="3"/>
            <w:shd w:val="clear" w:color="auto" w:fill="F7CAAC"/>
          </w:tcPr>
          <w:p w14:paraId="2FEF4138" w14:textId="77777777" w:rsidR="00A14B20" w:rsidRDefault="00A14B20" w:rsidP="00A57E40">
            <w:pPr>
              <w:jc w:val="both"/>
              <w:rPr>
                <w:b/>
              </w:rPr>
            </w:pPr>
            <w:r>
              <w:rPr>
                <w:b/>
              </w:rPr>
              <w:t>Název studijního programu</w:t>
            </w:r>
          </w:p>
        </w:tc>
        <w:tc>
          <w:tcPr>
            <w:tcW w:w="7520" w:type="dxa"/>
            <w:gridSpan w:val="39"/>
          </w:tcPr>
          <w:p w14:paraId="08A5CD53" w14:textId="77777777" w:rsidR="00A14B20" w:rsidRPr="000B30CD" w:rsidRDefault="00A14B20" w:rsidP="00A57E40">
            <w:pPr>
              <w:jc w:val="both"/>
            </w:pPr>
            <w:r w:rsidRPr="000B30CD">
              <w:t>Nanotechnologie a pokročilé materiály</w:t>
            </w:r>
          </w:p>
        </w:tc>
      </w:tr>
      <w:tr w:rsidR="00A14B20" w14:paraId="2787C343" w14:textId="77777777" w:rsidTr="00A914E8">
        <w:tc>
          <w:tcPr>
            <w:tcW w:w="2545" w:type="dxa"/>
            <w:gridSpan w:val="3"/>
            <w:shd w:val="clear" w:color="auto" w:fill="F7CAAC"/>
          </w:tcPr>
          <w:p w14:paraId="550DD201" w14:textId="77777777" w:rsidR="00A14B20" w:rsidRDefault="00A14B20" w:rsidP="00A57E40">
            <w:pPr>
              <w:jc w:val="both"/>
              <w:rPr>
                <w:b/>
              </w:rPr>
            </w:pPr>
            <w:r>
              <w:rPr>
                <w:b/>
              </w:rPr>
              <w:t>Jméno a příjmení</w:t>
            </w:r>
          </w:p>
        </w:tc>
        <w:tc>
          <w:tcPr>
            <w:tcW w:w="4537" w:type="dxa"/>
            <w:gridSpan w:val="19"/>
          </w:tcPr>
          <w:p w14:paraId="0E3E4602" w14:textId="77777777" w:rsidR="00A14B20" w:rsidRPr="00BE5BFD" w:rsidRDefault="00BE5BFD" w:rsidP="00A57E40">
            <w:pPr>
              <w:jc w:val="both"/>
              <w:rPr>
                <w:b/>
              </w:rPr>
            </w:pPr>
            <w:bookmarkStart w:id="179" w:name="Yadav"/>
            <w:bookmarkEnd w:id="179"/>
            <w:r w:rsidRPr="00BE5BFD">
              <w:rPr>
                <w:b/>
              </w:rPr>
              <w:t>Raghvendra Singh Yadav</w:t>
            </w:r>
          </w:p>
        </w:tc>
        <w:tc>
          <w:tcPr>
            <w:tcW w:w="709" w:type="dxa"/>
            <w:gridSpan w:val="4"/>
            <w:shd w:val="clear" w:color="auto" w:fill="F7CAAC"/>
          </w:tcPr>
          <w:p w14:paraId="061085CF" w14:textId="77777777" w:rsidR="00A14B20" w:rsidRDefault="00A14B20" w:rsidP="00A57E40">
            <w:pPr>
              <w:jc w:val="both"/>
              <w:rPr>
                <w:b/>
              </w:rPr>
            </w:pPr>
            <w:r>
              <w:rPr>
                <w:b/>
              </w:rPr>
              <w:t>Tituly</w:t>
            </w:r>
          </w:p>
        </w:tc>
        <w:tc>
          <w:tcPr>
            <w:tcW w:w="2274" w:type="dxa"/>
            <w:gridSpan w:val="16"/>
          </w:tcPr>
          <w:p w14:paraId="42EA09D3" w14:textId="77777777" w:rsidR="00A14B20" w:rsidRDefault="00BE5BFD" w:rsidP="00A57E40">
            <w:pPr>
              <w:jc w:val="both"/>
            </w:pPr>
            <w:r w:rsidRPr="008905F8">
              <w:t>Dr.</w:t>
            </w:r>
          </w:p>
        </w:tc>
      </w:tr>
      <w:tr w:rsidR="00A14B20" w14:paraId="2DEF2BCF" w14:textId="77777777" w:rsidTr="00A914E8">
        <w:tc>
          <w:tcPr>
            <w:tcW w:w="2545" w:type="dxa"/>
            <w:gridSpan w:val="3"/>
            <w:shd w:val="clear" w:color="auto" w:fill="F7CAAC"/>
          </w:tcPr>
          <w:p w14:paraId="1E5AB27D" w14:textId="77777777" w:rsidR="00A14B20" w:rsidRDefault="00A14B20" w:rsidP="00A57E40">
            <w:pPr>
              <w:jc w:val="both"/>
              <w:rPr>
                <w:b/>
              </w:rPr>
            </w:pPr>
            <w:r>
              <w:rPr>
                <w:b/>
              </w:rPr>
              <w:t>Rok narození</w:t>
            </w:r>
          </w:p>
        </w:tc>
        <w:tc>
          <w:tcPr>
            <w:tcW w:w="829" w:type="dxa"/>
            <w:gridSpan w:val="4"/>
          </w:tcPr>
          <w:p w14:paraId="187E3463" w14:textId="77777777" w:rsidR="00A14B20" w:rsidRDefault="00C7757B" w:rsidP="00A57E40">
            <w:pPr>
              <w:jc w:val="both"/>
            </w:pPr>
            <w:r>
              <w:t>1982</w:t>
            </w:r>
          </w:p>
        </w:tc>
        <w:tc>
          <w:tcPr>
            <w:tcW w:w="1865" w:type="dxa"/>
            <w:gridSpan w:val="5"/>
            <w:shd w:val="clear" w:color="auto" w:fill="F7CAAC"/>
          </w:tcPr>
          <w:p w14:paraId="3CAC7EAD" w14:textId="77777777" w:rsidR="00A14B20" w:rsidRDefault="00A14B20" w:rsidP="00A57E40">
            <w:pPr>
              <w:jc w:val="both"/>
              <w:rPr>
                <w:b/>
              </w:rPr>
            </w:pPr>
            <w:r>
              <w:rPr>
                <w:b/>
              </w:rPr>
              <w:t>typ vztahu k VŠ</w:t>
            </w:r>
          </w:p>
        </w:tc>
        <w:tc>
          <w:tcPr>
            <w:tcW w:w="849" w:type="dxa"/>
            <w:gridSpan w:val="5"/>
          </w:tcPr>
          <w:p w14:paraId="40847BFA" w14:textId="77777777" w:rsidR="00A14B20" w:rsidRDefault="00C7757B" w:rsidP="00A57E40">
            <w:pPr>
              <w:jc w:val="both"/>
            </w:pPr>
            <w:r>
              <w:t>pp.</w:t>
            </w:r>
          </w:p>
        </w:tc>
        <w:tc>
          <w:tcPr>
            <w:tcW w:w="994" w:type="dxa"/>
            <w:gridSpan w:val="5"/>
            <w:shd w:val="clear" w:color="auto" w:fill="F7CAAC"/>
          </w:tcPr>
          <w:p w14:paraId="35950A73" w14:textId="77777777" w:rsidR="00A14B20" w:rsidRDefault="00A14B20" w:rsidP="00A57E40">
            <w:pPr>
              <w:jc w:val="both"/>
              <w:rPr>
                <w:b/>
              </w:rPr>
            </w:pPr>
            <w:r>
              <w:rPr>
                <w:b/>
              </w:rPr>
              <w:t>rozsah</w:t>
            </w:r>
          </w:p>
        </w:tc>
        <w:tc>
          <w:tcPr>
            <w:tcW w:w="709" w:type="dxa"/>
            <w:gridSpan w:val="4"/>
          </w:tcPr>
          <w:p w14:paraId="31BEB572" w14:textId="77777777" w:rsidR="00A14B20" w:rsidRDefault="00C7757B" w:rsidP="00A57E40">
            <w:pPr>
              <w:jc w:val="both"/>
            </w:pPr>
            <w:r>
              <w:t>40</w:t>
            </w:r>
          </w:p>
        </w:tc>
        <w:tc>
          <w:tcPr>
            <w:tcW w:w="850" w:type="dxa"/>
            <w:gridSpan w:val="6"/>
            <w:shd w:val="clear" w:color="auto" w:fill="F7CAAC"/>
          </w:tcPr>
          <w:p w14:paraId="7C439DD1" w14:textId="77777777" w:rsidR="00A14B20" w:rsidRDefault="00A14B20" w:rsidP="00A57E40">
            <w:pPr>
              <w:jc w:val="both"/>
              <w:rPr>
                <w:b/>
              </w:rPr>
            </w:pPr>
            <w:r>
              <w:rPr>
                <w:b/>
              </w:rPr>
              <w:t>do kdy</w:t>
            </w:r>
          </w:p>
        </w:tc>
        <w:tc>
          <w:tcPr>
            <w:tcW w:w="1424" w:type="dxa"/>
            <w:gridSpan w:val="10"/>
          </w:tcPr>
          <w:p w14:paraId="490A5F19" w14:textId="40925F2C" w:rsidR="00A14B20" w:rsidRDefault="006915F2" w:rsidP="00A57E40">
            <w:pPr>
              <w:jc w:val="both"/>
            </w:pPr>
            <w:r>
              <w:t>06/2020</w:t>
            </w:r>
          </w:p>
        </w:tc>
      </w:tr>
      <w:tr w:rsidR="00A14B20" w14:paraId="53267F76" w14:textId="77777777" w:rsidTr="00A914E8">
        <w:tc>
          <w:tcPr>
            <w:tcW w:w="5239" w:type="dxa"/>
            <w:gridSpan w:val="12"/>
            <w:shd w:val="clear" w:color="auto" w:fill="F7CAAC"/>
          </w:tcPr>
          <w:p w14:paraId="4B7062FD" w14:textId="77777777" w:rsidR="00A14B20" w:rsidRDefault="00A14B20" w:rsidP="00A57E40">
            <w:pPr>
              <w:jc w:val="both"/>
              <w:rPr>
                <w:b/>
              </w:rPr>
            </w:pPr>
            <w:r>
              <w:rPr>
                <w:b/>
              </w:rPr>
              <w:t>Typ vztahu na součásti VŠ, která uskutečňuje st. program</w:t>
            </w:r>
          </w:p>
        </w:tc>
        <w:tc>
          <w:tcPr>
            <w:tcW w:w="849" w:type="dxa"/>
            <w:gridSpan w:val="5"/>
          </w:tcPr>
          <w:p w14:paraId="319265FE" w14:textId="77777777" w:rsidR="00A14B20" w:rsidRDefault="00A14B20" w:rsidP="00A57E40">
            <w:pPr>
              <w:jc w:val="both"/>
            </w:pPr>
            <w:r>
              <w:t>---</w:t>
            </w:r>
          </w:p>
        </w:tc>
        <w:tc>
          <w:tcPr>
            <w:tcW w:w="994" w:type="dxa"/>
            <w:gridSpan w:val="5"/>
            <w:shd w:val="clear" w:color="auto" w:fill="F7CAAC"/>
          </w:tcPr>
          <w:p w14:paraId="585F9232" w14:textId="77777777" w:rsidR="00A14B20" w:rsidRDefault="00A14B20" w:rsidP="00A57E40">
            <w:pPr>
              <w:jc w:val="both"/>
              <w:rPr>
                <w:b/>
              </w:rPr>
            </w:pPr>
            <w:r>
              <w:rPr>
                <w:b/>
              </w:rPr>
              <w:t>rozsah</w:t>
            </w:r>
          </w:p>
        </w:tc>
        <w:tc>
          <w:tcPr>
            <w:tcW w:w="709" w:type="dxa"/>
            <w:gridSpan w:val="4"/>
          </w:tcPr>
          <w:p w14:paraId="65786898" w14:textId="77777777" w:rsidR="00A14B20" w:rsidRDefault="00A14B20" w:rsidP="00A57E40">
            <w:pPr>
              <w:jc w:val="both"/>
            </w:pPr>
            <w:r>
              <w:t>---</w:t>
            </w:r>
          </w:p>
        </w:tc>
        <w:tc>
          <w:tcPr>
            <w:tcW w:w="850" w:type="dxa"/>
            <w:gridSpan w:val="6"/>
            <w:shd w:val="clear" w:color="auto" w:fill="F7CAAC"/>
          </w:tcPr>
          <w:p w14:paraId="575186A7" w14:textId="77777777" w:rsidR="00A14B20" w:rsidRDefault="00A14B20" w:rsidP="00A57E40">
            <w:pPr>
              <w:jc w:val="both"/>
              <w:rPr>
                <w:b/>
              </w:rPr>
            </w:pPr>
            <w:r>
              <w:rPr>
                <w:b/>
              </w:rPr>
              <w:t>do kdy</w:t>
            </w:r>
          </w:p>
        </w:tc>
        <w:tc>
          <w:tcPr>
            <w:tcW w:w="1424" w:type="dxa"/>
            <w:gridSpan w:val="10"/>
          </w:tcPr>
          <w:p w14:paraId="6DA7A309" w14:textId="77777777" w:rsidR="00A14B20" w:rsidRDefault="00A14B20" w:rsidP="00A57E40">
            <w:pPr>
              <w:jc w:val="both"/>
            </w:pPr>
            <w:r>
              <w:t>---</w:t>
            </w:r>
          </w:p>
        </w:tc>
      </w:tr>
      <w:tr w:rsidR="00A14B20" w14:paraId="49F1F7CC" w14:textId="77777777" w:rsidTr="00A914E8">
        <w:tc>
          <w:tcPr>
            <w:tcW w:w="6088" w:type="dxa"/>
            <w:gridSpan w:val="17"/>
            <w:shd w:val="clear" w:color="auto" w:fill="F7CAAC"/>
          </w:tcPr>
          <w:p w14:paraId="06F4C0FD" w14:textId="77777777" w:rsidR="00A14B20" w:rsidRDefault="00A14B20" w:rsidP="00A57E40">
            <w:pPr>
              <w:jc w:val="both"/>
            </w:pPr>
            <w:r>
              <w:rPr>
                <w:b/>
              </w:rPr>
              <w:t>Další současná působení jako akademický pracovník na jiných VŠ</w:t>
            </w:r>
          </w:p>
        </w:tc>
        <w:tc>
          <w:tcPr>
            <w:tcW w:w="1703" w:type="dxa"/>
            <w:gridSpan w:val="9"/>
            <w:shd w:val="clear" w:color="auto" w:fill="F7CAAC"/>
          </w:tcPr>
          <w:p w14:paraId="769C6BB2" w14:textId="77777777" w:rsidR="00A14B20" w:rsidRDefault="00A14B20" w:rsidP="00A57E40">
            <w:pPr>
              <w:jc w:val="both"/>
              <w:rPr>
                <w:b/>
              </w:rPr>
            </w:pPr>
            <w:r>
              <w:rPr>
                <w:b/>
              </w:rPr>
              <w:t xml:space="preserve">typ prac. </w:t>
            </w:r>
            <w:proofErr w:type="gramStart"/>
            <w:r>
              <w:rPr>
                <w:b/>
              </w:rPr>
              <w:t>vztahu</w:t>
            </w:r>
            <w:proofErr w:type="gramEnd"/>
          </w:p>
        </w:tc>
        <w:tc>
          <w:tcPr>
            <w:tcW w:w="2274" w:type="dxa"/>
            <w:gridSpan w:val="16"/>
            <w:shd w:val="clear" w:color="auto" w:fill="F7CAAC"/>
          </w:tcPr>
          <w:p w14:paraId="69DC77EF" w14:textId="77777777" w:rsidR="00A14B20" w:rsidRDefault="00A14B20" w:rsidP="00A57E40">
            <w:pPr>
              <w:jc w:val="both"/>
              <w:rPr>
                <w:b/>
              </w:rPr>
            </w:pPr>
            <w:r>
              <w:rPr>
                <w:b/>
              </w:rPr>
              <w:t>rozsah</w:t>
            </w:r>
          </w:p>
        </w:tc>
      </w:tr>
      <w:tr w:rsidR="00A14B20" w14:paraId="1083CBC9" w14:textId="77777777" w:rsidTr="00A914E8">
        <w:tc>
          <w:tcPr>
            <w:tcW w:w="6088" w:type="dxa"/>
            <w:gridSpan w:val="17"/>
          </w:tcPr>
          <w:p w14:paraId="62BC1D22" w14:textId="77777777" w:rsidR="00A14B20" w:rsidRDefault="00A14B20" w:rsidP="00A57E40">
            <w:pPr>
              <w:jc w:val="both"/>
            </w:pPr>
            <w:r>
              <w:t>---</w:t>
            </w:r>
          </w:p>
        </w:tc>
        <w:tc>
          <w:tcPr>
            <w:tcW w:w="1703" w:type="dxa"/>
            <w:gridSpan w:val="9"/>
          </w:tcPr>
          <w:p w14:paraId="65B67AE4" w14:textId="77777777" w:rsidR="00A14B20" w:rsidRDefault="00A14B20" w:rsidP="00A57E40">
            <w:pPr>
              <w:jc w:val="both"/>
            </w:pPr>
            <w:r>
              <w:t>---</w:t>
            </w:r>
          </w:p>
        </w:tc>
        <w:tc>
          <w:tcPr>
            <w:tcW w:w="2274" w:type="dxa"/>
            <w:gridSpan w:val="16"/>
          </w:tcPr>
          <w:p w14:paraId="249558FE" w14:textId="77777777" w:rsidR="00A14B20" w:rsidRDefault="00A14B20" w:rsidP="00A57E40">
            <w:pPr>
              <w:jc w:val="both"/>
            </w:pPr>
            <w:r>
              <w:t>---</w:t>
            </w:r>
          </w:p>
        </w:tc>
      </w:tr>
      <w:tr w:rsidR="00A14B20" w14:paraId="11FC3B3B" w14:textId="77777777" w:rsidTr="00A914E8">
        <w:tc>
          <w:tcPr>
            <w:tcW w:w="10065" w:type="dxa"/>
            <w:gridSpan w:val="42"/>
            <w:shd w:val="clear" w:color="auto" w:fill="F7CAAC"/>
          </w:tcPr>
          <w:p w14:paraId="2B2DAABF" w14:textId="77777777" w:rsidR="00A14B20" w:rsidRDefault="00A14B20" w:rsidP="00A57E40">
            <w:pPr>
              <w:jc w:val="both"/>
            </w:pPr>
            <w:r>
              <w:rPr>
                <w:b/>
              </w:rPr>
              <w:t>Předměty příslušného studijního programu a způsob zapojení do jejich výuky, příp. další zapojení do uskutečňování studijního programu</w:t>
            </w:r>
          </w:p>
        </w:tc>
      </w:tr>
      <w:tr w:rsidR="00A14B20" w14:paraId="472DB3BC" w14:textId="77777777" w:rsidTr="00A914E8">
        <w:trPr>
          <w:trHeight w:val="643"/>
        </w:trPr>
        <w:tc>
          <w:tcPr>
            <w:tcW w:w="10065" w:type="dxa"/>
            <w:gridSpan w:val="42"/>
            <w:tcBorders>
              <w:top w:val="nil"/>
            </w:tcBorders>
          </w:tcPr>
          <w:p w14:paraId="1478F1BF" w14:textId="77777777" w:rsidR="002F643B" w:rsidRPr="00753856" w:rsidRDefault="002F643B" w:rsidP="002F643B">
            <w:pPr>
              <w:spacing w:before="120" w:after="120"/>
              <w:jc w:val="both"/>
            </w:pPr>
            <w:r>
              <w:t>Speciální techniky syntézy nanomateriálů</w:t>
            </w:r>
            <w:r w:rsidRPr="00753856">
              <w:t xml:space="preserve"> (garant předmětu)</w:t>
            </w:r>
          </w:p>
          <w:p w14:paraId="7EDEDF69" w14:textId="77777777" w:rsidR="00A14B20" w:rsidRDefault="002F643B" w:rsidP="002F643B">
            <w:pPr>
              <w:spacing w:after="120"/>
              <w:jc w:val="both"/>
            </w:pPr>
            <w:r w:rsidRPr="00753856">
              <w:rPr>
                <w:b/>
                <w:u w:val="single"/>
              </w:rPr>
              <w:t>Školitel, vyučující</w:t>
            </w:r>
          </w:p>
        </w:tc>
      </w:tr>
      <w:tr w:rsidR="00A14B20" w14:paraId="3AC961B3" w14:textId="77777777" w:rsidTr="00A914E8">
        <w:tc>
          <w:tcPr>
            <w:tcW w:w="10065" w:type="dxa"/>
            <w:gridSpan w:val="42"/>
            <w:shd w:val="clear" w:color="auto" w:fill="F7CAAC"/>
          </w:tcPr>
          <w:p w14:paraId="3F54FF0D" w14:textId="77777777" w:rsidR="00A14B20" w:rsidRDefault="00A14B20" w:rsidP="00A57E40">
            <w:pPr>
              <w:jc w:val="both"/>
            </w:pPr>
            <w:r>
              <w:rPr>
                <w:b/>
              </w:rPr>
              <w:t xml:space="preserve">Údaje o vzdělání na VŠ </w:t>
            </w:r>
          </w:p>
        </w:tc>
      </w:tr>
      <w:tr w:rsidR="00A14B20" w:rsidRPr="00302D8C" w14:paraId="1A6FB000" w14:textId="77777777" w:rsidTr="00A914E8">
        <w:trPr>
          <w:trHeight w:val="227"/>
        </w:trPr>
        <w:tc>
          <w:tcPr>
            <w:tcW w:w="10065" w:type="dxa"/>
            <w:gridSpan w:val="42"/>
          </w:tcPr>
          <w:p w14:paraId="5AB5F0E9" w14:textId="79410165" w:rsidR="00A14B20" w:rsidRPr="00940796" w:rsidRDefault="00C7757B" w:rsidP="00B43CB9">
            <w:pPr>
              <w:pStyle w:val="TableParagraph"/>
              <w:spacing w:before="60"/>
              <w:ind w:left="0"/>
              <w:rPr>
                <w:sz w:val="20"/>
                <w:szCs w:val="20"/>
                <w:lang w:val="cs-CZ"/>
              </w:rPr>
            </w:pPr>
            <w:r w:rsidRPr="00940796">
              <w:rPr>
                <w:sz w:val="20"/>
                <w:szCs w:val="20"/>
                <w:lang w:val="cs-CZ"/>
              </w:rPr>
              <w:t xml:space="preserve">2011: Univerzita Allahabad, </w:t>
            </w:r>
            <w:r w:rsidR="003664F7">
              <w:rPr>
                <w:sz w:val="20"/>
                <w:szCs w:val="20"/>
                <w:lang w:val="cs-CZ"/>
              </w:rPr>
              <w:t>Allahabad,</w:t>
            </w:r>
            <w:r w:rsidRPr="00940796">
              <w:rPr>
                <w:sz w:val="20"/>
                <w:szCs w:val="20"/>
                <w:lang w:val="cs-CZ"/>
              </w:rPr>
              <w:t xml:space="preserve"> Indie, </w:t>
            </w:r>
            <w:r w:rsidR="00693FE6" w:rsidRPr="00940796">
              <w:rPr>
                <w:sz w:val="20"/>
                <w:szCs w:val="20"/>
                <w:lang w:val="cs-CZ"/>
              </w:rPr>
              <w:t>obor Nanotechnologie a jejich aplikace</w:t>
            </w:r>
            <w:r w:rsidRPr="00940796">
              <w:rPr>
                <w:sz w:val="20"/>
                <w:szCs w:val="20"/>
                <w:lang w:val="cs-CZ"/>
              </w:rPr>
              <w:t>, Ph.D.</w:t>
            </w:r>
            <w:r w:rsidR="006915F2">
              <w:rPr>
                <w:sz w:val="20"/>
                <w:szCs w:val="20"/>
                <w:lang w:val="cs-CZ"/>
              </w:rPr>
              <w:t xml:space="preserve"> equivalent, titul Dr.</w:t>
            </w:r>
          </w:p>
          <w:p w14:paraId="37140547" w14:textId="2352523D" w:rsidR="006915F2" w:rsidRDefault="006915F2" w:rsidP="00D21FC6">
            <w:pPr>
              <w:spacing w:before="100" w:after="40"/>
              <w:jc w:val="both"/>
              <w:rPr>
                <w:color w:val="000000"/>
              </w:rPr>
            </w:pPr>
            <w:r>
              <w:rPr>
                <w:color w:val="000000"/>
              </w:rPr>
              <w:t>Další odborné zkušenosti:</w:t>
            </w:r>
            <w:r w:rsidR="00135046">
              <w:rPr>
                <w:color w:val="000000"/>
              </w:rPr>
              <w:t xml:space="preserve"> </w:t>
            </w:r>
            <w:r w:rsidRPr="00135046">
              <w:rPr>
                <w:b/>
                <w:color w:val="000000"/>
              </w:rPr>
              <w:t>Člen ediční rady</w:t>
            </w:r>
            <w:r>
              <w:rPr>
                <w:color w:val="000000"/>
              </w:rPr>
              <w:t xml:space="preserve">: </w:t>
            </w:r>
            <w:r w:rsidRPr="00135046">
              <w:rPr>
                <w:b/>
                <w:color w:val="000000"/>
              </w:rPr>
              <w:t>Material Sciences and Applications</w:t>
            </w:r>
            <w:r w:rsidRPr="006915F2">
              <w:rPr>
                <w:color w:val="000000"/>
              </w:rPr>
              <w:t xml:space="preserve"> (</w:t>
            </w:r>
            <w:r w:rsidR="00B43CB9">
              <w:rPr>
                <w:color w:val="000000"/>
              </w:rPr>
              <w:t>o</w:t>
            </w:r>
            <w:r>
              <w:rPr>
                <w:color w:val="000000"/>
              </w:rPr>
              <w:t>d</w:t>
            </w:r>
            <w:r w:rsidRPr="006915F2">
              <w:rPr>
                <w:color w:val="000000"/>
              </w:rPr>
              <w:t xml:space="preserve"> </w:t>
            </w:r>
            <w:r w:rsidR="00B43CB9">
              <w:rPr>
                <w:color w:val="000000"/>
              </w:rPr>
              <w:t xml:space="preserve">r. </w:t>
            </w:r>
            <w:r w:rsidRPr="006915F2">
              <w:rPr>
                <w:color w:val="000000"/>
              </w:rPr>
              <w:t>2010</w:t>
            </w:r>
            <w:r w:rsidR="00B43CB9">
              <w:rPr>
                <w:color w:val="000000"/>
              </w:rPr>
              <w:t>)</w:t>
            </w:r>
            <w:r w:rsidR="00B43CB9">
              <w:rPr>
                <w:color w:val="000000"/>
                <w:lang w:val="en-GB"/>
              </w:rPr>
              <w:t>;</w:t>
            </w:r>
            <w:r>
              <w:rPr>
                <w:color w:val="000000"/>
              </w:rPr>
              <w:t xml:space="preserve"> </w:t>
            </w:r>
            <w:r w:rsidRPr="00135046">
              <w:rPr>
                <w:b/>
                <w:color w:val="000000"/>
              </w:rPr>
              <w:t>Journal of Biomaterials and Nanobiotechnology</w:t>
            </w:r>
            <w:r w:rsidRPr="006915F2">
              <w:rPr>
                <w:color w:val="000000"/>
              </w:rPr>
              <w:t xml:space="preserve"> (</w:t>
            </w:r>
            <w:r w:rsidR="00B43CB9">
              <w:rPr>
                <w:color w:val="000000"/>
              </w:rPr>
              <w:t>o</w:t>
            </w:r>
            <w:r>
              <w:rPr>
                <w:color w:val="000000"/>
              </w:rPr>
              <w:t xml:space="preserve">d </w:t>
            </w:r>
            <w:r w:rsidR="00B43CB9">
              <w:rPr>
                <w:color w:val="000000"/>
              </w:rPr>
              <w:t>r. 2010</w:t>
            </w:r>
            <w:r>
              <w:rPr>
                <w:color w:val="000000"/>
              </w:rPr>
              <w:t>)</w:t>
            </w:r>
            <w:r w:rsidR="00B43CB9">
              <w:rPr>
                <w:color w:val="000000"/>
              </w:rPr>
              <w:t>;</w:t>
            </w:r>
            <w:r>
              <w:rPr>
                <w:color w:val="000000"/>
              </w:rPr>
              <w:t xml:space="preserve"> </w:t>
            </w:r>
            <w:r w:rsidRPr="00135046">
              <w:rPr>
                <w:b/>
                <w:color w:val="000000"/>
              </w:rPr>
              <w:t xml:space="preserve">International Journal of </w:t>
            </w:r>
            <w:proofErr w:type="gramStart"/>
            <w:r w:rsidRPr="00135046">
              <w:rPr>
                <w:b/>
                <w:color w:val="000000"/>
              </w:rPr>
              <w:t>Nano</w:t>
            </w:r>
            <w:proofErr w:type="gramEnd"/>
            <w:r w:rsidRPr="00135046">
              <w:rPr>
                <w:b/>
                <w:color w:val="000000"/>
              </w:rPr>
              <w:t xml:space="preserve"> Studies and Technology</w:t>
            </w:r>
            <w:r>
              <w:rPr>
                <w:color w:val="000000"/>
              </w:rPr>
              <w:t xml:space="preserve"> </w:t>
            </w:r>
            <w:r w:rsidR="00B43CB9">
              <w:rPr>
                <w:color w:val="000000"/>
              </w:rPr>
              <w:t>(od r. 2013)</w:t>
            </w:r>
          </w:p>
          <w:p w14:paraId="2CCEF3E7" w14:textId="26F6E4CF" w:rsidR="00562744" w:rsidRPr="00940796" w:rsidRDefault="00562744" w:rsidP="00D21FC6">
            <w:pPr>
              <w:spacing w:before="100" w:after="60"/>
              <w:jc w:val="both"/>
              <w:rPr>
                <w:b/>
              </w:rPr>
            </w:pPr>
            <w:r w:rsidRPr="00940796">
              <w:t>Členství v mezinárodních organizacích</w:t>
            </w:r>
            <w:r w:rsidR="006915F2">
              <w:t xml:space="preserve">: </w:t>
            </w:r>
            <w:r w:rsidR="006915F2" w:rsidRPr="00135046">
              <w:rPr>
                <w:b/>
              </w:rPr>
              <w:t>American Nano Society</w:t>
            </w:r>
            <w:r w:rsidR="006915F2">
              <w:t xml:space="preserve"> (člen</w:t>
            </w:r>
            <w:r w:rsidR="00B43CB9">
              <w:t>,</w:t>
            </w:r>
            <w:r w:rsidR="006915F2">
              <w:t xml:space="preserve"> od </w:t>
            </w:r>
            <w:r w:rsidR="00B43CB9">
              <w:t xml:space="preserve">r. </w:t>
            </w:r>
            <w:r w:rsidR="00D14E40">
              <w:t>2012</w:t>
            </w:r>
            <w:r w:rsidR="006915F2">
              <w:t>)</w:t>
            </w:r>
            <w:r w:rsidR="00B43CB9">
              <w:t>;</w:t>
            </w:r>
            <w:r w:rsidR="00D14E40">
              <w:t xml:space="preserve"> </w:t>
            </w:r>
            <w:r w:rsidR="00D14E40" w:rsidRPr="00135046">
              <w:rPr>
                <w:b/>
              </w:rPr>
              <w:t>Science Advisory Board</w:t>
            </w:r>
            <w:r w:rsidR="00D14E40">
              <w:t xml:space="preserve"> (člen</w:t>
            </w:r>
            <w:r w:rsidR="00B43CB9">
              <w:t>,</w:t>
            </w:r>
            <w:r w:rsidR="00D14E40">
              <w:t xml:space="preserve"> od </w:t>
            </w:r>
            <w:r w:rsidR="00B43CB9">
              <w:t xml:space="preserve">r. </w:t>
            </w:r>
            <w:r w:rsidR="00D14E40">
              <w:t>2012)</w:t>
            </w:r>
            <w:r w:rsidR="00B43CB9">
              <w:t>;</w:t>
            </w:r>
            <w:r w:rsidR="00D14E40">
              <w:t xml:space="preserve"> </w:t>
            </w:r>
            <w:r w:rsidR="006915F2" w:rsidRPr="00135046">
              <w:rPr>
                <w:b/>
              </w:rPr>
              <w:t>Material Research Society</w:t>
            </w:r>
            <w:r w:rsidR="00D14E40">
              <w:t xml:space="preserve"> (člen</w:t>
            </w:r>
            <w:r w:rsidR="00B43CB9">
              <w:t xml:space="preserve">, </w:t>
            </w:r>
            <w:r w:rsidR="00D14E40">
              <w:t>od</w:t>
            </w:r>
            <w:r w:rsidR="00B43CB9">
              <w:t xml:space="preserve"> r. </w:t>
            </w:r>
            <w:r w:rsidR="00D14E40">
              <w:t>2009)</w:t>
            </w:r>
          </w:p>
        </w:tc>
      </w:tr>
      <w:tr w:rsidR="00A14B20" w14:paraId="57F510BB" w14:textId="77777777" w:rsidTr="00A914E8">
        <w:tc>
          <w:tcPr>
            <w:tcW w:w="10065" w:type="dxa"/>
            <w:gridSpan w:val="42"/>
            <w:shd w:val="clear" w:color="auto" w:fill="F7CAAC"/>
          </w:tcPr>
          <w:p w14:paraId="49BFA3A0" w14:textId="77777777" w:rsidR="00A14B20" w:rsidRDefault="00A14B20" w:rsidP="00A57E40">
            <w:pPr>
              <w:jc w:val="both"/>
              <w:rPr>
                <w:b/>
              </w:rPr>
            </w:pPr>
            <w:r>
              <w:rPr>
                <w:b/>
              </w:rPr>
              <w:t>Údaje o odborném působení od absolvování VŠ</w:t>
            </w:r>
          </w:p>
        </w:tc>
      </w:tr>
      <w:tr w:rsidR="00A14B20" w14:paraId="1A108A31" w14:textId="77777777" w:rsidTr="00A914E8">
        <w:trPr>
          <w:trHeight w:val="603"/>
        </w:trPr>
        <w:tc>
          <w:tcPr>
            <w:tcW w:w="10065" w:type="dxa"/>
            <w:gridSpan w:val="42"/>
          </w:tcPr>
          <w:p w14:paraId="6F8FCD71" w14:textId="34BF8290" w:rsidR="00C7757B" w:rsidRPr="00B43CB9" w:rsidRDefault="00C7757B" w:rsidP="00B43CB9">
            <w:pPr>
              <w:pStyle w:val="TableParagraph"/>
              <w:spacing w:before="60" w:after="60"/>
              <w:ind w:left="0"/>
              <w:rPr>
                <w:sz w:val="20"/>
                <w:szCs w:val="20"/>
                <w:lang w:val="cs-CZ"/>
              </w:rPr>
            </w:pPr>
            <w:r w:rsidRPr="00B43CB9">
              <w:rPr>
                <w:sz w:val="20"/>
                <w:szCs w:val="20"/>
                <w:lang w:val="cs-CZ"/>
              </w:rPr>
              <w:t xml:space="preserve">2012 – 2016: VUT Brno, Centrum materiálového výzkumu, </w:t>
            </w:r>
            <w:r w:rsidR="00D813A5" w:rsidRPr="00B43CB9">
              <w:rPr>
                <w:sz w:val="20"/>
                <w:szCs w:val="20"/>
                <w:lang w:val="cs-CZ"/>
              </w:rPr>
              <w:t>vědecko-výzkumný pracovník</w:t>
            </w:r>
          </w:p>
          <w:p w14:paraId="7AC95D63" w14:textId="352E4ABF" w:rsidR="00A14B20" w:rsidRDefault="00C7757B" w:rsidP="00B43CB9">
            <w:pPr>
              <w:spacing w:after="60"/>
              <w:jc w:val="both"/>
            </w:pPr>
            <w:r w:rsidRPr="00B43CB9">
              <w:t xml:space="preserve">2016 – </w:t>
            </w:r>
            <w:r w:rsidR="002F643B" w:rsidRPr="00B43CB9">
              <w:t xml:space="preserve">dosud: </w:t>
            </w:r>
            <w:r w:rsidRPr="00B43CB9">
              <w:t xml:space="preserve">UTB Zlín, Centrum polymerních materiálů, </w:t>
            </w:r>
            <w:r w:rsidR="00D813A5" w:rsidRPr="00B43CB9">
              <w:t>senior researcher</w:t>
            </w:r>
          </w:p>
        </w:tc>
      </w:tr>
      <w:tr w:rsidR="00A14B20" w14:paraId="0D785320" w14:textId="77777777" w:rsidTr="00A914E8">
        <w:trPr>
          <w:trHeight w:val="250"/>
        </w:trPr>
        <w:tc>
          <w:tcPr>
            <w:tcW w:w="10065" w:type="dxa"/>
            <w:gridSpan w:val="42"/>
            <w:shd w:val="clear" w:color="auto" w:fill="F7CAAC"/>
          </w:tcPr>
          <w:p w14:paraId="07922A95" w14:textId="77777777" w:rsidR="00A14B20" w:rsidRDefault="00A14B20" w:rsidP="00A57E40">
            <w:pPr>
              <w:jc w:val="both"/>
            </w:pPr>
            <w:r>
              <w:rPr>
                <w:b/>
              </w:rPr>
              <w:t>Zkušenosti s vedením kvalifikačních a rigorózních prací</w:t>
            </w:r>
          </w:p>
        </w:tc>
      </w:tr>
      <w:tr w:rsidR="00A14B20" w14:paraId="5E314EB0" w14:textId="77777777" w:rsidTr="00A914E8">
        <w:trPr>
          <w:trHeight w:val="316"/>
        </w:trPr>
        <w:tc>
          <w:tcPr>
            <w:tcW w:w="10065" w:type="dxa"/>
            <w:gridSpan w:val="42"/>
          </w:tcPr>
          <w:p w14:paraId="5C19A08E" w14:textId="4B392186" w:rsidR="00A14B20" w:rsidRDefault="00AA743A" w:rsidP="00B43CB9">
            <w:pPr>
              <w:spacing w:before="60" w:after="60"/>
              <w:jc w:val="both"/>
            </w:pPr>
            <w:r w:rsidRPr="002850F2">
              <w:t>P</w:t>
            </w:r>
            <w:r w:rsidRPr="005902F9">
              <w:t xml:space="preserve">očet obhájených prací, které vyučující vedl v období 2014 – 2018: </w:t>
            </w:r>
            <w:r w:rsidR="00122CC4">
              <w:rPr>
                <w:b/>
              </w:rPr>
              <w:t>0</w:t>
            </w:r>
            <w:r w:rsidRPr="000E583C">
              <w:rPr>
                <w:b/>
              </w:rPr>
              <w:t xml:space="preserve"> </w:t>
            </w:r>
            <w:r w:rsidRPr="000E583C">
              <w:t xml:space="preserve">BP, </w:t>
            </w:r>
            <w:r w:rsidR="00122CC4">
              <w:rPr>
                <w:b/>
              </w:rPr>
              <w:t>0</w:t>
            </w:r>
            <w:r w:rsidRPr="000E583C">
              <w:t xml:space="preserve"> DP, </w:t>
            </w:r>
            <w:r w:rsidR="00122CC4">
              <w:rPr>
                <w:b/>
              </w:rPr>
              <w:t>0</w:t>
            </w:r>
            <w:r w:rsidRPr="000E583C">
              <w:t xml:space="preserve"> DisP.</w:t>
            </w:r>
            <w:r w:rsidR="00725B34">
              <w:t xml:space="preserve"> Nerelevantní, nastoupil 2016.</w:t>
            </w:r>
          </w:p>
        </w:tc>
      </w:tr>
      <w:tr w:rsidR="00A14B20" w14:paraId="70CBD55A" w14:textId="77777777" w:rsidTr="00A914E8">
        <w:trPr>
          <w:cantSplit/>
        </w:trPr>
        <w:tc>
          <w:tcPr>
            <w:tcW w:w="3374" w:type="dxa"/>
            <w:gridSpan w:val="7"/>
            <w:tcBorders>
              <w:top w:val="single" w:sz="12" w:space="0" w:color="auto"/>
            </w:tcBorders>
            <w:shd w:val="clear" w:color="auto" w:fill="F7CAAC"/>
          </w:tcPr>
          <w:p w14:paraId="24A48D61" w14:textId="77777777" w:rsidR="00A14B20" w:rsidRDefault="00A14B20" w:rsidP="00A57E40">
            <w:pPr>
              <w:jc w:val="both"/>
            </w:pPr>
            <w:r>
              <w:rPr>
                <w:b/>
              </w:rPr>
              <w:t xml:space="preserve">Obor habilitačního řízení </w:t>
            </w:r>
          </w:p>
        </w:tc>
        <w:tc>
          <w:tcPr>
            <w:tcW w:w="2244" w:type="dxa"/>
            <w:gridSpan w:val="7"/>
            <w:tcBorders>
              <w:top w:val="single" w:sz="12" w:space="0" w:color="auto"/>
            </w:tcBorders>
            <w:shd w:val="clear" w:color="auto" w:fill="F7CAAC"/>
          </w:tcPr>
          <w:p w14:paraId="57D09B1A" w14:textId="77777777" w:rsidR="00A14B20" w:rsidRDefault="00A14B20" w:rsidP="00A57E40">
            <w:pPr>
              <w:jc w:val="both"/>
            </w:pPr>
            <w:r>
              <w:rPr>
                <w:b/>
              </w:rPr>
              <w:t>Rok udělení hodnosti</w:t>
            </w:r>
          </w:p>
        </w:tc>
        <w:tc>
          <w:tcPr>
            <w:tcW w:w="2250" w:type="dxa"/>
            <w:gridSpan w:val="14"/>
            <w:tcBorders>
              <w:top w:val="single" w:sz="12" w:space="0" w:color="auto"/>
              <w:right w:val="single" w:sz="12" w:space="0" w:color="auto"/>
            </w:tcBorders>
            <w:shd w:val="clear" w:color="auto" w:fill="F7CAAC"/>
          </w:tcPr>
          <w:p w14:paraId="78DB1E9E" w14:textId="77777777" w:rsidR="00A14B20" w:rsidRDefault="00A14B20" w:rsidP="00A57E40">
            <w:pPr>
              <w:jc w:val="both"/>
            </w:pPr>
            <w:r>
              <w:rPr>
                <w:b/>
              </w:rPr>
              <w:t>Řízení konáno na VŠ</w:t>
            </w:r>
          </w:p>
        </w:tc>
        <w:tc>
          <w:tcPr>
            <w:tcW w:w="2197" w:type="dxa"/>
            <w:gridSpan w:val="14"/>
            <w:tcBorders>
              <w:top w:val="single" w:sz="12" w:space="0" w:color="auto"/>
              <w:left w:val="single" w:sz="12" w:space="0" w:color="auto"/>
            </w:tcBorders>
            <w:shd w:val="clear" w:color="auto" w:fill="F7CAAC"/>
          </w:tcPr>
          <w:p w14:paraId="09327C01" w14:textId="77777777" w:rsidR="00A14B20" w:rsidRDefault="00BC7F37" w:rsidP="00A57E40">
            <w:pPr>
              <w:jc w:val="both"/>
              <w:rPr>
                <w:b/>
              </w:rPr>
            </w:pPr>
            <w:r>
              <w:rPr>
                <w:b/>
              </w:rPr>
              <w:t>O</w:t>
            </w:r>
            <w:r w:rsidR="00A14B20">
              <w:rPr>
                <w:b/>
              </w:rPr>
              <w:t>hlasy publikací</w:t>
            </w:r>
          </w:p>
        </w:tc>
      </w:tr>
      <w:tr w:rsidR="00A14B20" w14:paraId="706B4BC5" w14:textId="77777777" w:rsidTr="00A914E8">
        <w:trPr>
          <w:cantSplit/>
        </w:trPr>
        <w:tc>
          <w:tcPr>
            <w:tcW w:w="3374" w:type="dxa"/>
            <w:gridSpan w:val="7"/>
          </w:tcPr>
          <w:p w14:paraId="56C4D73A" w14:textId="77777777" w:rsidR="00A14B20" w:rsidRPr="00827804" w:rsidRDefault="00BE5BFD" w:rsidP="00A57E40">
            <w:pPr>
              <w:spacing w:after="40"/>
            </w:pPr>
            <w:r>
              <w:t>---</w:t>
            </w:r>
          </w:p>
        </w:tc>
        <w:tc>
          <w:tcPr>
            <w:tcW w:w="2244" w:type="dxa"/>
            <w:gridSpan w:val="7"/>
          </w:tcPr>
          <w:p w14:paraId="5881BDE3" w14:textId="77777777" w:rsidR="00A14B20" w:rsidRPr="00827804" w:rsidRDefault="00BE5BFD" w:rsidP="00A57E40">
            <w:pPr>
              <w:spacing w:after="40"/>
            </w:pPr>
            <w:r>
              <w:t>---</w:t>
            </w:r>
          </w:p>
        </w:tc>
        <w:tc>
          <w:tcPr>
            <w:tcW w:w="2250" w:type="dxa"/>
            <w:gridSpan w:val="14"/>
            <w:tcBorders>
              <w:right w:val="single" w:sz="12" w:space="0" w:color="auto"/>
            </w:tcBorders>
          </w:tcPr>
          <w:p w14:paraId="045E83F0" w14:textId="77777777" w:rsidR="00A14B20" w:rsidRPr="00827804" w:rsidRDefault="00BE5BFD" w:rsidP="00A57E40">
            <w:pPr>
              <w:spacing w:after="40"/>
            </w:pPr>
            <w:r>
              <w:t>---</w:t>
            </w:r>
          </w:p>
        </w:tc>
        <w:tc>
          <w:tcPr>
            <w:tcW w:w="635" w:type="dxa"/>
            <w:gridSpan w:val="2"/>
            <w:tcBorders>
              <w:left w:val="single" w:sz="12" w:space="0" w:color="auto"/>
            </w:tcBorders>
            <w:shd w:val="clear" w:color="auto" w:fill="F7CAAC"/>
          </w:tcPr>
          <w:p w14:paraId="38F832D4" w14:textId="77777777" w:rsidR="00A14B20" w:rsidRDefault="00A14B20" w:rsidP="00A57E40">
            <w:pPr>
              <w:jc w:val="both"/>
            </w:pPr>
            <w:r>
              <w:rPr>
                <w:b/>
              </w:rPr>
              <w:t>WOS</w:t>
            </w:r>
          </w:p>
        </w:tc>
        <w:tc>
          <w:tcPr>
            <w:tcW w:w="693" w:type="dxa"/>
            <w:gridSpan w:val="5"/>
            <w:shd w:val="clear" w:color="auto" w:fill="F7CAAC"/>
          </w:tcPr>
          <w:p w14:paraId="24C2C20A" w14:textId="77777777" w:rsidR="00A14B20" w:rsidRDefault="00A14B20" w:rsidP="00A57E40">
            <w:pPr>
              <w:jc w:val="both"/>
              <w:rPr>
                <w:sz w:val="18"/>
              </w:rPr>
            </w:pPr>
            <w:r>
              <w:rPr>
                <w:b/>
                <w:sz w:val="18"/>
              </w:rPr>
              <w:t>Scopus</w:t>
            </w:r>
          </w:p>
        </w:tc>
        <w:tc>
          <w:tcPr>
            <w:tcW w:w="869" w:type="dxa"/>
            <w:gridSpan w:val="7"/>
            <w:shd w:val="clear" w:color="auto" w:fill="F7CAAC"/>
          </w:tcPr>
          <w:p w14:paraId="5E9AB6FF" w14:textId="77777777" w:rsidR="00A14B20" w:rsidRDefault="00A14B20" w:rsidP="00A57E40">
            <w:pPr>
              <w:jc w:val="both"/>
            </w:pPr>
            <w:r>
              <w:rPr>
                <w:b/>
                <w:sz w:val="18"/>
              </w:rPr>
              <w:t>ostatní</w:t>
            </w:r>
          </w:p>
        </w:tc>
      </w:tr>
      <w:tr w:rsidR="00A14B20" w:rsidRPr="00B34D38" w14:paraId="5A6A0341" w14:textId="77777777" w:rsidTr="00A914E8">
        <w:trPr>
          <w:cantSplit/>
          <w:trHeight w:val="70"/>
        </w:trPr>
        <w:tc>
          <w:tcPr>
            <w:tcW w:w="3374" w:type="dxa"/>
            <w:gridSpan w:val="7"/>
            <w:shd w:val="clear" w:color="auto" w:fill="F7CAAC"/>
          </w:tcPr>
          <w:p w14:paraId="5F46BD6D" w14:textId="77777777" w:rsidR="00A14B20" w:rsidRDefault="00A14B20" w:rsidP="00A57E40">
            <w:pPr>
              <w:jc w:val="both"/>
            </w:pPr>
            <w:r>
              <w:rPr>
                <w:b/>
              </w:rPr>
              <w:t>Obor jmenovacího řízení</w:t>
            </w:r>
          </w:p>
        </w:tc>
        <w:tc>
          <w:tcPr>
            <w:tcW w:w="2244" w:type="dxa"/>
            <w:gridSpan w:val="7"/>
            <w:shd w:val="clear" w:color="auto" w:fill="F7CAAC"/>
          </w:tcPr>
          <w:p w14:paraId="37DDD7FD" w14:textId="77777777" w:rsidR="00A14B20" w:rsidRDefault="00A14B20" w:rsidP="00A57E40">
            <w:pPr>
              <w:jc w:val="both"/>
            </w:pPr>
            <w:r>
              <w:rPr>
                <w:b/>
              </w:rPr>
              <w:t>Rok udělení hodnosti</w:t>
            </w:r>
          </w:p>
        </w:tc>
        <w:tc>
          <w:tcPr>
            <w:tcW w:w="2250" w:type="dxa"/>
            <w:gridSpan w:val="14"/>
            <w:tcBorders>
              <w:right w:val="single" w:sz="12" w:space="0" w:color="auto"/>
            </w:tcBorders>
            <w:shd w:val="clear" w:color="auto" w:fill="F7CAAC"/>
          </w:tcPr>
          <w:p w14:paraId="54B3D322" w14:textId="77777777" w:rsidR="00A14B20" w:rsidRPr="00D25820" w:rsidRDefault="00A14B20" w:rsidP="00A57E40">
            <w:pPr>
              <w:jc w:val="both"/>
            </w:pPr>
            <w:r w:rsidRPr="00D25820">
              <w:rPr>
                <w:b/>
              </w:rPr>
              <w:t>Řízení konáno na VŠ</w:t>
            </w:r>
          </w:p>
        </w:tc>
        <w:tc>
          <w:tcPr>
            <w:tcW w:w="635" w:type="dxa"/>
            <w:gridSpan w:val="2"/>
            <w:vMerge w:val="restart"/>
            <w:tcBorders>
              <w:left w:val="single" w:sz="12" w:space="0" w:color="auto"/>
            </w:tcBorders>
          </w:tcPr>
          <w:p w14:paraId="11B7B178" w14:textId="5F89A663" w:rsidR="00A14B20" w:rsidRPr="00D25820" w:rsidRDefault="00EA24E4" w:rsidP="00BC7F37">
            <w:pPr>
              <w:jc w:val="both"/>
              <w:rPr>
                <w:b/>
              </w:rPr>
            </w:pPr>
            <w:r w:rsidRPr="00D25820">
              <w:rPr>
                <w:b/>
              </w:rPr>
              <w:t>878</w:t>
            </w:r>
          </w:p>
        </w:tc>
        <w:tc>
          <w:tcPr>
            <w:tcW w:w="693" w:type="dxa"/>
            <w:gridSpan w:val="5"/>
            <w:vMerge w:val="restart"/>
          </w:tcPr>
          <w:p w14:paraId="4F201492" w14:textId="71EA9DA5" w:rsidR="00A14B20" w:rsidRPr="00D25820" w:rsidRDefault="000B2E4B" w:rsidP="000B2E4B">
            <w:pPr>
              <w:jc w:val="both"/>
              <w:rPr>
                <w:b/>
              </w:rPr>
            </w:pPr>
            <w:r w:rsidRPr="00D25820">
              <w:rPr>
                <w:b/>
              </w:rPr>
              <w:t>1079</w:t>
            </w:r>
          </w:p>
        </w:tc>
        <w:tc>
          <w:tcPr>
            <w:tcW w:w="869" w:type="dxa"/>
            <w:gridSpan w:val="7"/>
            <w:vMerge w:val="restart"/>
          </w:tcPr>
          <w:p w14:paraId="1CC205EC" w14:textId="77777777" w:rsidR="00A14B20" w:rsidRPr="00B34D38" w:rsidRDefault="00A14B20" w:rsidP="00A57E40">
            <w:pPr>
              <w:jc w:val="both"/>
              <w:rPr>
                <w:b/>
                <w:sz w:val="18"/>
                <w:szCs w:val="18"/>
              </w:rPr>
            </w:pPr>
            <w:r w:rsidRPr="00B34D38">
              <w:rPr>
                <w:b/>
                <w:sz w:val="18"/>
                <w:szCs w:val="18"/>
              </w:rPr>
              <w:t>neevid.</w:t>
            </w:r>
          </w:p>
        </w:tc>
      </w:tr>
      <w:tr w:rsidR="00A14B20" w14:paraId="006F48EE" w14:textId="77777777" w:rsidTr="00A914E8">
        <w:trPr>
          <w:trHeight w:val="205"/>
        </w:trPr>
        <w:tc>
          <w:tcPr>
            <w:tcW w:w="3374" w:type="dxa"/>
            <w:gridSpan w:val="7"/>
          </w:tcPr>
          <w:p w14:paraId="300BAA42" w14:textId="77777777" w:rsidR="00A14B20" w:rsidRPr="00F55552" w:rsidRDefault="00A14B20" w:rsidP="00A57E40">
            <w:pPr>
              <w:spacing w:before="40" w:after="40"/>
              <w:jc w:val="both"/>
            </w:pPr>
            <w:r>
              <w:rPr>
                <w:rFonts w:eastAsia="Calibri"/>
                <w:lang w:eastAsia="en-US"/>
              </w:rPr>
              <w:t>---</w:t>
            </w:r>
          </w:p>
        </w:tc>
        <w:tc>
          <w:tcPr>
            <w:tcW w:w="2244" w:type="dxa"/>
            <w:gridSpan w:val="7"/>
          </w:tcPr>
          <w:p w14:paraId="4A8F710E" w14:textId="77777777" w:rsidR="00A14B20" w:rsidRDefault="00A14B20" w:rsidP="00A57E40">
            <w:pPr>
              <w:spacing w:before="40" w:after="40"/>
              <w:jc w:val="both"/>
            </w:pPr>
            <w:r>
              <w:t>---</w:t>
            </w:r>
          </w:p>
        </w:tc>
        <w:tc>
          <w:tcPr>
            <w:tcW w:w="2250" w:type="dxa"/>
            <w:gridSpan w:val="14"/>
            <w:tcBorders>
              <w:right w:val="single" w:sz="12" w:space="0" w:color="auto"/>
            </w:tcBorders>
          </w:tcPr>
          <w:p w14:paraId="7BF10012" w14:textId="77777777" w:rsidR="00A14B20" w:rsidRDefault="00A14B20" w:rsidP="00A57E40">
            <w:pPr>
              <w:spacing w:before="40" w:after="40"/>
              <w:jc w:val="both"/>
            </w:pPr>
            <w:r>
              <w:t>---</w:t>
            </w:r>
          </w:p>
        </w:tc>
        <w:tc>
          <w:tcPr>
            <w:tcW w:w="635" w:type="dxa"/>
            <w:gridSpan w:val="2"/>
            <w:vMerge/>
            <w:tcBorders>
              <w:left w:val="single" w:sz="12" w:space="0" w:color="auto"/>
            </w:tcBorders>
            <w:vAlign w:val="center"/>
          </w:tcPr>
          <w:p w14:paraId="679CB882" w14:textId="77777777" w:rsidR="00A14B20" w:rsidRDefault="00A14B20" w:rsidP="00A57E40">
            <w:pPr>
              <w:rPr>
                <w:b/>
              </w:rPr>
            </w:pPr>
          </w:p>
        </w:tc>
        <w:tc>
          <w:tcPr>
            <w:tcW w:w="693" w:type="dxa"/>
            <w:gridSpan w:val="5"/>
            <w:vMerge/>
            <w:vAlign w:val="center"/>
          </w:tcPr>
          <w:p w14:paraId="025F4ABE" w14:textId="77777777" w:rsidR="00A14B20" w:rsidRDefault="00A14B20" w:rsidP="00A57E40">
            <w:pPr>
              <w:rPr>
                <w:b/>
              </w:rPr>
            </w:pPr>
          </w:p>
        </w:tc>
        <w:tc>
          <w:tcPr>
            <w:tcW w:w="869" w:type="dxa"/>
            <w:gridSpan w:val="7"/>
            <w:vMerge/>
            <w:vAlign w:val="center"/>
          </w:tcPr>
          <w:p w14:paraId="1CC303A3" w14:textId="77777777" w:rsidR="00A14B20" w:rsidRDefault="00A14B20" w:rsidP="00A57E40">
            <w:pPr>
              <w:rPr>
                <w:b/>
              </w:rPr>
            </w:pPr>
          </w:p>
        </w:tc>
      </w:tr>
      <w:tr w:rsidR="00A14B20" w14:paraId="62098EFF" w14:textId="77777777" w:rsidTr="00A914E8">
        <w:tc>
          <w:tcPr>
            <w:tcW w:w="10065" w:type="dxa"/>
            <w:gridSpan w:val="42"/>
            <w:shd w:val="clear" w:color="auto" w:fill="F7CAAC"/>
          </w:tcPr>
          <w:p w14:paraId="484D8C3B" w14:textId="77777777" w:rsidR="00A14B20" w:rsidRDefault="001063A9" w:rsidP="00A57E40">
            <w:pPr>
              <w:jc w:val="both"/>
              <w:rPr>
                <w:b/>
              </w:rPr>
            </w:pPr>
            <w:r>
              <w:rPr>
                <w:b/>
              </w:rPr>
              <w:t>P</w:t>
            </w:r>
            <w:r w:rsidR="00A14B20">
              <w:rPr>
                <w:b/>
              </w:rPr>
              <w:t xml:space="preserve">řehled o nejvýznamnější publikační a další tvůrčí činnosti nebo další profesní činnosti u odborníků z praxe vztahující se k zabezpečovaným předmětům </w:t>
            </w:r>
          </w:p>
        </w:tc>
      </w:tr>
      <w:tr w:rsidR="00A14B20" w:rsidRPr="00244128" w14:paraId="02E3F479" w14:textId="77777777" w:rsidTr="00A914E8">
        <w:trPr>
          <w:trHeight w:val="4281"/>
        </w:trPr>
        <w:tc>
          <w:tcPr>
            <w:tcW w:w="10065" w:type="dxa"/>
            <w:gridSpan w:val="42"/>
          </w:tcPr>
          <w:p w14:paraId="661DE894" w14:textId="121FE49C" w:rsidR="002E0021" w:rsidRPr="00725B34" w:rsidRDefault="002E0021"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Pr="00725B34">
              <w:rPr>
                <w:b/>
                <w:sz w:val="20"/>
                <w:szCs w:val="20"/>
                <w:lang w:val="cs-CZ"/>
              </w:rPr>
              <w:t>R</w:t>
            </w:r>
            <w:r w:rsidR="00122CC4" w:rsidRPr="00725B34">
              <w:rPr>
                <w:b/>
                <w:sz w:val="20"/>
                <w:szCs w:val="20"/>
                <w:lang w:val="cs-CZ"/>
              </w:rPr>
              <w:t>.S.</w:t>
            </w:r>
            <w:proofErr w:type="gramEnd"/>
            <w:r w:rsidR="00122CC4" w:rsidRPr="00725B34">
              <w:rPr>
                <w:b/>
                <w:sz w:val="20"/>
                <w:szCs w:val="20"/>
                <w:lang w:val="cs-CZ"/>
              </w:rPr>
              <w:t xml:space="preserve"> (50%)</w:t>
            </w:r>
            <w:r w:rsidR="00B43CB9" w:rsidRPr="00725B34">
              <w:rPr>
                <w:sz w:val="20"/>
                <w:szCs w:val="20"/>
                <w:lang w:val="cs-CZ"/>
              </w:rPr>
              <w:t>,</w:t>
            </w:r>
            <w:r w:rsidRPr="00725B34">
              <w:rPr>
                <w:sz w:val="20"/>
                <w:szCs w:val="20"/>
                <w:lang w:val="cs-CZ"/>
              </w:rPr>
              <w:t xml:space="preserve"> KUŘITKA, I</w:t>
            </w:r>
            <w:r w:rsidR="00B43CB9" w:rsidRPr="00725B34">
              <w:rPr>
                <w:sz w:val="20"/>
                <w:szCs w:val="20"/>
                <w:lang w:val="cs-CZ"/>
              </w:rPr>
              <w:t xml:space="preserve">., </w:t>
            </w:r>
            <w:r w:rsidR="00122CC4" w:rsidRPr="00725B34">
              <w:rPr>
                <w:sz w:val="20"/>
                <w:szCs w:val="20"/>
                <w:lang w:val="cs-CZ"/>
              </w:rPr>
              <w:t>VIL</w:t>
            </w:r>
            <w:r w:rsidR="00B43CB9" w:rsidRPr="00725B34">
              <w:rPr>
                <w:sz w:val="20"/>
                <w:szCs w:val="20"/>
                <w:lang w:val="cs-CZ"/>
              </w:rPr>
              <w:t xml:space="preserve">ČÁKOVÁ, J., </w:t>
            </w:r>
            <w:r w:rsidR="00122CC4" w:rsidRPr="00725B34">
              <w:rPr>
                <w:sz w:val="20"/>
                <w:szCs w:val="20"/>
                <w:lang w:val="cs-CZ"/>
              </w:rPr>
              <w:t>HAVLICA, J.</w:t>
            </w:r>
            <w:r w:rsidR="00B43CB9" w:rsidRPr="00725B34">
              <w:rPr>
                <w:sz w:val="20"/>
                <w:szCs w:val="20"/>
                <w:lang w:val="cs-CZ"/>
              </w:rPr>
              <w:t xml:space="preserve">, </w:t>
            </w:r>
            <w:r w:rsidRPr="00725B34">
              <w:rPr>
                <w:sz w:val="20"/>
                <w:szCs w:val="20"/>
                <w:lang w:val="cs-CZ"/>
              </w:rPr>
              <w:t>KALINA, L</w:t>
            </w:r>
            <w:r w:rsidR="00122CC4" w:rsidRPr="00725B34">
              <w:rPr>
                <w:sz w:val="20"/>
                <w:szCs w:val="20"/>
                <w:lang w:val="cs-CZ"/>
              </w:rPr>
              <w:t>.</w:t>
            </w:r>
            <w:r w:rsidR="00B43CB9" w:rsidRPr="00725B34">
              <w:rPr>
                <w:sz w:val="20"/>
                <w:szCs w:val="20"/>
                <w:lang w:val="cs-CZ"/>
              </w:rPr>
              <w:t xml:space="preserve">, </w:t>
            </w:r>
            <w:r w:rsidRPr="00725B34">
              <w:rPr>
                <w:sz w:val="20"/>
                <w:szCs w:val="20"/>
                <w:lang w:val="cs-CZ"/>
              </w:rPr>
              <w:t>URBÁNEK, P</w:t>
            </w:r>
            <w:r w:rsidR="00122CC4" w:rsidRPr="00725B34">
              <w:rPr>
                <w:sz w:val="20"/>
                <w:szCs w:val="20"/>
                <w:lang w:val="cs-CZ"/>
              </w:rPr>
              <w:t>.</w:t>
            </w:r>
            <w:r w:rsidR="00B43CB9" w:rsidRPr="00725B34">
              <w:rPr>
                <w:sz w:val="20"/>
                <w:szCs w:val="20"/>
                <w:lang w:val="cs-CZ"/>
              </w:rPr>
              <w:t xml:space="preserve">, </w:t>
            </w:r>
            <w:r w:rsidRPr="00725B34">
              <w:rPr>
                <w:sz w:val="20"/>
                <w:szCs w:val="20"/>
                <w:lang w:val="cs-CZ"/>
              </w:rPr>
              <w:t>MACHOVSK</w:t>
            </w:r>
            <w:r w:rsidR="00B43CB9" w:rsidRPr="00725B34">
              <w:rPr>
                <w:sz w:val="20"/>
                <w:szCs w:val="20"/>
                <w:lang w:val="cs-CZ"/>
              </w:rPr>
              <w:t>Ý</w:t>
            </w:r>
            <w:r w:rsidRPr="00725B34">
              <w:rPr>
                <w:sz w:val="20"/>
                <w:szCs w:val="20"/>
                <w:lang w:val="cs-CZ"/>
              </w:rPr>
              <w:t>, M</w:t>
            </w:r>
            <w:r w:rsidR="00122CC4" w:rsidRPr="00725B34">
              <w:rPr>
                <w:sz w:val="20"/>
                <w:szCs w:val="20"/>
                <w:lang w:val="cs-CZ"/>
              </w:rPr>
              <w:t>.</w:t>
            </w:r>
            <w:r w:rsidR="00B43CB9" w:rsidRPr="00725B34">
              <w:rPr>
                <w:sz w:val="20"/>
                <w:szCs w:val="20"/>
                <w:lang w:val="cs-CZ"/>
              </w:rPr>
              <w:t>, Š</w:t>
            </w:r>
            <w:r w:rsidRPr="00725B34">
              <w:rPr>
                <w:sz w:val="20"/>
                <w:szCs w:val="20"/>
                <w:lang w:val="cs-CZ"/>
              </w:rPr>
              <w:t>KODA, D</w:t>
            </w:r>
            <w:r w:rsidR="00122CC4" w:rsidRPr="00725B34">
              <w:rPr>
                <w:sz w:val="20"/>
                <w:szCs w:val="20"/>
                <w:lang w:val="cs-CZ"/>
              </w:rPr>
              <w:t>.</w:t>
            </w:r>
            <w:r w:rsidR="00B43CB9" w:rsidRPr="00725B34">
              <w:rPr>
                <w:sz w:val="20"/>
                <w:szCs w:val="20"/>
                <w:lang w:val="cs-CZ"/>
              </w:rPr>
              <w:t xml:space="preserve">, </w:t>
            </w:r>
            <w:r w:rsidRPr="00725B34">
              <w:rPr>
                <w:sz w:val="20"/>
                <w:szCs w:val="20"/>
                <w:lang w:val="cs-CZ"/>
              </w:rPr>
              <w:t>MASAŘ,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HOLEK,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 xml:space="preserve">Sonochemical </w:t>
            </w:r>
            <w:r w:rsidR="00B43CB9" w:rsidRPr="00725B34">
              <w:rPr>
                <w:sz w:val="20"/>
                <w:szCs w:val="20"/>
                <w:lang w:val="cs-CZ"/>
              </w:rPr>
              <w:t>s</w:t>
            </w:r>
            <w:r w:rsidRPr="00725B34">
              <w:rPr>
                <w:sz w:val="20"/>
                <w:szCs w:val="20"/>
                <w:lang w:val="cs-CZ"/>
              </w:rPr>
              <w:t xml:space="preserve">ynthesis of Gd3+ </w:t>
            </w:r>
            <w:r w:rsidR="00B43CB9" w:rsidRPr="00725B34">
              <w:rPr>
                <w:sz w:val="20"/>
                <w:szCs w:val="20"/>
                <w:lang w:val="cs-CZ"/>
              </w:rPr>
              <w:t>d</w:t>
            </w:r>
            <w:r w:rsidRPr="00725B34">
              <w:rPr>
                <w:sz w:val="20"/>
                <w:szCs w:val="20"/>
                <w:lang w:val="cs-CZ"/>
              </w:rPr>
              <w:t>oped CoFe</w:t>
            </w:r>
            <w:r w:rsidRPr="00725B34">
              <w:rPr>
                <w:sz w:val="20"/>
                <w:szCs w:val="20"/>
                <w:vertAlign w:val="subscript"/>
                <w:lang w:val="cs-CZ"/>
              </w:rPr>
              <w:t>2</w:t>
            </w:r>
            <w:r w:rsidRPr="00725B34">
              <w:rPr>
                <w:sz w:val="20"/>
                <w:szCs w:val="20"/>
                <w:lang w:val="cs-CZ"/>
              </w:rPr>
              <w:t>O</w:t>
            </w:r>
            <w:r w:rsidRPr="00725B34">
              <w:rPr>
                <w:sz w:val="20"/>
                <w:szCs w:val="20"/>
                <w:vertAlign w:val="subscript"/>
                <w:lang w:val="cs-CZ"/>
              </w:rPr>
              <w:t>4</w:t>
            </w:r>
            <w:r w:rsidRPr="00725B34">
              <w:rPr>
                <w:sz w:val="20"/>
                <w:szCs w:val="20"/>
                <w:lang w:val="cs-CZ"/>
              </w:rPr>
              <w:t xml:space="preserve"> </w:t>
            </w:r>
            <w:r w:rsidR="00B43CB9" w:rsidRPr="00725B34">
              <w:rPr>
                <w:sz w:val="20"/>
                <w:szCs w:val="20"/>
                <w:lang w:val="cs-CZ"/>
              </w:rPr>
              <w:t>s</w:t>
            </w:r>
            <w:r w:rsidRPr="00725B34">
              <w:rPr>
                <w:sz w:val="20"/>
                <w:szCs w:val="20"/>
                <w:lang w:val="cs-CZ"/>
              </w:rPr>
              <w:t xml:space="preserve">pinel </w:t>
            </w:r>
            <w:r w:rsidR="00B43CB9" w:rsidRPr="00725B34">
              <w:rPr>
                <w:sz w:val="20"/>
                <w:szCs w:val="20"/>
                <w:lang w:val="cs-CZ"/>
              </w:rPr>
              <w:t>f</w:t>
            </w:r>
            <w:r w:rsidRPr="00725B34">
              <w:rPr>
                <w:sz w:val="20"/>
                <w:szCs w:val="20"/>
                <w:lang w:val="cs-CZ"/>
              </w:rPr>
              <w:t xml:space="preserve">errite </w:t>
            </w:r>
            <w:r w:rsidR="00B43CB9" w:rsidRPr="00725B34">
              <w:rPr>
                <w:sz w:val="20"/>
                <w:szCs w:val="20"/>
                <w:lang w:val="cs-CZ"/>
              </w:rPr>
              <w:t>n</w:t>
            </w:r>
            <w:r w:rsidRPr="00725B34">
              <w:rPr>
                <w:sz w:val="20"/>
                <w:szCs w:val="20"/>
                <w:lang w:val="cs-CZ"/>
              </w:rPr>
              <w:t xml:space="preserve">anoparticles and </w:t>
            </w:r>
            <w:r w:rsidR="00B43CB9" w:rsidRPr="00725B34">
              <w:rPr>
                <w:sz w:val="20"/>
                <w:szCs w:val="20"/>
                <w:lang w:val="cs-CZ"/>
              </w:rPr>
              <w:t>i</w:t>
            </w:r>
            <w:r w:rsidRPr="00725B34">
              <w:rPr>
                <w:sz w:val="20"/>
                <w:szCs w:val="20"/>
                <w:lang w:val="cs-CZ"/>
              </w:rPr>
              <w:t xml:space="preserve">ts </w:t>
            </w:r>
            <w:r w:rsidR="00B43CB9" w:rsidRPr="00725B34">
              <w:rPr>
                <w:sz w:val="20"/>
                <w:szCs w:val="20"/>
                <w:lang w:val="cs-CZ"/>
              </w:rPr>
              <w:t>p</w:t>
            </w:r>
            <w:r w:rsidRPr="00725B34">
              <w:rPr>
                <w:sz w:val="20"/>
                <w:szCs w:val="20"/>
                <w:lang w:val="cs-CZ"/>
              </w:rPr>
              <w:t xml:space="preserve">hysical </w:t>
            </w:r>
            <w:r w:rsidR="00B43CB9" w:rsidRPr="00725B34">
              <w:rPr>
                <w:sz w:val="20"/>
                <w:szCs w:val="20"/>
                <w:lang w:val="cs-CZ"/>
              </w:rPr>
              <w:t>p</w:t>
            </w:r>
            <w:r w:rsidRPr="00725B34">
              <w:rPr>
                <w:sz w:val="20"/>
                <w:szCs w:val="20"/>
                <w:lang w:val="cs-CZ"/>
              </w:rPr>
              <w:t xml:space="preserve">roperties. </w:t>
            </w:r>
            <w:r w:rsidRPr="00725B34">
              <w:rPr>
                <w:i/>
                <w:sz w:val="20"/>
                <w:szCs w:val="20"/>
                <w:lang w:val="cs-CZ"/>
              </w:rPr>
              <w:t xml:space="preserve">Ultrasonics </w:t>
            </w:r>
            <w:r w:rsidR="00D21FC6" w:rsidRPr="00725B34">
              <w:rPr>
                <w:i/>
                <w:sz w:val="20"/>
                <w:szCs w:val="20"/>
                <w:lang w:val="cs-CZ"/>
              </w:rPr>
              <w:t>-</w:t>
            </w:r>
            <w:r w:rsidRPr="00725B34">
              <w:rPr>
                <w:i/>
                <w:sz w:val="20"/>
                <w:szCs w:val="20"/>
                <w:lang w:val="cs-CZ"/>
              </w:rPr>
              <w:t xml:space="preserve"> Sonochemistry</w:t>
            </w:r>
            <w:r w:rsidR="00B43CB9" w:rsidRPr="00725B34">
              <w:rPr>
                <w:sz w:val="20"/>
                <w:szCs w:val="20"/>
                <w:lang w:val="cs-CZ"/>
              </w:rPr>
              <w:t xml:space="preserve"> </w:t>
            </w:r>
            <w:r w:rsidRPr="00725B34">
              <w:rPr>
                <w:sz w:val="20"/>
                <w:szCs w:val="20"/>
                <w:lang w:val="cs-CZ"/>
              </w:rPr>
              <w:t>40</w:t>
            </w:r>
            <w:r w:rsidR="00B43CB9" w:rsidRPr="00725B34">
              <w:rPr>
                <w:sz w:val="20"/>
                <w:szCs w:val="20"/>
                <w:lang w:val="cs-CZ"/>
              </w:rPr>
              <w:t xml:space="preserve">, </w:t>
            </w:r>
            <w:r w:rsidRPr="00725B34">
              <w:rPr>
                <w:sz w:val="20"/>
                <w:szCs w:val="20"/>
                <w:lang w:val="cs-CZ"/>
              </w:rPr>
              <w:t>773-783</w:t>
            </w:r>
            <w:r w:rsidR="00B43CB9" w:rsidRPr="00725B34">
              <w:rPr>
                <w:sz w:val="20"/>
                <w:szCs w:val="20"/>
                <w:lang w:val="cs-CZ"/>
              </w:rPr>
              <w:t xml:space="preserve">, </w:t>
            </w:r>
            <w:r w:rsidR="00B43CB9" w:rsidRPr="00725B34">
              <w:rPr>
                <w:b/>
                <w:sz w:val="20"/>
                <w:szCs w:val="20"/>
                <w:lang w:val="cs-CZ"/>
              </w:rPr>
              <w:t>2018</w:t>
            </w:r>
            <w:r w:rsidR="00B43CB9" w:rsidRPr="00725B34">
              <w:rPr>
                <w:sz w:val="20"/>
                <w:szCs w:val="20"/>
                <w:lang w:val="cs-CZ"/>
              </w:rPr>
              <w:t xml:space="preserve">. ISSN </w:t>
            </w:r>
            <w:r w:rsidRPr="00725B34">
              <w:rPr>
                <w:sz w:val="20"/>
                <w:szCs w:val="20"/>
                <w:lang w:val="cs-CZ"/>
              </w:rPr>
              <w:t>1350-4177.</w:t>
            </w:r>
          </w:p>
          <w:p w14:paraId="63FCB89F" w14:textId="1F9376D9" w:rsidR="00BE5BFD" w:rsidRPr="00725B34" w:rsidRDefault="00606D09"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00B43CB9" w:rsidRPr="00725B34">
              <w:rPr>
                <w:b/>
                <w:sz w:val="20"/>
                <w:szCs w:val="20"/>
                <w:lang w:val="cs-CZ"/>
              </w:rPr>
              <w:t>R.S.</w:t>
            </w:r>
            <w:proofErr w:type="gramEnd"/>
            <w:r w:rsidR="00B43CB9" w:rsidRPr="00725B34">
              <w:rPr>
                <w:b/>
                <w:sz w:val="20"/>
                <w:szCs w:val="20"/>
                <w:lang w:val="cs-CZ"/>
              </w:rPr>
              <w:t xml:space="preserve"> (50</w:t>
            </w:r>
            <w:r w:rsidR="00122CC4" w:rsidRPr="00725B34">
              <w:rPr>
                <w:b/>
                <w:sz w:val="20"/>
                <w:szCs w:val="20"/>
                <w:lang w:val="cs-CZ"/>
              </w:rPr>
              <w:t>%)</w:t>
            </w:r>
            <w:r w:rsidR="00B43CB9" w:rsidRPr="00725B34">
              <w:rPr>
                <w:sz w:val="20"/>
                <w:szCs w:val="20"/>
                <w:lang w:val="cs-CZ"/>
              </w:rPr>
              <w:t xml:space="preserve">, KUŘITKA, I., </w:t>
            </w:r>
            <w:r w:rsidR="00122CC4" w:rsidRPr="00725B34">
              <w:rPr>
                <w:sz w:val="20"/>
                <w:szCs w:val="20"/>
                <w:lang w:val="cs-CZ"/>
              </w:rPr>
              <w:t>HAVLICA, J.</w:t>
            </w:r>
            <w:r w:rsidR="00B43CB9" w:rsidRPr="00725B34">
              <w:rPr>
                <w:sz w:val="20"/>
                <w:szCs w:val="20"/>
                <w:lang w:val="cs-CZ"/>
              </w:rPr>
              <w:t xml:space="preserve">, </w:t>
            </w:r>
            <w:r w:rsidRPr="00725B34">
              <w:rPr>
                <w:sz w:val="20"/>
                <w:szCs w:val="20"/>
                <w:lang w:val="cs-CZ"/>
              </w:rPr>
              <w:t>HNATKO,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ALEXANDER, C</w:t>
            </w:r>
            <w:r w:rsidR="00122CC4" w:rsidRPr="00725B34">
              <w:rPr>
                <w:sz w:val="20"/>
                <w:szCs w:val="20"/>
                <w:lang w:val="cs-CZ"/>
              </w:rPr>
              <w:t>.</w:t>
            </w:r>
            <w:r w:rsidR="00B43CB9" w:rsidRPr="00725B34">
              <w:rPr>
                <w:sz w:val="20"/>
                <w:szCs w:val="20"/>
                <w:lang w:val="cs-CZ"/>
              </w:rPr>
              <w:t xml:space="preserve">, </w:t>
            </w:r>
            <w:r w:rsidRPr="00725B34">
              <w:rPr>
                <w:sz w:val="20"/>
                <w:szCs w:val="20"/>
                <w:lang w:val="cs-CZ"/>
              </w:rPr>
              <w:t>MASILKO, J</w:t>
            </w:r>
            <w:r w:rsidR="00122CC4" w:rsidRPr="00725B34">
              <w:rPr>
                <w:sz w:val="20"/>
                <w:szCs w:val="20"/>
                <w:lang w:val="cs-CZ"/>
              </w:rPr>
              <w:t>.</w:t>
            </w:r>
            <w:r w:rsidR="00B43CB9" w:rsidRPr="00725B34">
              <w:rPr>
                <w:sz w:val="20"/>
                <w:szCs w:val="20"/>
                <w:lang w:val="cs-CZ"/>
              </w:rPr>
              <w:t xml:space="preserve">, </w:t>
            </w:r>
            <w:r w:rsidRPr="00725B34">
              <w:rPr>
                <w:sz w:val="20"/>
                <w:szCs w:val="20"/>
                <w:lang w:val="cs-CZ"/>
              </w:rPr>
              <w:t>KALINA, L</w:t>
            </w:r>
            <w:r w:rsidR="00122CC4" w:rsidRPr="00725B34">
              <w:rPr>
                <w:sz w:val="20"/>
                <w:szCs w:val="20"/>
                <w:lang w:val="cs-CZ"/>
              </w:rPr>
              <w:t>.</w:t>
            </w:r>
            <w:r w:rsidR="00B43CB9" w:rsidRPr="00725B34">
              <w:rPr>
                <w:sz w:val="20"/>
                <w:szCs w:val="20"/>
                <w:lang w:val="cs-CZ"/>
              </w:rPr>
              <w:t>, H</w:t>
            </w:r>
            <w:r w:rsidRPr="00725B34">
              <w:rPr>
                <w:sz w:val="20"/>
                <w:szCs w:val="20"/>
                <w:lang w:val="cs-CZ"/>
              </w:rPr>
              <w:t>AJDÚCHOVÁ, M</w:t>
            </w:r>
            <w:r w:rsidR="00122CC4" w:rsidRPr="00725B34">
              <w:rPr>
                <w:sz w:val="20"/>
                <w:szCs w:val="20"/>
                <w:lang w:val="cs-CZ"/>
              </w:rPr>
              <w:t>.</w:t>
            </w:r>
            <w:r w:rsidR="00B43CB9" w:rsidRPr="00725B34">
              <w:rPr>
                <w:sz w:val="20"/>
                <w:szCs w:val="20"/>
                <w:lang w:val="cs-CZ"/>
              </w:rPr>
              <w:t xml:space="preserve">, </w:t>
            </w:r>
            <w:r w:rsidRPr="00725B34">
              <w:rPr>
                <w:sz w:val="20"/>
                <w:szCs w:val="20"/>
                <w:lang w:val="cs-CZ"/>
              </w:rPr>
              <w:t>RUSN</w:t>
            </w:r>
            <w:r w:rsidR="00B43CB9" w:rsidRPr="00725B34">
              <w:rPr>
                <w:sz w:val="20"/>
                <w:szCs w:val="20"/>
                <w:lang w:val="cs-CZ"/>
              </w:rPr>
              <w:t>Á</w:t>
            </w:r>
            <w:r w:rsidRPr="00725B34">
              <w:rPr>
                <w:sz w:val="20"/>
                <w:szCs w:val="20"/>
                <w:lang w:val="cs-CZ"/>
              </w:rPr>
              <w:t>K, J</w:t>
            </w:r>
            <w:r w:rsidR="00122CC4" w:rsidRPr="00725B34">
              <w:rPr>
                <w:sz w:val="20"/>
                <w:szCs w:val="20"/>
                <w:lang w:val="cs-CZ"/>
              </w:rPr>
              <w:t>.</w:t>
            </w:r>
            <w:r w:rsidR="00B43CB9" w:rsidRPr="00725B34">
              <w:rPr>
                <w:sz w:val="20"/>
                <w:szCs w:val="20"/>
                <w:lang w:val="cs-CZ"/>
              </w:rPr>
              <w:t xml:space="preserve">, </w:t>
            </w:r>
            <w:r w:rsidRPr="00725B34">
              <w:rPr>
                <w:sz w:val="20"/>
                <w:szCs w:val="20"/>
                <w:lang w:val="cs-CZ"/>
              </w:rPr>
              <w:t>ENEV, V</w:t>
            </w:r>
            <w:r w:rsidR="00122CC4" w:rsidRPr="00725B34">
              <w:rPr>
                <w:sz w:val="20"/>
                <w:szCs w:val="20"/>
                <w:lang w:val="cs-CZ"/>
              </w:rPr>
              <w:t>.</w:t>
            </w:r>
            <w:r w:rsidR="00B43CB9" w:rsidRPr="00725B34">
              <w:rPr>
                <w:sz w:val="20"/>
                <w:szCs w:val="20"/>
                <w:lang w:val="cs-CZ"/>
              </w:rPr>
              <w:t xml:space="preserve">: </w:t>
            </w:r>
            <w:r w:rsidRPr="00725B34">
              <w:rPr>
                <w:sz w:val="20"/>
                <w:szCs w:val="20"/>
                <w:lang w:val="cs-CZ"/>
              </w:rPr>
              <w:t xml:space="preserve">Structural, </w:t>
            </w:r>
            <w:r w:rsidR="00B43CB9" w:rsidRPr="00725B34">
              <w:rPr>
                <w:sz w:val="20"/>
                <w:szCs w:val="20"/>
                <w:lang w:val="cs-CZ"/>
              </w:rPr>
              <w:t>m</w:t>
            </w:r>
            <w:r w:rsidRPr="00725B34">
              <w:rPr>
                <w:sz w:val="20"/>
                <w:szCs w:val="20"/>
                <w:lang w:val="cs-CZ"/>
              </w:rPr>
              <w:t xml:space="preserve">agnetic, </w:t>
            </w:r>
            <w:r w:rsidR="00B43CB9" w:rsidRPr="00725B34">
              <w:rPr>
                <w:sz w:val="20"/>
                <w:szCs w:val="20"/>
                <w:lang w:val="cs-CZ"/>
              </w:rPr>
              <w:t>e</w:t>
            </w:r>
            <w:r w:rsidRPr="00725B34">
              <w:rPr>
                <w:sz w:val="20"/>
                <w:szCs w:val="20"/>
                <w:lang w:val="cs-CZ"/>
              </w:rPr>
              <w:t xml:space="preserve">lastic, </w:t>
            </w:r>
            <w:r w:rsidR="00B43CB9" w:rsidRPr="00725B34">
              <w:rPr>
                <w:sz w:val="20"/>
                <w:szCs w:val="20"/>
                <w:lang w:val="cs-CZ"/>
              </w:rPr>
              <w:t>d</w:t>
            </w:r>
            <w:r w:rsidRPr="00725B34">
              <w:rPr>
                <w:sz w:val="20"/>
                <w:szCs w:val="20"/>
                <w:lang w:val="cs-CZ"/>
              </w:rPr>
              <w:t xml:space="preserve">ielectric and </w:t>
            </w:r>
            <w:r w:rsidR="00B43CB9" w:rsidRPr="00725B34">
              <w:rPr>
                <w:sz w:val="20"/>
                <w:szCs w:val="20"/>
                <w:lang w:val="cs-CZ"/>
              </w:rPr>
              <w:t>e</w:t>
            </w:r>
            <w:r w:rsidRPr="00725B34">
              <w:rPr>
                <w:sz w:val="20"/>
                <w:szCs w:val="20"/>
                <w:lang w:val="cs-CZ"/>
              </w:rPr>
              <w:t xml:space="preserve">lectrical </w:t>
            </w:r>
            <w:r w:rsidR="00B43CB9" w:rsidRPr="00725B34">
              <w:rPr>
                <w:sz w:val="20"/>
                <w:szCs w:val="20"/>
                <w:lang w:val="cs-CZ"/>
              </w:rPr>
              <w:t>p</w:t>
            </w:r>
            <w:r w:rsidRPr="00725B34">
              <w:rPr>
                <w:sz w:val="20"/>
                <w:szCs w:val="20"/>
                <w:lang w:val="cs-CZ"/>
              </w:rPr>
              <w:t xml:space="preserve">roperties of </w:t>
            </w:r>
            <w:r w:rsidR="00B43CB9" w:rsidRPr="00725B34">
              <w:rPr>
                <w:sz w:val="20"/>
                <w:szCs w:val="20"/>
                <w:lang w:val="cs-CZ"/>
              </w:rPr>
              <w:t>h</w:t>
            </w:r>
            <w:r w:rsidRPr="00725B34">
              <w:rPr>
                <w:sz w:val="20"/>
                <w:szCs w:val="20"/>
                <w:lang w:val="cs-CZ"/>
              </w:rPr>
              <w:t xml:space="preserve">ot-press </w:t>
            </w:r>
            <w:r w:rsidR="00B43CB9" w:rsidRPr="00725B34">
              <w:rPr>
                <w:sz w:val="20"/>
                <w:szCs w:val="20"/>
                <w:lang w:val="cs-CZ"/>
              </w:rPr>
              <w:t>s</w:t>
            </w:r>
            <w:r w:rsidRPr="00725B34">
              <w:rPr>
                <w:sz w:val="20"/>
                <w:szCs w:val="20"/>
                <w:lang w:val="cs-CZ"/>
              </w:rPr>
              <w:t>intered Co1−xZnxFe</w:t>
            </w:r>
            <w:r w:rsidRPr="00725B34">
              <w:rPr>
                <w:sz w:val="20"/>
                <w:szCs w:val="20"/>
                <w:vertAlign w:val="subscript"/>
                <w:lang w:val="cs-CZ"/>
              </w:rPr>
              <w:t>2</w:t>
            </w:r>
            <w:r w:rsidRPr="00725B34">
              <w:rPr>
                <w:sz w:val="20"/>
                <w:szCs w:val="20"/>
                <w:lang w:val="cs-CZ"/>
              </w:rPr>
              <w:t>O</w:t>
            </w:r>
            <w:r w:rsidRPr="00725B34">
              <w:rPr>
                <w:sz w:val="20"/>
                <w:szCs w:val="20"/>
                <w:vertAlign w:val="subscript"/>
                <w:lang w:val="cs-CZ"/>
              </w:rPr>
              <w:t>4</w:t>
            </w:r>
            <w:r w:rsidRPr="00725B34">
              <w:rPr>
                <w:sz w:val="20"/>
                <w:szCs w:val="20"/>
                <w:lang w:val="cs-CZ"/>
              </w:rPr>
              <w:t xml:space="preserve"> (X=0.0, 0.5) </w:t>
            </w:r>
            <w:r w:rsidR="00B43CB9" w:rsidRPr="00725B34">
              <w:rPr>
                <w:sz w:val="20"/>
                <w:szCs w:val="20"/>
                <w:lang w:val="cs-CZ"/>
              </w:rPr>
              <w:t>s</w:t>
            </w:r>
            <w:r w:rsidRPr="00725B34">
              <w:rPr>
                <w:sz w:val="20"/>
                <w:szCs w:val="20"/>
                <w:lang w:val="cs-CZ"/>
              </w:rPr>
              <w:t xml:space="preserve">pinel </w:t>
            </w:r>
            <w:r w:rsidR="00B43CB9" w:rsidRPr="00725B34">
              <w:rPr>
                <w:sz w:val="20"/>
                <w:szCs w:val="20"/>
                <w:lang w:val="cs-CZ"/>
              </w:rPr>
              <w:t>ferrite n</w:t>
            </w:r>
            <w:r w:rsidRPr="00725B34">
              <w:rPr>
                <w:sz w:val="20"/>
                <w:szCs w:val="20"/>
                <w:lang w:val="cs-CZ"/>
              </w:rPr>
              <w:t xml:space="preserve">anoparticles. </w:t>
            </w:r>
            <w:r w:rsidRPr="00725B34">
              <w:rPr>
                <w:i/>
                <w:sz w:val="20"/>
                <w:szCs w:val="20"/>
                <w:lang w:val="cs-CZ"/>
              </w:rPr>
              <w:t>Journal of Magnetism and Magnetic Materials</w:t>
            </w:r>
            <w:r w:rsidR="00B43CB9" w:rsidRPr="00725B34">
              <w:rPr>
                <w:i/>
                <w:sz w:val="20"/>
                <w:szCs w:val="20"/>
                <w:lang w:val="cs-CZ"/>
              </w:rPr>
              <w:t xml:space="preserve"> </w:t>
            </w:r>
            <w:r w:rsidR="00B43CB9" w:rsidRPr="00725B34">
              <w:rPr>
                <w:sz w:val="20"/>
                <w:szCs w:val="20"/>
                <w:lang w:val="cs-CZ"/>
              </w:rPr>
              <w:t xml:space="preserve"> 447, </w:t>
            </w:r>
            <w:r w:rsidRPr="00725B34">
              <w:rPr>
                <w:sz w:val="20"/>
                <w:szCs w:val="20"/>
                <w:lang w:val="cs-CZ"/>
              </w:rPr>
              <w:t>48-57</w:t>
            </w:r>
            <w:r w:rsidR="00B43CB9" w:rsidRPr="00725B34">
              <w:rPr>
                <w:sz w:val="20"/>
                <w:szCs w:val="20"/>
                <w:lang w:val="cs-CZ"/>
              </w:rPr>
              <w:t xml:space="preserve">, </w:t>
            </w:r>
            <w:r w:rsidR="00B43CB9" w:rsidRPr="00725B34">
              <w:rPr>
                <w:b/>
                <w:sz w:val="20"/>
                <w:szCs w:val="20"/>
                <w:lang w:val="cs-CZ"/>
              </w:rPr>
              <w:t>2018</w:t>
            </w:r>
            <w:r w:rsidRPr="00725B34">
              <w:rPr>
                <w:sz w:val="20"/>
                <w:szCs w:val="20"/>
                <w:lang w:val="cs-CZ"/>
              </w:rPr>
              <w:t>. ISSN</w:t>
            </w:r>
            <w:r w:rsidR="00B43CB9" w:rsidRPr="00725B34">
              <w:rPr>
                <w:sz w:val="20"/>
                <w:szCs w:val="20"/>
                <w:lang w:val="cs-CZ"/>
              </w:rPr>
              <w:t xml:space="preserve"> </w:t>
            </w:r>
            <w:r w:rsidRPr="00725B34">
              <w:rPr>
                <w:sz w:val="20"/>
                <w:szCs w:val="20"/>
                <w:lang w:val="cs-CZ"/>
              </w:rPr>
              <w:t>0304-8853.</w:t>
            </w:r>
          </w:p>
          <w:p w14:paraId="1E90454A" w14:textId="3593FB6B" w:rsidR="00606D09" w:rsidRPr="00725B34" w:rsidRDefault="00B43CB9"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Pr="00725B34">
              <w:rPr>
                <w:b/>
                <w:sz w:val="20"/>
                <w:szCs w:val="20"/>
                <w:lang w:val="cs-CZ"/>
              </w:rPr>
              <w:t>R.S.</w:t>
            </w:r>
            <w:proofErr w:type="gramEnd"/>
            <w:r w:rsidRPr="00725B34">
              <w:rPr>
                <w:b/>
                <w:sz w:val="20"/>
                <w:szCs w:val="20"/>
                <w:lang w:val="cs-CZ"/>
              </w:rPr>
              <w:t xml:space="preserve"> (50</w:t>
            </w:r>
            <w:r w:rsidR="00122CC4" w:rsidRPr="00725B34">
              <w:rPr>
                <w:b/>
                <w:sz w:val="20"/>
                <w:szCs w:val="20"/>
                <w:lang w:val="cs-CZ"/>
              </w:rPr>
              <w:t>%)</w:t>
            </w:r>
            <w:r w:rsidRPr="00725B34">
              <w:rPr>
                <w:sz w:val="20"/>
                <w:szCs w:val="20"/>
                <w:lang w:val="cs-CZ"/>
              </w:rPr>
              <w:t xml:space="preserve">, </w:t>
            </w:r>
            <w:r w:rsidR="00606D09" w:rsidRPr="00725B34">
              <w:rPr>
                <w:sz w:val="20"/>
                <w:szCs w:val="20"/>
                <w:lang w:val="cs-CZ"/>
              </w:rPr>
              <w:t>KUŘITKA, I</w:t>
            </w:r>
            <w:r w:rsidR="00122CC4" w:rsidRPr="00725B34">
              <w:rPr>
                <w:sz w:val="20"/>
                <w:szCs w:val="20"/>
                <w:lang w:val="cs-CZ"/>
              </w:rPr>
              <w:t>.</w:t>
            </w:r>
            <w:r w:rsidRPr="00725B34">
              <w:rPr>
                <w:sz w:val="20"/>
                <w:szCs w:val="20"/>
                <w:lang w:val="cs-CZ"/>
              </w:rPr>
              <w:t xml:space="preserve">, </w:t>
            </w:r>
            <w:r w:rsidR="00606D09" w:rsidRPr="00725B34">
              <w:rPr>
                <w:sz w:val="20"/>
                <w:szCs w:val="20"/>
                <w:lang w:val="cs-CZ"/>
              </w:rPr>
              <w:t>VIL</w:t>
            </w:r>
            <w:r w:rsidRPr="00725B34">
              <w:rPr>
                <w:sz w:val="20"/>
                <w:szCs w:val="20"/>
                <w:lang w:val="cs-CZ"/>
              </w:rPr>
              <w:t>ČÁKOVÁ</w:t>
            </w:r>
            <w:r w:rsidR="00606D09" w:rsidRPr="00725B34">
              <w:rPr>
                <w:sz w:val="20"/>
                <w:szCs w:val="20"/>
                <w:lang w:val="cs-CZ"/>
              </w:rPr>
              <w:t>,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HAVLICA,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MASILKO,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KALINA, L</w:t>
            </w:r>
            <w:r w:rsidRPr="00725B34">
              <w:rPr>
                <w:sz w:val="20"/>
                <w:szCs w:val="20"/>
                <w:lang w:val="cs-CZ"/>
              </w:rPr>
              <w:t xml:space="preserve">., </w:t>
            </w:r>
            <w:r w:rsidR="00606D09" w:rsidRPr="00725B34">
              <w:rPr>
                <w:sz w:val="20"/>
                <w:szCs w:val="20"/>
                <w:lang w:val="cs-CZ"/>
              </w:rPr>
              <w:t>TKACZ,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HAJDÚCHOVÁ, M</w:t>
            </w:r>
            <w:r w:rsidR="00122CC4" w:rsidRPr="00725B34">
              <w:rPr>
                <w:sz w:val="20"/>
                <w:szCs w:val="20"/>
                <w:lang w:val="cs-CZ"/>
              </w:rPr>
              <w:t>.</w:t>
            </w:r>
            <w:r w:rsidRPr="00725B34">
              <w:rPr>
                <w:sz w:val="20"/>
                <w:szCs w:val="20"/>
                <w:lang w:val="cs-CZ"/>
              </w:rPr>
              <w:t xml:space="preserve">, </w:t>
            </w:r>
            <w:r w:rsidR="00606D09" w:rsidRPr="00725B34">
              <w:rPr>
                <w:sz w:val="20"/>
                <w:szCs w:val="20"/>
                <w:lang w:val="cs-CZ"/>
              </w:rPr>
              <w:t>ENEV, V</w:t>
            </w:r>
            <w:r w:rsidR="00122CC4" w:rsidRPr="00725B34">
              <w:rPr>
                <w:sz w:val="20"/>
                <w:szCs w:val="20"/>
                <w:lang w:val="cs-CZ"/>
              </w:rPr>
              <w:t>.</w:t>
            </w:r>
            <w:r w:rsidRPr="00725B34">
              <w:rPr>
                <w:sz w:val="20"/>
                <w:szCs w:val="20"/>
                <w:lang w:val="cs-CZ"/>
              </w:rPr>
              <w:t xml:space="preserve">: </w:t>
            </w:r>
            <w:r w:rsidR="00606D09" w:rsidRPr="00725B34">
              <w:rPr>
                <w:sz w:val="20"/>
                <w:szCs w:val="20"/>
                <w:lang w:val="cs-CZ"/>
              </w:rPr>
              <w:t xml:space="preserve">Structural, </w:t>
            </w:r>
            <w:r w:rsidRPr="00725B34">
              <w:rPr>
                <w:sz w:val="20"/>
                <w:szCs w:val="20"/>
                <w:lang w:val="cs-CZ"/>
              </w:rPr>
              <w:t>d</w:t>
            </w:r>
            <w:r w:rsidR="00606D09" w:rsidRPr="00725B34">
              <w:rPr>
                <w:sz w:val="20"/>
                <w:szCs w:val="20"/>
                <w:lang w:val="cs-CZ"/>
              </w:rPr>
              <w:t xml:space="preserve">ielectric, </w:t>
            </w:r>
            <w:r w:rsidRPr="00725B34">
              <w:rPr>
                <w:sz w:val="20"/>
                <w:szCs w:val="20"/>
                <w:lang w:val="cs-CZ"/>
              </w:rPr>
              <w:t>e</w:t>
            </w:r>
            <w:r w:rsidR="00606D09" w:rsidRPr="00725B34">
              <w:rPr>
                <w:sz w:val="20"/>
                <w:szCs w:val="20"/>
                <w:lang w:val="cs-CZ"/>
              </w:rPr>
              <w:t xml:space="preserve">lectrical and </w:t>
            </w:r>
            <w:r w:rsidRPr="00725B34">
              <w:rPr>
                <w:sz w:val="20"/>
                <w:szCs w:val="20"/>
                <w:lang w:val="cs-CZ"/>
              </w:rPr>
              <w:t>m</w:t>
            </w:r>
            <w:r w:rsidR="00606D09" w:rsidRPr="00725B34">
              <w:rPr>
                <w:sz w:val="20"/>
                <w:szCs w:val="20"/>
                <w:lang w:val="cs-CZ"/>
              </w:rPr>
              <w:t xml:space="preserve">agnetic </w:t>
            </w:r>
            <w:r w:rsidRPr="00725B34">
              <w:rPr>
                <w:sz w:val="20"/>
                <w:szCs w:val="20"/>
                <w:lang w:val="cs-CZ"/>
              </w:rPr>
              <w:t>p</w:t>
            </w:r>
            <w:r w:rsidR="00606D09" w:rsidRPr="00725B34">
              <w:rPr>
                <w:sz w:val="20"/>
                <w:szCs w:val="20"/>
                <w:lang w:val="cs-CZ"/>
              </w:rPr>
              <w:t>roperties of CuFe</w:t>
            </w:r>
            <w:r w:rsidR="00606D09" w:rsidRPr="00725B34">
              <w:rPr>
                <w:sz w:val="20"/>
                <w:szCs w:val="20"/>
                <w:vertAlign w:val="subscript"/>
                <w:lang w:val="cs-CZ"/>
              </w:rPr>
              <w:t>2</w:t>
            </w:r>
            <w:r w:rsidR="00606D09" w:rsidRPr="00725B34">
              <w:rPr>
                <w:sz w:val="20"/>
                <w:szCs w:val="20"/>
                <w:lang w:val="cs-CZ"/>
              </w:rPr>
              <w:t>O</w:t>
            </w:r>
            <w:r w:rsidR="00606D09" w:rsidRPr="00725B34">
              <w:rPr>
                <w:sz w:val="20"/>
                <w:szCs w:val="20"/>
                <w:vertAlign w:val="subscript"/>
                <w:lang w:val="cs-CZ"/>
              </w:rPr>
              <w:t>4</w:t>
            </w:r>
            <w:r w:rsidR="00606D09" w:rsidRPr="00725B34">
              <w:rPr>
                <w:sz w:val="20"/>
                <w:szCs w:val="20"/>
                <w:lang w:val="cs-CZ"/>
              </w:rPr>
              <w:t xml:space="preserve"> </w:t>
            </w:r>
            <w:r w:rsidRPr="00725B34">
              <w:rPr>
                <w:sz w:val="20"/>
                <w:szCs w:val="20"/>
                <w:lang w:val="cs-CZ"/>
              </w:rPr>
              <w:t>n</w:t>
            </w:r>
            <w:r w:rsidR="00606D09" w:rsidRPr="00725B34">
              <w:rPr>
                <w:sz w:val="20"/>
                <w:szCs w:val="20"/>
                <w:lang w:val="cs-CZ"/>
              </w:rPr>
              <w:t xml:space="preserve">anoparticles </w:t>
            </w:r>
            <w:r w:rsidRPr="00725B34">
              <w:rPr>
                <w:sz w:val="20"/>
                <w:szCs w:val="20"/>
                <w:lang w:val="cs-CZ"/>
              </w:rPr>
              <w:t>s</w:t>
            </w:r>
            <w:r w:rsidR="00606D09" w:rsidRPr="00725B34">
              <w:rPr>
                <w:sz w:val="20"/>
                <w:szCs w:val="20"/>
                <w:lang w:val="cs-CZ"/>
              </w:rPr>
              <w:t xml:space="preserve">ynthesized by </w:t>
            </w:r>
            <w:r w:rsidRPr="00725B34">
              <w:rPr>
                <w:sz w:val="20"/>
                <w:szCs w:val="20"/>
                <w:lang w:val="cs-CZ"/>
              </w:rPr>
              <w:t>h</w:t>
            </w:r>
            <w:r w:rsidR="00606D09" w:rsidRPr="00725B34">
              <w:rPr>
                <w:sz w:val="20"/>
                <w:szCs w:val="20"/>
                <w:lang w:val="cs-CZ"/>
              </w:rPr>
              <w:t xml:space="preserve">oney </w:t>
            </w:r>
            <w:r w:rsidRPr="00725B34">
              <w:rPr>
                <w:sz w:val="20"/>
                <w:szCs w:val="20"/>
                <w:lang w:val="cs-CZ"/>
              </w:rPr>
              <w:t>m</w:t>
            </w:r>
            <w:r w:rsidR="00606D09" w:rsidRPr="00725B34">
              <w:rPr>
                <w:sz w:val="20"/>
                <w:szCs w:val="20"/>
                <w:lang w:val="cs-CZ"/>
              </w:rPr>
              <w:t xml:space="preserve">ediated </w:t>
            </w:r>
            <w:proofErr w:type="gramStart"/>
            <w:r w:rsidRPr="00725B34">
              <w:rPr>
                <w:sz w:val="20"/>
                <w:szCs w:val="20"/>
                <w:lang w:val="cs-CZ"/>
              </w:rPr>
              <w:t>s</w:t>
            </w:r>
            <w:r w:rsidR="00606D09" w:rsidRPr="00725B34">
              <w:rPr>
                <w:sz w:val="20"/>
                <w:szCs w:val="20"/>
                <w:lang w:val="cs-CZ"/>
              </w:rPr>
              <w:t>ol</w:t>
            </w:r>
            <w:proofErr w:type="gramEnd"/>
            <w:r w:rsidR="00606D09" w:rsidRPr="00725B34">
              <w:rPr>
                <w:sz w:val="20"/>
                <w:szCs w:val="20"/>
                <w:lang w:val="cs-CZ"/>
              </w:rPr>
              <w:t>–</w:t>
            </w:r>
            <w:proofErr w:type="gramStart"/>
            <w:r w:rsidR="00606D09" w:rsidRPr="00725B34">
              <w:rPr>
                <w:sz w:val="20"/>
                <w:szCs w:val="20"/>
                <w:lang w:val="cs-CZ"/>
              </w:rPr>
              <w:t>gel</w:t>
            </w:r>
            <w:proofErr w:type="gramEnd"/>
            <w:r w:rsidR="00606D09" w:rsidRPr="00725B34">
              <w:rPr>
                <w:sz w:val="20"/>
                <w:szCs w:val="20"/>
                <w:lang w:val="cs-CZ"/>
              </w:rPr>
              <w:t xml:space="preserve"> </w:t>
            </w:r>
            <w:r w:rsidRPr="00725B34">
              <w:rPr>
                <w:sz w:val="20"/>
                <w:szCs w:val="20"/>
                <w:lang w:val="cs-CZ"/>
              </w:rPr>
              <w:t>c</w:t>
            </w:r>
            <w:r w:rsidR="00606D09" w:rsidRPr="00725B34">
              <w:rPr>
                <w:sz w:val="20"/>
                <w:szCs w:val="20"/>
                <w:lang w:val="cs-CZ"/>
              </w:rPr>
              <w:t xml:space="preserve">ombustion </w:t>
            </w:r>
            <w:r w:rsidRPr="00725B34">
              <w:rPr>
                <w:sz w:val="20"/>
                <w:szCs w:val="20"/>
                <w:lang w:val="cs-CZ"/>
              </w:rPr>
              <w:t>m</w:t>
            </w:r>
            <w:r w:rsidR="00606D09" w:rsidRPr="00725B34">
              <w:rPr>
                <w:sz w:val="20"/>
                <w:szCs w:val="20"/>
                <w:lang w:val="cs-CZ"/>
              </w:rPr>
              <w:t xml:space="preserve">ethod and </w:t>
            </w:r>
            <w:r w:rsidRPr="00725B34">
              <w:rPr>
                <w:sz w:val="20"/>
                <w:szCs w:val="20"/>
                <w:lang w:val="cs-CZ"/>
              </w:rPr>
              <w:t>a</w:t>
            </w:r>
            <w:r w:rsidR="00606D09" w:rsidRPr="00725B34">
              <w:rPr>
                <w:sz w:val="20"/>
                <w:szCs w:val="20"/>
                <w:lang w:val="cs-CZ"/>
              </w:rPr>
              <w:t xml:space="preserve">nnealing </w:t>
            </w:r>
            <w:r w:rsidRPr="00725B34">
              <w:rPr>
                <w:sz w:val="20"/>
                <w:szCs w:val="20"/>
                <w:lang w:val="cs-CZ"/>
              </w:rPr>
              <w:t>e</w:t>
            </w:r>
            <w:r w:rsidR="00606D09" w:rsidRPr="00725B34">
              <w:rPr>
                <w:sz w:val="20"/>
                <w:szCs w:val="20"/>
                <w:lang w:val="cs-CZ"/>
              </w:rPr>
              <w:t xml:space="preserve">ffect. </w:t>
            </w:r>
            <w:r w:rsidR="00606D09" w:rsidRPr="00725B34">
              <w:rPr>
                <w:i/>
                <w:sz w:val="20"/>
                <w:szCs w:val="20"/>
                <w:lang w:val="cs-CZ"/>
              </w:rPr>
              <w:t>Journal of Materials Science: Materials in Electronics</w:t>
            </w:r>
            <w:r w:rsidRPr="00725B34">
              <w:rPr>
                <w:sz w:val="20"/>
                <w:szCs w:val="20"/>
                <w:lang w:val="cs-CZ"/>
              </w:rPr>
              <w:t xml:space="preserve"> </w:t>
            </w:r>
            <w:r w:rsidR="00606D09" w:rsidRPr="00725B34">
              <w:rPr>
                <w:sz w:val="20"/>
                <w:szCs w:val="20"/>
                <w:lang w:val="cs-CZ"/>
              </w:rPr>
              <w:t>28</w:t>
            </w:r>
            <w:r w:rsidRPr="00725B34">
              <w:rPr>
                <w:sz w:val="20"/>
                <w:szCs w:val="20"/>
                <w:lang w:val="cs-CZ"/>
              </w:rPr>
              <w:t>(</w:t>
            </w:r>
            <w:r w:rsidR="00606D09" w:rsidRPr="00725B34">
              <w:rPr>
                <w:sz w:val="20"/>
                <w:szCs w:val="20"/>
                <w:lang w:val="cs-CZ"/>
              </w:rPr>
              <w:t>8</w:t>
            </w:r>
            <w:r w:rsidRPr="00725B34">
              <w:rPr>
                <w:sz w:val="20"/>
                <w:szCs w:val="20"/>
                <w:lang w:val="cs-CZ"/>
              </w:rPr>
              <w:t xml:space="preserve">), </w:t>
            </w:r>
            <w:r w:rsidR="00606D09" w:rsidRPr="00725B34">
              <w:rPr>
                <w:sz w:val="20"/>
                <w:szCs w:val="20"/>
                <w:lang w:val="cs-CZ"/>
              </w:rPr>
              <w:t>6245-6261</w:t>
            </w:r>
            <w:r w:rsidRPr="00725B34">
              <w:rPr>
                <w:sz w:val="20"/>
                <w:szCs w:val="20"/>
                <w:lang w:val="cs-CZ"/>
              </w:rPr>
              <w:t xml:space="preserve">, </w:t>
            </w:r>
            <w:r w:rsidRPr="00725B34">
              <w:rPr>
                <w:b/>
                <w:sz w:val="20"/>
                <w:szCs w:val="20"/>
                <w:lang w:val="cs-CZ"/>
              </w:rPr>
              <w:t>2017</w:t>
            </w:r>
            <w:r w:rsidRPr="00725B34">
              <w:rPr>
                <w:sz w:val="20"/>
                <w:szCs w:val="20"/>
                <w:lang w:val="cs-CZ"/>
              </w:rPr>
              <w:t xml:space="preserve">. ISSN </w:t>
            </w:r>
            <w:r w:rsidR="00606D09" w:rsidRPr="00725B34">
              <w:rPr>
                <w:sz w:val="20"/>
                <w:szCs w:val="20"/>
                <w:lang w:val="cs-CZ"/>
              </w:rPr>
              <w:t xml:space="preserve">0957-4522. </w:t>
            </w:r>
          </w:p>
          <w:p w14:paraId="540F3559" w14:textId="17EC342D" w:rsidR="00122CC4" w:rsidRPr="00725B34" w:rsidRDefault="00B43CB9" w:rsidP="00A914E8">
            <w:pPr>
              <w:pStyle w:val="TableParagraph"/>
              <w:spacing w:before="100" w:after="100"/>
              <w:ind w:left="0"/>
              <w:jc w:val="both"/>
              <w:rPr>
                <w:sz w:val="20"/>
                <w:szCs w:val="20"/>
                <w:lang w:val="cs-CZ"/>
              </w:rPr>
            </w:pPr>
            <w:r w:rsidRPr="00725B34">
              <w:rPr>
                <w:b/>
                <w:sz w:val="20"/>
                <w:szCs w:val="20"/>
                <w:lang w:val="cs-CZ"/>
              </w:rPr>
              <w:t xml:space="preserve">YADAV, </w:t>
            </w:r>
            <w:proofErr w:type="gramStart"/>
            <w:r w:rsidRPr="00725B34">
              <w:rPr>
                <w:b/>
                <w:sz w:val="20"/>
                <w:szCs w:val="20"/>
                <w:lang w:val="cs-CZ"/>
              </w:rPr>
              <w:t>R.S.</w:t>
            </w:r>
            <w:proofErr w:type="gramEnd"/>
            <w:r w:rsidRPr="00725B34">
              <w:rPr>
                <w:b/>
                <w:sz w:val="20"/>
                <w:szCs w:val="20"/>
                <w:lang w:val="cs-CZ"/>
              </w:rPr>
              <w:t xml:space="preserve"> (60</w:t>
            </w:r>
            <w:r w:rsidR="00122CC4" w:rsidRPr="00725B34">
              <w:rPr>
                <w:b/>
                <w:sz w:val="20"/>
                <w:szCs w:val="20"/>
                <w:lang w:val="cs-CZ"/>
              </w:rPr>
              <w:t>%)</w:t>
            </w:r>
            <w:r w:rsidRPr="00725B34">
              <w:rPr>
                <w:sz w:val="20"/>
                <w:szCs w:val="20"/>
                <w:lang w:val="cs-CZ"/>
              </w:rPr>
              <w:t xml:space="preserve">, KUŘITKA, I., VILČÁKOVÁ, J., HAVLICA, J., MASILKO, J., KALINA, L., TKACZ, J., ENEV, V., </w:t>
            </w:r>
            <w:r w:rsidR="00122CC4" w:rsidRPr="00725B34">
              <w:rPr>
                <w:sz w:val="20"/>
                <w:szCs w:val="20"/>
                <w:lang w:val="cs-CZ"/>
              </w:rPr>
              <w:t>HAJDÚCHOVÁ, M.</w:t>
            </w:r>
            <w:r w:rsidRPr="00725B34">
              <w:rPr>
                <w:sz w:val="20"/>
                <w:szCs w:val="20"/>
                <w:lang w:val="cs-CZ"/>
              </w:rPr>
              <w:t xml:space="preserve">: </w:t>
            </w:r>
            <w:r w:rsidR="00122CC4" w:rsidRPr="00725B34">
              <w:rPr>
                <w:sz w:val="20"/>
                <w:szCs w:val="20"/>
                <w:lang w:val="cs-CZ"/>
              </w:rPr>
              <w:t xml:space="preserve">Structural, </w:t>
            </w:r>
            <w:r w:rsidRPr="00725B34">
              <w:rPr>
                <w:sz w:val="20"/>
                <w:szCs w:val="20"/>
                <w:lang w:val="cs-CZ"/>
              </w:rPr>
              <w:t>m</w:t>
            </w:r>
            <w:r w:rsidR="00122CC4" w:rsidRPr="00725B34">
              <w:rPr>
                <w:sz w:val="20"/>
                <w:szCs w:val="20"/>
                <w:lang w:val="cs-CZ"/>
              </w:rPr>
              <w:t xml:space="preserve">agnetic, </w:t>
            </w:r>
            <w:r w:rsidRPr="00725B34">
              <w:rPr>
                <w:sz w:val="20"/>
                <w:szCs w:val="20"/>
                <w:lang w:val="cs-CZ"/>
              </w:rPr>
              <w:t>d</w:t>
            </w:r>
            <w:r w:rsidR="00122CC4" w:rsidRPr="00725B34">
              <w:rPr>
                <w:sz w:val="20"/>
                <w:szCs w:val="20"/>
                <w:lang w:val="cs-CZ"/>
              </w:rPr>
              <w:t xml:space="preserve">ielectric, and </w:t>
            </w:r>
            <w:r w:rsidRPr="00725B34">
              <w:rPr>
                <w:sz w:val="20"/>
                <w:szCs w:val="20"/>
                <w:lang w:val="cs-CZ"/>
              </w:rPr>
              <w:t>e</w:t>
            </w:r>
            <w:r w:rsidR="00122CC4" w:rsidRPr="00725B34">
              <w:rPr>
                <w:sz w:val="20"/>
                <w:szCs w:val="20"/>
                <w:lang w:val="cs-CZ"/>
              </w:rPr>
              <w:t xml:space="preserve">lectrical </w:t>
            </w:r>
            <w:r w:rsidRPr="00725B34">
              <w:rPr>
                <w:sz w:val="20"/>
                <w:szCs w:val="20"/>
                <w:lang w:val="cs-CZ"/>
              </w:rPr>
              <w:t>p</w:t>
            </w:r>
            <w:r w:rsidR="00122CC4" w:rsidRPr="00725B34">
              <w:rPr>
                <w:sz w:val="20"/>
                <w:szCs w:val="20"/>
                <w:lang w:val="cs-CZ"/>
              </w:rPr>
              <w:t>roperties of NiFe</w:t>
            </w:r>
            <w:r w:rsidR="00122CC4" w:rsidRPr="00725B34">
              <w:rPr>
                <w:sz w:val="20"/>
                <w:szCs w:val="20"/>
                <w:vertAlign w:val="subscript"/>
                <w:lang w:val="cs-CZ"/>
              </w:rPr>
              <w:t>2</w:t>
            </w:r>
            <w:r w:rsidR="00122CC4" w:rsidRPr="00725B34">
              <w:rPr>
                <w:sz w:val="20"/>
                <w:szCs w:val="20"/>
                <w:lang w:val="cs-CZ"/>
              </w:rPr>
              <w:t>O</w:t>
            </w:r>
            <w:r w:rsidR="00122CC4" w:rsidRPr="00725B34">
              <w:rPr>
                <w:sz w:val="20"/>
                <w:szCs w:val="20"/>
                <w:vertAlign w:val="subscript"/>
                <w:lang w:val="cs-CZ"/>
              </w:rPr>
              <w:t>4</w:t>
            </w:r>
            <w:r w:rsidR="00122CC4" w:rsidRPr="00725B34">
              <w:rPr>
                <w:sz w:val="20"/>
                <w:szCs w:val="20"/>
                <w:lang w:val="cs-CZ"/>
              </w:rPr>
              <w:t xml:space="preserve"> </w:t>
            </w:r>
            <w:r w:rsidRPr="00725B34">
              <w:rPr>
                <w:sz w:val="20"/>
                <w:szCs w:val="20"/>
                <w:lang w:val="cs-CZ"/>
              </w:rPr>
              <w:t>s</w:t>
            </w:r>
            <w:r w:rsidR="00122CC4" w:rsidRPr="00725B34">
              <w:rPr>
                <w:sz w:val="20"/>
                <w:szCs w:val="20"/>
                <w:lang w:val="cs-CZ"/>
              </w:rPr>
              <w:t xml:space="preserve">pinel </w:t>
            </w:r>
            <w:r w:rsidRPr="00725B34">
              <w:rPr>
                <w:sz w:val="20"/>
                <w:szCs w:val="20"/>
                <w:lang w:val="cs-CZ"/>
              </w:rPr>
              <w:t>f</w:t>
            </w:r>
            <w:r w:rsidR="00122CC4" w:rsidRPr="00725B34">
              <w:rPr>
                <w:sz w:val="20"/>
                <w:szCs w:val="20"/>
                <w:lang w:val="cs-CZ"/>
              </w:rPr>
              <w:t xml:space="preserve">errite </w:t>
            </w:r>
            <w:r w:rsidRPr="00725B34">
              <w:rPr>
                <w:sz w:val="20"/>
                <w:szCs w:val="20"/>
                <w:lang w:val="cs-CZ"/>
              </w:rPr>
              <w:t>n</w:t>
            </w:r>
            <w:r w:rsidR="00122CC4" w:rsidRPr="00725B34">
              <w:rPr>
                <w:sz w:val="20"/>
                <w:szCs w:val="20"/>
                <w:lang w:val="cs-CZ"/>
              </w:rPr>
              <w:t xml:space="preserve">anoparticles </w:t>
            </w:r>
            <w:r w:rsidRPr="00725B34">
              <w:rPr>
                <w:sz w:val="20"/>
                <w:szCs w:val="20"/>
                <w:lang w:val="cs-CZ"/>
              </w:rPr>
              <w:t>p</w:t>
            </w:r>
            <w:r w:rsidR="00122CC4" w:rsidRPr="00725B34">
              <w:rPr>
                <w:sz w:val="20"/>
                <w:szCs w:val="20"/>
                <w:lang w:val="cs-CZ"/>
              </w:rPr>
              <w:t xml:space="preserve">repared by </w:t>
            </w:r>
            <w:r w:rsidRPr="00725B34">
              <w:rPr>
                <w:sz w:val="20"/>
                <w:szCs w:val="20"/>
                <w:lang w:val="cs-CZ"/>
              </w:rPr>
              <w:t>h</w:t>
            </w:r>
            <w:r w:rsidR="00122CC4" w:rsidRPr="00725B34">
              <w:rPr>
                <w:sz w:val="20"/>
                <w:szCs w:val="20"/>
                <w:lang w:val="cs-CZ"/>
              </w:rPr>
              <w:t xml:space="preserve">oney-mediated </w:t>
            </w:r>
            <w:r w:rsidRPr="00725B34">
              <w:rPr>
                <w:sz w:val="20"/>
                <w:szCs w:val="20"/>
                <w:lang w:val="cs-CZ"/>
              </w:rPr>
              <w:t>s</w:t>
            </w:r>
            <w:r w:rsidR="00122CC4" w:rsidRPr="00725B34">
              <w:rPr>
                <w:sz w:val="20"/>
                <w:szCs w:val="20"/>
                <w:lang w:val="cs-CZ"/>
              </w:rPr>
              <w:t xml:space="preserve">ol-gel </w:t>
            </w:r>
            <w:r w:rsidRPr="00725B34">
              <w:rPr>
                <w:sz w:val="20"/>
                <w:szCs w:val="20"/>
                <w:lang w:val="cs-CZ"/>
              </w:rPr>
              <w:t>c</w:t>
            </w:r>
            <w:r w:rsidR="00122CC4" w:rsidRPr="00725B34">
              <w:rPr>
                <w:sz w:val="20"/>
                <w:szCs w:val="20"/>
                <w:lang w:val="cs-CZ"/>
              </w:rPr>
              <w:t xml:space="preserve">ombustion. </w:t>
            </w:r>
            <w:r w:rsidR="00122CC4" w:rsidRPr="00725B34">
              <w:rPr>
                <w:i/>
                <w:sz w:val="20"/>
                <w:szCs w:val="20"/>
                <w:lang w:val="cs-CZ"/>
              </w:rPr>
              <w:t>Journal of Physics and Chemistry of Solids</w:t>
            </w:r>
            <w:r w:rsidRPr="00725B34">
              <w:rPr>
                <w:sz w:val="20"/>
                <w:szCs w:val="20"/>
                <w:lang w:val="cs-CZ"/>
              </w:rPr>
              <w:t xml:space="preserve"> </w:t>
            </w:r>
            <w:r w:rsidR="00122CC4" w:rsidRPr="00725B34">
              <w:rPr>
                <w:sz w:val="20"/>
                <w:szCs w:val="20"/>
                <w:lang w:val="cs-CZ"/>
              </w:rPr>
              <w:t>107</w:t>
            </w:r>
            <w:r w:rsidRPr="00725B34">
              <w:rPr>
                <w:sz w:val="20"/>
                <w:szCs w:val="20"/>
                <w:lang w:val="cs-CZ"/>
              </w:rPr>
              <w:t xml:space="preserve">, </w:t>
            </w:r>
            <w:r w:rsidR="00122CC4" w:rsidRPr="00725B34">
              <w:rPr>
                <w:sz w:val="20"/>
                <w:szCs w:val="20"/>
                <w:lang w:val="cs-CZ"/>
              </w:rPr>
              <w:t>150-161</w:t>
            </w:r>
            <w:r w:rsidRPr="00725B34">
              <w:rPr>
                <w:sz w:val="20"/>
                <w:szCs w:val="20"/>
                <w:lang w:val="cs-CZ"/>
              </w:rPr>
              <w:t xml:space="preserve">, </w:t>
            </w:r>
            <w:r w:rsidRPr="00725B34">
              <w:rPr>
                <w:b/>
                <w:sz w:val="20"/>
                <w:szCs w:val="20"/>
                <w:lang w:val="cs-CZ"/>
              </w:rPr>
              <w:t>2017</w:t>
            </w:r>
            <w:r w:rsidRPr="00725B34">
              <w:rPr>
                <w:sz w:val="20"/>
                <w:szCs w:val="20"/>
                <w:lang w:val="cs-CZ"/>
              </w:rPr>
              <w:t xml:space="preserve">. ISSN </w:t>
            </w:r>
            <w:r w:rsidR="00122CC4" w:rsidRPr="00725B34">
              <w:rPr>
                <w:sz w:val="20"/>
                <w:szCs w:val="20"/>
                <w:lang w:val="cs-CZ"/>
              </w:rPr>
              <w:t>0022-3697.</w:t>
            </w:r>
          </w:p>
          <w:p w14:paraId="66D7E11D" w14:textId="19174B1A" w:rsidR="00606D09" w:rsidRPr="00244128" w:rsidRDefault="00B43CB9" w:rsidP="00A914E8">
            <w:pPr>
              <w:pStyle w:val="TableParagraph"/>
              <w:spacing w:before="100" w:after="100"/>
              <w:ind w:left="0"/>
              <w:jc w:val="both"/>
            </w:pPr>
            <w:r w:rsidRPr="00725B34">
              <w:rPr>
                <w:b/>
                <w:sz w:val="20"/>
                <w:szCs w:val="20"/>
                <w:lang w:val="cs-CZ"/>
              </w:rPr>
              <w:t xml:space="preserve">YADAV, </w:t>
            </w:r>
            <w:proofErr w:type="gramStart"/>
            <w:r w:rsidRPr="00725B34">
              <w:rPr>
                <w:b/>
                <w:sz w:val="20"/>
                <w:szCs w:val="20"/>
                <w:lang w:val="cs-CZ"/>
              </w:rPr>
              <w:t>R.S.</w:t>
            </w:r>
            <w:proofErr w:type="gramEnd"/>
            <w:r w:rsidRPr="00725B34">
              <w:rPr>
                <w:b/>
                <w:sz w:val="20"/>
                <w:szCs w:val="20"/>
                <w:lang w:val="cs-CZ"/>
              </w:rPr>
              <w:t xml:space="preserve"> (50</w:t>
            </w:r>
            <w:r w:rsidR="00122CC4" w:rsidRPr="00725B34">
              <w:rPr>
                <w:b/>
                <w:sz w:val="20"/>
                <w:szCs w:val="20"/>
                <w:lang w:val="cs-CZ"/>
              </w:rPr>
              <w:t>%)</w:t>
            </w:r>
            <w:r w:rsidRPr="00725B34">
              <w:rPr>
                <w:sz w:val="20"/>
                <w:szCs w:val="20"/>
                <w:lang w:val="cs-CZ"/>
              </w:rPr>
              <w:t xml:space="preserve">, </w:t>
            </w:r>
            <w:r w:rsidR="00606D09" w:rsidRPr="00725B34">
              <w:rPr>
                <w:sz w:val="20"/>
                <w:szCs w:val="20"/>
                <w:lang w:val="cs-CZ"/>
              </w:rPr>
              <w:t>HAVLICA,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MASILKO, J</w:t>
            </w:r>
            <w:r w:rsidRPr="00725B34">
              <w:rPr>
                <w:sz w:val="20"/>
                <w:szCs w:val="20"/>
                <w:lang w:val="cs-CZ"/>
              </w:rPr>
              <w:t xml:space="preserve">., </w:t>
            </w:r>
            <w:r w:rsidR="00606D09" w:rsidRPr="00725B34">
              <w:rPr>
                <w:sz w:val="20"/>
                <w:szCs w:val="20"/>
                <w:lang w:val="cs-CZ"/>
              </w:rPr>
              <w:t>KALINA, L</w:t>
            </w:r>
            <w:r w:rsidR="00122CC4" w:rsidRPr="00725B34">
              <w:rPr>
                <w:sz w:val="20"/>
                <w:szCs w:val="20"/>
                <w:lang w:val="cs-CZ"/>
              </w:rPr>
              <w:t>.</w:t>
            </w:r>
            <w:r w:rsidRPr="00725B34">
              <w:rPr>
                <w:sz w:val="20"/>
                <w:szCs w:val="20"/>
                <w:lang w:val="cs-CZ"/>
              </w:rPr>
              <w:t xml:space="preserve">, </w:t>
            </w:r>
            <w:r w:rsidR="00606D09" w:rsidRPr="00725B34">
              <w:rPr>
                <w:sz w:val="20"/>
                <w:szCs w:val="20"/>
                <w:lang w:val="cs-CZ"/>
              </w:rPr>
              <w:t>WASSERBAUER, J</w:t>
            </w:r>
            <w:r w:rsidR="00122CC4" w:rsidRPr="00725B34">
              <w:rPr>
                <w:sz w:val="20"/>
                <w:szCs w:val="20"/>
                <w:lang w:val="cs-CZ"/>
              </w:rPr>
              <w:t>.</w:t>
            </w:r>
            <w:r w:rsidRPr="00725B34">
              <w:rPr>
                <w:sz w:val="20"/>
                <w:szCs w:val="20"/>
                <w:lang w:val="cs-CZ"/>
              </w:rPr>
              <w:t xml:space="preserve">, </w:t>
            </w:r>
            <w:r w:rsidR="00606D09" w:rsidRPr="00725B34">
              <w:rPr>
                <w:sz w:val="20"/>
                <w:szCs w:val="20"/>
                <w:lang w:val="cs-CZ"/>
              </w:rPr>
              <w:t>HAJDÚCHOVÁ, M</w:t>
            </w:r>
            <w:r w:rsidR="00122CC4" w:rsidRPr="00725B34">
              <w:rPr>
                <w:sz w:val="20"/>
                <w:szCs w:val="20"/>
                <w:lang w:val="cs-CZ"/>
              </w:rPr>
              <w:t>.</w:t>
            </w:r>
            <w:r w:rsidRPr="00725B34">
              <w:rPr>
                <w:sz w:val="20"/>
                <w:szCs w:val="20"/>
                <w:lang w:val="cs-CZ"/>
              </w:rPr>
              <w:t xml:space="preserve">, </w:t>
            </w:r>
            <w:r w:rsidR="00606D09" w:rsidRPr="00725B34">
              <w:rPr>
                <w:sz w:val="20"/>
                <w:szCs w:val="20"/>
                <w:lang w:val="cs-CZ"/>
              </w:rPr>
              <w:t>ENEV, V</w:t>
            </w:r>
            <w:r w:rsidRPr="00725B34">
              <w:rPr>
                <w:sz w:val="20"/>
                <w:szCs w:val="20"/>
                <w:lang w:val="cs-CZ"/>
              </w:rPr>
              <w:t xml:space="preserve">., </w:t>
            </w:r>
            <w:r w:rsidR="00122CC4" w:rsidRPr="00725B34">
              <w:rPr>
                <w:sz w:val="20"/>
                <w:szCs w:val="20"/>
                <w:lang w:val="cs-CZ"/>
              </w:rPr>
              <w:t>KUŘITKA, I.</w:t>
            </w:r>
            <w:r w:rsidRPr="00725B34">
              <w:rPr>
                <w:sz w:val="20"/>
                <w:szCs w:val="20"/>
                <w:lang w:val="cs-CZ"/>
              </w:rPr>
              <w:t xml:space="preserve">, </w:t>
            </w:r>
            <w:r w:rsidR="00606D09" w:rsidRPr="00725B34">
              <w:rPr>
                <w:sz w:val="20"/>
                <w:szCs w:val="20"/>
                <w:lang w:val="cs-CZ"/>
              </w:rPr>
              <w:t>KOŽÁKOVÁ, Z</w:t>
            </w:r>
            <w:r w:rsidR="00122CC4" w:rsidRPr="00725B34">
              <w:rPr>
                <w:sz w:val="20"/>
                <w:szCs w:val="20"/>
                <w:lang w:val="cs-CZ"/>
              </w:rPr>
              <w:t>.</w:t>
            </w:r>
            <w:r w:rsidRPr="00725B34">
              <w:rPr>
                <w:sz w:val="20"/>
                <w:szCs w:val="20"/>
                <w:lang w:val="cs-CZ"/>
              </w:rPr>
              <w:t xml:space="preserve">: </w:t>
            </w:r>
            <w:r w:rsidR="00606D09" w:rsidRPr="00725B34">
              <w:rPr>
                <w:sz w:val="20"/>
                <w:szCs w:val="20"/>
                <w:lang w:val="cs-CZ"/>
              </w:rPr>
              <w:t>Impact of Nd3+ in CoFe</w:t>
            </w:r>
            <w:r w:rsidR="00606D09" w:rsidRPr="00725B34">
              <w:rPr>
                <w:sz w:val="20"/>
                <w:szCs w:val="20"/>
                <w:vertAlign w:val="subscript"/>
                <w:lang w:val="cs-CZ"/>
              </w:rPr>
              <w:t>2</w:t>
            </w:r>
            <w:r w:rsidR="00606D09" w:rsidRPr="00725B34">
              <w:rPr>
                <w:sz w:val="20"/>
                <w:szCs w:val="20"/>
                <w:lang w:val="cs-CZ"/>
              </w:rPr>
              <w:t>O</w:t>
            </w:r>
            <w:r w:rsidR="00606D09" w:rsidRPr="00725B34">
              <w:rPr>
                <w:sz w:val="20"/>
                <w:szCs w:val="20"/>
                <w:vertAlign w:val="subscript"/>
                <w:lang w:val="cs-CZ"/>
              </w:rPr>
              <w:t>4</w:t>
            </w:r>
            <w:r w:rsidR="00606D09" w:rsidRPr="00725B34">
              <w:rPr>
                <w:sz w:val="20"/>
                <w:szCs w:val="20"/>
                <w:lang w:val="cs-CZ"/>
              </w:rPr>
              <w:t xml:space="preserve"> spinel </w:t>
            </w:r>
            <w:r w:rsidRPr="00725B34">
              <w:rPr>
                <w:sz w:val="20"/>
                <w:szCs w:val="20"/>
                <w:lang w:val="cs-CZ"/>
              </w:rPr>
              <w:t>f</w:t>
            </w:r>
            <w:r w:rsidR="00606D09" w:rsidRPr="00725B34">
              <w:rPr>
                <w:sz w:val="20"/>
                <w:szCs w:val="20"/>
                <w:lang w:val="cs-CZ"/>
              </w:rPr>
              <w:t xml:space="preserve">errite </w:t>
            </w:r>
            <w:r w:rsidRPr="00725B34">
              <w:rPr>
                <w:sz w:val="20"/>
                <w:szCs w:val="20"/>
                <w:lang w:val="cs-CZ"/>
              </w:rPr>
              <w:t>n</w:t>
            </w:r>
            <w:r w:rsidR="00606D09" w:rsidRPr="00725B34">
              <w:rPr>
                <w:sz w:val="20"/>
                <w:szCs w:val="20"/>
                <w:lang w:val="cs-CZ"/>
              </w:rPr>
              <w:t xml:space="preserve">anoparticles on </w:t>
            </w:r>
            <w:r w:rsidRPr="00725B34">
              <w:rPr>
                <w:sz w:val="20"/>
                <w:szCs w:val="20"/>
                <w:lang w:val="cs-CZ"/>
              </w:rPr>
              <w:t>c</w:t>
            </w:r>
            <w:r w:rsidR="00606D09" w:rsidRPr="00725B34">
              <w:rPr>
                <w:sz w:val="20"/>
                <w:szCs w:val="20"/>
                <w:lang w:val="cs-CZ"/>
              </w:rPr>
              <w:t xml:space="preserve">ation </w:t>
            </w:r>
            <w:r w:rsidRPr="00725B34">
              <w:rPr>
                <w:sz w:val="20"/>
                <w:szCs w:val="20"/>
                <w:lang w:val="cs-CZ"/>
              </w:rPr>
              <w:t>d</w:t>
            </w:r>
            <w:r w:rsidR="00606D09" w:rsidRPr="00725B34">
              <w:rPr>
                <w:sz w:val="20"/>
                <w:szCs w:val="20"/>
                <w:lang w:val="cs-CZ"/>
              </w:rPr>
              <w:t xml:space="preserve">istribution, </w:t>
            </w:r>
            <w:r w:rsidRPr="00725B34">
              <w:rPr>
                <w:sz w:val="20"/>
                <w:szCs w:val="20"/>
                <w:lang w:val="cs-CZ"/>
              </w:rPr>
              <w:t>s</w:t>
            </w:r>
            <w:r w:rsidR="00606D09" w:rsidRPr="00725B34">
              <w:rPr>
                <w:sz w:val="20"/>
                <w:szCs w:val="20"/>
                <w:lang w:val="cs-CZ"/>
              </w:rPr>
              <w:t xml:space="preserve">tructural and </w:t>
            </w:r>
            <w:r w:rsidRPr="00725B34">
              <w:rPr>
                <w:sz w:val="20"/>
                <w:szCs w:val="20"/>
                <w:lang w:val="cs-CZ"/>
              </w:rPr>
              <w:t>m</w:t>
            </w:r>
            <w:r w:rsidR="00606D09" w:rsidRPr="00725B34">
              <w:rPr>
                <w:sz w:val="20"/>
                <w:szCs w:val="20"/>
                <w:lang w:val="cs-CZ"/>
              </w:rPr>
              <w:t xml:space="preserve">agnetic </w:t>
            </w:r>
            <w:r w:rsidRPr="00725B34">
              <w:rPr>
                <w:sz w:val="20"/>
                <w:szCs w:val="20"/>
                <w:lang w:val="cs-CZ"/>
              </w:rPr>
              <w:t>p</w:t>
            </w:r>
            <w:r w:rsidR="00606D09" w:rsidRPr="00725B34">
              <w:rPr>
                <w:sz w:val="20"/>
                <w:szCs w:val="20"/>
                <w:lang w:val="cs-CZ"/>
              </w:rPr>
              <w:t xml:space="preserve">roperties. </w:t>
            </w:r>
            <w:r w:rsidR="00606D09" w:rsidRPr="00725B34">
              <w:rPr>
                <w:i/>
                <w:sz w:val="20"/>
                <w:szCs w:val="20"/>
                <w:lang w:val="cs-CZ"/>
              </w:rPr>
              <w:t>Journal of Magnetism and Magnetic Materials</w:t>
            </w:r>
            <w:r w:rsidRPr="00725B34">
              <w:rPr>
                <w:sz w:val="20"/>
                <w:szCs w:val="20"/>
                <w:lang w:val="cs-CZ"/>
              </w:rPr>
              <w:t xml:space="preserve"> </w:t>
            </w:r>
            <w:r w:rsidR="00606D09" w:rsidRPr="00725B34">
              <w:rPr>
                <w:sz w:val="20"/>
                <w:szCs w:val="20"/>
                <w:lang w:val="cs-CZ"/>
              </w:rPr>
              <w:t>399</w:t>
            </w:r>
            <w:r w:rsidRPr="00725B34">
              <w:rPr>
                <w:sz w:val="20"/>
                <w:szCs w:val="20"/>
                <w:lang w:val="cs-CZ"/>
              </w:rPr>
              <w:t>, 1</w:t>
            </w:r>
            <w:r w:rsidR="00606D09" w:rsidRPr="00725B34">
              <w:rPr>
                <w:sz w:val="20"/>
                <w:szCs w:val="20"/>
                <w:lang w:val="cs-CZ"/>
              </w:rPr>
              <w:t>09-117</w:t>
            </w:r>
            <w:r w:rsidRPr="00725B34">
              <w:rPr>
                <w:sz w:val="20"/>
                <w:szCs w:val="20"/>
                <w:lang w:val="cs-CZ"/>
              </w:rPr>
              <w:t xml:space="preserve">, </w:t>
            </w:r>
            <w:r w:rsidRPr="00725B34">
              <w:rPr>
                <w:b/>
                <w:sz w:val="20"/>
                <w:szCs w:val="20"/>
                <w:lang w:val="cs-CZ"/>
              </w:rPr>
              <w:t>2016</w:t>
            </w:r>
            <w:r w:rsidR="00606D09" w:rsidRPr="00725B34">
              <w:rPr>
                <w:sz w:val="20"/>
                <w:szCs w:val="20"/>
                <w:lang w:val="cs-CZ"/>
              </w:rPr>
              <w:t>. ISSN</w:t>
            </w:r>
            <w:r w:rsidRPr="00725B34">
              <w:rPr>
                <w:sz w:val="20"/>
                <w:szCs w:val="20"/>
                <w:lang w:val="cs-CZ"/>
              </w:rPr>
              <w:t xml:space="preserve"> </w:t>
            </w:r>
            <w:r w:rsidR="00606D09" w:rsidRPr="00725B34">
              <w:rPr>
                <w:sz w:val="20"/>
                <w:szCs w:val="20"/>
                <w:lang w:val="cs-CZ"/>
              </w:rPr>
              <w:t>0304-8853.</w:t>
            </w:r>
          </w:p>
        </w:tc>
      </w:tr>
      <w:tr w:rsidR="00A14B20" w14:paraId="25D97FD1" w14:textId="77777777" w:rsidTr="00A914E8">
        <w:trPr>
          <w:trHeight w:val="218"/>
        </w:trPr>
        <w:tc>
          <w:tcPr>
            <w:tcW w:w="10065" w:type="dxa"/>
            <w:gridSpan w:val="42"/>
            <w:shd w:val="clear" w:color="auto" w:fill="F7CAAC"/>
          </w:tcPr>
          <w:p w14:paraId="7E267EC0" w14:textId="77777777" w:rsidR="00A14B20" w:rsidRDefault="00A14B20" w:rsidP="00A57E40">
            <w:pPr>
              <w:rPr>
                <w:b/>
              </w:rPr>
            </w:pPr>
            <w:r>
              <w:rPr>
                <w:b/>
              </w:rPr>
              <w:t>Působení v zahraničí</w:t>
            </w:r>
          </w:p>
        </w:tc>
      </w:tr>
      <w:tr w:rsidR="00C7757B" w14:paraId="608DA555" w14:textId="77777777" w:rsidTr="00A914E8">
        <w:trPr>
          <w:trHeight w:val="328"/>
        </w:trPr>
        <w:tc>
          <w:tcPr>
            <w:tcW w:w="10065" w:type="dxa"/>
            <w:gridSpan w:val="42"/>
          </w:tcPr>
          <w:p w14:paraId="24094D45" w14:textId="7E456374" w:rsidR="00C7757B" w:rsidRPr="00695D6F" w:rsidRDefault="00C7757B" w:rsidP="002F643B">
            <w:pPr>
              <w:pStyle w:val="TableParagraph"/>
              <w:spacing w:before="40" w:after="20"/>
              <w:ind w:left="0"/>
              <w:rPr>
                <w:sz w:val="20"/>
                <w:szCs w:val="20"/>
                <w:lang w:val="cs-CZ"/>
              </w:rPr>
            </w:pPr>
            <w:r w:rsidRPr="00940796">
              <w:rPr>
                <w:sz w:val="20"/>
                <w:szCs w:val="20"/>
                <w:lang w:val="cs-CZ"/>
              </w:rPr>
              <w:t xml:space="preserve">2013: Slovenská akademie věd, </w:t>
            </w:r>
            <w:r w:rsidRPr="00695D6F">
              <w:rPr>
                <w:sz w:val="20"/>
                <w:szCs w:val="20"/>
                <w:lang w:val="cs-CZ"/>
              </w:rPr>
              <w:t xml:space="preserve">Bratislava, SR, člen </w:t>
            </w:r>
            <w:r w:rsidR="00D14E40">
              <w:rPr>
                <w:sz w:val="20"/>
                <w:szCs w:val="20"/>
                <w:lang w:val="cs-CZ"/>
              </w:rPr>
              <w:t xml:space="preserve">týmu </w:t>
            </w:r>
            <w:r w:rsidRPr="00695D6F">
              <w:rPr>
                <w:sz w:val="20"/>
                <w:szCs w:val="20"/>
                <w:lang w:val="cs-CZ"/>
              </w:rPr>
              <w:t>řešitelů evropského projektu týmů excelence (2 měsíce)</w:t>
            </w:r>
          </w:p>
          <w:p w14:paraId="297AA160" w14:textId="0E81728D" w:rsidR="00D44846" w:rsidRPr="00940796" w:rsidRDefault="004416B6" w:rsidP="00D21FC6">
            <w:pPr>
              <w:pStyle w:val="TableParagraph"/>
              <w:spacing w:before="60" w:after="40"/>
              <w:ind w:left="0"/>
              <w:rPr>
                <w:sz w:val="21"/>
                <w:lang w:val="cs-CZ"/>
              </w:rPr>
            </w:pPr>
            <w:r w:rsidRPr="00695D6F">
              <w:rPr>
                <w:sz w:val="20"/>
                <w:szCs w:val="20"/>
                <w:lang w:val="cs-CZ"/>
              </w:rPr>
              <w:t xml:space="preserve">2014: </w:t>
            </w:r>
            <w:r w:rsidR="00C7757B" w:rsidRPr="00695D6F">
              <w:rPr>
                <w:sz w:val="20"/>
                <w:szCs w:val="20"/>
                <w:lang w:val="cs-CZ"/>
              </w:rPr>
              <w:t>Slovenská akademie věd, Bratislava, SR, studijní pobyt (1 měsíc)</w:t>
            </w:r>
          </w:p>
        </w:tc>
      </w:tr>
      <w:tr w:rsidR="00C7757B" w14:paraId="19AE30E0" w14:textId="77777777" w:rsidTr="00A914E8">
        <w:trPr>
          <w:cantSplit/>
          <w:trHeight w:val="470"/>
        </w:trPr>
        <w:tc>
          <w:tcPr>
            <w:tcW w:w="2545" w:type="dxa"/>
            <w:gridSpan w:val="3"/>
            <w:shd w:val="clear" w:color="auto" w:fill="F7CAAC"/>
          </w:tcPr>
          <w:p w14:paraId="350C9654" w14:textId="77777777" w:rsidR="00C7757B" w:rsidRPr="00C7757B" w:rsidRDefault="00C7757B" w:rsidP="00C7757B">
            <w:pPr>
              <w:pStyle w:val="TableParagraph"/>
              <w:spacing w:line="228" w:lineRule="exact"/>
              <w:ind w:left="71"/>
              <w:rPr>
                <w:b/>
                <w:sz w:val="20"/>
                <w:szCs w:val="20"/>
              </w:rPr>
            </w:pPr>
            <w:r w:rsidRPr="00C7757B">
              <w:rPr>
                <w:b/>
                <w:sz w:val="20"/>
                <w:szCs w:val="20"/>
              </w:rPr>
              <w:t>Podpis</w:t>
            </w:r>
          </w:p>
        </w:tc>
        <w:tc>
          <w:tcPr>
            <w:tcW w:w="4537" w:type="dxa"/>
            <w:gridSpan w:val="19"/>
          </w:tcPr>
          <w:p w14:paraId="3EEFF64C" w14:textId="77777777" w:rsidR="00C7757B" w:rsidRDefault="00C7757B" w:rsidP="00A57E40">
            <w:pPr>
              <w:jc w:val="both"/>
            </w:pPr>
          </w:p>
        </w:tc>
        <w:tc>
          <w:tcPr>
            <w:tcW w:w="786" w:type="dxa"/>
            <w:gridSpan w:val="6"/>
            <w:shd w:val="clear" w:color="auto" w:fill="F7CAAC"/>
          </w:tcPr>
          <w:p w14:paraId="16C89D06" w14:textId="77777777" w:rsidR="00C7757B" w:rsidRDefault="00C7757B" w:rsidP="00A57E40">
            <w:pPr>
              <w:jc w:val="both"/>
            </w:pPr>
            <w:r>
              <w:rPr>
                <w:b/>
              </w:rPr>
              <w:t>datum</w:t>
            </w:r>
          </w:p>
        </w:tc>
        <w:tc>
          <w:tcPr>
            <w:tcW w:w="2197" w:type="dxa"/>
            <w:gridSpan w:val="14"/>
          </w:tcPr>
          <w:p w14:paraId="293CB9BC" w14:textId="77777777" w:rsidR="00C7757B" w:rsidRDefault="00C7757B" w:rsidP="00A57E40">
            <w:pPr>
              <w:jc w:val="both"/>
            </w:pPr>
          </w:p>
        </w:tc>
      </w:tr>
      <w:tr w:rsidR="00C7757B" w14:paraId="6BB82755" w14:textId="77777777" w:rsidTr="00A914E8">
        <w:trPr>
          <w:gridAfter w:val="1"/>
          <w:wAfter w:w="136" w:type="dxa"/>
        </w:trPr>
        <w:tc>
          <w:tcPr>
            <w:tcW w:w="9929" w:type="dxa"/>
            <w:gridSpan w:val="41"/>
            <w:tcBorders>
              <w:bottom w:val="double" w:sz="4" w:space="0" w:color="auto"/>
            </w:tcBorders>
            <w:shd w:val="clear" w:color="auto" w:fill="BDD6EE"/>
          </w:tcPr>
          <w:p w14:paraId="4A95B11B" w14:textId="0747CDF6" w:rsidR="00C7757B" w:rsidRDefault="00C7757B" w:rsidP="00FF35A6">
            <w:pPr>
              <w:jc w:val="both"/>
              <w:rPr>
                <w:b/>
                <w:sz w:val="28"/>
              </w:rPr>
            </w:pPr>
            <w:r>
              <w:rPr>
                <w:b/>
                <w:sz w:val="28"/>
              </w:rPr>
              <w:lastRenderedPageBreak/>
              <w:t>C-II – Související tvůrčí, resp. vědecká a umělecká činnost</w:t>
            </w:r>
          </w:p>
        </w:tc>
      </w:tr>
      <w:tr w:rsidR="00C7757B" w14:paraId="632A69CB" w14:textId="77777777" w:rsidTr="00A914E8">
        <w:trPr>
          <w:gridAfter w:val="1"/>
          <w:wAfter w:w="136" w:type="dxa"/>
          <w:trHeight w:val="318"/>
        </w:trPr>
        <w:tc>
          <w:tcPr>
            <w:tcW w:w="9929" w:type="dxa"/>
            <w:gridSpan w:val="41"/>
            <w:shd w:val="clear" w:color="auto" w:fill="F7CAAC"/>
          </w:tcPr>
          <w:p w14:paraId="12C9CF82" w14:textId="77777777" w:rsidR="00C7757B" w:rsidRDefault="00C7757B" w:rsidP="00244128">
            <w:pPr>
              <w:jc w:val="both"/>
              <w:rPr>
                <w:b/>
              </w:rPr>
            </w:pPr>
            <w:r>
              <w:rPr>
                <w:b/>
              </w:rPr>
              <w:t xml:space="preserve">Přehled řešených grantů a projektů u akademicky zaměřeného bakalářského studijního programu a u magisterského a doktorského studijního programu  </w:t>
            </w:r>
          </w:p>
        </w:tc>
      </w:tr>
      <w:tr w:rsidR="00C7757B" w14:paraId="5B309D99" w14:textId="77777777" w:rsidTr="00A914E8">
        <w:trPr>
          <w:gridAfter w:val="1"/>
          <w:wAfter w:w="136" w:type="dxa"/>
          <w:cantSplit/>
        </w:trPr>
        <w:tc>
          <w:tcPr>
            <w:tcW w:w="2261" w:type="dxa"/>
            <w:gridSpan w:val="2"/>
            <w:shd w:val="clear" w:color="auto" w:fill="F7CAAC"/>
          </w:tcPr>
          <w:p w14:paraId="6D297A18" w14:textId="77777777" w:rsidR="00C7757B" w:rsidRDefault="00C7757B" w:rsidP="00FF35A6">
            <w:pPr>
              <w:jc w:val="both"/>
              <w:rPr>
                <w:b/>
              </w:rPr>
            </w:pPr>
            <w:r>
              <w:rPr>
                <w:b/>
              </w:rPr>
              <w:t>Řešitel/spoluřešitel</w:t>
            </w:r>
          </w:p>
        </w:tc>
        <w:tc>
          <w:tcPr>
            <w:tcW w:w="5389" w:type="dxa"/>
            <w:gridSpan w:val="23"/>
            <w:shd w:val="clear" w:color="auto" w:fill="F7CAAC"/>
          </w:tcPr>
          <w:p w14:paraId="6B3DD364" w14:textId="77777777" w:rsidR="00C7757B" w:rsidRDefault="00C7757B" w:rsidP="00FF35A6">
            <w:pPr>
              <w:jc w:val="both"/>
              <w:rPr>
                <w:b/>
              </w:rPr>
            </w:pPr>
            <w:r>
              <w:rPr>
                <w:b/>
              </w:rPr>
              <w:t>Názvy grantů a projektů získaných pro vědeckou, výzkumnou, uměleckou a další tvůrčí činnost v příslušné oblasti vzdělávání</w:t>
            </w:r>
          </w:p>
        </w:tc>
        <w:tc>
          <w:tcPr>
            <w:tcW w:w="1134" w:type="dxa"/>
            <w:gridSpan w:val="9"/>
            <w:shd w:val="clear" w:color="auto" w:fill="F7CAAC"/>
          </w:tcPr>
          <w:p w14:paraId="3DE39A17" w14:textId="77777777" w:rsidR="00C7757B" w:rsidRDefault="00C7757B" w:rsidP="00FF35A6">
            <w:pPr>
              <w:jc w:val="center"/>
              <w:rPr>
                <w:b/>
                <w:sz w:val="24"/>
              </w:rPr>
            </w:pPr>
            <w:r>
              <w:rPr>
                <w:b/>
              </w:rPr>
              <w:t>Zdroj</w:t>
            </w:r>
          </w:p>
        </w:tc>
        <w:tc>
          <w:tcPr>
            <w:tcW w:w="1145" w:type="dxa"/>
            <w:gridSpan w:val="7"/>
            <w:shd w:val="clear" w:color="auto" w:fill="F7CAAC"/>
          </w:tcPr>
          <w:p w14:paraId="5F9B3A72" w14:textId="77777777" w:rsidR="00C7757B" w:rsidRDefault="00C7757B" w:rsidP="00FF35A6">
            <w:pPr>
              <w:jc w:val="center"/>
              <w:rPr>
                <w:b/>
                <w:sz w:val="24"/>
              </w:rPr>
            </w:pPr>
            <w:r>
              <w:rPr>
                <w:b/>
              </w:rPr>
              <w:t>Období</w:t>
            </w:r>
          </w:p>
          <w:p w14:paraId="611E1C4D" w14:textId="77777777" w:rsidR="00C7757B" w:rsidRDefault="00C7757B" w:rsidP="00FF35A6">
            <w:pPr>
              <w:jc w:val="center"/>
              <w:rPr>
                <w:b/>
                <w:sz w:val="24"/>
              </w:rPr>
            </w:pPr>
          </w:p>
        </w:tc>
      </w:tr>
      <w:tr w:rsidR="0009611D" w14:paraId="79B0802E" w14:textId="77777777" w:rsidTr="00A914E8">
        <w:trPr>
          <w:gridAfter w:val="1"/>
          <w:wAfter w:w="136" w:type="dxa"/>
        </w:trPr>
        <w:tc>
          <w:tcPr>
            <w:tcW w:w="2261" w:type="dxa"/>
            <w:gridSpan w:val="2"/>
          </w:tcPr>
          <w:p w14:paraId="6D495BF8" w14:textId="77777777" w:rsidR="0009611D" w:rsidRPr="001B23DD" w:rsidRDefault="0009611D" w:rsidP="00FF35A6">
            <w:pPr>
              <w:jc w:val="both"/>
            </w:pPr>
            <w:r w:rsidRPr="001B23DD">
              <w:t>Univerzitní institut</w:t>
            </w:r>
            <w:r w:rsidR="001B23DD" w:rsidRPr="001B23DD">
              <w:t>/</w:t>
            </w:r>
          </w:p>
          <w:p w14:paraId="731AD870" w14:textId="0B26052B" w:rsidR="001B23DD" w:rsidRPr="0009611D" w:rsidRDefault="001B23DD" w:rsidP="00FF35A6">
            <w:pPr>
              <w:jc w:val="both"/>
              <w:rPr>
                <w:highlight w:val="yellow"/>
              </w:rPr>
            </w:pPr>
            <w:r w:rsidRPr="001B23DD">
              <w:t>Hlavní řešitel prof. Ing. Vladimír Sedlařík, Ph.D., vedoucí výzkumného směru Pokročilé kompozitní materiály doc. Ing. et Ing. Ivo Kuřitka, Ph.D. et Ph.D.</w:t>
            </w:r>
          </w:p>
        </w:tc>
        <w:tc>
          <w:tcPr>
            <w:tcW w:w="5389" w:type="dxa"/>
            <w:gridSpan w:val="23"/>
          </w:tcPr>
          <w:p w14:paraId="67EE2311" w14:textId="77777777" w:rsidR="0009611D" w:rsidRPr="0009611D" w:rsidRDefault="0009611D" w:rsidP="0009611D">
            <w:pPr>
              <w:tabs>
                <w:tab w:val="left" w:pos="285"/>
              </w:tabs>
              <w:jc w:val="both"/>
            </w:pPr>
            <w:r w:rsidRPr="0009611D">
              <w:t>LO1504 Centrum polymerních systémů plus</w:t>
            </w:r>
          </w:p>
        </w:tc>
        <w:tc>
          <w:tcPr>
            <w:tcW w:w="1134" w:type="dxa"/>
            <w:gridSpan w:val="9"/>
          </w:tcPr>
          <w:p w14:paraId="35C4300C" w14:textId="77777777" w:rsidR="0009611D" w:rsidRPr="00D10182" w:rsidRDefault="0009611D" w:rsidP="00701713">
            <w:pPr>
              <w:pStyle w:val="TableParagraph"/>
              <w:spacing w:line="247" w:lineRule="exact"/>
              <w:ind w:left="0"/>
              <w:jc w:val="center"/>
              <w:rPr>
                <w:sz w:val="20"/>
                <w:szCs w:val="20"/>
                <w:lang w:val="cs-CZ"/>
              </w:rPr>
            </w:pPr>
            <w:r w:rsidRPr="00D10182">
              <w:rPr>
                <w:sz w:val="20"/>
                <w:szCs w:val="20"/>
                <w:lang w:val="cs-CZ"/>
              </w:rPr>
              <w:t>C MŠMT</w:t>
            </w:r>
          </w:p>
          <w:p w14:paraId="42741347" w14:textId="77777777" w:rsidR="0009611D" w:rsidRPr="00D10182" w:rsidRDefault="0009611D" w:rsidP="00701713">
            <w:pPr>
              <w:pStyle w:val="TableParagraph"/>
              <w:spacing w:line="238" w:lineRule="exact"/>
              <w:ind w:left="0"/>
              <w:jc w:val="center"/>
              <w:rPr>
                <w:sz w:val="20"/>
                <w:szCs w:val="20"/>
                <w:lang w:val="cs-CZ"/>
              </w:rPr>
            </w:pPr>
          </w:p>
        </w:tc>
        <w:tc>
          <w:tcPr>
            <w:tcW w:w="1145" w:type="dxa"/>
            <w:gridSpan w:val="7"/>
          </w:tcPr>
          <w:p w14:paraId="7A14593D" w14:textId="77777777" w:rsidR="0009611D" w:rsidRPr="00D10182" w:rsidRDefault="0009611D" w:rsidP="00701713">
            <w:pPr>
              <w:jc w:val="center"/>
            </w:pPr>
            <w:r w:rsidRPr="00D10182">
              <w:t>2015 - 2020</w:t>
            </w:r>
          </w:p>
        </w:tc>
      </w:tr>
      <w:tr w:rsidR="001B23DD" w14:paraId="303A3101" w14:textId="77777777" w:rsidTr="00A914E8">
        <w:trPr>
          <w:gridAfter w:val="1"/>
          <w:wAfter w:w="136" w:type="dxa"/>
        </w:trPr>
        <w:tc>
          <w:tcPr>
            <w:tcW w:w="2261" w:type="dxa"/>
            <w:gridSpan w:val="2"/>
          </w:tcPr>
          <w:p w14:paraId="57389B7C" w14:textId="77777777" w:rsidR="001B23DD" w:rsidRDefault="001B23DD" w:rsidP="001B23DD">
            <w:pPr>
              <w:jc w:val="both"/>
            </w:pPr>
            <w:r w:rsidRPr="001B23DD">
              <w:t>Univerzitní institut/</w:t>
            </w:r>
            <w:r>
              <w:t xml:space="preserve">  </w:t>
            </w:r>
          </w:p>
          <w:p w14:paraId="564A4C09" w14:textId="77777777" w:rsidR="001B23DD" w:rsidRDefault="001B23DD" w:rsidP="001B23DD">
            <w:pPr>
              <w:jc w:val="both"/>
            </w:pPr>
            <w:r>
              <w:t xml:space="preserve">koordinátor UTB, spolu-příjemci </w:t>
            </w:r>
            <w:r w:rsidRPr="0009611D">
              <w:t>Fatra a.s., Spur a.s., Quinn Plastics s.r.o., Zlin Precision s.r.o., 5M s.r.o.</w:t>
            </w:r>
          </w:p>
          <w:p w14:paraId="03324AD8" w14:textId="6303E7A0" w:rsidR="001B23DD" w:rsidRPr="0009611D" w:rsidRDefault="001B23DD" w:rsidP="001B23DD">
            <w:pPr>
              <w:jc w:val="both"/>
              <w:rPr>
                <w:highlight w:val="yellow"/>
              </w:rPr>
            </w:pPr>
            <w:r>
              <w:t>Hlavní řešitel doc. Ing. Tomáš Sedláček, Ph.D.</w:t>
            </w:r>
          </w:p>
        </w:tc>
        <w:tc>
          <w:tcPr>
            <w:tcW w:w="5389" w:type="dxa"/>
            <w:gridSpan w:val="23"/>
          </w:tcPr>
          <w:p w14:paraId="0C978A94" w14:textId="602F69F7" w:rsidR="001B23DD" w:rsidRPr="0009611D" w:rsidRDefault="00701713" w:rsidP="00701713">
            <w:pPr>
              <w:pStyle w:val="TableParagraph"/>
              <w:ind w:left="0"/>
              <w:jc w:val="both"/>
              <w:rPr>
                <w:sz w:val="20"/>
                <w:szCs w:val="20"/>
                <w:lang w:val="cs-CZ"/>
              </w:rPr>
            </w:pPr>
            <w:r>
              <w:rPr>
                <w:sz w:val="20"/>
                <w:szCs w:val="20"/>
                <w:lang w:val="cs-CZ"/>
              </w:rPr>
              <w:t xml:space="preserve">TE01020216 </w:t>
            </w:r>
            <w:r w:rsidR="001B23DD" w:rsidRPr="0009611D">
              <w:rPr>
                <w:sz w:val="20"/>
                <w:szCs w:val="20"/>
                <w:lang w:val="cs-CZ"/>
              </w:rPr>
              <w:t xml:space="preserve">Centrum pokročilých polymerních a </w:t>
            </w:r>
            <w:r>
              <w:rPr>
                <w:sz w:val="20"/>
                <w:szCs w:val="20"/>
                <w:lang w:val="cs-CZ"/>
              </w:rPr>
              <w:t>k</w:t>
            </w:r>
            <w:r w:rsidR="001B23DD" w:rsidRPr="0009611D">
              <w:rPr>
                <w:sz w:val="20"/>
                <w:szCs w:val="20"/>
                <w:lang w:val="cs-CZ"/>
              </w:rPr>
              <w:t>ompozitních materiálů</w:t>
            </w:r>
          </w:p>
          <w:p w14:paraId="3B6DE3C3" w14:textId="279B00D5" w:rsidR="001B23DD" w:rsidRPr="0009611D" w:rsidRDefault="001B23DD" w:rsidP="001B23DD">
            <w:pPr>
              <w:tabs>
                <w:tab w:val="left" w:pos="1155"/>
              </w:tabs>
              <w:jc w:val="both"/>
            </w:pPr>
          </w:p>
        </w:tc>
        <w:tc>
          <w:tcPr>
            <w:tcW w:w="1134" w:type="dxa"/>
            <w:gridSpan w:val="9"/>
          </w:tcPr>
          <w:p w14:paraId="5C677E80" w14:textId="2CABFFB9" w:rsidR="001B23DD" w:rsidRPr="00D10182" w:rsidRDefault="001B23DD" w:rsidP="00701713">
            <w:pPr>
              <w:pStyle w:val="TableParagraph"/>
              <w:spacing w:line="240" w:lineRule="exact"/>
              <w:ind w:left="0"/>
              <w:jc w:val="center"/>
              <w:rPr>
                <w:sz w:val="20"/>
                <w:szCs w:val="20"/>
                <w:lang w:val="cs-CZ"/>
              </w:rPr>
            </w:pPr>
            <w:r w:rsidRPr="00D10182">
              <w:rPr>
                <w:sz w:val="20"/>
                <w:szCs w:val="20"/>
                <w:lang w:val="cs-CZ"/>
              </w:rPr>
              <w:t>B TA ČR</w:t>
            </w:r>
          </w:p>
        </w:tc>
        <w:tc>
          <w:tcPr>
            <w:tcW w:w="1145" w:type="dxa"/>
            <w:gridSpan w:val="7"/>
          </w:tcPr>
          <w:p w14:paraId="096CDBD5" w14:textId="5D7E1946" w:rsidR="001B23DD" w:rsidRPr="00D10182" w:rsidRDefault="001B23DD" w:rsidP="00701713">
            <w:pPr>
              <w:jc w:val="center"/>
            </w:pPr>
            <w:r w:rsidRPr="00D10182">
              <w:t>2012 - 2019</w:t>
            </w:r>
          </w:p>
        </w:tc>
      </w:tr>
      <w:tr w:rsidR="001B23DD" w14:paraId="6BDA5295" w14:textId="77777777" w:rsidTr="00A914E8">
        <w:trPr>
          <w:gridAfter w:val="1"/>
          <w:wAfter w:w="136" w:type="dxa"/>
        </w:trPr>
        <w:tc>
          <w:tcPr>
            <w:tcW w:w="2261" w:type="dxa"/>
            <w:gridSpan w:val="2"/>
          </w:tcPr>
          <w:p w14:paraId="3C206547" w14:textId="77777777" w:rsidR="001B23DD" w:rsidRPr="001B23DD" w:rsidRDefault="001B23DD" w:rsidP="001B23DD">
            <w:pPr>
              <w:jc w:val="both"/>
            </w:pPr>
            <w:r w:rsidRPr="001B23DD">
              <w:t>Univerzitní institut/</w:t>
            </w:r>
          </w:p>
          <w:p w14:paraId="7CD358EA" w14:textId="6A0F5572" w:rsidR="001B23DD" w:rsidRPr="0009611D" w:rsidRDefault="001B23DD" w:rsidP="001B23DD">
            <w:pPr>
              <w:jc w:val="both"/>
              <w:rPr>
                <w:highlight w:val="yellow"/>
              </w:rPr>
            </w:pPr>
            <w:r w:rsidRPr="001B23DD">
              <w:t>Hlavní řešitel doc. Ing. Michal Sedlačík, Ph.D.</w:t>
            </w:r>
          </w:p>
        </w:tc>
        <w:tc>
          <w:tcPr>
            <w:tcW w:w="5389" w:type="dxa"/>
            <w:gridSpan w:val="23"/>
          </w:tcPr>
          <w:p w14:paraId="4F77D442" w14:textId="1636BD46" w:rsidR="001B23DD" w:rsidRPr="0009611D" w:rsidRDefault="001B23DD" w:rsidP="00701713">
            <w:pPr>
              <w:pStyle w:val="TableParagraph"/>
              <w:ind w:left="0"/>
              <w:jc w:val="both"/>
              <w:rPr>
                <w:sz w:val="20"/>
                <w:szCs w:val="20"/>
                <w:lang w:val="cs-CZ"/>
              </w:rPr>
            </w:pPr>
            <w:r w:rsidRPr="001B23DD">
              <w:rPr>
                <w:sz w:val="20"/>
                <w:szCs w:val="20"/>
                <w:lang w:val="cs-CZ"/>
              </w:rPr>
              <w:t>GA17-24730S</w:t>
            </w:r>
            <w:r>
              <w:rPr>
                <w:sz w:val="20"/>
                <w:szCs w:val="20"/>
                <w:lang w:val="cs-CZ"/>
              </w:rPr>
              <w:t xml:space="preserve"> </w:t>
            </w:r>
            <w:r w:rsidRPr="001B23DD">
              <w:rPr>
                <w:sz w:val="20"/>
                <w:szCs w:val="20"/>
                <w:lang w:val="cs-CZ"/>
              </w:rPr>
              <w:t>Nové magnetoreologické elastomery</w:t>
            </w:r>
            <w:r w:rsidR="0037760B">
              <w:rPr>
                <w:sz w:val="20"/>
                <w:szCs w:val="20"/>
                <w:lang w:val="cs-CZ"/>
              </w:rPr>
              <w:t xml:space="preserve"> </w:t>
            </w:r>
            <w:r w:rsidRPr="001B23DD">
              <w:rPr>
                <w:sz w:val="20"/>
                <w:szCs w:val="20"/>
                <w:lang w:val="cs-CZ"/>
              </w:rPr>
              <w:t>na bázi modifikovaných</w:t>
            </w:r>
            <w:r>
              <w:rPr>
                <w:sz w:val="20"/>
                <w:szCs w:val="20"/>
                <w:lang w:val="cs-CZ"/>
              </w:rPr>
              <w:t xml:space="preserve"> </w:t>
            </w:r>
            <w:r w:rsidRPr="001B23DD">
              <w:rPr>
                <w:sz w:val="20"/>
                <w:szCs w:val="20"/>
                <w:lang w:val="cs-CZ"/>
              </w:rPr>
              <w:t xml:space="preserve">magnetických plniv </w:t>
            </w:r>
          </w:p>
        </w:tc>
        <w:tc>
          <w:tcPr>
            <w:tcW w:w="1134" w:type="dxa"/>
            <w:gridSpan w:val="9"/>
          </w:tcPr>
          <w:p w14:paraId="4316C8EF" w14:textId="77777777" w:rsidR="001B23DD" w:rsidRPr="00D10182" w:rsidRDefault="001B23DD" w:rsidP="00701713">
            <w:pPr>
              <w:jc w:val="center"/>
            </w:pPr>
            <w:r w:rsidRPr="00D10182">
              <w:t>B GA ČR</w:t>
            </w:r>
          </w:p>
        </w:tc>
        <w:tc>
          <w:tcPr>
            <w:tcW w:w="1145" w:type="dxa"/>
            <w:gridSpan w:val="7"/>
          </w:tcPr>
          <w:p w14:paraId="5C27544F" w14:textId="7F3889A0" w:rsidR="001B23DD" w:rsidRPr="00D10182" w:rsidRDefault="001B23DD" w:rsidP="00701713">
            <w:pPr>
              <w:jc w:val="center"/>
            </w:pPr>
            <w:r w:rsidRPr="00D10182">
              <w:t>2017 - 2019</w:t>
            </w:r>
          </w:p>
        </w:tc>
      </w:tr>
      <w:tr w:rsidR="001B23DD" w14:paraId="14A61F08" w14:textId="77777777" w:rsidTr="00A914E8">
        <w:trPr>
          <w:gridAfter w:val="1"/>
          <w:wAfter w:w="136" w:type="dxa"/>
        </w:trPr>
        <w:tc>
          <w:tcPr>
            <w:tcW w:w="2261" w:type="dxa"/>
            <w:gridSpan w:val="2"/>
          </w:tcPr>
          <w:p w14:paraId="3855CB94" w14:textId="77777777" w:rsidR="001B23DD" w:rsidRPr="001B23DD" w:rsidRDefault="001B23DD" w:rsidP="001B23DD">
            <w:pPr>
              <w:jc w:val="both"/>
            </w:pPr>
            <w:r w:rsidRPr="001B23DD">
              <w:t>Univerzitní institut/</w:t>
            </w:r>
          </w:p>
          <w:p w14:paraId="3E338D75" w14:textId="70196647" w:rsidR="001B23DD" w:rsidRPr="0009611D" w:rsidRDefault="001B23DD" w:rsidP="001B23DD">
            <w:pPr>
              <w:jc w:val="both"/>
              <w:rPr>
                <w:highlight w:val="yellow"/>
              </w:rPr>
            </w:pPr>
            <w:r w:rsidRPr="001B23DD">
              <w:t xml:space="preserve">Hlavní řešitel </w:t>
            </w:r>
            <w:r>
              <w:t xml:space="preserve">Ing. Miroslav Mrlík, </w:t>
            </w:r>
            <w:r w:rsidRPr="001B23DD">
              <w:t>Ph.D.</w:t>
            </w:r>
          </w:p>
        </w:tc>
        <w:tc>
          <w:tcPr>
            <w:tcW w:w="5389" w:type="dxa"/>
            <w:gridSpan w:val="23"/>
          </w:tcPr>
          <w:p w14:paraId="5AC69379" w14:textId="40847C81" w:rsidR="001B23DD" w:rsidRPr="0009611D" w:rsidRDefault="001B23DD" w:rsidP="00701713">
            <w:pPr>
              <w:pStyle w:val="TableParagraph"/>
              <w:ind w:left="0"/>
              <w:jc w:val="both"/>
              <w:rPr>
                <w:sz w:val="20"/>
                <w:szCs w:val="20"/>
                <w:lang w:val="cs-CZ"/>
              </w:rPr>
            </w:pPr>
            <w:r w:rsidRPr="001B23DD">
              <w:rPr>
                <w:sz w:val="20"/>
                <w:szCs w:val="20"/>
                <w:lang w:val="cs-CZ"/>
              </w:rPr>
              <w:t>GJ16-20361Y</w:t>
            </w:r>
            <w:r>
              <w:rPr>
                <w:sz w:val="20"/>
                <w:szCs w:val="20"/>
                <w:lang w:val="cs-CZ"/>
              </w:rPr>
              <w:t xml:space="preserve"> </w:t>
            </w:r>
            <w:r w:rsidRPr="001B23DD">
              <w:rPr>
                <w:sz w:val="20"/>
                <w:szCs w:val="20"/>
                <w:lang w:val="cs-CZ"/>
              </w:rPr>
              <w:t>Intelige</w:t>
            </w:r>
            <w:r w:rsidR="00701713">
              <w:rPr>
                <w:sz w:val="20"/>
                <w:szCs w:val="20"/>
                <w:lang w:val="cs-CZ"/>
              </w:rPr>
              <w:t>n</w:t>
            </w:r>
            <w:r w:rsidRPr="001B23DD">
              <w:rPr>
                <w:sz w:val="20"/>
                <w:szCs w:val="20"/>
                <w:lang w:val="cs-CZ"/>
              </w:rPr>
              <w:t>tní systémy na bázi</w:t>
            </w:r>
            <w:r w:rsidR="0037760B">
              <w:rPr>
                <w:sz w:val="20"/>
                <w:szCs w:val="20"/>
                <w:lang w:val="cs-CZ"/>
              </w:rPr>
              <w:t xml:space="preserve"> </w:t>
            </w:r>
            <w:r w:rsidRPr="001B23DD">
              <w:rPr>
                <w:sz w:val="20"/>
                <w:szCs w:val="20"/>
                <w:lang w:val="cs-CZ"/>
              </w:rPr>
              <w:t>modifikovaných částic grafen oxidu</w:t>
            </w:r>
          </w:p>
        </w:tc>
        <w:tc>
          <w:tcPr>
            <w:tcW w:w="1134" w:type="dxa"/>
            <w:gridSpan w:val="9"/>
          </w:tcPr>
          <w:p w14:paraId="0F147E39" w14:textId="3AA93DDF" w:rsidR="001B23DD" w:rsidRPr="00D10182" w:rsidRDefault="001B23DD" w:rsidP="00701713">
            <w:pPr>
              <w:jc w:val="center"/>
            </w:pPr>
            <w:r w:rsidRPr="00D10182">
              <w:t>B GA ČR</w:t>
            </w:r>
          </w:p>
        </w:tc>
        <w:tc>
          <w:tcPr>
            <w:tcW w:w="1145" w:type="dxa"/>
            <w:gridSpan w:val="7"/>
          </w:tcPr>
          <w:p w14:paraId="203B0E73" w14:textId="5E47B6FE" w:rsidR="001B23DD" w:rsidRPr="00D10182" w:rsidRDefault="001B23DD" w:rsidP="00701713">
            <w:pPr>
              <w:jc w:val="center"/>
            </w:pPr>
            <w:r w:rsidRPr="00D10182">
              <w:t>2013 - 2018</w:t>
            </w:r>
          </w:p>
        </w:tc>
      </w:tr>
      <w:tr w:rsidR="001B23DD" w14:paraId="6C28D04E" w14:textId="77777777" w:rsidTr="00A914E8">
        <w:trPr>
          <w:gridAfter w:val="1"/>
          <w:wAfter w:w="136" w:type="dxa"/>
        </w:trPr>
        <w:tc>
          <w:tcPr>
            <w:tcW w:w="2261" w:type="dxa"/>
            <w:gridSpan w:val="2"/>
          </w:tcPr>
          <w:p w14:paraId="6C44E6E8" w14:textId="77777777" w:rsidR="001B23DD" w:rsidRPr="0037760B" w:rsidRDefault="001B23DD" w:rsidP="001B23DD">
            <w:pPr>
              <w:jc w:val="both"/>
            </w:pPr>
            <w:r w:rsidRPr="0037760B">
              <w:t>Univerzitní institut/</w:t>
            </w:r>
          </w:p>
          <w:p w14:paraId="2A5B5662" w14:textId="2124677F" w:rsidR="001B23DD" w:rsidRPr="0009611D" w:rsidRDefault="001B23DD" w:rsidP="001B23DD">
            <w:pPr>
              <w:jc w:val="both"/>
              <w:rPr>
                <w:b/>
                <w:highlight w:val="yellow"/>
              </w:rPr>
            </w:pPr>
            <w:r>
              <w:t>hlavní příj</w:t>
            </w:r>
            <w:r w:rsidR="0037760B">
              <w:t>e</w:t>
            </w:r>
            <w:r>
              <w:t xml:space="preserve">mce </w:t>
            </w:r>
            <w:r w:rsidRPr="0009611D">
              <w:t>NWT a.s.</w:t>
            </w:r>
            <w:r>
              <w:t>, spolupříjemce UTB</w:t>
            </w:r>
            <w:r w:rsidR="00A46C08">
              <w:t xml:space="preserve"> Spoluřešitel </w:t>
            </w:r>
            <w:r w:rsidR="00A46C08" w:rsidRPr="001B23DD">
              <w:t>doc. Ing. et Ing. Ivo Kuřitka, Ph.D. et Ph.D.</w:t>
            </w:r>
          </w:p>
        </w:tc>
        <w:tc>
          <w:tcPr>
            <w:tcW w:w="5389" w:type="dxa"/>
            <w:gridSpan w:val="23"/>
          </w:tcPr>
          <w:p w14:paraId="0D0DAA12" w14:textId="08E5FC1A" w:rsidR="001B23DD" w:rsidRPr="0009611D" w:rsidRDefault="00701713" w:rsidP="001B23DD">
            <w:pPr>
              <w:pStyle w:val="TableParagraph"/>
              <w:ind w:left="0"/>
              <w:jc w:val="both"/>
              <w:rPr>
                <w:sz w:val="20"/>
                <w:szCs w:val="20"/>
                <w:lang w:val="cs-CZ"/>
              </w:rPr>
            </w:pPr>
            <w:r>
              <w:rPr>
                <w:sz w:val="20"/>
                <w:szCs w:val="20"/>
                <w:lang w:val="cs-CZ"/>
              </w:rPr>
              <w:t xml:space="preserve">FR-TI3/424 </w:t>
            </w:r>
            <w:r w:rsidR="001B23DD" w:rsidRPr="0009611D">
              <w:rPr>
                <w:sz w:val="20"/>
                <w:szCs w:val="20"/>
                <w:lang w:val="cs-CZ"/>
              </w:rPr>
              <w:t>Elektroluminiscenční folie pro bezpečnostní interiérové osvětlení</w:t>
            </w:r>
          </w:p>
        </w:tc>
        <w:tc>
          <w:tcPr>
            <w:tcW w:w="1134" w:type="dxa"/>
            <w:gridSpan w:val="9"/>
          </w:tcPr>
          <w:p w14:paraId="68616C74" w14:textId="69F9166C" w:rsidR="001B23DD" w:rsidRPr="00D10182" w:rsidRDefault="001B23DD" w:rsidP="00701713">
            <w:pPr>
              <w:jc w:val="center"/>
            </w:pPr>
            <w:r w:rsidRPr="00D10182">
              <w:t>C MPO</w:t>
            </w:r>
          </w:p>
        </w:tc>
        <w:tc>
          <w:tcPr>
            <w:tcW w:w="1145" w:type="dxa"/>
            <w:gridSpan w:val="7"/>
          </w:tcPr>
          <w:p w14:paraId="7C8A9952" w14:textId="77777777" w:rsidR="001B23DD" w:rsidRPr="00D10182" w:rsidRDefault="001B23DD" w:rsidP="00701713">
            <w:pPr>
              <w:jc w:val="center"/>
            </w:pPr>
            <w:r w:rsidRPr="00D10182">
              <w:t>2011 - 2014</w:t>
            </w:r>
          </w:p>
        </w:tc>
      </w:tr>
      <w:tr w:rsidR="001B23DD" w14:paraId="147D1C13" w14:textId="77777777" w:rsidTr="00A914E8">
        <w:trPr>
          <w:gridAfter w:val="1"/>
          <w:wAfter w:w="136" w:type="dxa"/>
          <w:trHeight w:val="318"/>
        </w:trPr>
        <w:tc>
          <w:tcPr>
            <w:tcW w:w="9929" w:type="dxa"/>
            <w:gridSpan w:val="41"/>
            <w:shd w:val="clear" w:color="auto" w:fill="F7CAAC"/>
          </w:tcPr>
          <w:p w14:paraId="31C60366" w14:textId="77777777" w:rsidR="001B23DD" w:rsidRDefault="001B23DD" w:rsidP="001B23DD">
            <w:pPr>
              <w:jc w:val="both"/>
              <w:rPr>
                <w:b/>
              </w:rPr>
            </w:pPr>
            <w:r>
              <w:rPr>
                <w:b/>
              </w:rPr>
              <w:t>Přehled řešených projektů a dalších aktivit v rámci spolupráce s praxí u profesně zaměřeného bakalářského a magisterského studijního programu</w:t>
            </w:r>
          </w:p>
        </w:tc>
      </w:tr>
      <w:tr w:rsidR="001B23DD" w14:paraId="15ECE0CC" w14:textId="77777777" w:rsidTr="00A914E8">
        <w:trPr>
          <w:gridAfter w:val="1"/>
          <w:wAfter w:w="136" w:type="dxa"/>
          <w:cantSplit/>
          <w:trHeight w:val="283"/>
        </w:trPr>
        <w:tc>
          <w:tcPr>
            <w:tcW w:w="2261" w:type="dxa"/>
            <w:gridSpan w:val="2"/>
            <w:shd w:val="clear" w:color="auto" w:fill="F7CAAC"/>
          </w:tcPr>
          <w:p w14:paraId="1EAACB56" w14:textId="77777777" w:rsidR="001B23DD" w:rsidRDefault="001B23DD" w:rsidP="001B23DD">
            <w:pPr>
              <w:jc w:val="both"/>
              <w:rPr>
                <w:b/>
              </w:rPr>
            </w:pPr>
            <w:r>
              <w:rPr>
                <w:b/>
              </w:rPr>
              <w:t>Pracoviště praxe</w:t>
            </w:r>
          </w:p>
        </w:tc>
        <w:tc>
          <w:tcPr>
            <w:tcW w:w="5389" w:type="dxa"/>
            <w:gridSpan w:val="23"/>
            <w:shd w:val="clear" w:color="auto" w:fill="F7CAAC"/>
          </w:tcPr>
          <w:p w14:paraId="19477232" w14:textId="77777777" w:rsidR="001B23DD" w:rsidRDefault="001B23DD" w:rsidP="001B23DD">
            <w:pPr>
              <w:jc w:val="both"/>
              <w:rPr>
                <w:b/>
              </w:rPr>
            </w:pPr>
            <w:r>
              <w:rPr>
                <w:b/>
              </w:rPr>
              <w:t xml:space="preserve">Název či popis projektu uskutečňovaného ve spolupráci s praxí </w:t>
            </w:r>
          </w:p>
        </w:tc>
        <w:tc>
          <w:tcPr>
            <w:tcW w:w="2279" w:type="dxa"/>
            <w:gridSpan w:val="16"/>
            <w:shd w:val="clear" w:color="auto" w:fill="F7CAAC"/>
          </w:tcPr>
          <w:p w14:paraId="64F4945F" w14:textId="77777777" w:rsidR="001B23DD" w:rsidRDefault="001B23DD" w:rsidP="001B23DD">
            <w:pPr>
              <w:jc w:val="center"/>
              <w:rPr>
                <w:b/>
                <w:sz w:val="24"/>
              </w:rPr>
            </w:pPr>
            <w:r>
              <w:rPr>
                <w:b/>
              </w:rPr>
              <w:t>Období</w:t>
            </w:r>
          </w:p>
        </w:tc>
      </w:tr>
      <w:tr w:rsidR="001B23DD" w14:paraId="74D521E8" w14:textId="77777777" w:rsidTr="00A914E8">
        <w:trPr>
          <w:gridAfter w:val="1"/>
          <w:wAfter w:w="136" w:type="dxa"/>
        </w:trPr>
        <w:tc>
          <w:tcPr>
            <w:tcW w:w="2261" w:type="dxa"/>
            <w:gridSpan w:val="2"/>
          </w:tcPr>
          <w:p w14:paraId="3B78B53F" w14:textId="77777777" w:rsidR="001B23DD" w:rsidRDefault="001B23DD" w:rsidP="001B23DD">
            <w:pPr>
              <w:jc w:val="both"/>
              <w:rPr>
                <w:sz w:val="24"/>
              </w:rPr>
            </w:pPr>
          </w:p>
        </w:tc>
        <w:tc>
          <w:tcPr>
            <w:tcW w:w="5389" w:type="dxa"/>
            <w:gridSpan w:val="23"/>
          </w:tcPr>
          <w:p w14:paraId="20CE0223" w14:textId="77777777" w:rsidR="001B23DD" w:rsidRDefault="001B23DD" w:rsidP="001B23DD">
            <w:pPr>
              <w:jc w:val="center"/>
              <w:rPr>
                <w:sz w:val="24"/>
              </w:rPr>
            </w:pPr>
          </w:p>
        </w:tc>
        <w:tc>
          <w:tcPr>
            <w:tcW w:w="2279" w:type="dxa"/>
            <w:gridSpan w:val="16"/>
          </w:tcPr>
          <w:p w14:paraId="1A34C0CC" w14:textId="77777777" w:rsidR="001B23DD" w:rsidRDefault="001B23DD" w:rsidP="001B23DD">
            <w:pPr>
              <w:jc w:val="center"/>
              <w:rPr>
                <w:sz w:val="24"/>
              </w:rPr>
            </w:pPr>
          </w:p>
        </w:tc>
      </w:tr>
      <w:tr w:rsidR="001B23DD" w14:paraId="0EBB39A4" w14:textId="77777777" w:rsidTr="00A914E8">
        <w:trPr>
          <w:gridAfter w:val="1"/>
          <w:wAfter w:w="136" w:type="dxa"/>
        </w:trPr>
        <w:tc>
          <w:tcPr>
            <w:tcW w:w="2261" w:type="dxa"/>
            <w:gridSpan w:val="2"/>
          </w:tcPr>
          <w:p w14:paraId="2F82AC48" w14:textId="77777777" w:rsidR="001B23DD" w:rsidRDefault="001B23DD" w:rsidP="001B23DD">
            <w:pPr>
              <w:jc w:val="both"/>
              <w:rPr>
                <w:sz w:val="24"/>
              </w:rPr>
            </w:pPr>
          </w:p>
        </w:tc>
        <w:tc>
          <w:tcPr>
            <w:tcW w:w="5389" w:type="dxa"/>
            <w:gridSpan w:val="23"/>
          </w:tcPr>
          <w:p w14:paraId="43180851" w14:textId="77777777" w:rsidR="001B23DD" w:rsidRDefault="001B23DD" w:rsidP="001B23DD">
            <w:pPr>
              <w:jc w:val="center"/>
              <w:rPr>
                <w:sz w:val="24"/>
              </w:rPr>
            </w:pPr>
          </w:p>
        </w:tc>
        <w:tc>
          <w:tcPr>
            <w:tcW w:w="2279" w:type="dxa"/>
            <w:gridSpan w:val="16"/>
          </w:tcPr>
          <w:p w14:paraId="0C03F42E" w14:textId="77777777" w:rsidR="001B23DD" w:rsidRDefault="001B23DD" w:rsidP="001B23DD">
            <w:pPr>
              <w:jc w:val="center"/>
              <w:rPr>
                <w:sz w:val="24"/>
              </w:rPr>
            </w:pPr>
          </w:p>
        </w:tc>
      </w:tr>
      <w:tr w:rsidR="001B23DD" w14:paraId="390B2757" w14:textId="77777777" w:rsidTr="00A914E8">
        <w:trPr>
          <w:gridAfter w:val="1"/>
          <w:wAfter w:w="136" w:type="dxa"/>
        </w:trPr>
        <w:tc>
          <w:tcPr>
            <w:tcW w:w="2261" w:type="dxa"/>
            <w:gridSpan w:val="2"/>
          </w:tcPr>
          <w:p w14:paraId="3F9F1382" w14:textId="77777777" w:rsidR="001B23DD" w:rsidRDefault="001B23DD" w:rsidP="001B23DD">
            <w:pPr>
              <w:jc w:val="both"/>
              <w:rPr>
                <w:sz w:val="24"/>
              </w:rPr>
            </w:pPr>
          </w:p>
        </w:tc>
        <w:tc>
          <w:tcPr>
            <w:tcW w:w="5389" w:type="dxa"/>
            <w:gridSpan w:val="23"/>
          </w:tcPr>
          <w:p w14:paraId="54BC2E47" w14:textId="77777777" w:rsidR="001B23DD" w:rsidRDefault="001B23DD" w:rsidP="001B23DD">
            <w:pPr>
              <w:jc w:val="center"/>
              <w:rPr>
                <w:sz w:val="24"/>
              </w:rPr>
            </w:pPr>
          </w:p>
        </w:tc>
        <w:tc>
          <w:tcPr>
            <w:tcW w:w="2279" w:type="dxa"/>
            <w:gridSpan w:val="16"/>
          </w:tcPr>
          <w:p w14:paraId="524841A5" w14:textId="77777777" w:rsidR="001B23DD" w:rsidRDefault="001B23DD" w:rsidP="001B23DD">
            <w:pPr>
              <w:jc w:val="center"/>
              <w:rPr>
                <w:sz w:val="24"/>
              </w:rPr>
            </w:pPr>
          </w:p>
        </w:tc>
      </w:tr>
      <w:tr w:rsidR="001B23DD" w14:paraId="2CF0795C" w14:textId="77777777" w:rsidTr="00A914E8">
        <w:trPr>
          <w:gridAfter w:val="1"/>
          <w:wAfter w:w="136" w:type="dxa"/>
        </w:trPr>
        <w:tc>
          <w:tcPr>
            <w:tcW w:w="2261" w:type="dxa"/>
            <w:gridSpan w:val="2"/>
          </w:tcPr>
          <w:p w14:paraId="7BF10A9F" w14:textId="77777777" w:rsidR="001B23DD" w:rsidRDefault="001B23DD" w:rsidP="001B23DD">
            <w:pPr>
              <w:jc w:val="both"/>
              <w:rPr>
                <w:sz w:val="24"/>
              </w:rPr>
            </w:pPr>
          </w:p>
        </w:tc>
        <w:tc>
          <w:tcPr>
            <w:tcW w:w="5389" w:type="dxa"/>
            <w:gridSpan w:val="23"/>
          </w:tcPr>
          <w:p w14:paraId="693163AE" w14:textId="77777777" w:rsidR="001B23DD" w:rsidRDefault="001B23DD" w:rsidP="001B23DD">
            <w:pPr>
              <w:jc w:val="center"/>
              <w:rPr>
                <w:sz w:val="24"/>
              </w:rPr>
            </w:pPr>
          </w:p>
        </w:tc>
        <w:tc>
          <w:tcPr>
            <w:tcW w:w="2279" w:type="dxa"/>
            <w:gridSpan w:val="16"/>
          </w:tcPr>
          <w:p w14:paraId="26C9F609" w14:textId="77777777" w:rsidR="001B23DD" w:rsidRDefault="001B23DD" w:rsidP="001B23DD">
            <w:pPr>
              <w:jc w:val="center"/>
              <w:rPr>
                <w:sz w:val="24"/>
              </w:rPr>
            </w:pPr>
          </w:p>
        </w:tc>
      </w:tr>
      <w:tr w:rsidR="001B23DD" w14:paraId="37725AA9" w14:textId="77777777" w:rsidTr="00A914E8">
        <w:trPr>
          <w:gridAfter w:val="1"/>
          <w:wAfter w:w="136" w:type="dxa"/>
        </w:trPr>
        <w:tc>
          <w:tcPr>
            <w:tcW w:w="2261" w:type="dxa"/>
            <w:gridSpan w:val="2"/>
          </w:tcPr>
          <w:p w14:paraId="206C79D8" w14:textId="77777777" w:rsidR="001B23DD" w:rsidRDefault="001B23DD" w:rsidP="001B23DD">
            <w:pPr>
              <w:jc w:val="both"/>
              <w:rPr>
                <w:sz w:val="24"/>
              </w:rPr>
            </w:pPr>
          </w:p>
        </w:tc>
        <w:tc>
          <w:tcPr>
            <w:tcW w:w="5389" w:type="dxa"/>
            <w:gridSpan w:val="23"/>
          </w:tcPr>
          <w:p w14:paraId="7C8B0884" w14:textId="77777777" w:rsidR="001B23DD" w:rsidRDefault="001B23DD" w:rsidP="001B23DD">
            <w:pPr>
              <w:jc w:val="center"/>
              <w:rPr>
                <w:sz w:val="24"/>
              </w:rPr>
            </w:pPr>
          </w:p>
        </w:tc>
        <w:tc>
          <w:tcPr>
            <w:tcW w:w="2279" w:type="dxa"/>
            <w:gridSpan w:val="16"/>
          </w:tcPr>
          <w:p w14:paraId="7CD2A0DE" w14:textId="77777777" w:rsidR="001B23DD" w:rsidRDefault="001B23DD" w:rsidP="001B23DD">
            <w:pPr>
              <w:jc w:val="center"/>
              <w:rPr>
                <w:sz w:val="24"/>
              </w:rPr>
            </w:pPr>
          </w:p>
        </w:tc>
      </w:tr>
      <w:tr w:rsidR="001B23DD" w14:paraId="616640B1" w14:textId="77777777" w:rsidTr="00A914E8">
        <w:trPr>
          <w:gridAfter w:val="1"/>
          <w:wAfter w:w="136" w:type="dxa"/>
        </w:trPr>
        <w:tc>
          <w:tcPr>
            <w:tcW w:w="2261" w:type="dxa"/>
            <w:gridSpan w:val="2"/>
          </w:tcPr>
          <w:p w14:paraId="390CE288" w14:textId="77777777" w:rsidR="001B23DD" w:rsidRDefault="001B23DD" w:rsidP="001B23DD">
            <w:pPr>
              <w:jc w:val="both"/>
              <w:rPr>
                <w:sz w:val="24"/>
              </w:rPr>
            </w:pPr>
          </w:p>
        </w:tc>
        <w:tc>
          <w:tcPr>
            <w:tcW w:w="5389" w:type="dxa"/>
            <w:gridSpan w:val="23"/>
          </w:tcPr>
          <w:p w14:paraId="3E5B4CC7" w14:textId="77777777" w:rsidR="001B23DD" w:rsidRDefault="001B23DD" w:rsidP="001B23DD">
            <w:pPr>
              <w:jc w:val="center"/>
              <w:rPr>
                <w:sz w:val="24"/>
              </w:rPr>
            </w:pPr>
          </w:p>
        </w:tc>
        <w:tc>
          <w:tcPr>
            <w:tcW w:w="2279" w:type="dxa"/>
            <w:gridSpan w:val="16"/>
          </w:tcPr>
          <w:p w14:paraId="4F9D522C" w14:textId="77777777" w:rsidR="001B23DD" w:rsidRDefault="001B23DD" w:rsidP="001B23DD">
            <w:pPr>
              <w:jc w:val="center"/>
              <w:rPr>
                <w:sz w:val="24"/>
              </w:rPr>
            </w:pPr>
          </w:p>
        </w:tc>
      </w:tr>
      <w:tr w:rsidR="001B23DD" w14:paraId="2193B9F2" w14:textId="77777777" w:rsidTr="00A914E8">
        <w:trPr>
          <w:gridAfter w:val="1"/>
          <w:wAfter w:w="136" w:type="dxa"/>
        </w:trPr>
        <w:tc>
          <w:tcPr>
            <w:tcW w:w="2261" w:type="dxa"/>
            <w:gridSpan w:val="2"/>
          </w:tcPr>
          <w:p w14:paraId="2ACCB6EB" w14:textId="77777777" w:rsidR="001B23DD" w:rsidRDefault="001B23DD" w:rsidP="001B23DD">
            <w:pPr>
              <w:jc w:val="both"/>
              <w:rPr>
                <w:sz w:val="24"/>
              </w:rPr>
            </w:pPr>
          </w:p>
        </w:tc>
        <w:tc>
          <w:tcPr>
            <w:tcW w:w="5389" w:type="dxa"/>
            <w:gridSpan w:val="23"/>
          </w:tcPr>
          <w:p w14:paraId="0A922F70" w14:textId="77777777" w:rsidR="001B23DD" w:rsidRDefault="001B23DD" w:rsidP="001B23DD">
            <w:pPr>
              <w:jc w:val="center"/>
              <w:rPr>
                <w:sz w:val="24"/>
              </w:rPr>
            </w:pPr>
          </w:p>
        </w:tc>
        <w:tc>
          <w:tcPr>
            <w:tcW w:w="2279" w:type="dxa"/>
            <w:gridSpan w:val="16"/>
          </w:tcPr>
          <w:p w14:paraId="25329BE7" w14:textId="77777777" w:rsidR="001B23DD" w:rsidRDefault="001B23DD" w:rsidP="001B23DD">
            <w:pPr>
              <w:jc w:val="center"/>
              <w:rPr>
                <w:sz w:val="24"/>
              </w:rPr>
            </w:pPr>
          </w:p>
        </w:tc>
      </w:tr>
      <w:tr w:rsidR="001B23DD" w14:paraId="384E19E4" w14:textId="77777777" w:rsidTr="00A914E8">
        <w:trPr>
          <w:gridAfter w:val="1"/>
          <w:wAfter w:w="136" w:type="dxa"/>
        </w:trPr>
        <w:tc>
          <w:tcPr>
            <w:tcW w:w="9929" w:type="dxa"/>
            <w:gridSpan w:val="41"/>
            <w:shd w:val="clear" w:color="auto" w:fill="F7CAAC"/>
          </w:tcPr>
          <w:p w14:paraId="3B514844" w14:textId="77777777" w:rsidR="001B23DD" w:rsidRDefault="001B23DD" w:rsidP="001B23DD">
            <w:pPr>
              <w:jc w:val="both"/>
              <w:rPr>
                <w:sz w:val="24"/>
              </w:rPr>
            </w:pPr>
            <w:r>
              <w:rPr>
                <w:b/>
              </w:rPr>
              <w:t>Odborné aktivity vztahující se k tvůrčí, resp. vědecké a umělecké činnosti vysoké školy, která souvisí se studijním programem</w:t>
            </w:r>
          </w:p>
        </w:tc>
      </w:tr>
      <w:tr w:rsidR="001B23DD" w14:paraId="68E1A746" w14:textId="77777777" w:rsidTr="00A914E8">
        <w:trPr>
          <w:gridAfter w:val="1"/>
          <w:wAfter w:w="136" w:type="dxa"/>
          <w:trHeight w:val="1407"/>
        </w:trPr>
        <w:tc>
          <w:tcPr>
            <w:tcW w:w="9929" w:type="dxa"/>
            <w:gridSpan w:val="41"/>
            <w:shd w:val="clear" w:color="auto" w:fill="FFFFFF"/>
          </w:tcPr>
          <w:p w14:paraId="27441AB8" w14:textId="367A915E" w:rsidR="001B23DD" w:rsidRPr="0037760B" w:rsidRDefault="0037760B" w:rsidP="00701713">
            <w:pPr>
              <w:spacing w:before="120" w:after="120" w:line="252" w:lineRule="auto"/>
              <w:jc w:val="both"/>
            </w:pPr>
            <w:r w:rsidRPr="0037760B">
              <w:t>Kromě uvedených pěti nejvýznamnějších</w:t>
            </w:r>
            <w:r>
              <w:t xml:space="preserve"> grantových projektů</w:t>
            </w:r>
            <w:r w:rsidR="00A47BB0">
              <w:t xml:space="preserve"> minulých let</w:t>
            </w:r>
            <w:r>
              <w:t xml:space="preserve">, pracovníci podílející se na realizaci studijního programu NPM získali a řeší celou řadu dalších projektů v rámci CPS, viz </w:t>
            </w:r>
            <w:hyperlink r:id="rId93" w:history="1">
              <w:r>
                <w:rPr>
                  <w:rStyle w:val="Hypertextovodkaz"/>
                </w:rPr>
                <w:t>http://cps.utb.cz/cs/veda-a-vyzkum/resene-projekty</w:t>
              </w:r>
            </w:hyperlink>
            <w:r w:rsidR="00701713" w:rsidRPr="00701713">
              <w:rPr>
                <w:rStyle w:val="Hypertextovodkaz"/>
                <w:u w:val="none"/>
              </w:rPr>
              <w:t>.</w:t>
            </w:r>
          </w:p>
          <w:p w14:paraId="47C68D82" w14:textId="48782F44" w:rsidR="00457234" w:rsidRPr="00C441A8" w:rsidRDefault="00457234" w:rsidP="00701713">
            <w:pPr>
              <w:spacing w:before="120" w:after="120" w:line="252" w:lineRule="auto"/>
              <w:jc w:val="both"/>
            </w:pPr>
            <w:r w:rsidRPr="00C441A8">
              <w:t xml:space="preserve">Univerzita Tomáše Bati ve Zlíně/Univerzitní institut je organizátorem mezinárodní konference </w:t>
            </w:r>
            <w:r w:rsidRPr="0037760B">
              <w:t>“</w:t>
            </w:r>
            <w:r w:rsidRPr="00C441A8">
              <w:t>P</w:t>
            </w:r>
            <w:r w:rsidR="003824C8">
              <w:t>lastko</w:t>
            </w:r>
            <w:r w:rsidRPr="00C441A8">
              <w:t xml:space="preserve">“. </w:t>
            </w:r>
          </w:p>
          <w:p w14:paraId="272FA119" w14:textId="0E5742D4" w:rsidR="00457234" w:rsidRPr="00C441A8" w:rsidRDefault="00457234" w:rsidP="00701713">
            <w:pPr>
              <w:spacing w:before="120" w:after="120" w:line="252" w:lineRule="auto"/>
              <w:jc w:val="both"/>
            </w:pPr>
            <w:r w:rsidRPr="00C441A8">
              <w:t>Národní konference P</w:t>
            </w:r>
            <w:r w:rsidR="003824C8">
              <w:t>lastko</w:t>
            </w:r>
            <w:r w:rsidRPr="00C441A8">
              <w:t xml:space="preserve"> zaměřená na zpracování plastů a polymerní chemii, je pořádána pravidelně každé dva roky (odborný garant: prof. Ing. Petr Sáha, CSc.).</w:t>
            </w:r>
          </w:p>
          <w:p w14:paraId="4EBB9A33" w14:textId="77777777" w:rsidR="00701713" w:rsidRDefault="00457234" w:rsidP="00701713">
            <w:pPr>
              <w:pStyle w:val="Normlnweb"/>
              <w:shd w:val="clear" w:color="auto" w:fill="FFFFFF"/>
              <w:spacing w:before="60" w:beforeAutospacing="0" w:after="60" w:afterAutospacing="0"/>
              <w:rPr>
                <w:rStyle w:val="Hypertextovodkaz"/>
                <w:sz w:val="20"/>
                <w:szCs w:val="20"/>
              </w:rPr>
            </w:pPr>
            <w:r w:rsidRPr="00A46C08">
              <w:rPr>
                <w:spacing w:val="-2"/>
                <w:sz w:val="20"/>
                <w:szCs w:val="20"/>
              </w:rPr>
              <w:t>Plastko (2018)</w:t>
            </w:r>
            <w:r w:rsidR="00A46C08" w:rsidRPr="00A46C08">
              <w:rPr>
                <w:spacing w:val="-2"/>
                <w:sz w:val="20"/>
                <w:szCs w:val="20"/>
              </w:rPr>
              <w:t xml:space="preserve">, </w:t>
            </w:r>
            <w:r w:rsidRPr="00A46C08">
              <w:rPr>
                <w:spacing w:val="-2"/>
                <w:sz w:val="20"/>
                <w:szCs w:val="20"/>
              </w:rPr>
              <w:t>Datum konání: 18.-</w:t>
            </w:r>
            <w:proofErr w:type="gramStart"/>
            <w:r w:rsidRPr="00A46C08">
              <w:rPr>
                <w:spacing w:val="-2"/>
                <w:sz w:val="20"/>
                <w:szCs w:val="20"/>
              </w:rPr>
              <w:t>19.4.2018</w:t>
            </w:r>
            <w:proofErr w:type="gramEnd"/>
            <w:r w:rsidR="00A46C08">
              <w:rPr>
                <w:spacing w:val="-2"/>
                <w:sz w:val="20"/>
                <w:szCs w:val="20"/>
              </w:rPr>
              <w:t xml:space="preserve">, </w:t>
            </w:r>
            <w:hyperlink r:id="rId94" w:history="1">
              <w:r w:rsidRPr="00A46C08">
                <w:rPr>
                  <w:rStyle w:val="Hypertextovodkaz"/>
                  <w:sz w:val="20"/>
                  <w:szCs w:val="20"/>
                </w:rPr>
                <w:t>https://twitter.com/Research_UTB/status/983627105421455360</w:t>
              </w:r>
            </w:hyperlink>
          </w:p>
          <w:p w14:paraId="2A9611F8" w14:textId="340DBA05" w:rsidR="00701713" w:rsidRDefault="00457234" w:rsidP="00701713">
            <w:pPr>
              <w:pStyle w:val="Normlnweb"/>
              <w:shd w:val="clear" w:color="auto" w:fill="FFFFFF"/>
              <w:spacing w:before="60" w:beforeAutospacing="0" w:after="60" w:afterAutospacing="0"/>
              <w:rPr>
                <w:rStyle w:val="Hypertextovodkaz"/>
                <w:sz w:val="20"/>
                <w:szCs w:val="20"/>
              </w:rPr>
            </w:pPr>
            <w:r w:rsidRPr="00A46C08">
              <w:rPr>
                <w:spacing w:val="-2"/>
                <w:sz w:val="20"/>
                <w:szCs w:val="20"/>
              </w:rPr>
              <w:t>Plastko (2016)</w:t>
            </w:r>
            <w:r w:rsidR="00A46C08" w:rsidRPr="00A46C08">
              <w:rPr>
                <w:spacing w:val="-2"/>
                <w:sz w:val="20"/>
                <w:szCs w:val="20"/>
              </w:rPr>
              <w:t xml:space="preserve">, </w:t>
            </w:r>
            <w:r w:rsidRPr="00A46C08">
              <w:rPr>
                <w:spacing w:val="-2"/>
                <w:sz w:val="20"/>
                <w:szCs w:val="20"/>
              </w:rPr>
              <w:t>Datum konání: 20.-</w:t>
            </w:r>
            <w:proofErr w:type="gramStart"/>
            <w:r w:rsidRPr="00A46C08">
              <w:rPr>
                <w:spacing w:val="-2"/>
                <w:sz w:val="20"/>
                <w:szCs w:val="20"/>
              </w:rPr>
              <w:t>21.4.2016</w:t>
            </w:r>
            <w:proofErr w:type="gramEnd"/>
            <w:r w:rsidR="00A46C08">
              <w:rPr>
                <w:spacing w:val="-2"/>
                <w:sz w:val="20"/>
                <w:szCs w:val="20"/>
              </w:rPr>
              <w:t xml:space="preserve">, </w:t>
            </w:r>
            <w:hyperlink r:id="rId95" w:history="1">
              <w:r w:rsidRPr="00A46C08">
                <w:rPr>
                  <w:rStyle w:val="Hypertextovodkaz"/>
                  <w:sz w:val="20"/>
                  <w:szCs w:val="20"/>
                </w:rPr>
                <w:t>http://www.plastko.utb.cz/index.php/about-us</w:t>
              </w:r>
            </w:hyperlink>
          </w:p>
          <w:p w14:paraId="39D489FD" w14:textId="77777777" w:rsidR="00701713" w:rsidRDefault="00457234" w:rsidP="00701713">
            <w:pPr>
              <w:pStyle w:val="Normlnweb"/>
              <w:shd w:val="clear" w:color="auto" w:fill="FFFFFF"/>
              <w:spacing w:before="60" w:beforeAutospacing="0" w:after="60" w:afterAutospacing="0"/>
              <w:rPr>
                <w:rStyle w:val="Hypertextovodkaz"/>
                <w:sz w:val="20"/>
                <w:szCs w:val="20"/>
              </w:rPr>
            </w:pPr>
            <w:r w:rsidRPr="00A46C08">
              <w:rPr>
                <w:spacing w:val="-2"/>
                <w:sz w:val="20"/>
                <w:szCs w:val="20"/>
              </w:rPr>
              <w:t>Plastko (2014)</w:t>
            </w:r>
            <w:r w:rsidR="00A46C08" w:rsidRPr="00A46C08">
              <w:rPr>
                <w:spacing w:val="-2"/>
                <w:sz w:val="20"/>
                <w:szCs w:val="20"/>
              </w:rPr>
              <w:t xml:space="preserve">, </w:t>
            </w:r>
            <w:r w:rsidRPr="00A46C08">
              <w:rPr>
                <w:spacing w:val="-2"/>
                <w:sz w:val="20"/>
                <w:szCs w:val="20"/>
              </w:rPr>
              <w:t>Datum konání: 8.-</w:t>
            </w:r>
            <w:proofErr w:type="gramStart"/>
            <w:r w:rsidRPr="00A46C08">
              <w:rPr>
                <w:spacing w:val="-2"/>
                <w:sz w:val="20"/>
                <w:szCs w:val="20"/>
              </w:rPr>
              <w:t>9.4.2014</w:t>
            </w:r>
            <w:proofErr w:type="gramEnd"/>
            <w:r w:rsidR="00A46C08">
              <w:rPr>
                <w:spacing w:val="-2"/>
                <w:sz w:val="20"/>
                <w:szCs w:val="20"/>
              </w:rPr>
              <w:t xml:space="preserve">, </w:t>
            </w:r>
            <w:hyperlink r:id="rId96" w:history="1">
              <w:r w:rsidRPr="00A46C08">
                <w:rPr>
                  <w:rStyle w:val="Hypertextovodkaz"/>
                  <w:sz w:val="20"/>
                  <w:szCs w:val="20"/>
                </w:rPr>
                <w:t>http://isctt.utb.cz/konference-plastko-2014/</w:t>
              </w:r>
            </w:hyperlink>
          </w:p>
          <w:p w14:paraId="28B0E8DC" w14:textId="29BE902B" w:rsidR="00457234" w:rsidRPr="00C441A8" w:rsidRDefault="00457234" w:rsidP="00701713">
            <w:pPr>
              <w:pStyle w:val="Normlnweb"/>
              <w:shd w:val="clear" w:color="auto" w:fill="FFFFFF"/>
              <w:spacing w:before="60" w:beforeAutospacing="0" w:after="60" w:afterAutospacing="0"/>
            </w:pPr>
            <w:r w:rsidRPr="00A46C08">
              <w:rPr>
                <w:spacing w:val="-2"/>
                <w:sz w:val="20"/>
                <w:szCs w:val="20"/>
              </w:rPr>
              <w:t>Plastko (2012)</w:t>
            </w:r>
            <w:r w:rsidR="00A46C08" w:rsidRPr="00A46C08">
              <w:rPr>
                <w:spacing w:val="-2"/>
                <w:sz w:val="20"/>
                <w:szCs w:val="20"/>
              </w:rPr>
              <w:t xml:space="preserve">, </w:t>
            </w:r>
            <w:r w:rsidRPr="00A46C08">
              <w:rPr>
                <w:spacing w:val="-2"/>
                <w:sz w:val="20"/>
                <w:szCs w:val="20"/>
              </w:rPr>
              <w:t>Datum konání: 11.-</w:t>
            </w:r>
            <w:proofErr w:type="gramStart"/>
            <w:r w:rsidRPr="00A46C08">
              <w:rPr>
                <w:spacing w:val="-2"/>
                <w:sz w:val="20"/>
                <w:szCs w:val="20"/>
              </w:rPr>
              <w:t>12.4.2012</w:t>
            </w:r>
            <w:proofErr w:type="gramEnd"/>
            <w:r w:rsidR="00A46C08">
              <w:rPr>
                <w:spacing w:val="-2"/>
                <w:sz w:val="20"/>
                <w:szCs w:val="20"/>
              </w:rPr>
              <w:t xml:space="preserve">, </w:t>
            </w:r>
            <w:hyperlink r:id="rId97" w:history="1">
              <w:r w:rsidRPr="00A46C08">
                <w:rPr>
                  <w:rStyle w:val="Hypertextovodkaz"/>
                  <w:sz w:val="20"/>
                  <w:szCs w:val="20"/>
                </w:rPr>
                <w:t>http://www.inovace.utb.cz/files/Program_Plastko_2012__FINAL10_CZ.pdf</w:t>
              </w:r>
            </w:hyperlink>
          </w:p>
          <w:p w14:paraId="0C1DA8CE" w14:textId="00A08A5B" w:rsidR="002C6BDA" w:rsidRDefault="002A0CDC" w:rsidP="00701713">
            <w:pPr>
              <w:spacing w:before="120" w:after="120" w:line="252" w:lineRule="auto"/>
              <w:jc w:val="both"/>
              <w:rPr>
                <w:b/>
              </w:rPr>
            </w:pPr>
            <w:r>
              <w:lastRenderedPageBreak/>
              <w:t>Studenti a akademičtí a vědecko-výzkumní</w:t>
            </w:r>
            <w:r w:rsidR="00545F23" w:rsidRPr="002C13AA">
              <w:t xml:space="preserve"> pracovníci působící na Centru polymerních systémů</w:t>
            </w:r>
            <w:r w:rsidR="00545F23">
              <w:t xml:space="preserve"> Univerzitního institutu UTB ve Zlíně se </w:t>
            </w:r>
            <w:r w:rsidR="001B23DD" w:rsidRPr="00457234">
              <w:t xml:space="preserve">aktivně účastní mezinárodní spolupráce podpořené několika programy. Nejrozšířenější je Erasmus+, v rámci kterého jsou realizovány studijní pobyty a pracovní stáže studentů na partnerských institucích a stáže a školení zaměstnanců. </w:t>
            </w:r>
            <w:r w:rsidR="00457234" w:rsidRPr="00C441A8">
              <w:t xml:space="preserve">Dalším významným programem je </w:t>
            </w:r>
            <w:r w:rsidR="00457234">
              <w:t>COST a Mobility OP VVV</w:t>
            </w:r>
            <w:r w:rsidR="00457234" w:rsidRPr="00C441A8">
              <w:t xml:space="preserve">, který napomáhá realizovat výměnu stáží mezi partnery především ve střední a jihovýchodní Evropě. Na celosvětové úrovni </w:t>
            </w:r>
            <w:r w:rsidR="00D77C8E">
              <w:t>je pak realizován</w:t>
            </w:r>
            <w:r w:rsidR="00457234" w:rsidRPr="00C441A8">
              <w:t xml:space="preserve"> program Freemovers, který umožňuje stáže mimo rámec jakéhokoliv </w:t>
            </w:r>
            <w:r w:rsidR="00457234">
              <w:t xml:space="preserve">standardního </w:t>
            </w:r>
            <w:r w:rsidR="00457234" w:rsidRPr="00C441A8">
              <w:t>výměnného programu.</w:t>
            </w:r>
          </w:p>
        </w:tc>
      </w:tr>
      <w:tr w:rsidR="001B23DD" w14:paraId="752954C5" w14:textId="77777777" w:rsidTr="00A914E8">
        <w:trPr>
          <w:gridAfter w:val="1"/>
          <w:wAfter w:w="136" w:type="dxa"/>
          <w:trHeight w:val="306"/>
        </w:trPr>
        <w:tc>
          <w:tcPr>
            <w:tcW w:w="9929" w:type="dxa"/>
            <w:gridSpan w:val="41"/>
            <w:shd w:val="clear" w:color="auto" w:fill="F7CAAC"/>
            <w:vAlign w:val="center"/>
          </w:tcPr>
          <w:p w14:paraId="33DB0A5D" w14:textId="77777777" w:rsidR="001B23DD" w:rsidRDefault="001B23DD" w:rsidP="001B23DD">
            <w:pPr>
              <w:rPr>
                <w:b/>
              </w:rPr>
            </w:pPr>
            <w:r>
              <w:rPr>
                <w:b/>
              </w:rPr>
              <w:lastRenderedPageBreak/>
              <w:t>Informace o spolupráci s praxí vztahující se ke studijnímu programu</w:t>
            </w:r>
          </w:p>
        </w:tc>
      </w:tr>
      <w:tr w:rsidR="001B23DD" w14:paraId="0B040398" w14:textId="77777777" w:rsidTr="00A914E8">
        <w:trPr>
          <w:gridAfter w:val="1"/>
          <w:wAfter w:w="136" w:type="dxa"/>
          <w:trHeight w:val="1700"/>
        </w:trPr>
        <w:tc>
          <w:tcPr>
            <w:tcW w:w="9929" w:type="dxa"/>
            <w:gridSpan w:val="41"/>
            <w:shd w:val="clear" w:color="auto" w:fill="FFFFFF"/>
          </w:tcPr>
          <w:p w14:paraId="4D9EBA8F" w14:textId="49DC12A1" w:rsidR="005140B9" w:rsidRDefault="005140B9" w:rsidP="00701713">
            <w:pPr>
              <w:spacing w:before="120" w:after="120" w:line="252" w:lineRule="auto"/>
              <w:jc w:val="both"/>
            </w:pPr>
            <w:r w:rsidRPr="007A5340">
              <w:t xml:space="preserve">Spolupráce akademických pracovníků a studentů s praxí se realizuje zejména prostřednictvím projektů aplikovaného výzkumu implementovaných na Centru polymerních systémů a smluvního výzkumu, doplňkové činnosti a inovačních voucherů s významnými průmyslovými pracovišti v ČR a zahraničí. </w:t>
            </w:r>
          </w:p>
          <w:p w14:paraId="6108B739" w14:textId="13FF7C21" w:rsidR="00F41C98" w:rsidRDefault="00D31646" w:rsidP="00701713">
            <w:pPr>
              <w:spacing w:before="120" w:after="120" w:line="252" w:lineRule="auto"/>
              <w:jc w:val="both"/>
            </w:pPr>
            <w:r>
              <w:t>Obsahové</w:t>
            </w:r>
            <w:r w:rsidRPr="00100472">
              <w:t xml:space="preserve"> zaměře</w:t>
            </w:r>
            <w:r>
              <w:t>ní řešených projektů ve spolupráci s praxí je charakterizován</w:t>
            </w:r>
            <w:r w:rsidR="00F366F3">
              <w:t>o</w:t>
            </w:r>
            <w:r>
              <w:t xml:space="preserve"> postupným vývojem tematiky projektů od většinového zaměření do oblasti pokročilých materiálů jako jsou kompozity s nanoplnivy apod., přes čistě nanomateriálové studie (příprava nanosuspenzí, modifikovaných nanočástic apod.) a materiálový tisk nanodisperzí, ke stále většímu podílu nanotechnologií produkujících nejen nanomateriály (od roku 2018 výzkumná skupina </w:t>
            </w:r>
            <w:r w:rsidR="00725B34">
              <w:t>sy</w:t>
            </w:r>
            <w:r>
              <w:t>stémů se senzorickými vlastnostmi rozšířena o skupinu výzkumníků zabývající se přípravou nanotextilií elektro-spinningem vedenou Ing. Dušanem Kimmerem, CSc.), ale i nanostruktury (</w:t>
            </w:r>
            <w:r w:rsidR="00F41C98">
              <w:t xml:space="preserve">experimentální </w:t>
            </w:r>
            <w:r>
              <w:t xml:space="preserve">vývoj senzorů a senzorových polí od 2017, </w:t>
            </w:r>
            <w:r w:rsidR="004E6E82">
              <w:t>zahájení</w:t>
            </w:r>
            <w:r>
              <w:t xml:space="preserve"> vývoj</w:t>
            </w:r>
            <w:r w:rsidR="004E6E82">
              <w:t>e</w:t>
            </w:r>
            <w:r>
              <w:t xml:space="preserve"> elektronových rezistů </w:t>
            </w:r>
            <w:r w:rsidR="004E6E82">
              <w:t xml:space="preserve">s </w:t>
            </w:r>
            <w:r w:rsidR="004E6E82" w:rsidRPr="004E6E82">
              <w:t>API Optix s.r.o.</w:t>
            </w:r>
            <w:r w:rsidR="004E6E82">
              <w:t xml:space="preserve"> </w:t>
            </w:r>
            <w:r>
              <w:t>od 2019).</w:t>
            </w:r>
          </w:p>
          <w:p w14:paraId="2F4E2982" w14:textId="68F241B0" w:rsidR="00D31646" w:rsidRDefault="00F41C98" w:rsidP="00701713">
            <w:pPr>
              <w:spacing w:before="120" w:after="120" w:line="252" w:lineRule="auto"/>
              <w:jc w:val="both"/>
            </w:pPr>
            <w:r w:rsidRPr="007A5340">
              <w:t>Níže jsou uvedeny nejvýznamnějš</w:t>
            </w:r>
            <w:r>
              <w:t>í projekty v rámci spolupráce s průmyslovými podniky,</w:t>
            </w:r>
            <w:r w:rsidRPr="007A5340">
              <w:t xml:space="preserve"> firmami </w:t>
            </w:r>
            <w:r w:rsidR="00725B34">
              <w:t>a partnery, které byly zcela nebo částečně řešeny v letech</w:t>
            </w:r>
            <w:r w:rsidRPr="007A5340">
              <w:t xml:space="preserve"> 2016 - 2018, </w:t>
            </w:r>
            <w:r w:rsidR="00725B34">
              <w:t xml:space="preserve">a </w:t>
            </w:r>
            <w:r w:rsidRPr="007A5340">
              <w:t>které souvisejí se studijním programem</w:t>
            </w:r>
            <w:r>
              <w:t>, a jsou zcela nebo částečně zaměřeny na experimentální vývoj.</w:t>
            </w:r>
          </w:p>
          <w:p w14:paraId="3D7B89E0" w14:textId="77777777" w:rsidR="00501A05" w:rsidRDefault="00501A05" w:rsidP="00A47BB0">
            <w:pPr>
              <w:spacing w:before="120"/>
              <w:jc w:val="both"/>
              <w:rPr>
                <w:b/>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7"/>
              <w:gridCol w:w="4111"/>
              <w:gridCol w:w="2359"/>
            </w:tblGrid>
            <w:tr w:rsidR="001B23DD" w:rsidRPr="00805771" w14:paraId="66F92A62" w14:textId="77777777" w:rsidTr="00FB3C84">
              <w:trPr>
                <w:trHeight w:val="20"/>
                <w:jc w:val="center"/>
              </w:trPr>
              <w:tc>
                <w:tcPr>
                  <w:tcW w:w="2497" w:type="dxa"/>
                </w:tcPr>
                <w:p w14:paraId="11587322" w14:textId="77777777" w:rsidR="001B23DD" w:rsidRPr="00805771" w:rsidRDefault="001B23DD" w:rsidP="001B23DD">
                  <w:pPr>
                    <w:shd w:val="clear" w:color="auto" w:fill="FFFFFF"/>
                    <w:tabs>
                      <w:tab w:val="left" w:pos="360"/>
                    </w:tabs>
                    <w:spacing w:line="264" w:lineRule="auto"/>
                    <w:jc w:val="both"/>
                    <w:rPr>
                      <w:b/>
                      <w:spacing w:val="-2"/>
                    </w:rPr>
                  </w:pPr>
                  <w:r w:rsidRPr="00805771">
                    <w:rPr>
                      <w:b/>
                      <w:spacing w:val="-2"/>
                    </w:rPr>
                    <w:t>Pracoviště praxe</w:t>
                  </w:r>
                </w:p>
              </w:tc>
              <w:tc>
                <w:tcPr>
                  <w:tcW w:w="4111" w:type="dxa"/>
                </w:tcPr>
                <w:p w14:paraId="4EED6BDE" w14:textId="7E733356" w:rsidR="001B23DD" w:rsidRPr="00805771" w:rsidRDefault="001B23DD" w:rsidP="00C6451F">
                  <w:pPr>
                    <w:shd w:val="clear" w:color="auto" w:fill="FFFFFF"/>
                    <w:tabs>
                      <w:tab w:val="left" w:pos="360"/>
                    </w:tabs>
                    <w:spacing w:line="264" w:lineRule="auto"/>
                    <w:jc w:val="both"/>
                    <w:rPr>
                      <w:spacing w:val="-2"/>
                    </w:rPr>
                  </w:pPr>
                  <w:r w:rsidRPr="00805771">
                    <w:rPr>
                      <w:b/>
                      <w:bCs/>
                      <w:spacing w:val="-2"/>
                    </w:rPr>
                    <w:t>Název či popis projektu uskutečňovaného</w:t>
                  </w:r>
                  <w:r w:rsidR="00C6451F" w:rsidRPr="00805771">
                    <w:rPr>
                      <w:b/>
                      <w:bCs/>
                      <w:spacing w:val="-2"/>
                    </w:rPr>
                    <w:t xml:space="preserve"> </w:t>
                  </w:r>
                  <w:r w:rsidRPr="00805771">
                    <w:rPr>
                      <w:b/>
                      <w:bCs/>
                      <w:spacing w:val="-2"/>
                    </w:rPr>
                    <w:t>ve spolupráci s praxí</w:t>
                  </w:r>
                </w:p>
              </w:tc>
              <w:tc>
                <w:tcPr>
                  <w:tcW w:w="2359" w:type="dxa"/>
                </w:tcPr>
                <w:p w14:paraId="054FF1BA" w14:textId="77777777" w:rsidR="001B23DD" w:rsidRPr="00805771" w:rsidRDefault="001B23DD" w:rsidP="001B23DD">
                  <w:pPr>
                    <w:shd w:val="clear" w:color="auto" w:fill="FFFFFF"/>
                    <w:tabs>
                      <w:tab w:val="left" w:pos="360"/>
                    </w:tabs>
                    <w:spacing w:line="264" w:lineRule="auto"/>
                    <w:jc w:val="both"/>
                    <w:rPr>
                      <w:spacing w:val="-2"/>
                    </w:rPr>
                  </w:pPr>
                  <w:r w:rsidRPr="00805771">
                    <w:rPr>
                      <w:b/>
                      <w:bCs/>
                      <w:spacing w:val="-2"/>
                    </w:rPr>
                    <w:t>Řešitel za UTB</w:t>
                  </w:r>
                </w:p>
              </w:tc>
            </w:tr>
            <w:tr w:rsidR="00D52D1E" w:rsidRPr="00805771" w14:paraId="27D3454A" w14:textId="77777777" w:rsidTr="00FB3C84">
              <w:trPr>
                <w:trHeight w:val="20"/>
                <w:jc w:val="center"/>
              </w:trPr>
              <w:tc>
                <w:tcPr>
                  <w:tcW w:w="2497" w:type="dxa"/>
                </w:tcPr>
                <w:p w14:paraId="7FDBEC2E" w14:textId="6ABBF51E" w:rsidR="00D52D1E" w:rsidRPr="00805771" w:rsidRDefault="00D52D1E" w:rsidP="00701713">
                  <w:pPr>
                    <w:shd w:val="clear" w:color="auto" w:fill="FFFFFF"/>
                    <w:tabs>
                      <w:tab w:val="left" w:pos="360"/>
                    </w:tabs>
                    <w:spacing w:before="58" w:line="264" w:lineRule="auto"/>
                    <w:ind w:right="5"/>
                    <w:jc w:val="both"/>
                    <w:rPr>
                      <w:spacing w:val="-2"/>
                    </w:rPr>
                  </w:pPr>
                  <w:r w:rsidRPr="00805771">
                    <w:rPr>
                      <w:spacing w:val="-2"/>
                    </w:rPr>
                    <w:t>HD GEO s.r.o. Manažer projektu: Daniel Majc, jednatel společnosti (2017</w:t>
                  </w:r>
                  <w:r w:rsidR="00701713">
                    <w:rPr>
                      <w:spacing w:val="-2"/>
                    </w:rPr>
                    <w:t>-</w:t>
                  </w:r>
                  <w:r w:rsidRPr="00805771">
                    <w:rPr>
                      <w:spacing w:val="-2"/>
                    </w:rPr>
                    <w:t>2020)</w:t>
                  </w:r>
                </w:p>
              </w:tc>
              <w:tc>
                <w:tcPr>
                  <w:tcW w:w="4111" w:type="dxa"/>
                </w:tcPr>
                <w:p w14:paraId="3300A735" w14:textId="2E4D46D6" w:rsidR="00D52D1E" w:rsidRPr="00805771" w:rsidRDefault="00D52D1E" w:rsidP="00D52D1E">
                  <w:pPr>
                    <w:shd w:val="clear" w:color="auto" w:fill="FFFFFF"/>
                    <w:tabs>
                      <w:tab w:val="left" w:pos="360"/>
                    </w:tabs>
                    <w:spacing w:before="58" w:line="264" w:lineRule="auto"/>
                    <w:ind w:right="5"/>
                    <w:jc w:val="both"/>
                    <w:rPr>
                      <w:spacing w:val="-2"/>
                    </w:rPr>
                  </w:pPr>
                  <w:r w:rsidRPr="00805771">
                    <w:rPr>
                      <w:spacing w:val="-2"/>
                    </w:rPr>
                    <w:t xml:space="preserve">CZ.01.1.02/0.0/0.0/17_107/0012417 </w:t>
                  </w:r>
                  <w:r w:rsidR="00701713" w:rsidRPr="00805771">
                    <w:rPr>
                      <w:spacing w:val="-2"/>
                    </w:rPr>
                    <w:t>-</w:t>
                  </w:r>
                  <w:r w:rsidRPr="00805771">
                    <w:rPr>
                      <w:spacing w:val="-2"/>
                    </w:rPr>
                    <w:t xml:space="preserve"> MIOMOVE (v</w:t>
                  </w:r>
                  <w:r w:rsidRPr="00805771">
                    <w:rPr>
                      <w:color w:val="181818"/>
                      <w:shd w:val="clear" w:color="auto" w:fill="FFFFFF"/>
                    </w:rPr>
                    <w:t>ýzkum a vývoj technického řešení technologie MIOMOVE, sbírající, vyhodnocující a poskytující i v reálném čase data a informace důležité pro komplexní analýzu sil souvis</w:t>
                  </w:r>
                  <w:r w:rsidR="00701713">
                    <w:rPr>
                      <w:color w:val="181818"/>
                      <w:shd w:val="clear" w:color="auto" w:fill="FFFFFF"/>
                    </w:rPr>
                    <w:t>ejících s pohybem lidského těla</w:t>
                  </w:r>
                  <w:r w:rsidRPr="00805771">
                    <w:rPr>
                      <w:color w:val="181818"/>
                      <w:shd w:val="clear" w:color="auto" w:fill="FFFFFF"/>
                    </w:rPr>
                    <w:t>)</w:t>
                  </w:r>
                </w:p>
              </w:tc>
              <w:tc>
                <w:tcPr>
                  <w:tcW w:w="2359" w:type="dxa"/>
                </w:tcPr>
                <w:p w14:paraId="3B1B77E4" w14:textId="42DDF85E" w:rsidR="00D52D1E" w:rsidRPr="00805771" w:rsidRDefault="00D52D1E" w:rsidP="00D52D1E">
                  <w:pPr>
                    <w:shd w:val="clear" w:color="auto" w:fill="FFFFFF"/>
                    <w:tabs>
                      <w:tab w:val="left" w:pos="360"/>
                    </w:tabs>
                    <w:spacing w:before="58" w:line="264" w:lineRule="auto"/>
                    <w:ind w:right="5"/>
                    <w:jc w:val="both"/>
                    <w:rPr>
                      <w:spacing w:val="-2"/>
                    </w:rPr>
                  </w:pPr>
                  <w:r w:rsidRPr="00805771">
                    <w:rPr>
                      <w:spacing w:val="-2"/>
                    </w:rPr>
                    <w:t>prof. Ing. Petr Slobodian, Ph.D.</w:t>
                  </w:r>
                </w:p>
              </w:tc>
            </w:tr>
            <w:tr w:rsidR="00501A05" w:rsidRPr="00805771" w14:paraId="06F9F315" w14:textId="77777777" w:rsidTr="00FB3C84">
              <w:trPr>
                <w:trHeight w:val="20"/>
                <w:jc w:val="center"/>
              </w:trPr>
              <w:tc>
                <w:tcPr>
                  <w:tcW w:w="2497" w:type="dxa"/>
                </w:tcPr>
                <w:p w14:paraId="111E2F19" w14:textId="47B765CE" w:rsidR="00501A05" w:rsidRPr="00805771" w:rsidRDefault="00501A05" w:rsidP="00701713">
                  <w:pPr>
                    <w:shd w:val="clear" w:color="auto" w:fill="FFFFFF"/>
                    <w:tabs>
                      <w:tab w:val="left" w:pos="360"/>
                    </w:tabs>
                    <w:spacing w:before="58" w:line="264" w:lineRule="auto"/>
                    <w:ind w:right="5"/>
                    <w:jc w:val="both"/>
                    <w:rPr>
                      <w:spacing w:val="-2"/>
                    </w:rPr>
                  </w:pPr>
                  <w:r w:rsidRPr="00805771">
                    <w:rPr>
                      <w:spacing w:val="-2"/>
                    </w:rPr>
                    <w:t>GEMINI oční klinika a.s. koordinátor, UTB spolupříjemce. Hlavní řešitel MUDr. Pavel Stodůlka, Ph.D. (2015</w:t>
                  </w:r>
                  <w:r w:rsidR="00701713" w:rsidRPr="00805771">
                    <w:rPr>
                      <w:spacing w:val="-2"/>
                    </w:rPr>
                    <w:t>-</w:t>
                  </w:r>
                  <w:r w:rsidRPr="00805771">
                    <w:rPr>
                      <w:spacing w:val="-2"/>
                    </w:rPr>
                    <w:t>2019)</w:t>
                  </w:r>
                </w:p>
              </w:tc>
              <w:tc>
                <w:tcPr>
                  <w:tcW w:w="4111" w:type="dxa"/>
                </w:tcPr>
                <w:p w14:paraId="706B01DE" w14:textId="77777777"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Projekt MPO:</w:t>
                  </w:r>
                </w:p>
                <w:p w14:paraId="4E019226" w14:textId="0C912E79"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CZ.01.1.02/0.0/0.0/15_019/0005090 Stenopeický otvor pro korekci presbyopie (příprava sandwichového rohovkového imp</w:t>
                  </w:r>
                  <w:r w:rsidR="00701713">
                    <w:rPr>
                      <w:spacing w:val="-2"/>
                    </w:rPr>
                    <w:t>l</w:t>
                  </w:r>
                  <w:r w:rsidRPr="00805771">
                    <w:rPr>
                      <w:spacing w:val="-2"/>
                    </w:rPr>
                    <w:t>antátu materiálovým tiskem z rozt</w:t>
                  </w:r>
                  <w:r w:rsidR="00701713">
                    <w:rPr>
                      <w:spacing w:val="-2"/>
                    </w:rPr>
                    <w:t>oku polymeru a disperze grafenu)</w:t>
                  </w:r>
                </w:p>
              </w:tc>
              <w:tc>
                <w:tcPr>
                  <w:tcW w:w="2359" w:type="dxa"/>
                </w:tcPr>
                <w:p w14:paraId="2D5091E6" w14:textId="1013AB12"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501A05" w:rsidRPr="00805771" w14:paraId="7608996F" w14:textId="77777777" w:rsidTr="00FB3C84">
              <w:trPr>
                <w:trHeight w:val="20"/>
                <w:jc w:val="center"/>
              </w:trPr>
              <w:tc>
                <w:tcPr>
                  <w:tcW w:w="2497" w:type="dxa"/>
                </w:tcPr>
                <w:p w14:paraId="3DEF2DE4" w14:textId="04C89BF7"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5M s.r.o. koordinátor, UTB spolupříjemce. Hlavní řešitel Ing. Martin Eder (2015</w:t>
                  </w:r>
                  <w:r w:rsidR="00701713" w:rsidRPr="00805771">
                    <w:rPr>
                      <w:spacing w:val="-2"/>
                    </w:rPr>
                    <w:t>-</w:t>
                  </w:r>
                  <w:r w:rsidRPr="00805771">
                    <w:rPr>
                      <w:spacing w:val="-2"/>
                    </w:rPr>
                    <w:t>2019)</w:t>
                  </w:r>
                </w:p>
              </w:tc>
              <w:tc>
                <w:tcPr>
                  <w:tcW w:w="4111" w:type="dxa"/>
                </w:tcPr>
                <w:p w14:paraId="1BC065B0" w14:textId="51D6DCCF" w:rsidR="00501A05" w:rsidRPr="00805771" w:rsidRDefault="00501A05" w:rsidP="00701713">
                  <w:pPr>
                    <w:shd w:val="clear" w:color="auto" w:fill="FFFFFF"/>
                    <w:tabs>
                      <w:tab w:val="left" w:pos="360"/>
                    </w:tabs>
                    <w:spacing w:before="58" w:line="264" w:lineRule="auto"/>
                    <w:ind w:right="5"/>
                    <w:rPr>
                      <w:spacing w:val="-2"/>
                    </w:rPr>
                  </w:pPr>
                  <w:r w:rsidRPr="00805771">
                    <w:rPr>
                      <w:spacing w:val="-2"/>
                    </w:rPr>
                    <w:t>Projekt MPO:</w:t>
                  </w:r>
                  <w:r w:rsidR="00701713">
                    <w:rPr>
                      <w:spacing w:val="-2"/>
                    </w:rPr>
                    <w:t xml:space="preserve"> </w:t>
                  </w:r>
                  <w:r w:rsidRPr="00805771">
                    <w:rPr>
                      <w:spacing w:val="-2"/>
                    </w:rPr>
                    <w:t>CZ.01.1.02/0.0/0.0/15_019/0004549 Nehořlavé systémy dle EN 45545 pro výrobu kompozitů</w:t>
                  </w:r>
                </w:p>
              </w:tc>
              <w:tc>
                <w:tcPr>
                  <w:tcW w:w="2359" w:type="dxa"/>
                </w:tcPr>
                <w:p w14:paraId="3F09CCF5" w14:textId="359C58EC"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Ing. Miroslav Mrlík, Ph.D.</w:t>
                  </w:r>
                </w:p>
              </w:tc>
            </w:tr>
            <w:tr w:rsidR="00501A05" w:rsidRPr="00805771" w14:paraId="788BADCC" w14:textId="77777777" w:rsidTr="00FB3C84">
              <w:trPr>
                <w:trHeight w:val="20"/>
                <w:jc w:val="center"/>
              </w:trPr>
              <w:tc>
                <w:tcPr>
                  <w:tcW w:w="2497" w:type="dxa"/>
                </w:tcPr>
                <w:p w14:paraId="07533E44" w14:textId="126F8A70"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Moravskosl</w:t>
                  </w:r>
                  <w:r w:rsidR="00701713">
                    <w:rPr>
                      <w:spacing w:val="-2"/>
                    </w:rPr>
                    <w:t xml:space="preserve">ezský automobilový </w:t>
                  </w:r>
                  <w:proofErr w:type="gramStart"/>
                  <w:r w:rsidR="00701713">
                    <w:rPr>
                      <w:spacing w:val="-2"/>
                    </w:rPr>
                    <w:t>klastr, z.s.</w:t>
                  </w:r>
                  <w:proofErr w:type="gramEnd"/>
                  <w:r w:rsidRPr="00805771">
                    <w:rPr>
                      <w:spacing w:val="-2"/>
                    </w:rPr>
                    <w:t xml:space="preserve"> </w:t>
                  </w:r>
                  <w:r w:rsidR="00701713">
                    <w:rPr>
                      <w:spacing w:val="-2"/>
                    </w:rPr>
                    <w:t>(</w:t>
                  </w:r>
                  <w:r w:rsidRPr="00805771">
                    <w:rPr>
                      <w:spacing w:val="-2"/>
                    </w:rPr>
                    <w:t>2017-2018</w:t>
                  </w:r>
                  <w:r w:rsidR="00701713">
                    <w:rPr>
                      <w:spacing w:val="-2"/>
                    </w:rPr>
                    <w:t>)</w:t>
                  </w:r>
                </w:p>
              </w:tc>
              <w:tc>
                <w:tcPr>
                  <w:tcW w:w="4111" w:type="dxa"/>
                </w:tcPr>
                <w:p w14:paraId="1F8866E2" w14:textId="0622EBAF"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OP PIK SOLUPRÁCE</w:t>
                  </w:r>
                  <w:r w:rsidR="00701713">
                    <w:rPr>
                      <w:spacing w:val="-2"/>
                    </w:rPr>
                    <w:t xml:space="preserve"> </w:t>
                  </w:r>
                  <w:r w:rsidR="00701713" w:rsidRPr="00805771">
                    <w:rPr>
                      <w:spacing w:val="-2"/>
                    </w:rPr>
                    <w:t>-</w:t>
                  </w:r>
                  <w:r w:rsidR="00701713">
                    <w:rPr>
                      <w:spacing w:val="-2"/>
                    </w:rPr>
                    <w:t xml:space="preserve"> </w:t>
                  </w:r>
                  <w:r w:rsidRPr="00805771">
                    <w:rPr>
                      <w:spacing w:val="-2"/>
                    </w:rPr>
                    <w:t>KLASTRY</w:t>
                  </w:r>
                  <w:r w:rsidR="00701713">
                    <w:rPr>
                      <w:spacing w:val="-2"/>
                    </w:rPr>
                    <w:t xml:space="preserve"> </w:t>
                  </w:r>
                  <w:r w:rsidRPr="00805771">
                    <w:rPr>
                      <w:spacing w:val="-2"/>
                    </w:rPr>
                    <w:t>-</w:t>
                  </w:r>
                  <w:r w:rsidR="00701713">
                    <w:rPr>
                      <w:spacing w:val="-2"/>
                    </w:rPr>
                    <w:t xml:space="preserve"> </w:t>
                  </w:r>
                  <w:r w:rsidRPr="00805771">
                    <w:rPr>
                      <w:spacing w:val="-2"/>
                    </w:rPr>
                    <w:t xml:space="preserve">I. -KOLEKTIVNÍ VÝZKUM </w:t>
                  </w:r>
                  <w:r w:rsidR="00701713" w:rsidRPr="00805771">
                    <w:rPr>
                      <w:spacing w:val="-2"/>
                    </w:rPr>
                    <w:t>-</w:t>
                  </w:r>
                  <w:r w:rsidRPr="00805771">
                    <w:rPr>
                      <w:spacing w:val="-2"/>
                    </w:rPr>
                    <w:t xml:space="preserve"> projekt Plakotech CZ.01.1.02/0.0/0.0/15_007/0003397 </w:t>
                  </w:r>
                  <w:r w:rsidR="00701713" w:rsidRPr="00805771">
                    <w:rPr>
                      <w:spacing w:val="-2"/>
                    </w:rPr>
                    <w:t>-</w:t>
                  </w:r>
                  <w:r w:rsidRPr="00805771">
                    <w:rPr>
                      <w:spacing w:val="-2"/>
                    </w:rPr>
                    <w:t xml:space="preserve"> část Moderní plasty a část Technologie spojování</w:t>
                  </w:r>
                </w:p>
              </w:tc>
              <w:tc>
                <w:tcPr>
                  <w:tcW w:w="2359" w:type="dxa"/>
                </w:tcPr>
                <w:p w14:paraId="4EDFBE13" w14:textId="339AB4CA"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FB3C84" w:rsidRPr="00805771" w14:paraId="308F24D4" w14:textId="77777777" w:rsidTr="00FB3C84">
              <w:trPr>
                <w:trHeight w:val="20"/>
                <w:jc w:val="center"/>
              </w:trPr>
              <w:tc>
                <w:tcPr>
                  <w:tcW w:w="2497" w:type="dxa"/>
                </w:tcPr>
                <w:p w14:paraId="25E01486" w14:textId="0DE24F6C" w:rsidR="00FB3C84" w:rsidRPr="00805771" w:rsidRDefault="00FB3C84" w:rsidP="00501A05">
                  <w:pPr>
                    <w:shd w:val="clear" w:color="auto" w:fill="FFFFFF"/>
                    <w:tabs>
                      <w:tab w:val="left" w:pos="360"/>
                    </w:tabs>
                    <w:spacing w:before="58" w:line="264" w:lineRule="auto"/>
                    <w:ind w:right="5"/>
                    <w:jc w:val="both"/>
                    <w:rPr>
                      <w:spacing w:val="-2"/>
                    </w:rPr>
                  </w:pPr>
                  <w:r w:rsidRPr="00805771">
                    <w:rPr>
                      <w:spacing w:val="-2"/>
                    </w:rPr>
                    <w:t>Nonwovens Innovation &amp; Research Institute Ltd (2018)</w:t>
                  </w:r>
                </w:p>
              </w:tc>
              <w:tc>
                <w:tcPr>
                  <w:tcW w:w="4111" w:type="dxa"/>
                </w:tcPr>
                <w:p w14:paraId="20802CAD" w14:textId="2D2F9BE6" w:rsidR="00FB3C84" w:rsidRPr="00805771" w:rsidRDefault="00A46C08" w:rsidP="00A46C08">
                  <w:pPr>
                    <w:shd w:val="clear" w:color="auto" w:fill="FFFFFF"/>
                    <w:tabs>
                      <w:tab w:val="left" w:pos="360"/>
                    </w:tabs>
                    <w:spacing w:before="58" w:line="264" w:lineRule="auto"/>
                    <w:ind w:right="5"/>
                    <w:jc w:val="both"/>
                    <w:rPr>
                      <w:spacing w:val="-2"/>
                    </w:rPr>
                  </w:pPr>
                  <w:r w:rsidRPr="00805771">
                    <w:rPr>
                      <w:spacing w:val="-2"/>
                    </w:rPr>
                    <w:t xml:space="preserve">Předmět zakázky </w:t>
                  </w:r>
                  <w:r w:rsidR="00701713" w:rsidRPr="00805771">
                    <w:rPr>
                      <w:spacing w:val="-2"/>
                    </w:rPr>
                    <w:t>-</w:t>
                  </w:r>
                  <w:r w:rsidRPr="00805771">
                    <w:rPr>
                      <w:spacing w:val="-2"/>
                    </w:rPr>
                    <w:t xml:space="preserve"> opakované s</w:t>
                  </w:r>
                  <w:r w:rsidR="00FB3C84" w:rsidRPr="00805771">
                    <w:rPr>
                      <w:spacing w:val="-2"/>
                    </w:rPr>
                    <w:t>mluvní výzkumy přípravy netkaných textilií</w:t>
                  </w:r>
                </w:p>
              </w:tc>
              <w:tc>
                <w:tcPr>
                  <w:tcW w:w="2359" w:type="dxa"/>
                </w:tcPr>
                <w:p w14:paraId="703EB413" w14:textId="6855E126" w:rsidR="00FB3C84" w:rsidRPr="00805771" w:rsidRDefault="00FB3C84" w:rsidP="00501A05">
                  <w:pPr>
                    <w:shd w:val="clear" w:color="auto" w:fill="FFFFFF"/>
                    <w:tabs>
                      <w:tab w:val="left" w:pos="360"/>
                    </w:tabs>
                    <w:spacing w:before="58" w:line="264" w:lineRule="auto"/>
                    <w:ind w:right="5"/>
                    <w:jc w:val="both"/>
                    <w:rPr>
                      <w:spacing w:val="-2"/>
                    </w:rPr>
                  </w:pPr>
                  <w:r w:rsidRPr="00805771">
                    <w:rPr>
                      <w:spacing w:val="-2"/>
                    </w:rPr>
                    <w:t>doc. Ing. Tomáš Sedláček, Ph.D.</w:t>
                  </w:r>
                </w:p>
              </w:tc>
            </w:tr>
            <w:tr w:rsidR="00501A05" w:rsidRPr="00805771" w14:paraId="657D66B0" w14:textId="77777777" w:rsidTr="00FB3C84">
              <w:trPr>
                <w:trHeight w:val="20"/>
                <w:jc w:val="center"/>
              </w:trPr>
              <w:tc>
                <w:tcPr>
                  <w:tcW w:w="2497" w:type="dxa"/>
                </w:tcPr>
                <w:p w14:paraId="42969050" w14:textId="22B7DC43"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HD GEO s.r.o (2018)</w:t>
                  </w:r>
                </w:p>
              </w:tc>
              <w:tc>
                <w:tcPr>
                  <w:tcW w:w="4111" w:type="dxa"/>
                </w:tcPr>
                <w:p w14:paraId="252B34FD" w14:textId="5C48E94F"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I</w:t>
                  </w:r>
                  <w:r w:rsidR="00F162FE" w:rsidRPr="00805771">
                    <w:rPr>
                      <w:spacing w:val="-2"/>
                    </w:rPr>
                    <w:t>n</w:t>
                  </w:r>
                  <w:r w:rsidRPr="00805771">
                    <w:rPr>
                      <w:spacing w:val="-2"/>
                    </w:rPr>
                    <w:t>ovační voucher: Tlakový senzor pro detekci vnějších mechanických podnětů a působení sil pro monitoring a analýzu jednotlivých typů došlapů a tlaků při šlapání na kole</w:t>
                  </w:r>
                </w:p>
              </w:tc>
              <w:tc>
                <w:tcPr>
                  <w:tcW w:w="2359" w:type="dxa"/>
                </w:tcPr>
                <w:p w14:paraId="059CA548" w14:textId="78C86BA0" w:rsidR="00501A05" w:rsidRPr="00805771" w:rsidRDefault="00501A05" w:rsidP="00501A05">
                  <w:pPr>
                    <w:shd w:val="clear" w:color="auto" w:fill="FFFFFF"/>
                    <w:tabs>
                      <w:tab w:val="left" w:pos="360"/>
                    </w:tabs>
                    <w:spacing w:before="58" w:line="264" w:lineRule="auto"/>
                    <w:ind w:right="5"/>
                    <w:jc w:val="both"/>
                    <w:rPr>
                      <w:spacing w:val="-2"/>
                    </w:rPr>
                  </w:pPr>
                  <w:r w:rsidRPr="00805771">
                    <w:rPr>
                      <w:spacing w:val="-2"/>
                    </w:rPr>
                    <w:t>prof. Ing. Petr Slobodian, Ph.D.</w:t>
                  </w:r>
                </w:p>
              </w:tc>
            </w:tr>
            <w:tr w:rsidR="00F162FE" w:rsidRPr="00805771" w14:paraId="4B05850E" w14:textId="77777777" w:rsidTr="00FB3C84">
              <w:trPr>
                <w:trHeight w:val="20"/>
                <w:jc w:val="center"/>
              </w:trPr>
              <w:tc>
                <w:tcPr>
                  <w:tcW w:w="2497" w:type="dxa"/>
                </w:tcPr>
                <w:p w14:paraId="52741D73" w14:textId="606E04CD"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HD GEO s.r.o (2018)</w:t>
                  </w:r>
                </w:p>
              </w:tc>
              <w:tc>
                <w:tcPr>
                  <w:tcW w:w="4111" w:type="dxa"/>
                </w:tcPr>
                <w:p w14:paraId="4B9AA403" w14:textId="1E70F7A8" w:rsidR="00F162FE" w:rsidRPr="00805771" w:rsidRDefault="00F162FE" w:rsidP="00701713">
                  <w:pPr>
                    <w:shd w:val="clear" w:color="auto" w:fill="FFFFFF"/>
                    <w:tabs>
                      <w:tab w:val="left" w:pos="360"/>
                    </w:tabs>
                    <w:spacing w:before="58" w:line="264" w:lineRule="auto"/>
                    <w:ind w:right="5"/>
                    <w:jc w:val="both"/>
                    <w:rPr>
                      <w:spacing w:val="-2"/>
                    </w:rPr>
                  </w:pPr>
                  <w:r w:rsidRPr="00805771">
                    <w:rPr>
                      <w:spacing w:val="-2"/>
                    </w:rPr>
                    <w:t xml:space="preserve">Inovační voucher: Porovnání konceptů integrace senzorů do elastického nátělníku pro sportovce </w:t>
                  </w:r>
                </w:p>
              </w:tc>
              <w:tc>
                <w:tcPr>
                  <w:tcW w:w="2359" w:type="dxa"/>
                </w:tcPr>
                <w:p w14:paraId="0692DBC3" w14:textId="5E4CACF4"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prof. Ing. Petr Slobodian, Ph.D.</w:t>
                  </w:r>
                </w:p>
              </w:tc>
            </w:tr>
            <w:tr w:rsidR="00796CB6" w:rsidRPr="00805771" w14:paraId="262B48F5" w14:textId="77777777" w:rsidTr="00FB3C84">
              <w:trPr>
                <w:trHeight w:val="20"/>
                <w:jc w:val="center"/>
              </w:trPr>
              <w:tc>
                <w:tcPr>
                  <w:tcW w:w="2497" w:type="dxa"/>
                </w:tcPr>
                <w:p w14:paraId="6BB513F8" w14:textId="46FF46C7" w:rsidR="00796CB6" w:rsidRPr="00805771" w:rsidRDefault="00796CB6" w:rsidP="00F162FE">
                  <w:pPr>
                    <w:shd w:val="clear" w:color="auto" w:fill="FFFFFF"/>
                    <w:tabs>
                      <w:tab w:val="left" w:pos="360"/>
                    </w:tabs>
                    <w:spacing w:before="58" w:line="264" w:lineRule="auto"/>
                    <w:ind w:right="5"/>
                    <w:jc w:val="both"/>
                    <w:rPr>
                      <w:spacing w:val="-2"/>
                    </w:rPr>
                  </w:pPr>
                  <w:r w:rsidRPr="00805771">
                    <w:rPr>
                      <w:spacing w:val="-2"/>
                    </w:rPr>
                    <w:lastRenderedPageBreak/>
                    <w:t>Mubea Fahrwerksfedern GmbH</w:t>
                  </w:r>
                  <w:r w:rsidR="00725B34">
                    <w:rPr>
                      <w:spacing w:val="-2"/>
                    </w:rPr>
                    <w:t xml:space="preserve">, </w:t>
                  </w:r>
                  <w:r w:rsidR="00725B34" w:rsidRPr="00805771">
                    <w:rPr>
                      <w:spacing w:val="-2"/>
                    </w:rPr>
                    <w:t xml:space="preserve">Německo </w:t>
                  </w:r>
                  <w:r w:rsidRPr="00805771">
                    <w:rPr>
                      <w:spacing w:val="-2"/>
                    </w:rPr>
                    <w:t>(2017-2018)</w:t>
                  </w:r>
                </w:p>
              </w:tc>
              <w:tc>
                <w:tcPr>
                  <w:tcW w:w="4111" w:type="dxa"/>
                </w:tcPr>
                <w:p w14:paraId="1CCC07EF" w14:textId="5D7AEFE9" w:rsidR="00796CB6" w:rsidRPr="00805771" w:rsidRDefault="00A46C08" w:rsidP="00F162FE">
                  <w:pPr>
                    <w:shd w:val="clear" w:color="auto" w:fill="FFFFFF"/>
                    <w:tabs>
                      <w:tab w:val="left" w:pos="360"/>
                    </w:tabs>
                    <w:spacing w:before="58" w:line="264" w:lineRule="auto"/>
                    <w:ind w:right="5"/>
                    <w:jc w:val="both"/>
                    <w:rPr>
                      <w:spacing w:val="-2"/>
                    </w:rPr>
                  </w:pPr>
                  <w:r w:rsidRPr="00805771">
                    <w:rPr>
                      <w:spacing w:val="-2"/>
                    </w:rPr>
                    <w:t xml:space="preserve">Předmět zakázky - </w:t>
                  </w:r>
                  <w:r w:rsidR="00796CB6" w:rsidRPr="00805771">
                    <w:rPr>
                      <w:spacing w:val="-2"/>
                    </w:rPr>
                    <w:t xml:space="preserve">Bondable rubber compound development </w:t>
                  </w:r>
                  <w:r w:rsidR="00701713" w:rsidRPr="00805771">
                    <w:rPr>
                      <w:spacing w:val="-2"/>
                    </w:rPr>
                    <w:t>-</w:t>
                  </w:r>
                  <w:r w:rsidR="00796CB6" w:rsidRPr="00805771">
                    <w:rPr>
                      <w:spacing w:val="-2"/>
                    </w:rPr>
                    <w:t xml:space="preserve"> řešení adheze na fázovém rozhraní, vývoj elastomerní směsi se speciální přilnavostí ke kovovému substrátu</w:t>
                  </w:r>
                </w:p>
              </w:tc>
              <w:tc>
                <w:tcPr>
                  <w:tcW w:w="2359" w:type="dxa"/>
                </w:tcPr>
                <w:p w14:paraId="5A591298" w14:textId="496E956D" w:rsidR="00796CB6" w:rsidRPr="00805771" w:rsidRDefault="007F73C1" w:rsidP="00F162FE">
                  <w:pPr>
                    <w:shd w:val="clear" w:color="auto" w:fill="FFFFFF"/>
                    <w:tabs>
                      <w:tab w:val="left" w:pos="360"/>
                    </w:tabs>
                    <w:spacing w:before="58" w:line="264" w:lineRule="auto"/>
                    <w:ind w:right="5"/>
                    <w:jc w:val="both"/>
                    <w:rPr>
                      <w:spacing w:val="-2"/>
                    </w:rPr>
                  </w:pPr>
                  <w:r w:rsidRPr="00805771">
                    <w:rPr>
                      <w:spacing w:val="-2"/>
                    </w:rPr>
                    <w:t>Dr. Ing</w:t>
                  </w:r>
                  <w:r w:rsidR="00701713">
                    <w:rPr>
                      <w:spacing w:val="-2"/>
                    </w:rPr>
                    <w:t>.</w:t>
                  </w:r>
                  <w:r w:rsidR="00796CB6" w:rsidRPr="00805771">
                    <w:rPr>
                      <w:spacing w:val="-2"/>
                    </w:rPr>
                    <w:t xml:space="preserve"> Radek Stoček</w:t>
                  </w:r>
                </w:p>
              </w:tc>
            </w:tr>
            <w:tr w:rsidR="00F162FE" w:rsidRPr="00805771" w14:paraId="66682EFA" w14:textId="77777777" w:rsidTr="00FB3C84">
              <w:trPr>
                <w:trHeight w:val="20"/>
                <w:jc w:val="center"/>
              </w:trPr>
              <w:tc>
                <w:tcPr>
                  <w:tcW w:w="2497" w:type="dxa"/>
                </w:tcPr>
                <w:p w14:paraId="6F15EB17" w14:textId="3BD5D67C"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Continental Automotive Czech Republic s.r.o. (2017)</w:t>
                  </w:r>
                </w:p>
              </w:tc>
              <w:tc>
                <w:tcPr>
                  <w:tcW w:w="4111" w:type="dxa"/>
                </w:tcPr>
                <w:p w14:paraId="36E8CEF0" w14:textId="652F7319" w:rsidR="00F162FE" w:rsidRPr="00805771" w:rsidRDefault="00A46C08" w:rsidP="00A46C08">
                  <w:pPr>
                    <w:shd w:val="clear" w:color="auto" w:fill="FFFFFF"/>
                    <w:tabs>
                      <w:tab w:val="left" w:pos="360"/>
                    </w:tabs>
                    <w:spacing w:before="58" w:line="264" w:lineRule="auto"/>
                    <w:ind w:right="5"/>
                    <w:jc w:val="both"/>
                    <w:rPr>
                      <w:spacing w:val="-2"/>
                    </w:rPr>
                  </w:pPr>
                  <w:r w:rsidRPr="00805771">
                    <w:rPr>
                      <w:spacing w:val="-2"/>
                    </w:rPr>
                    <w:t>Předmět zakázky - s</w:t>
                  </w:r>
                  <w:r w:rsidR="00F162FE" w:rsidRPr="00805771">
                    <w:rPr>
                      <w:spacing w:val="-2"/>
                    </w:rPr>
                    <w:t>tudie uvolňování methanolu a průběhu vytvrzování elastomerního tmelu a FTIR analýzy vzorků tmelu při výrobě senzorů</w:t>
                  </w:r>
                </w:p>
              </w:tc>
              <w:tc>
                <w:tcPr>
                  <w:tcW w:w="2359" w:type="dxa"/>
                </w:tcPr>
                <w:p w14:paraId="1C579126" w14:textId="791EBF96" w:rsidR="00F162FE" w:rsidRPr="00805771" w:rsidRDefault="00F162FE" w:rsidP="00F162FE">
                  <w:pPr>
                    <w:shd w:val="clear" w:color="auto" w:fill="FFFFFF"/>
                    <w:tabs>
                      <w:tab w:val="left" w:pos="360"/>
                    </w:tabs>
                    <w:spacing w:before="58" w:line="264" w:lineRule="auto"/>
                    <w:ind w:right="5"/>
                    <w:jc w:val="both"/>
                    <w:rPr>
                      <w:spacing w:val="-2"/>
                    </w:rPr>
                  </w:pPr>
                  <w:r w:rsidRPr="00805771">
                    <w:rPr>
                      <w:spacing w:val="-2"/>
                    </w:rPr>
                    <w:t>doc. Ing. et Ing. Ivo Kuřitka,</w:t>
                  </w:r>
                  <w:r w:rsidR="004E6E82" w:rsidRPr="00805771">
                    <w:rPr>
                      <w:spacing w:val="-2"/>
                    </w:rPr>
                    <w:t xml:space="preserve"> </w:t>
                  </w:r>
                  <w:r w:rsidRPr="00805771">
                    <w:rPr>
                      <w:spacing w:val="-2"/>
                    </w:rPr>
                    <w:t>Ph.D. et Ph.D.</w:t>
                  </w:r>
                </w:p>
              </w:tc>
            </w:tr>
            <w:tr w:rsidR="00D31646" w:rsidRPr="00805771" w14:paraId="0E627980" w14:textId="77777777" w:rsidTr="00FB3C84">
              <w:trPr>
                <w:trHeight w:val="20"/>
                <w:jc w:val="center"/>
              </w:trPr>
              <w:tc>
                <w:tcPr>
                  <w:tcW w:w="2497" w:type="dxa"/>
                </w:tcPr>
                <w:p w14:paraId="0376B13D" w14:textId="5689D764" w:rsidR="00D31646" w:rsidRPr="00805771" w:rsidRDefault="00D31646" w:rsidP="00701713">
                  <w:pPr>
                    <w:shd w:val="clear" w:color="auto" w:fill="FFFFFF"/>
                    <w:tabs>
                      <w:tab w:val="left" w:pos="360"/>
                    </w:tabs>
                    <w:spacing w:before="58" w:line="264" w:lineRule="auto"/>
                    <w:ind w:right="5"/>
                    <w:jc w:val="both"/>
                    <w:rPr>
                      <w:spacing w:val="-2"/>
                    </w:rPr>
                  </w:pPr>
                  <w:r w:rsidRPr="00805771">
                    <w:rPr>
                      <w:spacing w:val="-2"/>
                    </w:rPr>
                    <w:t>CENTRUM HYDRAULICKÉH</w:t>
                  </w:r>
                  <w:r w:rsidR="00701713">
                    <w:rPr>
                      <w:spacing w:val="-2"/>
                    </w:rPr>
                    <w:t>O VÝZKUMU spol. s r.o. (od 2017</w:t>
                  </w:r>
                  <w:r w:rsidRPr="00805771">
                    <w:rPr>
                      <w:spacing w:val="-2"/>
                    </w:rPr>
                    <w:t>)</w:t>
                  </w:r>
                </w:p>
              </w:tc>
              <w:tc>
                <w:tcPr>
                  <w:tcW w:w="4111" w:type="dxa"/>
                </w:tcPr>
                <w:p w14:paraId="7B7A18A5" w14:textId="4C1FD18E"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Subdodávky pro Centrum Hydraulického Výzkumu Lutín v rámci řešení dotačního projektu TRIO FV20066 od MPO ČR „Výzkum a vývoj vysokokapacitních filtrů s nanokompozitními materiály“</w:t>
                  </w:r>
                </w:p>
              </w:tc>
              <w:tc>
                <w:tcPr>
                  <w:tcW w:w="2359" w:type="dxa"/>
                </w:tcPr>
                <w:p w14:paraId="393EA8AD" w14:textId="777777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prof. Ing. Petr Slobodian, Ph.D.</w:t>
                  </w:r>
                </w:p>
                <w:p w14:paraId="16106795" w14:textId="3267510A"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Ing. Dušan</w:t>
                  </w:r>
                  <w:r w:rsidR="00701713">
                    <w:rPr>
                      <w:spacing w:val="-2"/>
                    </w:rPr>
                    <w:t xml:space="preserve"> </w:t>
                  </w:r>
                  <w:r w:rsidRPr="00805771">
                    <w:rPr>
                      <w:spacing w:val="-2"/>
                    </w:rPr>
                    <w:t>Kimmer, CSc.</w:t>
                  </w:r>
                </w:p>
              </w:tc>
            </w:tr>
            <w:tr w:rsidR="00D31646" w:rsidRPr="00805771" w14:paraId="324869CE" w14:textId="77777777" w:rsidTr="00FB3C84">
              <w:trPr>
                <w:trHeight w:val="20"/>
                <w:jc w:val="center"/>
              </w:trPr>
              <w:tc>
                <w:tcPr>
                  <w:tcW w:w="2497" w:type="dxa"/>
                </w:tcPr>
                <w:p w14:paraId="45DF144C" w14:textId="093BD265"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MAG45 s.r.o. (2017)</w:t>
                  </w:r>
                </w:p>
              </w:tc>
              <w:tc>
                <w:tcPr>
                  <w:tcW w:w="4111" w:type="dxa"/>
                </w:tcPr>
                <w:p w14:paraId="1A1A7B88" w14:textId="6ECA17C0" w:rsidR="00D31646" w:rsidRPr="00805771" w:rsidRDefault="00A46C08" w:rsidP="00D86F7F">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 xml:space="preserve">Sensor array for detection </w:t>
                  </w:r>
                  <w:r w:rsidR="00701713" w:rsidRPr="00805771">
                    <w:rPr>
                      <w:spacing w:val="-2"/>
                    </w:rPr>
                    <w:t>-</w:t>
                  </w:r>
                  <w:r w:rsidR="00D31646" w:rsidRPr="00805771">
                    <w:rPr>
                      <w:spacing w:val="-2"/>
                    </w:rPr>
                    <w:t>vývoj pole senzorů ze zapletených uhlíkových nanotrubic</w:t>
                  </w:r>
                </w:p>
              </w:tc>
              <w:tc>
                <w:tcPr>
                  <w:tcW w:w="2359" w:type="dxa"/>
                </w:tcPr>
                <w:p w14:paraId="0501D4AB" w14:textId="29AFD8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prof. Ing. Petr Slobodian, Ph.D.</w:t>
                  </w:r>
                </w:p>
              </w:tc>
            </w:tr>
            <w:tr w:rsidR="00D31646" w:rsidRPr="00805771" w14:paraId="2AEED047" w14:textId="77777777" w:rsidTr="00FB3C84">
              <w:trPr>
                <w:trHeight w:val="20"/>
                <w:jc w:val="center"/>
              </w:trPr>
              <w:tc>
                <w:tcPr>
                  <w:tcW w:w="2497" w:type="dxa"/>
                </w:tcPr>
                <w:p w14:paraId="1F0FDAD4" w14:textId="773AB2CD"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Research and Development Center Intire, LLC</w:t>
                  </w:r>
                  <w:r w:rsidR="00796CB6" w:rsidRPr="00805771">
                    <w:rPr>
                      <w:spacing w:val="-2"/>
                    </w:rPr>
                    <w:t xml:space="preserve"> (2016-2017)</w:t>
                  </w:r>
                </w:p>
              </w:tc>
              <w:tc>
                <w:tcPr>
                  <w:tcW w:w="4111" w:type="dxa"/>
                </w:tcPr>
                <w:p w14:paraId="3E4ACC6F" w14:textId="0290AC93"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Kinematika silanizace pryže na fázovém rozhraní</w:t>
                  </w:r>
                </w:p>
              </w:tc>
              <w:tc>
                <w:tcPr>
                  <w:tcW w:w="2359" w:type="dxa"/>
                </w:tcPr>
                <w:p w14:paraId="56919ADC" w14:textId="409CA953" w:rsidR="00D31646" w:rsidRPr="00805771" w:rsidRDefault="007F73C1" w:rsidP="00D31646">
                  <w:pPr>
                    <w:shd w:val="clear" w:color="auto" w:fill="FFFFFF"/>
                    <w:tabs>
                      <w:tab w:val="left" w:pos="360"/>
                    </w:tabs>
                    <w:spacing w:before="58" w:line="264" w:lineRule="auto"/>
                    <w:ind w:right="5"/>
                    <w:jc w:val="both"/>
                    <w:rPr>
                      <w:spacing w:val="-2"/>
                    </w:rPr>
                  </w:pPr>
                  <w:r w:rsidRPr="00805771">
                    <w:rPr>
                      <w:spacing w:val="-2"/>
                    </w:rPr>
                    <w:t>Dr. Ing</w:t>
                  </w:r>
                  <w:r w:rsidR="00701713">
                    <w:rPr>
                      <w:spacing w:val="-2"/>
                    </w:rPr>
                    <w:t>.</w:t>
                  </w:r>
                  <w:r w:rsidR="00D31646" w:rsidRPr="00805771">
                    <w:rPr>
                      <w:spacing w:val="-2"/>
                    </w:rPr>
                    <w:t xml:space="preserve"> Radek Stoček</w:t>
                  </w:r>
                </w:p>
              </w:tc>
            </w:tr>
            <w:tr w:rsidR="00D31646" w:rsidRPr="00805771" w14:paraId="73C5524C" w14:textId="77777777" w:rsidTr="00FB3C84">
              <w:trPr>
                <w:trHeight w:val="20"/>
                <w:jc w:val="center"/>
              </w:trPr>
              <w:tc>
                <w:tcPr>
                  <w:tcW w:w="2497" w:type="dxa"/>
                </w:tcPr>
                <w:p w14:paraId="406A09E8" w14:textId="71E7DE45"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VUT v Brně (2017)</w:t>
                  </w:r>
                </w:p>
              </w:tc>
              <w:tc>
                <w:tcPr>
                  <w:tcW w:w="4111" w:type="dxa"/>
                </w:tcPr>
                <w:p w14:paraId="3F0AF015" w14:textId="033937C8"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Příprava polymerem modifikovaných magnetických částic</w:t>
                  </w:r>
                </w:p>
              </w:tc>
              <w:tc>
                <w:tcPr>
                  <w:tcW w:w="2359" w:type="dxa"/>
                </w:tcPr>
                <w:p w14:paraId="21A93790" w14:textId="19D2A2CA"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Michal Sedlačík, Ph.D.</w:t>
                  </w:r>
                </w:p>
              </w:tc>
            </w:tr>
            <w:tr w:rsidR="00D31646" w:rsidRPr="00805771" w14:paraId="7AD68AC1" w14:textId="77777777" w:rsidTr="00FB3C84">
              <w:trPr>
                <w:trHeight w:val="20"/>
                <w:jc w:val="center"/>
              </w:trPr>
              <w:tc>
                <w:tcPr>
                  <w:tcW w:w="2497" w:type="dxa"/>
                </w:tcPr>
                <w:p w14:paraId="73F31648" w14:textId="3DF63191"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ČVUT v Praze (2016, 2017, 2018)</w:t>
                  </w:r>
                </w:p>
              </w:tc>
              <w:tc>
                <w:tcPr>
                  <w:tcW w:w="4111" w:type="dxa"/>
                </w:tcPr>
                <w:p w14:paraId="4FAABEEB" w14:textId="17470BE1" w:rsidR="00D31646" w:rsidRPr="00805771" w:rsidRDefault="00A46C08" w:rsidP="00A46C08">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 xml:space="preserve">Provádění experimentálního výzkumu - materiálové zkoušky, </w:t>
                  </w:r>
                  <w:r w:rsidRPr="00805771">
                    <w:rPr>
                      <w:spacing w:val="-2"/>
                    </w:rPr>
                    <w:t xml:space="preserve">chemické zkoušky (série studií </w:t>
                  </w:r>
                  <w:r w:rsidR="00D31646" w:rsidRPr="00805771">
                    <w:rPr>
                      <w:spacing w:val="-2"/>
                    </w:rPr>
                    <w:t>příprav</w:t>
                  </w:r>
                  <w:r w:rsidRPr="00805771">
                    <w:rPr>
                      <w:spacing w:val="-2"/>
                    </w:rPr>
                    <w:t>y</w:t>
                  </w:r>
                  <w:r w:rsidR="00D31646" w:rsidRPr="00805771">
                    <w:rPr>
                      <w:spacing w:val="-2"/>
                    </w:rPr>
                    <w:t xml:space="preserve"> a charakterizace </w:t>
                  </w:r>
                  <w:r w:rsidR="005E5235">
                    <w:rPr>
                      <w:spacing w:val="-2"/>
                    </w:rPr>
                    <w:t xml:space="preserve">bezvodých </w:t>
                  </w:r>
                  <w:r w:rsidR="00D31646" w:rsidRPr="00805771">
                    <w:rPr>
                      <w:spacing w:val="-2"/>
                    </w:rPr>
                    <w:t>nanodisperzí polymeru a nanosuspen</w:t>
                  </w:r>
                  <w:r w:rsidR="005E5235">
                    <w:rPr>
                      <w:spacing w:val="-2"/>
                    </w:rPr>
                    <w:t>-</w:t>
                  </w:r>
                  <w:r w:rsidR="00D31646" w:rsidRPr="00805771">
                    <w:rPr>
                      <w:spacing w:val="-2"/>
                    </w:rPr>
                    <w:t xml:space="preserve">zí </w:t>
                  </w:r>
                  <w:proofErr w:type="gramStart"/>
                  <w:r w:rsidR="00D31646" w:rsidRPr="00805771">
                    <w:rPr>
                      <w:spacing w:val="-2"/>
                    </w:rPr>
                    <w:t>Ca(OH</w:t>
                  </w:r>
                  <w:proofErr w:type="gramEnd"/>
                  <w:r w:rsidR="00D31646" w:rsidRPr="00805771">
                    <w:rPr>
                      <w:spacing w:val="-2"/>
                    </w:rPr>
                    <w:t>)</w:t>
                  </w:r>
                  <w:r w:rsidR="00D31646" w:rsidRPr="00805771">
                    <w:rPr>
                      <w:spacing w:val="-2"/>
                      <w:vertAlign w:val="subscript"/>
                    </w:rPr>
                    <w:t>2</w:t>
                  </w:r>
                  <w:r w:rsidR="00D31646" w:rsidRPr="00805771">
                    <w:rPr>
                      <w:spacing w:val="-2"/>
                    </w:rPr>
                    <w:t xml:space="preserve"> pro restaurování historických omítek)</w:t>
                  </w:r>
                </w:p>
              </w:tc>
              <w:tc>
                <w:tcPr>
                  <w:tcW w:w="2359" w:type="dxa"/>
                </w:tcPr>
                <w:p w14:paraId="646B1376" w14:textId="5B45E1B4"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D31646" w:rsidRPr="00805771" w14:paraId="408D72B7" w14:textId="77777777" w:rsidTr="00FB3C84">
              <w:trPr>
                <w:trHeight w:val="20"/>
                <w:jc w:val="center"/>
              </w:trPr>
              <w:tc>
                <w:tcPr>
                  <w:tcW w:w="2497" w:type="dxa"/>
                </w:tcPr>
                <w:p w14:paraId="1395F5BE" w14:textId="2EDBAD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VUT v Brně (2016)</w:t>
                  </w:r>
                </w:p>
              </w:tc>
              <w:tc>
                <w:tcPr>
                  <w:tcW w:w="4111" w:type="dxa"/>
                </w:tcPr>
                <w:p w14:paraId="7B013597" w14:textId="37C51B37"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Textilní substrát s povrchovou úpravou pro s</w:t>
                  </w:r>
                  <w:r w:rsidR="00725B34">
                    <w:rPr>
                      <w:spacing w:val="-2"/>
                    </w:rPr>
                    <w:t>ít</w:t>
                  </w:r>
                  <w:r w:rsidR="00D31646" w:rsidRPr="00805771">
                    <w:rPr>
                      <w:spacing w:val="-2"/>
                    </w:rPr>
                    <w:t>otisk a inkoustový tisk včetně vývoje metody a provedení zkoušek</w:t>
                  </w:r>
                </w:p>
              </w:tc>
              <w:tc>
                <w:tcPr>
                  <w:tcW w:w="2359" w:type="dxa"/>
                </w:tcPr>
                <w:p w14:paraId="7871CB34" w14:textId="5F44E60C"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r w:rsidR="00D31646" w:rsidRPr="00805771" w14:paraId="4CEE9E00" w14:textId="77777777" w:rsidTr="00FB3C84">
              <w:trPr>
                <w:trHeight w:val="20"/>
                <w:jc w:val="center"/>
              </w:trPr>
              <w:tc>
                <w:tcPr>
                  <w:tcW w:w="2497" w:type="dxa"/>
                </w:tcPr>
                <w:p w14:paraId="7ABCB3DC" w14:textId="541AB1A3"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Mubea Fahrwerksfedern GmbH, Německo (2016)</w:t>
                  </w:r>
                </w:p>
              </w:tc>
              <w:tc>
                <w:tcPr>
                  <w:tcW w:w="4111" w:type="dxa"/>
                </w:tcPr>
                <w:p w14:paraId="344D0951" w14:textId="2785DC5E"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Mischungsanalyse an Honda Civic Langern</w:t>
                  </w:r>
                </w:p>
              </w:tc>
              <w:tc>
                <w:tcPr>
                  <w:tcW w:w="2359" w:type="dxa"/>
                </w:tcPr>
                <w:p w14:paraId="0A6B2EC9" w14:textId="1C75D0DF"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Dr. Ing. Vladimír Pavlínek</w:t>
                  </w:r>
                </w:p>
              </w:tc>
            </w:tr>
            <w:tr w:rsidR="00D31646" w:rsidRPr="00805771" w14:paraId="0DAE4A49" w14:textId="77777777" w:rsidTr="00FB3C84">
              <w:trPr>
                <w:trHeight w:val="20"/>
                <w:jc w:val="center"/>
              </w:trPr>
              <w:tc>
                <w:tcPr>
                  <w:tcW w:w="2497" w:type="dxa"/>
                </w:tcPr>
                <w:p w14:paraId="79303CB0" w14:textId="4918203F"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Mubea Fahrwerksfedern GmbH, Německo (2016)</w:t>
                  </w:r>
                </w:p>
              </w:tc>
              <w:tc>
                <w:tcPr>
                  <w:tcW w:w="4111" w:type="dxa"/>
                </w:tcPr>
                <w:p w14:paraId="4A953235" w14:textId="5563CECD"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Mischung für Klebbare Federauflagen - Stufe A</w:t>
                  </w:r>
                </w:p>
              </w:tc>
              <w:tc>
                <w:tcPr>
                  <w:tcW w:w="2359" w:type="dxa"/>
                </w:tcPr>
                <w:p w14:paraId="58B40846" w14:textId="777777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Dr. Ing. Vladimír Pavlínek</w:t>
                  </w:r>
                </w:p>
              </w:tc>
            </w:tr>
            <w:tr w:rsidR="00D31646" w:rsidRPr="00805771" w14:paraId="38866446" w14:textId="77777777" w:rsidTr="00FB3C84">
              <w:trPr>
                <w:trHeight w:val="20"/>
                <w:jc w:val="center"/>
              </w:trPr>
              <w:tc>
                <w:tcPr>
                  <w:tcW w:w="2497" w:type="dxa"/>
                </w:tcPr>
                <w:p w14:paraId="726498B9" w14:textId="31BB1883"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Mubea</w:t>
                  </w:r>
                  <w:r w:rsidR="001E7CA4">
                    <w:rPr>
                      <w:spacing w:val="-2"/>
                    </w:rPr>
                    <w:t xml:space="preserve"> Fahrwerksfedern GmbH, Německo </w:t>
                  </w:r>
                  <w:r w:rsidRPr="00805771">
                    <w:rPr>
                      <w:spacing w:val="-2"/>
                    </w:rPr>
                    <w:t>(2016)</w:t>
                  </w:r>
                </w:p>
              </w:tc>
              <w:tc>
                <w:tcPr>
                  <w:tcW w:w="4111" w:type="dxa"/>
                </w:tcPr>
                <w:p w14:paraId="1843F8FB" w14:textId="71016157" w:rsidR="00D31646" w:rsidRPr="00805771" w:rsidRDefault="00A46C08" w:rsidP="00D31646">
                  <w:pPr>
                    <w:shd w:val="clear" w:color="auto" w:fill="FFFFFF"/>
                    <w:tabs>
                      <w:tab w:val="left" w:pos="360"/>
                    </w:tabs>
                    <w:spacing w:before="58" w:line="264" w:lineRule="auto"/>
                    <w:ind w:right="5"/>
                    <w:jc w:val="both"/>
                    <w:rPr>
                      <w:spacing w:val="-2"/>
                    </w:rPr>
                  </w:pPr>
                  <w:r w:rsidRPr="00805771">
                    <w:rPr>
                      <w:spacing w:val="-2"/>
                    </w:rPr>
                    <w:t xml:space="preserve">Předmět zakázky - </w:t>
                  </w:r>
                  <w:r w:rsidR="00D31646" w:rsidRPr="00805771">
                    <w:rPr>
                      <w:spacing w:val="-2"/>
                    </w:rPr>
                    <w:t>Mischungsentwicklung Honda</w:t>
                  </w:r>
                </w:p>
              </w:tc>
              <w:tc>
                <w:tcPr>
                  <w:tcW w:w="2359" w:type="dxa"/>
                </w:tcPr>
                <w:p w14:paraId="02B36DC2" w14:textId="77777777" w:rsidR="00D31646" w:rsidRPr="00805771" w:rsidRDefault="00D31646" w:rsidP="00D31646">
                  <w:pPr>
                    <w:shd w:val="clear" w:color="auto" w:fill="FFFFFF"/>
                    <w:tabs>
                      <w:tab w:val="left" w:pos="360"/>
                    </w:tabs>
                    <w:spacing w:before="58" w:line="264" w:lineRule="auto"/>
                    <w:ind w:right="5"/>
                    <w:jc w:val="both"/>
                    <w:rPr>
                      <w:spacing w:val="-2"/>
                    </w:rPr>
                  </w:pPr>
                  <w:r w:rsidRPr="00805771">
                    <w:rPr>
                      <w:spacing w:val="-2"/>
                    </w:rPr>
                    <w:t>doc. Ing. et Ing. Ivo Kuřitka, Ph.D. et Ph.D.</w:t>
                  </w:r>
                </w:p>
              </w:tc>
            </w:tr>
          </w:tbl>
          <w:p w14:paraId="765C9A74" w14:textId="7E8CF8C9" w:rsidR="00805771" w:rsidRDefault="00805771" w:rsidP="00805771">
            <w:pPr>
              <w:shd w:val="clear" w:color="auto" w:fill="FFFFFF"/>
              <w:tabs>
                <w:tab w:val="left" w:pos="360"/>
              </w:tabs>
              <w:spacing w:before="120" w:line="264" w:lineRule="auto"/>
              <w:ind w:right="6"/>
              <w:jc w:val="both"/>
            </w:pPr>
            <w:r w:rsidRPr="00805771">
              <w:t>Dalším způsobe</w:t>
            </w:r>
            <w:r w:rsidR="00701713">
              <w:t>m</w:t>
            </w:r>
            <w:r w:rsidRPr="00805771">
              <w:t xml:space="preserve"> specifické podpory</w:t>
            </w:r>
            <w:r>
              <w:t xml:space="preserve"> spolupráce s praxí je realizace projektu </w:t>
            </w:r>
            <w:r w:rsidR="00725B34">
              <w:t>G</w:t>
            </w:r>
            <w:r>
              <w:t xml:space="preserve">ama na UNI UTB číslo </w:t>
            </w:r>
            <w:r w:rsidRPr="00805771">
              <w:t xml:space="preserve">TG03010052 </w:t>
            </w:r>
            <w:r w:rsidR="00701713" w:rsidRPr="00805771">
              <w:rPr>
                <w:spacing w:val="-2"/>
              </w:rPr>
              <w:t>-</w:t>
            </w:r>
            <w:r w:rsidR="00701713">
              <w:t xml:space="preserve"> Projekt G</w:t>
            </w:r>
            <w:r w:rsidR="00725B34">
              <w:t>ama</w:t>
            </w:r>
            <w:r w:rsidR="00701713">
              <w:t xml:space="preserve"> </w:t>
            </w:r>
            <w:r w:rsidRPr="00805771">
              <w:t>„Ko</w:t>
            </w:r>
            <w:r>
              <w:t xml:space="preserve">mercializace na Univerzitě Tomáše Bati ve Zlíně“ </w:t>
            </w:r>
            <w:r w:rsidR="00701713">
              <w:t>(</w:t>
            </w:r>
            <w:r>
              <w:t>2016-2019</w:t>
            </w:r>
            <w:r w:rsidR="00701713">
              <w:t>)</w:t>
            </w:r>
            <w:r>
              <w:t>, řešitel Ing. Miroslava Komínková, Ph.D.</w:t>
            </w:r>
          </w:p>
          <w:p w14:paraId="49353E3B" w14:textId="372CE847" w:rsidR="00805771" w:rsidRDefault="00805771" w:rsidP="00805771">
            <w:pPr>
              <w:shd w:val="clear" w:color="auto" w:fill="FFFFFF"/>
              <w:tabs>
                <w:tab w:val="left" w:pos="360"/>
              </w:tabs>
              <w:spacing w:line="264" w:lineRule="auto"/>
              <w:ind w:right="6"/>
              <w:jc w:val="both"/>
            </w:pPr>
            <w:r>
              <w:t xml:space="preserve">Konkrétně  běží o následující podprojekty: </w:t>
            </w:r>
          </w:p>
          <w:p w14:paraId="4EBA0FE3" w14:textId="10888A8E" w:rsidR="00805771" w:rsidRDefault="00805771" w:rsidP="00805771">
            <w:pPr>
              <w:shd w:val="clear" w:color="auto" w:fill="FFFFFF"/>
              <w:tabs>
                <w:tab w:val="left" w:pos="360"/>
              </w:tabs>
              <w:spacing w:line="264" w:lineRule="auto"/>
              <w:ind w:right="6"/>
              <w:jc w:val="both"/>
            </w:pPr>
            <w:r>
              <w:t xml:space="preserve">TG03010052 </w:t>
            </w:r>
            <w:r w:rsidR="00701713" w:rsidRPr="00805771">
              <w:rPr>
                <w:spacing w:val="-2"/>
              </w:rPr>
              <w:t>-</w:t>
            </w:r>
            <w:r>
              <w:t xml:space="preserve"> Dílčí projekt Gama „Senzor pro detekci amoniaku na bázi PANI“ </w:t>
            </w:r>
            <w:r w:rsidR="00701713">
              <w:t>(</w:t>
            </w:r>
            <w:r>
              <w:t>2017-2019</w:t>
            </w:r>
            <w:r w:rsidR="00701713">
              <w:t>)</w:t>
            </w:r>
            <w:r>
              <w:t>, prof. Ing. Petr Slobodian, Ph.D.</w:t>
            </w:r>
          </w:p>
          <w:p w14:paraId="71A81F92" w14:textId="77777777" w:rsidR="001B23DD" w:rsidRDefault="00805771" w:rsidP="00701713">
            <w:pPr>
              <w:shd w:val="clear" w:color="auto" w:fill="FFFFFF"/>
              <w:tabs>
                <w:tab w:val="left" w:pos="360"/>
              </w:tabs>
              <w:spacing w:line="264" w:lineRule="auto"/>
              <w:ind w:right="6"/>
              <w:jc w:val="both"/>
            </w:pPr>
            <w:r>
              <w:t xml:space="preserve">TG03010052 </w:t>
            </w:r>
            <w:r w:rsidR="00701713" w:rsidRPr="00805771">
              <w:rPr>
                <w:spacing w:val="-2"/>
              </w:rPr>
              <w:t>-</w:t>
            </w:r>
            <w:r>
              <w:t xml:space="preserve"> Dílčí projekt Gama „Inkjet tištěné mikrosup</w:t>
            </w:r>
            <w:r w:rsidR="00701713">
              <w:t>erkondenzátory pro elektroniku“ (</w:t>
            </w:r>
            <w:r>
              <w:t>2018-2019</w:t>
            </w:r>
            <w:r w:rsidR="00701713">
              <w:t>)</w:t>
            </w:r>
            <w:r>
              <w:t>, Tatiana Babkova, Ph.D.</w:t>
            </w:r>
          </w:p>
          <w:p w14:paraId="59D016E7" w14:textId="77777777" w:rsidR="001E7CA4" w:rsidRDefault="001E7CA4" w:rsidP="00701713">
            <w:pPr>
              <w:shd w:val="clear" w:color="auto" w:fill="FFFFFF"/>
              <w:tabs>
                <w:tab w:val="left" w:pos="360"/>
              </w:tabs>
              <w:spacing w:line="264" w:lineRule="auto"/>
              <w:ind w:right="6"/>
              <w:jc w:val="both"/>
            </w:pPr>
          </w:p>
          <w:p w14:paraId="1F0B874B" w14:textId="77777777" w:rsidR="001E7CA4" w:rsidRDefault="001E7CA4" w:rsidP="00701713">
            <w:pPr>
              <w:shd w:val="clear" w:color="auto" w:fill="FFFFFF"/>
              <w:tabs>
                <w:tab w:val="left" w:pos="360"/>
              </w:tabs>
              <w:spacing w:line="264" w:lineRule="auto"/>
              <w:ind w:right="6"/>
              <w:jc w:val="both"/>
            </w:pPr>
          </w:p>
          <w:p w14:paraId="185206E4" w14:textId="77777777" w:rsidR="001E7CA4" w:rsidRDefault="001E7CA4" w:rsidP="00701713">
            <w:pPr>
              <w:shd w:val="clear" w:color="auto" w:fill="FFFFFF"/>
              <w:tabs>
                <w:tab w:val="left" w:pos="360"/>
              </w:tabs>
              <w:spacing w:line="264" w:lineRule="auto"/>
              <w:ind w:right="6"/>
              <w:jc w:val="both"/>
            </w:pPr>
          </w:p>
          <w:p w14:paraId="1B30244B" w14:textId="77777777" w:rsidR="00A914E8" w:rsidRDefault="00A914E8" w:rsidP="00701713">
            <w:pPr>
              <w:shd w:val="clear" w:color="auto" w:fill="FFFFFF"/>
              <w:tabs>
                <w:tab w:val="left" w:pos="360"/>
              </w:tabs>
              <w:spacing w:line="264" w:lineRule="auto"/>
              <w:ind w:right="6"/>
              <w:jc w:val="both"/>
            </w:pPr>
          </w:p>
          <w:p w14:paraId="20ED1536" w14:textId="77777777" w:rsidR="00A914E8" w:rsidRDefault="00A914E8" w:rsidP="00701713">
            <w:pPr>
              <w:shd w:val="clear" w:color="auto" w:fill="FFFFFF"/>
              <w:tabs>
                <w:tab w:val="left" w:pos="360"/>
              </w:tabs>
              <w:spacing w:line="264" w:lineRule="auto"/>
              <w:ind w:right="6"/>
              <w:jc w:val="both"/>
            </w:pPr>
          </w:p>
          <w:p w14:paraId="4253796E" w14:textId="77777777" w:rsidR="00A914E8" w:rsidRDefault="00A914E8" w:rsidP="00701713">
            <w:pPr>
              <w:shd w:val="clear" w:color="auto" w:fill="FFFFFF"/>
              <w:tabs>
                <w:tab w:val="left" w:pos="360"/>
              </w:tabs>
              <w:spacing w:line="264" w:lineRule="auto"/>
              <w:ind w:right="6"/>
              <w:jc w:val="both"/>
            </w:pPr>
          </w:p>
          <w:p w14:paraId="17664F60" w14:textId="77777777" w:rsidR="00A914E8" w:rsidRDefault="00A914E8" w:rsidP="00701713">
            <w:pPr>
              <w:shd w:val="clear" w:color="auto" w:fill="FFFFFF"/>
              <w:tabs>
                <w:tab w:val="left" w:pos="360"/>
              </w:tabs>
              <w:spacing w:line="264" w:lineRule="auto"/>
              <w:ind w:right="6"/>
              <w:jc w:val="both"/>
            </w:pPr>
          </w:p>
          <w:p w14:paraId="4AFFC441" w14:textId="77777777" w:rsidR="00A914E8" w:rsidRDefault="00A914E8" w:rsidP="00701713">
            <w:pPr>
              <w:shd w:val="clear" w:color="auto" w:fill="FFFFFF"/>
              <w:tabs>
                <w:tab w:val="left" w:pos="360"/>
              </w:tabs>
              <w:spacing w:line="264" w:lineRule="auto"/>
              <w:ind w:right="6"/>
              <w:jc w:val="both"/>
            </w:pPr>
          </w:p>
          <w:p w14:paraId="5118DC29" w14:textId="77777777" w:rsidR="00A914E8" w:rsidRDefault="00A914E8" w:rsidP="00701713">
            <w:pPr>
              <w:shd w:val="clear" w:color="auto" w:fill="FFFFFF"/>
              <w:tabs>
                <w:tab w:val="left" w:pos="360"/>
              </w:tabs>
              <w:spacing w:line="264" w:lineRule="auto"/>
              <w:ind w:right="6"/>
              <w:jc w:val="both"/>
            </w:pPr>
          </w:p>
          <w:p w14:paraId="41C2F5F9" w14:textId="77777777" w:rsidR="00A914E8" w:rsidRDefault="00A914E8" w:rsidP="00701713">
            <w:pPr>
              <w:shd w:val="clear" w:color="auto" w:fill="FFFFFF"/>
              <w:tabs>
                <w:tab w:val="left" w:pos="360"/>
              </w:tabs>
              <w:spacing w:line="264" w:lineRule="auto"/>
              <w:ind w:right="6"/>
              <w:jc w:val="both"/>
            </w:pPr>
          </w:p>
          <w:p w14:paraId="5BB59C0D" w14:textId="77777777" w:rsidR="001E7CA4" w:rsidRDefault="001E7CA4" w:rsidP="00701713">
            <w:pPr>
              <w:shd w:val="clear" w:color="auto" w:fill="FFFFFF"/>
              <w:tabs>
                <w:tab w:val="left" w:pos="360"/>
              </w:tabs>
              <w:spacing w:line="264" w:lineRule="auto"/>
              <w:ind w:right="6"/>
              <w:jc w:val="both"/>
            </w:pPr>
          </w:p>
          <w:p w14:paraId="1CABEF32" w14:textId="72109C26" w:rsidR="00A914E8" w:rsidRPr="00805771" w:rsidRDefault="00A914E8" w:rsidP="00701713">
            <w:pPr>
              <w:shd w:val="clear" w:color="auto" w:fill="FFFFFF"/>
              <w:tabs>
                <w:tab w:val="left" w:pos="360"/>
              </w:tabs>
              <w:spacing w:line="264" w:lineRule="auto"/>
              <w:ind w:right="6"/>
              <w:jc w:val="both"/>
            </w:pPr>
          </w:p>
        </w:tc>
      </w:tr>
      <w:tr w:rsidR="0009611D" w14:paraId="05E10FF8" w14:textId="77777777" w:rsidTr="00A914E8">
        <w:trPr>
          <w:gridAfter w:val="2"/>
          <w:wAfter w:w="143" w:type="dxa"/>
        </w:trPr>
        <w:tc>
          <w:tcPr>
            <w:tcW w:w="9922" w:type="dxa"/>
            <w:gridSpan w:val="40"/>
            <w:tcBorders>
              <w:bottom w:val="double" w:sz="4" w:space="0" w:color="auto"/>
            </w:tcBorders>
            <w:shd w:val="clear" w:color="auto" w:fill="BDD6EE"/>
          </w:tcPr>
          <w:p w14:paraId="15EB7B2C" w14:textId="77777777" w:rsidR="0009611D" w:rsidRDefault="0009611D" w:rsidP="00FF35A6">
            <w:pPr>
              <w:jc w:val="both"/>
              <w:rPr>
                <w:b/>
                <w:sz w:val="28"/>
              </w:rPr>
            </w:pPr>
            <w:r>
              <w:rPr>
                <w:b/>
                <w:sz w:val="28"/>
              </w:rPr>
              <w:lastRenderedPageBreak/>
              <w:t>C-III – Informační zabezpečení studijního programu</w:t>
            </w:r>
          </w:p>
        </w:tc>
      </w:tr>
      <w:tr w:rsidR="0009611D" w14:paraId="595D0824" w14:textId="77777777" w:rsidTr="00A914E8">
        <w:trPr>
          <w:gridAfter w:val="2"/>
          <w:wAfter w:w="143" w:type="dxa"/>
          <w:trHeight w:val="283"/>
        </w:trPr>
        <w:tc>
          <w:tcPr>
            <w:tcW w:w="9922" w:type="dxa"/>
            <w:gridSpan w:val="40"/>
            <w:tcBorders>
              <w:top w:val="single" w:sz="2" w:space="0" w:color="auto"/>
              <w:left w:val="single" w:sz="2" w:space="0" w:color="auto"/>
              <w:bottom w:val="single" w:sz="2" w:space="0" w:color="auto"/>
              <w:right w:val="single" w:sz="2" w:space="0" w:color="auto"/>
            </w:tcBorders>
            <w:shd w:val="clear" w:color="auto" w:fill="F7CAAC"/>
            <w:vAlign w:val="center"/>
          </w:tcPr>
          <w:p w14:paraId="262E4D6D" w14:textId="77777777" w:rsidR="0009611D" w:rsidRDefault="0009611D" w:rsidP="00FF35A6">
            <w:r>
              <w:rPr>
                <w:b/>
              </w:rPr>
              <w:t xml:space="preserve">Název a stručný popis studijního informačního systému </w:t>
            </w:r>
          </w:p>
        </w:tc>
      </w:tr>
      <w:tr w:rsidR="0009611D" w14:paraId="79D7B5EF" w14:textId="77777777" w:rsidTr="00A914E8">
        <w:trPr>
          <w:gridAfter w:val="2"/>
          <w:wAfter w:w="143" w:type="dxa"/>
          <w:trHeight w:val="2268"/>
        </w:trPr>
        <w:tc>
          <w:tcPr>
            <w:tcW w:w="9922" w:type="dxa"/>
            <w:gridSpan w:val="40"/>
            <w:tcBorders>
              <w:top w:val="single" w:sz="2" w:space="0" w:color="auto"/>
              <w:left w:val="single" w:sz="2" w:space="0" w:color="auto"/>
              <w:bottom w:val="single" w:sz="2" w:space="0" w:color="auto"/>
              <w:right w:val="single" w:sz="2" w:space="0" w:color="auto"/>
            </w:tcBorders>
          </w:tcPr>
          <w:p w14:paraId="610E3A19" w14:textId="33301683" w:rsidR="0009611D" w:rsidRPr="004A2F2C" w:rsidRDefault="0009611D" w:rsidP="004735E5">
            <w:pPr>
              <w:spacing w:before="60" w:after="60" w:line="264" w:lineRule="auto"/>
              <w:jc w:val="both"/>
            </w:pPr>
            <w:r w:rsidRPr="004A2F2C">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98" w:history="1">
              <w:r w:rsidRPr="004A2F2C">
                <w:rPr>
                  <w:rStyle w:val="Hypertextovodkaz"/>
                </w:rPr>
                <w:t>https://stag.utb.cz/portal/</w:t>
              </w:r>
            </w:hyperlink>
            <w:r w:rsidRPr="004A2F2C">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w:t>
            </w:r>
            <w:r w:rsidR="004735E5">
              <w:t>UTB</w:t>
            </w:r>
            <w:r w:rsidRPr="004A2F2C">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w:t>
            </w:r>
            <w:r w:rsidR="004735E5">
              <w:t>UTB</w:t>
            </w:r>
            <w:r w:rsidR="009A39E6">
              <w:t>,</w:t>
            </w:r>
            <w:r w:rsidRPr="004A2F2C">
              <w:t xml:space="preserve">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09611D" w14:paraId="2DDCCA2D" w14:textId="77777777" w:rsidTr="00A914E8">
        <w:trPr>
          <w:gridAfter w:val="2"/>
          <w:wAfter w:w="143" w:type="dxa"/>
          <w:trHeight w:val="283"/>
        </w:trPr>
        <w:tc>
          <w:tcPr>
            <w:tcW w:w="9922" w:type="dxa"/>
            <w:gridSpan w:val="40"/>
            <w:shd w:val="clear" w:color="auto" w:fill="F7CAAC"/>
            <w:vAlign w:val="center"/>
          </w:tcPr>
          <w:p w14:paraId="636B7E65" w14:textId="77777777" w:rsidR="0009611D" w:rsidRDefault="0009611D" w:rsidP="00FF35A6">
            <w:pPr>
              <w:rPr>
                <w:b/>
              </w:rPr>
            </w:pPr>
            <w:r>
              <w:rPr>
                <w:b/>
              </w:rPr>
              <w:t>Přístup ke studijní literatuře</w:t>
            </w:r>
          </w:p>
        </w:tc>
      </w:tr>
      <w:tr w:rsidR="0009611D" w14:paraId="39F73CF0" w14:textId="77777777" w:rsidTr="00A914E8">
        <w:trPr>
          <w:gridAfter w:val="2"/>
          <w:wAfter w:w="143" w:type="dxa"/>
          <w:trHeight w:val="2268"/>
        </w:trPr>
        <w:tc>
          <w:tcPr>
            <w:tcW w:w="9922" w:type="dxa"/>
            <w:gridSpan w:val="40"/>
          </w:tcPr>
          <w:p w14:paraId="0A44DFE4" w14:textId="3036F336" w:rsidR="0009611D" w:rsidRDefault="0009611D" w:rsidP="00955DCF">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w:t>
            </w:r>
            <w:r w:rsidR="002C2BBF">
              <w:t>součástí univerzity</w:t>
            </w:r>
            <w:r>
              <w:t xml:space="preserve">, ale i čtenáři z řad odborné veřejnosti, neboť se jedná o největší univerzální odbornou knihovnu ve Zlínském kraji. Kromě centrálního pracoviště ve Zlíně, provozuje Knihovna UTB ještě i areálovou studovnu v Uherském Hradišti. </w:t>
            </w:r>
          </w:p>
          <w:p w14:paraId="0F4DE282" w14:textId="77777777" w:rsidR="0009611D" w:rsidRDefault="0009611D" w:rsidP="00955DCF">
            <w:pPr>
              <w:spacing w:before="60" w:after="60" w:line="264"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9"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100" w:history="1">
              <w:r>
                <w:rPr>
                  <w:rStyle w:val="Hypertextovodkaz"/>
                </w:rPr>
                <w:t>http://publikace.k.utb.cz</w:t>
              </w:r>
            </w:hyperlink>
            <w:r>
              <w:t>.</w:t>
            </w:r>
          </w:p>
        </w:tc>
      </w:tr>
      <w:tr w:rsidR="0009611D" w14:paraId="0AC6955F" w14:textId="77777777" w:rsidTr="00A914E8">
        <w:trPr>
          <w:gridAfter w:val="2"/>
          <w:wAfter w:w="143" w:type="dxa"/>
          <w:trHeight w:val="283"/>
        </w:trPr>
        <w:tc>
          <w:tcPr>
            <w:tcW w:w="9922" w:type="dxa"/>
            <w:gridSpan w:val="40"/>
            <w:shd w:val="clear" w:color="auto" w:fill="F7CAAC"/>
            <w:vAlign w:val="center"/>
          </w:tcPr>
          <w:p w14:paraId="5CE9A75D" w14:textId="77777777" w:rsidR="0009611D" w:rsidRDefault="0009611D" w:rsidP="00FF35A6">
            <w:r>
              <w:rPr>
                <w:b/>
              </w:rPr>
              <w:t>Přehled zpřístupněných databází</w:t>
            </w:r>
          </w:p>
        </w:tc>
      </w:tr>
      <w:tr w:rsidR="0009611D" w14:paraId="7F148CF4" w14:textId="77777777" w:rsidTr="00A914E8">
        <w:trPr>
          <w:gridAfter w:val="2"/>
          <w:wAfter w:w="143" w:type="dxa"/>
          <w:trHeight w:val="283"/>
        </w:trPr>
        <w:tc>
          <w:tcPr>
            <w:tcW w:w="9922" w:type="dxa"/>
            <w:gridSpan w:val="40"/>
          </w:tcPr>
          <w:p w14:paraId="7F5D1747" w14:textId="77777777" w:rsidR="0009611D" w:rsidRPr="00AE1C59" w:rsidRDefault="0009611D" w:rsidP="004A2F2C">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101"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15300B8" w14:textId="77777777" w:rsidR="0009611D" w:rsidRPr="00AE1C59" w:rsidRDefault="0009611D" w:rsidP="004A2F2C">
            <w:pPr>
              <w:tabs>
                <w:tab w:val="left" w:pos="6048"/>
              </w:tabs>
              <w:spacing w:before="120" w:line="21" w:lineRule="atLeast"/>
            </w:pPr>
            <w:r w:rsidRPr="00AE1C59">
              <w:t>Konkrétní dostupné databáze:</w:t>
            </w:r>
            <w:r>
              <w:tab/>
            </w:r>
          </w:p>
          <w:p w14:paraId="584F6B7C" w14:textId="77777777" w:rsidR="0009611D" w:rsidRPr="00AE1C59" w:rsidRDefault="0009611D" w:rsidP="004A2F2C">
            <w:pPr>
              <w:pStyle w:val="Odstavecseseznamem"/>
              <w:numPr>
                <w:ilvl w:val="0"/>
                <w:numId w:val="7"/>
              </w:numPr>
              <w:spacing w:line="252" w:lineRule="auto"/>
              <w:ind w:left="714" w:hanging="357"/>
              <w:jc w:val="both"/>
              <w:rPr>
                <w:iCs/>
              </w:rPr>
            </w:pPr>
            <w:r w:rsidRPr="00AE1C59">
              <w:rPr>
                <w:iCs/>
              </w:rPr>
              <w:t>Citační databáze Web of Science a Scopus</w:t>
            </w:r>
          </w:p>
          <w:p w14:paraId="79DB4950" w14:textId="77777777" w:rsidR="0009611D" w:rsidRPr="00AE1C59" w:rsidRDefault="0009611D" w:rsidP="004A2F2C">
            <w:pPr>
              <w:pStyle w:val="Odstavecseseznamem"/>
              <w:numPr>
                <w:ilvl w:val="0"/>
                <w:numId w:val="7"/>
              </w:numPr>
              <w:spacing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6C987706" w14:textId="77777777" w:rsidR="0009611D" w:rsidRDefault="0009611D" w:rsidP="004A2F2C">
            <w:pPr>
              <w:pStyle w:val="Odstavecseseznamem"/>
              <w:numPr>
                <w:ilvl w:val="0"/>
                <w:numId w:val="7"/>
              </w:numPr>
              <w:spacing w:line="252" w:lineRule="auto"/>
              <w:ind w:left="714" w:hanging="357"/>
              <w:jc w:val="both"/>
              <w:rPr>
                <w:iCs/>
              </w:rPr>
            </w:pPr>
            <w:r w:rsidRPr="00AE1C59">
              <w:rPr>
                <w:iCs/>
              </w:rPr>
              <w:t>Multioborové plnotextové databáze Ebsco a ProQuest</w:t>
            </w:r>
          </w:p>
          <w:p w14:paraId="288B3247" w14:textId="57F0F240" w:rsidR="00E51C83" w:rsidRDefault="0009611D" w:rsidP="00955DCF">
            <w:pPr>
              <w:pStyle w:val="Odstavecseseznamem"/>
              <w:numPr>
                <w:ilvl w:val="0"/>
                <w:numId w:val="7"/>
              </w:numPr>
              <w:spacing w:line="252" w:lineRule="auto"/>
              <w:ind w:left="714" w:hanging="357"/>
              <w:jc w:val="both"/>
            </w:pPr>
            <w:r w:rsidRPr="00955DCF">
              <w:rPr>
                <w:iCs/>
              </w:rPr>
              <w:t xml:space="preserve">Seznam všech databází: </w:t>
            </w:r>
            <w:hyperlink r:id="rId102" w:history="1">
              <w:r w:rsidRPr="00AE1C59">
                <w:rPr>
                  <w:rStyle w:val="Hypertextovodkaz"/>
                </w:rPr>
                <w:t>http://portal.k.utb.cz/databases/alphabetical/</w:t>
              </w:r>
            </w:hyperlink>
          </w:p>
        </w:tc>
      </w:tr>
      <w:tr w:rsidR="0009611D" w14:paraId="3EC18425" w14:textId="77777777" w:rsidTr="00A914E8">
        <w:trPr>
          <w:gridAfter w:val="2"/>
          <w:wAfter w:w="143" w:type="dxa"/>
          <w:trHeight w:val="284"/>
        </w:trPr>
        <w:tc>
          <w:tcPr>
            <w:tcW w:w="9922" w:type="dxa"/>
            <w:gridSpan w:val="40"/>
            <w:shd w:val="clear" w:color="auto" w:fill="F7CAAC"/>
            <w:vAlign w:val="center"/>
          </w:tcPr>
          <w:p w14:paraId="52707190" w14:textId="77777777" w:rsidR="0009611D" w:rsidRDefault="0009611D" w:rsidP="00FF35A6">
            <w:pPr>
              <w:rPr>
                <w:b/>
              </w:rPr>
            </w:pPr>
            <w:r>
              <w:rPr>
                <w:b/>
              </w:rPr>
              <w:lastRenderedPageBreak/>
              <w:t>Název a stručný popis používaného antiplagiátorského systému</w:t>
            </w:r>
          </w:p>
        </w:tc>
      </w:tr>
      <w:tr w:rsidR="0009611D" w14:paraId="0300A8D4" w14:textId="77777777" w:rsidTr="00A914E8">
        <w:trPr>
          <w:gridAfter w:val="2"/>
          <w:wAfter w:w="143" w:type="dxa"/>
          <w:trHeight w:val="2268"/>
        </w:trPr>
        <w:tc>
          <w:tcPr>
            <w:tcW w:w="9922" w:type="dxa"/>
            <w:gridSpan w:val="40"/>
            <w:shd w:val="clear" w:color="auto" w:fill="FFFFFF"/>
          </w:tcPr>
          <w:p w14:paraId="20F74953" w14:textId="77777777" w:rsidR="0009611D" w:rsidRDefault="0009611D" w:rsidP="00955DCF">
            <w:pPr>
              <w:spacing w:before="60" w:after="60" w:line="264"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49C4AC60" w14:textId="77777777" w:rsidR="0009611D" w:rsidRDefault="0009611D" w:rsidP="004A2F2C">
            <w:pPr>
              <w:spacing w:before="120" w:after="120" w:line="252" w:lineRule="auto"/>
              <w:jc w:val="both"/>
            </w:pPr>
          </w:p>
          <w:p w14:paraId="1915B3B2" w14:textId="77777777" w:rsidR="0009611D" w:rsidRDefault="0009611D" w:rsidP="004A2F2C">
            <w:pPr>
              <w:spacing w:before="120" w:after="120" w:line="252" w:lineRule="auto"/>
              <w:jc w:val="both"/>
            </w:pPr>
          </w:p>
          <w:p w14:paraId="709B7ED1" w14:textId="77777777" w:rsidR="0009611D" w:rsidRDefault="0009611D" w:rsidP="004A2F2C">
            <w:pPr>
              <w:spacing w:before="120" w:after="120" w:line="252" w:lineRule="auto"/>
              <w:jc w:val="both"/>
            </w:pPr>
          </w:p>
          <w:p w14:paraId="185CF8E3" w14:textId="77777777" w:rsidR="0009611D" w:rsidRDefault="0009611D" w:rsidP="004A2F2C">
            <w:pPr>
              <w:spacing w:before="120" w:after="120" w:line="252" w:lineRule="auto"/>
              <w:jc w:val="both"/>
            </w:pPr>
          </w:p>
          <w:p w14:paraId="41C4D1BD" w14:textId="77777777" w:rsidR="0009611D" w:rsidRDefault="0009611D" w:rsidP="004A2F2C">
            <w:pPr>
              <w:spacing w:before="120" w:after="120" w:line="252" w:lineRule="auto"/>
              <w:jc w:val="both"/>
            </w:pPr>
          </w:p>
          <w:p w14:paraId="36AF1F1F" w14:textId="77777777" w:rsidR="0009611D" w:rsidRDefault="0009611D" w:rsidP="004A2F2C">
            <w:pPr>
              <w:spacing w:before="120" w:after="120" w:line="252" w:lineRule="auto"/>
              <w:jc w:val="both"/>
            </w:pPr>
          </w:p>
          <w:p w14:paraId="7749AB78" w14:textId="77777777" w:rsidR="0009611D" w:rsidRDefault="0009611D" w:rsidP="004A2F2C">
            <w:pPr>
              <w:spacing w:before="120" w:after="120" w:line="252" w:lineRule="auto"/>
              <w:jc w:val="both"/>
            </w:pPr>
          </w:p>
          <w:p w14:paraId="6044182C" w14:textId="77777777" w:rsidR="0009611D" w:rsidRDefault="0009611D" w:rsidP="004A2F2C">
            <w:pPr>
              <w:spacing w:before="120" w:after="120" w:line="252" w:lineRule="auto"/>
              <w:jc w:val="both"/>
            </w:pPr>
          </w:p>
          <w:p w14:paraId="2F603A4F" w14:textId="77777777" w:rsidR="0009611D" w:rsidRDefault="0009611D" w:rsidP="004A2F2C">
            <w:pPr>
              <w:spacing w:before="120" w:after="120" w:line="252" w:lineRule="auto"/>
              <w:jc w:val="both"/>
            </w:pPr>
          </w:p>
          <w:p w14:paraId="19A9B8E0" w14:textId="77777777" w:rsidR="0009611D" w:rsidRDefault="0009611D" w:rsidP="004A2F2C">
            <w:pPr>
              <w:spacing w:before="120" w:after="120" w:line="252" w:lineRule="auto"/>
              <w:jc w:val="both"/>
            </w:pPr>
          </w:p>
          <w:p w14:paraId="1F262A7D" w14:textId="77777777" w:rsidR="0009611D" w:rsidRDefault="0009611D" w:rsidP="004A2F2C">
            <w:pPr>
              <w:spacing w:before="120" w:after="120" w:line="252" w:lineRule="auto"/>
              <w:jc w:val="both"/>
            </w:pPr>
          </w:p>
          <w:p w14:paraId="1638D155" w14:textId="77777777" w:rsidR="0009611D" w:rsidRDefault="0009611D" w:rsidP="004A2F2C">
            <w:pPr>
              <w:spacing w:before="120" w:after="120" w:line="252" w:lineRule="auto"/>
              <w:jc w:val="both"/>
            </w:pPr>
          </w:p>
          <w:p w14:paraId="1CC36E24" w14:textId="77777777" w:rsidR="0009611D" w:rsidRDefault="0009611D" w:rsidP="004A2F2C">
            <w:pPr>
              <w:spacing w:before="120" w:after="120" w:line="252" w:lineRule="auto"/>
              <w:jc w:val="both"/>
            </w:pPr>
          </w:p>
          <w:p w14:paraId="106520C4" w14:textId="77777777" w:rsidR="0009611D" w:rsidRDefault="0009611D" w:rsidP="004A2F2C">
            <w:pPr>
              <w:spacing w:before="120" w:after="120" w:line="252" w:lineRule="auto"/>
              <w:jc w:val="both"/>
            </w:pPr>
          </w:p>
          <w:p w14:paraId="12A6AFD6" w14:textId="77777777" w:rsidR="0009611D" w:rsidRDefault="0009611D" w:rsidP="004A2F2C">
            <w:pPr>
              <w:spacing w:before="120" w:after="120" w:line="252" w:lineRule="auto"/>
              <w:jc w:val="both"/>
            </w:pPr>
          </w:p>
          <w:p w14:paraId="1FB453CD" w14:textId="77777777" w:rsidR="0009611D" w:rsidRDefault="0009611D" w:rsidP="004A2F2C">
            <w:pPr>
              <w:spacing w:before="120" w:after="120" w:line="252" w:lineRule="auto"/>
              <w:jc w:val="both"/>
            </w:pPr>
          </w:p>
          <w:p w14:paraId="63FF95A5" w14:textId="77777777" w:rsidR="0009611D" w:rsidRDefault="0009611D" w:rsidP="004A2F2C">
            <w:pPr>
              <w:spacing w:before="120" w:after="120" w:line="252" w:lineRule="auto"/>
              <w:jc w:val="both"/>
            </w:pPr>
          </w:p>
          <w:p w14:paraId="5F1CC14B" w14:textId="77777777" w:rsidR="0009611D" w:rsidRDefault="0009611D" w:rsidP="004A2F2C">
            <w:pPr>
              <w:spacing w:before="120" w:after="120" w:line="252" w:lineRule="auto"/>
              <w:jc w:val="both"/>
            </w:pPr>
          </w:p>
          <w:p w14:paraId="6D3038BA" w14:textId="77777777" w:rsidR="0009611D" w:rsidRDefault="0009611D" w:rsidP="004A2F2C">
            <w:pPr>
              <w:spacing w:before="120" w:after="120" w:line="252" w:lineRule="auto"/>
              <w:jc w:val="both"/>
            </w:pPr>
          </w:p>
          <w:p w14:paraId="6DFD39A5" w14:textId="77777777" w:rsidR="0009611D" w:rsidRDefault="0009611D" w:rsidP="004A2F2C">
            <w:pPr>
              <w:spacing w:before="120" w:after="120" w:line="252" w:lineRule="auto"/>
              <w:jc w:val="both"/>
            </w:pPr>
          </w:p>
          <w:p w14:paraId="2699555F" w14:textId="77777777" w:rsidR="0009611D" w:rsidRDefault="0009611D" w:rsidP="004A2F2C">
            <w:pPr>
              <w:spacing w:before="120" w:after="120" w:line="252" w:lineRule="auto"/>
              <w:jc w:val="both"/>
            </w:pPr>
          </w:p>
          <w:p w14:paraId="636CDCAD" w14:textId="77777777" w:rsidR="0009611D" w:rsidRDefault="0009611D" w:rsidP="004A2F2C">
            <w:pPr>
              <w:spacing w:before="120" w:after="120" w:line="252" w:lineRule="auto"/>
              <w:jc w:val="both"/>
            </w:pPr>
          </w:p>
          <w:p w14:paraId="625AB768" w14:textId="77777777" w:rsidR="0009611D" w:rsidRDefault="0009611D" w:rsidP="004A2F2C">
            <w:pPr>
              <w:spacing w:before="120" w:after="120" w:line="252" w:lineRule="auto"/>
              <w:jc w:val="both"/>
            </w:pPr>
          </w:p>
          <w:p w14:paraId="4D3AF376" w14:textId="77777777" w:rsidR="0009611D" w:rsidRDefault="0009611D" w:rsidP="004A2F2C">
            <w:pPr>
              <w:spacing w:before="120" w:after="120" w:line="252" w:lineRule="auto"/>
              <w:jc w:val="both"/>
            </w:pPr>
          </w:p>
          <w:p w14:paraId="699AD82C" w14:textId="77777777" w:rsidR="0009611D" w:rsidRDefault="0009611D" w:rsidP="004A2F2C">
            <w:pPr>
              <w:spacing w:before="120" w:after="120" w:line="252" w:lineRule="auto"/>
              <w:jc w:val="both"/>
            </w:pPr>
          </w:p>
          <w:p w14:paraId="7463F5CF" w14:textId="77777777" w:rsidR="0009611D" w:rsidRDefault="0009611D" w:rsidP="004A2F2C">
            <w:pPr>
              <w:spacing w:before="120" w:after="120" w:line="252" w:lineRule="auto"/>
              <w:jc w:val="both"/>
            </w:pPr>
          </w:p>
          <w:p w14:paraId="39DA00A2" w14:textId="77777777" w:rsidR="0009611D" w:rsidRDefault="0009611D" w:rsidP="004A2F2C">
            <w:pPr>
              <w:spacing w:before="120" w:after="120" w:line="252" w:lineRule="auto"/>
              <w:jc w:val="both"/>
            </w:pPr>
          </w:p>
          <w:p w14:paraId="7B571932" w14:textId="77777777" w:rsidR="0009611D" w:rsidRDefault="0009611D" w:rsidP="004A2F2C">
            <w:pPr>
              <w:spacing w:before="120" w:after="120" w:line="252" w:lineRule="auto"/>
              <w:jc w:val="both"/>
            </w:pPr>
          </w:p>
          <w:p w14:paraId="576E84E7" w14:textId="77777777" w:rsidR="0009611D" w:rsidRDefault="0009611D" w:rsidP="004A2F2C">
            <w:pPr>
              <w:spacing w:before="120" w:after="120" w:line="252" w:lineRule="auto"/>
              <w:jc w:val="both"/>
            </w:pPr>
          </w:p>
          <w:p w14:paraId="45ED87EE" w14:textId="77777777" w:rsidR="00E51C83" w:rsidRDefault="00E51C83" w:rsidP="004A2F2C">
            <w:pPr>
              <w:spacing w:before="120" w:after="120" w:line="252" w:lineRule="auto"/>
              <w:jc w:val="both"/>
            </w:pPr>
          </w:p>
          <w:p w14:paraId="44849286" w14:textId="77777777" w:rsidR="0009611D" w:rsidRDefault="0009611D" w:rsidP="004A2F2C">
            <w:pPr>
              <w:spacing w:before="120" w:after="120" w:line="252" w:lineRule="auto"/>
              <w:jc w:val="both"/>
            </w:pPr>
          </w:p>
          <w:p w14:paraId="2CF5E916" w14:textId="77777777" w:rsidR="0009611D" w:rsidRDefault="0009611D" w:rsidP="004A2F2C">
            <w:pPr>
              <w:spacing w:before="120" w:after="120" w:line="252" w:lineRule="auto"/>
              <w:jc w:val="both"/>
            </w:pPr>
          </w:p>
          <w:p w14:paraId="70FBB2A0" w14:textId="77777777" w:rsidR="0009611D" w:rsidRDefault="0009611D" w:rsidP="00FF35A6"/>
        </w:tc>
      </w:tr>
      <w:tr w:rsidR="0009611D" w14:paraId="41D74824" w14:textId="77777777" w:rsidTr="00A914E8">
        <w:trPr>
          <w:gridAfter w:val="2"/>
          <w:wAfter w:w="143" w:type="dxa"/>
        </w:trPr>
        <w:tc>
          <w:tcPr>
            <w:tcW w:w="9922" w:type="dxa"/>
            <w:gridSpan w:val="40"/>
            <w:tcBorders>
              <w:top w:val="single" w:sz="4" w:space="0" w:color="auto"/>
              <w:left w:val="single" w:sz="4" w:space="0" w:color="auto"/>
              <w:bottom w:val="double" w:sz="4" w:space="0" w:color="auto"/>
              <w:right w:val="single" w:sz="4" w:space="0" w:color="auto"/>
            </w:tcBorders>
            <w:shd w:val="clear" w:color="auto" w:fill="BDD6EE"/>
            <w:hideMark/>
          </w:tcPr>
          <w:p w14:paraId="4B597481" w14:textId="77777777" w:rsidR="0009611D" w:rsidRDefault="0009611D" w:rsidP="00184F19">
            <w:pPr>
              <w:jc w:val="both"/>
              <w:rPr>
                <w:b/>
                <w:sz w:val="28"/>
              </w:rPr>
            </w:pPr>
            <w:r>
              <w:rPr>
                <w:b/>
                <w:sz w:val="28"/>
              </w:rPr>
              <w:lastRenderedPageBreak/>
              <w:t xml:space="preserve">C-IV – </w:t>
            </w:r>
            <w:r>
              <w:rPr>
                <w:b/>
                <w:sz w:val="26"/>
                <w:szCs w:val="26"/>
              </w:rPr>
              <w:t>Materiální zabezpečení studijního programu</w:t>
            </w:r>
          </w:p>
        </w:tc>
      </w:tr>
      <w:tr w:rsidR="0009611D" w14:paraId="10EB8E88" w14:textId="77777777" w:rsidTr="00A914E8">
        <w:trPr>
          <w:gridAfter w:val="2"/>
          <w:wAfter w:w="143" w:type="dxa"/>
        </w:trPr>
        <w:tc>
          <w:tcPr>
            <w:tcW w:w="2878" w:type="dxa"/>
            <w:gridSpan w:val="5"/>
            <w:tcBorders>
              <w:top w:val="single" w:sz="2" w:space="0" w:color="auto"/>
              <w:left w:val="single" w:sz="2" w:space="0" w:color="auto"/>
              <w:bottom w:val="single" w:sz="2" w:space="0" w:color="auto"/>
              <w:right w:val="single" w:sz="2" w:space="0" w:color="auto"/>
            </w:tcBorders>
            <w:shd w:val="clear" w:color="auto" w:fill="F7CAAC"/>
            <w:hideMark/>
          </w:tcPr>
          <w:p w14:paraId="7AF75E4C" w14:textId="77777777" w:rsidR="0009611D" w:rsidRDefault="0009611D" w:rsidP="00184F19">
            <w:pPr>
              <w:jc w:val="both"/>
              <w:rPr>
                <w:b/>
              </w:rPr>
            </w:pPr>
            <w:r>
              <w:rPr>
                <w:b/>
              </w:rPr>
              <w:t>Místo uskutečňování studijního programu</w:t>
            </w:r>
          </w:p>
        </w:tc>
        <w:tc>
          <w:tcPr>
            <w:tcW w:w="7044" w:type="dxa"/>
            <w:gridSpan w:val="35"/>
            <w:tcBorders>
              <w:top w:val="single" w:sz="2" w:space="0" w:color="auto"/>
              <w:left w:val="single" w:sz="2" w:space="0" w:color="auto"/>
              <w:bottom w:val="single" w:sz="2" w:space="0" w:color="auto"/>
              <w:right w:val="single" w:sz="2" w:space="0" w:color="auto"/>
            </w:tcBorders>
            <w:vAlign w:val="center"/>
          </w:tcPr>
          <w:p w14:paraId="5DA06BE1" w14:textId="77777777" w:rsidR="0009611D" w:rsidRPr="00BD2F0D" w:rsidRDefault="0009611D" w:rsidP="00A85279">
            <w:pPr>
              <w:spacing w:before="60"/>
            </w:pPr>
            <w:r w:rsidRPr="00BD2F0D">
              <w:t>Univerzita Tomáše Bati ve Zlíně</w:t>
            </w:r>
          </w:p>
          <w:p w14:paraId="5432E6E9" w14:textId="77777777" w:rsidR="00725B34" w:rsidRDefault="00725B34" w:rsidP="00A85279">
            <w:r>
              <w:t>Univerzitní institut</w:t>
            </w:r>
          </w:p>
          <w:p w14:paraId="56536FDB" w14:textId="77777777" w:rsidR="00BB3D44" w:rsidRDefault="00BD2F0D" w:rsidP="00A85279">
            <w:r w:rsidRPr="00BD2F0D">
              <w:t xml:space="preserve">Centrum polymerních </w:t>
            </w:r>
            <w:r w:rsidR="00BB3D44">
              <w:t>systémů</w:t>
            </w:r>
          </w:p>
          <w:p w14:paraId="217CBD0C" w14:textId="59F6F7BA" w:rsidR="00BD2F0D" w:rsidRPr="00BD2F0D" w:rsidRDefault="00BD2F0D" w:rsidP="00A85279">
            <w:r w:rsidRPr="00BD2F0D">
              <w:t>tř. Tomáše Bati 5678</w:t>
            </w:r>
          </w:p>
          <w:p w14:paraId="787A8FCC" w14:textId="77777777" w:rsidR="0009611D" w:rsidRDefault="0009611D" w:rsidP="00A85279">
            <w:r w:rsidRPr="00BD2F0D">
              <w:t>760 01 Zlín</w:t>
            </w:r>
          </w:p>
        </w:tc>
      </w:tr>
      <w:tr w:rsidR="0009611D" w14:paraId="02B6E8FC" w14:textId="77777777" w:rsidTr="00A914E8">
        <w:trPr>
          <w:gridAfter w:val="2"/>
          <w:wAfter w:w="143" w:type="dxa"/>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37C7AFFA" w14:textId="77777777" w:rsidR="0009611D" w:rsidRDefault="0009611D" w:rsidP="00184F19">
            <w:pPr>
              <w:jc w:val="both"/>
              <w:rPr>
                <w:b/>
              </w:rPr>
            </w:pPr>
            <w:r>
              <w:rPr>
                <w:b/>
              </w:rPr>
              <w:t>Kapacita výukových místností pro teoretickou výuku</w:t>
            </w:r>
          </w:p>
        </w:tc>
      </w:tr>
      <w:tr w:rsidR="0009611D" w14:paraId="3B1F6FCE" w14:textId="77777777" w:rsidTr="00A914E8">
        <w:trPr>
          <w:gridAfter w:val="2"/>
          <w:wAfter w:w="143" w:type="dxa"/>
          <w:trHeight w:val="1086"/>
        </w:trPr>
        <w:tc>
          <w:tcPr>
            <w:tcW w:w="9922" w:type="dxa"/>
            <w:gridSpan w:val="40"/>
            <w:tcBorders>
              <w:top w:val="single" w:sz="4" w:space="0" w:color="auto"/>
              <w:left w:val="single" w:sz="4" w:space="0" w:color="auto"/>
              <w:bottom w:val="single" w:sz="4" w:space="0" w:color="auto"/>
              <w:right w:val="single" w:sz="4" w:space="0" w:color="auto"/>
            </w:tcBorders>
          </w:tcPr>
          <w:p w14:paraId="3E14B2E2" w14:textId="3D38472E" w:rsidR="0009611D" w:rsidRDefault="00967023" w:rsidP="00ED6BBF">
            <w:pPr>
              <w:spacing w:before="120" w:after="120" w:line="252" w:lineRule="auto"/>
              <w:jc w:val="both"/>
            </w:pPr>
            <w:r w:rsidRPr="00967023">
              <w:t xml:space="preserve">Univerzita Tomáše Bati ve Zlíně disponuje na Centru polymerních systémů </w:t>
            </w:r>
            <w:r w:rsidR="00725B34">
              <w:t xml:space="preserve">Univerzitního </w:t>
            </w:r>
            <w:r w:rsidR="00ED6BBF">
              <w:t>i</w:t>
            </w:r>
            <w:r w:rsidR="00725B34">
              <w:t xml:space="preserve">nstitutu </w:t>
            </w:r>
            <w:r w:rsidRPr="00967023">
              <w:t>plně vybavenou posluchárnou</w:t>
            </w:r>
            <w:r w:rsidR="00002D90">
              <w:t xml:space="preserve"> o kapacitě 100 míst a dalšími 5 seminárními místnostmi</w:t>
            </w:r>
            <w:r w:rsidRPr="00967023">
              <w:t xml:space="preserve"> s kapacitou od 10-40 míst</w:t>
            </w:r>
            <w:r w:rsidR="00F26136">
              <w:t xml:space="preserve"> (včetně počítačové učebny s licencovanými SW)</w:t>
            </w:r>
            <w:r w:rsidRPr="00967023">
              <w:t xml:space="preserve">, které poskytují dostatečné zázemí na realizaci seminářů a diskuzí s interními i externími odborníky z dané oblasti. </w:t>
            </w:r>
          </w:p>
        </w:tc>
      </w:tr>
      <w:tr w:rsidR="0009611D" w14:paraId="2CED3D18" w14:textId="77777777" w:rsidTr="00A914E8">
        <w:trPr>
          <w:gridAfter w:val="2"/>
          <w:wAfter w:w="143" w:type="dxa"/>
          <w:trHeight w:val="202"/>
        </w:trPr>
        <w:tc>
          <w:tcPr>
            <w:tcW w:w="350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0110B4D" w14:textId="77777777" w:rsidR="0009611D" w:rsidRDefault="0009611D" w:rsidP="00184F19">
            <w:pPr>
              <w:rPr>
                <w:b/>
              </w:rPr>
            </w:pPr>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68EB5E2A" w14:textId="77777777" w:rsidR="0009611D" w:rsidRDefault="0009611D" w:rsidP="00184F19">
            <w:r w:rsidRPr="00002D90">
              <w:t>0</w:t>
            </w:r>
          </w:p>
        </w:tc>
        <w:tc>
          <w:tcPr>
            <w:tcW w:w="232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8885F41" w14:textId="77777777" w:rsidR="0009611D" w:rsidRDefault="0009611D" w:rsidP="00184F19">
            <w:pPr>
              <w:rPr>
                <w:b/>
                <w:shd w:val="clear" w:color="auto" w:fill="F7CAAC"/>
              </w:rPr>
            </w:pPr>
            <w:r>
              <w:rPr>
                <w:b/>
                <w:shd w:val="clear" w:color="auto" w:fill="F7CAAC"/>
              </w:rPr>
              <w:t>Doba platnosti nájmu</w:t>
            </w:r>
          </w:p>
        </w:tc>
        <w:tc>
          <w:tcPr>
            <w:tcW w:w="3238" w:type="dxa"/>
            <w:gridSpan w:val="20"/>
            <w:tcBorders>
              <w:top w:val="single" w:sz="4" w:space="0" w:color="auto"/>
              <w:left w:val="single" w:sz="4" w:space="0" w:color="auto"/>
              <w:bottom w:val="single" w:sz="4" w:space="0" w:color="auto"/>
              <w:right w:val="single" w:sz="4" w:space="0" w:color="auto"/>
            </w:tcBorders>
          </w:tcPr>
          <w:p w14:paraId="12BB0CF8" w14:textId="77777777" w:rsidR="0009611D" w:rsidRDefault="0009611D" w:rsidP="00184F19"/>
        </w:tc>
      </w:tr>
      <w:tr w:rsidR="0009611D" w14:paraId="4C72FB5E" w14:textId="77777777" w:rsidTr="00A914E8">
        <w:trPr>
          <w:gridAfter w:val="2"/>
          <w:wAfter w:w="143" w:type="dxa"/>
          <w:trHeight w:val="139"/>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244D81A2" w14:textId="77777777" w:rsidR="0009611D" w:rsidRDefault="0009611D" w:rsidP="00184F19">
            <w:r>
              <w:rPr>
                <w:b/>
              </w:rPr>
              <w:t>Kapacita a popis odborné učebny</w:t>
            </w:r>
          </w:p>
        </w:tc>
      </w:tr>
      <w:tr w:rsidR="0009611D" w14:paraId="22F1973D" w14:textId="77777777" w:rsidTr="00A914E8">
        <w:trPr>
          <w:gridAfter w:val="2"/>
          <w:wAfter w:w="143" w:type="dxa"/>
          <w:trHeight w:val="934"/>
        </w:trPr>
        <w:tc>
          <w:tcPr>
            <w:tcW w:w="9922" w:type="dxa"/>
            <w:gridSpan w:val="40"/>
            <w:tcBorders>
              <w:top w:val="single" w:sz="4" w:space="0" w:color="auto"/>
              <w:left w:val="single" w:sz="4" w:space="0" w:color="auto"/>
              <w:bottom w:val="single" w:sz="4" w:space="0" w:color="auto"/>
              <w:right w:val="single" w:sz="4" w:space="0" w:color="auto"/>
            </w:tcBorders>
          </w:tcPr>
          <w:p w14:paraId="722224FB" w14:textId="779FD6D6" w:rsidR="00002D90" w:rsidRDefault="00967023" w:rsidP="00002D90">
            <w:pPr>
              <w:spacing w:before="120" w:after="120" w:line="252" w:lineRule="auto"/>
              <w:jc w:val="both"/>
            </w:pPr>
            <w:r w:rsidRPr="00967023">
              <w:t>Celkové prostory Centra polymerních systémů tvoří 10 500 m</w:t>
            </w:r>
            <w:r w:rsidRPr="00002D90">
              <w:rPr>
                <w:vertAlign w:val="superscript"/>
              </w:rPr>
              <w:t>2</w:t>
            </w:r>
            <w:r w:rsidRPr="00967023">
              <w:t>, z nichž více než polovin</w:t>
            </w:r>
            <w:r w:rsidR="00002D90">
              <w:t>u</w:t>
            </w:r>
            <w:r w:rsidRPr="00967023">
              <w:t xml:space="preserve"> tvoří špičkově vybavené laboratoře (procesní, fyzikální, chemické, speciální, biologické a mikrobiologické). Více informací</w:t>
            </w:r>
            <w:r>
              <w:t xml:space="preserve"> je uvedeno zde: </w:t>
            </w:r>
            <w:hyperlink r:id="rId103" w:history="1">
              <w:r w:rsidRPr="006625B5">
                <w:rPr>
                  <w:rStyle w:val="Hypertextovodkaz"/>
                </w:rPr>
                <w:t>www.cps.utb.cz</w:t>
              </w:r>
            </w:hyperlink>
            <w:r w:rsidR="00002D90">
              <w:t xml:space="preserve">. </w:t>
            </w:r>
            <w:r w:rsidRPr="00967023">
              <w:t xml:space="preserve">Kompletní přístrojové vybavení je uvedeno zde: </w:t>
            </w:r>
            <w:hyperlink r:id="rId104" w:history="1">
              <w:r w:rsidR="00002D90" w:rsidRPr="009D305F">
                <w:rPr>
                  <w:rStyle w:val="Hypertextovodkaz"/>
                </w:rPr>
                <w:t>http://cps.utb.cz/cs/veda-a-vyzkum/pristrojove-vybaveni</w:t>
              </w:r>
            </w:hyperlink>
            <w:r w:rsidR="00002D90">
              <w:t>.</w:t>
            </w:r>
          </w:p>
        </w:tc>
      </w:tr>
      <w:tr w:rsidR="0009611D" w:rsidRPr="00630DB0" w14:paraId="02FAAF6D" w14:textId="77777777" w:rsidTr="00A914E8">
        <w:trPr>
          <w:gridAfter w:val="2"/>
          <w:wAfter w:w="143" w:type="dxa"/>
          <w:trHeight w:val="239"/>
        </w:trPr>
        <w:tc>
          <w:tcPr>
            <w:tcW w:w="3502"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0BA54741" w14:textId="77777777" w:rsidR="0009611D" w:rsidRDefault="0009611D" w:rsidP="00184F19">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5EAB35F1" w14:textId="77777777" w:rsidR="0009611D" w:rsidRDefault="0009611D" w:rsidP="00184F19">
            <w:r w:rsidRPr="00002D90">
              <w:t>0</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9415AA1" w14:textId="77777777" w:rsidR="0009611D" w:rsidRDefault="0009611D" w:rsidP="00184F19">
            <w:r>
              <w:rPr>
                <w:b/>
                <w:shd w:val="clear" w:color="auto" w:fill="F7CAAC"/>
              </w:rPr>
              <w:t>Doba platnosti nájmu</w:t>
            </w:r>
          </w:p>
        </w:tc>
        <w:tc>
          <w:tcPr>
            <w:tcW w:w="3133" w:type="dxa"/>
            <w:gridSpan w:val="19"/>
            <w:tcBorders>
              <w:top w:val="single" w:sz="4" w:space="0" w:color="auto"/>
              <w:left w:val="single" w:sz="4" w:space="0" w:color="auto"/>
              <w:bottom w:val="single" w:sz="4" w:space="0" w:color="auto"/>
              <w:right w:val="single" w:sz="4" w:space="0" w:color="auto"/>
            </w:tcBorders>
          </w:tcPr>
          <w:p w14:paraId="0B3ECAE7" w14:textId="77777777" w:rsidR="0009611D" w:rsidRPr="00630DB0" w:rsidRDefault="0009611D" w:rsidP="00184F19"/>
        </w:tc>
      </w:tr>
      <w:tr w:rsidR="0009611D" w14:paraId="3FE40BF9" w14:textId="77777777" w:rsidTr="00A914E8">
        <w:trPr>
          <w:gridAfter w:val="2"/>
          <w:wAfter w:w="143" w:type="dxa"/>
          <w:trHeight w:val="285"/>
        </w:trPr>
        <w:tc>
          <w:tcPr>
            <w:tcW w:w="9922" w:type="dxa"/>
            <w:gridSpan w:val="4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628A237" w14:textId="77777777" w:rsidR="0009611D" w:rsidRDefault="0009611D" w:rsidP="00184F19">
            <w:r>
              <w:rPr>
                <w:b/>
              </w:rPr>
              <w:t>Kapacita a popis odborné učebny</w:t>
            </w:r>
          </w:p>
        </w:tc>
      </w:tr>
      <w:tr w:rsidR="000838A9" w:rsidRPr="00630DB0" w14:paraId="287448E6" w14:textId="77777777" w:rsidTr="00A914E8">
        <w:trPr>
          <w:gridAfter w:val="2"/>
          <w:wAfter w:w="143" w:type="dxa"/>
          <w:trHeight w:val="417"/>
        </w:trPr>
        <w:tc>
          <w:tcPr>
            <w:tcW w:w="9922" w:type="dxa"/>
            <w:gridSpan w:val="40"/>
            <w:tcBorders>
              <w:top w:val="single" w:sz="4" w:space="0" w:color="auto"/>
              <w:left w:val="single" w:sz="4" w:space="0" w:color="auto"/>
              <w:bottom w:val="single" w:sz="4" w:space="0" w:color="auto"/>
              <w:right w:val="single" w:sz="4" w:space="0" w:color="auto"/>
            </w:tcBorders>
          </w:tcPr>
          <w:p w14:paraId="2AAC20D5" w14:textId="164BE197" w:rsidR="000838A9" w:rsidRPr="00002D90" w:rsidRDefault="000838A9" w:rsidP="00002D90">
            <w:pPr>
              <w:spacing w:before="120" w:after="120" w:line="252" w:lineRule="auto"/>
              <w:jc w:val="both"/>
            </w:pPr>
            <w:r w:rsidRPr="00002D90">
              <w:rPr>
                <w:rFonts w:ascii="TimesNewRomanPSMT" w:eastAsia="Calibri" w:hAnsi="TimesNewRomanPSMT" w:cs="TimesNewRomanPSMT"/>
              </w:rPr>
              <w:t xml:space="preserve">Centrum využívá více než 100 moderních přístrojů pro přípravu a charakterizaci nanomateriálů. Mezi nejvýznamnější patří výkonné elektronové mikroskopy SEM (Nova NanoSEM 450) a TEM (Jeol 2100), AFM (Dimension Icon, Bruker), optické a fluorescenční mikroskopy, Ramanův a FTIR mikroskop, spektrometrický elipsometr (UVISEL2), spektrometrická laboratoř (UV-VIS-NIR-midIR-farIR), laboratoř transientní spektrometrie, laboratoř elementární analýzy (AAS, XRF), laboratoř charakterizace partikulárních materiálů (BET, Zetasizer, Mastersizer, </w:t>
            </w:r>
            <w:r w:rsidR="00002D90">
              <w:rPr>
                <w:rFonts w:ascii="TimesNewRomanPSMT" w:eastAsia="Calibri" w:hAnsi="TimesNewRomanPSMT" w:cs="TimesNewRomanPSMT"/>
              </w:rPr>
              <w:t>a</w:t>
            </w:r>
            <w:r w:rsidRPr="00002D90">
              <w:rPr>
                <w:rFonts w:ascii="TimesNewRomanPSMT" w:eastAsia="Calibri" w:hAnsi="TimesNewRomanPSMT" w:cs="TimesNewRomanPSMT"/>
              </w:rPr>
              <w:t>kustický a elektroakustický spektrometr DT-1202, plynová pyknometrie,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(Novocontrol) a magnetických vlastností látek včetně VSM, laboratoř profilometrie optické a mechanické, laboratoře mikrobiologické, laboratoře buněčných a tkáňových kultur, laboratoře obecně biologické, chemické a fyzikální. Významnou součástí jsou přístroje k výrobě nanomateriálů, a to jak formou spun bond a meltblown (nanovlákna z polymerních tavenin), elektrozvlákňovací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(spinoating, inkjet – Dimatix, sítotisk) včetně glove-boxů a vakuových linek pro práci v inertní atmosféře.</w:t>
            </w:r>
          </w:p>
        </w:tc>
      </w:tr>
      <w:tr w:rsidR="000838A9" w14:paraId="48D7AAA3" w14:textId="77777777" w:rsidTr="00A914E8">
        <w:trPr>
          <w:gridAfter w:val="2"/>
          <w:wAfter w:w="143" w:type="dxa"/>
          <w:trHeight w:val="135"/>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2FA7864B" w14:textId="77777777" w:rsidR="000838A9" w:rsidRDefault="000838A9" w:rsidP="000838A9">
            <w:pPr>
              <w:rPr>
                <w:b/>
              </w:rPr>
            </w:pPr>
            <w:r>
              <w:rPr>
                <w:b/>
              </w:rPr>
              <w:t xml:space="preserve">Vyjádření orgánu </w:t>
            </w:r>
            <w:r>
              <w:rPr>
                <w:b/>
                <w:shd w:val="clear" w:color="auto" w:fill="F7CAAC"/>
              </w:rPr>
              <w:t>hygienické služby ze dne</w:t>
            </w:r>
          </w:p>
        </w:tc>
      </w:tr>
      <w:tr w:rsidR="000838A9" w14:paraId="3E1185BE" w14:textId="77777777" w:rsidTr="00A914E8">
        <w:trPr>
          <w:gridAfter w:val="2"/>
          <w:wAfter w:w="143" w:type="dxa"/>
          <w:trHeight w:val="301"/>
        </w:trPr>
        <w:tc>
          <w:tcPr>
            <w:tcW w:w="9922" w:type="dxa"/>
            <w:gridSpan w:val="40"/>
            <w:tcBorders>
              <w:top w:val="single" w:sz="4" w:space="0" w:color="auto"/>
              <w:left w:val="single" w:sz="4" w:space="0" w:color="auto"/>
              <w:bottom w:val="single" w:sz="4" w:space="0" w:color="auto"/>
              <w:right w:val="single" w:sz="4" w:space="0" w:color="auto"/>
            </w:tcBorders>
          </w:tcPr>
          <w:p w14:paraId="14B9FC52" w14:textId="77777777" w:rsidR="000838A9" w:rsidRDefault="000838A9" w:rsidP="000838A9">
            <w:r>
              <w:t>---</w:t>
            </w:r>
          </w:p>
        </w:tc>
      </w:tr>
      <w:tr w:rsidR="000838A9" w14:paraId="02BF1668" w14:textId="77777777" w:rsidTr="00A914E8">
        <w:trPr>
          <w:gridAfter w:val="2"/>
          <w:wAfter w:w="143" w:type="dxa"/>
          <w:trHeight w:val="205"/>
        </w:trPr>
        <w:tc>
          <w:tcPr>
            <w:tcW w:w="9922"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4144AD74" w14:textId="77777777" w:rsidR="000838A9" w:rsidRDefault="000838A9" w:rsidP="000838A9">
            <w:pPr>
              <w:rPr>
                <w:b/>
              </w:rPr>
            </w:pPr>
            <w:r>
              <w:rPr>
                <w:b/>
              </w:rPr>
              <w:t>Opatření a podmínky k zajištění rovného přístupu</w:t>
            </w:r>
          </w:p>
        </w:tc>
      </w:tr>
      <w:tr w:rsidR="000838A9" w14:paraId="4DD830DF" w14:textId="77777777" w:rsidTr="00A914E8">
        <w:trPr>
          <w:gridAfter w:val="2"/>
          <w:wAfter w:w="143" w:type="dxa"/>
          <w:trHeight w:val="1558"/>
        </w:trPr>
        <w:tc>
          <w:tcPr>
            <w:tcW w:w="9922" w:type="dxa"/>
            <w:gridSpan w:val="40"/>
            <w:tcBorders>
              <w:top w:val="single" w:sz="4" w:space="0" w:color="auto"/>
              <w:left w:val="single" w:sz="4" w:space="0" w:color="auto"/>
              <w:bottom w:val="single" w:sz="4" w:space="0" w:color="auto"/>
              <w:right w:val="single" w:sz="4" w:space="0" w:color="auto"/>
            </w:tcBorders>
          </w:tcPr>
          <w:p w14:paraId="781A0F28" w14:textId="51E03195" w:rsidR="000838A9" w:rsidRDefault="000838A9" w:rsidP="00002D90">
            <w:pPr>
              <w:spacing w:before="120" w:after="120" w:line="252" w:lineRule="auto"/>
              <w:jc w:val="both"/>
            </w:pPr>
            <w:r w:rsidRPr="0034568F">
              <w:t xml:space="preserve">V </w:t>
            </w:r>
            <w:r w:rsidR="00002D90" w:rsidRPr="0034568F">
              <w:t>C</w:t>
            </w:r>
            <w:r w:rsidRPr="0034568F">
              <w:t>entru polymerních systémů je vybudováno sociální a technické zázemí dostupné pro studenty i zaměstnance vysoké školy. Stravování je zajištěno ve dvou menzách, restauraci a bufetu (v ostatních budovách UTB v docházkové vzdálenosti). Na Centru jsou vybudovány kuchyňky, které jsou dostupné všem pracovníkům a studentům. Centrum polymerních systémů je moderně vybaveno a je zajištěn bezbariérový přístup pro handicapované studenty a zaměstnance. V budově Centra jsou umístěny kanceláře pro studenty, kde má každý doktorand své pracovní místo, a tak kromě experimentální práce nemusí trávit čas v laboratoři, všem jsou k dispozici PC včetně tiskáren pro tisk dokumentů. Na UTB je taktéž vybudováno zázemí pro studenty a zaměstnance pro odpočinek, trávení volného času a jiné mimostudijní aktivity.</w:t>
            </w:r>
          </w:p>
          <w:p w14:paraId="1AC45F4E" w14:textId="77777777" w:rsidR="00002D90" w:rsidRDefault="00002D90" w:rsidP="000838A9">
            <w:pPr>
              <w:spacing w:before="120" w:after="120" w:line="252" w:lineRule="auto"/>
              <w:jc w:val="both"/>
            </w:pPr>
          </w:p>
          <w:p w14:paraId="25C3AC49" w14:textId="44CB942E" w:rsidR="00002D90" w:rsidRDefault="00002D90" w:rsidP="000838A9">
            <w:pPr>
              <w:spacing w:before="120" w:after="120" w:line="252" w:lineRule="auto"/>
              <w:jc w:val="both"/>
            </w:pPr>
          </w:p>
          <w:p w14:paraId="51007D61" w14:textId="77777777" w:rsidR="00725B34" w:rsidRDefault="00725B34" w:rsidP="000838A9">
            <w:pPr>
              <w:spacing w:before="120" w:after="120" w:line="252" w:lineRule="auto"/>
              <w:jc w:val="both"/>
            </w:pPr>
          </w:p>
          <w:p w14:paraId="5EB528AF" w14:textId="77777777" w:rsidR="00002D90" w:rsidRDefault="00002D90" w:rsidP="000838A9">
            <w:pPr>
              <w:spacing w:before="120" w:after="120" w:line="252" w:lineRule="auto"/>
              <w:jc w:val="both"/>
            </w:pPr>
          </w:p>
          <w:p w14:paraId="3CD2EA68" w14:textId="77777777" w:rsidR="00002D90" w:rsidRDefault="00002D90" w:rsidP="000838A9">
            <w:pPr>
              <w:spacing w:before="120" w:after="120" w:line="252" w:lineRule="auto"/>
              <w:jc w:val="both"/>
            </w:pPr>
          </w:p>
          <w:p w14:paraId="77CB5065" w14:textId="05B4C13F" w:rsidR="00002D90" w:rsidRDefault="00002D90" w:rsidP="000838A9">
            <w:pPr>
              <w:spacing w:before="120" w:after="120" w:line="252" w:lineRule="auto"/>
              <w:jc w:val="both"/>
            </w:pPr>
          </w:p>
        </w:tc>
      </w:tr>
      <w:tr w:rsidR="00512866" w14:paraId="45931312" w14:textId="77777777" w:rsidTr="00A914E8">
        <w:trPr>
          <w:gridBefore w:val="1"/>
          <w:gridAfter w:val="4"/>
          <w:wBefore w:w="34" w:type="dxa"/>
          <w:wAfter w:w="251" w:type="dxa"/>
        </w:trPr>
        <w:tc>
          <w:tcPr>
            <w:tcW w:w="9780" w:type="dxa"/>
            <w:gridSpan w:val="37"/>
            <w:tcBorders>
              <w:bottom w:val="double" w:sz="4" w:space="0" w:color="auto"/>
            </w:tcBorders>
            <w:shd w:val="clear" w:color="auto" w:fill="BDD6EE"/>
          </w:tcPr>
          <w:p w14:paraId="660AC0CB" w14:textId="77777777" w:rsidR="00512866" w:rsidRDefault="00512866" w:rsidP="00FF35A6">
            <w:pPr>
              <w:jc w:val="both"/>
              <w:rPr>
                <w:b/>
                <w:sz w:val="28"/>
              </w:rPr>
            </w:pPr>
            <w:r>
              <w:rPr>
                <w:b/>
                <w:sz w:val="28"/>
              </w:rPr>
              <w:lastRenderedPageBreak/>
              <w:t>C-V – Finanční zabezpečení studijního programu</w:t>
            </w:r>
          </w:p>
        </w:tc>
      </w:tr>
      <w:tr w:rsidR="00512866" w14:paraId="02B3EC08" w14:textId="77777777" w:rsidTr="00A914E8">
        <w:trPr>
          <w:gridBefore w:val="1"/>
          <w:gridAfter w:val="4"/>
          <w:wBefore w:w="34" w:type="dxa"/>
          <w:wAfter w:w="251" w:type="dxa"/>
        </w:trPr>
        <w:tc>
          <w:tcPr>
            <w:tcW w:w="4220" w:type="dxa"/>
            <w:gridSpan w:val="9"/>
            <w:tcBorders>
              <w:top w:val="single" w:sz="12" w:space="0" w:color="auto"/>
            </w:tcBorders>
            <w:shd w:val="clear" w:color="auto" w:fill="F7CAAC"/>
          </w:tcPr>
          <w:p w14:paraId="364F85E3" w14:textId="77777777" w:rsidR="00512866" w:rsidRDefault="00512866" w:rsidP="00FF35A6">
            <w:pPr>
              <w:jc w:val="both"/>
              <w:rPr>
                <w:b/>
              </w:rPr>
            </w:pPr>
            <w:r w:rsidRPr="004D3AA2">
              <w:rPr>
                <w:b/>
              </w:rPr>
              <w:t>Vzdělávací činnost vysoké školy</w:t>
            </w:r>
            <w:r>
              <w:rPr>
                <w:b/>
              </w:rPr>
              <w:t xml:space="preserve"> financovaná ze státního rozpočtu</w:t>
            </w:r>
          </w:p>
        </w:tc>
        <w:tc>
          <w:tcPr>
            <w:tcW w:w="5560" w:type="dxa"/>
            <w:gridSpan w:val="28"/>
            <w:tcBorders>
              <w:top w:val="single" w:sz="12" w:space="0" w:color="auto"/>
            </w:tcBorders>
            <w:shd w:val="clear" w:color="auto" w:fill="FFFFFF"/>
          </w:tcPr>
          <w:p w14:paraId="23D021F8" w14:textId="77777777" w:rsidR="00512866" w:rsidRDefault="00512866" w:rsidP="00B94B0C">
            <w:pPr>
              <w:jc w:val="both"/>
              <w:rPr>
                <w:bCs/>
              </w:rPr>
            </w:pPr>
            <w:r>
              <w:rPr>
                <w:bCs/>
              </w:rPr>
              <w:t>a</w:t>
            </w:r>
            <w:r w:rsidR="00B94B0C">
              <w:rPr>
                <w:bCs/>
              </w:rPr>
              <w:t>no</w:t>
            </w:r>
          </w:p>
        </w:tc>
      </w:tr>
      <w:tr w:rsidR="00512866" w14:paraId="086D540A" w14:textId="77777777" w:rsidTr="00A914E8">
        <w:trPr>
          <w:gridBefore w:val="1"/>
          <w:gridAfter w:val="4"/>
          <w:wBefore w:w="34" w:type="dxa"/>
          <w:wAfter w:w="251" w:type="dxa"/>
        </w:trPr>
        <w:tc>
          <w:tcPr>
            <w:tcW w:w="9780" w:type="dxa"/>
            <w:gridSpan w:val="37"/>
            <w:shd w:val="clear" w:color="auto" w:fill="F7CAAC"/>
          </w:tcPr>
          <w:p w14:paraId="4B72A694" w14:textId="77777777" w:rsidR="00512866" w:rsidRDefault="00512866" w:rsidP="00FF35A6">
            <w:pPr>
              <w:jc w:val="both"/>
              <w:rPr>
                <w:b/>
              </w:rPr>
            </w:pPr>
            <w:r>
              <w:rPr>
                <w:b/>
              </w:rPr>
              <w:t>Zhodnocení předpokládaných nákladů a zdrojů na uskutečňování studijního programu</w:t>
            </w:r>
          </w:p>
        </w:tc>
      </w:tr>
      <w:tr w:rsidR="00512866" w14:paraId="23E1C71F" w14:textId="77777777" w:rsidTr="00A914E8">
        <w:trPr>
          <w:gridBefore w:val="1"/>
          <w:gridAfter w:val="4"/>
          <w:wBefore w:w="34" w:type="dxa"/>
          <w:wAfter w:w="251" w:type="dxa"/>
          <w:trHeight w:val="5398"/>
        </w:trPr>
        <w:tc>
          <w:tcPr>
            <w:tcW w:w="9780" w:type="dxa"/>
            <w:gridSpan w:val="37"/>
          </w:tcPr>
          <w:p w14:paraId="653DA6B3" w14:textId="77777777" w:rsidR="00512866" w:rsidRDefault="00512866" w:rsidP="00FF35A6">
            <w:pPr>
              <w:jc w:val="both"/>
            </w:pPr>
          </w:p>
          <w:p w14:paraId="0930FB2B" w14:textId="77777777" w:rsidR="00192B92" w:rsidRDefault="00192B92" w:rsidP="00FF35A6">
            <w:pPr>
              <w:jc w:val="both"/>
            </w:pPr>
          </w:p>
          <w:p w14:paraId="372067CE" w14:textId="77777777" w:rsidR="00192B92" w:rsidRDefault="00192B92" w:rsidP="00FF35A6">
            <w:pPr>
              <w:jc w:val="both"/>
            </w:pPr>
          </w:p>
          <w:p w14:paraId="713B12BD" w14:textId="77777777" w:rsidR="00192B92" w:rsidRDefault="00192B92" w:rsidP="00FF35A6">
            <w:pPr>
              <w:jc w:val="both"/>
            </w:pPr>
          </w:p>
          <w:p w14:paraId="024AD2C0" w14:textId="77777777" w:rsidR="00192B92" w:rsidRDefault="00192B92" w:rsidP="00FF35A6">
            <w:pPr>
              <w:jc w:val="both"/>
            </w:pPr>
          </w:p>
          <w:p w14:paraId="0B83CD6B" w14:textId="77777777" w:rsidR="00192B92" w:rsidRDefault="00192B92" w:rsidP="00FF35A6">
            <w:pPr>
              <w:jc w:val="both"/>
            </w:pPr>
          </w:p>
          <w:p w14:paraId="5A6C4828" w14:textId="77777777" w:rsidR="00192B92" w:rsidRDefault="00192B92" w:rsidP="00FF35A6">
            <w:pPr>
              <w:jc w:val="both"/>
            </w:pPr>
          </w:p>
          <w:p w14:paraId="0718FF8A" w14:textId="77777777" w:rsidR="00192B92" w:rsidRDefault="00192B92" w:rsidP="00FF35A6">
            <w:pPr>
              <w:jc w:val="both"/>
            </w:pPr>
          </w:p>
          <w:p w14:paraId="65101398" w14:textId="77777777" w:rsidR="00192B92" w:rsidRDefault="00192B92" w:rsidP="00FF35A6">
            <w:pPr>
              <w:jc w:val="both"/>
            </w:pPr>
          </w:p>
          <w:p w14:paraId="34CC8C7B" w14:textId="77777777" w:rsidR="00192B92" w:rsidRDefault="00192B92" w:rsidP="00FF35A6">
            <w:pPr>
              <w:jc w:val="both"/>
            </w:pPr>
          </w:p>
          <w:p w14:paraId="2636117E" w14:textId="77777777" w:rsidR="00192B92" w:rsidRDefault="00192B92" w:rsidP="00FF35A6">
            <w:pPr>
              <w:jc w:val="both"/>
            </w:pPr>
          </w:p>
          <w:p w14:paraId="0349DB34" w14:textId="77777777" w:rsidR="00192B92" w:rsidRDefault="00192B92" w:rsidP="00FF35A6">
            <w:pPr>
              <w:jc w:val="both"/>
            </w:pPr>
          </w:p>
          <w:p w14:paraId="436B17DB" w14:textId="77777777" w:rsidR="00192B92" w:rsidRDefault="00192B92" w:rsidP="00FF35A6">
            <w:pPr>
              <w:jc w:val="both"/>
            </w:pPr>
          </w:p>
          <w:p w14:paraId="7E7F0EB7" w14:textId="77777777" w:rsidR="00192B92" w:rsidRDefault="00192B92" w:rsidP="00FF35A6">
            <w:pPr>
              <w:jc w:val="both"/>
            </w:pPr>
          </w:p>
          <w:p w14:paraId="6B64715F" w14:textId="77777777" w:rsidR="00192B92" w:rsidRDefault="00192B92" w:rsidP="00FF35A6">
            <w:pPr>
              <w:jc w:val="both"/>
            </w:pPr>
          </w:p>
          <w:p w14:paraId="075E4320" w14:textId="77777777" w:rsidR="00192B92" w:rsidRDefault="00192B92" w:rsidP="00FF35A6">
            <w:pPr>
              <w:jc w:val="both"/>
            </w:pPr>
          </w:p>
          <w:p w14:paraId="4641CE9C" w14:textId="77777777" w:rsidR="00192B92" w:rsidRDefault="00192B92" w:rsidP="00FF35A6">
            <w:pPr>
              <w:jc w:val="both"/>
            </w:pPr>
          </w:p>
          <w:p w14:paraId="65A0020C" w14:textId="77777777" w:rsidR="00192B92" w:rsidRDefault="00192B92" w:rsidP="00FF35A6">
            <w:pPr>
              <w:jc w:val="both"/>
            </w:pPr>
          </w:p>
          <w:p w14:paraId="467B7C39" w14:textId="77777777" w:rsidR="00192B92" w:rsidRDefault="00192B92" w:rsidP="00FF35A6">
            <w:pPr>
              <w:jc w:val="both"/>
            </w:pPr>
          </w:p>
          <w:p w14:paraId="0A5965D6" w14:textId="77777777" w:rsidR="00192B92" w:rsidRDefault="00192B92" w:rsidP="00FF35A6">
            <w:pPr>
              <w:jc w:val="both"/>
            </w:pPr>
          </w:p>
          <w:p w14:paraId="22A46F07" w14:textId="77777777" w:rsidR="00192B92" w:rsidRDefault="00192B92" w:rsidP="00FF35A6">
            <w:pPr>
              <w:jc w:val="both"/>
            </w:pPr>
          </w:p>
          <w:p w14:paraId="1944206F" w14:textId="77777777" w:rsidR="00192B92" w:rsidRDefault="00192B92" w:rsidP="00FF35A6">
            <w:pPr>
              <w:jc w:val="both"/>
            </w:pPr>
          </w:p>
          <w:p w14:paraId="659D0156" w14:textId="77777777" w:rsidR="00192B92" w:rsidRDefault="00192B92" w:rsidP="00FF35A6">
            <w:pPr>
              <w:jc w:val="both"/>
            </w:pPr>
          </w:p>
          <w:p w14:paraId="5349373A" w14:textId="77777777" w:rsidR="00192B92" w:rsidRDefault="00192B92" w:rsidP="00FF35A6">
            <w:pPr>
              <w:jc w:val="both"/>
            </w:pPr>
          </w:p>
          <w:p w14:paraId="3AD896FE" w14:textId="77777777" w:rsidR="00192B92" w:rsidRDefault="00192B92" w:rsidP="00FF35A6">
            <w:pPr>
              <w:jc w:val="both"/>
            </w:pPr>
          </w:p>
          <w:p w14:paraId="22256FD5" w14:textId="77777777" w:rsidR="00192B92" w:rsidRDefault="00192B92" w:rsidP="00FF35A6">
            <w:pPr>
              <w:jc w:val="both"/>
            </w:pPr>
          </w:p>
          <w:p w14:paraId="114004E4" w14:textId="77777777" w:rsidR="00192B92" w:rsidRDefault="00192B92" w:rsidP="00FF35A6">
            <w:pPr>
              <w:jc w:val="both"/>
            </w:pPr>
          </w:p>
          <w:p w14:paraId="60084F61" w14:textId="77777777" w:rsidR="00192B92" w:rsidRDefault="00192B92" w:rsidP="00FF35A6">
            <w:pPr>
              <w:jc w:val="both"/>
            </w:pPr>
          </w:p>
          <w:p w14:paraId="39DA310D" w14:textId="77777777" w:rsidR="00192B92" w:rsidRDefault="00192B92" w:rsidP="00FF35A6">
            <w:pPr>
              <w:jc w:val="both"/>
            </w:pPr>
          </w:p>
          <w:p w14:paraId="0298A062" w14:textId="77777777" w:rsidR="00192B92" w:rsidRDefault="00192B92" w:rsidP="00FF35A6">
            <w:pPr>
              <w:jc w:val="both"/>
            </w:pPr>
          </w:p>
          <w:p w14:paraId="344D8F37" w14:textId="77777777" w:rsidR="00192B92" w:rsidRDefault="00192B92" w:rsidP="00FF35A6">
            <w:pPr>
              <w:jc w:val="both"/>
            </w:pPr>
          </w:p>
          <w:p w14:paraId="1E7C12FE" w14:textId="77777777" w:rsidR="00192B92" w:rsidRDefault="00192B92" w:rsidP="00FF35A6">
            <w:pPr>
              <w:jc w:val="both"/>
            </w:pPr>
          </w:p>
          <w:p w14:paraId="18F154DF" w14:textId="77777777" w:rsidR="00192B92" w:rsidRDefault="00192B92" w:rsidP="00FF35A6">
            <w:pPr>
              <w:jc w:val="both"/>
            </w:pPr>
          </w:p>
          <w:p w14:paraId="7D51A422" w14:textId="77777777" w:rsidR="00192B92" w:rsidRDefault="00192B92" w:rsidP="00FF35A6">
            <w:pPr>
              <w:jc w:val="both"/>
            </w:pPr>
          </w:p>
          <w:p w14:paraId="4012A43D" w14:textId="77777777" w:rsidR="00192B92" w:rsidRDefault="00192B92" w:rsidP="00FF35A6">
            <w:pPr>
              <w:jc w:val="both"/>
            </w:pPr>
          </w:p>
          <w:p w14:paraId="2633839D" w14:textId="77777777" w:rsidR="00192B92" w:rsidRDefault="00192B92" w:rsidP="00FF35A6">
            <w:pPr>
              <w:jc w:val="both"/>
            </w:pPr>
          </w:p>
          <w:p w14:paraId="214CF481" w14:textId="77777777" w:rsidR="00192B92" w:rsidRDefault="00192B92" w:rsidP="00FF35A6">
            <w:pPr>
              <w:jc w:val="both"/>
            </w:pPr>
          </w:p>
          <w:p w14:paraId="204CC3DE" w14:textId="77777777" w:rsidR="00192B92" w:rsidRDefault="00192B92" w:rsidP="00FF35A6">
            <w:pPr>
              <w:jc w:val="both"/>
            </w:pPr>
          </w:p>
          <w:p w14:paraId="3C02EEAB" w14:textId="77777777" w:rsidR="00192B92" w:rsidRDefault="00192B92" w:rsidP="00FF35A6">
            <w:pPr>
              <w:jc w:val="both"/>
            </w:pPr>
          </w:p>
          <w:p w14:paraId="578AF9D9" w14:textId="77777777" w:rsidR="00192B92" w:rsidRDefault="00192B92" w:rsidP="00FF35A6">
            <w:pPr>
              <w:jc w:val="both"/>
            </w:pPr>
          </w:p>
          <w:p w14:paraId="099FF0F9" w14:textId="77777777" w:rsidR="00192B92" w:rsidRDefault="00192B92" w:rsidP="00FF35A6">
            <w:pPr>
              <w:jc w:val="both"/>
            </w:pPr>
          </w:p>
          <w:p w14:paraId="57EC2C97" w14:textId="77777777" w:rsidR="00192B92" w:rsidRDefault="00192B92" w:rsidP="00FF35A6">
            <w:pPr>
              <w:jc w:val="both"/>
            </w:pPr>
          </w:p>
          <w:p w14:paraId="1A77762C" w14:textId="77777777" w:rsidR="00192B92" w:rsidRDefault="00192B92" w:rsidP="00FF35A6">
            <w:pPr>
              <w:jc w:val="both"/>
            </w:pPr>
          </w:p>
          <w:p w14:paraId="73FD3D3D" w14:textId="77777777" w:rsidR="00192B92" w:rsidRDefault="00192B92" w:rsidP="00FF35A6">
            <w:pPr>
              <w:jc w:val="both"/>
            </w:pPr>
          </w:p>
          <w:p w14:paraId="55234365" w14:textId="77777777" w:rsidR="00192B92" w:rsidRDefault="00192B92" w:rsidP="00FF35A6">
            <w:pPr>
              <w:jc w:val="both"/>
            </w:pPr>
          </w:p>
          <w:p w14:paraId="44DD6BCF" w14:textId="77777777" w:rsidR="00192B92" w:rsidRDefault="00192B92" w:rsidP="00FF35A6">
            <w:pPr>
              <w:jc w:val="both"/>
            </w:pPr>
          </w:p>
          <w:p w14:paraId="7D7DB02C" w14:textId="77777777" w:rsidR="00192B92" w:rsidRDefault="00192B92" w:rsidP="00FF35A6">
            <w:pPr>
              <w:jc w:val="both"/>
            </w:pPr>
          </w:p>
          <w:p w14:paraId="59DC8F3B" w14:textId="77777777" w:rsidR="00192B92" w:rsidRDefault="00192B92" w:rsidP="00FF35A6">
            <w:pPr>
              <w:jc w:val="both"/>
            </w:pPr>
          </w:p>
          <w:p w14:paraId="7D6F9F06" w14:textId="77777777" w:rsidR="00192B92" w:rsidRDefault="00192B92" w:rsidP="00FF35A6">
            <w:pPr>
              <w:jc w:val="both"/>
            </w:pPr>
          </w:p>
          <w:p w14:paraId="3E34AC28" w14:textId="77777777" w:rsidR="00192B92" w:rsidRDefault="00192B92" w:rsidP="00FF35A6">
            <w:pPr>
              <w:jc w:val="both"/>
            </w:pPr>
          </w:p>
          <w:p w14:paraId="05BD417E" w14:textId="77777777" w:rsidR="00192B92" w:rsidRDefault="00192B92" w:rsidP="00FF35A6">
            <w:pPr>
              <w:jc w:val="both"/>
            </w:pPr>
          </w:p>
          <w:p w14:paraId="488632C6" w14:textId="77777777" w:rsidR="00192B92" w:rsidRDefault="00192B92" w:rsidP="00FF35A6">
            <w:pPr>
              <w:jc w:val="both"/>
            </w:pPr>
          </w:p>
          <w:p w14:paraId="5F56B204" w14:textId="77777777" w:rsidR="00192B92" w:rsidRDefault="00192B92" w:rsidP="00FF35A6">
            <w:pPr>
              <w:jc w:val="both"/>
            </w:pPr>
          </w:p>
          <w:p w14:paraId="1BF8265C" w14:textId="77777777" w:rsidR="00192B92" w:rsidRDefault="00192B92" w:rsidP="00FF35A6">
            <w:pPr>
              <w:jc w:val="both"/>
            </w:pPr>
          </w:p>
          <w:p w14:paraId="19E46846" w14:textId="77777777" w:rsidR="00192B92" w:rsidRDefault="00192B92" w:rsidP="00FF35A6">
            <w:pPr>
              <w:jc w:val="both"/>
            </w:pPr>
          </w:p>
          <w:p w14:paraId="6A80F887" w14:textId="77777777" w:rsidR="00E51C83" w:rsidRDefault="00E51C83" w:rsidP="00FF35A6">
            <w:pPr>
              <w:jc w:val="both"/>
            </w:pPr>
          </w:p>
          <w:p w14:paraId="70CB4E99" w14:textId="77777777" w:rsidR="00E51C83" w:rsidRDefault="00E51C83" w:rsidP="00FF35A6">
            <w:pPr>
              <w:jc w:val="both"/>
            </w:pPr>
          </w:p>
          <w:p w14:paraId="42933194" w14:textId="77777777" w:rsidR="00192B92" w:rsidRDefault="00192B92" w:rsidP="00FF35A6">
            <w:pPr>
              <w:jc w:val="both"/>
            </w:pPr>
          </w:p>
        </w:tc>
      </w:tr>
      <w:tr w:rsidR="00512866" w14:paraId="593D7541" w14:textId="77777777" w:rsidTr="00A914E8">
        <w:trPr>
          <w:gridBefore w:val="1"/>
          <w:gridAfter w:val="5"/>
          <w:wBefore w:w="34" w:type="dxa"/>
          <w:wAfter w:w="746" w:type="dxa"/>
        </w:trPr>
        <w:tc>
          <w:tcPr>
            <w:tcW w:w="9285" w:type="dxa"/>
            <w:gridSpan w:val="36"/>
            <w:tcBorders>
              <w:bottom w:val="double" w:sz="4" w:space="0" w:color="auto"/>
            </w:tcBorders>
            <w:shd w:val="clear" w:color="auto" w:fill="BDD6EE"/>
          </w:tcPr>
          <w:p w14:paraId="27A0A743" w14:textId="77777777" w:rsidR="00512866" w:rsidRDefault="00512866" w:rsidP="00FF35A6">
            <w:pPr>
              <w:jc w:val="both"/>
              <w:rPr>
                <w:b/>
                <w:sz w:val="28"/>
              </w:rPr>
            </w:pPr>
            <w:r>
              <w:rPr>
                <w:b/>
                <w:sz w:val="28"/>
              </w:rPr>
              <w:lastRenderedPageBreak/>
              <w:t xml:space="preserve">D-I – </w:t>
            </w:r>
            <w:r>
              <w:rPr>
                <w:b/>
                <w:sz w:val="26"/>
                <w:szCs w:val="26"/>
              </w:rPr>
              <w:t>Záměr rozvoje a další údaje ke studijnímu programu</w:t>
            </w:r>
          </w:p>
        </w:tc>
      </w:tr>
      <w:tr w:rsidR="00512866" w14:paraId="0805CFD3" w14:textId="77777777" w:rsidTr="00A914E8">
        <w:trPr>
          <w:gridBefore w:val="1"/>
          <w:gridAfter w:val="5"/>
          <w:wBefore w:w="34" w:type="dxa"/>
          <w:wAfter w:w="746" w:type="dxa"/>
          <w:trHeight w:val="185"/>
        </w:trPr>
        <w:tc>
          <w:tcPr>
            <w:tcW w:w="9285" w:type="dxa"/>
            <w:gridSpan w:val="36"/>
            <w:shd w:val="clear" w:color="auto" w:fill="F7CAAC"/>
          </w:tcPr>
          <w:p w14:paraId="25C81622" w14:textId="77777777" w:rsidR="00512866" w:rsidRDefault="00512866" w:rsidP="00FF35A6">
            <w:pPr>
              <w:rPr>
                <w:b/>
              </w:rPr>
            </w:pPr>
            <w:r>
              <w:rPr>
                <w:b/>
              </w:rPr>
              <w:t>Záměr rozvoje studijního programu a jeho odůvodnění</w:t>
            </w:r>
          </w:p>
        </w:tc>
      </w:tr>
      <w:tr w:rsidR="00512866" w14:paraId="1E9831A6" w14:textId="77777777" w:rsidTr="00A914E8">
        <w:trPr>
          <w:gridBefore w:val="1"/>
          <w:gridAfter w:val="5"/>
          <w:wBefore w:w="34" w:type="dxa"/>
          <w:wAfter w:w="746" w:type="dxa"/>
          <w:trHeight w:val="2835"/>
        </w:trPr>
        <w:tc>
          <w:tcPr>
            <w:tcW w:w="9285" w:type="dxa"/>
            <w:gridSpan w:val="36"/>
            <w:shd w:val="clear" w:color="auto" w:fill="FFFFFF"/>
          </w:tcPr>
          <w:p w14:paraId="3910299E" w14:textId="6717B494" w:rsidR="00BD2F0D" w:rsidRDefault="007105BE" w:rsidP="00A914E8">
            <w:pPr>
              <w:spacing w:before="120" w:after="120" w:line="252" w:lineRule="auto"/>
              <w:jc w:val="both"/>
            </w:pPr>
            <w:r>
              <w:t>Doktorský studijní program Nanotechnologie a pokročilé materiály vychází z původního studijního programu Nanotechnologie a pokročilé materiály (obor: Nanotechnologie a pokročilé materiály)</w:t>
            </w:r>
            <w:r w:rsidR="00F562D6">
              <w:t xml:space="preserve"> a je jeho přímým pokračováním</w:t>
            </w:r>
            <w:r>
              <w:t xml:space="preserve">. Vzhledem k tomu, že byla akreditace udělena teprve v roce 2016, nedošlo k významným změnám ve směřování programu. </w:t>
            </w:r>
            <w:r w:rsidR="00BD2F0D">
              <w:t>Na základě doporučení Akreditační komise byl</w:t>
            </w:r>
            <w:r w:rsidR="00AA13D5">
              <w:t xml:space="preserve"> </w:t>
            </w:r>
            <w:r w:rsidR="00725B34">
              <w:t>oborovou radou</w:t>
            </w:r>
            <w:r w:rsidR="00EB22C6">
              <w:t xml:space="preserve"> doplněn předmět Nauka o kovových materiálech</w:t>
            </w:r>
            <w:r w:rsidR="00BD2F0D">
              <w:t xml:space="preserve">. </w:t>
            </w:r>
            <w:r>
              <w:t>Oproti původní akreditaci byla u jednotlivých předmětů aktualizována zejména povinná a doporučená literatura, a to s ohledem na soudobý stav poznání v dané oblasti vzdělávání.</w:t>
            </w:r>
            <w:r w:rsidR="00BD2F0D">
              <w:t xml:space="preserve"> Také byl v rámci harmonizace mezi DSP na </w:t>
            </w:r>
            <w:r w:rsidR="00725B34">
              <w:t>Univerzitním ins</w:t>
            </w:r>
            <w:r w:rsidR="00ED6BBF">
              <w:t>titu</w:t>
            </w:r>
            <w:r w:rsidR="00725B34">
              <w:t>tu</w:t>
            </w:r>
            <w:r w:rsidR="00BD2F0D">
              <w:t xml:space="preserve"> zvýšen počet povinně volitelných předmětů, které si student musí zvolit do individuálního studijního </w:t>
            </w:r>
            <w:r w:rsidR="00BB40E2">
              <w:t>plánu, na celkem 4 (3 odborné ze základních povinně volitelných a 1 Odborná komunikace v angličtině). T</w:t>
            </w:r>
            <w:r w:rsidR="00307010">
              <w:t>aké</w:t>
            </w:r>
            <w:r w:rsidR="00BD2F0D">
              <w:t xml:space="preserve"> proto byla nabídka</w:t>
            </w:r>
            <w:r w:rsidR="00BB40E2">
              <w:t xml:space="preserve"> základních</w:t>
            </w:r>
            <w:r w:rsidR="00BD2F0D">
              <w:t xml:space="preserve"> povinně volitelný</w:t>
            </w:r>
            <w:r w:rsidR="00307010">
              <w:t>ch předmětů rozšířena o předmět</w:t>
            </w:r>
            <w:r w:rsidR="00BD2F0D">
              <w:t xml:space="preserve"> </w:t>
            </w:r>
            <w:r w:rsidR="00BD2F0D" w:rsidRPr="00BD2F0D">
              <w:t>Kompozitní a nanokompozitní materiály</w:t>
            </w:r>
            <w:r w:rsidR="00307010">
              <w:t>, který reflektuje zaměření pracoviště a potřeb</w:t>
            </w:r>
            <w:r w:rsidR="00BB40E2">
              <w:t xml:space="preserve">u </w:t>
            </w:r>
            <w:r w:rsidR="00307010">
              <w:t>dotvořit profi</w:t>
            </w:r>
            <w:r w:rsidR="00BB40E2">
              <w:t>l studijního programu</w:t>
            </w:r>
            <w:r w:rsidR="00307010">
              <w:t xml:space="preserve"> i abso</w:t>
            </w:r>
            <w:r w:rsidR="00597812">
              <w:t>l</w:t>
            </w:r>
            <w:r w:rsidR="00307010">
              <w:t>venta</w:t>
            </w:r>
            <w:r w:rsidR="00BD2F0D">
              <w:t>.</w:t>
            </w:r>
            <w:r w:rsidR="00307010">
              <w:t xml:space="preserve"> Současně byla ze stejného důvodu doplněna nabídka ostatních</w:t>
            </w:r>
            <w:r w:rsidR="00BB40E2">
              <w:t xml:space="preserve"> povinně</w:t>
            </w:r>
            <w:r w:rsidR="00307010">
              <w:t xml:space="preserve"> volitelných předmětů o </w:t>
            </w:r>
            <w:r w:rsidR="00041CBB">
              <w:t xml:space="preserve">předmět </w:t>
            </w:r>
            <w:r w:rsidR="00041CBB" w:rsidRPr="00041CBB">
              <w:t>Struktura a vlastnosti pevných látek</w:t>
            </w:r>
            <w:r w:rsidR="00307010">
              <w:t>.</w:t>
            </w:r>
            <w:r w:rsidR="00BD2F0D">
              <w:t xml:space="preserve"> </w:t>
            </w:r>
          </w:p>
          <w:p w14:paraId="222A863A" w14:textId="2865E0FE" w:rsidR="00DF6E80" w:rsidRDefault="00DF6E80" w:rsidP="00A914E8">
            <w:pPr>
              <w:spacing w:before="120" w:after="120" w:line="252" w:lineRule="auto"/>
              <w:jc w:val="both"/>
            </w:pPr>
            <w:r>
              <w:t xml:space="preserve">Podle směrnice rektora </w:t>
            </w:r>
            <w:r w:rsidR="00A914E8" w:rsidRPr="008C75C7">
              <w:t>SR/9/201</w:t>
            </w:r>
            <w:r w:rsidR="008C75C7" w:rsidRPr="008C75C7">
              <w:t>9</w:t>
            </w:r>
            <w:r w:rsidR="00A914E8" w:rsidRPr="00DF6E80">
              <w:t xml:space="preserve"> </w:t>
            </w:r>
            <w:r>
              <w:t>„</w:t>
            </w:r>
            <w:r w:rsidRPr="00DF6E80">
              <w:t>Pravidla a podrobnosti uskutečňování doktorských studijních programů, na kterých se podílí vysokoškolský ústav a/nebo více součástí Univerzity Tomáše Bati ve Zlíně</w:t>
            </w:r>
            <w:r>
              <w:t xml:space="preserve">“ </w:t>
            </w:r>
            <w:r w:rsidR="00A914E8">
              <w:t xml:space="preserve">(viz </w:t>
            </w:r>
            <w:hyperlink r:id="rId105" w:history="1">
              <w:r w:rsidR="00A914E8" w:rsidRPr="00B01F5B">
                <w:rPr>
                  <w:rStyle w:val="Hypertextovodkaz"/>
                </w:rPr>
                <w:t>https://www.utb.cz/mdocs-posts/smernice-rektora-c-9-2019/</w:t>
              </w:r>
            </w:hyperlink>
            <w:r w:rsidR="00A914E8">
              <w:t xml:space="preserve">) </w:t>
            </w:r>
            <w:r>
              <w:t xml:space="preserve">probíhá realizace tohoto celoškolského DSP </w:t>
            </w:r>
            <w:r w:rsidR="001B5BD5">
              <w:t xml:space="preserve">prostřednictvím </w:t>
            </w:r>
            <w:r>
              <w:t>Univerzitní</w:t>
            </w:r>
            <w:r w:rsidR="001B5BD5">
              <w:t xml:space="preserve">ho </w:t>
            </w:r>
            <w:r>
              <w:t>institutu za spol</w:t>
            </w:r>
            <w:r w:rsidR="004B5185">
              <w:t>upráce ostatních pracovišť UTB, přičemž</w:t>
            </w:r>
            <w:r w:rsidR="00B6674C">
              <w:t xml:space="preserve"> dle téže směrnice</w:t>
            </w:r>
            <w:r w:rsidR="004B5185">
              <w:t xml:space="preserve"> n</w:t>
            </w:r>
            <w:r>
              <w:t xml:space="preserve">a </w:t>
            </w:r>
            <w:r w:rsidR="001B5BD5">
              <w:t xml:space="preserve">samotném </w:t>
            </w:r>
            <w:r>
              <w:t xml:space="preserve">Univerzitním institutu </w:t>
            </w:r>
            <w:r w:rsidRPr="00DF6E80">
              <w:t>zajišťuje realizaci celoškolských D</w:t>
            </w:r>
            <w:r>
              <w:t>SP Centrum poly</w:t>
            </w:r>
            <w:r w:rsidR="004B5185">
              <w:t>merních systémů</w:t>
            </w:r>
            <w:r>
              <w:t>.</w:t>
            </w:r>
          </w:p>
          <w:p w14:paraId="6A000A4E" w14:textId="4E734672" w:rsidR="000B2776" w:rsidRDefault="007105BE" w:rsidP="00A914E8">
            <w:pPr>
              <w:spacing w:before="120" w:after="120" w:line="252" w:lineRule="auto"/>
              <w:jc w:val="both"/>
            </w:pPr>
            <w:r>
              <w:t xml:space="preserve">V současnosti probíhá implementace projektu </w:t>
            </w:r>
            <w:hyperlink r:id="rId106" w:history="1">
              <w:r w:rsidR="00045417" w:rsidRPr="005C7C9D">
                <w:rPr>
                  <w:rStyle w:val="Hypertextovodkaz"/>
                  <w:bCs/>
                </w:rPr>
                <w:t>CZ.02.2.69/0.0/0.0/16_018/0002720</w:t>
              </w:r>
            </w:hyperlink>
            <w:r w:rsidR="00045417" w:rsidRPr="00045417">
              <w:rPr>
                <w:rStyle w:val="Hypertextovodkaz"/>
                <w:bCs/>
                <w:u w:val="none"/>
              </w:rPr>
              <w:t xml:space="preserve"> </w:t>
            </w:r>
            <w:r>
              <w:t>- Rozvoj výzkumně zaměřených studijních programů na UNI (2017</w:t>
            </w:r>
            <w:r w:rsidR="00045417">
              <w:t xml:space="preserve"> </w:t>
            </w:r>
            <w:r>
              <w:t>-</w:t>
            </w:r>
            <w:r w:rsidR="00045417">
              <w:t xml:space="preserve"> </w:t>
            </w:r>
            <w:r>
              <w:t xml:space="preserve">2021), v rámci kterého probíhá příprava nových studijních opor pro doktorandy ve studijním programu </w:t>
            </w:r>
            <w:r w:rsidR="00BD2F0D">
              <w:t>Nanotechnologie a pokročilé materiály</w:t>
            </w:r>
            <w:r>
              <w:t>. Cílem projektu je tvorba a rozvoj výzkumně zaměřených studijních programů v souladu se strategií VŠ a s požadavky znalostní ekonomiky a potřebami trhu práce v oblasti výzkumu a vývoje.</w:t>
            </w:r>
            <w:r w:rsidR="00BD2F0D">
              <w:t xml:space="preserve"> </w:t>
            </w:r>
            <w:r>
              <w:t>Projekt Rozvoj výzkumně zaměřených studijních programů na UNI je spolufinancován EU.</w:t>
            </w:r>
          </w:p>
        </w:tc>
      </w:tr>
      <w:tr w:rsidR="00512866" w14:paraId="7C93A739" w14:textId="77777777" w:rsidTr="00A914E8">
        <w:trPr>
          <w:gridBefore w:val="1"/>
          <w:gridAfter w:val="5"/>
          <w:wBefore w:w="34" w:type="dxa"/>
          <w:wAfter w:w="746" w:type="dxa"/>
          <w:trHeight w:val="188"/>
        </w:trPr>
        <w:tc>
          <w:tcPr>
            <w:tcW w:w="9285" w:type="dxa"/>
            <w:gridSpan w:val="36"/>
            <w:shd w:val="clear" w:color="auto" w:fill="F7CAAC"/>
          </w:tcPr>
          <w:p w14:paraId="4FB56294" w14:textId="77777777" w:rsidR="00512866" w:rsidRDefault="00512866" w:rsidP="00FF35A6">
            <w:pPr>
              <w:rPr>
                <w:b/>
              </w:rPr>
            </w:pPr>
            <w:r>
              <w:rPr>
                <w:b/>
              </w:rPr>
              <w:t xml:space="preserve">Počet přijímaných uchazečů ke studiu </w:t>
            </w:r>
            <w:r w:rsidRPr="00622F16">
              <w:rPr>
                <w:b/>
              </w:rPr>
              <w:t>ve studijním programu</w:t>
            </w:r>
          </w:p>
        </w:tc>
      </w:tr>
      <w:tr w:rsidR="00512866" w14:paraId="58C7E356" w14:textId="77777777" w:rsidTr="00A914E8">
        <w:trPr>
          <w:gridBefore w:val="1"/>
          <w:gridAfter w:val="5"/>
          <w:wBefore w:w="34" w:type="dxa"/>
          <w:wAfter w:w="746" w:type="dxa"/>
          <w:trHeight w:val="1787"/>
        </w:trPr>
        <w:tc>
          <w:tcPr>
            <w:tcW w:w="9285" w:type="dxa"/>
            <w:gridSpan w:val="36"/>
            <w:shd w:val="clear" w:color="auto" w:fill="FFFFFF"/>
          </w:tcPr>
          <w:p w14:paraId="08524FB1" w14:textId="7FD27D8A" w:rsidR="00ED6398" w:rsidRDefault="007105BE" w:rsidP="00A914E8">
            <w:pPr>
              <w:spacing w:before="120" w:after="120" w:line="252" w:lineRule="auto"/>
              <w:jc w:val="both"/>
            </w:pPr>
            <w:r>
              <w:t>V současně platném doktorském studijním programu Nanotechnologie a pokročilé materiály, stejnojmenného oboru, byl doposud celkový poměr mezi přijatými a zapsanými</w:t>
            </w:r>
            <w:r w:rsidR="00BB40E2">
              <w:t xml:space="preserve"> studenty</w:t>
            </w:r>
            <w:r>
              <w:t xml:space="preserve"> nad</w:t>
            </w:r>
            <w:r w:rsidR="00C20013">
              <w:t xml:space="preserve"> 80</w:t>
            </w:r>
            <w:r>
              <w:t>%. Tento poměr je způsobem poměrně velkým zpožděním mezi okamžikem přijetí a datem skutečného nástupu studentů, kteří pocházejí ze zemí mimo EU,</w:t>
            </w:r>
            <w:r w:rsidR="00BB40E2">
              <w:t xml:space="preserve"> kdy proces</w:t>
            </w:r>
            <w:r>
              <w:t xml:space="preserve"> vyřízení všech náležitostí spojených s udělením víz, a dále i různ</w:t>
            </w:r>
            <w:r w:rsidR="00BB40E2">
              <w:t>ých otázek spojených</w:t>
            </w:r>
            <w:r>
              <w:t xml:space="preserve"> s financemi u studentů z rozvojových zemí a podobně, trvá běžně i jeden rok. U studentů v českém jazyce j</w:t>
            </w:r>
            <w:r w:rsidR="00696C8A">
              <w:t xml:space="preserve">e </w:t>
            </w:r>
            <w:r w:rsidR="00BB40E2">
              <w:t xml:space="preserve">poměr mezi </w:t>
            </w:r>
            <w:r w:rsidR="00696C8A">
              <w:t>přijatými a zapsanými nad 100</w:t>
            </w:r>
            <w:r>
              <w:t>%.</w:t>
            </w:r>
            <w:r w:rsidR="00DF6E80">
              <w:t xml:space="preserve"> </w:t>
            </w:r>
            <w:r>
              <w:t>Předpo</w:t>
            </w:r>
            <w:r w:rsidR="000B2776">
              <w:t xml:space="preserve">kládá se přijímání </w:t>
            </w:r>
            <w:r w:rsidR="00BB40E2">
              <w:t xml:space="preserve">celkově </w:t>
            </w:r>
            <w:r w:rsidR="000B2776">
              <w:t>přibližně 5-10</w:t>
            </w:r>
            <w:r>
              <w:t xml:space="preserve"> stud</w:t>
            </w:r>
            <w:r w:rsidR="00307010">
              <w:t>entů ročně do obou forem studia</w:t>
            </w:r>
            <w:r w:rsidR="00BB40E2">
              <w:t xml:space="preserve"> i jazyků</w:t>
            </w:r>
            <w:r w:rsidR="00307010">
              <w:t>.</w:t>
            </w:r>
          </w:p>
        </w:tc>
      </w:tr>
      <w:tr w:rsidR="00512866" w14:paraId="696D41E5" w14:textId="77777777" w:rsidTr="00A914E8">
        <w:trPr>
          <w:gridBefore w:val="1"/>
          <w:gridAfter w:val="5"/>
          <w:wBefore w:w="34" w:type="dxa"/>
          <w:wAfter w:w="746" w:type="dxa"/>
          <w:trHeight w:val="200"/>
        </w:trPr>
        <w:tc>
          <w:tcPr>
            <w:tcW w:w="9285" w:type="dxa"/>
            <w:gridSpan w:val="36"/>
            <w:shd w:val="clear" w:color="auto" w:fill="F7CAAC"/>
          </w:tcPr>
          <w:p w14:paraId="07693043" w14:textId="77777777" w:rsidR="00512866" w:rsidRDefault="00512866" w:rsidP="00FF35A6">
            <w:pPr>
              <w:rPr>
                <w:b/>
              </w:rPr>
            </w:pPr>
            <w:r>
              <w:rPr>
                <w:b/>
              </w:rPr>
              <w:t>Předpokládaná uplatnitelnost absolventů na trhu práce</w:t>
            </w:r>
          </w:p>
        </w:tc>
      </w:tr>
      <w:tr w:rsidR="00512866" w14:paraId="42613232" w14:textId="77777777" w:rsidTr="00A914E8">
        <w:trPr>
          <w:gridBefore w:val="1"/>
          <w:gridAfter w:val="5"/>
          <w:wBefore w:w="34" w:type="dxa"/>
          <w:wAfter w:w="746" w:type="dxa"/>
          <w:trHeight w:val="2835"/>
        </w:trPr>
        <w:tc>
          <w:tcPr>
            <w:tcW w:w="9285" w:type="dxa"/>
            <w:gridSpan w:val="36"/>
            <w:shd w:val="clear" w:color="auto" w:fill="FFFFFF"/>
          </w:tcPr>
          <w:p w14:paraId="2530E66C" w14:textId="1F5C0D54" w:rsidR="000F790A" w:rsidRPr="006B52C8" w:rsidRDefault="000F790A" w:rsidP="00A914E8">
            <w:pPr>
              <w:spacing w:before="120" w:after="120" w:line="252" w:lineRule="auto"/>
              <w:jc w:val="both"/>
            </w:pPr>
            <w:r w:rsidRPr="006B52C8">
              <w:t xml:space="preserve">Absolventi tohoto studijního programu najdou </w:t>
            </w:r>
            <w:r w:rsidRPr="006B52C8">
              <w:rPr>
                <w:rFonts w:hint="eastAsia"/>
              </w:rPr>
              <w:t>š</w:t>
            </w:r>
            <w:r w:rsidRPr="006B52C8">
              <w:t>irok</w:t>
            </w:r>
            <w:r w:rsidRPr="006B52C8">
              <w:rPr>
                <w:rFonts w:hint="eastAsia"/>
              </w:rPr>
              <w:t>é</w:t>
            </w:r>
            <w:r w:rsidRPr="006B52C8">
              <w:t xml:space="preserve"> uplatn</w:t>
            </w:r>
            <w:r w:rsidRPr="006B52C8">
              <w:rPr>
                <w:rFonts w:hint="eastAsia"/>
              </w:rPr>
              <w:t>ě</w:t>
            </w:r>
            <w:r w:rsidRPr="006B52C8">
              <w:t>n</w:t>
            </w:r>
            <w:r w:rsidRPr="006B52C8">
              <w:rPr>
                <w:rFonts w:hint="eastAsia"/>
              </w:rPr>
              <w:t>í</w:t>
            </w:r>
            <w:r w:rsidR="0034568F">
              <w:t xml:space="preserve"> v technologicky zaměřených</w:t>
            </w:r>
            <w:r w:rsidRPr="006B52C8">
              <w:t xml:space="preserve"> firmách, výzkumných a vývojových jednotkách (jako např. </w:t>
            </w:r>
            <w:r w:rsidR="00E079D6">
              <w:t>u</w:t>
            </w:r>
            <w:r w:rsidRPr="006B52C8">
              <w:t>niverzity, Akademie v</w:t>
            </w:r>
            <w:r w:rsidRPr="006B52C8">
              <w:rPr>
                <w:rFonts w:hint="eastAsia"/>
              </w:rPr>
              <w:t>ě</w:t>
            </w:r>
            <w:r w:rsidRPr="006B52C8">
              <w:t xml:space="preserve">d </w:t>
            </w:r>
            <w:r w:rsidRPr="006B52C8">
              <w:rPr>
                <w:rFonts w:hint="eastAsia"/>
              </w:rPr>
              <w:t>Č</w:t>
            </w:r>
            <w:r w:rsidRPr="006B52C8">
              <w:t>esk</w:t>
            </w:r>
            <w:r w:rsidRPr="006B52C8">
              <w:rPr>
                <w:rFonts w:hint="eastAsia"/>
              </w:rPr>
              <w:t>é</w:t>
            </w:r>
            <w:r w:rsidRPr="006B52C8">
              <w:t xml:space="preserve"> republiky</w:t>
            </w:r>
            <w:r w:rsidR="00DA47EF">
              <w:t xml:space="preserve"> i zahraniční</w:t>
            </w:r>
            <w:r w:rsidRPr="006B52C8">
              <w:t xml:space="preserve">, </w:t>
            </w:r>
            <w:r w:rsidR="00E079D6">
              <w:t>t</w:t>
            </w:r>
            <w:r w:rsidRPr="006B52C8">
              <w:t>echnologick</w:t>
            </w:r>
            <w:r w:rsidRPr="006B52C8">
              <w:rPr>
                <w:rFonts w:hint="eastAsia"/>
              </w:rPr>
              <w:t>é</w:t>
            </w:r>
            <w:r w:rsidRPr="006B52C8">
              <w:t xml:space="preserve"> parky, </w:t>
            </w:r>
            <w:r w:rsidR="00E079D6">
              <w:t>c</w:t>
            </w:r>
            <w:r w:rsidRPr="006B52C8">
              <w:t>entra pro transfer technologi</w:t>
            </w:r>
            <w:r w:rsidRPr="006B52C8">
              <w:rPr>
                <w:rFonts w:hint="eastAsia"/>
              </w:rPr>
              <w:t>í</w:t>
            </w:r>
            <w:r w:rsidRPr="006B52C8">
              <w:t xml:space="preserve">, </w:t>
            </w:r>
            <w:r w:rsidR="00E079D6">
              <w:t>c</w:t>
            </w:r>
            <w:r w:rsidRPr="006B52C8">
              <w:t>entra aplikovan</w:t>
            </w:r>
            <w:r w:rsidRPr="006B52C8">
              <w:rPr>
                <w:rFonts w:hint="eastAsia"/>
              </w:rPr>
              <w:t>é</w:t>
            </w:r>
            <w:r w:rsidRPr="006B52C8">
              <w:t>ho v</w:t>
            </w:r>
            <w:r w:rsidRPr="006B52C8">
              <w:rPr>
                <w:rFonts w:hint="eastAsia"/>
              </w:rPr>
              <w:t>ý</w:t>
            </w:r>
            <w:r w:rsidRPr="006B52C8">
              <w:t xml:space="preserve">zkumu, </w:t>
            </w:r>
            <w:r w:rsidR="00E079D6">
              <w:t>c</w:t>
            </w:r>
            <w:r w:rsidRPr="006B52C8">
              <w:t>entra v</w:t>
            </w:r>
            <w:r w:rsidRPr="006B52C8">
              <w:rPr>
                <w:rFonts w:hint="eastAsia"/>
              </w:rPr>
              <w:t>ý</w:t>
            </w:r>
            <w:r w:rsidRPr="006B52C8">
              <w:t>zkumu a v</w:t>
            </w:r>
            <w:r w:rsidRPr="006B52C8">
              <w:rPr>
                <w:rFonts w:hint="eastAsia"/>
              </w:rPr>
              <w:t>ý</w:t>
            </w:r>
            <w:r w:rsidRPr="006B52C8">
              <w:t xml:space="preserve">voje, </w:t>
            </w:r>
            <w:r w:rsidR="00E079D6">
              <w:t>t</w:t>
            </w:r>
            <w:r w:rsidRPr="006B52C8">
              <w:t>echnologick</w:t>
            </w:r>
            <w:r w:rsidRPr="006B52C8">
              <w:rPr>
                <w:rFonts w:hint="eastAsia"/>
              </w:rPr>
              <w:t>á</w:t>
            </w:r>
            <w:r w:rsidRPr="006B52C8">
              <w:t xml:space="preserve"> centra atp.), v certifikačních ústavech na pozic</w:t>
            </w:r>
            <w:r w:rsidRPr="006B52C8">
              <w:rPr>
                <w:rFonts w:hint="eastAsia"/>
              </w:rPr>
              <w:t>í</w:t>
            </w:r>
            <w:r w:rsidRPr="006B52C8">
              <w:t>ch vedoucích pracovníků, projektov</w:t>
            </w:r>
            <w:r w:rsidRPr="006B52C8">
              <w:rPr>
                <w:rFonts w:hint="eastAsia"/>
              </w:rPr>
              <w:t>ý</w:t>
            </w:r>
            <w:r w:rsidRPr="006B52C8">
              <w:t>ch mana</w:t>
            </w:r>
            <w:r w:rsidRPr="006B52C8">
              <w:rPr>
                <w:rFonts w:hint="eastAsia"/>
              </w:rPr>
              <w:t>ž</w:t>
            </w:r>
            <w:r w:rsidRPr="006B52C8">
              <w:t>er</w:t>
            </w:r>
            <w:r w:rsidRPr="006B52C8">
              <w:rPr>
                <w:rFonts w:hint="eastAsia"/>
              </w:rPr>
              <w:t>ů</w:t>
            </w:r>
            <w:r w:rsidRPr="006B52C8">
              <w:t xml:space="preserve"> a samostatných výzkumných pracovníků, zejména pak ve vedouc</w:t>
            </w:r>
            <w:r w:rsidRPr="006B52C8">
              <w:rPr>
                <w:rFonts w:hint="eastAsia"/>
              </w:rPr>
              <w:t>í</w:t>
            </w:r>
            <w:r w:rsidRPr="006B52C8">
              <w:t>ch pozic</w:t>
            </w:r>
            <w:r w:rsidRPr="006B52C8">
              <w:rPr>
                <w:rFonts w:hint="eastAsia"/>
              </w:rPr>
              <w:t>í</w:t>
            </w:r>
            <w:r w:rsidRPr="006B52C8">
              <w:t>ch v odd</w:t>
            </w:r>
            <w:r w:rsidRPr="006B52C8">
              <w:rPr>
                <w:rFonts w:hint="eastAsia"/>
              </w:rPr>
              <w:t>ě</w:t>
            </w:r>
            <w:r w:rsidRPr="006B52C8">
              <w:t>len</w:t>
            </w:r>
            <w:r w:rsidRPr="006B52C8">
              <w:rPr>
                <w:rFonts w:hint="eastAsia"/>
              </w:rPr>
              <w:t>í</w:t>
            </w:r>
            <w:r w:rsidRPr="006B52C8">
              <w:t>ch v</w:t>
            </w:r>
            <w:r w:rsidRPr="006B52C8">
              <w:rPr>
                <w:rFonts w:hint="eastAsia"/>
              </w:rPr>
              <w:t>ý</w:t>
            </w:r>
            <w:r w:rsidRPr="006B52C8">
              <w:t>zkumu a v</w:t>
            </w:r>
            <w:r w:rsidRPr="006B52C8">
              <w:rPr>
                <w:rFonts w:hint="eastAsia"/>
              </w:rPr>
              <w:t>ý</w:t>
            </w:r>
            <w:r w:rsidRPr="006B52C8">
              <w:t>voje ve v</w:t>
            </w:r>
            <w:r w:rsidRPr="006B52C8">
              <w:rPr>
                <w:rFonts w:hint="eastAsia"/>
              </w:rPr>
              <w:t>ý</w:t>
            </w:r>
            <w:r w:rsidRPr="006B52C8">
              <w:t>robn</w:t>
            </w:r>
            <w:r w:rsidRPr="006B52C8">
              <w:rPr>
                <w:rFonts w:hint="eastAsia"/>
              </w:rPr>
              <w:t>í</w:t>
            </w:r>
            <w:r w:rsidRPr="006B52C8">
              <w:t>ch organizac</w:t>
            </w:r>
            <w:r w:rsidRPr="006B52C8">
              <w:rPr>
                <w:rFonts w:hint="eastAsia"/>
              </w:rPr>
              <w:t>í</w:t>
            </w:r>
            <w:r w:rsidRPr="006B52C8">
              <w:t>ch zab</w:t>
            </w:r>
            <w:r w:rsidRPr="006B52C8">
              <w:rPr>
                <w:rFonts w:hint="eastAsia"/>
              </w:rPr>
              <w:t>ý</w:t>
            </w:r>
            <w:r w:rsidRPr="006B52C8">
              <w:t>vaj</w:t>
            </w:r>
            <w:r w:rsidRPr="006B52C8">
              <w:rPr>
                <w:rFonts w:hint="eastAsia"/>
              </w:rPr>
              <w:t>í</w:t>
            </w:r>
            <w:r w:rsidRPr="006B52C8">
              <w:t>c</w:t>
            </w:r>
            <w:r w:rsidRPr="006B52C8">
              <w:rPr>
                <w:rFonts w:hint="eastAsia"/>
              </w:rPr>
              <w:t>í</w:t>
            </w:r>
            <w:r w:rsidRPr="006B52C8">
              <w:t xml:space="preserve">ch se </w:t>
            </w:r>
            <w:r w:rsidR="00EE7864">
              <w:t xml:space="preserve">jednak </w:t>
            </w:r>
            <w:r w:rsidRPr="006B52C8">
              <w:t xml:space="preserve">problematikou </w:t>
            </w:r>
            <w:r w:rsidR="00EE7864">
              <w:t xml:space="preserve">nanotechnologií, výroby a aplikace nanostruktur, a dále </w:t>
            </w:r>
            <w:r w:rsidRPr="006B52C8">
              <w:t>zpracov</w:t>
            </w:r>
            <w:r w:rsidRPr="006B52C8">
              <w:rPr>
                <w:rFonts w:hint="eastAsia"/>
              </w:rPr>
              <w:t>á</w:t>
            </w:r>
            <w:r w:rsidRPr="006B52C8">
              <w:t>n</w:t>
            </w:r>
            <w:r w:rsidRPr="006B52C8">
              <w:rPr>
                <w:rFonts w:hint="eastAsia"/>
              </w:rPr>
              <w:t>í</w:t>
            </w:r>
            <w:r w:rsidR="00E079D6">
              <w:t>m</w:t>
            </w:r>
            <w:r w:rsidRPr="006B52C8">
              <w:t xml:space="preserve"> materi</w:t>
            </w:r>
            <w:r w:rsidRPr="006B52C8">
              <w:rPr>
                <w:rFonts w:hint="eastAsia"/>
              </w:rPr>
              <w:t>á</w:t>
            </w:r>
            <w:r w:rsidRPr="006B52C8">
              <w:t>l</w:t>
            </w:r>
            <w:r w:rsidRPr="006B52C8">
              <w:rPr>
                <w:rFonts w:hint="eastAsia"/>
              </w:rPr>
              <w:t>ů</w:t>
            </w:r>
            <w:r w:rsidR="00EE7864">
              <w:t xml:space="preserve">, zejména pokročilých, </w:t>
            </w:r>
            <w:r w:rsidR="00EE7864" w:rsidRPr="00EE7864">
              <w:t xml:space="preserve">a nanomateriálů (organických a anorganických) a </w:t>
            </w:r>
            <w:r w:rsidR="00EE7864">
              <w:t xml:space="preserve">souvisejících </w:t>
            </w:r>
            <w:r w:rsidR="00EE7864" w:rsidRPr="00EE7864">
              <w:t>výrobních technologií</w:t>
            </w:r>
            <w:r w:rsidRPr="006B52C8">
              <w:t>, a na n</w:t>
            </w:r>
            <w:r w:rsidRPr="006B52C8">
              <w:rPr>
                <w:rFonts w:hint="eastAsia"/>
              </w:rPr>
              <w:t>ě</w:t>
            </w:r>
            <w:r w:rsidRPr="006B52C8">
              <w:t xml:space="preserve"> navazuj</w:t>
            </w:r>
            <w:r w:rsidRPr="006B52C8">
              <w:rPr>
                <w:rFonts w:hint="eastAsia"/>
              </w:rPr>
              <w:t>í</w:t>
            </w:r>
            <w:r w:rsidRPr="006B52C8">
              <w:t>c</w:t>
            </w:r>
            <w:r w:rsidRPr="006B52C8">
              <w:rPr>
                <w:rFonts w:hint="eastAsia"/>
              </w:rPr>
              <w:t>í</w:t>
            </w:r>
            <w:r w:rsidR="00EE7864">
              <w:t xml:space="preserve">ch segmentech, zejména v elektronickém průmyslu, měřicí technice a též v mikrotechnologiích. </w:t>
            </w:r>
            <w:r w:rsidRPr="006B52C8">
              <w:t>Níže jsou uvedeny typické možnosti uplatnění (pozice/odvětví).</w:t>
            </w:r>
          </w:p>
          <w:p w14:paraId="60047B0C" w14:textId="77777777" w:rsidR="000F790A" w:rsidRPr="006B52C8" w:rsidRDefault="000F790A" w:rsidP="00A914E8">
            <w:pPr>
              <w:spacing w:before="240" w:after="120" w:line="252" w:lineRule="auto"/>
              <w:ind w:left="777" w:hanging="357"/>
              <w:jc w:val="both"/>
              <w:rPr>
                <w:bCs/>
                <w:color w:val="FF0000"/>
                <w:u w:val="single"/>
              </w:rPr>
            </w:pPr>
            <w:r w:rsidRPr="006B52C8">
              <w:rPr>
                <w:color w:val="333333"/>
                <w:u w:val="single"/>
              </w:rPr>
              <w:t>POZICE</w:t>
            </w:r>
          </w:p>
          <w:p w14:paraId="26F175F2"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oblasti v</w:t>
            </w:r>
            <w:r w:rsidRPr="006B52C8">
              <w:rPr>
                <w:rFonts w:hint="eastAsia"/>
              </w:rPr>
              <w:t>ý</w:t>
            </w:r>
            <w:r w:rsidRPr="006B52C8">
              <w:t>zkumu a v</w:t>
            </w:r>
            <w:r w:rsidRPr="006B52C8">
              <w:rPr>
                <w:rFonts w:hint="eastAsia"/>
              </w:rPr>
              <w:t>ý</w:t>
            </w:r>
            <w:r w:rsidRPr="006B52C8">
              <w:t>voje</w:t>
            </w:r>
          </w:p>
          <w:p w14:paraId="18467EB0" w14:textId="77777777" w:rsidR="000F790A" w:rsidRPr="006B52C8" w:rsidRDefault="000F790A" w:rsidP="00A914E8">
            <w:pPr>
              <w:pStyle w:val="Odstavecseseznamem"/>
              <w:numPr>
                <w:ilvl w:val="0"/>
                <w:numId w:val="8"/>
              </w:numPr>
              <w:spacing w:before="60" w:after="60" w:line="276" w:lineRule="auto"/>
              <w:ind w:left="777" w:hanging="357"/>
              <w:jc w:val="both"/>
            </w:pPr>
            <w:r w:rsidRPr="006B52C8">
              <w:t>N</w:t>
            </w:r>
            <w:r w:rsidRPr="006B52C8">
              <w:rPr>
                <w:rFonts w:hint="eastAsia"/>
              </w:rPr>
              <w:t>á</w:t>
            </w:r>
            <w:r w:rsidRPr="006B52C8">
              <w:t>m</w:t>
            </w:r>
            <w:r w:rsidRPr="006B52C8">
              <w:rPr>
                <w:rFonts w:hint="eastAsia"/>
              </w:rPr>
              <w:t>ě</w:t>
            </w:r>
            <w:r w:rsidRPr="006B52C8">
              <w:t>stci (</w:t>
            </w:r>
            <w:r w:rsidRPr="006B52C8">
              <w:rPr>
                <w:rFonts w:hint="eastAsia"/>
              </w:rPr>
              <w:t>ř</w:t>
            </w:r>
            <w:r w:rsidRPr="006B52C8">
              <w:t>editel</w:t>
            </w:r>
            <w:r w:rsidRPr="006B52C8">
              <w:rPr>
                <w:rFonts w:hint="eastAsia"/>
              </w:rPr>
              <w:t>é</w:t>
            </w:r>
            <w:r w:rsidRPr="006B52C8">
              <w:t>) pro technick</w:t>
            </w:r>
            <w:r w:rsidRPr="006B52C8">
              <w:rPr>
                <w:rFonts w:hint="eastAsia"/>
              </w:rPr>
              <w:t>ý</w:t>
            </w:r>
            <w:r w:rsidRPr="006B52C8">
              <w:t xml:space="preserve"> rozvoj, v</w:t>
            </w:r>
            <w:r w:rsidRPr="006B52C8">
              <w:rPr>
                <w:rFonts w:hint="eastAsia"/>
              </w:rPr>
              <w:t>ý</w:t>
            </w:r>
            <w:r w:rsidRPr="006B52C8">
              <w:t>zkum a v</w:t>
            </w:r>
            <w:r w:rsidRPr="006B52C8">
              <w:rPr>
                <w:rFonts w:hint="eastAsia"/>
              </w:rPr>
              <w:t>ý</w:t>
            </w:r>
            <w:r w:rsidRPr="006B52C8">
              <w:t>voj</w:t>
            </w:r>
          </w:p>
          <w:p w14:paraId="6376DB22"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oblasti technick</w:t>
            </w:r>
            <w:r w:rsidRPr="006B52C8">
              <w:rPr>
                <w:rFonts w:hint="eastAsia"/>
              </w:rPr>
              <w:t>é</w:t>
            </w:r>
            <w:r w:rsidRPr="006B52C8">
              <w:t>ho rozvoje</w:t>
            </w:r>
          </w:p>
          <w:p w14:paraId="61C1A634"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pr</w:t>
            </w:r>
            <w:r w:rsidRPr="006B52C8">
              <w:rPr>
                <w:rFonts w:hint="eastAsia"/>
              </w:rPr>
              <w:t>ů</w:t>
            </w:r>
            <w:r w:rsidRPr="006B52C8">
              <w:t>myslov</w:t>
            </w:r>
            <w:r w:rsidRPr="006B52C8">
              <w:rPr>
                <w:rFonts w:hint="eastAsia"/>
              </w:rPr>
              <w:t>é</w:t>
            </w:r>
            <w:r w:rsidRPr="006B52C8">
              <w:t xml:space="preserve"> v</w:t>
            </w:r>
            <w:r w:rsidRPr="006B52C8">
              <w:rPr>
                <w:rFonts w:hint="eastAsia"/>
              </w:rPr>
              <w:t>ý</w:t>
            </w:r>
            <w:r w:rsidRPr="006B52C8">
              <w:t>rob</w:t>
            </w:r>
            <w:r w:rsidRPr="006B52C8">
              <w:rPr>
                <w:rFonts w:hint="eastAsia"/>
              </w:rPr>
              <w:t>ě</w:t>
            </w:r>
          </w:p>
          <w:p w14:paraId="5D12069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t>V</w:t>
            </w:r>
            <w:r w:rsidRPr="006B52C8">
              <w:rPr>
                <w:rFonts w:hint="eastAsia"/>
              </w:rPr>
              <w:t>ý</w:t>
            </w:r>
            <w:r w:rsidRPr="006B52C8">
              <w:t>robn</w:t>
            </w:r>
            <w:r w:rsidRPr="006B52C8">
              <w:rPr>
                <w:rFonts w:hint="eastAsia"/>
              </w:rPr>
              <w:t>í</w:t>
            </w:r>
            <w:r w:rsidRPr="006B52C8">
              <w:t xml:space="preserve"> a techni</w:t>
            </w:r>
            <w:r w:rsidRPr="006B52C8">
              <w:rPr>
                <w:rFonts w:hint="eastAsia"/>
              </w:rPr>
              <w:t>č</w:t>
            </w:r>
            <w:r w:rsidRPr="006B52C8">
              <w:t>t</w:t>
            </w:r>
            <w:r w:rsidRPr="006B52C8">
              <w:rPr>
                <w:rFonts w:hint="eastAsia"/>
              </w:rPr>
              <w:t>í</w:t>
            </w:r>
            <w:r w:rsidRPr="006B52C8">
              <w:t xml:space="preserve"> n</w:t>
            </w:r>
            <w:r w:rsidRPr="006B52C8">
              <w:rPr>
                <w:rFonts w:hint="eastAsia"/>
              </w:rPr>
              <w:t>á</w:t>
            </w:r>
            <w:r w:rsidRPr="006B52C8">
              <w:t>m</w:t>
            </w:r>
            <w:r w:rsidRPr="006B52C8">
              <w:rPr>
                <w:rFonts w:hint="eastAsia"/>
              </w:rPr>
              <w:t>ě</w:t>
            </w:r>
            <w:r w:rsidRPr="006B52C8">
              <w:t>stci (</w:t>
            </w:r>
            <w:r w:rsidRPr="006B52C8">
              <w:rPr>
                <w:rFonts w:hint="eastAsia"/>
              </w:rPr>
              <w:t>ř</w:t>
            </w:r>
            <w:r w:rsidRPr="006B52C8">
              <w:t>editel</w:t>
            </w:r>
            <w:r w:rsidRPr="006B52C8">
              <w:rPr>
                <w:rFonts w:hint="eastAsia"/>
              </w:rPr>
              <w:t>é</w:t>
            </w:r>
            <w:r w:rsidRPr="006B52C8">
              <w:t>) v pr</w:t>
            </w:r>
            <w:r w:rsidRPr="006B52C8">
              <w:rPr>
                <w:rFonts w:hint="eastAsia"/>
              </w:rPr>
              <w:t>ů</w:t>
            </w:r>
            <w:r w:rsidRPr="006B52C8">
              <w:t>myslov</w:t>
            </w:r>
            <w:r w:rsidRPr="006B52C8">
              <w:rPr>
                <w:rFonts w:hint="eastAsia"/>
              </w:rPr>
              <w:t>é</w:t>
            </w:r>
            <w:r w:rsidRPr="006B52C8">
              <w:t xml:space="preserve"> v</w:t>
            </w:r>
            <w:r w:rsidRPr="006B52C8">
              <w:rPr>
                <w:rFonts w:hint="eastAsia"/>
              </w:rPr>
              <w:t>ý</w:t>
            </w:r>
            <w:r w:rsidRPr="006B52C8">
              <w:t>rob</w:t>
            </w:r>
            <w:r w:rsidRPr="006B52C8">
              <w:rPr>
                <w:rFonts w:hint="eastAsia"/>
              </w:rPr>
              <w:t>ě</w:t>
            </w:r>
          </w:p>
          <w:p w14:paraId="17937F5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ve zpracovatelsk</w:t>
            </w:r>
            <w:r w:rsidRPr="006B52C8">
              <w:rPr>
                <w:rFonts w:hint="eastAsia"/>
              </w:rPr>
              <w:t>é</w:t>
            </w:r>
            <w:r w:rsidRPr="006B52C8">
              <w:t>m pr</w:t>
            </w:r>
            <w:r w:rsidRPr="006B52C8">
              <w:rPr>
                <w:rFonts w:hint="eastAsia"/>
              </w:rPr>
              <w:t>ů</w:t>
            </w:r>
            <w:r w:rsidRPr="006B52C8">
              <w:t>myslu</w:t>
            </w:r>
          </w:p>
          <w:p w14:paraId="1088CDBA"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v oblasti vzd</w:t>
            </w:r>
            <w:r w:rsidRPr="006B52C8">
              <w:rPr>
                <w:rFonts w:hint="eastAsia"/>
              </w:rPr>
              <w:t>ě</w:t>
            </w:r>
            <w:r w:rsidRPr="006B52C8">
              <w:t>l</w:t>
            </w:r>
            <w:r w:rsidRPr="006B52C8">
              <w:rPr>
                <w:rFonts w:hint="eastAsia"/>
              </w:rPr>
              <w:t>á</w:t>
            </w:r>
            <w:r w:rsidRPr="006B52C8">
              <w:t>v</w:t>
            </w:r>
            <w:r w:rsidRPr="006B52C8">
              <w:rPr>
                <w:rFonts w:hint="eastAsia"/>
              </w:rPr>
              <w:t>á</w:t>
            </w:r>
            <w:r w:rsidRPr="006B52C8">
              <w:t>n</w:t>
            </w:r>
            <w:r w:rsidRPr="006B52C8">
              <w:rPr>
                <w:rFonts w:hint="eastAsia"/>
              </w:rPr>
              <w:t>í</w:t>
            </w:r>
          </w:p>
          <w:p w14:paraId="6B4916FC" w14:textId="77777777" w:rsidR="000F790A" w:rsidRPr="006B52C8" w:rsidRDefault="000F790A" w:rsidP="00A914E8">
            <w:pPr>
              <w:pStyle w:val="Odstavecseseznamem"/>
              <w:numPr>
                <w:ilvl w:val="0"/>
                <w:numId w:val="8"/>
              </w:numPr>
              <w:spacing w:before="60" w:after="60" w:line="276" w:lineRule="auto"/>
              <w:ind w:left="777" w:hanging="357"/>
              <w:jc w:val="both"/>
            </w:pPr>
            <w:r w:rsidRPr="006B52C8">
              <w:rPr>
                <w:rFonts w:hint="eastAsia"/>
              </w:rPr>
              <w:t>Ří</w:t>
            </w:r>
            <w:r w:rsidRPr="006B52C8">
              <w:t>d</w:t>
            </w:r>
            <w:r w:rsidRPr="006B52C8">
              <w:rPr>
                <w:rFonts w:hint="eastAsia"/>
              </w:rPr>
              <w:t>í</w:t>
            </w:r>
            <w:r w:rsidRPr="006B52C8">
              <w:t>c</w:t>
            </w:r>
            <w:r w:rsidRPr="006B52C8">
              <w:rPr>
                <w:rFonts w:hint="eastAsia"/>
              </w:rPr>
              <w:t>í</w:t>
            </w:r>
            <w:r w:rsidRPr="006B52C8">
              <w:t xml:space="preserve"> pracovn</w:t>
            </w:r>
            <w:r w:rsidRPr="006B52C8">
              <w:rPr>
                <w:rFonts w:hint="eastAsia"/>
              </w:rPr>
              <w:t>í</w:t>
            </w:r>
            <w:r w:rsidRPr="006B52C8">
              <w:t>ci na vysok</w:t>
            </w:r>
            <w:r w:rsidRPr="006B52C8">
              <w:rPr>
                <w:rFonts w:hint="eastAsia"/>
              </w:rPr>
              <w:t>ý</w:t>
            </w:r>
            <w:r w:rsidRPr="006B52C8">
              <w:t xml:space="preserve">ch </w:t>
            </w:r>
            <w:r w:rsidRPr="006B52C8">
              <w:rPr>
                <w:rFonts w:hint="eastAsia"/>
              </w:rPr>
              <w:t>š</w:t>
            </w:r>
            <w:r w:rsidRPr="006B52C8">
              <w:t>kol</w:t>
            </w:r>
            <w:r w:rsidRPr="006B52C8">
              <w:rPr>
                <w:rFonts w:hint="eastAsia"/>
              </w:rPr>
              <w:t>á</w:t>
            </w:r>
            <w:r w:rsidRPr="006B52C8">
              <w:t>ch</w:t>
            </w:r>
          </w:p>
          <w:p w14:paraId="6E03A72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t>V</w:t>
            </w:r>
            <w:r w:rsidRPr="006B52C8">
              <w:rPr>
                <w:rFonts w:hint="eastAsia"/>
              </w:rPr>
              <w:t>ě</w:t>
            </w:r>
            <w:r w:rsidRPr="006B52C8">
              <w:t>de</w:t>
            </w:r>
            <w:r w:rsidRPr="006B52C8">
              <w:rPr>
                <w:rFonts w:hint="eastAsia"/>
              </w:rPr>
              <w:t>č</w:t>
            </w:r>
            <w:r w:rsidRPr="006B52C8">
              <w:t>t</w:t>
            </w:r>
            <w:r w:rsidRPr="006B52C8">
              <w:rPr>
                <w:rFonts w:hint="eastAsia"/>
              </w:rPr>
              <w:t>í</w:t>
            </w:r>
            <w:r w:rsidRPr="006B52C8">
              <w:t>, v</w:t>
            </w:r>
            <w:r w:rsidRPr="006B52C8">
              <w:rPr>
                <w:rFonts w:hint="eastAsia"/>
              </w:rPr>
              <w:t>ý</w:t>
            </w:r>
            <w:r w:rsidRPr="006B52C8">
              <w:t>zkumn</w:t>
            </w:r>
            <w:r w:rsidRPr="006B52C8">
              <w:rPr>
                <w:rFonts w:hint="eastAsia"/>
              </w:rPr>
              <w:t>í</w:t>
            </w:r>
            <w:r w:rsidRPr="006B52C8">
              <w:t xml:space="preserve"> a v</w:t>
            </w:r>
            <w:r w:rsidRPr="006B52C8">
              <w:rPr>
                <w:rFonts w:hint="eastAsia"/>
              </w:rPr>
              <w:t>ý</w:t>
            </w:r>
            <w:r w:rsidRPr="006B52C8">
              <w:t>vojoví pracovn</w:t>
            </w:r>
            <w:r w:rsidRPr="006B52C8">
              <w:rPr>
                <w:rFonts w:hint="eastAsia"/>
              </w:rPr>
              <w:t>í</w:t>
            </w:r>
            <w:r w:rsidRPr="006B52C8">
              <w:t>ci na vysok</w:t>
            </w:r>
            <w:r w:rsidRPr="006B52C8">
              <w:rPr>
                <w:rFonts w:hint="eastAsia"/>
              </w:rPr>
              <w:t>ý</w:t>
            </w:r>
            <w:r w:rsidRPr="006B52C8">
              <w:t xml:space="preserve">ch </w:t>
            </w:r>
            <w:r w:rsidRPr="006B52C8">
              <w:rPr>
                <w:rFonts w:hint="eastAsia"/>
              </w:rPr>
              <w:t>š</w:t>
            </w:r>
            <w:r w:rsidRPr="006B52C8">
              <w:t>kol</w:t>
            </w:r>
            <w:r w:rsidRPr="006B52C8">
              <w:rPr>
                <w:rFonts w:hint="eastAsia"/>
              </w:rPr>
              <w:t>á</w:t>
            </w:r>
            <w:r w:rsidRPr="006B52C8">
              <w:t>ch</w:t>
            </w:r>
          </w:p>
          <w:p w14:paraId="1D304256" w14:textId="77777777" w:rsidR="000F790A" w:rsidRPr="006B52C8" w:rsidRDefault="000F790A" w:rsidP="00A914E8">
            <w:pPr>
              <w:pStyle w:val="Odstavecseseznamem"/>
              <w:numPr>
                <w:ilvl w:val="0"/>
                <w:numId w:val="8"/>
              </w:numPr>
              <w:spacing w:before="60" w:after="60" w:line="276" w:lineRule="auto"/>
              <w:ind w:left="777" w:hanging="357"/>
              <w:jc w:val="both"/>
            </w:pPr>
            <w:r w:rsidRPr="006B52C8">
              <w:lastRenderedPageBreak/>
              <w:t>V</w:t>
            </w:r>
            <w:r w:rsidRPr="006B52C8">
              <w:rPr>
                <w:rFonts w:hint="eastAsia"/>
              </w:rPr>
              <w:t>ý</w:t>
            </w:r>
            <w:r w:rsidRPr="006B52C8">
              <w:t>zkumn</w:t>
            </w:r>
            <w:r w:rsidRPr="006B52C8">
              <w:rPr>
                <w:rFonts w:hint="eastAsia"/>
              </w:rPr>
              <w:t>í</w:t>
            </w:r>
            <w:r w:rsidRPr="006B52C8">
              <w:t xml:space="preserve"> a v</w:t>
            </w:r>
            <w:r w:rsidRPr="006B52C8">
              <w:rPr>
                <w:rFonts w:hint="eastAsia"/>
              </w:rPr>
              <w:t>ý</w:t>
            </w:r>
            <w:r w:rsidRPr="006B52C8">
              <w:t>vojoví v</w:t>
            </w:r>
            <w:r w:rsidRPr="006B52C8">
              <w:rPr>
                <w:rFonts w:hint="eastAsia"/>
              </w:rPr>
              <w:t>ě</w:t>
            </w:r>
            <w:r w:rsidRPr="006B52C8">
              <w:t>de</w:t>
            </w:r>
            <w:r w:rsidRPr="006B52C8">
              <w:rPr>
                <w:rFonts w:hint="eastAsia"/>
              </w:rPr>
              <w:t>č</w:t>
            </w:r>
            <w:r w:rsidRPr="006B52C8">
              <w:t>t</w:t>
            </w:r>
            <w:r w:rsidRPr="006B52C8">
              <w:rPr>
                <w:rFonts w:hint="eastAsia"/>
              </w:rPr>
              <w:t>í</w:t>
            </w:r>
            <w:r w:rsidRPr="006B52C8">
              <w:t xml:space="preserve"> pracovn</w:t>
            </w:r>
            <w:r w:rsidRPr="006B52C8">
              <w:rPr>
                <w:rFonts w:hint="eastAsia"/>
              </w:rPr>
              <w:t>í</w:t>
            </w:r>
            <w:r w:rsidRPr="006B52C8">
              <w:t>ci v chemick</w:t>
            </w:r>
            <w:r w:rsidRPr="006B52C8">
              <w:rPr>
                <w:rFonts w:hint="eastAsia"/>
              </w:rPr>
              <w:t>ý</w:t>
            </w:r>
            <w:r w:rsidRPr="006B52C8">
              <w:t>ch oborech</w:t>
            </w:r>
          </w:p>
          <w:p w14:paraId="5F6D9583" w14:textId="77777777" w:rsidR="000F790A" w:rsidRDefault="000F790A" w:rsidP="00A914E8">
            <w:pPr>
              <w:pStyle w:val="Odstavecseseznamem"/>
              <w:numPr>
                <w:ilvl w:val="0"/>
                <w:numId w:val="8"/>
              </w:numPr>
              <w:spacing w:before="60" w:after="60" w:line="276" w:lineRule="auto"/>
              <w:ind w:left="777" w:hanging="357"/>
              <w:jc w:val="both"/>
            </w:pPr>
            <w:r w:rsidRPr="006B52C8">
              <w:t>Mana</w:t>
            </w:r>
            <w:r w:rsidRPr="006B52C8">
              <w:rPr>
                <w:rFonts w:hint="eastAsia"/>
              </w:rPr>
              <w:t>ž</w:t>
            </w:r>
            <w:r w:rsidRPr="006B52C8">
              <w:t>eři/koordin</w:t>
            </w:r>
            <w:r w:rsidRPr="006B52C8">
              <w:rPr>
                <w:rFonts w:hint="eastAsia"/>
              </w:rPr>
              <w:t>á</w:t>
            </w:r>
            <w:r w:rsidRPr="006B52C8">
              <w:t>toři v</w:t>
            </w:r>
            <w:r w:rsidRPr="006B52C8">
              <w:rPr>
                <w:rFonts w:hint="eastAsia"/>
              </w:rPr>
              <w:t>ě</w:t>
            </w:r>
            <w:r w:rsidRPr="006B52C8">
              <w:t>deck</w:t>
            </w:r>
            <w:r w:rsidRPr="006B52C8">
              <w:rPr>
                <w:rFonts w:hint="eastAsia"/>
              </w:rPr>
              <w:t>ý</w:t>
            </w:r>
            <w:r w:rsidRPr="006B52C8">
              <w:t>ch a v</w:t>
            </w:r>
            <w:r w:rsidRPr="006B52C8">
              <w:rPr>
                <w:rFonts w:hint="eastAsia"/>
              </w:rPr>
              <w:t>ý</w:t>
            </w:r>
            <w:r w:rsidRPr="006B52C8">
              <w:t>vojov</w:t>
            </w:r>
            <w:r w:rsidRPr="006B52C8">
              <w:rPr>
                <w:rFonts w:hint="eastAsia"/>
              </w:rPr>
              <w:t>ý</w:t>
            </w:r>
            <w:r w:rsidRPr="006B52C8">
              <w:t>ch projekt</w:t>
            </w:r>
            <w:r w:rsidRPr="006B52C8">
              <w:rPr>
                <w:rFonts w:hint="eastAsia"/>
              </w:rPr>
              <w:t>ů</w:t>
            </w:r>
            <w:r w:rsidRPr="006B52C8">
              <w:t xml:space="preserve"> + manažeři v</w:t>
            </w:r>
            <w:r w:rsidRPr="006B52C8">
              <w:rPr>
                <w:rFonts w:hint="eastAsia"/>
              </w:rPr>
              <w:t>ý</w:t>
            </w:r>
            <w:r w:rsidRPr="006B52C8">
              <w:t>vojov</w:t>
            </w:r>
            <w:r w:rsidRPr="006B52C8">
              <w:rPr>
                <w:rFonts w:hint="eastAsia"/>
              </w:rPr>
              <w:t>é</w:t>
            </w:r>
            <w:r w:rsidRPr="006B52C8">
              <w:t>ho odd</w:t>
            </w:r>
            <w:r w:rsidRPr="006B52C8">
              <w:rPr>
                <w:rFonts w:hint="eastAsia"/>
              </w:rPr>
              <w:t>ě</w:t>
            </w:r>
            <w:r w:rsidRPr="006B52C8">
              <w:t>len</w:t>
            </w:r>
            <w:r w:rsidRPr="006B52C8">
              <w:rPr>
                <w:rFonts w:hint="eastAsia"/>
              </w:rPr>
              <w:t>í</w:t>
            </w:r>
          </w:p>
          <w:p w14:paraId="1AAEB7E5" w14:textId="77777777" w:rsidR="00A914E8" w:rsidRPr="006B52C8" w:rsidRDefault="00A914E8" w:rsidP="00A914E8">
            <w:pPr>
              <w:pStyle w:val="Odstavecseseznamem"/>
              <w:spacing w:before="60" w:after="60"/>
              <w:ind w:left="777"/>
              <w:jc w:val="both"/>
            </w:pPr>
          </w:p>
          <w:p w14:paraId="49957E58" w14:textId="77777777" w:rsidR="000F790A" w:rsidRPr="006B52C8" w:rsidRDefault="000F790A" w:rsidP="00A914E8">
            <w:pPr>
              <w:spacing w:before="120" w:after="60" w:line="252" w:lineRule="auto"/>
              <w:ind w:left="777" w:hanging="357"/>
              <w:contextualSpacing/>
              <w:jc w:val="both"/>
              <w:rPr>
                <w:color w:val="333333"/>
                <w:u w:val="single"/>
              </w:rPr>
            </w:pPr>
            <w:r w:rsidRPr="006B52C8">
              <w:rPr>
                <w:color w:val="333333"/>
                <w:u w:val="single"/>
              </w:rPr>
              <w:t>ODV</w:t>
            </w:r>
            <w:r w:rsidRPr="006B52C8">
              <w:rPr>
                <w:rFonts w:hint="eastAsia"/>
                <w:color w:val="333333"/>
                <w:u w:val="single"/>
              </w:rPr>
              <w:t>Ě</w:t>
            </w:r>
            <w:r w:rsidRPr="006B52C8">
              <w:rPr>
                <w:color w:val="333333"/>
                <w:u w:val="single"/>
              </w:rPr>
              <w:t>TV</w:t>
            </w:r>
            <w:r w:rsidRPr="006B52C8">
              <w:rPr>
                <w:rFonts w:hint="eastAsia"/>
                <w:color w:val="333333"/>
                <w:u w:val="single"/>
              </w:rPr>
              <w:t>Í</w:t>
            </w:r>
          </w:p>
          <w:p w14:paraId="071CDC2D" w14:textId="4E9B548D" w:rsidR="000F790A" w:rsidRPr="006B52C8" w:rsidRDefault="006B52C8" w:rsidP="00A914E8">
            <w:pPr>
              <w:pStyle w:val="Odstavecseseznamem"/>
              <w:numPr>
                <w:ilvl w:val="0"/>
                <w:numId w:val="9"/>
              </w:numPr>
              <w:spacing w:before="60" w:after="60" w:line="252" w:lineRule="auto"/>
              <w:ind w:left="777" w:hanging="357"/>
              <w:jc w:val="both"/>
            </w:pPr>
            <w:r>
              <w:t>Nanotechnologie, výroba a aplikace nanostruktur</w:t>
            </w:r>
          </w:p>
          <w:p w14:paraId="05552A92" w14:textId="5C0D2035" w:rsidR="006B52C8" w:rsidRPr="006B52C8" w:rsidRDefault="006B52C8" w:rsidP="00A914E8">
            <w:pPr>
              <w:pStyle w:val="Odstavecseseznamem"/>
              <w:numPr>
                <w:ilvl w:val="0"/>
                <w:numId w:val="9"/>
              </w:numPr>
              <w:spacing w:before="60" w:after="60" w:line="252" w:lineRule="auto"/>
              <w:jc w:val="both"/>
            </w:pPr>
            <w:r w:rsidRPr="006B52C8">
              <w:t>Oblast pokro</w:t>
            </w:r>
            <w:r w:rsidRPr="006B52C8">
              <w:rPr>
                <w:rFonts w:hint="eastAsia"/>
              </w:rPr>
              <w:t>č</w:t>
            </w:r>
            <w:r w:rsidRPr="006B52C8">
              <w:t>il</w:t>
            </w:r>
            <w:r w:rsidRPr="006B52C8">
              <w:rPr>
                <w:rFonts w:hint="eastAsia"/>
              </w:rPr>
              <w:t>ý</w:t>
            </w:r>
            <w:r w:rsidRPr="006B52C8">
              <w:t xml:space="preserve">ch </w:t>
            </w:r>
            <w:r>
              <w:t>materiálů a nanomateriálů (organických a anorganických)</w:t>
            </w:r>
            <w:r w:rsidRPr="006B52C8">
              <w:t xml:space="preserve"> a v</w:t>
            </w:r>
            <w:r w:rsidRPr="006B52C8">
              <w:rPr>
                <w:rFonts w:hint="eastAsia"/>
              </w:rPr>
              <w:t>ý</w:t>
            </w:r>
            <w:r w:rsidRPr="006B52C8">
              <w:t>robn</w:t>
            </w:r>
            <w:r w:rsidRPr="006B52C8">
              <w:rPr>
                <w:rFonts w:hint="eastAsia"/>
              </w:rPr>
              <w:t>í</w:t>
            </w:r>
            <w:r w:rsidRPr="006B52C8">
              <w:t>ch technologi</w:t>
            </w:r>
            <w:r w:rsidRPr="006B52C8">
              <w:rPr>
                <w:rFonts w:hint="eastAsia"/>
              </w:rPr>
              <w:t>í</w:t>
            </w:r>
          </w:p>
          <w:p w14:paraId="0429242D" w14:textId="5C089A4B" w:rsidR="006B52C8" w:rsidRDefault="006B52C8" w:rsidP="00A914E8">
            <w:pPr>
              <w:pStyle w:val="Odstavecseseznamem"/>
              <w:numPr>
                <w:ilvl w:val="0"/>
                <w:numId w:val="9"/>
              </w:numPr>
              <w:spacing w:before="60" w:after="60" w:line="252" w:lineRule="auto"/>
              <w:jc w:val="both"/>
            </w:pPr>
            <w:r>
              <w:t>Elektronika, mě</w:t>
            </w:r>
            <w:r w:rsidR="00180511">
              <w:t>řicí technika, mikrotechnologie</w:t>
            </w:r>
          </w:p>
          <w:p w14:paraId="17E3B441" w14:textId="58771CDE" w:rsidR="000F790A" w:rsidRPr="006B52C8" w:rsidRDefault="000F790A" w:rsidP="00A914E8">
            <w:pPr>
              <w:pStyle w:val="Odstavecseseznamem"/>
              <w:numPr>
                <w:ilvl w:val="0"/>
                <w:numId w:val="9"/>
              </w:numPr>
              <w:spacing w:before="60" w:after="60" w:line="252" w:lineRule="auto"/>
              <w:jc w:val="both"/>
            </w:pPr>
            <w:r w:rsidRPr="006B52C8">
              <w:t>Chemie a chemick</w:t>
            </w:r>
            <w:r w:rsidRPr="006B52C8">
              <w:rPr>
                <w:rFonts w:hint="eastAsia"/>
              </w:rPr>
              <w:t>ý</w:t>
            </w:r>
            <w:r w:rsidRPr="006B52C8">
              <w:t xml:space="preserve"> pr</w:t>
            </w:r>
            <w:r w:rsidRPr="006B52C8">
              <w:rPr>
                <w:rFonts w:hint="eastAsia"/>
              </w:rPr>
              <w:t>ů</w:t>
            </w:r>
            <w:r w:rsidRPr="006B52C8">
              <w:t>mysl</w:t>
            </w:r>
          </w:p>
          <w:p w14:paraId="5ED07FFF" w14:textId="77777777" w:rsidR="00E079D6" w:rsidRDefault="000F790A" w:rsidP="00A914E8">
            <w:pPr>
              <w:pStyle w:val="Odstavecseseznamem"/>
              <w:numPr>
                <w:ilvl w:val="0"/>
                <w:numId w:val="9"/>
              </w:numPr>
              <w:spacing w:before="60" w:after="60" w:line="252" w:lineRule="auto"/>
              <w:jc w:val="both"/>
            </w:pPr>
            <w:r w:rsidRPr="006B52C8">
              <w:t>V</w:t>
            </w:r>
            <w:r w:rsidRPr="006B52C8">
              <w:rPr>
                <w:rFonts w:hint="eastAsia"/>
              </w:rPr>
              <w:t>ý</w:t>
            </w:r>
            <w:r w:rsidRPr="006B52C8">
              <w:t>roba dopravn</w:t>
            </w:r>
            <w:r w:rsidRPr="006B52C8">
              <w:rPr>
                <w:rFonts w:hint="eastAsia"/>
              </w:rPr>
              <w:t>í</w:t>
            </w:r>
            <w:r w:rsidRPr="006B52C8">
              <w:t>ch prost</w:t>
            </w:r>
            <w:r w:rsidRPr="006B52C8">
              <w:rPr>
                <w:rFonts w:hint="eastAsia"/>
              </w:rPr>
              <w:t>ř</w:t>
            </w:r>
            <w:r w:rsidRPr="006B52C8">
              <w:t>edk</w:t>
            </w:r>
            <w:r w:rsidRPr="006B52C8">
              <w:rPr>
                <w:rFonts w:hint="eastAsia"/>
              </w:rPr>
              <w:t>ů</w:t>
            </w:r>
          </w:p>
          <w:p w14:paraId="72395578" w14:textId="77777777" w:rsidR="00A914E8" w:rsidRDefault="00A914E8" w:rsidP="00A914E8">
            <w:pPr>
              <w:spacing w:before="60" w:after="60" w:line="252" w:lineRule="auto"/>
              <w:jc w:val="both"/>
            </w:pPr>
          </w:p>
          <w:p w14:paraId="1C90D71B" w14:textId="77777777" w:rsidR="00A914E8" w:rsidRDefault="00A914E8" w:rsidP="00A914E8">
            <w:pPr>
              <w:spacing w:before="60" w:after="60" w:line="252" w:lineRule="auto"/>
              <w:jc w:val="both"/>
            </w:pPr>
          </w:p>
          <w:p w14:paraId="7B98D9AE" w14:textId="77777777" w:rsidR="00A914E8" w:rsidRDefault="00A914E8" w:rsidP="00A914E8">
            <w:pPr>
              <w:spacing w:before="60" w:after="60" w:line="252" w:lineRule="auto"/>
              <w:jc w:val="both"/>
            </w:pPr>
          </w:p>
          <w:p w14:paraId="31E3F53A" w14:textId="77777777" w:rsidR="00A914E8" w:rsidRDefault="00A914E8" w:rsidP="00A914E8">
            <w:pPr>
              <w:spacing w:before="60" w:after="60" w:line="252" w:lineRule="auto"/>
              <w:jc w:val="both"/>
            </w:pPr>
          </w:p>
          <w:p w14:paraId="11438638" w14:textId="77777777" w:rsidR="00A914E8" w:rsidRDefault="00A914E8" w:rsidP="00A914E8">
            <w:pPr>
              <w:spacing w:before="60" w:after="60" w:line="252" w:lineRule="auto"/>
              <w:jc w:val="both"/>
            </w:pPr>
          </w:p>
          <w:p w14:paraId="6680C525" w14:textId="77777777" w:rsidR="00A914E8" w:rsidRDefault="00A914E8" w:rsidP="00A914E8">
            <w:pPr>
              <w:spacing w:before="60" w:after="60" w:line="252" w:lineRule="auto"/>
              <w:jc w:val="both"/>
            </w:pPr>
          </w:p>
          <w:p w14:paraId="7517FC1F" w14:textId="77777777" w:rsidR="00A914E8" w:rsidRDefault="00A914E8" w:rsidP="00A914E8">
            <w:pPr>
              <w:spacing w:before="60" w:after="60" w:line="252" w:lineRule="auto"/>
              <w:jc w:val="both"/>
            </w:pPr>
          </w:p>
          <w:p w14:paraId="34302FBE" w14:textId="77777777" w:rsidR="00A914E8" w:rsidRDefault="00A914E8" w:rsidP="00A914E8">
            <w:pPr>
              <w:spacing w:before="60" w:after="60" w:line="252" w:lineRule="auto"/>
              <w:jc w:val="both"/>
            </w:pPr>
          </w:p>
          <w:p w14:paraId="37A456E1" w14:textId="77777777" w:rsidR="00A914E8" w:rsidRDefault="00A914E8" w:rsidP="00A914E8">
            <w:pPr>
              <w:spacing w:before="60" w:after="60" w:line="252" w:lineRule="auto"/>
              <w:jc w:val="both"/>
            </w:pPr>
          </w:p>
          <w:p w14:paraId="36A5BAD3" w14:textId="77777777" w:rsidR="00A914E8" w:rsidRDefault="00A914E8" w:rsidP="00A914E8">
            <w:pPr>
              <w:spacing w:before="60" w:after="60" w:line="252" w:lineRule="auto"/>
              <w:jc w:val="both"/>
            </w:pPr>
          </w:p>
          <w:p w14:paraId="0EFCF644" w14:textId="77777777" w:rsidR="00A914E8" w:rsidRDefault="00A914E8" w:rsidP="00A914E8">
            <w:pPr>
              <w:spacing w:before="60" w:after="60" w:line="252" w:lineRule="auto"/>
              <w:jc w:val="both"/>
            </w:pPr>
          </w:p>
          <w:p w14:paraId="1980385E" w14:textId="77777777" w:rsidR="00A914E8" w:rsidRDefault="00A914E8" w:rsidP="00A914E8">
            <w:pPr>
              <w:spacing w:before="60" w:after="60" w:line="252" w:lineRule="auto"/>
              <w:jc w:val="both"/>
            </w:pPr>
          </w:p>
          <w:p w14:paraId="66FF2153" w14:textId="77777777" w:rsidR="00A914E8" w:rsidRDefault="00A914E8" w:rsidP="00A914E8">
            <w:pPr>
              <w:spacing w:before="60" w:after="60" w:line="252" w:lineRule="auto"/>
              <w:jc w:val="both"/>
            </w:pPr>
          </w:p>
          <w:p w14:paraId="64AE4950" w14:textId="77777777" w:rsidR="00A914E8" w:rsidRDefault="00A914E8" w:rsidP="00A914E8">
            <w:pPr>
              <w:spacing w:before="60" w:after="60" w:line="252" w:lineRule="auto"/>
              <w:jc w:val="both"/>
            </w:pPr>
          </w:p>
          <w:p w14:paraId="0D3F6BF1" w14:textId="77777777" w:rsidR="00A914E8" w:rsidRDefault="00A914E8" w:rsidP="00A914E8">
            <w:pPr>
              <w:spacing w:before="60" w:after="60" w:line="252" w:lineRule="auto"/>
              <w:jc w:val="both"/>
            </w:pPr>
          </w:p>
          <w:p w14:paraId="551CA2EA" w14:textId="77777777" w:rsidR="00A914E8" w:rsidRDefault="00A914E8" w:rsidP="00A914E8">
            <w:pPr>
              <w:spacing w:before="60" w:after="60" w:line="252" w:lineRule="auto"/>
              <w:jc w:val="both"/>
            </w:pPr>
          </w:p>
          <w:p w14:paraId="46A2C4D9" w14:textId="77777777" w:rsidR="00A914E8" w:rsidRDefault="00A914E8" w:rsidP="00A914E8">
            <w:pPr>
              <w:spacing w:before="60" w:after="60" w:line="252" w:lineRule="auto"/>
              <w:jc w:val="both"/>
            </w:pPr>
          </w:p>
          <w:p w14:paraId="6D668A80" w14:textId="77777777" w:rsidR="00A914E8" w:rsidRDefault="00A914E8" w:rsidP="00A914E8">
            <w:pPr>
              <w:spacing w:before="60" w:after="60" w:line="252" w:lineRule="auto"/>
              <w:jc w:val="both"/>
            </w:pPr>
          </w:p>
          <w:p w14:paraId="11DC5042" w14:textId="77777777" w:rsidR="00A914E8" w:rsidRDefault="00A914E8" w:rsidP="00A914E8">
            <w:pPr>
              <w:spacing w:before="60" w:after="60" w:line="252" w:lineRule="auto"/>
              <w:jc w:val="both"/>
            </w:pPr>
          </w:p>
          <w:p w14:paraId="4BFF9BEA" w14:textId="77777777" w:rsidR="00A914E8" w:rsidRDefault="00A914E8" w:rsidP="00A914E8">
            <w:pPr>
              <w:spacing w:before="60" w:after="60" w:line="252" w:lineRule="auto"/>
              <w:jc w:val="both"/>
            </w:pPr>
          </w:p>
          <w:p w14:paraId="280D32BB" w14:textId="77777777" w:rsidR="00A914E8" w:rsidRDefault="00A914E8" w:rsidP="00A914E8">
            <w:pPr>
              <w:spacing w:before="60" w:after="60" w:line="252" w:lineRule="auto"/>
              <w:jc w:val="both"/>
            </w:pPr>
          </w:p>
          <w:p w14:paraId="1D5FF7CB" w14:textId="77777777" w:rsidR="00A914E8" w:rsidRDefault="00A914E8" w:rsidP="00A914E8">
            <w:pPr>
              <w:spacing w:before="60" w:after="60" w:line="252" w:lineRule="auto"/>
              <w:jc w:val="both"/>
            </w:pPr>
          </w:p>
          <w:p w14:paraId="05B1E1A5" w14:textId="77777777" w:rsidR="00A914E8" w:rsidRDefault="00A914E8" w:rsidP="00A914E8">
            <w:pPr>
              <w:spacing w:before="60" w:after="60" w:line="252" w:lineRule="auto"/>
              <w:jc w:val="both"/>
            </w:pPr>
          </w:p>
          <w:p w14:paraId="142A2194" w14:textId="77777777" w:rsidR="00A914E8" w:rsidRDefault="00A914E8" w:rsidP="00A914E8">
            <w:pPr>
              <w:spacing w:before="60" w:after="60" w:line="252" w:lineRule="auto"/>
              <w:jc w:val="both"/>
            </w:pPr>
          </w:p>
          <w:p w14:paraId="2F56EBCE" w14:textId="77777777" w:rsidR="00A914E8" w:rsidRDefault="00A914E8" w:rsidP="00A914E8">
            <w:pPr>
              <w:spacing w:before="60" w:after="60" w:line="252" w:lineRule="auto"/>
              <w:jc w:val="both"/>
            </w:pPr>
          </w:p>
          <w:p w14:paraId="34A10ACA" w14:textId="77777777" w:rsidR="00A914E8" w:rsidRDefault="00A914E8" w:rsidP="00A914E8">
            <w:pPr>
              <w:spacing w:before="60" w:after="60" w:line="252" w:lineRule="auto"/>
              <w:jc w:val="both"/>
            </w:pPr>
          </w:p>
          <w:p w14:paraId="2127AFC4" w14:textId="77777777" w:rsidR="00A914E8" w:rsidRDefault="00A914E8" w:rsidP="00A914E8">
            <w:pPr>
              <w:spacing w:before="60" w:after="60" w:line="252" w:lineRule="auto"/>
              <w:jc w:val="both"/>
            </w:pPr>
          </w:p>
          <w:p w14:paraId="0A8EB784" w14:textId="77777777" w:rsidR="00A914E8" w:rsidRDefault="00A914E8" w:rsidP="00A914E8">
            <w:pPr>
              <w:spacing w:before="60" w:after="60" w:line="252" w:lineRule="auto"/>
              <w:jc w:val="both"/>
            </w:pPr>
          </w:p>
          <w:p w14:paraId="2022F71B" w14:textId="77777777" w:rsidR="00A914E8" w:rsidRDefault="00A914E8" w:rsidP="00A914E8">
            <w:pPr>
              <w:spacing w:before="60" w:after="60" w:line="252" w:lineRule="auto"/>
              <w:jc w:val="both"/>
            </w:pPr>
          </w:p>
          <w:p w14:paraId="786E8A77" w14:textId="77777777" w:rsidR="00A914E8" w:rsidRDefault="00A914E8" w:rsidP="00A914E8">
            <w:pPr>
              <w:spacing w:before="60" w:after="60" w:line="252" w:lineRule="auto"/>
              <w:jc w:val="both"/>
            </w:pPr>
          </w:p>
          <w:p w14:paraId="43C2F842" w14:textId="77777777" w:rsidR="00A914E8" w:rsidRDefault="00A914E8" w:rsidP="00A914E8">
            <w:pPr>
              <w:spacing w:before="60" w:after="60" w:line="252" w:lineRule="auto"/>
              <w:jc w:val="both"/>
            </w:pPr>
          </w:p>
          <w:p w14:paraId="29BACDBA" w14:textId="77777777" w:rsidR="00A914E8" w:rsidRDefault="00A914E8" w:rsidP="00A914E8">
            <w:pPr>
              <w:spacing w:before="60" w:after="60" w:line="252" w:lineRule="auto"/>
              <w:jc w:val="both"/>
            </w:pPr>
          </w:p>
          <w:p w14:paraId="7E731290" w14:textId="77777777" w:rsidR="00A914E8" w:rsidRDefault="00A914E8" w:rsidP="00A914E8">
            <w:pPr>
              <w:spacing w:before="60" w:after="60" w:line="252" w:lineRule="auto"/>
              <w:jc w:val="both"/>
            </w:pPr>
          </w:p>
          <w:p w14:paraId="1F9C0EC8" w14:textId="77777777" w:rsidR="00A914E8" w:rsidRDefault="00A914E8" w:rsidP="00A914E8">
            <w:pPr>
              <w:spacing w:before="60" w:after="60" w:line="252" w:lineRule="auto"/>
              <w:jc w:val="both"/>
            </w:pPr>
          </w:p>
          <w:p w14:paraId="40EFDADC" w14:textId="77777777" w:rsidR="00A914E8" w:rsidRDefault="00A914E8" w:rsidP="00A914E8">
            <w:pPr>
              <w:spacing w:before="60" w:after="60" w:line="252" w:lineRule="auto"/>
              <w:jc w:val="both"/>
            </w:pPr>
          </w:p>
          <w:p w14:paraId="4CABF958" w14:textId="77777777" w:rsidR="00A914E8" w:rsidRDefault="00A914E8" w:rsidP="00A914E8">
            <w:pPr>
              <w:spacing w:before="60" w:after="60" w:line="252" w:lineRule="auto"/>
              <w:jc w:val="both"/>
            </w:pPr>
          </w:p>
          <w:p w14:paraId="7C89937C" w14:textId="77777777" w:rsidR="00A914E8" w:rsidRDefault="00A914E8" w:rsidP="00A914E8">
            <w:pPr>
              <w:spacing w:before="60" w:after="60" w:line="252" w:lineRule="auto"/>
              <w:jc w:val="both"/>
            </w:pPr>
          </w:p>
          <w:p w14:paraId="15ED0EE5" w14:textId="17614747" w:rsidR="00A914E8" w:rsidRPr="006B52C8" w:rsidRDefault="00A914E8" w:rsidP="00A914E8">
            <w:pPr>
              <w:spacing w:before="60" w:after="60" w:line="252" w:lineRule="auto"/>
              <w:jc w:val="both"/>
            </w:pPr>
          </w:p>
        </w:tc>
      </w:tr>
    </w:tbl>
    <w:p w14:paraId="23B59DCE" w14:textId="77777777" w:rsidR="00001E3D" w:rsidRDefault="00001E3D" w:rsidP="00A914E8">
      <w:pPr>
        <w:spacing w:after="240"/>
        <w:rPr>
          <w:b/>
          <w:sz w:val="28"/>
        </w:rPr>
      </w:pPr>
      <w:bookmarkStart w:id="180" w:name="_GoBack"/>
      <w:bookmarkEnd w:id="180"/>
    </w:p>
    <w:sectPr w:rsidR="00001E3D" w:rsidSect="00E51C83">
      <w:headerReference w:type="default" r:id="rId107"/>
      <w:footerReference w:type="default" r:id="rId108"/>
      <w:pgSz w:w="11906" w:h="16838"/>
      <w:pgMar w:top="1134" w:right="1418" w:bottom="1134" w:left="1418"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B7952" w14:textId="77777777" w:rsidR="00224DE2" w:rsidRDefault="00224DE2">
      <w:r>
        <w:separator/>
      </w:r>
    </w:p>
  </w:endnote>
  <w:endnote w:type="continuationSeparator" w:id="0">
    <w:p w14:paraId="072FCB45" w14:textId="77777777" w:rsidR="00224DE2" w:rsidRDefault="00224DE2">
      <w:r>
        <w:continuationSeparator/>
      </w:r>
    </w:p>
  </w:endnote>
  <w:endnote w:type="continuationNotice" w:id="1">
    <w:p w14:paraId="43360A94" w14:textId="77777777" w:rsidR="00224DE2" w:rsidRDefault="00224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ource Sans Pro">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CC43F" w14:textId="77777777" w:rsidR="00E039BE" w:rsidRDefault="00E039B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4AB66" w14:textId="77777777" w:rsidR="00224DE2" w:rsidRDefault="00224DE2">
      <w:r>
        <w:separator/>
      </w:r>
    </w:p>
  </w:footnote>
  <w:footnote w:type="continuationSeparator" w:id="0">
    <w:p w14:paraId="630481AC" w14:textId="77777777" w:rsidR="00224DE2" w:rsidRDefault="00224DE2">
      <w:r>
        <w:continuationSeparator/>
      </w:r>
    </w:p>
  </w:footnote>
  <w:footnote w:type="continuationNotice" w:id="1">
    <w:p w14:paraId="077C0A3D" w14:textId="77777777" w:rsidR="00224DE2" w:rsidRDefault="00224DE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C4BE" w14:textId="751E8687" w:rsidR="00C2624E" w:rsidRDefault="00C2624E" w:rsidP="003D10AC">
    <w:pPr>
      <w:pStyle w:val="Zhlav"/>
      <w:jc w:val="center"/>
    </w:pPr>
    <w:r w:rsidRPr="00AD4ACC">
      <w:t>U</w:t>
    </w:r>
    <w:r>
      <w:t>niverzita Tomáše Bati ve Zlíně</w:t>
    </w:r>
  </w:p>
  <w:p w14:paraId="7E7553C2" w14:textId="77777777" w:rsidR="00C2624E" w:rsidRDefault="00C2624E" w:rsidP="003D10AC">
    <w:pPr>
      <w:pStyle w:val="Zhlav"/>
    </w:pPr>
    <w:r>
      <w:tab/>
      <w:t>DSP</w:t>
    </w:r>
    <w:r w:rsidRPr="00AD4ACC">
      <w:t>:</w:t>
    </w:r>
    <w:r>
      <w:t xml:space="preserve"> Nanotechnologie a pokročilé materiály</w:t>
    </w:r>
  </w:p>
  <w:p w14:paraId="761B3627" w14:textId="77777777" w:rsidR="00C2624E" w:rsidRDefault="00C2624E">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8C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 w15:restartNumberingAfterBreak="0">
    <w:nsid w:val="0A3658ED"/>
    <w:multiLevelType w:val="hybridMultilevel"/>
    <w:tmpl w:val="6CC0713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1F24BD"/>
    <w:multiLevelType w:val="hybridMultilevel"/>
    <w:tmpl w:val="2DCC54CC"/>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4" w15:restartNumberingAfterBreak="0">
    <w:nsid w:val="14221792"/>
    <w:multiLevelType w:val="hybridMultilevel"/>
    <w:tmpl w:val="E050EC6C"/>
    <w:lvl w:ilvl="0" w:tplc="291EB590">
      <w:start w:val="1"/>
      <w:numFmt w:val="bullet"/>
      <w:lvlText w:val="-"/>
      <w:lvlJc w:val="left"/>
      <w:pPr>
        <w:ind w:left="784" w:hanging="360"/>
      </w:pPr>
      <w:rPr>
        <w:rFonts w:ascii="Times New Roman" w:hAnsi="Times New Roman" w:cs="Times New Roman"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5"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00BA3"/>
    <w:multiLevelType w:val="hybridMultilevel"/>
    <w:tmpl w:val="56BAA8AE"/>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FF4BFE"/>
    <w:multiLevelType w:val="hybridMultilevel"/>
    <w:tmpl w:val="1E9E012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9F5918"/>
    <w:multiLevelType w:val="hybridMultilevel"/>
    <w:tmpl w:val="7DF22190"/>
    <w:lvl w:ilvl="0" w:tplc="D4704F9A">
      <w:start w:val="1"/>
      <w:numFmt w:val="decimal"/>
      <w:lvlText w:val="%1."/>
      <w:lvlJc w:val="left"/>
      <w:pPr>
        <w:ind w:left="499" w:hanging="286"/>
      </w:pPr>
      <w:rPr>
        <w:rFonts w:ascii="Times New Roman" w:eastAsia="Times New Roman" w:hAnsi="Times New Roman" w:cs="Times New Roman" w:hint="default"/>
        <w:spacing w:val="-15"/>
        <w:w w:val="100"/>
        <w:sz w:val="24"/>
        <w:szCs w:val="24"/>
        <w:lang w:val="cs-CZ" w:eastAsia="cs-CZ" w:bidi="cs-CZ"/>
      </w:rPr>
    </w:lvl>
    <w:lvl w:ilvl="1" w:tplc="5EE87A8E">
      <w:numFmt w:val="bullet"/>
      <w:lvlText w:val="•"/>
      <w:lvlJc w:val="left"/>
      <w:pPr>
        <w:ind w:left="1370" w:hanging="286"/>
      </w:pPr>
      <w:rPr>
        <w:rFonts w:hint="default"/>
        <w:lang w:val="cs-CZ" w:eastAsia="cs-CZ" w:bidi="cs-CZ"/>
      </w:rPr>
    </w:lvl>
    <w:lvl w:ilvl="2" w:tplc="274CFAB8">
      <w:numFmt w:val="bullet"/>
      <w:lvlText w:val="•"/>
      <w:lvlJc w:val="left"/>
      <w:pPr>
        <w:ind w:left="2240" w:hanging="286"/>
      </w:pPr>
      <w:rPr>
        <w:rFonts w:hint="default"/>
        <w:lang w:val="cs-CZ" w:eastAsia="cs-CZ" w:bidi="cs-CZ"/>
      </w:rPr>
    </w:lvl>
    <w:lvl w:ilvl="3" w:tplc="F7DECCA2">
      <w:numFmt w:val="bullet"/>
      <w:lvlText w:val="•"/>
      <w:lvlJc w:val="left"/>
      <w:pPr>
        <w:ind w:left="3110" w:hanging="286"/>
      </w:pPr>
      <w:rPr>
        <w:rFonts w:hint="default"/>
        <w:lang w:val="cs-CZ" w:eastAsia="cs-CZ" w:bidi="cs-CZ"/>
      </w:rPr>
    </w:lvl>
    <w:lvl w:ilvl="4" w:tplc="EDBE3FA8">
      <w:numFmt w:val="bullet"/>
      <w:lvlText w:val="•"/>
      <w:lvlJc w:val="left"/>
      <w:pPr>
        <w:ind w:left="3980" w:hanging="286"/>
      </w:pPr>
      <w:rPr>
        <w:rFonts w:hint="default"/>
        <w:lang w:val="cs-CZ" w:eastAsia="cs-CZ" w:bidi="cs-CZ"/>
      </w:rPr>
    </w:lvl>
    <w:lvl w:ilvl="5" w:tplc="A1F0F2C4">
      <w:numFmt w:val="bullet"/>
      <w:lvlText w:val="•"/>
      <w:lvlJc w:val="left"/>
      <w:pPr>
        <w:ind w:left="4850" w:hanging="286"/>
      </w:pPr>
      <w:rPr>
        <w:rFonts w:hint="default"/>
        <w:lang w:val="cs-CZ" w:eastAsia="cs-CZ" w:bidi="cs-CZ"/>
      </w:rPr>
    </w:lvl>
    <w:lvl w:ilvl="6" w:tplc="0A46599A">
      <w:numFmt w:val="bullet"/>
      <w:lvlText w:val="•"/>
      <w:lvlJc w:val="left"/>
      <w:pPr>
        <w:ind w:left="5720" w:hanging="286"/>
      </w:pPr>
      <w:rPr>
        <w:rFonts w:hint="default"/>
        <w:lang w:val="cs-CZ" w:eastAsia="cs-CZ" w:bidi="cs-CZ"/>
      </w:rPr>
    </w:lvl>
    <w:lvl w:ilvl="7" w:tplc="003C551E">
      <w:numFmt w:val="bullet"/>
      <w:lvlText w:val="•"/>
      <w:lvlJc w:val="left"/>
      <w:pPr>
        <w:ind w:left="6590" w:hanging="286"/>
      </w:pPr>
      <w:rPr>
        <w:rFonts w:hint="default"/>
        <w:lang w:val="cs-CZ" w:eastAsia="cs-CZ" w:bidi="cs-CZ"/>
      </w:rPr>
    </w:lvl>
    <w:lvl w:ilvl="8" w:tplc="B186E936">
      <w:numFmt w:val="bullet"/>
      <w:lvlText w:val="•"/>
      <w:lvlJc w:val="left"/>
      <w:pPr>
        <w:ind w:left="7460" w:hanging="286"/>
      </w:pPr>
      <w:rPr>
        <w:rFonts w:hint="default"/>
        <w:lang w:val="cs-CZ" w:eastAsia="cs-CZ" w:bidi="cs-CZ"/>
      </w:rPr>
    </w:lvl>
  </w:abstractNum>
  <w:abstractNum w:abstractNumId="9" w15:restartNumberingAfterBreak="0">
    <w:nsid w:val="230A7FEF"/>
    <w:multiLevelType w:val="hybridMultilevel"/>
    <w:tmpl w:val="9032514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0D70DC"/>
    <w:multiLevelType w:val="hybridMultilevel"/>
    <w:tmpl w:val="0D502E1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6756A3"/>
    <w:multiLevelType w:val="hybridMultilevel"/>
    <w:tmpl w:val="F45898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1C5DC6"/>
    <w:multiLevelType w:val="hybridMultilevel"/>
    <w:tmpl w:val="E1A2B34C"/>
    <w:lvl w:ilvl="0" w:tplc="0F26A548">
      <w:numFmt w:val="bullet"/>
      <w:lvlText w:val="-"/>
      <w:lvlJc w:val="left"/>
      <w:pPr>
        <w:ind w:left="69" w:hanging="190"/>
      </w:pPr>
      <w:rPr>
        <w:rFonts w:ascii="Times New Roman" w:eastAsia="Times New Roman" w:hAnsi="Times New Roman" w:cs="Times New Roman" w:hint="default"/>
        <w:b/>
        <w:spacing w:val="-17"/>
        <w:w w:val="100"/>
        <w:sz w:val="24"/>
        <w:szCs w:val="24"/>
        <w:lang w:val="cs-CZ" w:eastAsia="cs-CZ" w:bidi="cs-CZ"/>
      </w:rPr>
    </w:lvl>
    <w:lvl w:ilvl="1" w:tplc="FB72C5F2">
      <w:numFmt w:val="bullet"/>
      <w:lvlText w:val="•"/>
      <w:lvlJc w:val="left"/>
      <w:pPr>
        <w:ind w:left="1037" w:hanging="190"/>
      </w:pPr>
      <w:rPr>
        <w:rFonts w:hint="default"/>
        <w:lang w:val="cs-CZ" w:eastAsia="cs-CZ" w:bidi="cs-CZ"/>
      </w:rPr>
    </w:lvl>
    <w:lvl w:ilvl="2" w:tplc="60DEACF8">
      <w:numFmt w:val="bullet"/>
      <w:lvlText w:val="•"/>
      <w:lvlJc w:val="left"/>
      <w:pPr>
        <w:ind w:left="2015" w:hanging="190"/>
      </w:pPr>
      <w:rPr>
        <w:rFonts w:hint="default"/>
        <w:lang w:val="cs-CZ" w:eastAsia="cs-CZ" w:bidi="cs-CZ"/>
      </w:rPr>
    </w:lvl>
    <w:lvl w:ilvl="3" w:tplc="19A06A24">
      <w:numFmt w:val="bullet"/>
      <w:lvlText w:val="•"/>
      <w:lvlJc w:val="left"/>
      <w:pPr>
        <w:ind w:left="2993" w:hanging="190"/>
      </w:pPr>
      <w:rPr>
        <w:rFonts w:hint="default"/>
        <w:lang w:val="cs-CZ" w:eastAsia="cs-CZ" w:bidi="cs-CZ"/>
      </w:rPr>
    </w:lvl>
    <w:lvl w:ilvl="4" w:tplc="6C4ACC84">
      <w:numFmt w:val="bullet"/>
      <w:lvlText w:val="•"/>
      <w:lvlJc w:val="left"/>
      <w:pPr>
        <w:ind w:left="3971" w:hanging="190"/>
      </w:pPr>
      <w:rPr>
        <w:rFonts w:hint="default"/>
        <w:lang w:val="cs-CZ" w:eastAsia="cs-CZ" w:bidi="cs-CZ"/>
      </w:rPr>
    </w:lvl>
    <w:lvl w:ilvl="5" w:tplc="736ED6F0">
      <w:numFmt w:val="bullet"/>
      <w:lvlText w:val="•"/>
      <w:lvlJc w:val="left"/>
      <w:pPr>
        <w:ind w:left="4949" w:hanging="190"/>
      </w:pPr>
      <w:rPr>
        <w:rFonts w:hint="default"/>
        <w:lang w:val="cs-CZ" w:eastAsia="cs-CZ" w:bidi="cs-CZ"/>
      </w:rPr>
    </w:lvl>
    <w:lvl w:ilvl="6" w:tplc="53FAFFE2">
      <w:numFmt w:val="bullet"/>
      <w:lvlText w:val="•"/>
      <w:lvlJc w:val="left"/>
      <w:pPr>
        <w:ind w:left="5927" w:hanging="190"/>
      </w:pPr>
      <w:rPr>
        <w:rFonts w:hint="default"/>
        <w:lang w:val="cs-CZ" w:eastAsia="cs-CZ" w:bidi="cs-CZ"/>
      </w:rPr>
    </w:lvl>
    <w:lvl w:ilvl="7" w:tplc="19EE2C82">
      <w:numFmt w:val="bullet"/>
      <w:lvlText w:val="•"/>
      <w:lvlJc w:val="left"/>
      <w:pPr>
        <w:ind w:left="6905" w:hanging="190"/>
      </w:pPr>
      <w:rPr>
        <w:rFonts w:hint="default"/>
        <w:lang w:val="cs-CZ" w:eastAsia="cs-CZ" w:bidi="cs-CZ"/>
      </w:rPr>
    </w:lvl>
    <w:lvl w:ilvl="8" w:tplc="01AEE2EE">
      <w:numFmt w:val="bullet"/>
      <w:lvlText w:val="•"/>
      <w:lvlJc w:val="left"/>
      <w:pPr>
        <w:ind w:left="7883" w:hanging="190"/>
      </w:pPr>
      <w:rPr>
        <w:rFonts w:hint="default"/>
        <w:lang w:val="cs-CZ" w:eastAsia="cs-CZ" w:bidi="cs-CZ"/>
      </w:rPr>
    </w:lvl>
  </w:abstractNum>
  <w:abstractNum w:abstractNumId="13"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DA4466"/>
    <w:multiLevelType w:val="hybridMultilevel"/>
    <w:tmpl w:val="7E841E3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6" w15:restartNumberingAfterBreak="0">
    <w:nsid w:val="29CE11B6"/>
    <w:multiLevelType w:val="hybridMultilevel"/>
    <w:tmpl w:val="5802CED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407025"/>
    <w:multiLevelType w:val="hybridMultilevel"/>
    <w:tmpl w:val="B4BC223E"/>
    <w:lvl w:ilvl="0" w:tplc="0972A45A">
      <w:numFmt w:val="bullet"/>
      <w:lvlText w:val="-"/>
      <w:lvlJc w:val="left"/>
      <w:pPr>
        <w:ind w:left="69" w:hanging="140"/>
      </w:pPr>
      <w:rPr>
        <w:rFonts w:ascii="Times New Roman" w:eastAsia="Times New Roman" w:hAnsi="Times New Roman" w:cs="Times New Roman" w:hint="default"/>
        <w:b/>
        <w:w w:val="100"/>
        <w:sz w:val="24"/>
        <w:szCs w:val="24"/>
        <w:lang w:val="cs-CZ" w:eastAsia="cs-CZ" w:bidi="cs-CZ"/>
      </w:rPr>
    </w:lvl>
    <w:lvl w:ilvl="1" w:tplc="9E20B5CE">
      <w:numFmt w:val="bullet"/>
      <w:lvlText w:val="•"/>
      <w:lvlJc w:val="left"/>
      <w:pPr>
        <w:ind w:left="1036" w:hanging="140"/>
      </w:pPr>
      <w:rPr>
        <w:rFonts w:hint="default"/>
        <w:lang w:val="cs-CZ" w:eastAsia="cs-CZ" w:bidi="cs-CZ"/>
      </w:rPr>
    </w:lvl>
    <w:lvl w:ilvl="2" w:tplc="5406D462">
      <w:numFmt w:val="bullet"/>
      <w:lvlText w:val="•"/>
      <w:lvlJc w:val="left"/>
      <w:pPr>
        <w:ind w:left="2013" w:hanging="140"/>
      </w:pPr>
      <w:rPr>
        <w:rFonts w:hint="default"/>
        <w:lang w:val="cs-CZ" w:eastAsia="cs-CZ" w:bidi="cs-CZ"/>
      </w:rPr>
    </w:lvl>
    <w:lvl w:ilvl="3" w:tplc="6E36A140">
      <w:numFmt w:val="bullet"/>
      <w:lvlText w:val="•"/>
      <w:lvlJc w:val="left"/>
      <w:pPr>
        <w:ind w:left="2989" w:hanging="140"/>
      </w:pPr>
      <w:rPr>
        <w:rFonts w:hint="default"/>
        <w:lang w:val="cs-CZ" w:eastAsia="cs-CZ" w:bidi="cs-CZ"/>
      </w:rPr>
    </w:lvl>
    <w:lvl w:ilvl="4" w:tplc="85FA3038">
      <w:numFmt w:val="bullet"/>
      <w:lvlText w:val="•"/>
      <w:lvlJc w:val="left"/>
      <w:pPr>
        <w:ind w:left="3966" w:hanging="140"/>
      </w:pPr>
      <w:rPr>
        <w:rFonts w:hint="default"/>
        <w:lang w:val="cs-CZ" w:eastAsia="cs-CZ" w:bidi="cs-CZ"/>
      </w:rPr>
    </w:lvl>
    <w:lvl w:ilvl="5" w:tplc="223CD0A0">
      <w:numFmt w:val="bullet"/>
      <w:lvlText w:val="•"/>
      <w:lvlJc w:val="left"/>
      <w:pPr>
        <w:ind w:left="4942" w:hanging="140"/>
      </w:pPr>
      <w:rPr>
        <w:rFonts w:hint="default"/>
        <w:lang w:val="cs-CZ" w:eastAsia="cs-CZ" w:bidi="cs-CZ"/>
      </w:rPr>
    </w:lvl>
    <w:lvl w:ilvl="6" w:tplc="FFF89902">
      <w:numFmt w:val="bullet"/>
      <w:lvlText w:val="•"/>
      <w:lvlJc w:val="left"/>
      <w:pPr>
        <w:ind w:left="5919" w:hanging="140"/>
      </w:pPr>
      <w:rPr>
        <w:rFonts w:hint="default"/>
        <w:lang w:val="cs-CZ" w:eastAsia="cs-CZ" w:bidi="cs-CZ"/>
      </w:rPr>
    </w:lvl>
    <w:lvl w:ilvl="7" w:tplc="6264F2C0">
      <w:numFmt w:val="bullet"/>
      <w:lvlText w:val="•"/>
      <w:lvlJc w:val="left"/>
      <w:pPr>
        <w:ind w:left="6895" w:hanging="140"/>
      </w:pPr>
      <w:rPr>
        <w:rFonts w:hint="default"/>
        <w:lang w:val="cs-CZ" w:eastAsia="cs-CZ" w:bidi="cs-CZ"/>
      </w:rPr>
    </w:lvl>
    <w:lvl w:ilvl="8" w:tplc="60B46CDE">
      <w:numFmt w:val="bullet"/>
      <w:lvlText w:val="•"/>
      <w:lvlJc w:val="left"/>
      <w:pPr>
        <w:ind w:left="7872" w:hanging="140"/>
      </w:pPr>
      <w:rPr>
        <w:rFonts w:hint="default"/>
        <w:lang w:val="cs-CZ" w:eastAsia="cs-CZ" w:bidi="cs-CZ"/>
      </w:rPr>
    </w:lvl>
  </w:abstractNum>
  <w:abstractNum w:abstractNumId="18" w15:restartNumberingAfterBreak="0">
    <w:nsid w:val="34625027"/>
    <w:multiLevelType w:val="hybridMultilevel"/>
    <w:tmpl w:val="80AA846E"/>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19" w15:restartNumberingAfterBreak="0">
    <w:nsid w:val="3AED6824"/>
    <w:multiLevelType w:val="hybridMultilevel"/>
    <w:tmpl w:val="E3E69186"/>
    <w:lvl w:ilvl="0" w:tplc="291EB590">
      <w:start w:val="1"/>
      <w:numFmt w:val="bullet"/>
      <w:lvlText w:val="-"/>
      <w:lvlJc w:val="left"/>
      <w:pPr>
        <w:ind w:left="720" w:hanging="360"/>
      </w:pPr>
      <w:rPr>
        <w:rFonts w:ascii="Times New Roman" w:hAnsi="Times New Roman" w:cs="Times New Roman" w:hint="default"/>
        <w:b/>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772E03"/>
    <w:multiLevelType w:val="hybridMultilevel"/>
    <w:tmpl w:val="58B2F5B6"/>
    <w:lvl w:ilvl="0" w:tplc="F5B6FF34">
      <w:start w:val="1"/>
      <w:numFmt w:val="bullet"/>
      <w:lvlText w:val="-"/>
      <w:lvlJc w:val="left"/>
      <w:pPr>
        <w:ind w:left="720" w:hanging="360"/>
      </w:pPr>
      <w:rPr>
        <w:rFonts w:ascii="Times New Roman" w:hAnsi="Times New Roman" w:cs="Times New Roman"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A94709"/>
    <w:multiLevelType w:val="hybridMultilevel"/>
    <w:tmpl w:val="BD70ECC4"/>
    <w:lvl w:ilvl="0" w:tplc="CECAAFA2">
      <w:start w:val="1"/>
      <w:numFmt w:val="decimal"/>
      <w:lvlText w:val="%1."/>
      <w:lvlJc w:val="left"/>
      <w:pPr>
        <w:ind w:left="789" w:hanging="360"/>
      </w:pPr>
      <w:rPr>
        <w:rFonts w:ascii="Times New Roman" w:eastAsia="Times New Roman" w:hAnsi="Times New Roman" w:cs="Times New Roman" w:hint="default"/>
        <w:spacing w:val="-1"/>
        <w:w w:val="100"/>
        <w:sz w:val="24"/>
        <w:szCs w:val="24"/>
        <w:lang w:val="cs-CZ" w:eastAsia="cs-CZ" w:bidi="cs-CZ"/>
      </w:rPr>
    </w:lvl>
    <w:lvl w:ilvl="1" w:tplc="7DE423B2">
      <w:numFmt w:val="bullet"/>
      <w:lvlText w:val="•"/>
      <w:lvlJc w:val="left"/>
      <w:pPr>
        <w:ind w:left="1685" w:hanging="360"/>
      </w:pPr>
      <w:rPr>
        <w:rFonts w:hint="default"/>
        <w:lang w:val="cs-CZ" w:eastAsia="cs-CZ" w:bidi="cs-CZ"/>
      </w:rPr>
    </w:lvl>
    <w:lvl w:ilvl="2" w:tplc="E76EE45E">
      <w:numFmt w:val="bullet"/>
      <w:lvlText w:val="•"/>
      <w:lvlJc w:val="left"/>
      <w:pPr>
        <w:ind w:left="2591" w:hanging="360"/>
      </w:pPr>
      <w:rPr>
        <w:rFonts w:hint="default"/>
        <w:lang w:val="cs-CZ" w:eastAsia="cs-CZ" w:bidi="cs-CZ"/>
      </w:rPr>
    </w:lvl>
    <w:lvl w:ilvl="3" w:tplc="813E98D8">
      <w:numFmt w:val="bullet"/>
      <w:lvlText w:val="•"/>
      <w:lvlJc w:val="left"/>
      <w:pPr>
        <w:ind w:left="3497" w:hanging="360"/>
      </w:pPr>
      <w:rPr>
        <w:rFonts w:hint="default"/>
        <w:lang w:val="cs-CZ" w:eastAsia="cs-CZ" w:bidi="cs-CZ"/>
      </w:rPr>
    </w:lvl>
    <w:lvl w:ilvl="4" w:tplc="1D0EEBF6">
      <w:numFmt w:val="bullet"/>
      <w:lvlText w:val="•"/>
      <w:lvlJc w:val="left"/>
      <w:pPr>
        <w:ind w:left="4403" w:hanging="360"/>
      </w:pPr>
      <w:rPr>
        <w:rFonts w:hint="default"/>
        <w:lang w:val="cs-CZ" w:eastAsia="cs-CZ" w:bidi="cs-CZ"/>
      </w:rPr>
    </w:lvl>
    <w:lvl w:ilvl="5" w:tplc="C6067C82">
      <w:numFmt w:val="bullet"/>
      <w:lvlText w:val="•"/>
      <w:lvlJc w:val="left"/>
      <w:pPr>
        <w:ind w:left="5309" w:hanging="360"/>
      </w:pPr>
      <w:rPr>
        <w:rFonts w:hint="default"/>
        <w:lang w:val="cs-CZ" w:eastAsia="cs-CZ" w:bidi="cs-CZ"/>
      </w:rPr>
    </w:lvl>
    <w:lvl w:ilvl="6" w:tplc="289AF26C">
      <w:numFmt w:val="bullet"/>
      <w:lvlText w:val="•"/>
      <w:lvlJc w:val="left"/>
      <w:pPr>
        <w:ind w:left="6215" w:hanging="360"/>
      </w:pPr>
      <w:rPr>
        <w:rFonts w:hint="default"/>
        <w:lang w:val="cs-CZ" w:eastAsia="cs-CZ" w:bidi="cs-CZ"/>
      </w:rPr>
    </w:lvl>
    <w:lvl w:ilvl="7" w:tplc="DE9E0566">
      <w:numFmt w:val="bullet"/>
      <w:lvlText w:val="•"/>
      <w:lvlJc w:val="left"/>
      <w:pPr>
        <w:ind w:left="7121" w:hanging="360"/>
      </w:pPr>
      <w:rPr>
        <w:rFonts w:hint="default"/>
        <w:lang w:val="cs-CZ" w:eastAsia="cs-CZ" w:bidi="cs-CZ"/>
      </w:rPr>
    </w:lvl>
    <w:lvl w:ilvl="8" w:tplc="726ABEA8">
      <w:numFmt w:val="bullet"/>
      <w:lvlText w:val="•"/>
      <w:lvlJc w:val="left"/>
      <w:pPr>
        <w:ind w:left="8027" w:hanging="360"/>
      </w:pPr>
      <w:rPr>
        <w:rFonts w:hint="default"/>
        <w:lang w:val="cs-CZ" w:eastAsia="cs-CZ" w:bidi="cs-CZ"/>
      </w:rPr>
    </w:lvl>
  </w:abstractNum>
  <w:abstractNum w:abstractNumId="22" w15:restartNumberingAfterBreak="0">
    <w:nsid w:val="401C432A"/>
    <w:multiLevelType w:val="hybridMultilevel"/>
    <w:tmpl w:val="CE5C3BE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681EBE"/>
    <w:multiLevelType w:val="hybridMultilevel"/>
    <w:tmpl w:val="FA2C0C22"/>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24" w15:restartNumberingAfterBreak="0">
    <w:nsid w:val="46E32D8E"/>
    <w:multiLevelType w:val="hybridMultilevel"/>
    <w:tmpl w:val="B6903AE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AD0E1A"/>
    <w:multiLevelType w:val="hybridMultilevel"/>
    <w:tmpl w:val="4418988A"/>
    <w:lvl w:ilvl="0" w:tplc="5DE80F9A">
      <w:start w:val="1"/>
      <w:numFmt w:val="decimal"/>
      <w:lvlText w:val="%1."/>
      <w:lvlJc w:val="left"/>
      <w:pPr>
        <w:ind w:left="789" w:hanging="360"/>
      </w:pPr>
      <w:rPr>
        <w:rFonts w:ascii="Times New Roman" w:eastAsia="Times New Roman" w:hAnsi="Times New Roman" w:cs="Times New Roman" w:hint="default"/>
        <w:spacing w:val="-30"/>
        <w:w w:val="100"/>
        <w:sz w:val="24"/>
        <w:szCs w:val="24"/>
        <w:lang w:val="cs-CZ" w:eastAsia="cs-CZ" w:bidi="cs-CZ"/>
      </w:rPr>
    </w:lvl>
    <w:lvl w:ilvl="1" w:tplc="DE282230">
      <w:numFmt w:val="bullet"/>
      <w:lvlText w:val="•"/>
      <w:lvlJc w:val="left"/>
      <w:pPr>
        <w:ind w:left="1685" w:hanging="360"/>
      </w:pPr>
      <w:rPr>
        <w:rFonts w:hint="default"/>
        <w:lang w:val="cs-CZ" w:eastAsia="cs-CZ" w:bidi="cs-CZ"/>
      </w:rPr>
    </w:lvl>
    <w:lvl w:ilvl="2" w:tplc="D390E004">
      <w:numFmt w:val="bullet"/>
      <w:lvlText w:val="•"/>
      <w:lvlJc w:val="left"/>
      <w:pPr>
        <w:ind w:left="2591" w:hanging="360"/>
      </w:pPr>
      <w:rPr>
        <w:rFonts w:hint="default"/>
        <w:lang w:val="cs-CZ" w:eastAsia="cs-CZ" w:bidi="cs-CZ"/>
      </w:rPr>
    </w:lvl>
    <w:lvl w:ilvl="3" w:tplc="B614906E">
      <w:numFmt w:val="bullet"/>
      <w:lvlText w:val="•"/>
      <w:lvlJc w:val="left"/>
      <w:pPr>
        <w:ind w:left="3497" w:hanging="360"/>
      </w:pPr>
      <w:rPr>
        <w:rFonts w:hint="default"/>
        <w:lang w:val="cs-CZ" w:eastAsia="cs-CZ" w:bidi="cs-CZ"/>
      </w:rPr>
    </w:lvl>
    <w:lvl w:ilvl="4" w:tplc="2E421BF8">
      <w:numFmt w:val="bullet"/>
      <w:lvlText w:val="•"/>
      <w:lvlJc w:val="left"/>
      <w:pPr>
        <w:ind w:left="4403" w:hanging="360"/>
      </w:pPr>
      <w:rPr>
        <w:rFonts w:hint="default"/>
        <w:lang w:val="cs-CZ" w:eastAsia="cs-CZ" w:bidi="cs-CZ"/>
      </w:rPr>
    </w:lvl>
    <w:lvl w:ilvl="5" w:tplc="4822D510">
      <w:numFmt w:val="bullet"/>
      <w:lvlText w:val="•"/>
      <w:lvlJc w:val="left"/>
      <w:pPr>
        <w:ind w:left="5309" w:hanging="360"/>
      </w:pPr>
      <w:rPr>
        <w:rFonts w:hint="default"/>
        <w:lang w:val="cs-CZ" w:eastAsia="cs-CZ" w:bidi="cs-CZ"/>
      </w:rPr>
    </w:lvl>
    <w:lvl w:ilvl="6" w:tplc="5B763B84">
      <w:numFmt w:val="bullet"/>
      <w:lvlText w:val="•"/>
      <w:lvlJc w:val="left"/>
      <w:pPr>
        <w:ind w:left="6215" w:hanging="360"/>
      </w:pPr>
      <w:rPr>
        <w:rFonts w:hint="default"/>
        <w:lang w:val="cs-CZ" w:eastAsia="cs-CZ" w:bidi="cs-CZ"/>
      </w:rPr>
    </w:lvl>
    <w:lvl w:ilvl="7" w:tplc="B0CAD8B8">
      <w:numFmt w:val="bullet"/>
      <w:lvlText w:val="•"/>
      <w:lvlJc w:val="left"/>
      <w:pPr>
        <w:ind w:left="7121" w:hanging="360"/>
      </w:pPr>
      <w:rPr>
        <w:rFonts w:hint="default"/>
        <w:lang w:val="cs-CZ" w:eastAsia="cs-CZ" w:bidi="cs-CZ"/>
      </w:rPr>
    </w:lvl>
    <w:lvl w:ilvl="8" w:tplc="AC6E80CA">
      <w:numFmt w:val="bullet"/>
      <w:lvlText w:val="•"/>
      <w:lvlJc w:val="left"/>
      <w:pPr>
        <w:ind w:left="8027" w:hanging="360"/>
      </w:pPr>
      <w:rPr>
        <w:rFonts w:hint="default"/>
        <w:lang w:val="cs-CZ" w:eastAsia="cs-CZ" w:bidi="cs-CZ"/>
      </w:rPr>
    </w:lvl>
  </w:abstractNum>
  <w:abstractNum w:abstractNumId="26" w15:restartNumberingAfterBreak="0">
    <w:nsid w:val="48B22B69"/>
    <w:multiLevelType w:val="hybridMultilevel"/>
    <w:tmpl w:val="0C021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46793D"/>
    <w:multiLevelType w:val="hybridMultilevel"/>
    <w:tmpl w:val="015C82EE"/>
    <w:lvl w:ilvl="0" w:tplc="E1482E48">
      <w:start w:val="1984"/>
      <w:numFmt w:val="bullet"/>
      <w:lvlText w:val="-"/>
      <w:lvlJc w:val="left"/>
      <w:pPr>
        <w:ind w:left="720" w:hanging="360"/>
      </w:pPr>
      <w:rPr>
        <w:rFonts w:ascii="Times New Roman" w:eastAsia="Times New Roman" w:hAnsi="Times New Roman" w:cs="Times New Roman" w:hint="default"/>
        <w:b/>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A836B9"/>
    <w:multiLevelType w:val="hybridMultilevel"/>
    <w:tmpl w:val="08FAD38A"/>
    <w:lvl w:ilvl="0" w:tplc="04050001">
      <w:start w:val="1"/>
      <w:numFmt w:val="bullet"/>
      <w:lvlText w:val=""/>
      <w:lvlJc w:val="left"/>
      <w:pPr>
        <w:ind w:left="1151" w:hanging="360"/>
      </w:pPr>
      <w:rPr>
        <w:rFonts w:ascii="Symbol" w:hAnsi="Symbol" w:hint="default"/>
      </w:rPr>
    </w:lvl>
    <w:lvl w:ilvl="1" w:tplc="04050003" w:tentative="1">
      <w:start w:val="1"/>
      <w:numFmt w:val="bullet"/>
      <w:lvlText w:val="o"/>
      <w:lvlJc w:val="left"/>
      <w:pPr>
        <w:ind w:left="1871" w:hanging="360"/>
      </w:pPr>
      <w:rPr>
        <w:rFonts w:ascii="Courier New" w:hAnsi="Courier New" w:cs="Courier New" w:hint="default"/>
      </w:rPr>
    </w:lvl>
    <w:lvl w:ilvl="2" w:tplc="04050005" w:tentative="1">
      <w:start w:val="1"/>
      <w:numFmt w:val="bullet"/>
      <w:lvlText w:val=""/>
      <w:lvlJc w:val="left"/>
      <w:pPr>
        <w:ind w:left="2591" w:hanging="360"/>
      </w:pPr>
      <w:rPr>
        <w:rFonts w:ascii="Wingdings" w:hAnsi="Wingdings" w:hint="default"/>
      </w:rPr>
    </w:lvl>
    <w:lvl w:ilvl="3" w:tplc="04050001" w:tentative="1">
      <w:start w:val="1"/>
      <w:numFmt w:val="bullet"/>
      <w:lvlText w:val=""/>
      <w:lvlJc w:val="left"/>
      <w:pPr>
        <w:ind w:left="3311" w:hanging="360"/>
      </w:pPr>
      <w:rPr>
        <w:rFonts w:ascii="Symbol" w:hAnsi="Symbol" w:hint="default"/>
      </w:rPr>
    </w:lvl>
    <w:lvl w:ilvl="4" w:tplc="04050003" w:tentative="1">
      <w:start w:val="1"/>
      <w:numFmt w:val="bullet"/>
      <w:lvlText w:val="o"/>
      <w:lvlJc w:val="left"/>
      <w:pPr>
        <w:ind w:left="4031" w:hanging="360"/>
      </w:pPr>
      <w:rPr>
        <w:rFonts w:ascii="Courier New" w:hAnsi="Courier New" w:cs="Courier New" w:hint="default"/>
      </w:rPr>
    </w:lvl>
    <w:lvl w:ilvl="5" w:tplc="04050005" w:tentative="1">
      <w:start w:val="1"/>
      <w:numFmt w:val="bullet"/>
      <w:lvlText w:val=""/>
      <w:lvlJc w:val="left"/>
      <w:pPr>
        <w:ind w:left="4751" w:hanging="360"/>
      </w:pPr>
      <w:rPr>
        <w:rFonts w:ascii="Wingdings" w:hAnsi="Wingdings" w:hint="default"/>
      </w:rPr>
    </w:lvl>
    <w:lvl w:ilvl="6" w:tplc="04050001" w:tentative="1">
      <w:start w:val="1"/>
      <w:numFmt w:val="bullet"/>
      <w:lvlText w:val=""/>
      <w:lvlJc w:val="left"/>
      <w:pPr>
        <w:ind w:left="5471" w:hanging="360"/>
      </w:pPr>
      <w:rPr>
        <w:rFonts w:ascii="Symbol" w:hAnsi="Symbol" w:hint="default"/>
      </w:rPr>
    </w:lvl>
    <w:lvl w:ilvl="7" w:tplc="04050003" w:tentative="1">
      <w:start w:val="1"/>
      <w:numFmt w:val="bullet"/>
      <w:lvlText w:val="o"/>
      <w:lvlJc w:val="left"/>
      <w:pPr>
        <w:ind w:left="6191" w:hanging="360"/>
      </w:pPr>
      <w:rPr>
        <w:rFonts w:ascii="Courier New" w:hAnsi="Courier New" w:cs="Courier New" w:hint="default"/>
      </w:rPr>
    </w:lvl>
    <w:lvl w:ilvl="8" w:tplc="04050005" w:tentative="1">
      <w:start w:val="1"/>
      <w:numFmt w:val="bullet"/>
      <w:lvlText w:val=""/>
      <w:lvlJc w:val="left"/>
      <w:pPr>
        <w:ind w:left="6911" w:hanging="360"/>
      </w:pPr>
      <w:rPr>
        <w:rFonts w:ascii="Wingdings" w:hAnsi="Wingdings" w:hint="default"/>
      </w:rPr>
    </w:lvl>
  </w:abstractNum>
  <w:abstractNum w:abstractNumId="29"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560A1B"/>
    <w:multiLevelType w:val="hybridMultilevel"/>
    <w:tmpl w:val="CE3ED1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C35793E"/>
    <w:multiLevelType w:val="hybridMultilevel"/>
    <w:tmpl w:val="0B645A0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0229B6"/>
    <w:multiLevelType w:val="hybridMultilevel"/>
    <w:tmpl w:val="02F4A394"/>
    <w:lvl w:ilvl="0" w:tplc="52A4B3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CD3FBA"/>
    <w:multiLevelType w:val="hybridMultilevel"/>
    <w:tmpl w:val="8D7C4812"/>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779D0CE4"/>
    <w:multiLevelType w:val="hybridMultilevel"/>
    <w:tmpl w:val="86421F44"/>
    <w:lvl w:ilvl="0" w:tplc="BB66B9AA">
      <w:numFmt w:val="bullet"/>
      <w:lvlText w:val=""/>
      <w:lvlJc w:val="left"/>
      <w:pPr>
        <w:ind w:left="791" w:hanging="361"/>
      </w:pPr>
      <w:rPr>
        <w:rFonts w:ascii="Symbol" w:eastAsia="Symbol" w:hAnsi="Symbol" w:cs="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35" w15:restartNumberingAfterBreak="0">
    <w:nsid w:val="7894115D"/>
    <w:multiLevelType w:val="hybridMultilevel"/>
    <w:tmpl w:val="9E7A5B2A"/>
    <w:lvl w:ilvl="0" w:tplc="929AC6B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A805C67"/>
    <w:multiLevelType w:val="hybridMultilevel"/>
    <w:tmpl w:val="54607A70"/>
    <w:lvl w:ilvl="0" w:tplc="90A4773A">
      <w:start w:val="1"/>
      <w:numFmt w:val="decimal"/>
      <w:lvlText w:val="%1."/>
      <w:lvlJc w:val="left"/>
      <w:pPr>
        <w:ind w:left="496" w:hanging="286"/>
      </w:pPr>
      <w:rPr>
        <w:rFonts w:ascii="Times New Roman" w:eastAsia="Times New Roman" w:hAnsi="Times New Roman" w:cs="Times New Roman" w:hint="default"/>
        <w:spacing w:val="-15"/>
        <w:w w:val="100"/>
        <w:sz w:val="24"/>
        <w:szCs w:val="24"/>
        <w:lang w:val="cs-CZ" w:eastAsia="cs-CZ" w:bidi="cs-CZ"/>
      </w:rPr>
    </w:lvl>
    <w:lvl w:ilvl="1" w:tplc="7E202F66">
      <w:numFmt w:val="bullet"/>
      <w:lvlText w:val="•"/>
      <w:lvlJc w:val="left"/>
      <w:pPr>
        <w:ind w:left="1434" w:hanging="286"/>
      </w:pPr>
      <w:rPr>
        <w:rFonts w:hint="default"/>
        <w:lang w:val="cs-CZ" w:eastAsia="cs-CZ" w:bidi="cs-CZ"/>
      </w:rPr>
    </w:lvl>
    <w:lvl w:ilvl="2" w:tplc="AA62E014">
      <w:numFmt w:val="bullet"/>
      <w:lvlText w:val="•"/>
      <w:lvlJc w:val="left"/>
      <w:pPr>
        <w:ind w:left="2368" w:hanging="286"/>
      </w:pPr>
      <w:rPr>
        <w:rFonts w:hint="default"/>
        <w:lang w:val="cs-CZ" w:eastAsia="cs-CZ" w:bidi="cs-CZ"/>
      </w:rPr>
    </w:lvl>
    <w:lvl w:ilvl="3" w:tplc="1E2A7134">
      <w:numFmt w:val="bullet"/>
      <w:lvlText w:val="•"/>
      <w:lvlJc w:val="left"/>
      <w:pPr>
        <w:ind w:left="3302" w:hanging="286"/>
      </w:pPr>
      <w:rPr>
        <w:rFonts w:hint="default"/>
        <w:lang w:val="cs-CZ" w:eastAsia="cs-CZ" w:bidi="cs-CZ"/>
      </w:rPr>
    </w:lvl>
    <w:lvl w:ilvl="4" w:tplc="44BE933A">
      <w:numFmt w:val="bullet"/>
      <w:lvlText w:val="•"/>
      <w:lvlJc w:val="left"/>
      <w:pPr>
        <w:ind w:left="4236" w:hanging="286"/>
      </w:pPr>
      <w:rPr>
        <w:rFonts w:hint="default"/>
        <w:lang w:val="cs-CZ" w:eastAsia="cs-CZ" w:bidi="cs-CZ"/>
      </w:rPr>
    </w:lvl>
    <w:lvl w:ilvl="5" w:tplc="B8145C2C">
      <w:numFmt w:val="bullet"/>
      <w:lvlText w:val="•"/>
      <w:lvlJc w:val="left"/>
      <w:pPr>
        <w:ind w:left="5171" w:hanging="286"/>
      </w:pPr>
      <w:rPr>
        <w:rFonts w:hint="default"/>
        <w:lang w:val="cs-CZ" w:eastAsia="cs-CZ" w:bidi="cs-CZ"/>
      </w:rPr>
    </w:lvl>
    <w:lvl w:ilvl="6" w:tplc="69D80070">
      <w:numFmt w:val="bullet"/>
      <w:lvlText w:val="•"/>
      <w:lvlJc w:val="left"/>
      <w:pPr>
        <w:ind w:left="6105" w:hanging="286"/>
      </w:pPr>
      <w:rPr>
        <w:rFonts w:hint="default"/>
        <w:lang w:val="cs-CZ" w:eastAsia="cs-CZ" w:bidi="cs-CZ"/>
      </w:rPr>
    </w:lvl>
    <w:lvl w:ilvl="7" w:tplc="09181D9A">
      <w:numFmt w:val="bullet"/>
      <w:lvlText w:val="•"/>
      <w:lvlJc w:val="left"/>
      <w:pPr>
        <w:ind w:left="7039" w:hanging="286"/>
      </w:pPr>
      <w:rPr>
        <w:rFonts w:hint="default"/>
        <w:lang w:val="cs-CZ" w:eastAsia="cs-CZ" w:bidi="cs-CZ"/>
      </w:rPr>
    </w:lvl>
    <w:lvl w:ilvl="8" w:tplc="073602DE">
      <w:numFmt w:val="bullet"/>
      <w:lvlText w:val="•"/>
      <w:lvlJc w:val="left"/>
      <w:pPr>
        <w:ind w:left="7973" w:hanging="286"/>
      </w:pPr>
      <w:rPr>
        <w:rFonts w:hint="default"/>
        <w:lang w:val="cs-CZ" w:eastAsia="cs-CZ" w:bidi="cs-CZ"/>
      </w:rPr>
    </w:lvl>
  </w:abstractNum>
  <w:abstractNum w:abstractNumId="37" w15:restartNumberingAfterBreak="0">
    <w:nsid w:val="7D8117FA"/>
    <w:multiLevelType w:val="hybridMultilevel"/>
    <w:tmpl w:val="18860B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23"/>
  </w:num>
  <w:num w:numId="3">
    <w:abstractNumId w:val="18"/>
  </w:num>
  <w:num w:numId="4">
    <w:abstractNumId w:val="3"/>
  </w:num>
  <w:num w:numId="5">
    <w:abstractNumId w:val="29"/>
  </w:num>
  <w:num w:numId="6">
    <w:abstractNumId w:val="5"/>
  </w:num>
  <w:num w:numId="7">
    <w:abstractNumId w:val="2"/>
  </w:num>
  <w:num w:numId="8">
    <w:abstractNumId w:val="15"/>
  </w:num>
  <w:num w:numId="9">
    <w:abstractNumId w:val="33"/>
  </w:num>
  <w:num w:numId="10">
    <w:abstractNumId w:val="17"/>
  </w:num>
  <w:num w:numId="11">
    <w:abstractNumId w:val="12"/>
  </w:num>
  <w:num w:numId="12">
    <w:abstractNumId w:val="36"/>
  </w:num>
  <w:num w:numId="13">
    <w:abstractNumId w:val="16"/>
  </w:num>
  <w:num w:numId="14">
    <w:abstractNumId w:val="21"/>
  </w:num>
  <w:num w:numId="15">
    <w:abstractNumId w:val="7"/>
  </w:num>
  <w:num w:numId="16">
    <w:abstractNumId w:val="8"/>
  </w:num>
  <w:num w:numId="17">
    <w:abstractNumId w:val="1"/>
  </w:num>
  <w:num w:numId="18">
    <w:abstractNumId w:val="25"/>
  </w:num>
  <w:num w:numId="19">
    <w:abstractNumId w:val="22"/>
  </w:num>
  <w:num w:numId="20">
    <w:abstractNumId w:val="10"/>
  </w:num>
  <w:num w:numId="21">
    <w:abstractNumId w:val="9"/>
  </w:num>
  <w:num w:numId="22">
    <w:abstractNumId w:val="6"/>
  </w:num>
  <w:num w:numId="23">
    <w:abstractNumId w:val="20"/>
  </w:num>
  <w:num w:numId="24">
    <w:abstractNumId w:val="24"/>
  </w:num>
  <w:num w:numId="25">
    <w:abstractNumId w:val="4"/>
  </w:num>
  <w:num w:numId="26">
    <w:abstractNumId w:val="13"/>
  </w:num>
  <w:num w:numId="27">
    <w:abstractNumId w:val="31"/>
  </w:num>
  <w:num w:numId="28">
    <w:abstractNumId w:val="11"/>
  </w:num>
  <w:num w:numId="29">
    <w:abstractNumId w:val="14"/>
  </w:num>
  <w:num w:numId="30">
    <w:abstractNumId w:val="30"/>
  </w:num>
  <w:num w:numId="31">
    <w:abstractNumId w:val="26"/>
  </w:num>
  <w:num w:numId="32">
    <w:abstractNumId w:val="35"/>
  </w:num>
  <w:num w:numId="33">
    <w:abstractNumId w:val="0"/>
  </w:num>
  <w:num w:numId="34">
    <w:abstractNumId w:val="28"/>
  </w:num>
  <w:num w:numId="35">
    <w:abstractNumId w:val="37"/>
  </w:num>
  <w:num w:numId="36">
    <w:abstractNumId w:val="32"/>
  </w:num>
  <w:num w:numId="37">
    <w:abstractNumId w:val="27"/>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QyMLY0NjIzMTAyMDVQ0lEKTi0uzszPAykwrgUAGD5FSSwAAAA="/>
  </w:docVars>
  <w:rsids>
    <w:rsidRoot w:val="00984A1D"/>
    <w:rsid w:val="0000086F"/>
    <w:rsid w:val="00001E3D"/>
    <w:rsid w:val="00002D90"/>
    <w:rsid w:val="0000496A"/>
    <w:rsid w:val="00004CB4"/>
    <w:rsid w:val="0000789A"/>
    <w:rsid w:val="0001109D"/>
    <w:rsid w:val="000126CD"/>
    <w:rsid w:val="00012F4A"/>
    <w:rsid w:val="00017106"/>
    <w:rsid w:val="0002088C"/>
    <w:rsid w:val="00030DAC"/>
    <w:rsid w:val="0003168A"/>
    <w:rsid w:val="0003269A"/>
    <w:rsid w:val="00032C21"/>
    <w:rsid w:val="00032EE1"/>
    <w:rsid w:val="00036290"/>
    <w:rsid w:val="00036FF9"/>
    <w:rsid w:val="000378C2"/>
    <w:rsid w:val="00041CBB"/>
    <w:rsid w:val="0004310D"/>
    <w:rsid w:val="000431AE"/>
    <w:rsid w:val="000433F7"/>
    <w:rsid w:val="00045417"/>
    <w:rsid w:val="00047F49"/>
    <w:rsid w:val="00051A48"/>
    <w:rsid w:val="00055728"/>
    <w:rsid w:val="00057143"/>
    <w:rsid w:val="00061A3A"/>
    <w:rsid w:val="00064037"/>
    <w:rsid w:val="00064F00"/>
    <w:rsid w:val="000706E1"/>
    <w:rsid w:val="00073A50"/>
    <w:rsid w:val="00073B27"/>
    <w:rsid w:val="0007420E"/>
    <w:rsid w:val="00076693"/>
    <w:rsid w:val="00076F74"/>
    <w:rsid w:val="000817C7"/>
    <w:rsid w:val="00081C6D"/>
    <w:rsid w:val="000838A9"/>
    <w:rsid w:val="00084FC2"/>
    <w:rsid w:val="00086A4B"/>
    <w:rsid w:val="000929C9"/>
    <w:rsid w:val="000930ED"/>
    <w:rsid w:val="0009611D"/>
    <w:rsid w:val="00096D10"/>
    <w:rsid w:val="00097225"/>
    <w:rsid w:val="000A0FB8"/>
    <w:rsid w:val="000A19E0"/>
    <w:rsid w:val="000A5DE3"/>
    <w:rsid w:val="000A6741"/>
    <w:rsid w:val="000B219A"/>
    <w:rsid w:val="000B2776"/>
    <w:rsid w:val="000B2E4B"/>
    <w:rsid w:val="000B30CD"/>
    <w:rsid w:val="000B3E4E"/>
    <w:rsid w:val="000B4D02"/>
    <w:rsid w:val="000B560E"/>
    <w:rsid w:val="000C6B81"/>
    <w:rsid w:val="000D0E9F"/>
    <w:rsid w:val="000D2C54"/>
    <w:rsid w:val="000D42E0"/>
    <w:rsid w:val="000D4B5E"/>
    <w:rsid w:val="000D4EEE"/>
    <w:rsid w:val="000D7AF2"/>
    <w:rsid w:val="000E0069"/>
    <w:rsid w:val="000E1074"/>
    <w:rsid w:val="000E583C"/>
    <w:rsid w:val="000E599E"/>
    <w:rsid w:val="000E605E"/>
    <w:rsid w:val="000E614E"/>
    <w:rsid w:val="000E6606"/>
    <w:rsid w:val="000F1587"/>
    <w:rsid w:val="000F1C99"/>
    <w:rsid w:val="000F204D"/>
    <w:rsid w:val="000F397F"/>
    <w:rsid w:val="000F790A"/>
    <w:rsid w:val="00100472"/>
    <w:rsid w:val="0010219C"/>
    <w:rsid w:val="001063A9"/>
    <w:rsid w:val="00110DC3"/>
    <w:rsid w:val="00111411"/>
    <w:rsid w:val="00113044"/>
    <w:rsid w:val="00120C98"/>
    <w:rsid w:val="00121BE2"/>
    <w:rsid w:val="00122CC4"/>
    <w:rsid w:val="001325FA"/>
    <w:rsid w:val="00135046"/>
    <w:rsid w:val="00135694"/>
    <w:rsid w:val="0014074D"/>
    <w:rsid w:val="00140CA8"/>
    <w:rsid w:val="00142C2B"/>
    <w:rsid w:val="0015046F"/>
    <w:rsid w:val="001505F5"/>
    <w:rsid w:val="00160AED"/>
    <w:rsid w:val="00163119"/>
    <w:rsid w:val="00165506"/>
    <w:rsid w:val="00170191"/>
    <w:rsid w:val="00171E02"/>
    <w:rsid w:val="001759A4"/>
    <w:rsid w:val="00180511"/>
    <w:rsid w:val="00181B72"/>
    <w:rsid w:val="00183830"/>
    <w:rsid w:val="00184F19"/>
    <w:rsid w:val="00185BEE"/>
    <w:rsid w:val="001863B6"/>
    <w:rsid w:val="00192B92"/>
    <w:rsid w:val="00193CB3"/>
    <w:rsid w:val="0019446A"/>
    <w:rsid w:val="00195749"/>
    <w:rsid w:val="001968A7"/>
    <w:rsid w:val="001A63A9"/>
    <w:rsid w:val="001B1B58"/>
    <w:rsid w:val="001B2394"/>
    <w:rsid w:val="001B23DD"/>
    <w:rsid w:val="001B5BD5"/>
    <w:rsid w:val="001B6850"/>
    <w:rsid w:val="001C299A"/>
    <w:rsid w:val="001C3E27"/>
    <w:rsid w:val="001C4E8B"/>
    <w:rsid w:val="001D404C"/>
    <w:rsid w:val="001D7548"/>
    <w:rsid w:val="001E143B"/>
    <w:rsid w:val="001E1AAF"/>
    <w:rsid w:val="001E58F7"/>
    <w:rsid w:val="001E7CA4"/>
    <w:rsid w:val="001F1877"/>
    <w:rsid w:val="001F5284"/>
    <w:rsid w:val="001F52B7"/>
    <w:rsid w:val="001F6536"/>
    <w:rsid w:val="001F6CE6"/>
    <w:rsid w:val="002117B6"/>
    <w:rsid w:val="00215A43"/>
    <w:rsid w:val="002213BA"/>
    <w:rsid w:val="0022416C"/>
    <w:rsid w:val="00224DE2"/>
    <w:rsid w:val="00225883"/>
    <w:rsid w:val="002312B3"/>
    <w:rsid w:val="002332F9"/>
    <w:rsid w:val="00233796"/>
    <w:rsid w:val="002362E3"/>
    <w:rsid w:val="00236860"/>
    <w:rsid w:val="002413F4"/>
    <w:rsid w:val="00242B49"/>
    <w:rsid w:val="00243588"/>
    <w:rsid w:val="00244128"/>
    <w:rsid w:val="00247109"/>
    <w:rsid w:val="00251B0C"/>
    <w:rsid w:val="00266E92"/>
    <w:rsid w:val="002675D1"/>
    <w:rsid w:val="0026781E"/>
    <w:rsid w:val="00275711"/>
    <w:rsid w:val="002823FB"/>
    <w:rsid w:val="00282AF8"/>
    <w:rsid w:val="00283C3F"/>
    <w:rsid w:val="0028435B"/>
    <w:rsid w:val="002850F2"/>
    <w:rsid w:val="00290194"/>
    <w:rsid w:val="0029180A"/>
    <w:rsid w:val="00292FC5"/>
    <w:rsid w:val="0029340F"/>
    <w:rsid w:val="00295A9F"/>
    <w:rsid w:val="00297DAC"/>
    <w:rsid w:val="00297DDF"/>
    <w:rsid w:val="00297E52"/>
    <w:rsid w:val="002A0CDC"/>
    <w:rsid w:val="002A27C1"/>
    <w:rsid w:val="002A4309"/>
    <w:rsid w:val="002A5F8A"/>
    <w:rsid w:val="002B2148"/>
    <w:rsid w:val="002B55CB"/>
    <w:rsid w:val="002B680E"/>
    <w:rsid w:val="002C110B"/>
    <w:rsid w:val="002C2BBF"/>
    <w:rsid w:val="002C413B"/>
    <w:rsid w:val="002C4632"/>
    <w:rsid w:val="002C4B60"/>
    <w:rsid w:val="002C6858"/>
    <w:rsid w:val="002C6BDA"/>
    <w:rsid w:val="002C6F72"/>
    <w:rsid w:val="002D0069"/>
    <w:rsid w:val="002E0021"/>
    <w:rsid w:val="002E075E"/>
    <w:rsid w:val="002E0C19"/>
    <w:rsid w:val="002E0EBD"/>
    <w:rsid w:val="002E275D"/>
    <w:rsid w:val="002E77D1"/>
    <w:rsid w:val="002F1391"/>
    <w:rsid w:val="002F2AC0"/>
    <w:rsid w:val="002F4B7F"/>
    <w:rsid w:val="002F5226"/>
    <w:rsid w:val="002F643B"/>
    <w:rsid w:val="00301785"/>
    <w:rsid w:val="00302D8C"/>
    <w:rsid w:val="00302DC7"/>
    <w:rsid w:val="00306AC5"/>
    <w:rsid w:val="00307010"/>
    <w:rsid w:val="003125E7"/>
    <w:rsid w:val="0031357E"/>
    <w:rsid w:val="0032209B"/>
    <w:rsid w:val="00323DA5"/>
    <w:rsid w:val="00326638"/>
    <w:rsid w:val="00327213"/>
    <w:rsid w:val="00337948"/>
    <w:rsid w:val="00344E95"/>
    <w:rsid w:val="0034568F"/>
    <w:rsid w:val="00357272"/>
    <w:rsid w:val="00361C49"/>
    <w:rsid w:val="0036270D"/>
    <w:rsid w:val="00363199"/>
    <w:rsid w:val="00363418"/>
    <w:rsid w:val="003664F7"/>
    <w:rsid w:val="003666D9"/>
    <w:rsid w:val="0036671D"/>
    <w:rsid w:val="0037760B"/>
    <w:rsid w:val="003824C8"/>
    <w:rsid w:val="003846A7"/>
    <w:rsid w:val="003851CD"/>
    <w:rsid w:val="00385768"/>
    <w:rsid w:val="003865FC"/>
    <w:rsid w:val="00386AD9"/>
    <w:rsid w:val="00390BBE"/>
    <w:rsid w:val="00394A7B"/>
    <w:rsid w:val="00395A7E"/>
    <w:rsid w:val="00396306"/>
    <w:rsid w:val="003A18B2"/>
    <w:rsid w:val="003A30EF"/>
    <w:rsid w:val="003A4484"/>
    <w:rsid w:val="003B0767"/>
    <w:rsid w:val="003B1483"/>
    <w:rsid w:val="003B688F"/>
    <w:rsid w:val="003C340F"/>
    <w:rsid w:val="003C3CE2"/>
    <w:rsid w:val="003D10AC"/>
    <w:rsid w:val="003D2104"/>
    <w:rsid w:val="003D4324"/>
    <w:rsid w:val="003D504F"/>
    <w:rsid w:val="003D6220"/>
    <w:rsid w:val="003D7CE9"/>
    <w:rsid w:val="003E0620"/>
    <w:rsid w:val="003E1115"/>
    <w:rsid w:val="003F3930"/>
    <w:rsid w:val="003F39CD"/>
    <w:rsid w:val="003F53E5"/>
    <w:rsid w:val="003F7E3D"/>
    <w:rsid w:val="00401F6C"/>
    <w:rsid w:val="0040548E"/>
    <w:rsid w:val="00405EB9"/>
    <w:rsid w:val="00410AFF"/>
    <w:rsid w:val="0041509C"/>
    <w:rsid w:val="00415C3E"/>
    <w:rsid w:val="0041606E"/>
    <w:rsid w:val="00420B68"/>
    <w:rsid w:val="0042118E"/>
    <w:rsid w:val="00421C01"/>
    <w:rsid w:val="004239AA"/>
    <w:rsid w:val="00423B1A"/>
    <w:rsid w:val="00426EEF"/>
    <w:rsid w:val="0043050E"/>
    <w:rsid w:val="00437BD2"/>
    <w:rsid w:val="00437E19"/>
    <w:rsid w:val="00440420"/>
    <w:rsid w:val="004416B6"/>
    <w:rsid w:val="0044257D"/>
    <w:rsid w:val="00457234"/>
    <w:rsid w:val="004607B9"/>
    <w:rsid w:val="00463C61"/>
    <w:rsid w:val="004678D4"/>
    <w:rsid w:val="004735E5"/>
    <w:rsid w:val="00480C26"/>
    <w:rsid w:val="00480CC5"/>
    <w:rsid w:val="00483263"/>
    <w:rsid w:val="00494D3B"/>
    <w:rsid w:val="004A1B05"/>
    <w:rsid w:val="004A2AE9"/>
    <w:rsid w:val="004A2F2C"/>
    <w:rsid w:val="004A64AD"/>
    <w:rsid w:val="004B1260"/>
    <w:rsid w:val="004B3F13"/>
    <w:rsid w:val="004B5185"/>
    <w:rsid w:val="004B617E"/>
    <w:rsid w:val="004B6FBE"/>
    <w:rsid w:val="004C0803"/>
    <w:rsid w:val="004C24AB"/>
    <w:rsid w:val="004C3D73"/>
    <w:rsid w:val="004C7A91"/>
    <w:rsid w:val="004D16E6"/>
    <w:rsid w:val="004E0AB3"/>
    <w:rsid w:val="004E391E"/>
    <w:rsid w:val="004E5337"/>
    <w:rsid w:val="004E6E82"/>
    <w:rsid w:val="004F5023"/>
    <w:rsid w:val="004F580E"/>
    <w:rsid w:val="004F7E52"/>
    <w:rsid w:val="00501A05"/>
    <w:rsid w:val="00501DA0"/>
    <w:rsid w:val="005040BE"/>
    <w:rsid w:val="00512271"/>
    <w:rsid w:val="005123E3"/>
    <w:rsid w:val="00512866"/>
    <w:rsid w:val="00512A70"/>
    <w:rsid w:val="005140B9"/>
    <w:rsid w:val="005153E5"/>
    <w:rsid w:val="0052282D"/>
    <w:rsid w:val="00525CE4"/>
    <w:rsid w:val="00531A3A"/>
    <w:rsid w:val="00540329"/>
    <w:rsid w:val="00545F23"/>
    <w:rsid w:val="005470DC"/>
    <w:rsid w:val="00560EA7"/>
    <w:rsid w:val="00561355"/>
    <w:rsid w:val="00561C4F"/>
    <w:rsid w:val="00562744"/>
    <w:rsid w:val="005641E7"/>
    <w:rsid w:val="0056468E"/>
    <w:rsid w:val="00564C07"/>
    <w:rsid w:val="00564EBC"/>
    <w:rsid w:val="00565B09"/>
    <w:rsid w:val="00565CA8"/>
    <w:rsid w:val="005679FD"/>
    <w:rsid w:val="00574ED2"/>
    <w:rsid w:val="00575991"/>
    <w:rsid w:val="0058033C"/>
    <w:rsid w:val="00580843"/>
    <w:rsid w:val="0058135E"/>
    <w:rsid w:val="005823F1"/>
    <w:rsid w:val="00584173"/>
    <w:rsid w:val="00593F3B"/>
    <w:rsid w:val="00597812"/>
    <w:rsid w:val="005A1009"/>
    <w:rsid w:val="005A3511"/>
    <w:rsid w:val="005B1847"/>
    <w:rsid w:val="005B57C5"/>
    <w:rsid w:val="005B58B4"/>
    <w:rsid w:val="005B74B1"/>
    <w:rsid w:val="005C1AF7"/>
    <w:rsid w:val="005C580F"/>
    <w:rsid w:val="005D11B0"/>
    <w:rsid w:val="005D324E"/>
    <w:rsid w:val="005D4AB7"/>
    <w:rsid w:val="005D5EC9"/>
    <w:rsid w:val="005E160D"/>
    <w:rsid w:val="005E1923"/>
    <w:rsid w:val="005E1A6D"/>
    <w:rsid w:val="005E5235"/>
    <w:rsid w:val="005E586C"/>
    <w:rsid w:val="005F3324"/>
    <w:rsid w:val="005F5B14"/>
    <w:rsid w:val="0060325C"/>
    <w:rsid w:val="006051F9"/>
    <w:rsid w:val="006054D5"/>
    <w:rsid w:val="00605A0D"/>
    <w:rsid w:val="00606D09"/>
    <w:rsid w:val="006105E6"/>
    <w:rsid w:val="0061085F"/>
    <w:rsid w:val="006208C3"/>
    <w:rsid w:val="006234E3"/>
    <w:rsid w:val="0063090C"/>
    <w:rsid w:val="00634235"/>
    <w:rsid w:val="00635166"/>
    <w:rsid w:val="00640ECC"/>
    <w:rsid w:val="00654EA5"/>
    <w:rsid w:val="00655BB4"/>
    <w:rsid w:val="00664363"/>
    <w:rsid w:val="00666458"/>
    <w:rsid w:val="00666D6D"/>
    <w:rsid w:val="006727A7"/>
    <w:rsid w:val="00672D55"/>
    <w:rsid w:val="00680A56"/>
    <w:rsid w:val="00681F27"/>
    <w:rsid w:val="0068622D"/>
    <w:rsid w:val="006915F2"/>
    <w:rsid w:val="0069281B"/>
    <w:rsid w:val="00693FE6"/>
    <w:rsid w:val="0069406B"/>
    <w:rsid w:val="00694CC2"/>
    <w:rsid w:val="006950AA"/>
    <w:rsid w:val="00695A99"/>
    <w:rsid w:val="00695D6F"/>
    <w:rsid w:val="00696C8A"/>
    <w:rsid w:val="006A0883"/>
    <w:rsid w:val="006A4231"/>
    <w:rsid w:val="006A782E"/>
    <w:rsid w:val="006A7AEF"/>
    <w:rsid w:val="006B03AD"/>
    <w:rsid w:val="006B0B0F"/>
    <w:rsid w:val="006B0D23"/>
    <w:rsid w:val="006B4CC1"/>
    <w:rsid w:val="006B52C8"/>
    <w:rsid w:val="006C3BA4"/>
    <w:rsid w:val="006C56F7"/>
    <w:rsid w:val="006D0BA5"/>
    <w:rsid w:val="006D1A84"/>
    <w:rsid w:val="006D1AB0"/>
    <w:rsid w:val="006D1D1C"/>
    <w:rsid w:val="006D3EE7"/>
    <w:rsid w:val="006E1483"/>
    <w:rsid w:val="006E3AA9"/>
    <w:rsid w:val="006E485E"/>
    <w:rsid w:val="006F473B"/>
    <w:rsid w:val="006F4D7B"/>
    <w:rsid w:val="00701713"/>
    <w:rsid w:val="007020DB"/>
    <w:rsid w:val="007043A9"/>
    <w:rsid w:val="00706D6A"/>
    <w:rsid w:val="007105BE"/>
    <w:rsid w:val="00711545"/>
    <w:rsid w:val="00712AF7"/>
    <w:rsid w:val="0071311A"/>
    <w:rsid w:val="007140D8"/>
    <w:rsid w:val="007143C4"/>
    <w:rsid w:val="007240E6"/>
    <w:rsid w:val="00725B34"/>
    <w:rsid w:val="007303C8"/>
    <w:rsid w:val="007330CF"/>
    <w:rsid w:val="007333E7"/>
    <w:rsid w:val="007335FF"/>
    <w:rsid w:val="007370D7"/>
    <w:rsid w:val="007373AF"/>
    <w:rsid w:val="00740A8B"/>
    <w:rsid w:val="00743542"/>
    <w:rsid w:val="00745B05"/>
    <w:rsid w:val="00745E74"/>
    <w:rsid w:val="00747BB4"/>
    <w:rsid w:val="00751A8C"/>
    <w:rsid w:val="00753856"/>
    <w:rsid w:val="00753FAD"/>
    <w:rsid w:val="00754866"/>
    <w:rsid w:val="00755335"/>
    <w:rsid w:val="00755C40"/>
    <w:rsid w:val="00763D78"/>
    <w:rsid w:val="00770A03"/>
    <w:rsid w:val="00770F18"/>
    <w:rsid w:val="007745A7"/>
    <w:rsid w:val="0078182B"/>
    <w:rsid w:val="00781A0C"/>
    <w:rsid w:val="0078352C"/>
    <w:rsid w:val="00783791"/>
    <w:rsid w:val="007900B9"/>
    <w:rsid w:val="007905B5"/>
    <w:rsid w:val="00791058"/>
    <w:rsid w:val="007910D8"/>
    <w:rsid w:val="007924DE"/>
    <w:rsid w:val="0079380B"/>
    <w:rsid w:val="00796CB6"/>
    <w:rsid w:val="007A7FFB"/>
    <w:rsid w:val="007B2F0A"/>
    <w:rsid w:val="007C0D33"/>
    <w:rsid w:val="007C16F0"/>
    <w:rsid w:val="007C600D"/>
    <w:rsid w:val="007D1C34"/>
    <w:rsid w:val="007D2438"/>
    <w:rsid w:val="007D3BE7"/>
    <w:rsid w:val="007D447F"/>
    <w:rsid w:val="007D6717"/>
    <w:rsid w:val="007E2071"/>
    <w:rsid w:val="007E2E97"/>
    <w:rsid w:val="007E7BD7"/>
    <w:rsid w:val="007F10C8"/>
    <w:rsid w:val="007F73C1"/>
    <w:rsid w:val="00805771"/>
    <w:rsid w:val="00806BE7"/>
    <w:rsid w:val="00807A62"/>
    <w:rsid w:val="00811AD7"/>
    <w:rsid w:val="00811C9E"/>
    <w:rsid w:val="00815D0F"/>
    <w:rsid w:val="008213C0"/>
    <w:rsid w:val="0082275D"/>
    <w:rsid w:val="00827A97"/>
    <w:rsid w:val="00830C4A"/>
    <w:rsid w:val="008317EC"/>
    <w:rsid w:val="008319E3"/>
    <w:rsid w:val="00833ABE"/>
    <w:rsid w:val="00840F68"/>
    <w:rsid w:val="0084392C"/>
    <w:rsid w:val="008442AB"/>
    <w:rsid w:val="00844DF2"/>
    <w:rsid w:val="008564EB"/>
    <w:rsid w:val="00856ABF"/>
    <w:rsid w:val="00860994"/>
    <w:rsid w:val="008653A3"/>
    <w:rsid w:val="00866204"/>
    <w:rsid w:val="00866889"/>
    <w:rsid w:val="008678E4"/>
    <w:rsid w:val="008713B7"/>
    <w:rsid w:val="00875272"/>
    <w:rsid w:val="00882C61"/>
    <w:rsid w:val="00887029"/>
    <w:rsid w:val="008877A4"/>
    <w:rsid w:val="008905F8"/>
    <w:rsid w:val="00890D14"/>
    <w:rsid w:val="00890FC0"/>
    <w:rsid w:val="00891C9F"/>
    <w:rsid w:val="0089248D"/>
    <w:rsid w:val="00893BCB"/>
    <w:rsid w:val="00893D53"/>
    <w:rsid w:val="008A5154"/>
    <w:rsid w:val="008B6E62"/>
    <w:rsid w:val="008B7A4A"/>
    <w:rsid w:val="008C4B59"/>
    <w:rsid w:val="008C53AA"/>
    <w:rsid w:val="008C75C7"/>
    <w:rsid w:val="008C7F75"/>
    <w:rsid w:val="008D182C"/>
    <w:rsid w:val="008D22AF"/>
    <w:rsid w:val="008E698D"/>
    <w:rsid w:val="008F099C"/>
    <w:rsid w:val="008F142E"/>
    <w:rsid w:val="008F2646"/>
    <w:rsid w:val="008F3181"/>
    <w:rsid w:val="008F5B09"/>
    <w:rsid w:val="008F7517"/>
    <w:rsid w:val="009062D8"/>
    <w:rsid w:val="00906379"/>
    <w:rsid w:val="0091193E"/>
    <w:rsid w:val="00915980"/>
    <w:rsid w:val="00920BC2"/>
    <w:rsid w:val="00925175"/>
    <w:rsid w:val="00940796"/>
    <w:rsid w:val="009415E7"/>
    <w:rsid w:val="00941F00"/>
    <w:rsid w:val="00947517"/>
    <w:rsid w:val="009512BF"/>
    <w:rsid w:val="009555FC"/>
    <w:rsid w:val="00955DCF"/>
    <w:rsid w:val="00957C12"/>
    <w:rsid w:val="00967023"/>
    <w:rsid w:val="0096708D"/>
    <w:rsid w:val="009727F7"/>
    <w:rsid w:val="009754ED"/>
    <w:rsid w:val="009769FF"/>
    <w:rsid w:val="00984A1D"/>
    <w:rsid w:val="00987305"/>
    <w:rsid w:val="00993394"/>
    <w:rsid w:val="00995A37"/>
    <w:rsid w:val="00995D4C"/>
    <w:rsid w:val="00996DAA"/>
    <w:rsid w:val="00997699"/>
    <w:rsid w:val="009A1150"/>
    <w:rsid w:val="009A39E6"/>
    <w:rsid w:val="009A3E4E"/>
    <w:rsid w:val="009A44E5"/>
    <w:rsid w:val="009B3ACB"/>
    <w:rsid w:val="009B4C64"/>
    <w:rsid w:val="009D1FFC"/>
    <w:rsid w:val="009D2CF4"/>
    <w:rsid w:val="009D4329"/>
    <w:rsid w:val="009D4697"/>
    <w:rsid w:val="009D5D2F"/>
    <w:rsid w:val="009D7F0E"/>
    <w:rsid w:val="009E3E7E"/>
    <w:rsid w:val="009E5EF2"/>
    <w:rsid w:val="009F2062"/>
    <w:rsid w:val="009F70A3"/>
    <w:rsid w:val="00A03391"/>
    <w:rsid w:val="00A03BE7"/>
    <w:rsid w:val="00A03FB5"/>
    <w:rsid w:val="00A05ADE"/>
    <w:rsid w:val="00A10D8B"/>
    <w:rsid w:val="00A14B20"/>
    <w:rsid w:val="00A1650F"/>
    <w:rsid w:val="00A36AFF"/>
    <w:rsid w:val="00A40702"/>
    <w:rsid w:val="00A40E77"/>
    <w:rsid w:val="00A46C08"/>
    <w:rsid w:val="00A47BB0"/>
    <w:rsid w:val="00A507E0"/>
    <w:rsid w:val="00A57E40"/>
    <w:rsid w:val="00A6664C"/>
    <w:rsid w:val="00A66E21"/>
    <w:rsid w:val="00A71A36"/>
    <w:rsid w:val="00A730A5"/>
    <w:rsid w:val="00A7493F"/>
    <w:rsid w:val="00A75AD5"/>
    <w:rsid w:val="00A8147A"/>
    <w:rsid w:val="00A84A68"/>
    <w:rsid w:val="00A85279"/>
    <w:rsid w:val="00A87EF9"/>
    <w:rsid w:val="00A902D3"/>
    <w:rsid w:val="00A914E8"/>
    <w:rsid w:val="00A916B3"/>
    <w:rsid w:val="00A921BB"/>
    <w:rsid w:val="00A9304E"/>
    <w:rsid w:val="00A94646"/>
    <w:rsid w:val="00AA13D5"/>
    <w:rsid w:val="00AA219A"/>
    <w:rsid w:val="00AA366B"/>
    <w:rsid w:val="00AA68A1"/>
    <w:rsid w:val="00AA743A"/>
    <w:rsid w:val="00AB03BA"/>
    <w:rsid w:val="00AB16F7"/>
    <w:rsid w:val="00AB2841"/>
    <w:rsid w:val="00AB61F5"/>
    <w:rsid w:val="00AB6BC5"/>
    <w:rsid w:val="00AC2EDB"/>
    <w:rsid w:val="00AC6FD4"/>
    <w:rsid w:val="00AD06FD"/>
    <w:rsid w:val="00AD18AA"/>
    <w:rsid w:val="00AE30E4"/>
    <w:rsid w:val="00AE3D60"/>
    <w:rsid w:val="00AE6EE0"/>
    <w:rsid w:val="00AF16F6"/>
    <w:rsid w:val="00AF1C1D"/>
    <w:rsid w:val="00AF309F"/>
    <w:rsid w:val="00B00565"/>
    <w:rsid w:val="00B0085F"/>
    <w:rsid w:val="00B07740"/>
    <w:rsid w:val="00B10986"/>
    <w:rsid w:val="00B20FB3"/>
    <w:rsid w:val="00B25449"/>
    <w:rsid w:val="00B34D38"/>
    <w:rsid w:val="00B352DB"/>
    <w:rsid w:val="00B37A9C"/>
    <w:rsid w:val="00B4114C"/>
    <w:rsid w:val="00B43C10"/>
    <w:rsid w:val="00B43CB9"/>
    <w:rsid w:val="00B46CD5"/>
    <w:rsid w:val="00B51A47"/>
    <w:rsid w:val="00B54885"/>
    <w:rsid w:val="00B54A41"/>
    <w:rsid w:val="00B57264"/>
    <w:rsid w:val="00B61050"/>
    <w:rsid w:val="00B62C39"/>
    <w:rsid w:val="00B64AA2"/>
    <w:rsid w:val="00B6674C"/>
    <w:rsid w:val="00B74BE6"/>
    <w:rsid w:val="00B82073"/>
    <w:rsid w:val="00B94B0C"/>
    <w:rsid w:val="00B96953"/>
    <w:rsid w:val="00BA1AF5"/>
    <w:rsid w:val="00BA1E40"/>
    <w:rsid w:val="00BA6162"/>
    <w:rsid w:val="00BB3D44"/>
    <w:rsid w:val="00BB40E2"/>
    <w:rsid w:val="00BB7A39"/>
    <w:rsid w:val="00BC14D5"/>
    <w:rsid w:val="00BC37EE"/>
    <w:rsid w:val="00BC7F37"/>
    <w:rsid w:val="00BD08A3"/>
    <w:rsid w:val="00BD1FE5"/>
    <w:rsid w:val="00BD2F0D"/>
    <w:rsid w:val="00BE5BFD"/>
    <w:rsid w:val="00BF04CD"/>
    <w:rsid w:val="00BF0C7E"/>
    <w:rsid w:val="00BF288B"/>
    <w:rsid w:val="00BF2CC5"/>
    <w:rsid w:val="00BF7188"/>
    <w:rsid w:val="00BF7BA2"/>
    <w:rsid w:val="00C04689"/>
    <w:rsid w:val="00C04F64"/>
    <w:rsid w:val="00C10B9E"/>
    <w:rsid w:val="00C11847"/>
    <w:rsid w:val="00C12DDF"/>
    <w:rsid w:val="00C15A69"/>
    <w:rsid w:val="00C162FE"/>
    <w:rsid w:val="00C20013"/>
    <w:rsid w:val="00C210D1"/>
    <w:rsid w:val="00C24115"/>
    <w:rsid w:val="00C24A26"/>
    <w:rsid w:val="00C2624E"/>
    <w:rsid w:val="00C26686"/>
    <w:rsid w:val="00C30225"/>
    <w:rsid w:val="00C327EB"/>
    <w:rsid w:val="00C330F4"/>
    <w:rsid w:val="00C40291"/>
    <w:rsid w:val="00C43D32"/>
    <w:rsid w:val="00C43E8E"/>
    <w:rsid w:val="00C50458"/>
    <w:rsid w:val="00C52522"/>
    <w:rsid w:val="00C52D0E"/>
    <w:rsid w:val="00C53820"/>
    <w:rsid w:val="00C555FA"/>
    <w:rsid w:val="00C56F1E"/>
    <w:rsid w:val="00C61310"/>
    <w:rsid w:val="00C64065"/>
    <w:rsid w:val="00C6451F"/>
    <w:rsid w:val="00C6721D"/>
    <w:rsid w:val="00C74FA3"/>
    <w:rsid w:val="00C75084"/>
    <w:rsid w:val="00C75F65"/>
    <w:rsid w:val="00C764E5"/>
    <w:rsid w:val="00C7757B"/>
    <w:rsid w:val="00C80153"/>
    <w:rsid w:val="00C831F9"/>
    <w:rsid w:val="00C920E0"/>
    <w:rsid w:val="00C927E9"/>
    <w:rsid w:val="00C95B3B"/>
    <w:rsid w:val="00CA1546"/>
    <w:rsid w:val="00CA27D3"/>
    <w:rsid w:val="00CA5C6B"/>
    <w:rsid w:val="00CA6468"/>
    <w:rsid w:val="00CB41FC"/>
    <w:rsid w:val="00CC0301"/>
    <w:rsid w:val="00CD20E6"/>
    <w:rsid w:val="00CD68F2"/>
    <w:rsid w:val="00CD6C1E"/>
    <w:rsid w:val="00CE05B2"/>
    <w:rsid w:val="00CE3445"/>
    <w:rsid w:val="00CF5D2A"/>
    <w:rsid w:val="00D00047"/>
    <w:rsid w:val="00D039C3"/>
    <w:rsid w:val="00D0436A"/>
    <w:rsid w:val="00D06371"/>
    <w:rsid w:val="00D0644C"/>
    <w:rsid w:val="00D10182"/>
    <w:rsid w:val="00D14293"/>
    <w:rsid w:val="00D14E40"/>
    <w:rsid w:val="00D21FC6"/>
    <w:rsid w:val="00D23175"/>
    <w:rsid w:val="00D25820"/>
    <w:rsid w:val="00D274BC"/>
    <w:rsid w:val="00D31275"/>
    <w:rsid w:val="00D31646"/>
    <w:rsid w:val="00D3164C"/>
    <w:rsid w:val="00D33365"/>
    <w:rsid w:val="00D3365E"/>
    <w:rsid w:val="00D35BC0"/>
    <w:rsid w:val="00D369F7"/>
    <w:rsid w:val="00D36C8A"/>
    <w:rsid w:val="00D4031A"/>
    <w:rsid w:val="00D411C5"/>
    <w:rsid w:val="00D414D1"/>
    <w:rsid w:val="00D44846"/>
    <w:rsid w:val="00D52D1E"/>
    <w:rsid w:val="00D54BD3"/>
    <w:rsid w:val="00D6184F"/>
    <w:rsid w:val="00D627A1"/>
    <w:rsid w:val="00D670A6"/>
    <w:rsid w:val="00D704FB"/>
    <w:rsid w:val="00D70697"/>
    <w:rsid w:val="00D70B7D"/>
    <w:rsid w:val="00D73DA6"/>
    <w:rsid w:val="00D74974"/>
    <w:rsid w:val="00D77C8E"/>
    <w:rsid w:val="00D80C74"/>
    <w:rsid w:val="00D813A5"/>
    <w:rsid w:val="00D86F7F"/>
    <w:rsid w:val="00D905B2"/>
    <w:rsid w:val="00D975EB"/>
    <w:rsid w:val="00DA1023"/>
    <w:rsid w:val="00DA276C"/>
    <w:rsid w:val="00DA3300"/>
    <w:rsid w:val="00DA47EF"/>
    <w:rsid w:val="00DA796E"/>
    <w:rsid w:val="00DB4DB8"/>
    <w:rsid w:val="00DB5331"/>
    <w:rsid w:val="00DB540A"/>
    <w:rsid w:val="00DB6D8C"/>
    <w:rsid w:val="00DB76FE"/>
    <w:rsid w:val="00DC09E6"/>
    <w:rsid w:val="00DD06B5"/>
    <w:rsid w:val="00DD1E42"/>
    <w:rsid w:val="00DD28FE"/>
    <w:rsid w:val="00DD39D7"/>
    <w:rsid w:val="00DD4A73"/>
    <w:rsid w:val="00DD5993"/>
    <w:rsid w:val="00DD5A0E"/>
    <w:rsid w:val="00DD6070"/>
    <w:rsid w:val="00DF09F7"/>
    <w:rsid w:val="00DF49BD"/>
    <w:rsid w:val="00DF6E80"/>
    <w:rsid w:val="00DF719D"/>
    <w:rsid w:val="00DF721C"/>
    <w:rsid w:val="00E00197"/>
    <w:rsid w:val="00E01B11"/>
    <w:rsid w:val="00E039BE"/>
    <w:rsid w:val="00E04F0D"/>
    <w:rsid w:val="00E06262"/>
    <w:rsid w:val="00E079D6"/>
    <w:rsid w:val="00E1253E"/>
    <w:rsid w:val="00E1298B"/>
    <w:rsid w:val="00E158CD"/>
    <w:rsid w:val="00E26260"/>
    <w:rsid w:val="00E2626D"/>
    <w:rsid w:val="00E269E4"/>
    <w:rsid w:val="00E35803"/>
    <w:rsid w:val="00E3774C"/>
    <w:rsid w:val="00E40CBC"/>
    <w:rsid w:val="00E40D5F"/>
    <w:rsid w:val="00E4190D"/>
    <w:rsid w:val="00E516CB"/>
    <w:rsid w:val="00E51C83"/>
    <w:rsid w:val="00E57448"/>
    <w:rsid w:val="00E57F28"/>
    <w:rsid w:val="00E64686"/>
    <w:rsid w:val="00E66AF8"/>
    <w:rsid w:val="00E718DB"/>
    <w:rsid w:val="00E77393"/>
    <w:rsid w:val="00E816CB"/>
    <w:rsid w:val="00E8196B"/>
    <w:rsid w:val="00E826BA"/>
    <w:rsid w:val="00E83680"/>
    <w:rsid w:val="00E83B8B"/>
    <w:rsid w:val="00E84594"/>
    <w:rsid w:val="00E857B6"/>
    <w:rsid w:val="00E86049"/>
    <w:rsid w:val="00E92670"/>
    <w:rsid w:val="00E961F8"/>
    <w:rsid w:val="00EA0332"/>
    <w:rsid w:val="00EA24E4"/>
    <w:rsid w:val="00EA282B"/>
    <w:rsid w:val="00EA671F"/>
    <w:rsid w:val="00EB22C6"/>
    <w:rsid w:val="00EB7BE8"/>
    <w:rsid w:val="00EC52E5"/>
    <w:rsid w:val="00EC7111"/>
    <w:rsid w:val="00ED2338"/>
    <w:rsid w:val="00ED41F2"/>
    <w:rsid w:val="00ED6398"/>
    <w:rsid w:val="00ED6BBF"/>
    <w:rsid w:val="00EE0E32"/>
    <w:rsid w:val="00EE3745"/>
    <w:rsid w:val="00EE3D61"/>
    <w:rsid w:val="00EE6D4A"/>
    <w:rsid w:val="00EE7354"/>
    <w:rsid w:val="00EE7864"/>
    <w:rsid w:val="00EF2CD0"/>
    <w:rsid w:val="00F012EA"/>
    <w:rsid w:val="00F057A8"/>
    <w:rsid w:val="00F06FA1"/>
    <w:rsid w:val="00F13C0E"/>
    <w:rsid w:val="00F162CF"/>
    <w:rsid w:val="00F162FE"/>
    <w:rsid w:val="00F2033F"/>
    <w:rsid w:val="00F2199E"/>
    <w:rsid w:val="00F26136"/>
    <w:rsid w:val="00F356C7"/>
    <w:rsid w:val="00F366F3"/>
    <w:rsid w:val="00F37611"/>
    <w:rsid w:val="00F40636"/>
    <w:rsid w:val="00F41C98"/>
    <w:rsid w:val="00F420F0"/>
    <w:rsid w:val="00F46268"/>
    <w:rsid w:val="00F50010"/>
    <w:rsid w:val="00F50E82"/>
    <w:rsid w:val="00F562D6"/>
    <w:rsid w:val="00F640E0"/>
    <w:rsid w:val="00F82D41"/>
    <w:rsid w:val="00F85732"/>
    <w:rsid w:val="00F91BA3"/>
    <w:rsid w:val="00F9385C"/>
    <w:rsid w:val="00F95A1D"/>
    <w:rsid w:val="00F971DA"/>
    <w:rsid w:val="00FA314A"/>
    <w:rsid w:val="00FA6AB3"/>
    <w:rsid w:val="00FB0145"/>
    <w:rsid w:val="00FB3443"/>
    <w:rsid w:val="00FB3C84"/>
    <w:rsid w:val="00FB4004"/>
    <w:rsid w:val="00FB5F36"/>
    <w:rsid w:val="00FC7432"/>
    <w:rsid w:val="00FC7515"/>
    <w:rsid w:val="00FD19AF"/>
    <w:rsid w:val="00FD230C"/>
    <w:rsid w:val="00FD45BE"/>
    <w:rsid w:val="00FD671C"/>
    <w:rsid w:val="00FE2240"/>
    <w:rsid w:val="00FE3413"/>
    <w:rsid w:val="00FE3FFD"/>
    <w:rsid w:val="00FE67EA"/>
    <w:rsid w:val="00FE68EB"/>
    <w:rsid w:val="00FF35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90A5D9"/>
  <w15:docId w15:val="{61E4A0E5-8BC4-476D-80C1-AB664D925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856A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link w:val="Nadpis4Char"/>
    <w:uiPriority w:val="9"/>
    <w:qFormat/>
    <w:locked/>
    <w:rsid w:val="006054D5"/>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unhideWhenUsed/>
    <w:rsid w:val="003D10AC"/>
    <w:rPr>
      <w:sz w:val="16"/>
      <w:szCs w:val="16"/>
    </w:rPr>
  </w:style>
  <w:style w:type="paragraph" w:styleId="Textkomente">
    <w:name w:val="annotation text"/>
    <w:basedOn w:val="Normln"/>
    <w:link w:val="TextkomenteChar"/>
    <w:uiPriority w:val="99"/>
    <w:unhideWhenUsed/>
    <w:rsid w:val="003D10AC"/>
  </w:style>
  <w:style w:type="character" w:customStyle="1" w:styleId="TextkomenteChar">
    <w:name w:val="Text komentáře Char"/>
    <w:basedOn w:val="Standardnpsmoodstavce"/>
    <w:link w:val="Textkomente"/>
    <w:uiPriority w:val="99"/>
    <w:rsid w:val="003D10AC"/>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D10AC"/>
    <w:rPr>
      <w:b/>
      <w:bCs/>
    </w:rPr>
  </w:style>
  <w:style w:type="character" w:customStyle="1" w:styleId="PedmtkomenteChar">
    <w:name w:val="Předmět komentáře Char"/>
    <w:basedOn w:val="TextkomenteChar"/>
    <w:link w:val="Pedmtkomente"/>
    <w:uiPriority w:val="99"/>
    <w:semiHidden/>
    <w:rsid w:val="003D10AC"/>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906379"/>
    <w:rPr>
      <w:color w:val="0000FF" w:themeColor="hyperlink"/>
      <w:u w:val="single"/>
    </w:rPr>
  </w:style>
  <w:style w:type="paragraph" w:customStyle="1" w:styleId="TableParagraph">
    <w:name w:val="Table Paragraph"/>
    <w:basedOn w:val="Normln"/>
    <w:uiPriority w:val="1"/>
    <w:qFormat/>
    <w:rsid w:val="00770F18"/>
    <w:pPr>
      <w:widowControl w:val="0"/>
      <w:ind w:left="64"/>
    </w:pPr>
    <w:rPr>
      <w:sz w:val="22"/>
      <w:szCs w:val="22"/>
      <w:lang w:val="en-US" w:eastAsia="en-US"/>
    </w:rPr>
  </w:style>
  <w:style w:type="paragraph" w:styleId="Odstavecseseznamem">
    <w:name w:val="List Paragraph"/>
    <w:basedOn w:val="Normln"/>
    <w:uiPriority w:val="34"/>
    <w:qFormat/>
    <w:rsid w:val="003E0620"/>
    <w:pPr>
      <w:ind w:left="720"/>
      <w:contextualSpacing/>
    </w:pPr>
  </w:style>
  <w:style w:type="paragraph" w:styleId="Normlnweb">
    <w:name w:val="Normal (Web)"/>
    <w:basedOn w:val="Normln"/>
    <w:uiPriority w:val="99"/>
    <w:unhideWhenUsed/>
    <w:rsid w:val="00E83B8B"/>
    <w:pPr>
      <w:spacing w:before="100" w:beforeAutospacing="1" w:after="100" w:afterAutospacing="1"/>
    </w:pPr>
    <w:rPr>
      <w:sz w:val="24"/>
      <w:szCs w:val="24"/>
    </w:rPr>
  </w:style>
  <w:style w:type="character" w:customStyle="1" w:styleId="Nadpis4Char">
    <w:name w:val="Nadpis 4 Char"/>
    <w:basedOn w:val="Standardnpsmoodstavce"/>
    <w:link w:val="Nadpis4"/>
    <w:uiPriority w:val="9"/>
    <w:rsid w:val="006054D5"/>
    <w:rPr>
      <w:rFonts w:ascii="Times New Roman" w:eastAsia="Times New Roman" w:hAnsi="Times New Roman" w:cs="Times New Roman"/>
      <w:b/>
      <w:bCs/>
      <w:sz w:val="24"/>
      <w:szCs w:val="24"/>
    </w:rPr>
  </w:style>
  <w:style w:type="character" w:customStyle="1" w:styleId="sourcetitletxt1">
    <w:name w:val="sourcetitle_txt1"/>
    <w:rsid w:val="00B34D38"/>
  </w:style>
  <w:style w:type="character" w:customStyle="1" w:styleId="databold">
    <w:name w:val="data_bold"/>
    <w:rsid w:val="006950AA"/>
  </w:style>
  <w:style w:type="paragraph" w:customStyle="1" w:styleId="western">
    <w:name w:val="western"/>
    <w:basedOn w:val="Normln"/>
    <w:rsid w:val="00A14B20"/>
    <w:pPr>
      <w:spacing w:before="100" w:beforeAutospacing="1" w:after="144" w:line="288" w:lineRule="auto"/>
    </w:pPr>
  </w:style>
  <w:style w:type="character" w:customStyle="1" w:styleId="hithilite">
    <w:name w:val="hithilite"/>
    <w:rsid w:val="00F50E82"/>
  </w:style>
  <w:style w:type="character" w:customStyle="1" w:styleId="xhithilite">
    <w:name w:val="x_hithilite"/>
    <w:rsid w:val="00F50E82"/>
  </w:style>
  <w:style w:type="character" w:customStyle="1" w:styleId="authorlink">
    <w:name w:val="author_link"/>
    <w:rsid w:val="006A0883"/>
  </w:style>
  <w:style w:type="paragraph" w:styleId="Zkladntext">
    <w:name w:val="Body Text"/>
    <w:basedOn w:val="Normln"/>
    <w:link w:val="ZkladntextChar"/>
    <w:rsid w:val="00CD20E6"/>
    <w:pPr>
      <w:suppressAutoHyphens/>
      <w:spacing w:after="140" w:line="288" w:lineRule="auto"/>
    </w:pPr>
    <w:rPr>
      <w:kern w:val="1"/>
    </w:rPr>
  </w:style>
  <w:style w:type="character" w:customStyle="1" w:styleId="ZkladntextChar">
    <w:name w:val="Základní text Char"/>
    <w:basedOn w:val="Standardnpsmoodstavce"/>
    <w:link w:val="Zkladntext"/>
    <w:rsid w:val="00CD20E6"/>
    <w:rPr>
      <w:rFonts w:ascii="Times New Roman" w:eastAsia="Times New Roman" w:hAnsi="Times New Roman" w:cs="Times New Roman"/>
      <w:kern w:val="1"/>
      <w:sz w:val="20"/>
      <w:szCs w:val="20"/>
    </w:rPr>
  </w:style>
  <w:style w:type="paragraph" w:styleId="Revize">
    <w:name w:val="Revision"/>
    <w:hidden/>
    <w:uiPriority w:val="99"/>
    <w:semiHidden/>
    <w:rsid w:val="00A75AD5"/>
    <w:rPr>
      <w:rFonts w:ascii="Times New Roman" w:eastAsia="Times New Roman" w:hAnsi="Times New Roman" w:cs="Times New Roman"/>
      <w:sz w:val="20"/>
      <w:szCs w:val="20"/>
    </w:rPr>
  </w:style>
  <w:style w:type="paragraph" w:customStyle="1" w:styleId="xxmsonormal">
    <w:name w:val="x_x_msonormal"/>
    <w:basedOn w:val="Normln"/>
    <w:rsid w:val="00E51C83"/>
    <w:pPr>
      <w:spacing w:before="100" w:beforeAutospacing="1" w:after="100" w:afterAutospacing="1"/>
    </w:pPr>
    <w:rPr>
      <w:sz w:val="24"/>
      <w:szCs w:val="24"/>
    </w:rPr>
  </w:style>
  <w:style w:type="character" w:customStyle="1" w:styleId="txt">
    <w:name w:val="txt"/>
    <w:basedOn w:val="Standardnpsmoodstavce"/>
    <w:rsid w:val="006B03AD"/>
  </w:style>
  <w:style w:type="character" w:customStyle="1" w:styleId="txtbold">
    <w:name w:val="txtbold"/>
    <w:basedOn w:val="Standardnpsmoodstavce"/>
    <w:rsid w:val="006B03AD"/>
  </w:style>
  <w:style w:type="character" w:styleId="Zdraznn">
    <w:name w:val="Emphasis"/>
    <w:basedOn w:val="Standardnpsmoodstavce"/>
    <w:uiPriority w:val="20"/>
    <w:qFormat/>
    <w:locked/>
    <w:rsid w:val="006B03AD"/>
    <w:rPr>
      <w:i/>
      <w:iCs/>
    </w:rPr>
  </w:style>
  <w:style w:type="character" w:styleId="Sledovanodkaz">
    <w:name w:val="FollowedHyperlink"/>
    <w:basedOn w:val="Standardnpsmoodstavce"/>
    <w:uiPriority w:val="99"/>
    <w:semiHidden/>
    <w:unhideWhenUsed/>
    <w:rsid w:val="002F1391"/>
    <w:rPr>
      <w:color w:val="800080" w:themeColor="followedHyperlink"/>
      <w:u w:val="single"/>
    </w:rPr>
  </w:style>
  <w:style w:type="character" w:styleId="Siln">
    <w:name w:val="Strong"/>
    <w:basedOn w:val="Standardnpsmoodstavce"/>
    <w:uiPriority w:val="22"/>
    <w:qFormat/>
    <w:locked/>
    <w:rsid w:val="00A6664C"/>
    <w:rPr>
      <w:b/>
      <w:bCs/>
    </w:rPr>
  </w:style>
  <w:style w:type="character" w:customStyle="1" w:styleId="Nadpis1Char">
    <w:name w:val="Nadpis 1 Char"/>
    <w:basedOn w:val="Standardnpsmoodstavce"/>
    <w:link w:val="Nadpis1"/>
    <w:rsid w:val="00856ABF"/>
    <w:rPr>
      <w:rFonts w:asciiTheme="majorHAnsi" w:eastAsiaTheme="majorEastAsia" w:hAnsiTheme="majorHAnsi" w:cstheme="majorBidi"/>
      <w:b/>
      <w:bCs/>
      <w:color w:val="365F91" w:themeColor="accent1" w:themeShade="BF"/>
      <w:sz w:val="28"/>
      <w:szCs w:val="28"/>
    </w:rPr>
  </w:style>
  <w:style w:type="character" w:customStyle="1" w:styleId="title-text">
    <w:name w:val="title-text"/>
    <w:basedOn w:val="Standardnpsmoodstavce"/>
    <w:rsid w:val="00856ABF"/>
  </w:style>
  <w:style w:type="character" w:customStyle="1" w:styleId="author">
    <w:name w:val="author"/>
    <w:basedOn w:val="Standardnpsmoodstavce"/>
    <w:rsid w:val="00064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1503">
      <w:bodyDiv w:val="1"/>
      <w:marLeft w:val="0"/>
      <w:marRight w:val="0"/>
      <w:marTop w:val="0"/>
      <w:marBottom w:val="0"/>
      <w:divBdr>
        <w:top w:val="none" w:sz="0" w:space="0" w:color="auto"/>
        <w:left w:val="none" w:sz="0" w:space="0" w:color="auto"/>
        <w:bottom w:val="none" w:sz="0" w:space="0" w:color="auto"/>
        <w:right w:val="none" w:sz="0" w:space="0" w:color="auto"/>
      </w:divBdr>
    </w:div>
    <w:div w:id="258409925">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8965097">
      <w:bodyDiv w:val="1"/>
      <w:marLeft w:val="0"/>
      <w:marRight w:val="0"/>
      <w:marTop w:val="0"/>
      <w:marBottom w:val="0"/>
      <w:divBdr>
        <w:top w:val="none" w:sz="0" w:space="0" w:color="auto"/>
        <w:left w:val="none" w:sz="0" w:space="0" w:color="auto"/>
        <w:bottom w:val="none" w:sz="0" w:space="0" w:color="auto"/>
        <w:right w:val="none" w:sz="0" w:space="0" w:color="auto"/>
      </w:divBdr>
    </w:div>
    <w:div w:id="404453441">
      <w:bodyDiv w:val="1"/>
      <w:marLeft w:val="0"/>
      <w:marRight w:val="0"/>
      <w:marTop w:val="0"/>
      <w:marBottom w:val="0"/>
      <w:divBdr>
        <w:top w:val="none" w:sz="0" w:space="0" w:color="auto"/>
        <w:left w:val="none" w:sz="0" w:space="0" w:color="auto"/>
        <w:bottom w:val="none" w:sz="0" w:space="0" w:color="auto"/>
        <w:right w:val="none" w:sz="0" w:space="0" w:color="auto"/>
      </w:divBdr>
    </w:div>
    <w:div w:id="618298446">
      <w:bodyDiv w:val="1"/>
      <w:marLeft w:val="0"/>
      <w:marRight w:val="0"/>
      <w:marTop w:val="0"/>
      <w:marBottom w:val="0"/>
      <w:divBdr>
        <w:top w:val="none" w:sz="0" w:space="0" w:color="auto"/>
        <w:left w:val="none" w:sz="0" w:space="0" w:color="auto"/>
        <w:bottom w:val="none" w:sz="0" w:space="0" w:color="auto"/>
        <w:right w:val="none" w:sz="0" w:space="0" w:color="auto"/>
      </w:divBdr>
    </w:div>
    <w:div w:id="652611717">
      <w:bodyDiv w:val="1"/>
      <w:marLeft w:val="0"/>
      <w:marRight w:val="0"/>
      <w:marTop w:val="0"/>
      <w:marBottom w:val="0"/>
      <w:divBdr>
        <w:top w:val="none" w:sz="0" w:space="0" w:color="auto"/>
        <w:left w:val="none" w:sz="0" w:space="0" w:color="auto"/>
        <w:bottom w:val="none" w:sz="0" w:space="0" w:color="auto"/>
        <w:right w:val="none" w:sz="0" w:space="0" w:color="auto"/>
      </w:divBdr>
    </w:div>
    <w:div w:id="1027684308">
      <w:bodyDiv w:val="1"/>
      <w:marLeft w:val="0"/>
      <w:marRight w:val="0"/>
      <w:marTop w:val="0"/>
      <w:marBottom w:val="0"/>
      <w:divBdr>
        <w:top w:val="none" w:sz="0" w:space="0" w:color="auto"/>
        <w:left w:val="none" w:sz="0" w:space="0" w:color="auto"/>
        <w:bottom w:val="none" w:sz="0" w:space="0" w:color="auto"/>
        <w:right w:val="none" w:sz="0" w:space="0" w:color="auto"/>
      </w:divBdr>
    </w:div>
    <w:div w:id="206047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arc.crcnetbase.com/isbn/9781466568761" TargetMode="External"/><Relationship Id="rId21"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42" Type="http://schemas.openxmlformats.org/officeDocument/2006/relationships/hyperlink" Target="http://app.knovel.com/hotlink/toc/id:kpEMAIMPE1/engineering_materials_2__an_introduction_to_microstructures_and_processing_4th_edition" TargetMode="External"/><Relationship Id="rId47" Type="http://schemas.openxmlformats.org/officeDocument/2006/relationships/hyperlink" Target="http://onlinelibrary.wiley.com/book/10.1002/9781119108580" TargetMode="External"/><Relationship Id="rId63" Type="http://schemas.openxmlformats.org/officeDocument/2006/relationships/hyperlink" Target="http://search.ebscohost.com/login.aspx?direct=true&amp;scope=site&amp;db=nlebk&amp;AN=1649240" TargetMode="External"/><Relationship Id="rId68" Type="http://schemas.openxmlformats.org/officeDocument/2006/relationships/hyperlink" Target="mailto:ponizil@utb.cz" TargetMode="External"/><Relationship Id="rId84" Type="http://schemas.openxmlformats.org/officeDocument/2006/relationships/hyperlink" Target="http://pubs.rsc.org/en/results?searchtext=Author%3AM.%20Sekine" TargetMode="External"/><Relationship Id="rId89" Type="http://schemas.openxmlformats.org/officeDocument/2006/relationships/hyperlink" Target="http://www.scopus.com/authid/detail.uri?origin=resultslist&amp;authorId=55953644900&amp;zone=" TargetMode="External"/><Relationship Id="rId16" Type="http://schemas.openxmlformats.org/officeDocument/2006/relationships/hyperlink" Target="https://www.utb.cz/mdocs-posts/i-uplne-zneni-studijniho-a-zkusebniho-radu-utb-ve-zline/" TargetMode="External"/><Relationship Id="rId107" Type="http://schemas.openxmlformats.org/officeDocument/2006/relationships/header" Target="header1.xml"/><Relationship Id="rId11" Type="http://schemas.openxmlformats.org/officeDocument/2006/relationships/hyperlink" Target="https://www.utb.cz/mdocs-posts/smernice-rektora-c-15-2019/" TargetMode="External"/><Relationship Id="rId32" Type="http://schemas.openxmlformats.org/officeDocument/2006/relationships/hyperlink" Target="http://app.knovel.com/hotlink/toc/id:kpNFA0000K/nanofabrication__fundamentals_and_applications" TargetMode="External"/><Relationship Id="rId37" Type="http://schemas.openxmlformats.org/officeDocument/2006/relationships/hyperlink" Target="http://app.knovel.com/web/toc.v/cid:kpMFUB000J" TargetMode="External"/><Relationship Id="rId53" Type="http://schemas.openxmlformats.org/officeDocument/2006/relationships/hyperlink" Target="mailto:lehocky@utb.cz" TargetMode="External"/><Relationship Id="rId58" Type="http://schemas.openxmlformats.org/officeDocument/2006/relationships/hyperlink" Target="mailto:lehocky@utb.cz" TargetMode="External"/><Relationship Id="rId74" Type="http://schemas.openxmlformats.org/officeDocument/2006/relationships/hyperlink" Target="https://apps.webofknowledge.com/DaisyOneClickSearch.do?product=WOS&amp;search_mode=DaisyOneClickSearch&amp;colName=WOS&amp;SID=E5mf5yT5VNSqpaj4kdc&amp;author_name=Mracek,%20A&amp;dais_id=1928538&amp;excludeEventConfig=ExcludeIfFromFullRecPage" TargetMode="External"/><Relationship Id="rId79" Type="http://schemas.openxmlformats.org/officeDocument/2006/relationships/hyperlink" Target="http://pubs.rsc.org/en/results?searchtext=Author%3AR.%20Olejnik" TargetMode="External"/><Relationship Id="rId102" Type="http://schemas.openxmlformats.org/officeDocument/2006/relationships/hyperlink" Target="http://portal.k.utb.cz/databases/alphabetical/" TargetMode="External"/><Relationship Id="rId5" Type="http://schemas.openxmlformats.org/officeDocument/2006/relationships/webSettings" Target="webSettings.xml"/><Relationship Id="rId90" Type="http://schemas.openxmlformats.org/officeDocument/2006/relationships/hyperlink" Target="http://www.scopus.com/authid/detail.uri?origin=resultslist&amp;authorId=6508361816&amp;zone=" TargetMode="External"/><Relationship Id="rId95" Type="http://schemas.openxmlformats.org/officeDocument/2006/relationships/hyperlink" Target="http://www.plastko.utb.cz/index.php/about-us" TargetMode="External"/><Relationship Id="rId22" Type="http://schemas.openxmlformats.org/officeDocument/2006/relationships/hyperlink" Target="mailto:hausnerova@utb.cz" TargetMode="External"/><Relationship Id="rId27" Type="http://schemas.openxmlformats.org/officeDocument/2006/relationships/hyperlink" Target="mailto:vilcakova@utb.cz" TargetMode="External"/><Relationship Id="rId43" Type="http://schemas.openxmlformats.org/officeDocument/2006/relationships/hyperlink" Target="mailto:kocman@utb.cz" TargetMode="External"/><Relationship Id="rId48" Type="http://schemas.openxmlformats.org/officeDocument/2006/relationships/hyperlink" Target="http://search.ebscohost.com/login.aspx?direct=true&amp;db=nlebk&amp;AN=593669&amp;lang=cs&amp;site=ehost-live" TargetMode="External"/><Relationship Id="rId64" Type="http://schemas.openxmlformats.org/officeDocument/2006/relationships/hyperlink" Target="http://search.ebscohost.com/login.aspx?direct=true&amp;db=nlebk&amp;AN=578152&amp;lang=cs&amp;site=ehost-live" TargetMode="External"/><Relationship Id="rId69" Type="http://schemas.openxmlformats.org/officeDocument/2006/relationships/hyperlink" Target="http://onlinelibrary.wiley.com/book/10.1002/9781118562598" TargetMode="External"/><Relationship Id="rId80" Type="http://schemas.openxmlformats.org/officeDocument/2006/relationships/hyperlink" Target="http://pubs.rsc.org/en/results?searchtext=Author%3AG.%20Filipi%C4%8D" TargetMode="External"/><Relationship Id="rId85" Type="http://schemas.openxmlformats.org/officeDocument/2006/relationships/hyperlink" Target="http://pubs.rsc.org/en/results?searchtext=Author%3AM.%20Hori" TargetMode="External"/><Relationship Id="rId12" Type="http://schemas.openxmlformats.org/officeDocument/2006/relationships/hyperlink" Target="https://www.utb.cz/mdocs-posts/sr_25_2017_p6/" TargetMode="External"/><Relationship Id="rId17" Type="http://schemas.openxmlformats.org/officeDocument/2006/relationships/hyperlink" Target="https://www.utb.cz/mdocs-posts/smernice-rektora-c-15-2019/" TargetMode="External"/><Relationship Id="rId33" Type="http://schemas.openxmlformats.org/officeDocument/2006/relationships/hyperlink" Target="mailto:kuritka@utb.cz" TargetMode="External"/><Relationship Id="rId38" Type="http://schemas.openxmlformats.org/officeDocument/2006/relationships/hyperlink" Target="http://search.ebscohost.com/login.aspx?direct=true&amp;db=nlebk&amp;AN=453733&amp;lang=cs&amp;site=ehost-live" TargetMode="External"/><Relationship Id="rId59" Type="http://schemas.openxmlformats.org/officeDocument/2006/relationships/hyperlink" Target="http://app.knovel.com/web/toc.v/cid:kpCSR00018/viewerType:toc/" TargetMode="External"/><Relationship Id="rId103" Type="http://schemas.openxmlformats.org/officeDocument/2006/relationships/hyperlink" Target="http://www.cps.utb.cz" TargetMode="External"/><Relationship Id="rId108" Type="http://schemas.openxmlformats.org/officeDocument/2006/relationships/footer" Target="footer1.xml"/><Relationship Id="rId54" Type="http://schemas.openxmlformats.org/officeDocument/2006/relationships/hyperlink" Target="http://onlinelibrary.wiley.com/book/10.1002/9783527629411" TargetMode="External"/><Relationship Id="rId70" Type="http://schemas.openxmlformats.org/officeDocument/2006/relationships/hyperlink" Target="http://search.ebscohost.com/login.aspx?direct=true&amp;db=nlebk&amp;AN=540165&amp;lang=cs&amp;site=ehost-live" TargetMode="External"/><Relationship Id="rId75" Type="http://schemas.openxmlformats.org/officeDocument/2006/relationships/hyperlink" Target="https://apps.webofknowledge.com/DaisyOneClickSearch.do?product=WOS&amp;search_mode=DaisyOneClickSearch&amp;colName=WOS&amp;SID=E5mf5yT5VNSqpaj4kdc&amp;author_name=Sedlacek,%20T&amp;dais_id=1110914&amp;excludeEventConfig=ExcludeIfFromFullRecPage" TargetMode="External"/><Relationship Id="rId91" Type="http://schemas.openxmlformats.org/officeDocument/2006/relationships/hyperlink" Target="http://www.scopus.com/record/display.uri?eid=2-s2.0-84958767066&amp;origin=resultslist&amp;sort=plf-f&amp;src=s&amp;st1=vilcakova+j.&amp;st2=&amp;sid=F1D9E98B52BE650F5E780973817BF6BE.Vdktg6RVtMfaQJ4pNTCQ%3a20&amp;sot=b&amp;sdt=b&amp;sl=25&amp;s=AUTHOR-NAME%28vilcakova+j.%29&amp;relpos=0&amp;citeCnt=0&amp;searchTerm=" TargetMode="External"/><Relationship Id="rId96" Type="http://schemas.openxmlformats.org/officeDocument/2006/relationships/hyperlink" Target="http://isctt.utb.cz/konference-plastko-201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tb.cz/mdocs-posts/smernice-rektora-c-15-2019/" TargetMode="External"/><Relationship Id="rId23" Type="http://schemas.openxmlformats.org/officeDocument/2006/relationships/hyperlink" Target="http://app.knovel.com/web/toc.v/cid:kpPT000001/viewerType:toc//root_slug:polymer_testing" TargetMode="External"/><Relationship Id="rId28" Type="http://schemas.openxmlformats.org/officeDocument/2006/relationships/hyperlink" Target="http://onlinelibrary.wiley.com/book/10.1002/9783527639953" TargetMode="External"/><Relationship Id="rId36" Type="http://schemas.openxmlformats.org/officeDocument/2006/relationships/hyperlink" Target="mailto:slobodian@utb.cz" TargetMode="External"/><Relationship Id="rId49" Type="http://schemas.openxmlformats.org/officeDocument/2006/relationships/hyperlink" Target="mailto:sedlacek@utb.cz" TargetMode="External"/><Relationship Id="rId57" Type="http://schemas.openxmlformats.org/officeDocument/2006/relationships/hyperlink" Target="http://app.knovel.com/hotlink/toc/id:kpFCSE000C/foundations_of_colloid_science_2nd_edition" TargetMode="External"/><Relationship Id="rId106" Type="http://schemas.openxmlformats.org/officeDocument/2006/relationships/hyperlink" Target="https://www.rvvi.cz/cep?s=jednoduche-vyhledavani&amp;ss=detail&amp;n=0&amp;h=EF16_018%2F0002720" TargetMode="External"/><Relationship Id="rId10" Type="http://schemas.openxmlformats.org/officeDocument/2006/relationships/hyperlink" Target="https://www.utb.cz/mdocs-posts/i-uplne-zneni-studijniho-a-zkusebniho-radu-utb-ve-zline/" TargetMode="External"/><Relationship Id="rId31" Type="http://schemas.openxmlformats.org/officeDocument/2006/relationships/hyperlink" Target="http://search.ebscohost.com/login.aspx?direct=true&amp;scope=site&amp;db=nlebk&amp;AN=1625098" TargetMode="External"/><Relationship Id="rId44" Type="http://schemas.openxmlformats.org/officeDocument/2006/relationships/hyperlink" Target="https://www.sciencedirect.com/book/9780123859693/designing-science-presentations" TargetMode="External"/><Relationship Id="rId52" Type="http://schemas.openxmlformats.org/officeDocument/2006/relationships/hyperlink" Target="http://app.knovel.com/web/toc.v/cid:kpMPOC0004" TargetMode="External"/><Relationship Id="rId60" Type="http://schemas.openxmlformats.org/officeDocument/2006/relationships/hyperlink" Target="http://search.ebscohost.com/login.aspx?direct=true&amp;scope=site&amp;db=nlebk&amp;AN=1693626" TargetMode="External"/><Relationship Id="rId65" Type="http://schemas.openxmlformats.org/officeDocument/2006/relationships/hyperlink" Target="http://onlinelibrary.wiley.com/book/10.1002/9781118354377" TargetMode="External"/><Relationship Id="rId73" Type="http://schemas.openxmlformats.org/officeDocument/2006/relationships/hyperlink" Target="https://apps.webofknowledge.com/DaisyOneClickSearch.do?product=WOS&amp;search_mode=DaisyOneClickSearch&amp;colName=WOS&amp;SID=E5mf5yT5VNSqpaj4kdc&amp;author_name=Musilova,%20L&amp;dais_id=6134682&amp;excludeEventConfig=ExcludeIfFromFullRecPage" TargetMode="External"/><Relationship Id="rId78" Type="http://schemas.openxmlformats.org/officeDocument/2006/relationships/hyperlink" Target="http://pubs.rsc.org/en/results?searchtext=Author%3AU.%20Cvelbar" TargetMode="External"/><Relationship Id="rId81" Type="http://schemas.openxmlformats.org/officeDocument/2006/relationships/hyperlink" Target="http://pubs.rsc.org/en/results?searchtext=Author%3AH.%20Watanabe" TargetMode="External"/><Relationship Id="rId86" Type="http://schemas.openxmlformats.org/officeDocument/2006/relationships/hyperlink" Target="http://www.scopus.com/authid/detail.uri?origin=resultslist&amp;authorId=15733398300&amp;zone=" TargetMode="External"/><Relationship Id="rId94" Type="http://schemas.openxmlformats.org/officeDocument/2006/relationships/hyperlink" Target="https://twitter.com/Research_UTB/status/983627105421455360" TargetMode="External"/><Relationship Id="rId99" Type="http://schemas.openxmlformats.org/officeDocument/2006/relationships/hyperlink" Target="http://digilib.k.utb.cz" TargetMode="External"/><Relationship Id="rId101"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www.utb.cz/mdocs-posts/sr_5_2017/" TargetMode="External"/><Relationship Id="rId18" Type="http://schemas.openxmlformats.org/officeDocument/2006/relationships/hyperlink" Target="http://search.ebscohost.com/login.aspx?direct=true&amp;scope=site&amp;db=nlebk&amp;AN=1220721" TargetMode="External"/><Relationship Id="rId39" Type="http://schemas.openxmlformats.org/officeDocument/2006/relationships/hyperlink" Target="http://app.knovel.com/hotlink/toc/id:kpMNME0001/metallurgy_for_the_nonmetallurgist_2nd_edition" TargetMode="External"/><Relationship Id="rId109" Type="http://schemas.openxmlformats.org/officeDocument/2006/relationships/fontTable" Target="fontTable.xml"/><Relationship Id="rId34" Type="http://schemas.openxmlformats.org/officeDocument/2006/relationships/hyperlink" Target="http://app.knovel.com/hotlink/toc/id:kpSTE0001U/sensors_and_transducers_3rd_edition" TargetMode="External"/><Relationship Id="rId50" Type="http://schemas.openxmlformats.org/officeDocument/2006/relationships/hyperlink" Target="http://marc.crcnetbase.com/isbn/9781482260243" TargetMode="External"/><Relationship Id="rId55" Type="http://schemas.openxmlformats.org/officeDocument/2006/relationships/hyperlink" Target="http://app.knovel.com/hotlink/toc/id:kpMFSAICN3/molecular_forces_and_self_assembly__in_colloid_nano_sciences_and_biology" TargetMode="External"/><Relationship Id="rId76" Type="http://schemas.openxmlformats.org/officeDocument/2006/relationships/hyperlink" Target="http://apps.webofknowledge.com/full_record.do?product=WOS&amp;search_mode=GeneralSearch&amp;qid=1&amp;SID=E4Pd3MM8ekw9JFOPnnM&amp;page=1&amp;doc=3" TargetMode="External"/><Relationship Id="rId97" Type="http://schemas.openxmlformats.org/officeDocument/2006/relationships/hyperlink" Target="http://www.inovace.utb.cz/files/Program_Plastko_2012__FINAL10_CZ.pdf" TargetMode="External"/><Relationship Id="rId104" Type="http://schemas.openxmlformats.org/officeDocument/2006/relationships/hyperlink" Target="http://cps.utb.cz/cs/veda-a-vyzkum/pristrojove-vybaveni" TargetMode="External"/><Relationship Id="rId7" Type="http://schemas.openxmlformats.org/officeDocument/2006/relationships/endnotes" Target="endnotes.xml"/><Relationship Id="rId71" Type="http://schemas.openxmlformats.org/officeDocument/2006/relationships/hyperlink" Target="mailto:slobodian@utb.cz" TargetMode="External"/><Relationship Id="rId92" Type="http://schemas.openxmlformats.org/officeDocument/2006/relationships/hyperlink" Target="http://www.scopus.com/source/sourceInfo.uri?sourceId=21177&amp;origin=resultslist" TargetMode="External"/><Relationship Id="rId2" Type="http://schemas.openxmlformats.org/officeDocument/2006/relationships/numbering" Target="numbering.xml"/><Relationship Id="rId29" Type="http://schemas.openxmlformats.org/officeDocument/2006/relationships/hyperlink" Target="http://app.knovel.com/web/toc.v/cid:kpN0000029" TargetMode="External"/><Relationship Id="rId24" Type="http://schemas.openxmlformats.org/officeDocument/2006/relationships/hyperlink" Target="http://app.knovel.com/web/toc.v/cid:kpTAPTP003/viewerType:toc//root_slug:thermal-analysis-plastics/url_slug:thermal-analysis-plastics/" TargetMode="External"/><Relationship Id="rId40" Type="http://schemas.openxmlformats.org/officeDocument/2006/relationships/hyperlink" Target="http://app.knovel.com/web/toc.v/cid:kpCMHVMMC1" TargetMode="External"/><Relationship Id="rId45" Type="http://schemas.openxmlformats.org/officeDocument/2006/relationships/hyperlink" Target="mailto:lengalova@utb.cz" TargetMode="External"/><Relationship Id="rId66" Type="http://schemas.openxmlformats.org/officeDocument/2006/relationships/hyperlink" Target="mailto:yadav@utb.cz" TargetMode="External"/><Relationship Id="rId87" Type="http://schemas.openxmlformats.org/officeDocument/2006/relationships/hyperlink" Target="http://www.scopus.com/authid/detail.uri?origin=resultslist&amp;authorId=6603087669&amp;zone=" TargetMode="External"/><Relationship Id="rId110" Type="http://schemas.openxmlformats.org/officeDocument/2006/relationships/theme" Target="theme/theme1.xml"/><Relationship Id="rId61" Type="http://schemas.openxmlformats.org/officeDocument/2006/relationships/hyperlink" Target="http://app.knovel.com/web/toc.v/cid:kpUR00000I/viewerType:toc/" TargetMode="External"/><Relationship Id="rId82" Type="http://schemas.openxmlformats.org/officeDocument/2006/relationships/hyperlink" Target="http://pubs.rsc.org/en/results?searchtext=Author%3AS.%20Tajima" TargetMode="External"/><Relationship Id="rId19" Type="http://schemas.openxmlformats.org/officeDocument/2006/relationships/hyperlink" Target="http://app.knovel.com/web/toc.v/cid:kpMMM00003/viewerType:toc//root_slug:magnetism_and_magnetic_materials" TargetMode="External"/><Relationship Id="rId14" Type="http://schemas.openxmlformats.org/officeDocument/2006/relationships/hyperlink" Target="https://www.utb.cz/mdocs-posts/i-uplne-zneni-studijniho-a-zkusebniho-radu-utb-ve-zline/" TargetMode="External"/><Relationship Id="rId30" Type="http://schemas.openxmlformats.org/officeDocument/2006/relationships/hyperlink" Target="mailto:kuritka@utb.cz" TargetMode="External"/><Relationship Id="rId35" Type="http://schemas.openxmlformats.org/officeDocument/2006/relationships/hyperlink" Target="http://app.knovel.com/hotlink/toc/id:kpSNFTFPE2/semiconductor_nanomaterials_for_flexible_technologies__from_photovoltaics_and_electronics_to_sensors_and_energyharvesting_devices" TargetMode="External"/><Relationship Id="rId56" Type="http://schemas.openxmlformats.org/officeDocument/2006/relationships/hyperlink" Target="http://app.knovel.com/hotlink/toc/id:kpCSPMA001/colloid-science-principles" TargetMode="External"/><Relationship Id="rId77" Type="http://schemas.openxmlformats.org/officeDocument/2006/relationships/hyperlink" Target="http://pubs.rsc.org/en/results?searchtext=Author%3AP.%20Slobodian" TargetMode="External"/><Relationship Id="rId100" Type="http://schemas.openxmlformats.org/officeDocument/2006/relationships/hyperlink" Target="http://publikace.k.utb.cz" TargetMode="External"/><Relationship Id="rId105" Type="http://schemas.openxmlformats.org/officeDocument/2006/relationships/hyperlink" Target="https://www.utb.cz/mdocs-posts/smernice-rektora-c-9-2019/" TargetMode="External"/><Relationship Id="rId8" Type="http://schemas.openxmlformats.org/officeDocument/2006/relationships/hyperlink" Target="https://uni.utb.cz/o-institutu/akreditace-nanotechnologie-a-pokrocile-materialy/" TargetMode="External"/><Relationship Id="rId51" Type="http://schemas.openxmlformats.org/officeDocument/2006/relationships/hyperlink" Target="http://www.springerlink.com/content/m8j076/?p=ddb7ea95bf2f459f8b11c4331ae79d4b&amp;pi=0" TargetMode="External"/><Relationship Id="rId72" Type="http://schemas.openxmlformats.org/officeDocument/2006/relationships/hyperlink" Target="https://apps.webofknowledge.com/DaisyOneClickSearch.do?product=WOS&amp;search_mode=DaisyOneClickSearch&amp;colName=WOS&amp;SID=E5mf5yT5VNSqpaj4kdc&amp;author_name=Smolka,%20P&amp;dais_id=1446969&amp;excludeEventConfig=ExcludeIfFromFullRecPage" TargetMode="External"/><Relationship Id="rId93" Type="http://schemas.openxmlformats.org/officeDocument/2006/relationships/hyperlink" Target="http://cps.utb.cz/cs/veda-a-vyzkum/resene-projekty" TargetMode="External"/><Relationship Id="rId98" Type="http://schemas.openxmlformats.org/officeDocument/2006/relationships/hyperlink" Target="https://stag.utb.cz/portal/" TargetMode="External"/><Relationship Id="rId3" Type="http://schemas.openxmlformats.org/officeDocument/2006/relationships/styles" Target="styles.xml"/><Relationship Id="rId25" Type="http://schemas.openxmlformats.org/officeDocument/2006/relationships/hyperlink" Target="mailto:msedlacik@utb.cz" TargetMode="External"/><Relationship Id="rId46" Type="http://schemas.openxmlformats.org/officeDocument/2006/relationships/hyperlink" Target="http://search.ebscohost.com/login.aspx?direct=true&amp;scope=site&amp;db=nlebk&amp;AN=1413251" TargetMode="External"/><Relationship Id="rId67" Type="http://schemas.openxmlformats.org/officeDocument/2006/relationships/hyperlink" Target="http://onlinelibrary.wiley.com/book/10.1002/0470020849" TargetMode="External"/><Relationship Id="rId20" Type="http://schemas.openxmlformats.org/officeDocument/2006/relationships/hyperlink" Target="mailto:kazantseva@utb.cz" TargetMode="External"/><Relationship Id="rId41" Type="http://schemas.openxmlformats.org/officeDocument/2006/relationships/hyperlink" Target="http://app.knovel.com/web/toc.v/cid:kpLAFTANE1" TargetMode="External"/><Relationship Id="rId62" Type="http://schemas.openxmlformats.org/officeDocument/2006/relationships/hyperlink" Target="mailto:msedlacik@utb.cz" TargetMode="External"/><Relationship Id="rId83" Type="http://schemas.openxmlformats.org/officeDocument/2006/relationships/hyperlink" Target="http://pubs.rsc.org/en/results?searchtext=Author%3AH.%20Kondo" TargetMode="External"/><Relationship Id="rId88" Type="http://schemas.openxmlformats.org/officeDocument/2006/relationships/hyperlink" Target="http://www.scopus.com/authid/detail.uri?origin=resultslist&amp;authorId=25621858200&amp;z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48A89-5855-404B-BBD0-E4A02519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44</Pages>
  <Words>24809</Words>
  <Characters>146374</Characters>
  <Application>Microsoft Office Word</Application>
  <DocSecurity>0</DocSecurity>
  <Lines>1219</Lines>
  <Paragraphs>341</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170842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Honková</dc:creator>
  <cp:lastModifiedBy>Ivo Kuřitka</cp:lastModifiedBy>
  <cp:revision>1</cp:revision>
  <cp:lastPrinted>2019-05-16T12:07:00Z</cp:lastPrinted>
  <dcterms:created xsi:type="dcterms:W3CDTF">2019-11-27T17:15:00Z</dcterms:created>
  <dcterms:modified xsi:type="dcterms:W3CDTF">2019-11-27T21:45:00Z</dcterms:modified>
</cp:coreProperties>
</file>